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64B93" w14:textId="77777777" w:rsidR="0088309C" w:rsidRDefault="0088309C" w:rsidP="0088309C">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758E5477" w14:textId="77777777" w:rsidR="0088309C" w:rsidRDefault="0088309C" w:rsidP="0048070A">
      <w:pPr>
        <w:spacing w:before="120" w:after="120"/>
        <w:rPr>
          <w:b/>
          <w:sz w:val="28"/>
        </w:rPr>
      </w:pPr>
    </w:p>
    <w:p w14:paraId="704B420D" w14:textId="2FF9BA17" w:rsidR="0088309C" w:rsidRPr="002038B4" w:rsidRDefault="0088309C" w:rsidP="0048070A">
      <w:pPr>
        <w:spacing w:after="120"/>
        <w:rPr>
          <w:b/>
          <w:sz w:val="26"/>
          <w:szCs w:val="26"/>
        </w:rPr>
      </w:pPr>
      <w:r w:rsidRPr="002038B4">
        <w:rPr>
          <w:b/>
          <w:sz w:val="26"/>
          <w:szCs w:val="26"/>
        </w:rPr>
        <w:t>Název vysoké školy:</w:t>
      </w:r>
      <w:r w:rsidR="007A3465">
        <w:rPr>
          <w:b/>
          <w:sz w:val="26"/>
          <w:szCs w:val="26"/>
        </w:rPr>
        <w:t xml:space="preserve">   </w:t>
      </w:r>
      <w:r w:rsidR="007A3465" w:rsidRPr="002C6E5B">
        <w:rPr>
          <w:b/>
          <w:sz w:val="26"/>
          <w:szCs w:val="26"/>
        </w:rPr>
        <w:t>Univerzita Tomáše Bati ve Zlíně</w:t>
      </w:r>
    </w:p>
    <w:p w14:paraId="1231F16C" w14:textId="77777777" w:rsidR="0088309C" w:rsidRPr="002038B4" w:rsidRDefault="0088309C" w:rsidP="007A3465">
      <w:pPr>
        <w:ind w:left="3686" w:hanging="3686"/>
        <w:rPr>
          <w:b/>
          <w:sz w:val="26"/>
          <w:szCs w:val="26"/>
        </w:rPr>
      </w:pPr>
    </w:p>
    <w:p w14:paraId="21078A16" w14:textId="33E74896" w:rsidR="0088309C" w:rsidRPr="002038B4" w:rsidRDefault="0088309C" w:rsidP="007A3465">
      <w:pPr>
        <w:spacing w:after="120"/>
        <w:rPr>
          <w:b/>
          <w:sz w:val="26"/>
          <w:szCs w:val="26"/>
        </w:rPr>
      </w:pPr>
      <w:r w:rsidRPr="002038B4">
        <w:rPr>
          <w:b/>
          <w:sz w:val="26"/>
          <w:szCs w:val="26"/>
        </w:rPr>
        <w:t>Název součásti vysoké školy:</w:t>
      </w:r>
      <w:r w:rsidR="007A3465">
        <w:rPr>
          <w:b/>
          <w:sz w:val="26"/>
          <w:szCs w:val="26"/>
        </w:rPr>
        <w:t xml:space="preserve">   Fakulta technologická</w:t>
      </w:r>
      <w:r w:rsidRPr="002038B4">
        <w:rPr>
          <w:b/>
          <w:sz w:val="26"/>
          <w:szCs w:val="26"/>
        </w:rPr>
        <w:tab/>
      </w:r>
    </w:p>
    <w:p w14:paraId="39493D44" w14:textId="77777777" w:rsidR="0088309C" w:rsidRPr="002038B4" w:rsidRDefault="0088309C" w:rsidP="007A3465">
      <w:pPr>
        <w:ind w:left="3544" w:hanging="3544"/>
        <w:rPr>
          <w:b/>
          <w:sz w:val="26"/>
          <w:szCs w:val="26"/>
        </w:rPr>
      </w:pPr>
    </w:p>
    <w:p w14:paraId="49C03A49" w14:textId="77777777" w:rsidR="0088309C" w:rsidRPr="002038B4" w:rsidRDefault="0088309C" w:rsidP="007A3465">
      <w:pPr>
        <w:spacing w:after="120"/>
        <w:rPr>
          <w:b/>
          <w:sz w:val="26"/>
          <w:szCs w:val="26"/>
        </w:rPr>
      </w:pPr>
      <w:r w:rsidRPr="002038B4">
        <w:rPr>
          <w:b/>
          <w:sz w:val="26"/>
          <w:szCs w:val="26"/>
        </w:rPr>
        <w:t xml:space="preserve">Název spolupracující instituce dle § 81 </w:t>
      </w:r>
      <w:r>
        <w:rPr>
          <w:b/>
          <w:sz w:val="26"/>
          <w:szCs w:val="26"/>
        </w:rPr>
        <w:t xml:space="preserve">nebo § 95 odst. 4 </w:t>
      </w:r>
      <w:r w:rsidRPr="002038B4">
        <w:rPr>
          <w:b/>
          <w:sz w:val="26"/>
          <w:szCs w:val="26"/>
        </w:rPr>
        <w:t>ZVŠ:</w:t>
      </w:r>
    </w:p>
    <w:p w14:paraId="6E88E187" w14:textId="77777777" w:rsidR="0088309C" w:rsidRPr="002038B4" w:rsidRDefault="0088309C" w:rsidP="007A3465">
      <w:pPr>
        <w:rPr>
          <w:b/>
          <w:sz w:val="26"/>
          <w:szCs w:val="26"/>
        </w:rPr>
      </w:pPr>
    </w:p>
    <w:p w14:paraId="248AE80F" w14:textId="5F33E185" w:rsidR="0048070A" w:rsidRPr="00C17FEE" w:rsidRDefault="0088309C" w:rsidP="00BB1B31">
      <w:pPr>
        <w:pStyle w:val="Zhlav"/>
        <w:jc w:val="both"/>
      </w:pPr>
      <w:r w:rsidRPr="002038B4">
        <w:rPr>
          <w:b/>
          <w:sz w:val="26"/>
          <w:szCs w:val="26"/>
        </w:rPr>
        <w:t>Název studijního programu</w:t>
      </w:r>
      <w:r w:rsidRPr="00C17FEE">
        <w:rPr>
          <w:b/>
          <w:sz w:val="26"/>
          <w:szCs w:val="26"/>
        </w:rPr>
        <w:t>:</w:t>
      </w:r>
      <w:r w:rsidR="0048070A" w:rsidRPr="00C17FEE">
        <w:rPr>
          <w:b/>
          <w:sz w:val="26"/>
          <w:szCs w:val="26"/>
        </w:rPr>
        <w:t xml:space="preserve">   Materiály a technologie</w:t>
      </w:r>
    </w:p>
    <w:p w14:paraId="179807A4" w14:textId="77777777" w:rsidR="0088309C" w:rsidRPr="00C17FEE" w:rsidRDefault="0088309C" w:rsidP="007A3465">
      <w:pPr>
        <w:rPr>
          <w:b/>
          <w:sz w:val="26"/>
          <w:szCs w:val="26"/>
        </w:rPr>
      </w:pPr>
    </w:p>
    <w:p w14:paraId="3E69E742" w14:textId="3BAEA179" w:rsidR="0088309C" w:rsidRPr="002038B4" w:rsidRDefault="0088309C" w:rsidP="007A3465">
      <w:pPr>
        <w:spacing w:after="120"/>
        <w:ind w:left="3544" w:hanging="3544"/>
        <w:rPr>
          <w:b/>
          <w:sz w:val="26"/>
          <w:szCs w:val="26"/>
        </w:rPr>
      </w:pPr>
      <w:r w:rsidRPr="00C17FEE">
        <w:rPr>
          <w:b/>
          <w:sz w:val="26"/>
          <w:szCs w:val="26"/>
        </w:rPr>
        <w:t>Typ žádosti o akreditaci:</w:t>
      </w:r>
      <w:r w:rsidR="007A3465" w:rsidRPr="00C17FEE">
        <w:rPr>
          <w:sz w:val="26"/>
          <w:szCs w:val="26"/>
        </w:rPr>
        <w:t xml:space="preserve">   </w:t>
      </w:r>
      <w:r w:rsidRPr="00C17FEE">
        <w:rPr>
          <w:b/>
          <w:bCs/>
          <w:sz w:val="26"/>
          <w:szCs w:val="26"/>
        </w:rPr>
        <w:t>rozšíření akreditace</w:t>
      </w:r>
      <w:r w:rsidR="00BD02B3" w:rsidRPr="00C17FEE">
        <w:rPr>
          <w:b/>
          <w:bCs/>
          <w:sz w:val="26"/>
          <w:szCs w:val="26"/>
        </w:rPr>
        <w:t xml:space="preserve"> o specializaci Polovodičové materiály</w:t>
      </w:r>
    </w:p>
    <w:p w14:paraId="7FD9B028" w14:textId="77777777" w:rsidR="0088309C" w:rsidRDefault="0088309C" w:rsidP="007A3465">
      <w:pPr>
        <w:rPr>
          <w:b/>
          <w:sz w:val="26"/>
          <w:szCs w:val="26"/>
        </w:rPr>
      </w:pPr>
    </w:p>
    <w:p w14:paraId="135E84F6" w14:textId="77777777" w:rsidR="007A3465" w:rsidRPr="001B024D" w:rsidRDefault="0088309C" w:rsidP="0048070A">
      <w:pPr>
        <w:spacing w:after="60"/>
        <w:rPr>
          <w:b/>
          <w:sz w:val="26"/>
          <w:szCs w:val="26"/>
        </w:rPr>
      </w:pPr>
      <w:r w:rsidRPr="001B024D">
        <w:rPr>
          <w:b/>
          <w:sz w:val="26"/>
          <w:szCs w:val="26"/>
        </w:rPr>
        <w:t>Schvalující orgán:</w:t>
      </w:r>
      <w:r w:rsidR="007A3465" w:rsidRPr="001B024D">
        <w:rPr>
          <w:b/>
          <w:sz w:val="26"/>
          <w:szCs w:val="26"/>
        </w:rPr>
        <w:t xml:space="preserve">   Vědecká rada FT </w:t>
      </w:r>
    </w:p>
    <w:p w14:paraId="293FEF42" w14:textId="2D459C96" w:rsidR="0088309C" w:rsidRDefault="007A3465" w:rsidP="007A3465">
      <w:pPr>
        <w:spacing w:after="120"/>
        <w:rPr>
          <w:b/>
          <w:sz w:val="26"/>
          <w:szCs w:val="26"/>
        </w:rPr>
      </w:pPr>
      <w:r w:rsidRPr="001B024D">
        <w:rPr>
          <w:b/>
          <w:sz w:val="26"/>
          <w:szCs w:val="26"/>
        </w:rPr>
        <w:tab/>
      </w:r>
      <w:r w:rsidRPr="001B024D">
        <w:rPr>
          <w:b/>
          <w:sz w:val="26"/>
          <w:szCs w:val="26"/>
        </w:rPr>
        <w:tab/>
      </w:r>
      <w:r w:rsidRPr="001B024D">
        <w:rPr>
          <w:b/>
          <w:sz w:val="26"/>
          <w:szCs w:val="26"/>
        </w:rPr>
        <w:tab/>
        <w:t xml:space="preserve">  </w:t>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00A25224" w:rsidRPr="001B024D">
        <w:rPr>
          <w:b/>
          <w:sz w:val="26"/>
          <w:szCs w:val="26"/>
        </w:rPr>
        <w:tab/>
      </w:r>
      <w:r w:rsidRPr="001B024D">
        <w:rPr>
          <w:b/>
          <w:sz w:val="26"/>
          <w:szCs w:val="26"/>
        </w:rPr>
        <w:t>Rada pro vnitřní hodnocení UTB</w:t>
      </w:r>
    </w:p>
    <w:p w14:paraId="6C3BA4F8" w14:textId="77777777" w:rsidR="007A3465" w:rsidRPr="002038B4" w:rsidRDefault="007A3465" w:rsidP="007A3465">
      <w:pPr>
        <w:rPr>
          <w:b/>
          <w:sz w:val="26"/>
          <w:szCs w:val="26"/>
        </w:rPr>
      </w:pPr>
    </w:p>
    <w:p w14:paraId="10EAE334" w14:textId="13C5ED03" w:rsidR="007A3465" w:rsidRDefault="0088309C" w:rsidP="0048070A">
      <w:pPr>
        <w:spacing w:after="60"/>
        <w:rPr>
          <w:b/>
          <w:sz w:val="26"/>
          <w:szCs w:val="26"/>
        </w:rPr>
      </w:pPr>
      <w:r w:rsidRPr="002038B4">
        <w:rPr>
          <w:b/>
          <w:sz w:val="26"/>
          <w:szCs w:val="26"/>
        </w:rPr>
        <w:t>Datum schválení žádosti:</w:t>
      </w:r>
      <w:r w:rsidR="007A3465">
        <w:rPr>
          <w:b/>
          <w:sz w:val="26"/>
          <w:szCs w:val="26"/>
        </w:rPr>
        <w:t xml:space="preserve">   </w:t>
      </w:r>
      <w:r w:rsidR="007A3465" w:rsidRPr="001B024D">
        <w:rPr>
          <w:b/>
          <w:sz w:val="26"/>
          <w:szCs w:val="26"/>
        </w:rPr>
        <w:t>Vědecká rada FT</w:t>
      </w:r>
      <w:r w:rsidR="007A3465">
        <w:rPr>
          <w:b/>
          <w:sz w:val="26"/>
          <w:szCs w:val="26"/>
        </w:rPr>
        <w:t xml:space="preserve"> </w:t>
      </w:r>
      <w:r w:rsidR="007A3465" w:rsidRPr="001B024D">
        <w:rPr>
          <w:b/>
          <w:sz w:val="26"/>
          <w:szCs w:val="26"/>
        </w:rPr>
        <w:t xml:space="preserve">– </w:t>
      </w:r>
      <w:r w:rsidR="004164BE">
        <w:rPr>
          <w:b/>
          <w:sz w:val="26"/>
          <w:szCs w:val="26"/>
        </w:rPr>
        <w:t>14.4.2025</w:t>
      </w:r>
    </w:p>
    <w:p w14:paraId="1E1AF25F" w14:textId="2E59A5A3" w:rsidR="007A3465" w:rsidRPr="002038B4" w:rsidRDefault="007A3465" w:rsidP="007A3465">
      <w:pPr>
        <w:spacing w:after="120"/>
        <w:ind w:left="2124" w:firstLine="708"/>
        <w:rPr>
          <w:b/>
          <w:sz w:val="26"/>
          <w:szCs w:val="26"/>
        </w:rPr>
      </w:pPr>
      <w:r>
        <w:rPr>
          <w:b/>
          <w:sz w:val="26"/>
          <w:szCs w:val="26"/>
        </w:rPr>
        <w:t xml:space="preserve">   </w:t>
      </w:r>
      <w:r w:rsidRPr="001B024D">
        <w:rPr>
          <w:b/>
          <w:sz w:val="26"/>
          <w:szCs w:val="26"/>
        </w:rPr>
        <w:t xml:space="preserve">Rada pro vnitřní hodnocení UTB – </w:t>
      </w:r>
      <w:r>
        <w:rPr>
          <w:b/>
          <w:sz w:val="26"/>
          <w:szCs w:val="26"/>
          <w:highlight w:val="green"/>
        </w:rPr>
        <w:t>xxxx</w:t>
      </w:r>
    </w:p>
    <w:p w14:paraId="3825AA7D" w14:textId="77777777" w:rsidR="0088309C" w:rsidRPr="002038B4" w:rsidRDefault="0088309C" w:rsidP="007A3465">
      <w:pPr>
        <w:rPr>
          <w:b/>
          <w:sz w:val="26"/>
          <w:szCs w:val="26"/>
        </w:rPr>
      </w:pPr>
    </w:p>
    <w:p w14:paraId="180A5754" w14:textId="20A56E76" w:rsidR="0088309C" w:rsidRDefault="0088309C" w:rsidP="0048070A">
      <w:pPr>
        <w:rPr>
          <w:b/>
          <w:sz w:val="26"/>
          <w:szCs w:val="26"/>
        </w:rPr>
      </w:pPr>
      <w:r w:rsidRPr="002038B4">
        <w:rPr>
          <w:b/>
          <w:sz w:val="26"/>
          <w:szCs w:val="26"/>
        </w:rPr>
        <w:t>Odkaz na elektronickou podobu žádosti:</w:t>
      </w:r>
    </w:p>
    <w:p w14:paraId="418CC1B8" w14:textId="2FB8869E" w:rsidR="0077128D" w:rsidRPr="002038B4" w:rsidRDefault="009556F6" w:rsidP="0048070A">
      <w:pPr>
        <w:spacing w:after="120"/>
        <w:rPr>
          <w:b/>
          <w:sz w:val="26"/>
          <w:szCs w:val="26"/>
        </w:rPr>
      </w:pPr>
      <w:hyperlink r:id="rId8" w:history="1">
        <w:r w:rsidR="006B448B" w:rsidRPr="00AA50B2">
          <w:rPr>
            <w:rStyle w:val="Hypertextovodkaz"/>
            <w:sz w:val="28"/>
            <w:szCs w:val="28"/>
            <w:bdr w:val="none" w:sz="0" w:space="0" w:color="auto" w:frame="1"/>
            <w:shd w:val="clear" w:color="auto" w:fill="FFFFFF"/>
          </w:rPr>
          <w:t>http://akreditace.ft.utb.cz/</w:t>
        </w:r>
        <w:r w:rsidR="006B448B" w:rsidRPr="001B024D">
          <w:rPr>
            <w:rStyle w:val="Hypertextovodkaz"/>
            <w:sz w:val="28"/>
            <w:szCs w:val="28"/>
            <w:bdr w:val="none" w:sz="0" w:space="0" w:color="auto" w:frame="1"/>
            <w:shd w:val="clear" w:color="auto" w:fill="FFFFFF"/>
          </w:rPr>
          <w:t>bc_mt_pvm/</w:t>
        </w:r>
      </w:hyperlink>
      <w:r w:rsidR="0077128D">
        <w:rPr>
          <w:sz w:val="28"/>
          <w:szCs w:val="28"/>
          <w:bdr w:val="none" w:sz="0" w:space="0" w:color="auto" w:frame="1"/>
          <w:shd w:val="clear" w:color="auto" w:fill="FFFFFF"/>
        </w:rPr>
        <w:t xml:space="preserve"> </w:t>
      </w:r>
      <w:r w:rsidR="0077128D" w:rsidRPr="0048070A">
        <w:rPr>
          <w:sz w:val="28"/>
        </w:rPr>
        <w:t xml:space="preserve">(heslo: </w:t>
      </w:r>
      <w:r w:rsidR="0077128D" w:rsidRPr="001B024D">
        <w:rPr>
          <w:sz w:val="28"/>
        </w:rPr>
        <w:t>ftakreditace</w:t>
      </w:r>
      <w:r w:rsidR="0077128D" w:rsidRPr="0048070A">
        <w:rPr>
          <w:sz w:val="28"/>
        </w:rPr>
        <w:t>)</w:t>
      </w:r>
    </w:p>
    <w:p w14:paraId="5FC4E3CA" w14:textId="77777777" w:rsidR="0088309C" w:rsidRPr="002038B4" w:rsidRDefault="0088309C" w:rsidP="007A3465">
      <w:pPr>
        <w:rPr>
          <w:b/>
          <w:sz w:val="26"/>
          <w:szCs w:val="26"/>
        </w:rPr>
      </w:pPr>
    </w:p>
    <w:p w14:paraId="1F63B804" w14:textId="77777777" w:rsidR="0088309C" w:rsidRPr="002038B4" w:rsidRDefault="0088309C" w:rsidP="0048070A">
      <w:pPr>
        <w:rPr>
          <w:b/>
          <w:sz w:val="26"/>
          <w:szCs w:val="26"/>
        </w:rPr>
      </w:pPr>
      <w:bookmarkStart w:id="0" w:name="_Hlk99433506"/>
      <w:r w:rsidRPr="002038B4">
        <w:rPr>
          <w:b/>
          <w:sz w:val="26"/>
          <w:szCs w:val="26"/>
        </w:rPr>
        <w:t>Odkaz na studijní opory pro kombinovanou</w:t>
      </w:r>
      <w:r>
        <w:rPr>
          <w:b/>
          <w:sz w:val="26"/>
          <w:szCs w:val="26"/>
        </w:rPr>
        <w:t>/distanční</w:t>
      </w:r>
      <w:r w:rsidRPr="002038B4">
        <w:rPr>
          <w:b/>
          <w:sz w:val="26"/>
          <w:szCs w:val="26"/>
        </w:rPr>
        <w:t xml:space="preserve"> formu studia:</w:t>
      </w:r>
      <w:bookmarkEnd w:id="0"/>
    </w:p>
    <w:p w14:paraId="6EE22E4D" w14:textId="77777777" w:rsidR="0048070A" w:rsidRPr="001B024D" w:rsidRDefault="009556F6" w:rsidP="0048070A">
      <w:pPr>
        <w:rPr>
          <w:sz w:val="28"/>
          <w:szCs w:val="28"/>
        </w:rPr>
      </w:pPr>
      <w:hyperlink r:id="rId9" w:history="1">
        <w:r w:rsidR="0048070A" w:rsidRPr="001B024D">
          <w:rPr>
            <w:rStyle w:val="Hypertextovodkaz"/>
            <w:sz w:val="28"/>
            <w:szCs w:val="28"/>
          </w:rPr>
          <w:t>http://go.ft.utb.cz/akreditace/</w:t>
        </w:r>
      </w:hyperlink>
      <w:r w:rsidR="0048070A" w:rsidRPr="001B024D">
        <w:rPr>
          <w:sz w:val="28"/>
          <w:szCs w:val="28"/>
        </w:rPr>
        <w:t xml:space="preserve"> (prohlížeč – nové anonymní okno)</w:t>
      </w:r>
    </w:p>
    <w:p w14:paraId="4F97400D" w14:textId="242AC838" w:rsidR="0088309C" w:rsidRDefault="0048070A" w:rsidP="0048070A">
      <w:pPr>
        <w:spacing w:after="120"/>
        <w:rPr>
          <w:sz w:val="28"/>
          <w:szCs w:val="28"/>
        </w:rPr>
      </w:pPr>
      <w:r w:rsidRPr="001B024D">
        <w:rPr>
          <w:sz w:val="28"/>
          <w:szCs w:val="28"/>
        </w:rPr>
        <w:t xml:space="preserve">Přihlašovací údaje: </w:t>
      </w:r>
      <w:hyperlink r:id="rId10" w:tgtFrame="_blank" w:history="1">
        <w:r w:rsidRPr="001B024D">
          <w:rPr>
            <w:rStyle w:val="Hypertextovodkaz"/>
            <w:sz w:val="28"/>
            <w:szCs w:val="28"/>
          </w:rPr>
          <w:t>ft-akreditace@utb.cz</w:t>
        </w:r>
      </w:hyperlink>
      <w:r w:rsidRPr="001B024D">
        <w:rPr>
          <w:sz w:val="28"/>
          <w:szCs w:val="28"/>
        </w:rPr>
        <w:t>, heslo: AkreditaceFT202</w:t>
      </w:r>
      <w:r w:rsidR="001B024D" w:rsidRPr="001B024D">
        <w:rPr>
          <w:sz w:val="28"/>
          <w:szCs w:val="28"/>
        </w:rPr>
        <w:t>5</w:t>
      </w:r>
    </w:p>
    <w:p w14:paraId="748BF9A6" w14:textId="77777777" w:rsidR="0048070A" w:rsidRPr="002038B4" w:rsidRDefault="0048070A" w:rsidP="0048070A">
      <w:pPr>
        <w:rPr>
          <w:b/>
          <w:sz w:val="26"/>
          <w:szCs w:val="26"/>
        </w:rPr>
      </w:pPr>
    </w:p>
    <w:p w14:paraId="78812150" w14:textId="77777777" w:rsidR="0088309C" w:rsidRPr="002038B4" w:rsidRDefault="0088309C" w:rsidP="007A3465">
      <w:pPr>
        <w:spacing w:after="120"/>
        <w:rPr>
          <w:b/>
          <w:sz w:val="26"/>
          <w:szCs w:val="26"/>
        </w:rPr>
      </w:pPr>
      <w:r w:rsidRPr="002038B4">
        <w:rPr>
          <w:b/>
          <w:sz w:val="26"/>
          <w:szCs w:val="26"/>
        </w:rPr>
        <w:t>Odkaz na příklady smluv o zajištění odborné praxe:</w:t>
      </w:r>
    </w:p>
    <w:p w14:paraId="0CE7FE2A" w14:textId="77777777" w:rsidR="0088309C" w:rsidRPr="002038B4" w:rsidRDefault="0088309C" w:rsidP="007A3465">
      <w:pPr>
        <w:rPr>
          <w:b/>
          <w:sz w:val="26"/>
          <w:szCs w:val="26"/>
        </w:rPr>
      </w:pPr>
    </w:p>
    <w:p w14:paraId="3B0E4DBA" w14:textId="58E9C57F" w:rsidR="0088309C" w:rsidRDefault="0088309C" w:rsidP="007A3465">
      <w:pPr>
        <w:rPr>
          <w:b/>
          <w:sz w:val="26"/>
          <w:szCs w:val="26"/>
        </w:rPr>
      </w:pPr>
      <w:r w:rsidRPr="002038B4">
        <w:rPr>
          <w:b/>
          <w:sz w:val="26"/>
          <w:szCs w:val="26"/>
        </w:rPr>
        <w:t>Odkazy na relevantní vnitřní předpisy:</w:t>
      </w:r>
    </w:p>
    <w:p w14:paraId="11943938" w14:textId="77777777" w:rsidR="007A3465" w:rsidRPr="00AF54DD" w:rsidRDefault="009556F6" w:rsidP="007A3465">
      <w:pPr>
        <w:rPr>
          <w:rStyle w:val="Hypertextovodkaz"/>
          <w:sz w:val="26"/>
          <w:szCs w:val="26"/>
        </w:rPr>
      </w:pPr>
      <w:hyperlink r:id="rId11" w:history="1">
        <w:r w:rsidR="007A3465" w:rsidRPr="007F298E">
          <w:rPr>
            <w:rStyle w:val="Hypertextovodkaz"/>
            <w:sz w:val="26"/>
            <w:szCs w:val="26"/>
          </w:rPr>
          <w:t>https://www.utb.cz/univerzita/uredni-deska/vnitrni-normy-a-predpisy/</w:t>
        </w:r>
      </w:hyperlink>
    </w:p>
    <w:p w14:paraId="7E63E2D8" w14:textId="77777777" w:rsidR="007A3465" w:rsidRPr="0061588C" w:rsidRDefault="009556F6" w:rsidP="007A3465">
      <w:pPr>
        <w:spacing w:after="120"/>
        <w:rPr>
          <w:rStyle w:val="Hypertextovodkaz"/>
          <w:sz w:val="26"/>
          <w:szCs w:val="26"/>
        </w:rPr>
      </w:pPr>
      <w:hyperlink r:id="rId12" w:history="1">
        <w:r w:rsidR="007A3465" w:rsidRPr="0061588C">
          <w:rPr>
            <w:rStyle w:val="Hypertextovodkaz"/>
            <w:sz w:val="26"/>
            <w:szCs w:val="26"/>
          </w:rPr>
          <w:t>https://ft.utb.cz/o-fakulte/uredni-deska/vnitrni-normy-a-predpisy/vnitrni-predpisy-ft/</w:t>
        </w:r>
      </w:hyperlink>
    </w:p>
    <w:p w14:paraId="2EC8A273" w14:textId="77777777" w:rsidR="0088309C" w:rsidRPr="002038B4" w:rsidRDefault="0088309C" w:rsidP="007A3465">
      <w:pPr>
        <w:rPr>
          <w:b/>
          <w:sz w:val="26"/>
          <w:szCs w:val="26"/>
        </w:rPr>
      </w:pPr>
    </w:p>
    <w:p w14:paraId="620CF35C" w14:textId="472E5AA1" w:rsidR="0088309C" w:rsidRDefault="0088309C" w:rsidP="007A3465">
      <w:pPr>
        <w:rPr>
          <w:b/>
          <w:sz w:val="26"/>
          <w:szCs w:val="26"/>
        </w:rPr>
      </w:pPr>
      <w:bookmarkStart w:id="1" w:name="_Hlk99433640"/>
      <w:r w:rsidRPr="002038B4">
        <w:rPr>
          <w:b/>
          <w:sz w:val="26"/>
          <w:szCs w:val="26"/>
        </w:rPr>
        <w:t>Odkaz na poslední zprávu o vnitřním hodnocení vysoké školy</w:t>
      </w:r>
      <w:bookmarkEnd w:id="1"/>
      <w:r w:rsidRPr="002038B4">
        <w:rPr>
          <w:b/>
          <w:sz w:val="26"/>
          <w:szCs w:val="26"/>
        </w:rPr>
        <w:t>:</w:t>
      </w:r>
    </w:p>
    <w:p w14:paraId="34EB562A" w14:textId="77777777" w:rsidR="007A3465" w:rsidRPr="00AF54DD" w:rsidRDefault="009556F6" w:rsidP="007A3465">
      <w:pPr>
        <w:spacing w:after="120"/>
        <w:rPr>
          <w:bCs/>
          <w:sz w:val="26"/>
          <w:szCs w:val="26"/>
        </w:rPr>
      </w:pPr>
      <w:hyperlink r:id="rId13" w:history="1">
        <w:r w:rsidR="007A3465" w:rsidRPr="007F298E">
          <w:rPr>
            <w:rStyle w:val="Hypertextovodkaz"/>
            <w:bCs/>
            <w:sz w:val="26"/>
            <w:szCs w:val="26"/>
          </w:rPr>
          <w:t>https://www.utb.cz/univerzita/uredni-deska/ruzne/zprava-o-vnitrnim-hodnoceni-kvality-utb-ve-zline/</w:t>
        </w:r>
      </w:hyperlink>
    </w:p>
    <w:p w14:paraId="25E10B9B" w14:textId="77777777" w:rsidR="0088309C" w:rsidRPr="002038B4" w:rsidRDefault="0088309C" w:rsidP="007A3465">
      <w:pPr>
        <w:rPr>
          <w:b/>
          <w:sz w:val="26"/>
          <w:szCs w:val="26"/>
        </w:rPr>
      </w:pPr>
    </w:p>
    <w:p w14:paraId="45870476" w14:textId="77777777" w:rsidR="0088309C" w:rsidRDefault="0088309C" w:rsidP="007A3465">
      <w:pPr>
        <w:rPr>
          <w:b/>
          <w:sz w:val="28"/>
        </w:rPr>
      </w:pPr>
      <w:r w:rsidRPr="002038B4">
        <w:rPr>
          <w:b/>
          <w:sz w:val="26"/>
          <w:szCs w:val="26"/>
        </w:rPr>
        <w:t>ISCED F</w:t>
      </w:r>
      <w:r>
        <w:rPr>
          <w:b/>
          <w:sz w:val="26"/>
          <w:szCs w:val="26"/>
        </w:rPr>
        <w:t xml:space="preserve"> a stručné zdůvodnění</w:t>
      </w:r>
      <w:r w:rsidRPr="002038B4">
        <w:rPr>
          <w:b/>
          <w:sz w:val="26"/>
          <w:szCs w:val="26"/>
        </w:rPr>
        <w:t>:</w:t>
      </w:r>
    </w:p>
    <w:p w14:paraId="0B4836FA" w14:textId="77777777" w:rsidR="00035E15" w:rsidRPr="00AA7ADC" w:rsidRDefault="00035E15" w:rsidP="000F7FCB">
      <w:pPr>
        <w:pStyle w:val="Textkomente"/>
        <w:spacing w:before="60" w:after="60"/>
        <w:rPr>
          <w:b/>
          <w:bCs/>
          <w:sz w:val="26"/>
          <w:szCs w:val="26"/>
        </w:rPr>
      </w:pPr>
      <w:r w:rsidRPr="00AA7ADC">
        <w:rPr>
          <w:b/>
          <w:bCs/>
          <w:sz w:val="26"/>
          <w:szCs w:val="26"/>
        </w:rPr>
        <w:t>0531 Chemie</w:t>
      </w:r>
    </w:p>
    <w:p w14:paraId="77672B1E" w14:textId="374E3A84" w:rsidR="007A3465" w:rsidRPr="00035E15" w:rsidRDefault="00035E15" w:rsidP="00035E15">
      <w:pPr>
        <w:jc w:val="both"/>
        <w:rPr>
          <w:sz w:val="26"/>
          <w:szCs w:val="26"/>
        </w:rPr>
      </w:pPr>
      <w:r w:rsidRPr="00035E15">
        <w:rPr>
          <w:sz w:val="26"/>
          <w:szCs w:val="26"/>
        </w:rPr>
        <w:t xml:space="preserve">Studijní program Materiály a technologie spadá dle Nařízení Vlády č. 275/2016 Sb. (Část třináctá) do oblasti vzdělávání Chemie. </w:t>
      </w:r>
      <w:r w:rsidR="009B1452" w:rsidRPr="00357323">
        <w:rPr>
          <w:sz w:val="26"/>
          <w:szCs w:val="26"/>
        </w:rPr>
        <w:t>Specializace Polovodičové materiály je zaměřena na komplexní pochopení struktury, vlastností a technologických aplikací polovodičových materiálů, které hrají klíčovou roli v moderní elektronice a fotonice.</w:t>
      </w:r>
      <w:r w:rsidR="009B1452" w:rsidRPr="009B1452">
        <w:rPr>
          <w:sz w:val="26"/>
          <w:szCs w:val="26"/>
        </w:rPr>
        <w:t xml:space="preserve"> </w:t>
      </w:r>
      <w:r w:rsidR="007A3465" w:rsidRPr="00035E15">
        <w:rPr>
          <w:sz w:val="26"/>
          <w:szCs w:val="26"/>
        </w:rP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01"/>
        <w:gridCol w:w="867"/>
        <w:gridCol w:w="409"/>
        <w:gridCol w:w="709"/>
        <w:gridCol w:w="425"/>
        <w:gridCol w:w="142"/>
        <w:gridCol w:w="2693"/>
        <w:gridCol w:w="1134"/>
        <w:gridCol w:w="567"/>
        <w:gridCol w:w="38"/>
        <w:gridCol w:w="671"/>
      </w:tblGrid>
      <w:tr w:rsidR="00174EC9" w14:paraId="39785275" w14:textId="77777777" w:rsidTr="001B024D">
        <w:trPr>
          <w:gridAfter w:val="1"/>
          <w:wAfter w:w="671" w:type="dxa"/>
        </w:trPr>
        <w:tc>
          <w:tcPr>
            <w:tcW w:w="9285" w:type="dxa"/>
            <w:gridSpan w:val="10"/>
            <w:tcBorders>
              <w:bottom w:val="double" w:sz="4" w:space="0" w:color="auto"/>
            </w:tcBorders>
            <w:shd w:val="clear" w:color="auto" w:fill="BDD6EE"/>
          </w:tcPr>
          <w:p w14:paraId="3CF5B6F3" w14:textId="5F450F41" w:rsidR="00174EC9" w:rsidRDefault="00174EC9">
            <w:pPr>
              <w:jc w:val="both"/>
              <w:rPr>
                <w:b/>
                <w:sz w:val="28"/>
              </w:rPr>
            </w:pPr>
            <w:r>
              <w:rPr>
                <w:b/>
                <w:sz w:val="28"/>
              </w:rPr>
              <w:lastRenderedPageBreak/>
              <w:t xml:space="preserve">B-I – </w:t>
            </w:r>
            <w:r>
              <w:rPr>
                <w:b/>
                <w:sz w:val="26"/>
                <w:szCs w:val="26"/>
              </w:rPr>
              <w:t>Charakteristika studijního programu</w:t>
            </w:r>
          </w:p>
        </w:tc>
      </w:tr>
      <w:tr w:rsidR="00174EC9" w14:paraId="179B1BD0" w14:textId="77777777" w:rsidTr="001B024D">
        <w:trPr>
          <w:gridAfter w:val="1"/>
          <w:wAfter w:w="671" w:type="dxa"/>
        </w:trPr>
        <w:tc>
          <w:tcPr>
            <w:tcW w:w="3168" w:type="dxa"/>
            <w:gridSpan w:val="2"/>
            <w:tcBorders>
              <w:bottom w:val="single" w:sz="2" w:space="0" w:color="auto"/>
            </w:tcBorders>
            <w:shd w:val="clear" w:color="auto" w:fill="F7CAAC"/>
          </w:tcPr>
          <w:p w14:paraId="58002599" w14:textId="77777777" w:rsidR="00174EC9" w:rsidRDefault="00174EC9" w:rsidP="005F401C">
            <w:pPr>
              <w:jc w:val="both"/>
              <w:rPr>
                <w:b/>
              </w:rPr>
            </w:pPr>
            <w:r>
              <w:rPr>
                <w:b/>
              </w:rPr>
              <w:t>Název studijního programu</w:t>
            </w:r>
          </w:p>
        </w:tc>
        <w:tc>
          <w:tcPr>
            <w:tcW w:w="6117" w:type="dxa"/>
            <w:gridSpan w:val="8"/>
            <w:tcBorders>
              <w:bottom w:val="single" w:sz="2" w:space="0" w:color="auto"/>
            </w:tcBorders>
          </w:tcPr>
          <w:p w14:paraId="18AF4948" w14:textId="3F1C3663" w:rsidR="00174EC9" w:rsidRPr="00A015F3" w:rsidRDefault="00A015F3">
            <w:pPr>
              <w:rPr>
                <w:b/>
                <w:bCs/>
              </w:rPr>
            </w:pPr>
            <w:r w:rsidRPr="00F74AA4">
              <w:rPr>
                <w:b/>
                <w:bCs/>
              </w:rPr>
              <w:t>Materiály a technologie – specializace</w:t>
            </w:r>
            <w:r w:rsidRPr="0055610B">
              <w:rPr>
                <w:b/>
                <w:bCs/>
              </w:rPr>
              <w:t xml:space="preserve"> </w:t>
            </w:r>
            <w:r w:rsidRPr="00A015F3">
              <w:rPr>
                <w:b/>
                <w:bCs/>
              </w:rPr>
              <w:t>Polovodičové materiály</w:t>
            </w:r>
          </w:p>
        </w:tc>
      </w:tr>
      <w:tr w:rsidR="00174EC9" w14:paraId="7DF21CE4" w14:textId="77777777" w:rsidTr="001B024D">
        <w:trPr>
          <w:gridAfter w:val="1"/>
          <w:wAfter w:w="671" w:type="dxa"/>
        </w:trPr>
        <w:tc>
          <w:tcPr>
            <w:tcW w:w="3168" w:type="dxa"/>
            <w:gridSpan w:val="2"/>
            <w:tcBorders>
              <w:bottom w:val="single" w:sz="2" w:space="0" w:color="auto"/>
            </w:tcBorders>
            <w:shd w:val="clear" w:color="auto" w:fill="F7CAAC"/>
          </w:tcPr>
          <w:p w14:paraId="3486A712" w14:textId="77777777" w:rsidR="00174EC9" w:rsidRDefault="00174EC9">
            <w:pPr>
              <w:jc w:val="both"/>
              <w:rPr>
                <w:b/>
              </w:rPr>
            </w:pPr>
            <w:r>
              <w:rPr>
                <w:b/>
              </w:rPr>
              <w:t>Typ studijního programu</w:t>
            </w:r>
          </w:p>
        </w:tc>
        <w:tc>
          <w:tcPr>
            <w:tcW w:w="6117" w:type="dxa"/>
            <w:gridSpan w:val="8"/>
            <w:tcBorders>
              <w:bottom w:val="single" w:sz="2" w:space="0" w:color="auto"/>
            </w:tcBorders>
          </w:tcPr>
          <w:p w14:paraId="2CC43355" w14:textId="311F126F" w:rsidR="00174EC9" w:rsidRDefault="00174EC9">
            <w:r>
              <w:t xml:space="preserve">bakalářský </w:t>
            </w:r>
          </w:p>
        </w:tc>
      </w:tr>
      <w:tr w:rsidR="00174EC9" w14:paraId="6D82FDD5" w14:textId="77777777" w:rsidTr="001B024D">
        <w:trPr>
          <w:gridAfter w:val="1"/>
          <w:wAfter w:w="671" w:type="dxa"/>
        </w:trPr>
        <w:tc>
          <w:tcPr>
            <w:tcW w:w="3168" w:type="dxa"/>
            <w:gridSpan w:val="2"/>
            <w:tcBorders>
              <w:bottom w:val="single" w:sz="2" w:space="0" w:color="auto"/>
            </w:tcBorders>
            <w:shd w:val="clear" w:color="auto" w:fill="F7CAAC"/>
          </w:tcPr>
          <w:p w14:paraId="4C4B4EF0" w14:textId="77777777" w:rsidR="00174EC9" w:rsidRDefault="00174EC9">
            <w:pPr>
              <w:jc w:val="both"/>
              <w:rPr>
                <w:b/>
              </w:rPr>
            </w:pPr>
            <w:r>
              <w:rPr>
                <w:b/>
              </w:rPr>
              <w:t>Profil studijního programu</w:t>
            </w:r>
          </w:p>
        </w:tc>
        <w:tc>
          <w:tcPr>
            <w:tcW w:w="6117" w:type="dxa"/>
            <w:gridSpan w:val="8"/>
            <w:tcBorders>
              <w:bottom w:val="single" w:sz="2" w:space="0" w:color="auto"/>
            </w:tcBorders>
          </w:tcPr>
          <w:p w14:paraId="00202DA0" w14:textId="4519C858" w:rsidR="00174EC9" w:rsidRDefault="00174EC9">
            <w:r>
              <w:t>akademicky zaměřený</w:t>
            </w:r>
          </w:p>
        </w:tc>
      </w:tr>
      <w:tr w:rsidR="00174EC9" w14:paraId="001CCBEE" w14:textId="77777777" w:rsidTr="001B024D">
        <w:trPr>
          <w:gridAfter w:val="1"/>
          <w:wAfter w:w="671" w:type="dxa"/>
        </w:trPr>
        <w:tc>
          <w:tcPr>
            <w:tcW w:w="3168" w:type="dxa"/>
            <w:gridSpan w:val="2"/>
            <w:tcBorders>
              <w:bottom w:val="single" w:sz="2" w:space="0" w:color="auto"/>
            </w:tcBorders>
            <w:shd w:val="clear" w:color="auto" w:fill="F7CAAC"/>
          </w:tcPr>
          <w:p w14:paraId="5550C2C0" w14:textId="77777777" w:rsidR="00174EC9" w:rsidRDefault="00174EC9">
            <w:pPr>
              <w:jc w:val="both"/>
              <w:rPr>
                <w:b/>
              </w:rPr>
            </w:pPr>
            <w:r>
              <w:rPr>
                <w:b/>
              </w:rPr>
              <w:t>Forma studia</w:t>
            </w:r>
          </w:p>
        </w:tc>
        <w:tc>
          <w:tcPr>
            <w:tcW w:w="6117" w:type="dxa"/>
            <w:gridSpan w:val="8"/>
            <w:tcBorders>
              <w:bottom w:val="single" w:sz="2" w:space="0" w:color="auto"/>
            </w:tcBorders>
          </w:tcPr>
          <w:p w14:paraId="164C170B" w14:textId="391108CC" w:rsidR="00174EC9" w:rsidRDefault="00174EC9">
            <w:r>
              <w:t>prezenční – kombinovaná</w:t>
            </w:r>
          </w:p>
        </w:tc>
      </w:tr>
      <w:tr w:rsidR="00174EC9" w14:paraId="37C467D1" w14:textId="77777777" w:rsidTr="001B024D">
        <w:trPr>
          <w:gridAfter w:val="1"/>
          <w:wAfter w:w="671" w:type="dxa"/>
        </w:trPr>
        <w:tc>
          <w:tcPr>
            <w:tcW w:w="3168" w:type="dxa"/>
            <w:gridSpan w:val="2"/>
            <w:tcBorders>
              <w:bottom w:val="single" w:sz="2" w:space="0" w:color="auto"/>
            </w:tcBorders>
            <w:shd w:val="clear" w:color="auto" w:fill="F7CAAC"/>
          </w:tcPr>
          <w:p w14:paraId="6BC80F26" w14:textId="77777777" w:rsidR="00174EC9" w:rsidRDefault="00174EC9">
            <w:pPr>
              <w:jc w:val="both"/>
              <w:rPr>
                <w:b/>
              </w:rPr>
            </w:pPr>
            <w:r>
              <w:rPr>
                <w:b/>
              </w:rPr>
              <w:t>Standardní doba studia</w:t>
            </w:r>
          </w:p>
        </w:tc>
        <w:tc>
          <w:tcPr>
            <w:tcW w:w="6117" w:type="dxa"/>
            <w:gridSpan w:val="8"/>
            <w:tcBorders>
              <w:bottom w:val="single" w:sz="2" w:space="0" w:color="auto"/>
            </w:tcBorders>
          </w:tcPr>
          <w:p w14:paraId="74FA0CA7" w14:textId="0D72FFC5" w:rsidR="00174EC9" w:rsidRDefault="00265DC6">
            <w:r>
              <w:t>3 roky</w:t>
            </w:r>
          </w:p>
        </w:tc>
      </w:tr>
      <w:tr w:rsidR="00174EC9" w14:paraId="1401793B" w14:textId="77777777" w:rsidTr="001B024D">
        <w:trPr>
          <w:gridAfter w:val="1"/>
          <w:wAfter w:w="671" w:type="dxa"/>
        </w:trPr>
        <w:tc>
          <w:tcPr>
            <w:tcW w:w="3168" w:type="dxa"/>
            <w:gridSpan w:val="2"/>
            <w:tcBorders>
              <w:bottom w:val="single" w:sz="2" w:space="0" w:color="auto"/>
            </w:tcBorders>
            <w:shd w:val="clear" w:color="auto" w:fill="F7CAAC"/>
          </w:tcPr>
          <w:p w14:paraId="04CF8E3A" w14:textId="77777777" w:rsidR="00174EC9" w:rsidRDefault="00174EC9">
            <w:pPr>
              <w:jc w:val="both"/>
              <w:rPr>
                <w:b/>
              </w:rPr>
            </w:pPr>
            <w:r>
              <w:rPr>
                <w:b/>
              </w:rPr>
              <w:t>Jazyk studia</w:t>
            </w:r>
          </w:p>
        </w:tc>
        <w:tc>
          <w:tcPr>
            <w:tcW w:w="6117" w:type="dxa"/>
            <w:gridSpan w:val="8"/>
            <w:tcBorders>
              <w:bottom w:val="single" w:sz="2" w:space="0" w:color="auto"/>
            </w:tcBorders>
          </w:tcPr>
          <w:p w14:paraId="298FFD9F" w14:textId="1E7D9A51" w:rsidR="00174EC9" w:rsidRDefault="00265DC6">
            <w:r>
              <w:t>český</w:t>
            </w:r>
          </w:p>
        </w:tc>
      </w:tr>
      <w:tr w:rsidR="00174EC9" w14:paraId="43F0AD20" w14:textId="77777777" w:rsidTr="001B024D">
        <w:trPr>
          <w:gridAfter w:val="1"/>
          <w:wAfter w:w="671" w:type="dxa"/>
        </w:trPr>
        <w:tc>
          <w:tcPr>
            <w:tcW w:w="3168" w:type="dxa"/>
            <w:gridSpan w:val="2"/>
            <w:tcBorders>
              <w:bottom w:val="single" w:sz="2" w:space="0" w:color="auto"/>
            </w:tcBorders>
            <w:shd w:val="clear" w:color="auto" w:fill="F7CAAC"/>
          </w:tcPr>
          <w:p w14:paraId="17949651" w14:textId="77777777" w:rsidR="00174EC9" w:rsidRDefault="00174EC9">
            <w:pPr>
              <w:jc w:val="both"/>
              <w:rPr>
                <w:b/>
              </w:rPr>
            </w:pPr>
            <w:r>
              <w:rPr>
                <w:b/>
              </w:rPr>
              <w:t>Udělovaný akademický titul</w:t>
            </w:r>
          </w:p>
        </w:tc>
        <w:tc>
          <w:tcPr>
            <w:tcW w:w="6117" w:type="dxa"/>
            <w:gridSpan w:val="8"/>
            <w:tcBorders>
              <w:bottom w:val="single" w:sz="2" w:space="0" w:color="auto"/>
            </w:tcBorders>
          </w:tcPr>
          <w:p w14:paraId="3A5758A6" w14:textId="7A7054A9" w:rsidR="00174EC9" w:rsidRDefault="00265DC6">
            <w:r w:rsidRPr="0007479A">
              <w:t>bakalář (Bc.)</w:t>
            </w:r>
          </w:p>
        </w:tc>
      </w:tr>
      <w:tr w:rsidR="00174EC9" w14:paraId="10D902D4" w14:textId="77777777" w:rsidTr="001B024D">
        <w:trPr>
          <w:gridAfter w:val="1"/>
          <w:wAfter w:w="671" w:type="dxa"/>
        </w:trPr>
        <w:tc>
          <w:tcPr>
            <w:tcW w:w="3168" w:type="dxa"/>
            <w:gridSpan w:val="2"/>
            <w:tcBorders>
              <w:bottom w:val="single" w:sz="2" w:space="0" w:color="auto"/>
            </w:tcBorders>
            <w:shd w:val="clear" w:color="auto" w:fill="F7CAAC"/>
          </w:tcPr>
          <w:p w14:paraId="032E6FC8" w14:textId="77777777" w:rsidR="00174EC9" w:rsidRDefault="00174EC9" w:rsidP="005F401C">
            <w:pPr>
              <w:jc w:val="both"/>
              <w:rPr>
                <w:b/>
              </w:rPr>
            </w:pPr>
            <w:r>
              <w:rPr>
                <w:b/>
              </w:rPr>
              <w:t>Rigorózní řízení</w:t>
            </w:r>
          </w:p>
        </w:tc>
        <w:tc>
          <w:tcPr>
            <w:tcW w:w="1543" w:type="dxa"/>
            <w:gridSpan w:val="3"/>
            <w:tcBorders>
              <w:bottom w:val="single" w:sz="2" w:space="0" w:color="auto"/>
            </w:tcBorders>
          </w:tcPr>
          <w:p w14:paraId="27830641" w14:textId="43FF08F6" w:rsidR="00174EC9" w:rsidRDefault="00174EC9">
            <w:r>
              <w:t>ne</w:t>
            </w:r>
          </w:p>
        </w:tc>
        <w:tc>
          <w:tcPr>
            <w:tcW w:w="2835" w:type="dxa"/>
            <w:gridSpan w:val="2"/>
            <w:tcBorders>
              <w:bottom w:val="single" w:sz="2" w:space="0" w:color="auto"/>
            </w:tcBorders>
            <w:shd w:val="clear" w:color="auto" w:fill="F7CAAC"/>
          </w:tcPr>
          <w:p w14:paraId="6893A0BD" w14:textId="77777777" w:rsidR="00174EC9" w:rsidRPr="005F401C" w:rsidRDefault="00174EC9">
            <w:pPr>
              <w:rPr>
                <w:b/>
                <w:bCs/>
              </w:rPr>
            </w:pPr>
            <w:r w:rsidRPr="005F401C">
              <w:rPr>
                <w:b/>
                <w:bCs/>
              </w:rPr>
              <w:t>Udělovaný akademický titul</w:t>
            </w:r>
          </w:p>
        </w:tc>
        <w:tc>
          <w:tcPr>
            <w:tcW w:w="1739" w:type="dxa"/>
            <w:gridSpan w:val="3"/>
            <w:tcBorders>
              <w:bottom w:val="single" w:sz="2" w:space="0" w:color="auto"/>
            </w:tcBorders>
          </w:tcPr>
          <w:p w14:paraId="028A5B30" w14:textId="575B0936" w:rsidR="00174EC9" w:rsidRDefault="00265DC6">
            <w:r>
              <w:t>---</w:t>
            </w:r>
          </w:p>
        </w:tc>
      </w:tr>
      <w:tr w:rsidR="00174EC9" w14:paraId="3E9B9FE5" w14:textId="77777777" w:rsidTr="001B024D">
        <w:trPr>
          <w:gridAfter w:val="1"/>
          <w:wAfter w:w="671" w:type="dxa"/>
        </w:trPr>
        <w:tc>
          <w:tcPr>
            <w:tcW w:w="3168" w:type="dxa"/>
            <w:gridSpan w:val="2"/>
            <w:tcBorders>
              <w:bottom w:val="single" w:sz="2" w:space="0" w:color="auto"/>
            </w:tcBorders>
            <w:shd w:val="clear" w:color="auto" w:fill="F7CAAC"/>
          </w:tcPr>
          <w:p w14:paraId="704E2FF2" w14:textId="77777777" w:rsidR="00174EC9" w:rsidRDefault="00174EC9" w:rsidP="005F401C">
            <w:pPr>
              <w:jc w:val="both"/>
              <w:rPr>
                <w:b/>
              </w:rPr>
            </w:pPr>
            <w:r>
              <w:rPr>
                <w:b/>
              </w:rPr>
              <w:t>Garant studijního programu</w:t>
            </w:r>
          </w:p>
        </w:tc>
        <w:tc>
          <w:tcPr>
            <w:tcW w:w="6117" w:type="dxa"/>
            <w:gridSpan w:val="8"/>
            <w:tcBorders>
              <w:bottom w:val="single" w:sz="2" w:space="0" w:color="auto"/>
            </w:tcBorders>
          </w:tcPr>
          <w:p w14:paraId="029238D9" w14:textId="616ADE46" w:rsidR="00E00F40" w:rsidRDefault="00E00F40" w:rsidP="00E00F40">
            <w:r>
              <w:t>prof. Ing. Roman Čermák, Ph.D.</w:t>
            </w:r>
          </w:p>
        </w:tc>
      </w:tr>
      <w:tr w:rsidR="00174EC9" w14:paraId="6E85679D" w14:textId="77777777" w:rsidTr="001B024D">
        <w:trPr>
          <w:gridAfter w:val="1"/>
          <w:wAfter w:w="671" w:type="dxa"/>
        </w:trPr>
        <w:tc>
          <w:tcPr>
            <w:tcW w:w="3168" w:type="dxa"/>
            <w:gridSpan w:val="2"/>
            <w:tcBorders>
              <w:top w:val="single" w:sz="2" w:space="0" w:color="auto"/>
              <w:left w:val="single" w:sz="2" w:space="0" w:color="auto"/>
              <w:bottom w:val="single" w:sz="2" w:space="0" w:color="auto"/>
              <w:right w:val="single" w:sz="2" w:space="0" w:color="auto"/>
            </w:tcBorders>
            <w:shd w:val="clear" w:color="auto" w:fill="F7CAAC"/>
          </w:tcPr>
          <w:p w14:paraId="7351DD79" w14:textId="77777777" w:rsidR="00174EC9" w:rsidRDefault="00174EC9">
            <w:pPr>
              <w:jc w:val="both"/>
              <w:rPr>
                <w:b/>
              </w:rPr>
            </w:pPr>
            <w:r>
              <w:rPr>
                <w:b/>
              </w:rPr>
              <w:t>Zaměření na přípravu k výkonu regulovaného povolání</w:t>
            </w:r>
          </w:p>
        </w:tc>
        <w:tc>
          <w:tcPr>
            <w:tcW w:w="6117" w:type="dxa"/>
            <w:gridSpan w:val="8"/>
            <w:tcBorders>
              <w:top w:val="single" w:sz="2" w:space="0" w:color="auto"/>
              <w:left w:val="single" w:sz="2" w:space="0" w:color="auto"/>
              <w:bottom w:val="single" w:sz="2" w:space="0" w:color="auto"/>
              <w:right w:val="single" w:sz="2" w:space="0" w:color="auto"/>
            </w:tcBorders>
          </w:tcPr>
          <w:p w14:paraId="26AA4E2A" w14:textId="3BDDFC65" w:rsidR="00174EC9" w:rsidRDefault="00174EC9">
            <w:r>
              <w:t>ne</w:t>
            </w:r>
          </w:p>
        </w:tc>
      </w:tr>
      <w:tr w:rsidR="00174EC9" w14:paraId="0F13761D" w14:textId="77777777" w:rsidTr="001B024D">
        <w:trPr>
          <w:gridAfter w:val="1"/>
          <w:wAfter w:w="671" w:type="dxa"/>
        </w:trPr>
        <w:tc>
          <w:tcPr>
            <w:tcW w:w="3168" w:type="dxa"/>
            <w:gridSpan w:val="2"/>
            <w:tcBorders>
              <w:top w:val="single" w:sz="2" w:space="0" w:color="auto"/>
              <w:left w:val="single" w:sz="2" w:space="0" w:color="auto"/>
              <w:bottom w:val="single" w:sz="2" w:space="0" w:color="auto"/>
              <w:right w:val="single" w:sz="2" w:space="0" w:color="auto"/>
            </w:tcBorders>
            <w:shd w:val="clear" w:color="auto" w:fill="F7CAAC"/>
          </w:tcPr>
          <w:p w14:paraId="0EE4E162" w14:textId="77777777" w:rsidR="00174EC9" w:rsidRDefault="00174EC9">
            <w:pPr>
              <w:jc w:val="both"/>
              <w:rPr>
                <w:b/>
              </w:rPr>
            </w:pPr>
            <w:r>
              <w:rPr>
                <w:b/>
              </w:rPr>
              <w:t xml:space="preserve">Zaměření na přípravu odborníků z oblasti bezpečnosti České republiky </w:t>
            </w:r>
          </w:p>
        </w:tc>
        <w:tc>
          <w:tcPr>
            <w:tcW w:w="6117" w:type="dxa"/>
            <w:gridSpan w:val="8"/>
            <w:tcBorders>
              <w:top w:val="single" w:sz="2" w:space="0" w:color="auto"/>
              <w:left w:val="single" w:sz="2" w:space="0" w:color="auto"/>
              <w:bottom w:val="single" w:sz="2" w:space="0" w:color="auto"/>
              <w:right w:val="single" w:sz="2" w:space="0" w:color="auto"/>
            </w:tcBorders>
          </w:tcPr>
          <w:p w14:paraId="7DA71D14" w14:textId="4E2872A7" w:rsidR="00174EC9" w:rsidRDefault="00174EC9">
            <w:r>
              <w:t>ne</w:t>
            </w:r>
          </w:p>
        </w:tc>
      </w:tr>
      <w:tr w:rsidR="00174EC9" w14:paraId="3398B833" w14:textId="77777777" w:rsidTr="001B024D">
        <w:trPr>
          <w:gridAfter w:val="1"/>
          <w:wAfter w:w="671" w:type="dxa"/>
          <w:trHeight w:val="438"/>
        </w:trPr>
        <w:tc>
          <w:tcPr>
            <w:tcW w:w="3168" w:type="dxa"/>
            <w:gridSpan w:val="2"/>
            <w:tcBorders>
              <w:top w:val="single" w:sz="2" w:space="0" w:color="auto"/>
              <w:left w:val="single" w:sz="2" w:space="0" w:color="auto"/>
              <w:bottom w:val="single" w:sz="2" w:space="0" w:color="auto"/>
              <w:right w:val="single" w:sz="2" w:space="0" w:color="auto"/>
            </w:tcBorders>
            <w:shd w:val="clear" w:color="auto" w:fill="F7CAAC"/>
          </w:tcPr>
          <w:p w14:paraId="78A6F519" w14:textId="77777777" w:rsidR="00174EC9" w:rsidRDefault="00174EC9">
            <w:pPr>
              <w:jc w:val="both"/>
              <w:rPr>
                <w:b/>
              </w:rPr>
            </w:pPr>
            <w:r>
              <w:rPr>
                <w:b/>
              </w:rPr>
              <w:t>Uznávací orgán</w:t>
            </w:r>
          </w:p>
        </w:tc>
        <w:tc>
          <w:tcPr>
            <w:tcW w:w="6117" w:type="dxa"/>
            <w:gridSpan w:val="8"/>
            <w:tcBorders>
              <w:top w:val="single" w:sz="2" w:space="0" w:color="auto"/>
              <w:left w:val="single" w:sz="2" w:space="0" w:color="auto"/>
              <w:bottom w:val="single" w:sz="2" w:space="0" w:color="auto"/>
              <w:right w:val="single" w:sz="2" w:space="0" w:color="auto"/>
            </w:tcBorders>
          </w:tcPr>
          <w:p w14:paraId="3815B39F" w14:textId="43E4E172" w:rsidR="00174EC9" w:rsidRDefault="00265DC6">
            <w:r>
              <w:t>ne</w:t>
            </w:r>
          </w:p>
        </w:tc>
      </w:tr>
      <w:tr w:rsidR="00174EC9" w14:paraId="0429E68B" w14:textId="77777777" w:rsidTr="001B024D">
        <w:trPr>
          <w:gridAfter w:val="1"/>
          <w:wAfter w:w="671" w:type="dxa"/>
        </w:trPr>
        <w:tc>
          <w:tcPr>
            <w:tcW w:w="9285" w:type="dxa"/>
            <w:gridSpan w:val="10"/>
            <w:tcBorders>
              <w:top w:val="single" w:sz="2" w:space="0" w:color="auto"/>
            </w:tcBorders>
            <w:shd w:val="clear" w:color="auto" w:fill="F7CAAC"/>
          </w:tcPr>
          <w:p w14:paraId="04DF436A" w14:textId="77777777" w:rsidR="00174EC9" w:rsidRDefault="00174EC9">
            <w:pPr>
              <w:jc w:val="both"/>
            </w:pPr>
            <w:r>
              <w:rPr>
                <w:b/>
              </w:rPr>
              <w:t>Oblast(i) vzdělávání a u kombinovaného studijního programu podíl jednotlivých oblastí vzdělávání v %</w:t>
            </w:r>
          </w:p>
        </w:tc>
      </w:tr>
      <w:tr w:rsidR="00174EC9" w14:paraId="3A6B5F93" w14:textId="77777777" w:rsidTr="001B024D">
        <w:trPr>
          <w:gridAfter w:val="1"/>
          <w:wAfter w:w="671" w:type="dxa"/>
          <w:trHeight w:val="335"/>
        </w:trPr>
        <w:tc>
          <w:tcPr>
            <w:tcW w:w="9285" w:type="dxa"/>
            <w:gridSpan w:val="10"/>
            <w:shd w:val="clear" w:color="auto" w:fill="FFFFFF"/>
          </w:tcPr>
          <w:p w14:paraId="3F22F059" w14:textId="74699174" w:rsidR="00174EC9" w:rsidRDefault="00373A85" w:rsidP="00E362EF">
            <w:pPr>
              <w:spacing w:before="120" w:after="120" w:line="264" w:lineRule="auto"/>
            </w:pPr>
            <w:r w:rsidRPr="00047329">
              <w:t xml:space="preserve">Chemie </w:t>
            </w:r>
            <w:r w:rsidR="00047329" w:rsidRPr="00047329">
              <w:t>(</w:t>
            </w:r>
            <w:r w:rsidRPr="00047329">
              <w:t>100</w:t>
            </w:r>
            <w:r w:rsidR="00047329" w:rsidRPr="00047329">
              <w:t xml:space="preserve"> </w:t>
            </w:r>
            <w:r w:rsidRPr="00047329">
              <w:t>%</w:t>
            </w:r>
            <w:r w:rsidR="00047329" w:rsidRPr="00047329">
              <w:t>)</w:t>
            </w:r>
          </w:p>
        </w:tc>
      </w:tr>
      <w:tr w:rsidR="00174EC9" w14:paraId="24C43C4C" w14:textId="77777777" w:rsidTr="001B024D">
        <w:trPr>
          <w:gridAfter w:val="1"/>
          <w:wAfter w:w="671" w:type="dxa"/>
          <w:trHeight w:val="70"/>
        </w:trPr>
        <w:tc>
          <w:tcPr>
            <w:tcW w:w="9285" w:type="dxa"/>
            <w:gridSpan w:val="10"/>
            <w:shd w:val="clear" w:color="auto" w:fill="F7CAAC"/>
          </w:tcPr>
          <w:p w14:paraId="443E4AB1" w14:textId="77777777" w:rsidR="00174EC9" w:rsidRDefault="00174EC9">
            <w:r>
              <w:rPr>
                <w:b/>
              </w:rPr>
              <w:t>Cíle studia ve studijním programu</w:t>
            </w:r>
          </w:p>
        </w:tc>
      </w:tr>
      <w:tr w:rsidR="00174EC9" w14:paraId="0C28CBAC" w14:textId="77777777" w:rsidTr="001B024D">
        <w:trPr>
          <w:gridAfter w:val="1"/>
          <w:wAfter w:w="671" w:type="dxa"/>
          <w:trHeight w:val="714"/>
        </w:trPr>
        <w:tc>
          <w:tcPr>
            <w:tcW w:w="9285" w:type="dxa"/>
            <w:gridSpan w:val="10"/>
            <w:shd w:val="clear" w:color="auto" w:fill="FFFFFF"/>
          </w:tcPr>
          <w:p w14:paraId="381BC212" w14:textId="5AB456F6" w:rsidR="00047329" w:rsidRPr="00123EA9" w:rsidRDefault="00047329" w:rsidP="00E362EF">
            <w:pPr>
              <w:spacing w:before="120" w:after="60" w:line="264" w:lineRule="auto"/>
              <w:jc w:val="both"/>
            </w:pPr>
            <w:r w:rsidRPr="009B550C">
              <w:t>Bakalářský studijní program Materiály a technologie si klade za cíl vychovat absolventy pro vybraná odvětví průmyslu chemického, materiálového, kosmetického, obuvnického</w:t>
            </w:r>
            <w:r w:rsidR="009B550C" w:rsidRPr="009B550C">
              <w:t>, polovodičového</w:t>
            </w:r>
            <w:r w:rsidRPr="009B550C">
              <w:t xml:space="preserve"> a oblasti ochrany životního prostředí. Za tímto účelem jsou absolventi vzděláváni v odpovídající šíři v chemii, fyzice, matematice a procesním (chemickém) inženýrství. Cílem studia je taktéž vybavit studenty odpovídajícím způsobem znalostmi zpracování experimentálních dat a dále pak jazykovými a manažerskými dovednostmi. Studijní program se dělí do </w:t>
            </w:r>
            <w:r w:rsidR="009B550C">
              <w:t>šesti</w:t>
            </w:r>
            <w:r w:rsidRPr="009B550C">
              <w:t xml:space="preserve"> s</w:t>
            </w:r>
            <w:r w:rsidRPr="00123EA9">
              <w:t xml:space="preserve">pecializací. </w:t>
            </w:r>
          </w:p>
          <w:p w14:paraId="1BF0F97E" w14:textId="77777777" w:rsidR="00047329" w:rsidRPr="00123EA9" w:rsidRDefault="00047329" w:rsidP="001B18CC">
            <w:pPr>
              <w:spacing w:before="60" w:after="60" w:line="264" w:lineRule="auto"/>
              <w:jc w:val="both"/>
            </w:pPr>
            <w:r w:rsidRPr="00123EA9">
              <w:t>Specializace Polymerní materiály a technologie si klade za cíl vychovat absolventy zejména pro průmyslová odvětví zabývající se zpracováním plastů, kaučuků a přírodních polymerů. Společný základ je za tímto účelem rozšířen o předměty rozvíjející znalosti o molekulární, nadmolekulární a makroskopické stavbě polymerů, a chemických a fyzikálních transformacích, které v makromolekulárních systémech probíhají. Zvláštní pozornost je též věnována základům konstruování a testování, charakterizaci a zpracování polymerů. Cílem studia je taktéž studenty vybavit znalostmi struktury a vlastností ostatních materiálů, které se v aplikační sféře používají spolu s polymery.</w:t>
            </w:r>
          </w:p>
          <w:p w14:paraId="06A01F28" w14:textId="77777777" w:rsidR="00047329" w:rsidRPr="00123EA9" w:rsidRDefault="00047329" w:rsidP="001B18CC">
            <w:pPr>
              <w:spacing w:before="60" w:after="60" w:line="264" w:lineRule="auto"/>
              <w:jc w:val="both"/>
            </w:pPr>
            <w:r w:rsidRPr="00123EA9">
              <w:t>Specializace Biomateriály a kosmetika si klade za cíl rozšířit společný základ o znalosti z oblasti biomateriálů a kosmetických přípravků. Pozornost je rovněž věnována výrobě a testování biomateriálů a kosmetických přípravků, stejně jako surovinám použitým k jejich přípravě/výrobě. Součástí studia je praktická výuka ve fyzikálních, chemických a biologických laboratořích a v oblasti kosmetiky i ve speciálních kosmetických provozech, která rozšiřuje praktické dovednosti a přímou uplatnitelnost studentů.</w:t>
            </w:r>
          </w:p>
          <w:p w14:paraId="47D806D7" w14:textId="46B661E1" w:rsidR="00047329" w:rsidRPr="00123EA9" w:rsidRDefault="00047329" w:rsidP="001B18CC">
            <w:pPr>
              <w:spacing w:before="60" w:after="60" w:line="264" w:lineRule="auto"/>
              <w:jc w:val="both"/>
            </w:pPr>
            <w:r w:rsidRPr="00123EA9">
              <w:t>Specializace Ochrana životního prostředí si klade za cíl vychovat absolventy, kteří budou schopni posoudit a ovlivnit dopad průmyslové a další lidské činnosti na životní prostředí. Společný základ je pro tyto účely rozšířen o předměty z oblasti biologie, biochemie, toxikologie, mikrobiologie a environmentálních věd. Zvláštní pozornost je věnována analytické chemii a mikrobiologii, odběru a úpravě vzorků z prostředí i průmyslu. Studenti též získají znalosti o environmentálních technologiích, tj. technologiích nakládán</w:t>
            </w:r>
            <w:r w:rsidR="00571300" w:rsidRPr="00123EA9">
              <w:t>í</w:t>
            </w:r>
            <w:r w:rsidRPr="00123EA9">
              <w:t xml:space="preserve"> s odpady, odpadními i přírodními vodami, ochrany ovzduší a další.</w:t>
            </w:r>
          </w:p>
          <w:p w14:paraId="458B409E" w14:textId="77777777" w:rsidR="00047329" w:rsidRPr="00123EA9" w:rsidRDefault="00047329" w:rsidP="001B18CC">
            <w:pPr>
              <w:spacing w:before="60" w:after="60" w:line="264" w:lineRule="auto"/>
              <w:jc w:val="both"/>
            </w:pPr>
            <w:r w:rsidRPr="00123EA9">
              <w:t>Specializace Materiálové inženýrství rozšiřuje společný základ s cílem vychovat absolventy se znalostí vzájemných vztahů mezi strukturou a vlastnostmi materiálů kovových, nekovových a polymerních. Významná pozornost je věnována studiu fyzikálně-chemických dějů, které se odehrávají na povrchu materiálů a mezifázových rozhraních. Nedílnou součástí studia jsou taktéž předměty zaměřené na testování a charakterizaci materiálů na různých hierarchických úrovních.</w:t>
            </w:r>
          </w:p>
          <w:p w14:paraId="2BB704A0" w14:textId="77777777" w:rsidR="00174EC9" w:rsidRPr="00123EA9" w:rsidRDefault="00047329" w:rsidP="001B18CC">
            <w:pPr>
              <w:spacing w:before="60" w:after="60" w:line="264" w:lineRule="auto"/>
              <w:jc w:val="both"/>
            </w:pPr>
            <w:r w:rsidRPr="00123EA9">
              <w:t>Specializace Výroba a konstrukce obuvi si klade za cíl vychovat absolventy především pro průmyslová odvětví zabývající se výrobou a konstrukcí obuvi a příbuzných výrobků. Pozornost je věnována především nejnovějším technologiím a materiálům. Pro tyto účely je společný základ rozšířen o informace o nejnovějších obuvnických materiálech a technologiích. Studenti též získají znalosti o ortetice a protetice, které úzce souvisí s individuální výrobou.</w:t>
            </w:r>
          </w:p>
          <w:p w14:paraId="1749FAD7" w14:textId="72B2223D" w:rsidR="00467A06" w:rsidRPr="00047329" w:rsidRDefault="00047329" w:rsidP="00E362EF">
            <w:pPr>
              <w:spacing w:before="60" w:after="120" w:line="264" w:lineRule="auto"/>
              <w:jc w:val="both"/>
              <w:rPr>
                <w:highlight w:val="yellow"/>
              </w:rPr>
            </w:pPr>
            <w:r w:rsidRPr="00047329">
              <w:t>Specializace Polovodičové materiály</w:t>
            </w:r>
            <w:r>
              <w:t xml:space="preserve"> </w:t>
            </w:r>
            <w:r w:rsidR="00467A06">
              <w:t>s</w:t>
            </w:r>
            <w:r w:rsidR="00467A06" w:rsidRPr="00467A06">
              <w:t>i klade za cíl připravit absolventy na uplatnění v oblastech spojených s</w:t>
            </w:r>
            <w:r w:rsidR="009E306D">
              <w:t> </w:t>
            </w:r>
            <w:r w:rsidR="00467A06" w:rsidRPr="00467A06">
              <w:t>výrobou</w:t>
            </w:r>
            <w:r w:rsidR="009E306D">
              <w:t xml:space="preserve">, </w:t>
            </w:r>
            <w:r w:rsidR="00467A06" w:rsidRPr="00467A06">
              <w:t xml:space="preserve">aplikací </w:t>
            </w:r>
            <w:r w:rsidR="009E306D">
              <w:t xml:space="preserve">a </w:t>
            </w:r>
            <w:r w:rsidR="009E306D" w:rsidRPr="00467A06">
              <w:t>vývojem</w:t>
            </w:r>
            <w:r w:rsidR="001B18CC">
              <w:t xml:space="preserve"> </w:t>
            </w:r>
            <w:r w:rsidR="00467A06" w:rsidRPr="00467A06">
              <w:t>polovodičových materiálů.</w:t>
            </w:r>
            <w:r w:rsidR="00A40415">
              <w:t xml:space="preserve"> </w:t>
            </w:r>
            <w:r w:rsidR="00A40415" w:rsidRPr="00A40415">
              <w:t xml:space="preserve">Propojuje teoretické znalosti z chemie a fyziky s </w:t>
            </w:r>
            <w:r w:rsidR="00A40415" w:rsidRPr="00A40415">
              <w:lastRenderedPageBreak/>
              <w:t>praktickými dovednostmi v oblasti materiálového inženýrství, což studentům umožňuje navrhovat a optimalizovat pokročilé materiály pro průmyslové využití, a zároveň se zaměřuje na technologie a výrobní procesy nezbytné pro jejich realizaci.</w:t>
            </w:r>
            <w:r w:rsidR="00E3318D">
              <w:rPr>
                <w:color w:val="FF0000"/>
              </w:rPr>
              <w:t xml:space="preserve"> </w:t>
            </w:r>
            <w:r w:rsidR="00467A06" w:rsidRPr="00467A06">
              <w:t>Absolventi této specializace získají znalosti nejen o principech polovodičů, jejich struktuře, vlastnostech a technologických procesech, ale také o souvisejících technologiích klíčových pro jejich výrobu. Praktická výuka v laboratořích i zaměření na moderní výrobní procesy umožní absolventům široké uplatnění v</w:t>
            </w:r>
            <w:r w:rsidR="009E306D">
              <w:t> praxi</w:t>
            </w:r>
            <w:r w:rsidR="00467A06" w:rsidRPr="00467A06">
              <w:t>.</w:t>
            </w:r>
          </w:p>
        </w:tc>
      </w:tr>
      <w:tr w:rsidR="00174EC9" w14:paraId="4CA92B4E" w14:textId="77777777" w:rsidTr="001B024D">
        <w:trPr>
          <w:gridAfter w:val="1"/>
          <w:wAfter w:w="671" w:type="dxa"/>
          <w:trHeight w:val="187"/>
        </w:trPr>
        <w:tc>
          <w:tcPr>
            <w:tcW w:w="9285" w:type="dxa"/>
            <w:gridSpan w:val="10"/>
            <w:shd w:val="clear" w:color="auto" w:fill="F7CAAC"/>
          </w:tcPr>
          <w:p w14:paraId="141A367E" w14:textId="77777777" w:rsidR="00174EC9" w:rsidRDefault="00174EC9">
            <w:pPr>
              <w:jc w:val="both"/>
            </w:pPr>
            <w:r>
              <w:rPr>
                <w:b/>
              </w:rPr>
              <w:lastRenderedPageBreak/>
              <w:t>Profil absolventa studijního programu</w:t>
            </w:r>
          </w:p>
        </w:tc>
      </w:tr>
      <w:tr w:rsidR="00174EC9" w14:paraId="262487CF" w14:textId="77777777" w:rsidTr="001B024D">
        <w:trPr>
          <w:gridAfter w:val="1"/>
          <w:wAfter w:w="671" w:type="dxa"/>
          <w:trHeight w:val="7093"/>
        </w:trPr>
        <w:tc>
          <w:tcPr>
            <w:tcW w:w="9285" w:type="dxa"/>
            <w:gridSpan w:val="10"/>
            <w:shd w:val="clear" w:color="auto" w:fill="auto"/>
          </w:tcPr>
          <w:p w14:paraId="0F28EDF3" w14:textId="77777777" w:rsidR="00571300" w:rsidRPr="00E94375" w:rsidRDefault="00571300" w:rsidP="00E362EF">
            <w:pPr>
              <w:spacing w:before="120" w:after="60" w:line="264" w:lineRule="auto"/>
              <w:jc w:val="both"/>
            </w:pPr>
            <w:r w:rsidRPr="00E94375">
              <w:t>Absolvent studijního programu Materiály a technologie je vybaven v odpovídající šíři znalostmi chemie, fyziky a matematiky a procesního (chemického) inženýrství, které mu umožňují analyzovat, pochopit a následně optimalizovat fyzikálně-chemické děje, které doprovázejí výrobu v řadě vybraných průmyslových odvětví. Absolventi se mohou uplatnit nejen při samotné průmyslové výrobě, ale taktéž v kontrolních a analytických laboratořích a státní správě zaměřené na průmyslovou činnost. Absolventi dále mohou pokračovat v navazujících magisterských programech oblasti chemie.</w:t>
            </w:r>
          </w:p>
          <w:p w14:paraId="0E5AD4CD" w14:textId="77777777" w:rsidR="00571300" w:rsidRPr="00E94375" w:rsidRDefault="00571300" w:rsidP="001A018E">
            <w:pPr>
              <w:spacing w:before="60" w:after="60" w:line="264" w:lineRule="auto"/>
              <w:jc w:val="both"/>
            </w:pPr>
            <w:r w:rsidRPr="00E94375">
              <w:t>Absolventi specializace Polymerní materiály a technologie mají základní kompetence rozšířeny o znalost zpracování, struktury a chování plastů, kaučuků a přírodních polymerů. Tyto znalosti jim umožňují zastávat technické pozice a pozice nižšího managementu v podnicích zabývajících se zejména zpracováním polymerních materiálů, ale taktéž ve zkušebních laboratořích a odděleních kontroly a řízení jakosti.</w:t>
            </w:r>
          </w:p>
          <w:p w14:paraId="4DA27199" w14:textId="77777777" w:rsidR="00571300" w:rsidRPr="00E94375" w:rsidRDefault="00571300" w:rsidP="001A018E">
            <w:pPr>
              <w:spacing w:before="60" w:after="60" w:line="264" w:lineRule="auto"/>
              <w:jc w:val="both"/>
            </w:pPr>
            <w:r w:rsidRPr="00E94375">
              <w:t>Absolventi specializace Biomateriály a kosmetika na trhu práce naleznou uplatnění v pracovních pozicích v oblastech vývoje, výroby, testování a distribuce biomateriálů. Obdobnou kompetenci si odnesou i v oblasti lipidů, tenzidů a kosmetických přípravků včetně biokosmetiky. Uplatnění najdou rovněž ve společnostech zabývajících se jejich prodejem a distribucí. Mají předpoklady pracovat jako technologové v odpovídajících provozech a mohou pracovat ve státní správě při schvalování a hodnocení biomateriálů a kosmetických materiálů a přípravků, jakož i ve specializovaných firmách poskytujících služby a konzultace. Znalosti z oblasti dermatologie, fyziologie a instrumentálních metod společně s praxí v laboratořích jim umožní vykonávat rovněž specializované činnosti v kosmetické péči a poradenství.</w:t>
            </w:r>
          </w:p>
          <w:p w14:paraId="6BECCC1A" w14:textId="77777777" w:rsidR="00571300" w:rsidRPr="00E94375" w:rsidRDefault="00571300" w:rsidP="001A018E">
            <w:pPr>
              <w:spacing w:before="60" w:after="60" w:line="264" w:lineRule="auto"/>
              <w:jc w:val="both"/>
            </w:pPr>
            <w:r w:rsidRPr="00E94375">
              <w:t>Specializace Ochrana životního prostředí rozšiřuje společné kompetence absolventů o znalosti z oblasti analytické chemie, technické mikrobiologie, environmentálních technologií a dalších, které umožní absolventům působit v oblasti nakládání s odpady, vodami a ochranou ovzduší v průmyslu, obcích i na úrovni státní správy. Absolventi se dále uplatní v širokém spektru kontrolních a průmyslových laboratoří a zkušeben.</w:t>
            </w:r>
          </w:p>
          <w:p w14:paraId="765EF342" w14:textId="77777777" w:rsidR="00571300" w:rsidRPr="00E94375" w:rsidRDefault="00571300" w:rsidP="001A018E">
            <w:pPr>
              <w:spacing w:before="60" w:after="60" w:line="264" w:lineRule="auto"/>
              <w:jc w:val="both"/>
            </w:pPr>
            <w:r w:rsidRPr="00E94375">
              <w:t>Specializace Materiálové inženýrství rozšiřuje profil absolventa o znalosti z oblasti kovových, nekovových a polymerních materiálů a jejich analýze, testování a možností vzájemné kombinace do konečných výrobků. Díky těmto znalostem absolventi najdou uplatnění zejména v průmyslových odvětvích zabývajících se zpracováním takových materiálů, ale taktéž ve zkušebnách a průmyslových laboratořích.</w:t>
            </w:r>
          </w:p>
          <w:p w14:paraId="39893229" w14:textId="77777777" w:rsidR="00174EC9" w:rsidRPr="00E94375" w:rsidRDefault="00571300" w:rsidP="001A018E">
            <w:pPr>
              <w:spacing w:before="60" w:after="60" w:line="264" w:lineRule="auto"/>
              <w:jc w:val="both"/>
            </w:pPr>
            <w:r w:rsidRPr="00E94375">
              <w:t>Specializace Výroba a konstrukce obuvi rozšiřuje profil absolventa o znalosti z oblasti obuvnických technologií, klasických a polymerních materiálů, modelářství a designu obuvi a příbuzných výrobků, které umožní absolventům působit jak v malosériových specializovaných firmách, tak také v mezinárodních korporátních společnostech.</w:t>
            </w:r>
          </w:p>
          <w:p w14:paraId="5A7C615E" w14:textId="12B8F89B" w:rsidR="001A018E" w:rsidRPr="00542B0D" w:rsidRDefault="00E94375" w:rsidP="001A018E">
            <w:pPr>
              <w:spacing w:before="60" w:after="60" w:line="264" w:lineRule="auto"/>
              <w:jc w:val="both"/>
              <w:rPr>
                <w:rFonts w:ascii="Arial" w:hAnsi="Arial" w:cs="Arial"/>
                <w:sz w:val="22"/>
                <w:szCs w:val="22"/>
              </w:rPr>
            </w:pPr>
            <w:r w:rsidRPr="00542B0D">
              <w:t>Absolvent</w:t>
            </w:r>
            <w:r w:rsidR="001B18CC">
              <w:t>i</w:t>
            </w:r>
            <w:r w:rsidRPr="00542B0D">
              <w:t xml:space="preserve"> specializace Polovodičové materiály </w:t>
            </w:r>
            <w:r w:rsidR="005F3D8A">
              <w:t>disponují znalostmi</w:t>
            </w:r>
            <w:r w:rsidRPr="00542B0D">
              <w:t xml:space="preserve"> potřebn</w:t>
            </w:r>
            <w:r w:rsidR="005F3D8A">
              <w:t>ými</w:t>
            </w:r>
            <w:r w:rsidRPr="00542B0D">
              <w:t xml:space="preserve"> pro charakterizaci, řízení a optimalizaci procesů v polovodičovém průmyslu nebo v podobných pokročilých technologiích založených </w:t>
            </w:r>
            <w:r w:rsidR="001A2406">
              <w:t>na</w:t>
            </w:r>
            <w:r w:rsidR="001A2406" w:rsidRPr="00542B0D">
              <w:t xml:space="preserve"> </w:t>
            </w:r>
            <w:r w:rsidR="009E306D">
              <w:t xml:space="preserve">chemických a </w:t>
            </w:r>
            <w:r w:rsidRPr="00542B0D">
              <w:t xml:space="preserve">fyzikálních procesech. </w:t>
            </w:r>
            <w:r w:rsidR="00A40415" w:rsidRPr="00A40415">
              <w:t xml:space="preserve">Znalosti zahrnují nejenom potřebný základ z chemie a fyziky a související matematický aparát a další znalosti týkající se celého postupu realizace projektů v pokročilých technologických procesech. </w:t>
            </w:r>
            <w:r w:rsidRPr="00542B0D">
              <w:t xml:space="preserve">Jedná se o pochopení vlastností </w:t>
            </w:r>
            <w:r w:rsidR="00DA1DD9">
              <w:t>polovodičů</w:t>
            </w:r>
            <w:r w:rsidRPr="00542B0D">
              <w:t xml:space="preserve"> a celého měřicího řetězce až po sběr dat a dále jejich statistické vyhodnocení a kvantitativní rozhodování. Znalosti obsahují také základy vakuové techniky, která je významným prvkem řady technologií. Absolvent získá i specifické znalosti z oblasti polovodičů</w:t>
            </w:r>
            <w:r w:rsidR="00E3318D">
              <w:t>,</w:t>
            </w:r>
            <w:r w:rsidRPr="00542B0D">
              <w:t xml:space="preserve"> jako jsou druhy a vlastnosti polovodičových materiálů a znalosti technologií používaných v polovodičovém průmyslu.</w:t>
            </w:r>
            <w:r w:rsidR="00DA1DD9">
              <w:t xml:space="preserve"> K získaným dovednostem absolventa patří především </w:t>
            </w:r>
            <w:r w:rsidR="00DA1DD9" w:rsidRPr="00C33483">
              <w:t>optimali</w:t>
            </w:r>
            <w:r w:rsidR="00DA1DD9">
              <w:t>zace</w:t>
            </w:r>
            <w:r w:rsidR="00DA1DD9" w:rsidRPr="00C33483">
              <w:t xml:space="preserve"> technologick</w:t>
            </w:r>
            <w:r w:rsidR="00DA1DD9">
              <w:t>ých</w:t>
            </w:r>
            <w:r w:rsidR="00DA1DD9" w:rsidRPr="00C33483">
              <w:t xml:space="preserve"> postup</w:t>
            </w:r>
            <w:r w:rsidR="00DA1DD9">
              <w:t>ů</w:t>
            </w:r>
            <w:r w:rsidR="00DA1DD9" w:rsidRPr="00C33483">
              <w:t xml:space="preserve"> výroby</w:t>
            </w:r>
            <w:r w:rsidR="00DA1DD9">
              <w:t xml:space="preserve">, charakterizace a interpretace vlastností materiálů </w:t>
            </w:r>
            <w:r w:rsidR="00DA1DD9" w:rsidRPr="001A018E">
              <w:t>a aplikace statistických metod pro hodnocení kvality výrobků.</w:t>
            </w:r>
            <w:r w:rsidR="00F43D45" w:rsidRPr="001A018E">
              <w:t xml:space="preserve"> Absolvent</w:t>
            </w:r>
            <w:r w:rsidRPr="001A018E">
              <w:t xml:space="preserve"> </w:t>
            </w:r>
            <w:r w:rsidR="00F43D45" w:rsidRPr="001A018E">
              <w:t>efektivně aplikuje analytické nástroje pro rozhodování v procesech vývoje, výroby a zpracování materiálů, s důrazem na optimalizaci a zajištění kvality.</w:t>
            </w:r>
            <w:r w:rsidR="00F43D45">
              <w:t xml:space="preserve"> </w:t>
            </w:r>
            <w:r w:rsidRPr="00542B0D">
              <w:t xml:space="preserve">Na výuce se podílí odborníci z polovodičového průmyslu a studenti si mohou znalosti </w:t>
            </w:r>
            <w:r w:rsidR="00DA1DD9">
              <w:t xml:space="preserve">a dovednosti </w:t>
            </w:r>
            <w:r w:rsidRPr="00542B0D">
              <w:t>z výuky doplnit také praktickou</w:t>
            </w:r>
            <w:r w:rsidR="005F3D8A">
              <w:t xml:space="preserve"> zkušeností </w:t>
            </w:r>
            <w:r w:rsidRPr="00542B0D">
              <w:t xml:space="preserve">v polovodičovém průmyslu nebo </w:t>
            </w:r>
            <w:r w:rsidR="00C02060" w:rsidRPr="00542B0D">
              <w:t>příbuzných</w:t>
            </w:r>
            <w:r w:rsidRPr="00542B0D">
              <w:t xml:space="preserve"> technologických firmách</w:t>
            </w:r>
            <w:r w:rsidR="005F3D8A">
              <w:t xml:space="preserve"> v rámci předmětu Individuální projekt</w:t>
            </w:r>
            <w:r w:rsidRPr="00542B0D">
              <w:t>.</w:t>
            </w:r>
            <w:r w:rsidR="001A018E">
              <w:t xml:space="preserve"> </w:t>
            </w:r>
          </w:p>
          <w:p w14:paraId="4F5F8D35" w14:textId="42BDA4A3" w:rsidR="00C02060" w:rsidRDefault="001A018E" w:rsidP="001A018E">
            <w:pPr>
              <w:spacing w:before="60" w:after="60" w:line="264" w:lineRule="auto"/>
              <w:jc w:val="both"/>
            </w:pPr>
            <w:r w:rsidRPr="005F3D8A">
              <w:t>Tato interdisciplinární struktura specializace Polovodičové materiály, kombinující fyzikální a chemické aspekty s technologickým zaměřením, zajišťuje komplexní odborné vzdělání absolventů reflektující aktuální požadavky praxe.</w:t>
            </w:r>
            <w:r>
              <w:t xml:space="preserve"> </w:t>
            </w:r>
            <w:r w:rsidR="00C02060" w:rsidRPr="00467A06">
              <w:t>Díky svému profilu mohou absolventi najít uplatnění ve firmách</w:t>
            </w:r>
            <w:r w:rsidR="00D5004D">
              <w:t>,</w:t>
            </w:r>
            <w:r w:rsidR="00C02060" w:rsidRPr="00467A06">
              <w:t xml:space="preserve"> jako jsou ON Semiconductor Czech Republic (</w:t>
            </w:r>
            <w:r w:rsidR="00AE22E0">
              <w:t>onsemi</w:t>
            </w:r>
            <w:r w:rsidR="00C02060" w:rsidRPr="00467A06">
              <w:t xml:space="preserve">), Infineon Technologies, ABB, Foxconn Czech Republic, Tesla Blatná, Rohde &amp; Schwarz nebo Applied Materials, které se věnují výzkumu, výrobě a aplikacím polovodičových a elektronických technologií. </w:t>
            </w:r>
            <w:r w:rsidR="00C02060" w:rsidRPr="00467A06">
              <w:lastRenderedPageBreak/>
              <w:t>Příležitosti mohou také najít v českých pobočkách nadnárodních společností, jako jsou Honeywell, Micron Technology nebo STMicroelectronics, které působí v oblasti vývoje senzorů, paměťových čipů a testovacích zařízení. Tento široký průmyslový dosah jim umožňuje přispívat k inovacím v moderních technologiích nejen v ČR, ale i na globální úrovni.</w:t>
            </w:r>
          </w:p>
          <w:p w14:paraId="0FE68313" w14:textId="77777777" w:rsidR="0053069D" w:rsidRDefault="0053069D" w:rsidP="00542B0D">
            <w:pPr>
              <w:spacing w:before="60" w:after="60" w:line="264" w:lineRule="auto"/>
              <w:jc w:val="both"/>
            </w:pPr>
          </w:p>
          <w:p w14:paraId="36FAFD86" w14:textId="7732FD36" w:rsidR="0053069D" w:rsidRPr="0053069D" w:rsidRDefault="0053069D" w:rsidP="00542B0D">
            <w:pPr>
              <w:spacing w:before="60" w:after="60" w:line="264" w:lineRule="auto"/>
              <w:jc w:val="both"/>
              <w:rPr>
                <w:b/>
                <w:bCs/>
                <w:u w:val="single"/>
              </w:rPr>
            </w:pPr>
            <w:r w:rsidRPr="0053069D">
              <w:rPr>
                <w:b/>
                <w:bCs/>
                <w:u w:val="single"/>
              </w:rPr>
              <w:t>Vymezení očekávaných výsledků učení</w:t>
            </w:r>
          </w:p>
          <w:p w14:paraId="0A93270B" w14:textId="26DF7A1A" w:rsidR="00B47683" w:rsidRDefault="00C0280D" w:rsidP="00C148DC">
            <w:pPr>
              <w:spacing w:before="120" w:after="20"/>
              <w:rPr>
                <w:b/>
                <w:bCs/>
              </w:rPr>
            </w:pPr>
            <w:r w:rsidRPr="00167648">
              <w:rPr>
                <w:b/>
                <w:bCs/>
              </w:rPr>
              <w:t>Absolvent specializace Polovodičové materiály prokazuje</w:t>
            </w:r>
            <w:r w:rsidR="00B47683">
              <w:rPr>
                <w:b/>
                <w:bCs/>
              </w:rPr>
              <w:t>:</w:t>
            </w:r>
          </w:p>
          <w:p w14:paraId="1A9E94AF" w14:textId="055DA3C0" w:rsidR="00C0280D" w:rsidRPr="00B47683" w:rsidRDefault="00B47683" w:rsidP="00D32F7A">
            <w:pPr>
              <w:spacing w:before="120" w:line="264" w:lineRule="auto"/>
            </w:pPr>
            <w:r w:rsidRPr="00B47683">
              <w:t>O</w:t>
            </w:r>
            <w:r w:rsidR="00C0280D" w:rsidRPr="00B47683">
              <w:t>dborné znalosti:</w:t>
            </w:r>
          </w:p>
          <w:p w14:paraId="26B025F0" w14:textId="5D72EA6B" w:rsidR="00CF2AD5" w:rsidRPr="00C70C06" w:rsidRDefault="00CF2AD5" w:rsidP="009B0068">
            <w:pPr>
              <w:pStyle w:val="Odstavecseseznamem"/>
              <w:numPr>
                <w:ilvl w:val="0"/>
                <w:numId w:val="4"/>
              </w:numPr>
              <w:spacing w:after="0" w:line="264" w:lineRule="auto"/>
              <w:ind w:left="641" w:hanging="357"/>
              <w:rPr>
                <w:rFonts w:ascii="Times New Roman" w:hAnsi="Times New Roman" w:cs="Times New Roman"/>
                <w:sz w:val="20"/>
                <w:szCs w:val="20"/>
              </w:rPr>
            </w:pPr>
            <w:r w:rsidRPr="00C70C06">
              <w:rPr>
                <w:rFonts w:ascii="Times New Roman" w:hAnsi="Times New Roman" w:cs="Times New Roman"/>
                <w:sz w:val="20"/>
                <w:szCs w:val="20"/>
              </w:rPr>
              <w:t>struktury a charakterizace materiálů – zahrnuje vliv struktury na jejich mechanické, elektrické a optické vlastnosti, kvalitu materiálů a metody jejich charakterizace, včetně pokročilých analytických technik, jako je spektroskopie a mikroskopie, se zaměřením na polovodičové materiály,</w:t>
            </w:r>
          </w:p>
          <w:p w14:paraId="2C07E33B" w14:textId="149412C0" w:rsidR="00CF2AD5" w:rsidRPr="00C70C06" w:rsidRDefault="00CF2AD5" w:rsidP="009B0068">
            <w:pPr>
              <w:pStyle w:val="Odstavecseseznamem"/>
              <w:numPr>
                <w:ilvl w:val="0"/>
                <w:numId w:val="4"/>
              </w:numPr>
              <w:spacing w:after="0" w:line="264" w:lineRule="auto"/>
              <w:ind w:left="641" w:hanging="357"/>
              <w:rPr>
                <w:rFonts w:ascii="Times New Roman" w:hAnsi="Times New Roman" w:cs="Times New Roman"/>
                <w:sz w:val="20"/>
                <w:szCs w:val="20"/>
              </w:rPr>
            </w:pPr>
            <w:r w:rsidRPr="00C70C06">
              <w:rPr>
                <w:rFonts w:ascii="Times New Roman" w:hAnsi="Times New Roman" w:cs="Times New Roman"/>
                <w:sz w:val="20"/>
                <w:szCs w:val="20"/>
              </w:rPr>
              <w:t>vlastnost</w:t>
            </w:r>
            <w:r w:rsidR="00902D94" w:rsidRPr="00C70C06">
              <w:rPr>
                <w:rFonts w:ascii="Times New Roman" w:hAnsi="Times New Roman" w:cs="Times New Roman"/>
                <w:sz w:val="20"/>
                <w:szCs w:val="20"/>
              </w:rPr>
              <w:t>í</w:t>
            </w:r>
            <w:r w:rsidRPr="00C70C06">
              <w:rPr>
                <w:rFonts w:ascii="Times New Roman" w:hAnsi="Times New Roman" w:cs="Times New Roman"/>
                <w:sz w:val="20"/>
                <w:szCs w:val="20"/>
              </w:rPr>
              <w:t xml:space="preserve"> materiálů a jejich chování v různých podmínkách – zahrnuje elektrické, dielektrické, optické, mechanické a tepelně-technické vlastnosti materiálů, zejména polovodičových, a jejich změny během výrobních procesů i při reálném použití,</w:t>
            </w:r>
          </w:p>
          <w:p w14:paraId="4693CD91" w14:textId="3D0B6CA1" w:rsidR="00637522" w:rsidRPr="00C70C06" w:rsidRDefault="0055758A" w:rsidP="009B0068">
            <w:pPr>
              <w:pStyle w:val="Odstavecseseznamem"/>
              <w:numPr>
                <w:ilvl w:val="0"/>
                <w:numId w:val="4"/>
              </w:numPr>
              <w:spacing w:after="0" w:line="264" w:lineRule="auto"/>
              <w:ind w:left="641" w:hanging="357"/>
              <w:rPr>
                <w:rFonts w:ascii="Times New Roman" w:hAnsi="Times New Roman" w:cs="Times New Roman"/>
                <w:sz w:val="20"/>
                <w:szCs w:val="20"/>
              </w:rPr>
            </w:pPr>
            <w:r w:rsidRPr="00C70C06">
              <w:rPr>
                <w:rFonts w:ascii="Times New Roman" w:hAnsi="Times New Roman" w:cs="Times New Roman"/>
                <w:sz w:val="20"/>
                <w:szCs w:val="20"/>
              </w:rPr>
              <w:t>m</w:t>
            </w:r>
            <w:r w:rsidR="00637522" w:rsidRPr="00C70C06">
              <w:rPr>
                <w:rFonts w:ascii="Times New Roman" w:hAnsi="Times New Roman" w:cs="Times New Roman"/>
                <w:sz w:val="20"/>
                <w:szCs w:val="20"/>
              </w:rPr>
              <w:t>etod statistické analýzy a interpretace experimentálních dat, včetně vyhodnocování odchylek v polovodičových materiálech</w:t>
            </w:r>
            <w:r w:rsidR="00365C0B" w:rsidRPr="00C70C06">
              <w:rPr>
                <w:rFonts w:ascii="Times New Roman" w:hAnsi="Times New Roman" w:cs="Times New Roman"/>
                <w:sz w:val="20"/>
                <w:szCs w:val="20"/>
              </w:rPr>
              <w:t>,</w:t>
            </w:r>
          </w:p>
          <w:p w14:paraId="152705F4" w14:textId="2A5ED765" w:rsidR="00637522" w:rsidRPr="00C70C06" w:rsidRDefault="0055758A" w:rsidP="009B0068">
            <w:pPr>
              <w:pStyle w:val="Odstavecseseznamem"/>
              <w:numPr>
                <w:ilvl w:val="0"/>
                <w:numId w:val="4"/>
              </w:numPr>
              <w:spacing w:after="0" w:line="264" w:lineRule="auto"/>
              <w:ind w:left="641" w:hanging="357"/>
              <w:rPr>
                <w:rFonts w:ascii="Times New Roman" w:hAnsi="Times New Roman" w:cs="Times New Roman"/>
                <w:sz w:val="20"/>
                <w:szCs w:val="20"/>
              </w:rPr>
            </w:pPr>
            <w:r w:rsidRPr="00C70C06">
              <w:rPr>
                <w:rFonts w:ascii="Times New Roman" w:hAnsi="Times New Roman" w:cs="Times New Roman"/>
                <w:sz w:val="20"/>
                <w:szCs w:val="20"/>
              </w:rPr>
              <w:t>p</w:t>
            </w:r>
            <w:r w:rsidR="00637522" w:rsidRPr="00C70C06">
              <w:rPr>
                <w:rFonts w:ascii="Times New Roman" w:hAnsi="Times New Roman" w:cs="Times New Roman"/>
                <w:sz w:val="20"/>
                <w:szCs w:val="20"/>
              </w:rPr>
              <w:t>rincip</w:t>
            </w:r>
            <w:r w:rsidR="00C33483" w:rsidRPr="00C70C06">
              <w:rPr>
                <w:rFonts w:ascii="Times New Roman" w:hAnsi="Times New Roman" w:cs="Times New Roman"/>
                <w:sz w:val="20"/>
                <w:szCs w:val="20"/>
              </w:rPr>
              <w:t>ů</w:t>
            </w:r>
            <w:r w:rsidR="00637522" w:rsidRPr="00C70C06">
              <w:rPr>
                <w:rFonts w:ascii="Times New Roman" w:hAnsi="Times New Roman" w:cs="Times New Roman"/>
                <w:sz w:val="20"/>
                <w:szCs w:val="20"/>
              </w:rPr>
              <w:t xml:space="preserve"> procesního inženýrství</w:t>
            </w:r>
            <w:r w:rsidR="00365C0B" w:rsidRPr="00C70C06">
              <w:rPr>
                <w:rFonts w:ascii="Times New Roman" w:hAnsi="Times New Roman" w:cs="Times New Roman"/>
                <w:sz w:val="20"/>
                <w:szCs w:val="20"/>
              </w:rPr>
              <w:t>,</w:t>
            </w:r>
            <w:r w:rsidR="00CF2AD5" w:rsidRPr="00C70C06">
              <w:rPr>
                <w:rFonts w:ascii="Times New Roman" w:hAnsi="Times New Roman" w:cs="Times New Roman"/>
                <w:sz w:val="20"/>
                <w:szCs w:val="20"/>
              </w:rPr>
              <w:t xml:space="preserve"> technologických postupů a optimalizace výrobních procesů,</w:t>
            </w:r>
          </w:p>
          <w:p w14:paraId="7409530C" w14:textId="403A9CA0" w:rsidR="00637522" w:rsidRPr="00C70C06" w:rsidRDefault="0055758A" w:rsidP="009B0068">
            <w:pPr>
              <w:pStyle w:val="Odstavecseseznamem"/>
              <w:numPr>
                <w:ilvl w:val="0"/>
                <w:numId w:val="4"/>
              </w:numPr>
              <w:spacing w:after="0" w:line="264" w:lineRule="auto"/>
              <w:ind w:left="641" w:hanging="357"/>
              <w:rPr>
                <w:rFonts w:ascii="Times New Roman" w:hAnsi="Times New Roman" w:cs="Times New Roman"/>
                <w:sz w:val="20"/>
                <w:szCs w:val="20"/>
              </w:rPr>
            </w:pPr>
            <w:r w:rsidRPr="00C70C06">
              <w:rPr>
                <w:rFonts w:ascii="Times New Roman" w:hAnsi="Times New Roman" w:cs="Times New Roman"/>
                <w:sz w:val="20"/>
                <w:szCs w:val="20"/>
              </w:rPr>
              <w:t>u</w:t>
            </w:r>
            <w:r w:rsidR="00637522" w:rsidRPr="00C70C06">
              <w:rPr>
                <w:rFonts w:ascii="Times New Roman" w:hAnsi="Times New Roman" w:cs="Times New Roman"/>
                <w:sz w:val="20"/>
                <w:szCs w:val="20"/>
              </w:rPr>
              <w:t>držiteln</w:t>
            </w:r>
            <w:r w:rsidR="00C33483" w:rsidRPr="00C70C06">
              <w:rPr>
                <w:rFonts w:ascii="Times New Roman" w:hAnsi="Times New Roman" w:cs="Times New Roman"/>
                <w:sz w:val="20"/>
                <w:szCs w:val="20"/>
              </w:rPr>
              <w:t>ých</w:t>
            </w:r>
            <w:r w:rsidR="00637522" w:rsidRPr="00C70C06">
              <w:rPr>
                <w:rFonts w:ascii="Times New Roman" w:hAnsi="Times New Roman" w:cs="Times New Roman"/>
                <w:sz w:val="20"/>
                <w:szCs w:val="20"/>
              </w:rPr>
              <w:t xml:space="preserve"> přístup</w:t>
            </w:r>
            <w:r w:rsidR="00C33483" w:rsidRPr="00C70C06">
              <w:rPr>
                <w:rFonts w:ascii="Times New Roman" w:hAnsi="Times New Roman" w:cs="Times New Roman"/>
                <w:sz w:val="20"/>
                <w:szCs w:val="20"/>
              </w:rPr>
              <w:t>ů</w:t>
            </w:r>
            <w:r w:rsidR="00637522" w:rsidRPr="00C70C06">
              <w:rPr>
                <w:rFonts w:ascii="Times New Roman" w:hAnsi="Times New Roman" w:cs="Times New Roman"/>
                <w:sz w:val="20"/>
                <w:szCs w:val="20"/>
              </w:rPr>
              <w:t xml:space="preserve"> k výrobě materiálů, včetně zohlednění ekologických a ekonomických aspektů výrobních procesů, jako je recyklace polovodičových materiálů, a jejich vliv na životní prostředí </w:t>
            </w:r>
            <w:r w:rsidR="005E45D8" w:rsidRPr="00C70C06">
              <w:rPr>
                <w:rFonts w:ascii="Times New Roman" w:hAnsi="Times New Roman" w:cs="Times New Roman"/>
                <w:sz w:val="20"/>
                <w:szCs w:val="20"/>
              </w:rPr>
              <w:t xml:space="preserve">z pohledu </w:t>
            </w:r>
            <w:r w:rsidR="00637522" w:rsidRPr="00C70C06">
              <w:rPr>
                <w:rFonts w:ascii="Times New Roman" w:hAnsi="Times New Roman" w:cs="Times New Roman"/>
                <w:sz w:val="20"/>
                <w:szCs w:val="20"/>
              </w:rPr>
              <w:t>polovodičového průmyslu</w:t>
            </w:r>
            <w:r w:rsidR="00365C0B" w:rsidRPr="00C70C06">
              <w:rPr>
                <w:rFonts w:ascii="Times New Roman" w:hAnsi="Times New Roman" w:cs="Times New Roman"/>
                <w:sz w:val="20"/>
                <w:szCs w:val="20"/>
              </w:rPr>
              <w:t>,</w:t>
            </w:r>
          </w:p>
          <w:p w14:paraId="577915E5" w14:textId="34C4E458" w:rsidR="00CF2AD5" w:rsidRPr="00C70C06" w:rsidRDefault="00CF2AD5" w:rsidP="009B0068">
            <w:pPr>
              <w:pStyle w:val="Odstavecseseznamem"/>
              <w:numPr>
                <w:ilvl w:val="0"/>
                <w:numId w:val="4"/>
              </w:numPr>
              <w:spacing w:after="0" w:line="264" w:lineRule="auto"/>
              <w:ind w:left="641" w:hanging="357"/>
              <w:rPr>
                <w:rFonts w:ascii="Times New Roman" w:hAnsi="Times New Roman" w:cs="Times New Roman"/>
                <w:sz w:val="20"/>
                <w:szCs w:val="20"/>
              </w:rPr>
            </w:pPr>
            <w:r w:rsidRPr="00C70C06">
              <w:rPr>
                <w:rFonts w:ascii="Times New Roman" w:hAnsi="Times New Roman" w:cs="Times New Roman"/>
                <w:sz w:val="20"/>
                <w:szCs w:val="20"/>
              </w:rPr>
              <w:t>ekonomických, technologických a environmentálních souvislostí výroby a zpracování materiálů.</w:t>
            </w:r>
          </w:p>
          <w:p w14:paraId="4FF6B6BB" w14:textId="77777777" w:rsidR="00C33483" w:rsidRPr="00637522" w:rsidRDefault="00C33483" w:rsidP="00C33483">
            <w:pPr>
              <w:pStyle w:val="Odstavecseseznamem"/>
              <w:spacing w:after="0" w:line="264" w:lineRule="auto"/>
              <w:ind w:left="641"/>
              <w:rPr>
                <w:rFonts w:ascii="Times New Roman" w:hAnsi="Times New Roman" w:cs="Times New Roman"/>
                <w:sz w:val="20"/>
                <w:szCs w:val="20"/>
                <w:highlight w:val="cyan"/>
              </w:rPr>
            </w:pPr>
          </w:p>
          <w:p w14:paraId="3D707373" w14:textId="6714D42F" w:rsidR="00C0280D" w:rsidRDefault="00B47683" w:rsidP="00D32F7A">
            <w:pPr>
              <w:spacing w:line="264" w:lineRule="auto"/>
            </w:pPr>
            <w:r w:rsidRPr="00B47683">
              <w:t>O</w:t>
            </w:r>
            <w:r w:rsidR="00C0280D" w:rsidRPr="00B47683">
              <w:t>dborné dovednosti:</w:t>
            </w:r>
          </w:p>
          <w:p w14:paraId="64CF0042" w14:textId="77777777" w:rsidR="00CF2AD5" w:rsidRPr="00A62252" w:rsidRDefault="00CF2AD5" w:rsidP="009B0068">
            <w:pPr>
              <w:pStyle w:val="Odstavecseseznamem"/>
              <w:numPr>
                <w:ilvl w:val="0"/>
                <w:numId w:val="4"/>
              </w:numPr>
              <w:spacing w:after="0" w:line="264" w:lineRule="auto"/>
              <w:ind w:left="641" w:hanging="357"/>
              <w:rPr>
                <w:rFonts w:ascii="Times New Roman" w:hAnsi="Times New Roman" w:cs="Times New Roman"/>
                <w:sz w:val="20"/>
                <w:szCs w:val="20"/>
              </w:rPr>
            </w:pPr>
            <w:r w:rsidRPr="00A62252">
              <w:rPr>
                <w:rFonts w:ascii="Times New Roman" w:hAnsi="Times New Roman" w:cs="Times New Roman"/>
                <w:sz w:val="20"/>
                <w:szCs w:val="20"/>
              </w:rPr>
              <w:t>analyzovat a interpretovat mikrostrukturu a vlastnosti materiálů,</w:t>
            </w:r>
          </w:p>
          <w:p w14:paraId="251D017E" w14:textId="3E1A3752" w:rsidR="00CF2AD5" w:rsidRPr="00A62252" w:rsidRDefault="00CF2AD5" w:rsidP="009B0068">
            <w:pPr>
              <w:pStyle w:val="Odstavecseseznamem"/>
              <w:numPr>
                <w:ilvl w:val="0"/>
                <w:numId w:val="4"/>
              </w:numPr>
              <w:spacing w:after="0" w:line="264" w:lineRule="auto"/>
              <w:ind w:left="641" w:hanging="357"/>
            </w:pPr>
            <w:r w:rsidRPr="00A62252">
              <w:rPr>
                <w:rFonts w:ascii="Times New Roman" w:hAnsi="Times New Roman" w:cs="Times New Roman"/>
                <w:sz w:val="20"/>
                <w:szCs w:val="20"/>
              </w:rPr>
              <w:t>provádět statistické vyhodnocování výsledků měření, analyzovat odchylky v materiálových vlastnostech a navrhovat nápravná opatření v rámci výroby a testování,</w:t>
            </w:r>
          </w:p>
          <w:p w14:paraId="2DC4AB27" w14:textId="7F67BF0D" w:rsidR="00C33483" w:rsidRPr="00A62252" w:rsidRDefault="00C33483" w:rsidP="009B0068">
            <w:pPr>
              <w:pStyle w:val="Odstavecseseznamem"/>
              <w:numPr>
                <w:ilvl w:val="0"/>
                <w:numId w:val="4"/>
              </w:numPr>
              <w:spacing w:after="0" w:line="264" w:lineRule="auto"/>
              <w:ind w:left="641" w:hanging="357"/>
              <w:rPr>
                <w:rFonts w:ascii="Times New Roman" w:hAnsi="Times New Roman" w:cs="Times New Roman"/>
                <w:sz w:val="20"/>
                <w:szCs w:val="20"/>
              </w:rPr>
            </w:pPr>
            <w:r w:rsidRPr="00A62252">
              <w:rPr>
                <w:rFonts w:ascii="Times New Roman" w:hAnsi="Times New Roman" w:cs="Times New Roman"/>
                <w:sz w:val="20"/>
                <w:szCs w:val="20"/>
              </w:rPr>
              <w:t>navrhovat a optimalizovat technologické postupy výroby a zpracování materiálů s ohledem na funkční, technologické, ekonomické</w:t>
            </w:r>
            <w:r w:rsidR="00F43D45" w:rsidRPr="00A62252">
              <w:rPr>
                <w:rFonts w:ascii="Times New Roman" w:hAnsi="Times New Roman" w:cs="Times New Roman"/>
                <w:sz w:val="20"/>
                <w:szCs w:val="20"/>
              </w:rPr>
              <w:t xml:space="preserve">, </w:t>
            </w:r>
            <w:r w:rsidRPr="00A62252">
              <w:rPr>
                <w:rFonts w:ascii="Times New Roman" w:hAnsi="Times New Roman" w:cs="Times New Roman"/>
                <w:sz w:val="20"/>
                <w:szCs w:val="20"/>
              </w:rPr>
              <w:t xml:space="preserve">ekologické </w:t>
            </w:r>
            <w:r w:rsidR="00F43D45" w:rsidRPr="00A62252">
              <w:rPr>
                <w:rFonts w:ascii="Times New Roman" w:hAnsi="Times New Roman" w:cs="Times New Roman"/>
                <w:sz w:val="20"/>
                <w:szCs w:val="20"/>
              </w:rPr>
              <w:t>a legislativní požadavky v průběhu celého výrobního cyklu materiálů</w:t>
            </w:r>
            <w:r w:rsidR="00365C0B" w:rsidRPr="00A62252">
              <w:rPr>
                <w:rFonts w:ascii="Times New Roman" w:hAnsi="Times New Roman" w:cs="Times New Roman"/>
                <w:sz w:val="20"/>
                <w:szCs w:val="20"/>
              </w:rPr>
              <w:t>,</w:t>
            </w:r>
          </w:p>
          <w:p w14:paraId="782FB429" w14:textId="23F86EAB" w:rsidR="00C33483" w:rsidRPr="00A62252" w:rsidRDefault="00DA45EF" w:rsidP="009B0068">
            <w:pPr>
              <w:pStyle w:val="Odstavecseseznamem"/>
              <w:numPr>
                <w:ilvl w:val="0"/>
                <w:numId w:val="4"/>
              </w:numPr>
              <w:spacing w:after="0" w:line="264" w:lineRule="auto"/>
              <w:ind w:left="641" w:hanging="357"/>
              <w:rPr>
                <w:rFonts w:ascii="Times New Roman" w:hAnsi="Times New Roman" w:cs="Times New Roman"/>
                <w:sz w:val="20"/>
                <w:szCs w:val="20"/>
              </w:rPr>
            </w:pPr>
            <w:r w:rsidRPr="00A62252">
              <w:rPr>
                <w:rFonts w:ascii="Times New Roman" w:hAnsi="Times New Roman" w:cs="Times New Roman"/>
                <w:sz w:val="20"/>
                <w:szCs w:val="20"/>
              </w:rPr>
              <w:t xml:space="preserve">realizovat </w:t>
            </w:r>
            <w:r w:rsidR="00C33483" w:rsidRPr="00A62252">
              <w:rPr>
                <w:rFonts w:ascii="Times New Roman" w:hAnsi="Times New Roman" w:cs="Times New Roman"/>
                <w:sz w:val="20"/>
                <w:szCs w:val="20"/>
              </w:rPr>
              <w:t>vývojové projekty a efektivně pracovat s pokročilými softwarovými nástroji pro modelování, simulace a analýzu</w:t>
            </w:r>
            <w:r w:rsidR="00365C0B" w:rsidRPr="00A62252">
              <w:rPr>
                <w:rFonts w:ascii="Times New Roman" w:hAnsi="Times New Roman" w:cs="Times New Roman"/>
                <w:sz w:val="20"/>
                <w:szCs w:val="20"/>
              </w:rPr>
              <w:t>,</w:t>
            </w:r>
          </w:p>
          <w:p w14:paraId="2E5F345B" w14:textId="71E27421" w:rsidR="005E45D8" w:rsidRPr="00A62252" w:rsidRDefault="005E45D8" w:rsidP="009B0068">
            <w:pPr>
              <w:pStyle w:val="Odstavecseseznamem"/>
              <w:numPr>
                <w:ilvl w:val="0"/>
                <w:numId w:val="4"/>
              </w:numPr>
              <w:spacing w:after="0" w:line="264" w:lineRule="auto"/>
              <w:ind w:left="641" w:hanging="357"/>
              <w:rPr>
                <w:rFonts w:ascii="Times New Roman" w:hAnsi="Times New Roman" w:cs="Times New Roman"/>
                <w:sz w:val="20"/>
                <w:szCs w:val="20"/>
              </w:rPr>
            </w:pPr>
            <w:r w:rsidRPr="00A62252">
              <w:rPr>
                <w:rFonts w:ascii="Times New Roman" w:hAnsi="Times New Roman" w:cs="Times New Roman"/>
                <w:sz w:val="20"/>
                <w:szCs w:val="20"/>
              </w:rPr>
              <w:t>optimalizovat výrobní procesy pomocí principů procesního inženýrství,</w:t>
            </w:r>
          </w:p>
          <w:p w14:paraId="6A822400" w14:textId="4AB520B5" w:rsidR="00C33483" w:rsidRPr="00A62252" w:rsidRDefault="00C33483" w:rsidP="009B0068">
            <w:pPr>
              <w:pStyle w:val="Odstavecseseznamem"/>
              <w:numPr>
                <w:ilvl w:val="0"/>
                <w:numId w:val="4"/>
              </w:numPr>
              <w:spacing w:after="0" w:line="264" w:lineRule="auto"/>
              <w:ind w:left="641" w:hanging="357"/>
              <w:rPr>
                <w:rFonts w:ascii="Times New Roman" w:hAnsi="Times New Roman" w:cs="Times New Roman"/>
                <w:sz w:val="20"/>
                <w:szCs w:val="20"/>
              </w:rPr>
            </w:pPr>
            <w:r w:rsidRPr="00A62252">
              <w:rPr>
                <w:rFonts w:ascii="Times New Roman" w:hAnsi="Times New Roman" w:cs="Times New Roman"/>
                <w:sz w:val="20"/>
                <w:szCs w:val="20"/>
              </w:rPr>
              <w:t>implementovat metodiky zajištění kvality v procesech výroby a kontrol</w:t>
            </w:r>
            <w:r w:rsidR="00DA45EF" w:rsidRPr="00A62252">
              <w:rPr>
                <w:rFonts w:ascii="Times New Roman" w:hAnsi="Times New Roman" w:cs="Times New Roman"/>
                <w:sz w:val="20"/>
                <w:szCs w:val="20"/>
              </w:rPr>
              <w:t>y</w:t>
            </w:r>
            <w:r w:rsidRPr="00A62252">
              <w:rPr>
                <w:rFonts w:ascii="Times New Roman" w:hAnsi="Times New Roman" w:cs="Times New Roman"/>
                <w:sz w:val="20"/>
                <w:szCs w:val="20"/>
              </w:rPr>
              <w:t>, s důrazem na udržitelnost a ekologické postupy</w:t>
            </w:r>
            <w:r w:rsidR="00365C0B" w:rsidRPr="00A62252">
              <w:rPr>
                <w:rFonts w:ascii="Times New Roman" w:hAnsi="Times New Roman" w:cs="Times New Roman"/>
                <w:sz w:val="20"/>
                <w:szCs w:val="20"/>
              </w:rPr>
              <w:t>.</w:t>
            </w:r>
          </w:p>
          <w:p w14:paraId="02A3CD47" w14:textId="77777777" w:rsidR="00C0280D" w:rsidRPr="00C0280D" w:rsidRDefault="00C0280D" w:rsidP="00C0280D">
            <w:pPr>
              <w:spacing w:line="264" w:lineRule="auto"/>
              <w:ind w:left="284"/>
              <w:rPr>
                <w:highlight w:val="cyan"/>
              </w:rPr>
            </w:pPr>
          </w:p>
          <w:p w14:paraId="6106CBFF" w14:textId="52FBBF62" w:rsidR="00C0280D" w:rsidRPr="002378D8" w:rsidRDefault="00BD699D" w:rsidP="00D32F7A">
            <w:pPr>
              <w:spacing w:line="264" w:lineRule="auto"/>
            </w:pPr>
            <w:r w:rsidRPr="002378D8">
              <w:t>O</w:t>
            </w:r>
            <w:r w:rsidR="00C0280D" w:rsidRPr="002378D8">
              <w:t>becné způsobilosti:</w:t>
            </w:r>
          </w:p>
          <w:p w14:paraId="20625B0A" w14:textId="60B880F0" w:rsidR="00F43D45" w:rsidRPr="002378D8" w:rsidRDefault="00F43D45" w:rsidP="009B0068">
            <w:pPr>
              <w:pStyle w:val="Odstavecseseznamem"/>
              <w:numPr>
                <w:ilvl w:val="0"/>
                <w:numId w:val="4"/>
              </w:numPr>
              <w:spacing w:after="120" w:line="264" w:lineRule="auto"/>
              <w:ind w:left="641" w:hanging="357"/>
              <w:rPr>
                <w:rFonts w:ascii="Times New Roman" w:hAnsi="Times New Roman" w:cs="Times New Roman"/>
                <w:sz w:val="20"/>
                <w:szCs w:val="20"/>
              </w:rPr>
            </w:pPr>
            <w:r w:rsidRPr="002378D8">
              <w:rPr>
                <w:rFonts w:ascii="Times New Roman" w:hAnsi="Times New Roman" w:cs="Times New Roman"/>
                <w:sz w:val="20"/>
                <w:szCs w:val="20"/>
              </w:rPr>
              <w:t>vymezit zadání pro odborné činnosti, koordinovat projekty a zodpovídat za jejich realizaci a výsledky</w:t>
            </w:r>
            <w:r w:rsidR="00365C0B">
              <w:rPr>
                <w:rFonts w:ascii="Times New Roman" w:hAnsi="Times New Roman" w:cs="Times New Roman"/>
                <w:sz w:val="20"/>
                <w:szCs w:val="20"/>
              </w:rPr>
              <w:t>,</w:t>
            </w:r>
          </w:p>
          <w:p w14:paraId="3DEACBE8" w14:textId="29C29EE4" w:rsidR="00B47683" w:rsidRPr="002378D8" w:rsidRDefault="00B47683" w:rsidP="009B0068">
            <w:pPr>
              <w:pStyle w:val="Odstavecseseznamem"/>
              <w:numPr>
                <w:ilvl w:val="0"/>
                <w:numId w:val="4"/>
              </w:numPr>
              <w:spacing w:after="120" w:line="264" w:lineRule="auto"/>
              <w:ind w:left="641" w:hanging="357"/>
              <w:rPr>
                <w:rFonts w:ascii="Times New Roman" w:hAnsi="Times New Roman" w:cs="Times New Roman"/>
                <w:sz w:val="20"/>
                <w:szCs w:val="20"/>
              </w:rPr>
            </w:pPr>
            <w:r w:rsidRPr="002378D8">
              <w:rPr>
                <w:rFonts w:ascii="Times New Roman" w:hAnsi="Times New Roman" w:cs="Times New Roman"/>
                <w:sz w:val="20"/>
                <w:szCs w:val="20"/>
              </w:rPr>
              <w:t>srozumitelně a přesvědčivě komunikovat odborné názory, včetně technických analýz a návrhů řešení, jak odborníkům, tak širší veřejnosti</w:t>
            </w:r>
            <w:r w:rsidR="00365C0B">
              <w:rPr>
                <w:rFonts w:ascii="Times New Roman" w:hAnsi="Times New Roman" w:cs="Times New Roman"/>
                <w:sz w:val="20"/>
                <w:szCs w:val="20"/>
              </w:rPr>
              <w:t>,</w:t>
            </w:r>
          </w:p>
          <w:p w14:paraId="51BD8B73" w14:textId="2A565889" w:rsidR="00B47683" w:rsidRDefault="00B47683" w:rsidP="009B0068">
            <w:pPr>
              <w:pStyle w:val="Odstavecseseznamem"/>
              <w:numPr>
                <w:ilvl w:val="0"/>
                <w:numId w:val="4"/>
              </w:numPr>
              <w:spacing w:after="120" w:line="264" w:lineRule="auto"/>
              <w:ind w:left="641" w:hanging="357"/>
              <w:rPr>
                <w:rFonts w:ascii="Times New Roman" w:hAnsi="Times New Roman" w:cs="Times New Roman"/>
                <w:sz w:val="20"/>
                <w:szCs w:val="20"/>
              </w:rPr>
            </w:pPr>
            <w:r w:rsidRPr="002378D8">
              <w:rPr>
                <w:rFonts w:ascii="Times New Roman" w:hAnsi="Times New Roman" w:cs="Times New Roman"/>
                <w:sz w:val="20"/>
                <w:szCs w:val="20"/>
              </w:rPr>
              <w:t xml:space="preserve">používat </w:t>
            </w:r>
            <w:r w:rsidR="009F0695" w:rsidRPr="002378D8">
              <w:rPr>
                <w:rFonts w:ascii="Times New Roman" w:hAnsi="Times New Roman" w:cs="Times New Roman"/>
                <w:sz w:val="20"/>
                <w:szCs w:val="20"/>
              </w:rPr>
              <w:t xml:space="preserve">své odborné znalosti, odborné dovednosti a obecné způsobilosti alespoň v jednom </w:t>
            </w:r>
            <w:r w:rsidRPr="002378D8">
              <w:rPr>
                <w:rFonts w:ascii="Times New Roman" w:hAnsi="Times New Roman" w:cs="Times New Roman"/>
                <w:sz w:val="20"/>
                <w:szCs w:val="20"/>
              </w:rPr>
              <w:t>v cizím jazyce (angličtině) na úrovni B2 při komunikaci, včetně prezentací a reportů</w:t>
            </w:r>
            <w:r w:rsidR="00365C0B">
              <w:rPr>
                <w:rFonts w:ascii="Times New Roman" w:hAnsi="Times New Roman" w:cs="Times New Roman"/>
                <w:sz w:val="20"/>
                <w:szCs w:val="20"/>
              </w:rPr>
              <w:t>,</w:t>
            </w:r>
          </w:p>
          <w:p w14:paraId="7119D43C" w14:textId="4D8F5317" w:rsidR="002378D8" w:rsidRPr="002378D8" w:rsidRDefault="00B47683" w:rsidP="009B0068">
            <w:pPr>
              <w:pStyle w:val="Odstavecseseznamem"/>
              <w:numPr>
                <w:ilvl w:val="0"/>
                <w:numId w:val="4"/>
              </w:numPr>
              <w:spacing w:after="120" w:line="264" w:lineRule="auto"/>
              <w:ind w:left="641" w:hanging="357"/>
              <w:contextualSpacing w:val="0"/>
            </w:pPr>
            <w:r w:rsidRPr="002378D8">
              <w:rPr>
                <w:rFonts w:ascii="Times New Roman" w:hAnsi="Times New Roman" w:cs="Times New Roman"/>
                <w:sz w:val="20"/>
                <w:szCs w:val="20"/>
              </w:rPr>
              <w:t xml:space="preserve">samostatně </w:t>
            </w:r>
            <w:r w:rsidR="009F0695" w:rsidRPr="002378D8">
              <w:rPr>
                <w:rFonts w:ascii="Times New Roman" w:hAnsi="Times New Roman" w:cs="Times New Roman"/>
                <w:sz w:val="20"/>
                <w:szCs w:val="20"/>
              </w:rPr>
              <w:t xml:space="preserve">a odpovědně se </w:t>
            </w:r>
            <w:r w:rsidRPr="002378D8">
              <w:rPr>
                <w:rFonts w:ascii="Times New Roman" w:hAnsi="Times New Roman" w:cs="Times New Roman"/>
                <w:sz w:val="20"/>
                <w:szCs w:val="20"/>
              </w:rPr>
              <w:t>rozhodovat v nových nebo dynamicky se měnících technických, technologických či ekonomických podmínkách</w:t>
            </w:r>
            <w:r w:rsidR="009F0695" w:rsidRPr="002378D8">
              <w:rPr>
                <w:rFonts w:ascii="Times New Roman" w:hAnsi="Times New Roman" w:cs="Times New Roman"/>
                <w:sz w:val="20"/>
                <w:szCs w:val="20"/>
              </w:rPr>
              <w:t xml:space="preserve"> se zohledněním</w:t>
            </w:r>
            <w:r w:rsidRPr="002378D8">
              <w:rPr>
                <w:rFonts w:ascii="Times New Roman" w:hAnsi="Times New Roman" w:cs="Times New Roman"/>
                <w:sz w:val="20"/>
                <w:szCs w:val="20"/>
              </w:rPr>
              <w:t xml:space="preserve"> širší</w:t>
            </w:r>
            <w:r w:rsidR="009F0695" w:rsidRPr="002378D8">
              <w:rPr>
                <w:rFonts w:ascii="Times New Roman" w:hAnsi="Times New Roman" w:cs="Times New Roman"/>
                <w:sz w:val="20"/>
                <w:szCs w:val="20"/>
              </w:rPr>
              <w:t>ch</w:t>
            </w:r>
            <w:r w:rsidRPr="002378D8">
              <w:rPr>
                <w:rFonts w:ascii="Times New Roman" w:hAnsi="Times New Roman" w:cs="Times New Roman"/>
                <w:sz w:val="20"/>
                <w:szCs w:val="20"/>
              </w:rPr>
              <w:t xml:space="preserve"> sociální</w:t>
            </w:r>
            <w:r w:rsidR="009F0695" w:rsidRPr="002378D8">
              <w:rPr>
                <w:rFonts w:ascii="Times New Roman" w:hAnsi="Times New Roman" w:cs="Times New Roman"/>
                <w:sz w:val="20"/>
                <w:szCs w:val="20"/>
              </w:rPr>
              <w:t>ch</w:t>
            </w:r>
            <w:r w:rsidRPr="002378D8">
              <w:rPr>
                <w:rFonts w:ascii="Times New Roman" w:hAnsi="Times New Roman" w:cs="Times New Roman"/>
                <w:sz w:val="20"/>
                <w:szCs w:val="20"/>
              </w:rPr>
              <w:t xml:space="preserve"> a ekologick</w:t>
            </w:r>
            <w:r w:rsidR="009F0695" w:rsidRPr="002378D8">
              <w:rPr>
                <w:rFonts w:ascii="Times New Roman" w:hAnsi="Times New Roman" w:cs="Times New Roman"/>
                <w:sz w:val="20"/>
                <w:szCs w:val="20"/>
              </w:rPr>
              <w:t>ých</w:t>
            </w:r>
            <w:r w:rsidRPr="002378D8">
              <w:rPr>
                <w:rFonts w:ascii="Times New Roman" w:hAnsi="Times New Roman" w:cs="Times New Roman"/>
                <w:sz w:val="20"/>
                <w:szCs w:val="20"/>
              </w:rPr>
              <w:t xml:space="preserve"> důsledk</w:t>
            </w:r>
            <w:r w:rsidR="009F0695" w:rsidRPr="002378D8">
              <w:rPr>
                <w:rFonts w:ascii="Times New Roman" w:hAnsi="Times New Roman" w:cs="Times New Roman"/>
                <w:sz w:val="20"/>
                <w:szCs w:val="20"/>
              </w:rPr>
              <w:t>ů</w:t>
            </w:r>
            <w:r w:rsidRPr="002378D8">
              <w:rPr>
                <w:rFonts w:ascii="Times New Roman" w:hAnsi="Times New Roman" w:cs="Times New Roman"/>
                <w:sz w:val="20"/>
                <w:szCs w:val="20"/>
              </w:rPr>
              <w:t xml:space="preserve"> svých rozhodnutí</w:t>
            </w:r>
            <w:r w:rsidR="00365C0B">
              <w:rPr>
                <w:rFonts w:ascii="Times New Roman" w:hAnsi="Times New Roman" w:cs="Times New Roman"/>
                <w:sz w:val="20"/>
                <w:szCs w:val="20"/>
              </w:rPr>
              <w:t>.</w:t>
            </w:r>
          </w:p>
          <w:p w14:paraId="4BA5791F" w14:textId="4B03EFF8" w:rsidR="002378D8" w:rsidRPr="002378D8" w:rsidRDefault="002378D8" w:rsidP="002378D8">
            <w:pPr>
              <w:pStyle w:val="Odstavecseseznamem"/>
              <w:spacing w:after="0" w:line="264" w:lineRule="auto"/>
              <w:ind w:left="641"/>
              <w:rPr>
                <w:sz w:val="2"/>
                <w:szCs w:val="2"/>
                <w:highlight w:val="cyan"/>
              </w:rPr>
            </w:pPr>
          </w:p>
        </w:tc>
      </w:tr>
      <w:tr w:rsidR="00480C03" w14:paraId="78A39B21" w14:textId="77777777" w:rsidTr="001B024D">
        <w:trPr>
          <w:gridAfter w:val="1"/>
          <w:wAfter w:w="671" w:type="dxa"/>
          <w:trHeight w:val="187"/>
        </w:trPr>
        <w:tc>
          <w:tcPr>
            <w:tcW w:w="9285" w:type="dxa"/>
            <w:gridSpan w:val="10"/>
            <w:shd w:val="clear" w:color="auto" w:fill="F7CAAC"/>
          </w:tcPr>
          <w:p w14:paraId="799C34D4" w14:textId="606530B4" w:rsidR="00480C03" w:rsidRPr="00F022CE" w:rsidRDefault="00480C03" w:rsidP="00F8305C">
            <w:pPr>
              <w:jc w:val="both"/>
              <w:rPr>
                <w:b/>
                <w:bCs/>
              </w:rPr>
            </w:pPr>
            <w:r w:rsidRPr="00F022CE">
              <w:rPr>
                <w:b/>
                <w:bCs/>
              </w:rPr>
              <w:lastRenderedPageBreak/>
              <w:t>Předpokládaná uplatnitelnost absolventů na trhu práce</w:t>
            </w:r>
          </w:p>
        </w:tc>
      </w:tr>
      <w:tr w:rsidR="00480C03" w14:paraId="5DCF2507" w14:textId="77777777" w:rsidTr="001B024D">
        <w:trPr>
          <w:gridAfter w:val="1"/>
          <w:wAfter w:w="671" w:type="dxa"/>
          <w:trHeight w:val="1188"/>
        </w:trPr>
        <w:tc>
          <w:tcPr>
            <w:tcW w:w="9285" w:type="dxa"/>
            <w:gridSpan w:val="10"/>
            <w:shd w:val="clear" w:color="auto" w:fill="FFFFFF"/>
          </w:tcPr>
          <w:p w14:paraId="2A95D0F3" w14:textId="5D1635EF" w:rsidR="00480C03" w:rsidRDefault="006764E6" w:rsidP="00E362EF">
            <w:pPr>
              <w:spacing w:before="120" w:after="60" w:line="264" w:lineRule="auto"/>
              <w:jc w:val="both"/>
            </w:pPr>
            <w:r w:rsidRPr="006764E6">
              <w:t>Absolventi specializace Polovodičové materiály naleznou uplatnění v širokém spektru odvětví spojených s výrobou, výzkumem a vývojem polovodičových materiálů a technologií. Díky získaným teoretickým znalostem i praktickým dovednostem mohou působit ve firmách, jako jsou ON Semiconductor Czech Republic (</w:t>
            </w:r>
            <w:r w:rsidR="00AE22E0">
              <w:t>onsemi</w:t>
            </w:r>
            <w:r w:rsidRPr="006764E6">
              <w:t>), Infineon Technologies, ABB, Foxconn Czech Republic, Tesla Blatná, Rohde &amp; Schwarz nebo Applied Materials, které se zabývají elektronikou, výkonovou technikou, senzorovými systémy či výrobou polovodičových komponent. Absolventi jsou také připraveni na pozice v českých pobočkách nadnárodních společností, jako jsou Honeywell, Micron Technology nebo STMicroelectronics, a na výzkumné či vývojové pozice v technologických centrech a univerzitách. Jejich</w:t>
            </w:r>
            <w:r w:rsidR="00F43D45">
              <w:t xml:space="preserve"> kompetence v oblasti</w:t>
            </w:r>
            <w:r w:rsidRPr="006764E6">
              <w:t xml:space="preserve"> </w:t>
            </w:r>
            <w:r w:rsidR="00F43D45">
              <w:t>p</w:t>
            </w:r>
            <w:r w:rsidRPr="006764E6">
              <w:t>olovodičů a přidružených výrobních technologií zaručují vysokou flexibilitu na trhu práce a možnost uplatnění v perspektivních průmyslových sektorech.</w:t>
            </w:r>
          </w:p>
          <w:p w14:paraId="507DBEB0" w14:textId="77777777" w:rsidR="00C33483" w:rsidRPr="00C148DC" w:rsidRDefault="00C33483" w:rsidP="00D32F7A">
            <w:pPr>
              <w:spacing w:line="264" w:lineRule="auto"/>
            </w:pPr>
            <w:r w:rsidRPr="00C148DC">
              <w:lastRenderedPageBreak/>
              <w:t>Absolventi se uplatní zejména:</w:t>
            </w:r>
          </w:p>
          <w:p w14:paraId="33376B0A" w14:textId="56E474C6" w:rsidR="00C148DC" w:rsidRPr="00C148DC" w:rsidRDefault="00C148DC" w:rsidP="009B0068">
            <w:pPr>
              <w:pStyle w:val="Odstavecseseznamem"/>
              <w:numPr>
                <w:ilvl w:val="0"/>
                <w:numId w:val="3"/>
              </w:numPr>
              <w:spacing w:after="0" w:line="264" w:lineRule="auto"/>
              <w:ind w:left="641" w:hanging="357"/>
              <w:rPr>
                <w:rFonts w:ascii="Times New Roman" w:hAnsi="Times New Roman" w:cs="Times New Roman"/>
                <w:sz w:val="20"/>
                <w:szCs w:val="20"/>
              </w:rPr>
            </w:pPr>
            <w:r>
              <w:rPr>
                <w:rFonts w:ascii="Times New Roman" w:hAnsi="Times New Roman" w:cs="Times New Roman"/>
                <w:sz w:val="20"/>
                <w:szCs w:val="20"/>
              </w:rPr>
              <w:t>j</w:t>
            </w:r>
            <w:r w:rsidR="00C33483" w:rsidRPr="00C148DC">
              <w:rPr>
                <w:rFonts w:ascii="Times New Roman" w:hAnsi="Times New Roman" w:cs="Times New Roman"/>
                <w:sz w:val="20"/>
                <w:szCs w:val="20"/>
              </w:rPr>
              <w:t>ako specialisté na vývoj, optimalizaci a výrobu v průmyslových odvětvích, jako jsou automobilový, elektrotechnický, strojírenský, plastikářský a energetický průmysl</w:t>
            </w:r>
            <w:r w:rsidRPr="00C148DC">
              <w:rPr>
                <w:rFonts w:ascii="Times New Roman" w:hAnsi="Times New Roman" w:cs="Times New Roman"/>
                <w:sz w:val="20"/>
                <w:szCs w:val="20"/>
              </w:rPr>
              <w:t>,</w:t>
            </w:r>
          </w:p>
          <w:p w14:paraId="04ABBB8A" w14:textId="0A32ED14" w:rsidR="00C148DC" w:rsidRPr="00C148DC" w:rsidRDefault="00C148DC" w:rsidP="009B0068">
            <w:pPr>
              <w:pStyle w:val="Odstavecseseznamem"/>
              <w:numPr>
                <w:ilvl w:val="0"/>
                <w:numId w:val="3"/>
              </w:numPr>
              <w:spacing w:after="0" w:line="264" w:lineRule="auto"/>
              <w:ind w:left="641" w:hanging="357"/>
              <w:rPr>
                <w:rFonts w:ascii="Times New Roman" w:hAnsi="Times New Roman" w:cs="Times New Roman"/>
                <w:sz w:val="20"/>
                <w:szCs w:val="20"/>
              </w:rPr>
            </w:pPr>
            <w:r>
              <w:rPr>
                <w:rFonts w:ascii="Times New Roman" w:hAnsi="Times New Roman" w:cs="Times New Roman"/>
                <w:sz w:val="20"/>
                <w:szCs w:val="20"/>
              </w:rPr>
              <w:t>j</w:t>
            </w:r>
            <w:r w:rsidR="00C33483" w:rsidRPr="00C148DC">
              <w:rPr>
                <w:rFonts w:ascii="Times New Roman" w:hAnsi="Times New Roman" w:cs="Times New Roman"/>
                <w:sz w:val="20"/>
                <w:szCs w:val="20"/>
              </w:rPr>
              <w:t>ako projektoví manažeři ve vývoji nových materiálů, výrobních technologií a zpracování materiálů v oblasti nanotechnologií, polovodičů, kompozitů a polymerů</w:t>
            </w:r>
            <w:r w:rsidRPr="00C148DC">
              <w:rPr>
                <w:rFonts w:ascii="Times New Roman" w:hAnsi="Times New Roman" w:cs="Times New Roman"/>
                <w:sz w:val="20"/>
                <w:szCs w:val="20"/>
              </w:rPr>
              <w:t>,</w:t>
            </w:r>
          </w:p>
          <w:p w14:paraId="58A9B78B" w14:textId="2DB474BA" w:rsidR="00C148DC" w:rsidRPr="00C148DC" w:rsidRDefault="00C148DC" w:rsidP="009B0068">
            <w:pPr>
              <w:pStyle w:val="Odstavecseseznamem"/>
              <w:numPr>
                <w:ilvl w:val="0"/>
                <w:numId w:val="3"/>
              </w:numPr>
              <w:spacing w:after="0" w:line="264" w:lineRule="auto"/>
              <w:ind w:left="641" w:hanging="357"/>
              <w:rPr>
                <w:rFonts w:ascii="Times New Roman" w:hAnsi="Times New Roman" w:cs="Times New Roman"/>
                <w:sz w:val="20"/>
                <w:szCs w:val="20"/>
              </w:rPr>
            </w:pPr>
            <w:r>
              <w:rPr>
                <w:rFonts w:ascii="Times New Roman" w:hAnsi="Times New Roman" w:cs="Times New Roman"/>
                <w:sz w:val="20"/>
                <w:szCs w:val="20"/>
              </w:rPr>
              <w:t>j</w:t>
            </w:r>
            <w:r w:rsidR="00C33483" w:rsidRPr="00C148DC">
              <w:rPr>
                <w:rFonts w:ascii="Times New Roman" w:hAnsi="Times New Roman" w:cs="Times New Roman"/>
                <w:sz w:val="20"/>
                <w:szCs w:val="20"/>
              </w:rPr>
              <w:t>ako technologové při návrhu, implementaci a optimalizaci výrobních</w:t>
            </w:r>
            <w:r w:rsidR="006A1369">
              <w:rPr>
                <w:rFonts w:ascii="Times New Roman" w:hAnsi="Times New Roman" w:cs="Times New Roman"/>
                <w:sz w:val="20"/>
                <w:szCs w:val="20"/>
              </w:rPr>
              <w:t xml:space="preserve"> a zpracovatelských</w:t>
            </w:r>
            <w:r w:rsidR="00C33483" w:rsidRPr="00C148DC">
              <w:rPr>
                <w:rFonts w:ascii="Times New Roman" w:hAnsi="Times New Roman" w:cs="Times New Roman"/>
                <w:sz w:val="20"/>
                <w:szCs w:val="20"/>
              </w:rPr>
              <w:t xml:space="preserve"> procesů</w:t>
            </w:r>
            <w:r w:rsidR="006A1369">
              <w:rPr>
                <w:rFonts w:ascii="Times New Roman" w:hAnsi="Times New Roman" w:cs="Times New Roman"/>
                <w:sz w:val="20"/>
                <w:szCs w:val="20"/>
              </w:rPr>
              <w:t>,</w:t>
            </w:r>
          </w:p>
          <w:p w14:paraId="7D4A1977" w14:textId="57A2CE12" w:rsidR="00C148DC" w:rsidRPr="00C148DC" w:rsidRDefault="00C148DC" w:rsidP="009B0068">
            <w:pPr>
              <w:pStyle w:val="Odstavecseseznamem"/>
              <w:numPr>
                <w:ilvl w:val="0"/>
                <w:numId w:val="3"/>
              </w:numPr>
              <w:spacing w:after="0" w:line="264" w:lineRule="auto"/>
              <w:ind w:left="641" w:hanging="357"/>
              <w:rPr>
                <w:rFonts w:ascii="Times New Roman" w:hAnsi="Times New Roman" w:cs="Times New Roman"/>
                <w:sz w:val="20"/>
                <w:szCs w:val="20"/>
              </w:rPr>
            </w:pPr>
            <w:r>
              <w:rPr>
                <w:rFonts w:ascii="Times New Roman" w:hAnsi="Times New Roman" w:cs="Times New Roman"/>
                <w:sz w:val="20"/>
                <w:szCs w:val="20"/>
              </w:rPr>
              <w:t>j</w:t>
            </w:r>
            <w:r w:rsidR="00C33483" w:rsidRPr="00C148DC">
              <w:rPr>
                <w:rFonts w:ascii="Times New Roman" w:hAnsi="Times New Roman" w:cs="Times New Roman"/>
                <w:sz w:val="20"/>
                <w:szCs w:val="20"/>
              </w:rPr>
              <w:t>ako odborníci v oblasti analýzy a testování materiálů, zajišťování jejich kvality a zkoušení nových výrobních technologií v oblasti materiálového inženýrství</w:t>
            </w:r>
            <w:r w:rsidRPr="00C148DC">
              <w:rPr>
                <w:rFonts w:ascii="Times New Roman" w:hAnsi="Times New Roman" w:cs="Times New Roman"/>
                <w:sz w:val="20"/>
                <w:szCs w:val="20"/>
              </w:rPr>
              <w:t>,</w:t>
            </w:r>
          </w:p>
          <w:p w14:paraId="17EC42E6" w14:textId="3D52C15B" w:rsidR="00C33483" w:rsidRDefault="00C148DC" w:rsidP="009B0068">
            <w:pPr>
              <w:pStyle w:val="Odstavecseseznamem"/>
              <w:numPr>
                <w:ilvl w:val="0"/>
                <w:numId w:val="3"/>
              </w:numPr>
              <w:spacing w:after="120" w:line="264" w:lineRule="auto"/>
              <w:ind w:left="641" w:hanging="357"/>
            </w:pPr>
            <w:r>
              <w:rPr>
                <w:rFonts w:ascii="Times New Roman" w:hAnsi="Times New Roman" w:cs="Times New Roman"/>
                <w:sz w:val="20"/>
                <w:szCs w:val="20"/>
              </w:rPr>
              <w:t>v</w:t>
            </w:r>
            <w:r w:rsidR="00C33483" w:rsidRPr="00C148DC">
              <w:rPr>
                <w:rFonts w:ascii="Times New Roman" w:hAnsi="Times New Roman" w:cs="Times New Roman"/>
                <w:sz w:val="20"/>
                <w:szCs w:val="20"/>
              </w:rPr>
              <w:t xml:space="preserve"> oblasti výzkumu a vývoje materiálových a procesních technologií, kde budou schopni realizovat experimenty a pracovat s pokročilými analytickými metodami.</w:t>
            </w:r>
          </w:p>
        </w:tc>
      </w:tr>
      <w:tr w:rsidR="00174EC9" w14:paraId="1DE7B089" w14:textId="77777777" w:rsidTr="001B024D">
        <w:trPr>
          <w:gridAfter w:val="1"/>
          <w:wAfter w:w="671" w:type="dxa"/>
          <w:trHeight w:val="185"/>
        </w:trPr>
        <w:tc>
          <w:tcPr>
            <w:tcW w:w="9285" w:type="dxa"/>
            <w:gridSpan w:val="10"/>
            <w:shd w:val="clear" w:color="auto" w:fill="F7CAAC"/>
          </w:tcPr>
          <w:p w14:paraId="627AD91A" w14:textId="77777777" w:rsidR="00174EC9" w:rsidRPr="00ED322D" w:rsidRDefault="00174EC9" w:rsidP="005F401C">
            <w:r w:rsidRPr="00ED322D">
              <w:rPr>
                <w:b/>
              </w:rPr>
              <w:lastRenderedPageBreak/>
              <w:t>Pravidla a podmínky pro tvorbu studijních plánů</w:t>
            </w:r>
          </w:p>
        </w:tc>
      </w:tr>
      <w:tr w:rsidR="00174EC9" w14:paraId="3E4ACFF8" w14:textId="77777777" w:rsidTr="001B024D">
        <w:trPr>
          <w:gridAfter w:val="1"/>
          <w:wAfter w:w="671" w:type="dxa"/>
          <w:trHeight w:val="2651"/>
        </w:trPr>
        <w:tc>
          <w:tcPr>
            <w:tcW w:w="9285" w:type="dxa"/>
            <w:gridSpan w:val="10"/>
            <w:shd w:val="clear" w:color="auto" w:fill="FFFFFF"/>
          </w:tcPr>
          <w:p w14:paraId="2E300001" w14:textId="0D0707D1" w:rsidR="001A780A" w:rsidRDefault="001A780A" w:rsidP="00E362EF">
            <w:pPr>
              <w:pStyle w:val="Textkomente"/>
              <w:spacing w:before="120" w:after="60" w:line="264" w:lineRule="auto"/>
              <w:jc w:val="both"/>
            </w:pPr>
            <w:r w:rsidRPr="0007479A">
              <w:t>Studijní program Materiály a technologie je studijní</w:t>
            </w:r>
            <w:r w:rsidR="00FE3F80">
              <w:t>m</w:t>
            </w:r>
            <w:r w:rsidRPr="0007479A">
              <w:t xml:space="preserve"> program</w:t>
            </w:r>
            <w:r w:rsidR="00FE3F80">
              <w:t>em</w:t>
            </w:r>
            <w:r w:rsidRPr="0007479A">
              <w:t xml:space="preserve"> se specializacemi v prezenční a kombinované formě.</w:t>
            </w:r>
            <w:r w:rsidR="009241B1">
              <w:t xml:space="preserve"> </w:t>
            </w:r>
            <w:r w:rsidRPr="0007479A">
              <w:t>Pro každou specializaci i formu studia je určen samostatný studijní plán.</w:t>
            </w:r>
            <w:r w:rsidR="00FE3F80">
              <w:t xml:space="preserve"> Pře</w:t>
            </w:r>
            <w:r w:rsidR="00D95215">
              <w:t>d</w:t>
            </w:r>
            <w:r w:rsidR="00FE3F80">
              <w:t xml:space="preserve">kládaná akreditační dokumentace představuje jeho rozšíření o </w:t>
            </w:r>
            <w:r>
              <w:t>specializaci Polovodičové materiály v prezenční a kombinované formě.</w:t>
            </w:r>
            <w:r w:rsidR="00490860">
              <w:t xml:space="preserve"> P</w:t>
            </w:r>
            <w:r>
              <w:t>ro každou formu studia je určený samostatný studijní plán. Struktura studijního plánu je tvořena povinnými předměty a povinně volitelnými předměty. Ve studijním programu je využíván kreditový systém ECTS představující studijní zátěž 25 až 30 hodin/1 kredit</w:t>
            </w:r>
            <w:r w:rsidRPr="00BE13B1">
              <w:t>. Jedna výuková hodina představuje 50 minut.</w:t>
            </w:r>
            <w:r>
              <w:t xml:space="preserve"> V rámci bakalářského studijního programu je standardní délka studia 3 roky a student musí získat minimálně 180 kreditů.</w:t>
            </w:r>
          </w:p>
          <w:p w14:paraId="0334C780" w14:textId="18DF8251" w:rsidR="000B5F85" w:rsidRPr="006764E6" w:rsidRDefault="001A780A" w:rsidP="008C7C7E">
            <w:pPr>
              <w:pStyle w:val="Textkomente"/>
              <w:spacing w:before="60" w:after="60" w:line="264" w:lineRule="auto"/>
              <w:jc w:val="both"/>
            </w:pPr>
            <w:r>
              <w:t>V souladu s požadavky Národního akreditačního úřadu jsou předměty</w:t>
            </w:r>
            <w:r w:rsidR="00D95215">
              <w:t xml:space="preserve"> </w:t>
            </w:r>
            <w:r>
              <w:t xml:space="preserve">členěny na základní teoretické předměty profilujícího základu </w:t>
            </w:r>
            <w:r w:rsidR="000B5F85">
              <w:t>(ZT)</w:t>
            </w:r>
            <w:r w:rsidR="00275F4B">
              <w:t xml:space="preserve"> </w:t>
            </w:r>
            <w:r>
              <w:t>a předměty profilujícího základu</w:t>
            </w:r>
            <w:r w:rsidR="000B5F85">
              <w:t xml:space="preserve"> (PZ)</w:t>
            </w:r>
            <w:r w:rsidR="00275F4B">
              <w:t xml:space="preserve">. </w:t>
            </w:r>
            <w:r>
              <w:t xml:space="preserve">Studijní plány obsahují </w:t>
            </w:r>
            <w:r w:rsidR="000B5F85">
              <w:t>také</w:t>
            </w:r>
            <w:r>
              <w:t xml:space="preserve"> předměty, které rozšiřují znalosti a schopnosti v oblasti podnikatelství (Projektový managment), jazykové dovednosti (Angličtina I–IV), a dále pak předměty vyžadující a rozvíjející ICT dovednosti studentů</w:t>
            </w:r>
            <w:r w:rsidR="000B5F85">
              <w:t xml:space="preserve"> (</w:t>
            </w:r>
            <w:r>
              <w:t xml:space="preserve">Zpracování experimentu I, </w:t>
            </w:r>
            <w:r w:rsidR="000B5F85">
              <w:t>Aplikovaná statistika I</w:t>
            </w:r>
            <w:r w:rsidR="001A018E">
              <w:t xml:space="preserve">, </w:t>
            </w:r>
            <w:r w:rsidR="000B5F85" w:rsidRPr="000B5F85">
              <w:t>Průmyslová algoritmizace, metrologie a programová analýza dat I</w:t>
            </w:r>
            <w:r w:rsidR="000B5F85">
              <w:t>)</w:t>
            </w:r>
            <w:r w:rsidRPr="000B5F85">
              <w:t>.</w:t>
            </w:r>
            <w:r>
              <w:t xml:space="preserve"> </w:t>
            </w:r>
            <w:r w:rsidR="000B5F85" w:rsidRPr="006764E6">
              <w:t xml:space="preserve">Studenti budou také vybaveni znalostmi principů cirkularity a </w:t>
            </w:r>
            <w:r w:rsidR="00490860">
              <w:t xml:space="preserve">konceptu </w:t>
            </w:r>
            <w:r w:rsidR="000B5F85" w:rsidRPr="006764E6">
              <w:t>udržitelnosti</w:t>
            </w:r>
            <w:r w:rsidR="00490860">
              <w:t>.</w:t>
            </w:r>
            <w:r w:rsidR="00B4464A">
              <w:t xml:space="preserve"> </w:t>
            </w:r>
          </w:p>
          <w:p w14:paraId="5C6C356F" w14:textId="7972106E" w:rsidR="0026458C" w:rsidRPr="001A018E" w:rsidRDefault="00C95080" w:rsidP="00E362EF">
            <w:pPr>
              <w:spacing w:before="60" w:after="120" w:line="264" w:lineRule="auto"/>
              <w:jc w:val="both"/>
              <w:rPr>
                <w:strike/>
              </w:rPr>
            </w:pPr>
            <w:r w:rsidRPr="00C95080">
              <w:t xml:space="preserve">Specifickým prvkem studia je důraz na propojení teorie a praxe. </w:t>
            </w:r>
            <w:r w:rsidR="00B4464A" w:rsidRPr="00150502">
              <w:t xml:space="preserve">Jako součást studia letního semestru ve 2. ročníku budou studenti zpracovávat individuální projekt, </w:t>
            </w:r>
            <w:r w:rsidRPr="00C95080">
              <w:t xml:space="preserve">který </w:t>
            </w:r>
            <w:r w:rsidR="00B4464A">
              <w:t xml:space="preserve">bude </w:t>
            </w:r>
            <w:r w:rsidRPr="00C95080">
              <w:t>zahrn</w:t>
            </w:r>
            <w:r w:rsidR="00B4464A">
              <w:t>ovat</w:t>
            </w:r>
            <w:r w:rsidRPr="00C95080">
              <w:t xml:space="preserve"> realizaci experimentální práce ve spolupráci s průmyslovými partnery, </w:t>
            </w:r>
            <w:r w:rsidR="00B4464A" w:rsidRPr="00150502">
              <w:t xml:space="preserve">v rámci zahraničního výjezdu </w:t>
            </w:r>
            <w:r w:rsidRPr="00C95080">
              <w:t xml:space="preserve">nebo v laboratořích UTB ve Zlíně. </w:t>
            </w:r>
          </w:p>
        </w:tc>
      </w:tr>
      <w:tr w:rsidR="00174EC9" w14:paraId="7F8AE767" w14:textId="77777777" w:rsidTr="001B024D">
        <w:trPr>
          <w:gridAfter w:val="1"/>
          <w:wAfter w:w="671" w:type="dxa"/>
          <w:trHeight w:val="258"/>
        </w:trPr>
        <w:tc>
          <w:tcPr>
            <w:tcW w:w="9285" w:type="dxa"/>
            <w:gridSpan w:val="10"/>
            <w:shd w:val="clear" w:color="auto" w:fill="F7CAAC"/>
          </w:tcPr>
          <w:p w14:paraId="57194578" w14:textId="56B5B23F" w:rsidR="00174EC9" w:rsidRDefault="00174EC9">
            <w:r>
              <w:rPr>
                <w:b/>
              </w:rPr>
              <w:t>Podmínky k přijetí ke studiu</w:t>
            </w:r>
          </w:p>
        </w:tc>
      </w:tr>
      <w:tr w:rsidR="00174EC9" w14:paraId="37CA5056" w14:textId="77777777" w:rsidTr="001B024D">
        <w:trPr>
          <w:gridAfter w:val="1"/>
          <w:wAfter w:w="671" w:type="dxa"/>
          <w:trHeight w:val="1194"/>
        </w:trPr>
        <w:tc>
          <w:tcPr>
            <w:tcW w:w="9285" w:type="dxa"/>
            <w:gridSpan w:val="10"/>
            <w:shd w:val="clear" w:color="auto" w:fill="FFFFFF"/>
          </w:tcPr>
          <w:p w14:paraId="6A4A19BD" w14:textId="6BF3E744" w:rsidR="00174EC9" w:rsidRDefault="003258B0" w:rsidP="00E362EF">
            <w:pPr>
              <w:spacing w:before="120" w:after="120" w:line="264" w:lineRule="auto"/>
              <w:jc w:val="both"/>
              <w:rPr>
                <w:b/>
              </w:rPr>
            </w:pPr>
            <w:r>
              <w:t>Podmínky pro přijetí ke studiu jsou stanoveny Směrnicí děkana k přijímacímu řízení, která je každoročně vydávána jako vnitřní norma na Fakultě technologické. V této směrnici jsou konkretizovány požadavky pro přijetí v daném akademickém roce a je zveřejňována na úřední desce FT (</w:t>
            </w:r>
            <w:hyperlink r:id="rId14" w:history="1">
              <w:r w:rsidRPr="00740CF2">
                <w:rPr>
                  <w:rStyle w:val="Hypertextovodkaz"/>
                </w:rPr>
                <w:t>https://ft.utb.cz/o-fakulte/uredni-deska/vnitrni-normy-a-predpisy/smernice-dekana/</w:t>
              </w:r>
            </w:hyperlink>
            <w:r>
              <w:t>).</w:t>
            </w:r>
            <w:r w:rsidR="00B42676">
              <w:t xml:space="preserve"> </w:t>
            </w:r>
            <w:r>
              <w:rPr>
                <w:bCs/>
              </w:rPr>
              <w:t>Základní podmínkou pro přijetí do bakalářského studijního programu je vykonání maturitní zkoušky.</w:t>
            </w:r>
          </w:p>
        </w:tc>
      </w:tr>
      <w:tr w:rsidR="000F3BE9" w14:paraId="0EDA2699" w14:textId="77777777" w:rsidTr="001B024D">
        <w:trPr>
          <w:gridAfter w:val="1"/>
          <w:wAfter w:w="671" w:type="dxa"/>
          <w:trHeight w:val="258"/>
        </w:trPr>
        <w:tc>
          <w:tcPr>
            <w:tcW w:w="9285" w:type="dxa"/>
            <w:gridSpan w:val="10"/>
            <w:shd w:val="clear" w:color="auto" w:fill="F7CAAC"/>
          </w:tcPr>
          <w:p w14:paraId="48A22109" w14:textId="6939AB7B" w:rsidR="000F3BE9" w:rsidRPr="000F3BE9" w:rsidRDefault="000F3BE9" w:rsidP="00F8305C">
            <w:pPr>
              <w:rPr>
                <w:rFonts w:eastAsia="Calibri"/>
                <w:sz w:val="24"/>
                <w:szCs w:val="24"/>
              </w:rPr>
            </w:pPr>
            <w:r w:rsidRPr="00FF621D">
              <w:rPr>
                <w:b/>
              </w:rPr>
              <w:t>P</w:t>
            </w:r>
            <w:r w:rsidR="007E3935" w:rsidRPr="00FF621D">
              <w:rPr>
                <w:b/>
              </w:rPr>
              <w:t>ředpokládaný p</w:t>
            </w:r>
            <w:r w:rsidRPr="00FF621D">
              <w:rPr>
                <w:b/>
              </w:rPr>
              <w:t xml:space="preserve">očet uchazečů </w:t>
            </w:r>
            <w:r w:rsidR="007E3935" w:rsidRPr="00FF621D">
              <w:rPr>
                <w:b/>
              </w:rPr>
              <w:t xml:space="preserve">zapsaných </w:t>
            </w:r>
            <w:r w:rsidRPr="00FF621D">
              <w:rPr>
                <w:b/>
              </w:rPr>
              <w:t>ke</w:t>
            </w:r>
            <w:r>
              <w:rPr>
                <w:b/>
              </w:rPr>
              <w:t xml:space="preserve"> studiu ve studijním programu</w:t>
            </w:r>
            <w:r>
              <w:rPr>
                <w:rFonts w:eastAsia="Calibri"/>
                <w:sz w:val="24"/>
                <w:szCs w:val="24"/>
              </w:rPr>
              <w:t xml:space="preserve"> </w:t>
            </w:r>
          </w:p>
        </w:tc>
      </w:tr>
      <w:tr w:rsidR="000F3BE9" w14:paraId="608578C2" w14:textId="77777777" w:rsidTr="001B024D">
        <w:trPr>
          <w:gridAfter w:val="1"/>
          <w:wAfter w:w="671" w:type="dxa"/>
          <w:trHeight w:val="504"/>
        </w:trPr>
        <w:tc>
          <w:tcPr>
            <w:tcW w:w="9285" w:type="dxa"/>
            <w:gridSpan w:val="10"/>
            <w:shd w:val="clear" w:color="auto" w:fill="FFFFFF"/>
          </w:tcPr>
          <w:p w14:paraId="30D0C929" w14:textId="77777777" w:rsidR="00EC2E73" w:rsidRDefault="006D3E9B" w:rsidP="00E362EF">
            <w:pPr>
              <w:spacing w:before="120" w:after="60" w:line="264" w:lineRule="auto"/>
              <w:jc w:val="both"/>
              <w:rPr>
                <w:bCs/>
              </w:rPr>
            </w:pPr>
            <w:r>
              <w:rPr>
                <w:bCs/>
              </w:rPr>
              <w:t>Předpokládaný počet uchazečů zapsaných ke studiu specializace Polovodičové materiály</w:t>
            </w:r>
            <w:r w:rsidR="00B10F81">
              <w:rPr>
                <w:bCs/>
              </w:rPr>
              <w:t xml:space="preserve"> bakalářského</w:t>
            </w:r>
            <w:r>
              <w:rPr>
                <w:bCs/>
              </w:rPr>
              <w:t xml:space="preserve"> studijního programu Materiály a technologie je </w:t>
            </w:r>
            <w:r w:rsidR="00C05700" w:rsidRPr="001B024D">
              <w:rPr>
                <w:bCs/>
              </w:rPr>
              <w:t>48</w:t>
            </w:r>
            <w:r w:rsidRPr="001B024D">
              <w:rPr>
                <w:bCs/>
              </w:rPr>
              <w:t xml:space="preserve"> v prezenční a </w:t>
            </w:r>
            <w:r w:rsidR="00C05700" w:rsidRPr="001B024D">
              <w:rPr>
                <w:bCs/>
              </w:rPr>
              <w:t>24</w:t>
            </w:r>
            <w:r w:rsidRPr="001B024D">
              <w:rPr>
                <w:bCs/>
              </w:rPr>
              <w:t xml:space="preserve"> v kombinované formě.</w:t>
            </w:r>
            <w:r>
              <w:rPr>
                <w:bCs/>
              </w:rPr>
              <w:t xml:space="preserve"> </w:t>
            </w:r>
          </w:p>
          <w:p w14:paraId="5EB1A7F6" w14:textId="5CA459B2" w:rsidR="00B269B9" w:rsidRDefault="00B269B9" w:rsidP="00B269B9">
            <w:pPr>
              <w:spacing w:before="60" w:after="120" w:line="264" w:lineRule="auto"/>
              <w:jc w:val="both"/>
              <w:rPr>
                <w:b/>
              </w:rPr>
            </w:pPr>
            <w:r>
              <w:rPr>
                <w:bCs/>
              </w:rPr>
              <w:t xml:space="preserve">V současném bakalářském studijním programu </w:t>
            </w:r>
            <w:r w:rsidRPr="00B269B9">
              <w:rPr>
                <w:bCs/>
              </w:rPr>
              <w:t>Materiály a technologie</w:t>
            </w:r>
            <w:r w:rsidR="001A2406">
              <w:rPr>
                <w:bCs/>
              </w:rPr>
              <w:t xml:space="preserve"> a</w:t>
            </w:r>
            <w:r w:rsidR="001A2406" w:rsidRPr="00B269B9">
              <w:rPr>
                <w:bCs/>
              </w:rPr>
              <w:t xml:space="preserve"> </w:t>
            </w:r>
            <w:r w:rsidR="001A2406">
              <w:rPr>
                <w:bCs/>
              </w:rPr>
              <w:t xml:space="preserve">jeho </w:t>
            </w:r>
            <w:r w:rsidR="001A2406" w:rsidRPr="00B269B9">
              <w:rPr>
                <w:bCs/>
              </w:rPr>
              <w:t>specializac</w:t>
            </w:r>
            <w:r w:rsidR="001A2406">
              <w:rPr>
                <w:bCs/>
              </w:rPr>
              <w:t>ích</w:t>
            </w:r>
            <w:r w:rsidR="001A2406" w:rsidRPr="00B269B9">
              <w:rPr>
                <w:bCs/>
              </w:rPr>
              <w:t xml:space="preserve"> </w:t>
            </w:r>
            <w:r w:rsidRPr="00B269B9">
              <w:rPr>
                <w:bCs/>
              </w:rPr>
              <w:t>bylo v posledních 5 letech zapsaných v prezenční/kombinované formě studia 2020/2021: 226/79, 2021/2022: 256/130, 2022/2023: 294/88, 2023/2024: 200/83, 2024/2025: 184/96 studentů.</w:t>
            </w:r>
          </w:p>
        </w:tc>
      </w:tr>
      <w:tr w:rsidR="00174EC9" w14:paraId="1EF360BA" w14:textId="77777777" w:rsidTr="001B024D">
        <w:trPr>
          <w:gridAfter w:val="1"/>
          <w:wAfter w:w="671" w:type="dxa"/>
          <w:trHeight w:val="268"/>
        </w:trPr>
        <w:tc>
          <w:tcPr>
            <w:tcW w:w="9285" w:type="dxa"/>
            <w:gridSpan w:val="10"/>
            <w:shd w:val="clear" w:color="auto" w:fill="F7CAAC"/>
          </w:tcPr>
          <w:p w14:paraId="6778C390" w14:textId="77777777" w:rsidR="00174EC9" w:rsidRDefault="00174EC9">
            <w:pPr>
              <w:rPr>
                <w:b/>
              </w:rPr>
            </w:pPr>
            <w:r>
              <w:rPr>
                <w:b/>
              </w:rPr>
              <w:t>Návaznost na další typy studijních programů</w:t>
            </w:r>
          </w:p>
        </w:tc>
      </w:tr>
      <w:tr w:rsidR="00174EC9" w14:paraId="1D34DB43" w14:textId="77777777" w:rsidTr="001B024D">
        <w:trPr>
          <w:gridAfter w:val="1"/>
          <w:wAfter w:w="671" w:type="dxa"/>
          <w:trHeight w:val="2651"/>
        </w:trPr>
        <w:tc>
          <w:tcPr>
            <w:tcW w:w="9285" w:type="dxa"/>
            <w:gridSpan w:val="10"/>
            <w:shd w:val="clear" w:color="auto" w:fill="FFFFFF"/>
          </w:tcPr>
          <w:p w14:paraId="1A1AD55C" w14:textId="19108437" w:rsidR="00266EBE" w:rsidRDefault="00A75FD8" w:rsidP="00E362EF">
            <w:pPr>
              <w:spacing w:before="120" w:after="60" w:line="264" w:lineRule="auto"/>
              <w:jc w:val="both"/>
            </w:pPr>
            <w:r>
              <w:t xml:space="preserve">V případě úspěšného rozšíření akreditace stávajícího </w:t>
            </w:r>
            <w:r w:rsidRPr="00C05700">
              <w:t>bakalářsk</w:t>
            </w:r>
            <w:r>
              <w:t>ého</w:t>
            </w:r>
            <w:r w:rsidRPr="00C05700">
              <w:t xml:space="preserve"> studijní</w:t>
            </w:r>
            <w:r>
              <w:t>ho</w:t>
            </w:r>
            <w:r w:rsidRPr="00C05700">
              <w:t xml:space="preserve"> program</w:t>
            </w:r>
            <w:r>
              <w:t>u</w:t>
            </w:r>
            <w:r w:rsidRPr="00C05700">
              <w:t xml:space="preserve"> Materiály a technologie</w:t>
            </w:r>
            <w:r>
              <w:t xml:space="preserve"> o předkládanou specializaci Polovodičové materiály, </w:t>
            </w:r>
            <w:r w:rsidR="007D3116" w:rsidRPr="007961F6">
              <w:t xml:space="preserve">by další stupeň návaznosti představoval navazující magisterský </w:t>
            </w:r>
            <w:r w:rsidR="007D3116">
              <w:t>s</w:t>
            </w:r>
            <w:r w:rsidRPr="00C05700">
              <w:t xml:space="preserve">tudijní program Materiálové inženýrství a nanotechnologie. Předpokládá se také budoucí záměr akreditovat navazující magisterský studijní program v oblasti polovodičových materiálů a technologií, který by na předkládanou specializaci </w:t>
            </w:r>
            <w:r>
              <w:t xml:space="preserve">přímo </w:t>
            </w:r>
            <w:r w:rsidRPr="00C05700">
              <w:t>navazoval</w:t>
            </w:r>
            <w:r w:rsidR="00266EBE">
              <w:t>.</w:t>
            </w:r>
          </w:p>
          <w:p w14:paraId="1F068A02" w14:textId="77777777" w:rsidR="00266EBE" w:rsidRDefault="00266EBE" w:rsidP="003B216C">
            <w:pPr>
              <w:spacing w:before="60" w:after="60" w:line="264" w:lineRule="auto"/>
              <w:jc w:val="both"/>
            </w:pPr>
          </w:p>
          <w:p w14:paraId="140D4E84" w14:textId="32F0CEBB" w:rsidR="001B024D" w:rsidRDefault="001B024D" w:rsidP="003B216C">
            <w:pPr>
              <w:spacing w:before="60" w:after="60" w:line="264" w:lineRule="auto"/>
              <w:jc w:val="both"/>
              <w:rPr>
                <w:strike/>
              </w:rPr>
            </w:pPr>
          </w:p>
          <w:p w14:paraId="19D085B5" w14:textId="77777777" w:rsidR="00266EBE" w:rsidRDefault="00266EBE" w:rsidP="003B216C">
            <w:pPr>
              <w:spacing w:before="60" w:after="60" w:line="264" w:lineRule="auto"/>
              <w:jc w:val="both"/>
              <w:rPr>
                <w:strike/>
              </w:rPr>
            </w:pPr>
          </w:p>
          <w:p w14:paraId="54CB7177" w14:textId="77777777" w:rsidR="00266EBE" w:rsidRDefault="00266EBE" w:rsidP="003B216C">
            <w:pPr>
              <w:spacing w:before="60" w:after="60" w:line="264" w:lineRule="auto"/>
              <w:jc w:val="both"/>
              <w:rPr>
                <w:strike/>
              </w:rPr>
            </w:pPr>
          </w:p>
          <w:p w14:paraId="79D28B3F" w14:textId="6FA62AF8" w:rsidR="00266EBE" w:rsidRPr="00026C9F" w:rsidRDefault="00266EBE" w:rsidP="003B216C">
            <w:pPr>
              <w:spacing w:before="60" w:after="60" w:line="264" w:lineRule="auto"/>
              <w:jc w:val="both"/>
              <w:rPr>
                <w:strike/>
              </w:rPr>
            </w:pPr>
          </w:p>
        </w:tc>
      </w:tr>
      <w:tr w:rsidR="00174EC9" w14:paraId="4C280219" w14:textId="77777777" w:rsidTr="001B024D">
        <w:tc>
          <w:tcPr>
            <w:tcW w:w="9956" w:type="dxa"/>
            <w:gridSpan w:val="11"/>
            <w:tcBorders>
              <w:bottom w:val="double" w:sz="4" w:space="0" w:color="auto"/>
            </w:tcBorders>
            <w:shd w:val="clear" w:color="auto" w:fill="BDD6EE"/>
          </w:tcPr>
          <w:p w14:paraId="14243593" w14:textId="25E86DAA" w:rsidR="00174EC9" w:rsidRDefault="00174EC9">
            <w:pPr>
              <w:jc w:val="both"/>
              <w:rPr>
                <w:b/>
                <w:sz w:val="28"/>
              </w:rPr>
            </w:pPr>
            <w:bookmarkStart w:id="2" w:name="_Hlk187144990"/>
            <w:bookmarkStart w:id="3" w:name="_Hlk189719281"/>
            <w:bookmarkStart w:id="4" w:name="_Hlk187224691"/>
            <w:r>
              <w:rPr>
                <w:b/>
                <w:sz w:val="28"/>
              </w:rPr>
              <w:lastRenderedPageBreak/>
              <w:t>B-IIa – Studijní plány a návrh témat prací (bakalářské a magisterské studijní programy)</w:t>
            </w:r>
          </w:p>
        </w:tc>
      </w:tr>
      <w:tr w:rsidR="00174EC9" w14:paraId="47EDEFD3" w14:textId="77777777" w:rsidTr="001B024D">
        <w:tc>
          <w:tcPr>
            <w:tcW w:w="3577" w:type="dxa"/>
            <w:gridSpan w:val="3"/>
            <w:shd w:val="clear" w:color="auto" w:fill="F7CAAC"/>
          </w:tcPr>
          <w:p w14:paraId="35E54DAD" w14:textId="77777777" w:rsidR="00174EC9" w:rsidRDefault="00174EC9" w:rsidP="001F642D">
            <w:pPr>
              <w:spacing w:before="60" w:after="60"/>
              <w:rPr>
                <w:b/>
                <w:sz w:val="22"/>
              </w:rPr>
            </w:pPr>
            <w:r>
              <w:rPr>
                <w:b/>
                <w:sz w:val="22"/>
              </w:rPr>
              <w:t>Označení studijního plánu</w:t>
            </w:r>
          </w:p>
        </w:tc>
        <w:tc>
          <w:tcPr>
            <w:tcW w:w="6379" w:type="dxa"/>
            <w:gridSpan w:val="8"/>
          </w:tcPr>
          <w:p w14:paraId="38E1C276" w14:textId="61FC1E21" w:rsidR="001F642D" w:rsidRDefault="001F642D" w:rsidP="001F642D">
            <w:pPr>
              <w:spacing w:before="60" w:after="60"/>
              <w:jc w:val="center"/>
              <w:rPr>
                <w:b/>
                <w:sz w:val="22"/>
              </w:rPr>
            </w:pPr>
            <w:r w:rsidRPr="00724F0D">
              <w:rPr>
                <w:b/>
                <w:sz w:val="22"/>
              </w:rPr>
              <w:t>Specializace Polovodičové materiály</w:t>
            </w:r>
            <w:r>
              <w:rPr>
                <w:b/>
                <w:sz w:val="22"/>
              </w:rPr>
              <w:t xml:space="preserve"> – prezenční forma</w:t>
            </w:r>
          </w:p>
        </w:tc>
      </w:tr>
      <w:tr w:rsidR="00174EC9" w14:paraId="086F118B" w14:textId="77777777" w:rsidTr="001B024D">
        <w:tc>
          <w:tcPr>
            <w:tcW w:w="9956" w:type="dxa"/>
            <w:gridSpan w:val="11"/>
            <w:shd w:val="clear" w:color="auto" w:fill="F7CAAC"/>
          </w:tcPr>
          <w:p w14:paraId="0E164C05" w14:textId="77777777" w:rsidR="00174EC9" w:rsidRDefault="00174EC9" w:rsidP="00BC35D6">
            <w:pPr>
              <w:spacing w:before="60" w:after="60"/>
              <w:jc w:val="center"/>
              <w:rPr>
                <w:b/>
                <w:sz w:val="22"/>
              </w:rPr>
            </w:pPr>
            <w:r>
              <w:rPr>
                <w:b/>
                <w:sz w:val="22"/>
              </w:rPr>
              <w:t>Povinné předměty</w:t>
            </w:r>
          </w:p>
        </w:tc>
      </w:tr>
      <w:tr w:rsidR="00174EC9" w14:paraId="31C09887" w14:textId="77777777" w:rsidTr="001B024D">
        <w:tc>
          <w:tcPr>
            <w:tcW w:w="2301" w:type="dxa"/>
            <w:shd w:val="clear" w:color="auto" w:fill="F7CAAC"/>
          </w:tcPr>
          <w:p w14:paraId="2800BE0A" w14:textId="77777777" w:rsidR="00174EC9" w:rsidRPr="001F642D" w:rsidRDefault="00174EC9">
            <w:pPr>
              <w:jc w:val="both"/>
              <w:rPr>
                <w:b/>
              </w:rPr>
            </w:pPr>
            <w:r w:rsidRPr="001F642D">
              <w:rPr>
                <w:b/>
              </w:rPr>
              <w:t>Název předmětu</w:t>
            </w:r>
          </w:p>
        </w:tc>
        <w:tc>
          <w:tcPr>
            <w:tcW w:w="1276" w:type="dxa"/>
            <w:gridSpan w:val="2"/>
            <w:shd w:val="clear" w:color="auto" w:fill="F7CAAC"/>
          </w:tcPr>
          <w:p w14:paraId="3F87567B" w14:textId="77777777" w:rsidR="00174EC9" w:rsidRPr="001F642D" w:rsidRDefault="00174EC9">
            <w:pPr>
              <w:jc w:val="both"/>
              <w:rPr>
                <w:b/>
              </w:rPr>
            </w:pPr>
            <w:r w:rsidRPr="001F642D">
              <w:rPr>
                <w:b/>
              </w:rPr>
              <w:t>rozsah</w:t>
            </w:r>
          </w:p>
        </w:tc>
        <w:tc>
          <w:tcPr>
            <w:tcW w:w="709" w:type="dxa"/>
            <w:shd w:val="clear" w:color="auto" w:fill="F7CAAC"/>
          </w:tcPr>
          <w:p w14:paraId="460D8626" w14:textId="77777777" w:rsidR="00174EC9" w:rsidRPr="001F642D" w:rsidRDefault="00174EC9">
            <w:pPr>
              <w:jc w:val="both"/>
              <w:rPr>
                <w:b/>
                <w:sz w:val="18"/>
                <w:szCs w:val="18"/>
              </w:rPr>
            </w:pPr>
            <w:r w:rsidRPr="001F642D">
              <w:rPr>
                <w:b/>
                <w:sz w:val="18"/>
                <w:szCs w:val="18"/>
              </w:rPr>
              <w:t>způsob  ověř.</w:t>
            </w:r>
          </w:p>
        </w:tc>
        <w:tc>
          <w:tcPr>
            <w:tcW w:w="567" w:type="dxa"/>
            <w:gridSpan w:val="2"/>
            <w:shd w:val="clear" w:color="auto" w:fill="F7CAAC"/>
          </w:tcPr>
          <w:p w14:paraId="0FE03500" w14:textId="6234C66F" w:rsidR="00174EC9" w:rsidRPr="001F642D" w:rsidRDefault="001F642D">
            <w:pPr>
              <w:jc w:val="both"/>
              <w:rPr>
                <w:b/>
                <w:sz w:val="18"/>
                <w:szCs w:val="18"/>
              </w:rPr>
            </w:pPr>
            <w:r w:rsidRPr="001F642D">
              <w:rPr>
                <w:b/>
                <w:sz w:val="18"/>
                <w:szCs w:val="18"/>
              </w:rPr>
              <w:t>p</w:t>
            </w:r>
            <w:r w:rsidR="00174EC9" w:rsidRPr="001F642D">
              <w:rPr>
                <w:b/>
                <w:sz w:val="18"/>
                <w:szCs w:val="18"/>
              </w:rPr>
              <w:t>očet kred.</w:t>
            </w:r>
          </w:p>
        </w:tc>
        <w:tc>
          <w:tcPr>
            <w:tcW w:w="3827" w:type="dxa"/>
            <w:gridSpan w:val="2"/>
            <w:shd w:val="clear" w:color="auto" w:fill="F7CAAC"/>
          </w:tcPr>
          <w:p w14:paraId="275E08A2" w14:textId="77777777" w:rsidR="00174EC9" w:rsidRPr="001F642D" w:rsidRDefault="00174EC9">
            <w:pPr>
              <w:jc w:val="both"/>
              <w:rPr>
                <w:b/>
              </w:rPr>
            </w:pPr>
            <w:r w:rsidRPr="001F642D">
              <w:rPr>
                <w:b/>
              </w:rPr>
              <w:t>vyučující</w:t>
            </w:r>
          </w:p>
        </w:tc>
        <w:tc>
          <w:tcPr>
            <w:tcW w:w="567" w:type="dxa"/>
            <w:shd w:val="clear" w:color="auto" w:fill="F7CAAC"/>
          </w:tcPr>
          <w:p w14:paraId="404A06EA" w14:textId="77777777" w:rsidR="001F642D" w:rsidRDefault="00174EC9">
            <w:pPr>
              <w:jc w:val="both"/>
              <w:rPr>
                <w:b/>
                <w:sz w:val="18"/>
                <w:szCs w:val="18"/>
              </w:rPr>
            </w:pPr>
            <w:r w:rsidRPr="001F642D">
              <w:rPr>
                <w:b/>
                <w:sz w:val="18"/>
                <w:szCs w:val="18"/>
              </w:rPr>
              <w:t>dop. roč./</w:t>
            </w:r>
          </w:p>
          <w:p w14:paraId="5D7DFB34" w14:textId="4842A894" w:rsidR="00174EC9" w:rsidRPr="001F642D" w:rsidRDefault="00174EC9">
            <w:pPr>
              <w:jc w:val="both"/>
              <w:rPr>
                <w:b/>
                <w:color w:val="FF0000"/>
                <w:sz w:val="18"/>
                <w:szCs w:val="18"/>
              </w:rPr>
            </w:pPr>
            <w:r w:rsidRPr="001F642D">
              <w:rPr>
                <w:b/>
                <w:sz w:val="18"/>
                <w:szCs w:val="18"/>
              </w:rPr>
              <w:t>sem.</w:t>
            </w:r>
          </w:p>
        </w:tc>
        <w:tc>
          <w:tcPr>
            <w:tcW w:w="709" w:type="dxa"/>
            <w:gridSpan w:val="2"/>
            <w:shd w:val="clear" w:color="auto" w:fill="F7CAAC"/>
          </w:tcPr>
          <w:p w14:paraId="451AD740" w14:textId="77777777" w:rsidR="00174EC9" w:rsidRPr="001F642D" w:rsidRDefault="00174EC9">
            <w:pPr>
              <w:jc w:val="both"/>
              <w:rPr>
                <w:b/>
                <w:sz w:val="18"/>
                <w:szCs w:val="18"/>
              </w:rPr>
            </w:pPr>
            <w:r w:rsidRPr="001F642D">
              <w:rPr>
                <w:b/>
                <w:sz w:val="18"/>
                <w:szCs w:val="18"/>
              </w:rPr>
              <w:t>profil. základ</w:t>
            </w:r>
          </w:p>
        </w:tc>
      </w:tr>
      <w:tr w:rsidR="00174EC9" w14:paraId="7ADE9987" w14:textId="77777777" w:rsidTr="001B024D">
        <w:tc>
          <w:tcPr>
            <w:tcW w:w="2301" w:type="dxa"/>
          </w:tcPr>
          <w:p w14:paraId="44A84A8F" w14:textId="24A04D29" w:rsidR="00174EC9" w:rsidRPr="00E1748A" w:rsidRDefault="009556F6" w:rsidP="00E00CC7">
            <w:pPr>
              <w:spacing w:before="120" w:after="120"/>
            </w:pPr>
            <w:hyperlink w:anchor="Mat_I" w:history="1">
              <w:r w:rsidR="0088309C" w:rsidRPr="00E1748A">
                <w:rPr>
                  <w:rStyle w:val="Hypertextovodkaz"/>
                </w:rPr>
                <w:t>Matematika I</w:t>
              </w:r>
            </w:hyperlink>
          </w:p>
        </w:tc>
        <w:tc>
          <w:tcPr>
            <w:tcW w:w="1276" w:type="dxa"/>
            <w:gridSpan w:val="2"/>
            <w:vAlign w:val="center"/>
          </w:tcPr>
          <w:p w14:paraId="07412FC9" w14:textId="6A006DFD" w:rsidR="00174EC9" w:rsidRPr="001E5904" w:rsidRDefault="00FF2158" w:rsidP="00E00CC7">
            <w:pPr>
              <w:spacing w:before="120" w:after="120"/>
            </w:pPr>
            <w:r w:rsidRPr="001E5904">
              <w:t>0p+4</w:t>
            </w:r>
            <w:r w:rsidR="00F41FC5">
              <w:t>8</w:t>
            </w:r>
            <w:r w:rsidRPr="001E5904">
              <w:t>s+0l</w:t>
            </w:r>
          </w:p>
        </w:tc>
        <w:tc>
          <w:tcPr>
            <w:tcW w:w="709" w:type="dxa"/>
            <w:vAlign w:val="center"/>
          </w:tcPr>
          <w:p w14:paraId="6AD2F1B5" w14:textId="112965F2" w:rsidR="00174EC9" w:rsidRDefault="00C933F5" w:rsidP="00E00CC7">
            <w:pPr>
              <w:spacing w:before="120" w:after="120"/>
            </w:pPr>
            <w:r>
              <w:t>z, zk</w:t>
            </w:r>
          </w:p>
        </w:tc>
        <w:tc>
          <w:tcPr>
            <w:tcW w:w="567" w:type="dxa"/>
            <w:gridSpan w:val="2"/>
            <w:vAlign w:val="center"/>
          </w:tcPr>
          <w:p w14:paraId="398F95BB" w14:textId="7C389CEC" w:rsidR="00174EC9" w:rsidRDefault="00C933F5" w:rsidP="00E00CC7">
            <w:pPr>
              <w:spacing w:before="120" w:after="120"/>
              <w:jc w:val="center"/>
            </w:pPr>
            <w:r>
              <w:t>5</w:t>
            </w:r>
          </w:p>
        </w:tc>
        <w:tc>
          <w:tcPr>
            <w:tcW w:w="3827" w:type="dxa"/>
            <w:gridSpan w:val="2"/>
          </w:tcPr>
          <w:p w14:paraId="546FECD7" w14:textId="20C872FE" w:rsidR="00174EC9" w:rsidRPr="008F27DE" w:rsidRDefault="009556F6" w:rsidP="00E00CC7">
            <w:pPr>
              <w:spacing w:before="120" w:after="120"/>
              <w:jc w:val="both"/>
              <w:rPr>
                <w:color w:val="C0504D" w:themeColor="accent2"/>
              </w:rPr>
            </w:pPr>
            <w:hyperlink w:anchor="Pátíková" w:history="1">
              <w:r w:rsidR="002419E5" w:rsidRPr="00E41356">
                <w:rPr>
                  <w:rStyle w:val="Hypertextovodkaz"/>
                </w:rPr>
                <w:t>doc. Mgr. Zuzana Pátíková, Ph.D.</w:t>
              </w:r>
            </w:hyperlink>
            <w:r w:rsidR="002419E5" w:rsidRPr="009E7CA4">
              <w:t xml:space="preserve"> (100% s)</w:t>
            </w:r>
          </w:p>
        </w:tc>
        <w:tc>
          <w:tcPr>
            <w:tcW w:w="567" w:type="dxa"/>
            <w:vAlign w:val="center"/>
          </w:tcPr>
          <w:p w14:paraId="64DDE000" w14:textId="4AA14855" w:rsidR="00174EC9" w:rsidRDefault="00C933F5" w:rsidP="00E00CC7">
            <w:pPr>
              <w:spacing w:before="120" w:after="120"/>
              <w:jc w:val="center"/>
            </w:pPr>
            <w:r>
              <w:t>1/ZS</w:t>
            </w:r>
          </w:p>
        </w:tc>
        <w:tc>
          <w:tcPr>
            <w:tcW w:w="709" w:type="dxa"/>
            <w:gridSpan w:val="2"/>
            <w:vAlign w:val="center"/>
          </w:tcPr>
          <w:p w14:paraId="2EE74F6B" w14:textId="77777777" w:rsidR="00174EC9" w:rsidRPr="00BC3412" w:rsidRDefault="00174EC9" w:rsidP="00E00CC7">
            <w:pPr>
              <w:spacing w:before="120" w:after="120"/>
              <w:jc w:val="center"/>
              <w:rPr>
                <w:b/>
                <w:bCs/>
              </w:rPr>
            </w:pPr>
          </w:p>
        </w:tc>
      </w:tr>
      <w:tr w:rsidR="00174EC9" w14:paraId="6E37E399" w14:textId="77777777" w:rsidTr="001B024D">
        <w:tc>
          <w:tcPr>
            <w:tcW w:w="2301" w:type="dxa"/>
          </w:tcPr>
          <w:p w14:paraId="48B4D231" w14:textId="707CF34D" w:rsidR="00174EC9" w:rsidRPr="00E1748A" w:rsidRDefault="009556F6" w:rsidP="00E00CC7">
            <w:pPr>
              <w:spacing w:before="120" w:after="120"/>
            </w:pPr>
            <w:hyperlink w:anchor="Sem_z_fyz" w:history="1">
              <w:r w:rsidR="0088309C" w:rsidRPr="00E1748A">
                <w:rPr>
                  <w:rStyle w:val="Hypertextovodkaz"/>
                </w:rPr>
                <w:t>Seminář z fyziky</w:t>
              </w:r>
            </w:hyperlink>
          </w:p>
        </w:tc>
        <w:tc>
          <w:tcPr>
            <w:tcW w:w="1276" w:type="dxa"/>
            <w:gridSpan w:val="2"/>
            <w:vAlign w:val="center"/>
          </w:tcPr>
          <w:p w14:paraId="5BF08F45" w14:textId="4342972E" w:rsidR="00174EC9" w:rsidRPr="001E5904" w:rsidRDefault="00FF2158" w:rsidP="00E00CC7">
            <w:pPr>
              <w:spacing w:before="120" w:after="120"/>
            </w:pPr>
            <w:r w:rsidRPr="001E5904">
              <w:t>0p+2</w:t>
            </w:r>
            <w:r w:rsidR="00F41FC5">
              <w:t>4</w:t>
            </w:r>
            <w:r w:rsidRPr="001E5904">
              <w:t>s+0l</w:t>
            </w:r>
          </w:p>
        </w:tc>
        <w:tc>
          <w:tcPr>
            <w:tcW w:w="709" w:type="dxa"/>
            <w:vAlign w:val="center"/>
          </w:tcPr>
          <w:p w14:paraId="36B5325E" w14:textId="07018BF1" w:rsidR="00174EC9" w:rsidRDefault="00B10654" w:rsidP="00E00CC7">
            <w:pPr>
              <w:spacing w:before="120" w:after="120"/>
            </w:pPr>
            <w:r>
              <w:t>z</w:t>
            </w:r>
          </w:p>
        </w:tc>
        <w:tc>
          <w:tcPr>
            <w:tcW w:w="567" w:type="dxa"/>
            <w:gridSpan w:val="2"/>
            <w:vAlign w:val="center"/>
          </w:tcPr>
          <w:p w14:paraId="605A13FE" w14:textId="6162454F" w:rsidR="00174EC9" w:rsidRDefault="00B10654" w:rsidP="00E00CC7">
            <w:pPr>
              <w:spacing w:before="120" w:after="120"/>
              <w:jc w:val="center"/>
            </w:pPr>
            <w:r>
              <w:t>2</w:t>
            </w:r>
          </w:p>
        </w:tc>
        <w:tc>
          <w:tcPr>
            <w:tcW w:w="3827" w:type="dxa"/>
            <w:gridSpan w:val="2"/>
          </w:tcPr>
          <w:p w14:paraId="7ABDDAED" w14:textId="6A1FABC6" w:rsidR="00174EC9" w:rsidRPr="008F27DE" w:rsidRDefault="009556F6" w:rsidP="00E00CC7">
            <w:pPr>
              <w:spacing w:before="120" w:after="120"/>
              <w:jc w:val="both"/>
              <w:rPr>
                <w:color w:val="C0504D" w:themeColor="accent2"/>
              </w:rPr>
            </w:pPr>
            <w:hyperlink w:anchor="Kutálková" w:history="1">
              <w:r w:rsidR="002419E5" w:rsidRPr="00D71BC5">
                <w:rPr>
                  <w:rStyle w:val="Hypertextovodkaz"/>
                </w:rPr>
                <w:t>RNDr. Eva Kutálková, Ph.D.</w:t>
              </w:r>
            </w:hyperlink>
            <w:r w:rsidR="002419E5" w:rsidRPr="00D71BC5">
              <w:t xml:space="preserve"> (100% s)</w:t>
            </w:r>
          </w:p>
        </w:tc>
        <w:tc>
          <w:tcPr>
            <w:tcW w:w="567" w:type="dxa"/>
            <w:vAlign w:val="center"/>
          </w:tcPr>
          <w:p w14:paraId="6084A643" w14:textId="62D1AC53" w:rsidR="00174EC9" w:rsidRDefault="00C933F5" w:rsidP="00E00CC7">
            <w:pPr>
              <w:spacing w:before="120" w:after="120"/>
              <w:jc w:val="center"/>
            </w:pPr>
            <w:r>
              <w:t>1/ZS</w:t>
            </w:r>
          </w:p>
        </w:tc>
        <w:tc>
          <w:tcPr>
            <w:tcW w:w="709" w:type="dxa"/>
            <w:gridSpan w:val="2"/>
            <w:vAlign w:val="center"/>
          </w:tcPr>
          <w:p w14:paraId="5BEB5565" w14:textId="77777777" w:rsidR="00174EC9" w:rsidRPr="00BC3412" w:rsidRDefault="00174EC9" w:rsidP="00E00CC7">
            <w:pPr>
              <w:spacing w:before="120" w:after="120"/>
              <w:jc w:val="center"/>
              <w:rPr>
                <w:b/>
                <w:bCs/>
              </w:rPr>
            </w:pPr>
          </w:p>
        </w:tc>
      </w:tr>
      <w:tr w:rsidR="00174EC9" w14:paraId="5DE06702" w14:textId="77777777" w:rsidTr="001B024D">
        <w:tc>
          <w:tcPr>
            <w:tcW w:w="2301" w:type="dxa"/>
            <w:vAlign w:val="center"/>
          </w:tcPr>
          <w:p w14:paraId="7123519A" w14:textId="1E5DF49C" w:rsidR="00174EC9" w:rsidRPr="00E1748A" w:rsidRDefault="009556F6" w:rsidP="002747B5">
            <w:hyperlink w:anchor="Ob_a_anorg_chem" w:history="1">
              <w:r w:rsidR="0088309C" w:rsidRPr="00E1748A">
                <w:rPr>
                  <w:rStyle w:val="Hypertextovodkaz"/>
                </w:rPr>
                <w:t>Obecná a anorganická chemie</w:t>
              </w:r>
            </w:hyperlink>
          </w:p>
        </w:tc>
        <w:tc>
          <w:tcPr>
            <w:tcW w:w="1276" w:type="dxa"/>
            <w:gridSpan w:val="2"/>
            <w:vAlign w:val="center"/>
          </w:tcPr>
          <w:p w14:paraId="72FE65DF" w14:textId="03B26BF7" w:rsidR="00174EC9" w:rsidRPr="001E5904" w:rsidRDefault="00FF2158" w:rsidP="002747B5">
            <w:r w:rsidRPr="001E5904">
              <w:t>2</w:t>
            </w:r>
            <w:r w:rsidR="00F41FC5">
              <w:t>4</w:t>
            </w:r>
            <w:r w:rsidRPr="001E5904">
              <w:t>p+2</w:t>
            </w:r>
            <w:r w:rsidR="00F41FC5">
              <w:t>4</w:t>
            </w:r>
            <w:r w:rsidRPr="001E5904">
              <w:t>s+0l</w:t>
            </w:r>
          </w:p>
        </w:tc>
        <w:tc>
          <w:tcPr>
            <w:tcW w:w="709" w:type="dxa"/>
            <w:vAlign w:val="center"/>
          </w:tcPr>
          <w:p w14:paraId="24970FA1" w14:textId="72C7CFDC" w:rsidR="00174EC9" w:rsidRDefault="00B10654" w:rsidP="002747B5">
            <w:r>
              <w:t>z, zk</w:t>
            </w:r>
          </w:p>
        </w:tc>
        <w:tc>
          <w:tcPr>
            <w:tcW w:w="567" w:type="dxa"/>
            <w:gridSpan w:val="2"/>
            <w:vAlign w:val="center"/>
          </w:tcPr>
          <w:p w14:paraId="523F5174" w14:textId="767E32D7" w:rsidR="00174EC9" w:rsidRDefault="00B10654" w:rsidP="002747B5">
            <w:pPr>
              <w:jc w:val="center"/>
            </w:pPr>
            <w:r>
              <w:t>4</w:t>
            </w:r>
          </w:p>
        </w:tc>
        <w:tc>
          <w:tcPr>
            <w:tcW w:w="3827" w:type="dxa"/>
            <w:gridSpan w:val="2"/>
            <w:vAlign w:val="center"/>
          </w:tcPr>
          <w:p w14:paraId="32883AE1" w14:textId="77777777" w:rsidR="00B17556" w:rsidRDefault="009556F6" w:rsidP="00E00CC7">
            <w:pPr>
              <w:rPr>
                <w:ins w:id="5" w:author="Natálie Honková" w:date="2025-07-14T08:38:00Z"/>
              </w:rPr>
            </w:pPr>
            <w:hyperlink w:anchor="Kafka" w:history="1">
              <w:r w:rsidR="0057567F" w:rsidRPr="00771336">
                <w:rPr>
                  <w:rStyle w:val="Hypertextovodkaz"/>
                  <w:b/>
                  <w:bCs/>
                </w:rPr>
                <w:t>doc. Ing. Stanislav Kafka, CSc.</w:t>
              </w:r>
            </w:hyperlink>
            <w:r w:rsidR="00B90DDA" w:rsidRPr="00E41356">
              <w:t xml:space="preserve"> (100% p)</w:t>
            </w:r>
          </w:p>
          <w:p w14:paraId="6224B14C" w14:textId="77B0B5B1" w:rsidR="00F92B44" w:rsidRDefault="00F92B44" w:rsidP="00E00CC7">
            <w:ins w:id="6" w:author="Natálie Honková" w:date="2025-07-14T08:38:00Z">
              <w:r>
                <w:t xml:space="preserve">(doc. </w:t>
              </w:r>
            </w:ins>
            <w:ins w:id="7" w:author="Natálie Honková" w:date="2025-07-18T09:36:00Z">
              <w:r w:rsidR="007D15F5">
                <w:t>Mgr</w:t>
              </w:r>
            </w:ins>
            <w:ins w:id="8" w:author="Natálie Honková" w:date="2025-07-14T08:38:00Z">
              <w:r>
                <w:t xml:space="preserve">. </w:t>
              </w:r>
            </w:ins>
            <w:ins w:id="9" w:author="Natálie Honková" w:date="2025-07-18T09:35:00Z">
              <w:r w:rsidR="007D15F5">
                <w:t>Robert Vícha</w:t>
              </w:r>
            </w:ins>
            <w:ins w:id="10" w:author="Natálie Honková" w:date="2025-07-14T08:39:00Z">
              <w:r>
                <w:t>, Ph.D.)</w:t>
              </w:r>
            </w:ins>
          </w:p>
        </w:tc>
        <w:tc>
          <w:tcPr>
            <w:tcW w:w="567" w:type="dxa"/>
            <w:vAlign w:val="center"/>
          </w:tcPr>
          <w:p w14:paraId="34B28880" w14:textId="20CCD7AD" w:rsidR="00174EC9" w:rsidRDefault="00C933F5" w:rsidP="002747B5">
            <w:r>
              <w:t>1/ZS</w:t>
            </w:r>
          </w:p>
        </w:tc>
        <w:tc>
          <w:tcPr>
            <w:tcW w:w="709" w:type="dxa"/>
            <w:gridSpan w:val="2"/>
            <w:vAlign w:val="center"/>
          </w:tcPr>
          <w:p w14:paraId="402B72D0" w14:textId="71A83781" w:rsidR="00174EC9" w:rsidRPr="00BC3412" w:rsidRDefault="00252012" w:rsidP="00800AD4">
            <w:pPr>
              <w:jc w:val="center"/>
              <w:rPr>
                <w:b/>
                <w:bCs/>
              </w:rPr>
            </w:pPr>
            <w:r w:rsidRPr="009921CB">
              <w:rPr>
                <w:b/>
                <w:bCs/>
              </w:rPr>
              <w:t>ZT</w:t>
            </w:r>
          </w:p>
        </w:tc>
      </w:tr>
      <w:tr w:rsidR="00174EC9" w14:paraId="3DE706A0" w14:textId="77777777" w:rsidTr="001B024D">
        <w:tc>
          <w:tcPr>
            <w:tcW w:w="2301" w:type="dxa"/>
          </w:tcPr>
          <w:p w14:paraId="04DCA294" w14:textId="562A7E8D" w:rsidR="00174EC9" w:rsidRPr="00E1748A" w:rsidRDefault="009556F6" w:rsidP="00E00CC7">
            <w:pPr>
              <w:spacing w:before="120" w:after="120"/>
            </w:pPr>
            <w:hyperlink w:anchor="Lab_tech" w:history="1">
              <w:r w:rsidR="0088309C" w:rsidRPr="00E1748A">
                <w:rPr>
                  <w:rStyle w:val="Hypertextovodkaz"/>
                </w:rPr>
                <w:t>Laboratorní technika</w:t>
              </w:r>
            </w:hyperlink>
          </w:p>
        </w:tc>
        <w:tc>
          <w:tcPr>
            <w:tcW w:w="1276" w:type="dxa"/>
            <w:gridSpan w:val="2"/>
            <w:vAlign w:val="center"/>
          </w:tcPr>
          <w:p w14:paraId="1F55BBFE" w14:textId="512CCEE4" w:rsidR="00174EC9" w:rsidRPr="001E5904" w:rsidRDefault="00FF2158" w:rsidP="00E00CC7">
            <w:pPr>
              <w:spacing w:before="120" w:after="120"/>
            </w:pPr>
            <w:r w:rsidRPr="001E5904">
              <w:t>0p+1</w:t>
            </w:r>
            <w:r w:rsidR="00F41FC5">
              <w:t>2</w:t>
            </w:r>
            <w:r w:rsidRPr="001E5904">
              <w:t>s+2</w:t>
            </w:r>
            <w:r w:rsidR="00F41FC5">
              <w:t>4</w:t>
            </w:r>
            <w:r w:rsidRPr="001E5904">
              <w:t>l</w:t>
            </w:r>
          </w:p>
        </w:tc>
        <w:tc>
          <w:tcPr>
            <w:tcW w:w="709" w:type="dxa"/>
            <w:vAlign w:val="center"/>
          </w:tcPr>
          <w:p w14:paraId="3719C9E7" w14:textId="59484C02" w:rsidR="00174EC9" w:rsidRDefault="00B10654" w:rsidP="00E00CC7">
            <w:pPr>
              <w:spacing w:before="120" w:after="120"/>
            </w:pPr>
            <w:r>
              <w:t>klz</w:t>
            </w:r>
          </w:p>
        </w:tc>
        <w:tc>
          <w:tcPr>
            <w:tcW w:w="567" w:type="dxa"/>
            <w:gridSpan w:val="2"/>
            <w:vAlign w:val="center"/>
          </w:tcPr>
          <w:p w14:paraId="73637975" w14:textId="4598CB55" w:rsidR="00174EC9" w:rsidRDefault="00B10654" w:rsidP="00E00CC7">
            <w:pPr>
              <w:spacing w:before="120" w:after="120"/>
              <w:jc w:val="center"/>
            </w:pPr>
            <w:r>
              <w:t>3</w:t>
            </w:r>
          </w:p>
        </w:tc>
        <w:tc>
          <w:tcPr>
            <w:tcW w:w="3827" w:type="dxa"/>
            <w:gridSpan w:val="2"/>
          </w:tcPr>
          <w:p w14:paraId="4A3775D7" w14:textId="51B4340B" w:rsidR="00174EC9" w:rsidRDefault="009556F6" w:rsidP="00E00CC7">
            <w:pPr>
              <w:spacing w:before="120" w:after="120"/>
              <w:jc w:val="both"/>
            </w:pPr>
            <w:hyperlink w:anchor="Polášková" w:history="1">
              <w:r w:rsidR="0057567F" w:rsidRPr="00E41356">
                <w:rPr>
                  <w:rStyle w:val="Hypertextovodkaz"/>
                </w:rPr>
                <w:t>doc. Ing. Martina Polášková, Ph.D.</w:t>
              </w:r>
            </w:hyperlink>
            <w:r w:rsidR="00B90DDA" w:rsidRPr="00E41356">
              <w:t xml:space="preserve"> (100% s)</w:t>
            </w:r>
          </w:p>
        </w:tc>
        <w:tc>
          <w:tcPr>
            <w:tcW w:w="567" w:type="dxa"/>
            <w:vAlign w:val="center"/>
          </w:tcPr>
          <w:p w14:paraId="4CB08828" w14:textId="6D7AD46C" w:rsidR="00174EC9" w:rsidRDefault="00C933F5" w:rsidP="00E00CC7">
            <w:pPr>
              <w:spacing w:before="120" w:after="120"/>
              <w:jc w:val="center"/>
            </w:pPr>
            <w:r>
              <w:t>1/ZS</w:t>
            </w:r>
          </w:p>
        </w:tc>
        <w:tc>
          <w:tcPr>
            <w:tcW w:w="709" w:type="dxa"/>
            <w:gridSpan w:val="2"/>
            <w:vAlign w:val="center"/>
          </w:tcPr>
          <w:p w14:paraId="2B643236" w14:textId="77777777" w:rsidR="00174EC9" w:rsidRPr="00BC3412" w:rsidRDefault="00174EC9" w:rsidP="00E00CC7">
            <w:pPr>
              <w:spacing w:before="120" w:after="120"/>
              <w:jc w:val="center"/>
              <w:rPr>
                <w:b/>
                <w:bCs/>
              </w:rPr>
            </w:pPr>
          </w:p>
        </w:tc>
      </w:tr>
      <w:tr w:rsidR="00174EC9" w14:paraId="1D593536" w14:textId="77777777" w:rsidTr="001B024D">
        <w:tc>
          <w:tcPr>
            <w:tcW w:w="2301" w:type="dxa"/>
            <w:vAlign w:val="center"/>
          </w:tcPr>
          <w:p w14:paraId="62F60D20" w14:textId="5D79F33C" w:rsidR="00174EC9" w:rsidRPr="00E1748A" w:rsidRDefault="009556F6" w:rsidP="003F730F">
            <w:hyperlink w:anchor="Úvod_do_polovod_mat_a_tech" w:history="1">
              <w:r w:rsidR="0088309C" w:rsidRPr="00725FC1">
                <w:rPr>
                  <w:rStyle w:val="Hypertextovodkaz"/>
                </w:rPr>
                <w:t>Úvod do polovodičových materiálů a technologií</w:t>
              </w:r>
            </w:hyperlink>
          </w:p>
        </w:tc>
        <w:tc>
          <w:tcPr>
            <w:tcW w:w="1276" w:type="dxa"/>
            <w:gridSpan w:val="2"/>
            <w:vAlign w:val="center"/>
          </w:tcPr>
          <w:p w14:paraId="14627F23" w14:textId="29B8EC6C" w:rsidR="002C6F8A" w:rsidRPr="00A120DB" w:rsidRDefault="003F730F" w:rsidP="003F730F">
            <w:r w:rsidRPr="00A120DB">
              <w:t>12</w:t>
            </w:r>
            <w:r w:rsidR="00FF2158" w:rsidRPr="00A120DB">
              <w:t>p+</w:t>
            </w:r>
            <w:r w:rsidRPr="00A120DB">
              <w:t>0</w:t>
            </w:r>
            <w:r w:rsidR="00FF2158" w:rsidRPr="00A120DB">
              <w:t>s+2</w:t>
            </w:r>
            <w:r w:rsidR="00F41FC5" w:rsidRPr="00A120DB">
              <w:t>4</w:t>
            </w:r>
            <w:r w:rsidR="00FF2158" w:rsidRPr="00A120DB">
              <w:t>l</w:t>
            </w:r>
          </w:p>
        </w:tc>
        <w:tc>
          <w:tcPr>
            <w:tcW w:w="709" w:type="dxa"/>
            <w:vAlign w:val="center"/>
          </w:tcPr>
          <w:p w14:paraId="21B41485" w14:textId="25ABD0EA" w:rsidR="002C6F8A" w:rsidRPr="00A120DB" w:rsidRDefault="003F730F" w:rsidP="003F730F">
            <w:r w:rsidRPr="00A120DB">
              <w:t>z</w:t>
            </w:r>
          </w:p>
        </w:tc>
        <w:tc>
          <w:tcPr>
            <w:tcW w:w="567" w:type="dxa"/>
            <w:gridSpan w:val="2"/>
            <w:vAlign w:val="center"/>
          </w:tcPr>
          <w:p w14:paraId="1483EBA4" w14:textId="5F5C3DC2" w:rsidR="00174EC9" w:rsidRPr="00726B20" w:rsidRDefault="00FB4C56" w:rsidP="003F730F">
            <w:pPr>
              <w:jc w:val="center"/>
              <w:rPr>
                <w:highlight w:val="magenta"/>
              </w:rPr>
            </w:pPr>
            <w:r w:rsidRPr="009921CB">
              <w:t>3</w:t>
            </w:r>
          </w:p>
        </w:tc>
        <w:tc>
          <w:tcPr>
            <w:tcW w:w="3827" w:type="dxa"/>
            <w:gridSpan w:val="2"/>
            <w:vAlign w:val="center"/>
          </w:tcPr>
          <w:p w14:paraId="23F3A455" w14:textId="4C886D54" w:rsidR="000B5708" w:rsidRPr="00494A7E" w:rsidRDefault="009556F6" w:rsidP="00E00CC7">
            <w:pPr>
              <w:pStyle w:val="Textkomente"/>
            </w:pPr>
            <w:hyperlink w:anchor="Slobodian" w:history="1">
              <w:r w:rsidR="0057567F" w:rsidRPr="00BC3412">
                <w:rPr>
                  <w:rStyle w:val="Hypertextovodkaz"/>
                  <w:b/>
                  <w:bCs/>
                </w:rPr>
                <w:t>prof. Ing. Petr Slobodian, Ph.D.</w:t>
              </w:r>
            </w:hyperlink>
            <w:r w:rsidR="00B90DDA" w:rsidRPr="002C6F8A">
              <w:t xml:space="preserve"> (100% </w:t>
            </w:r>
            <w:r w:rsidR="00497461">
              <w:t>p</w:t>
            </w:r>
            <w:r w:rsidR="00B90DDA" w:rsidRPr="002C6F8A">
              <w:t>)</w:t>
            </w:r>
            <w:r w:rsidR="002C6F8A">
              <w:t xml:space="preserve"> </w:t>
            </w:r>
          </w:p>
        </w:tc>
        <w:tc>
          <w:tcPr>
            <w:tcW w:w="567" w:type="dxa"/>
            <w:vAlign w:val="center"/>
          </w:tcPr>
          <w:p w14:paraId="54F41BBB" w14:textId="1C342581" w:rsidR="00174EC9" w:rsidRDefault="00C933F5" w:rsidP="003F730F">
            <w:r>
              <w:t>1/ZS</w:t>
            </w:r>
          </w:p>
        </w:tc>
        <w:tc>
          <w:tcPr>
            <w:tcW w:w="709" w:type="dxa"/>
            <w:gridSpan w:val="2"/>
            <w:vAlign w:val="center"/>
          </w:tcPr>
          <w:p w14:paraId="33D8C062" w14:textId="4774631C" w:rsidR="00174EC9" w:rsidRPr="00BC3412" w:rsidRDefault="00622DFF" w:rsidP="00800AD4">
            <w:pPr>
              <w:jc w:val="center"/>
              <w:rPr>
                <w:b/>
                <w:bCs/>
              </w:rPr>
            </w:pPr>
            <w:r w:rsidRPr="00BC3412">
              <w:rPr>
                <w:b/>
                <w:bCs/>
              </w:rPr>
              <w:t>ZT</w:t>
            </w:r>
          </w:p>
        </w:tc>
      </w:tr>
      <w:tr w:rsidR="00174EC9" w14:paraId="37FB0CBA" w14:textId="77777777" w:rsidTr="001B024D">
        <w:tc>
          <w:tcPr>
            <w:tcW w:w="2301" w:type="dxa"/>
          </w:tcPr>
          <w:p w14:paraId="025B28A5" w14:textId="13BDAABB" w:rsidR="00174EC9" w:rsidRPr="00E1748A" w:rsidRDefault="009556F6" w:rsidP="00FE6815">
            <w:hyperlink w:anchor="Zákl_tox_a_ochr_ŽP" w:history="1">
              <w:r w:rsidR="0088309C" w:rsidRPr="00E1748A">
                <w:rPr>
                  <w:rStyle w:val="Hypertextovodkaz"/>
                </w:rPr>
                <w:t>Základy toxikologie a ochrany životního prostředí</w:t>
              </w:r>
            </w:hyperlink>
          </w:p>
        </w:tc>
        <w:tc>
          <w:tcPr>
            <w:tcW w:w="1276" w:type="dxa"/>
            <w:gridSpan w:val="2"/>
            <w:vAlign w:val="center"/>
          </w:tcPr>
          <w:p w14:paraId="7E32F51D" w14:textId="6DC456A7" w:rsidR="00174EC9" w:rsidRPr="001E5904" w:rsidRDefault="00FF2158" w:rsidP="00C81CC2">
            <w:r w:rsidRPr="001E5904">
              <w:t>2</w:t>
            </w:r>
            <w:r w:rsidR="00F41FC5">
              <w:t>4</w:t>
            </w:r>
            <w:r w:rsidRPr="001E5904">
              <w:t>p+1</w:t>
            </w:r>
            <w:r w:rsidR="00F41FC5">
              <w:t>2</w:t>
            </w:r>
            <w:r w:rsidRPr="001E5904">
              <w:t>s+0l</w:t>
            </w:r>
          </w:p>
        </w:tc>
        <w:tc>
          <w:tcPr>
            <w:tcW w:w="709" w:type="dxa"/>
            <w:vAlign w:val="center"/>
          </w:tcPr>
          <w:p w14:paraId="03F25C11" w14:textId="482084CF" w:rsidR="00174EC9" w:rsidRDefault="00FB4C56" w:rsidP="00C81CC2">
            <w:r>
              <w:t>klz</w:t>
            </w:r>
          </w:p>
        </w:tc>
        <w:tc>
          <w:tcPr>
            <w:tcW w:w="567" w:type="dxa"/>
            <w:gridSpan w:val="2"/>
            <w:vAlign w:val="center"/>
          </w:tcPr>
          <w:p w14:paraId="03C2AC68" w14:textId="2293D61D" w:rsidR="00174EC9" w:rsidRDefault="00FB4C56" w:rsidP="00C81CC2">
            <w:pPr>
              <w:jc w:val="center"/>
            </w:pPr>
            <w:r>
              <w:t>3</w:t>
            </w:r>
          </w:p>
        </w:tc>
        <w:tc>
          <w:tcPr>
            <w:tcW w:w="3827" w:type="dxa"/>
            <w:gridSpan w:val="2"/>
            <w:vAlign w:val="center"/>
          </w:tcPr>
          <w:p w14:paraId="5E5CB60C" w14:textId="3D8A38E9" w:rsidR="00174EC9" w:rsidRDefault="009556F6" w:rsidP="009A0A5B">
            <w:hyperlink w:anchor="Filip" w:history="1">
              <w:r w:rsidR="003F40F1" w:rsidRPr="00E41356">
                <w:rPr>
                  <w:rStyle w:val="Hypertextovodkaz"/>
                </w:rPr>
                <w:t xml:space="preserve">doc. Ing. Jaroslav </w:t>
              </w:r>
              <w:r w:rsidR="0057567F" w:rsidRPr="00E41356">
                <w:rPr>
                  <w:rStyle w:val="Hypertextovodkaz"/>
                </w:rPr>
                <w:t>Filip</w:t>
              </w:r>
              <w:r w:rsidR="003F40F1" w:rsidRPr="00E41356">
                <w:rPr>
                  <w:rStyle w:val="Hypertextovodkaz"/>
                </w:rPr>
                <w:t>, PhD.</w:t>
              </w:r>
            </w:hyperlink>
            <w:r w:rsidR="00B90DDA" w:rsidRPr="00E41356">
              <w:t xml:space="preserve"> (100% p)</w:t>
            </w:r>
          </w:p>
        </w:tc>
        <w:tc>
          <w:tcPr>
            <w:tcW w:w="567" w:type="dxa"/>
            <w:vAlign w:val="center"/>
          </w:tcPr>
          <w:p w14:paraId="25C0C0E7" w14:textId="178F797E" w:rsidR="00174EC9" w:rsidRDefault="00C933F5" w:rsidP="00C81CC2">
            <w:pPr>
              <w:jc w:val="center"/>
            </w:pPr>
            <w:r>
              <w:t>1/ZS</w:t>
            </w:r>
          </w:p>
        </w:tc>
        <w:tc>
          <w:tcPr>
            <w:tcW w:w="709" w:type="dxa"/>
            <w:gridSpan w:val="2"/>
            <w:vAlign w:val="center"/>
          </w:tcPr>
          <w:p w14:paraId="6EB52FE3" w14:textId="77777777" w:rsidR="00174EC9" w:rsidRPr="00BC3412" w:rsidRDefault="00174EC9" w:rsidP="00800AD4">
            <w:pPr>
              <w:jc w:val="center"/>
              <w:rPr>
                <w:b/>
                <w:bCs/>
              </w:rPr>
            </w:pPr>
          </w:p>
        </w:tc>
      </w:tr>
      <w:tr w:rsidR="00FA759B" w14:paraId="24535D00" w14:textId="77777777" w:rsidTr="001B024D">
        <w:tc>
          <w:tcPr>
            <w:tcW w:w="2301" w:type="dxa"/>
            <w:vAlign w:val="center"/>
          </w:tcPr>
          <w:p w14:paraId="461CA140" w14:textId="554EB876" w:rsidR="00FA759B" w:rsidRDefault="009556F6" w:rsidP="00D72A7C">
            <w:hyperlink w:anchor="Udrž_a_obnov_zdroje" w:history="1">
              <w:r w:rsidR="003B216C" w:rsidRPr="009D5EC4">
                <w:rPr>
                  <w:rStyle w:val="Hypertextovodkaz"/>
                </w:rPr>
                <w:t>Udržitelné a obnovitelné zdroje</w:t>
              </w:r>
            </w:hyperlink>
          </w:p>
        </w:tc>
        <w:tc>
          <w:tcPr>
            <w:tcW w:w="1276" w:type="dxa"/>
            <w:gridSpan w:val="2"/>
            <w:vAlign w:val="center"/>
          </w:tcPr>
          <w:p w14:paraId="5362F056" w14:textId="71FE41FB" w:rsidR="00FA759B" w:rsidRPr="00FA759B" w:rsidRDefault="003B216C" w:rsidP="00D72A7C">
            <w:pPr>
              <w:rPr>
                <w:highlight w:val="red"/>
              </w:rPr>
            </w:pPr>
            <w:r w:rsidRPr="00222D2F">
              <w:rPr>
                <w:color w:val="000000" w:themeColor="text1"/>
              </w:rPr>
              <w:t>1</w:t>
            </w:r>
            <w:r w:rsidR="00865399">
              <w:rPr>
                <w:color w:val="000000" w:themeColor="text1"/>
              </w:rPr>
              <w:t>2</w:t>
            </w:r>
            <w:r w:rsidRPr="00222D2F">
              <w:rPr>
                <w:color w:val="000000" w:themeColor="text1"/>
              </w:rPr>
              <w:t>p+1</w:t>
            </w:r>
            <w:r w:rsidR="00865399">
              <w:rPr>
                <w:color w:val="000000" w:themeColor="text1"/>
              </w:rPr>
              <w:t>2</w:t>
            </w:r>
            <w:r w:rsidRPr="00222D2F">
              <w:rPr>
                <w:color w:val="000000" w:themeColor="text1"/>
              </w:rPr>
              <w:t>s+0l</w:t>
            </w:r>
          </w:p>
        </w:tc>
        <w:tc>
          <w:tcPr>
            <w:tcW w:w="709" w:type="dxa"/>
            <w:vAlign w:val="center"/>
          </w:tcPr>
          <w:p w14:paraId="15AAF627" w14:textId="489B4959" w:rsidR="00FA759B" w:rsidRPr="003B216C" w:rsidRDefault="00FA759B" w:rsidP="00D72A7C">
            <w:r w:rsidRPr="003B216C">
              <w:t>z</w:t>
            </w:r>
          </w:p>
        </w:tc>
        <w:tc>
          <w:tcPr>
            <w:tcW w:w="567" w:type="dxa"/>
            <w:gridSpan w:val="2"/>
            <w:vAlign w:val="center"/>
          </w:tcPr>
          <w:p w14:paraId="5AB1E0A7" w14:textId="18439C2F" w:rsidR="00FA759B" w:rsidRPr="003B216C" w:rsidRDefault="00D03836" w:rsidP="00D72A7C">
            <w:pPr>
              <w:jc w:val="center"/>
              <w:rPr>
                <w:strike/>
              </w:rPr>
            </w:pPr>
            <w:r w:rsidRPr="003B216C">
              <w:t>3</w:t>
            </w:r>
          </w:p>
        </w:tc>
        <w:tc>
          <w:tcPr>
            <w:tcW w:w="3827" w:type="dxa"/>
            <w:gridSpan w:val="2"/>
            <w:vAlign w:val="center"/>
          </w:tcPr>
          <w:p w14:paraId="75044021" w14:textId="41FE2D72" w:rsidR="00FA759B" w:rsidRDefault="009556F6" w:rsidP="00E00CC7">
            <w:hyperlink w:anchor="Šerá" w:history="1">
              <w:r w:rsidR="003B216C" w:rsidRPr="002001F4">
                <w:rPr>
                  <w:rStyle w:val="Hypertextovodkaz"/>
                </w:rPr>
                <w:t>Ing. Jana Šerá, Ph.D.</w:t>
              </w:r>
            </w:hyperlink>
            <w:r w:rsidR="003B216C">
              <w:rPr>
                <w:color w:val="000000" w:themeColor="text1"/>
              </w:rPr>
              <w:t xml:space="preserve"> (100% p)</w:t>
            </w:r>
          </w:p>
        </w:tc>
        <w:tc>
          <w:tcPr>
            <w:tcW w:w="567" w:type="dxa"/>
            <w:vAlign w:val="center"/>
          </w:tcPr>
          <w:p w14:paraId="3F1D2D8C" w14:textId="01CF2E07" w:rsidR="00FA759B" w:rsidRDefault="003B216C" w:rsidP="00D72A7C">
            <w:r>
              <w:t>1/ZS</w:t>
            </w:r>
          </w:p>
        </w:tc>
        <w:tc>
          <w:tcPr>
            <w:tcW w:w="709" w:type="dxa"/>
            <w:gridSpan w:val="2"/>
            <w:vAlign w:val="center"/>
          </w:tcPr>
          <w:p w14:paraId="5D691B90" w14:textId="77777777" w:rsidR="00FA759B" w:rsidRPr="00BC3412" w:rsidRDefault="00FA759B" w:rsidP="00D72A7C">
            <w:pPr>
              <w:rPr>
                <w:b/>
                <w:bCs/>
              </w:rPr>
            </w:pPr>
          </w:p>
        </w:tc>
      </w:tr>
      <w:tr w:rsidR="00174EC9" w14:paraId="54748D68" w14:textId="77777777" w:rsidTr="001B024D">
        <w:tc>
          <w:tcPr>
            <w:tcW w:w="2301" w:type="dxa"/>
            <w:tcBorders>
              <w:bottom w:val="single" w:sz="12" w:space="0" w:color="auto"/>
            </w:tcBorders>
          </w:tcPr>
          <w:p w14:paraId="35241FC0" w14:textId="3ED1B172" w:rsidR="00174EC9" w:rsidRPr="00E1748A" w:rsidRDefault="009556F6" w:rsidP="00BB187D">
            <w:pPr>
              <w:spacing w:before="120" w:after="120"/>
            </w:pPr>
            <w:hyperlink w:anchor="Proj_man" w:history="1">
              <w:r w:rsidR="0088309C" w:rsidRPr="00E1748A">
                <w:rPr>
                  <w:rStyle w:val="Hypertextovodkaz"/>
                </w:rPr>
                <w:t>Projektový management</w:t>
              </w:r>
            </w:hyperlink>
          </w:p>
        </w:tc>
        <w:tc>
          <w:tcPr>
            <w:tcW w:w="1276" w:type="dxa"/>
            <w:gridSpan w:val="2"/>
            <w:tcBorders>
              <w:bottom w:val="single" w:sz="12" w:space="0" w:color="auto"/>
            </w:tcBorders>
            <w:vAlign w:val="center"/>
          </w:tcPr>
          <w:p w14:paraId="45E2DCF8" w14:textId="203D415A" w:rsidR="00174EC9" w:rsidRPr="001E5904" w:rsidRDefault="00FF2158" w:rsidP="00BB187D">
            <w:pPr>
              <w:spacing w:before="120" w:after="120"/>
            </w:pPr>
            <w:r w:rsidRPr="001E5904">
              <w:t>0p+2</w:t>
            </w:r>
            <w:r w:rsidR="00F41FC5">
              <w:t>4</w:t>
            </w:r>
            <w:r w:rsidRPr="001E5904">
              <w:t>s+0l</w:t>
            </w:r>
          </w:p>
        </w:tc>
        <w:tc>
          <w:tcPr>
            <w:tcW w:w="709" w:type="dxa"/>
            <w:tcBorders>
              <w:bottom w:val="single" w:sz="12" w:space="0" w:color="auto"/>
            </w:tcBorders>
            <w:vAlign w:val="center"/>
          </w:tcPr>
          <w:p w14:paraId="2B43F63A" w14:textId="358DF828" w:rsidR="00174EC9" w:rsidRDefault="00B10654" w:rsidP="00BB187D">
            <w:pPr>
              <w:spacing w:before="120" w:after="120"/>
            </w:pPr>
            <w:r>
              <w:t>z</w:t>
            </w:r>
          </w:p>
        </w:tc>
        <w:tc>
          <w:tcPr>
            <w:tcW w:w="567" w:type="dxa"/>
            <w:gridSpan w:val="2"/>
            <w:tcBorders>
              <w:bottom w:val="single" w:sz="12" w:space="0" w:color="auto"/>
            </w:tcBorders>
            <w:vAlign w:val="center"/>
          </w:tcPr>
          <w:p w14:paraId="6949EAA1" w14:textId="2275EC40" w:rsidR="00174EC9" w:rsidRPr="009921CB" w:rsidRDefault="00B10654" w:rsidP="00BB187D">
            <w:pPr>
              <w:spacing w:before="120" w:after="120"/>
              <w:jc w:val="center"/>
            </w:pPr>
            <w:r w:rsidRPr="009921CB">
              <w:t>2</w:t>
            </w:r>
          </w:p>
        </w:tc>
        <w:tc>
          <w:tcPr>
            <w:tcW w:w="3827" w:type="dxa"/>
            <w:gridSpan w:val="2"/>
            <w:tcBorders>
              <w:bottom w:val="single" w:sz="12" w:space="0" w:color="auto"/>
            </w:tcBorders>
          </w:tcPr>
          <w:p w14:paraId="4A92AC22" w14:textId="68317826" w:rsidR="00174EC9" w:rsidRPr="00094CCE" w:rsidRDefault="009556F6" w:rsidP="00957AD1">
            <w:pPr>
              <w:jc w:val="both"/>
            </w:pPr>
            <w:hyperlink w:anchor="Havelková" w:history="1">
              <w:r w:rsidR="003F40F1" w:rsidRPr="00094CCE">
                <w:rPr>
                  <w:rStyle w:val="Hypertextovodkaz"/>
                </w:rPr>
                <w:t xml:space="preserve">Ing. Gabriela </w:t>
              </w:r>
              <w:r w:rsidR="0057567F" w:rsidRPr="00094CCE">
                <w:rPr>
                  <w:rStyle w:val="Hypertextovodkaz"/>
                </w:rPr>
                <w:t>Havelková</w:t>
              </w:r>
            </w:hyperlink>
            <w:r w:rsidR="00B90DDA" w:rsidRPr="00094CCE">
              <w:t xml:space="preserve"> (</w:t>
            </w:r>
            <w:r w:rsidR="00957AD1" w:rsidRPr="00094CCE">
              <w:t>5</w:t>
            </w:r>
            <w:r w:rsidR="00B90DDA" w:rsidRPr="00094CCE">
              <w:t>0% s)</w:t>
            </w:r>
          </w:p>
          <w:p w14:paraId="53BB2157" w14:textId="76E4ABCD" w:rsidR="00957AD1" w:rsidRPr="00B90DDA" w:rsidRDefault="009556F6" w:rsidP="00957AD1">
            <w:pPr>
              <w:jc w:val="both"/>
            </w:pPr>
            <w:hyperlink w:anchor="Špačková" w:history="1">
              <w:r w:rsidR="00957AD1" w:rsidRPr="00094CCE">
                <w:rPr>
                  <w:rStyle w:val="Hypertextovodkaz"/>
                </w:rPr>
                <w:t>Ing. Markéta Špačková</w:t>
              </w:r>
            </w:hyperlink>
            <w:r w:rsidR="00957AD1" w:rsidRPr="00094CCE">
              <w:t xml:space="preserve"> (50% s)</w:t>
            </w:r>
          </w:p>
        </w:tc>
        <w:tc>
          <w:tcPr>
            <w:tcW w:w="567" w:type="dxa"/>
            <w:tcBorders>
              <w:bottom w:val="single" w:sz="12" w:space="0" w:color="auto"/>
            </w:tcBorders>
            <w:vAlign w:val="center"/>
          </w:tcPr>
          <w:p w14:paraId="4CFAF44D" w14:textId="76349004" w:rsidR="00174EC9" w:rsidRDefault="00C933F5" w:rsidP="00BB187D">
            <w:pPr>
              <w:spacing w:before="120" w:after="120"/>
              <w:jc w:val="center"/>
            </w:pPr>
            <w:r>
              <w:t>1/</w:t>
            </w:r>
            <w:r w:rsidRPr="00C619BD">
              <w:t>ZS</w:t>
            </w:r>
          </w:p>
        </w:tc>
        <w:tc>
          <w:tcPr>
            <w:tcW w:w="709" w:type="dxa"/>
            <w:gridSpan w:val="2"/>
            <w:tcBorders>
              <w:bottom w:val="single" w:sz="12" w:space="0" w:color="auto"/>
            </w:tcBorders>
            <w:vAlign w:val="center"/>
          </w:tcPr>
          <w:p w14:paraId="527B04D0" w14:textId="77777777" w:rsidR="00174EC9" w:rsidRPr="00BC3412" w:rsidRDefault="00174EC9" w:rsidP="00800AD4">
            <w:pPr>
              <w:spacing w:before="120" w:after="120"/>
              <w:jc w:val="center"/>
              <w:rPr>
                <w:b/>
                <w:bCs/>
              </w:rPr>
            </w:pPr>
          </w:p>
        </w:tc>
      </w:tr>
      <w:tr w:rsidR="00174EC9" w14:paraId="686CB238" w14:textId="77777777" w:rsidTr="001B024D">
        <w:tc>
          <w:tcPr>
            <w:tcW w:w="2301" w:type="dxa"/>
            <w:tcBorders>
              <w:top w:val="single" w:sz="12" w:space="0" w:color="auto"/>
            </w:tcBorders>
          </w:tcPr>
          <w:p w14:paraId="1661B390" w14:textId="52290D5C" w:rsidR="00174EC9" w:rsidRPr="00E1748A" w:rsidRDefault="009556F6" w:rsidP="00E00CC7">
            <w:pPr>
              <w:spacing w:before="120" w:after="120"/>
            </w:pPr>
            <w:hyperlink w:anchor="Mat_II" w:history="1">
              <w:r w:rsidR="0088309C" w:rsidRPr="00E1748A">
                <w:rPr>
                  <w:rStyle w:val="Hypertextovodkaz"/>
                </w:rPr>
                <w:t>Matematika II</w:t>
              </w:r>
            </w:hyperlink>
          </w:p>
        </w:tc>
        <w:tc>
          <w:tcPr>
            <w:tcW w:w="1276" w:type="dxa"/>
            <w:gridSpan w:val="2"/>
            <w:tcBorders>
              <w:top w:val="single" w:sz="12" w:space="0" w:color="auto"/>
            </w:tcBorders>
            <w:vAlign w:val="center"/>
          </w:tcPr>
          <w:p w14:paraId="3D325A8D" w14:textId="476549E7" w:rsidR="00174EC9" w:rsidRDefault="00FF2158" w:rsidP="00E00CC7">
            <w:pPr>
              <w:spacing w:before="120" w:after="120"/>
            </w:pPr>
            <w:r>
              <w:t>0p+</w:t>
            </w:r>
            <w:r w:rsidR="00F41FC5">
              <w:t>56</w:t>
            </w:r>
            <w:r>
              <w:t>s+0l</w:t>
            </w:r>
          </w:p>
        </w:tc>
        <w:tc>
          <w:tcPr>
            <w:tcW w:w="709" w:type="dxa"/>
            <w:tcBorders>
              <w:top w:val="single" w:sz="12" w:space="0" w:color="auto"/>
            </w:tcBorders>
            <w:vAlign w:val="center"/>
          </w:tcPr>
          <w:p w14:paraId="4FC8B8C0" w14:textId="52ADC0F9" w:rsidR="00174EC9" w:rsidRDefault="00B10654" w:rsidP="00E00CC7">
            <w:pPr>
              <w:spacing w:before="120" w:after="120"/>
            </w:pPr>
            <w:r>
              <w:t>z, zk</w:t>
            </w:r>
          </w:p>
        </w:tc>
        <w:tc>
          <w:tcPr>
            <w:tcW w:w="567" w:type="dxa"/>
            <w:gridSpan w:val="2"/>
            <w:tcBorders>
              <w:top w:val="single" w:sz="12" w:space="0" w:color="auto"/>
            </w:tcBorders>
            <w:vAlign w:val="center"/>
          </w:tcPr>
          <w:p w14:paraId="62647C4F" w14:textId="6ED0E9FE" w:rsidR="00174EC9" w:rsidRPr="009921CB" w:rsidRDefault="00B10654" w:rsidP="00E00CC7">
            <w:pPr>
              <w:spacing w:before="120" w:after="120"/>
              <w:jc w:val="center"/>
            </w:pPr>
            <w:r w:rsidRPr="009921CB">
              <w:t>6</w:t>
            </w:r>
          </w:p>
        </w:tc>
        <w:tc>
          <w:tcPr>
            <w:tcW w:w="3827" w:type="dxa"/>
            <w:gridSpan w:val="2"/>
            <w:tcBorders>
              <w:top w:val="single" w:sz="12" w:space="0" w:color="auto"/>
            </w:tcBorders>
          </w:tcPr>
          <w:p w14:paraId="4401C561" w14:textId="27345921" w:rsidR="00174EC9" w:rsidRPr="00B90DDA" w:rsidRDefault="009556F6" w:rsidP="00E00CC7">
            <w:pPr>
              <w:spacing w:before="120" w:after="120"/>
              <w:jc w:val="both"/>
            </w:pPr>
            <w:hyperlink w:anchor="Pátíková" w:history="1">
              <w:r w:rsidR="0057567F" w:rsidRPr="00E41356">
                <w:rPr>
                  <w:rStyle w:val="Hypertextovodkaz"/>
                </w:rPr>
                <w:t>doc. Mgr. Zuzana Pátíková, Ph.D.</w:t>
              </w:r>
            </w:hyperlink>
            <w:r w:rsidR="0057567F" w:rsidRPr="00B90DDA">
              <w:t xml:space="preserve"> (100% s)</w:t>
            </w:r>
          </w:p>
        </w:tc>
        <w:tc>
          <w:tcPr>
            <w:tcW w:w="567" w:type="dxa"/>
            <w:tcBorders>
              <w:top w:val="single" w:sz="12" w:space="0" w:color="auto"/>
            </w:tcBorders>
            <w:vAlign w:val="center"/>
          </w:tcPr>
          <w:p w14:paraId="12FDFC8C" w14:textId="21ECEE56" w:rsidR="00174EC9" w:rsidRDefault="00C933F5" w:rsidP="00E00CC7">
            <w:pPr>
              <w:spacing w:before="120" w:after="120"/>
              <w:jc w:val="center"/>
            </w:pPr>
            <w:r>
              <w:t>1/LS</w:t>
            </w:r>
          </w:p>
        </w:tc>
        <w:tc>
          <w:tcPr>
            <w:tcW w:w="709" w:type="dxa"/>
            <w:gridSpan w:val="2"/>
            <w:tcBorders>
              <w:top w:val="single" w:sz="12" w:space="0" w:color="auto"/>
            </w:tcBorders>
            <w:vAlign w:val="center"/>
          </w:tcPr>
          <w:p w14:paraId="34CE4653" w14:textId="77777777" w:rsidR="00174EC9" w:rsidRPr="00BC3412" w:rsidRDefault="00174EC9" w:rsidP="00E00CC7">
            <w:pPr>
              <w:spacing w:before="120" w:after="120"/>
              <w:jc w:val="center"/>
              <w:rPr>
                <w:b/>
                <w:bCs/>
              </w:rPr>
            </w:pPr>
          </w:p>
        </w:tc>
      </w:tr>
      <w:tr w:rsidR="00174EC9" w14:paraId="294C16A0" w14:textId="77777777" w:rsidTr="001B024D">
        <w:tc>
          <w:tcPr>
            <w:tcW w:w="2301" w:type="dxa"/>
          </w:tcPr>
          <w:p w14:paraId="2CFE06E8" w14:textId="1343267F" w:rsidR="00174EC9" w:rsidRPr="00E1748A" w:rsidRDefault="009556F6" w:rsidP="00E00CC7">
            <w:pPr>
              <w:spacing w:before="120" w:after="120"/>
            </w:pPr>
            <w:hyperlink w:anchor="Zprac_exper_I" w:history="1">
              <w:r w:rsidR="0088309C" w:rsidRPr="00E1748A">
                <w:rPr>
                  <w:rStyle w:val="Hypertextovodkaz"/>
                </w:rPr>
                <w:t>Zpracování experimentu I</w:t>
              </w:r>
            </w:hyperlink>
          </w:p>
        </w:tc>
        <w:tc>
          <w:tcPr>
            <w:tcW w:w="1276" w:type="dxa"/>
            <w:gridSpan w:val="2"/>
            <w:vAlign w:val="center"/>
          </w:tcPr>
          <w:p w14:paraId="285BAFB9" w14:textId="23AC7C54" w:rsidR="00174EC9" w:rsidRDefault="00FF2158" w:rsidP="00E00CC7">
            <w:pPr>
              <w:spacing w:before="120" w:after="120"/>
            </w:pPr>
            <w:r>
              <w:t>1</w:t>
            </w:r>
            <w:r w:rsidR="00F41FC5">
              <w:t>4</w:t>
            </w:r>
            <w:r>
              <w:t>p+1</w:t>
            </w:r>
            <w:r w:rsidR="00F41FC5">
              <w:t>4</w:t>
            </w:r>
            <w:r>
              <w:t>s+1</w:t>
            </w:r>
            <w:r w:rsidR="00F41FC5">
              <w:t>4</w:t>
            </w:r>
            <w:r>
              <w:t>l</w:t>
            </w:r>
          </w:p>
        </w:tc>
        <w:tc>
          <w:tcPr>
            <w:tcW w:w="709" w:type="dxa"/>
            <w:vAlign w:val="center"/>
          </w:tcPr>
          <w:p w14:paraId="607123F2" w14:textId="56C5AE04" w:rsidR="00174EC9" w:rsidRDefault="00B10654" w:rsidP="00E00CC7">
            <w:pPr>
              <w:spacing w:before="120" w:after="120"/>
            </w:pPr>
            <w:r>
              <w:t>klz</w:t>
            </w:r>
          </w:p>
        </w:tc>
        <w:tc>
          <w:tcPr>
            <w:tcW w:w="567" w:type="dxa"/>
            <w:gridSpan w:val="2"/>
            <w:vAlign w:val="center"/>
          </w:tcPr>
          <w:p w14:paraId="6F7CEFA6" w14:textId="78B1A10C" w:rsidR="00174EC9" w:rsidRPr="009921CB" w:rsidRDefault="00B10654" w:rsidP="00E00CC7">
            <w:pPr>
              <w:spacing w:before="120" w:after="120"/>
              <w:jc w:val="center"/>
            </w:pPr>
            <w:r w:rsidRPr="009921CB">
              <w:t>3</w:t>
            </w:r>
          </w:p>
        </w:tc>
        <w:tc>
          <w:tcPr>
            <w:tcW w:w="3827" w:type="dxa"/>
            <w:gridSpan w:val="2"/>
          </w:tcPr>
          <w:p w14:paraId="2702B35C" w14:textId="7902E08A" w:rsidR="00174EC9" w:rsidRPr="008F27DE" w:rsidRDefault="009556F6" w:rsidP="00E00CC7">
            <w:pPr>
              <w:spacing w:before="120" w:after="120"/>
              <w:jc w:val="both"/>
              <w:rPr>
                <w:color w:val="C0504D" w:themeColor="accent2"/>
              </w:rPr>
            </w:pPr>
            <w:hyperlink w:anchor="Kutálková" w:history="1">
              <w:r w:rsidR="0057567F" w:rsidRPr="00D71BC5">
                <w:rPr>
                  <w:rStyle w:val="Hypertextovodkaz"/>
                </w:rPr>
                <w:t>RNDr. Eva Kutálková, Ph.D.</w:t>
              </w:r>
            </w:hyperlink>
            <w:r w:rsidR="0057567F" w:rsidRPr="00D71BC5">
              <w:t xml:space="preserve"> (100% </w:t>
            </w:r>
            <w:r w:rsidR="00505639" w:rsidRPr="00D71BC5">
              <w:t>p</w:t>
            </w:r>
            <w:r w:rsidR="0057567F" w:rsidRPr="00D71BC5">
              <w:t>)</w:t>
            </w:r>
          </w:p>
        </w:tc>
        <w:tc>
          <w:tcPr>
            <w:tcW w:w="567" w:type="dxa"/>
            <w:vAlign w:val="center"/>
          </w:tcPr>
          <w:p w14:paraId="2DA7943C" w14:textId="48725438" w:rsidR="00174EC9" w:rsidRDefault="00C933F5" w:rsidP="00E00CC7">
            <w:pPr>
              <w:spacing w:before="120" w:after="120"/>
              <w:jc w:val="center"/>
            </w:pPr>
            <w:r>
              <w:t>1/LS</w:t>
            </w:r>
          </w:p>
        </w:tc>
        <w:tc>
          <w:tcPr>
            <w:tcW w:w="709" w:type="dxa"/>
            <w:gridSpan w:val="2"/>
            <w:vAlign w:val="center"/>
          </w:tcPr>
          <w:p w14:paraId="10EE8409" w14:textId="77777777" w:rsidR="00174EC9" w:rsidRPr="00BC3412" w:rsidRDefault="00174EC9" w:rsidP="00E00CC7">
            <w:pPr>
              <w:spacing w:before="120" w:after="120"/>
              <w:jc w:val="center"/>
              <w:rPr>
                <w:b/>
                <w:bCs/>
              </w:rPr>
            </w:pPr>
          </w:p>
        </w:tc>
      </w:tr>
      <w:tr w:rsidR="00174EC9" w14:paraId="34D86175" w14:textId="77777777" w:rsidTr="001B024D">
        <w:tc>
          <w:tcPr>
            <w:tcW w:w="2301" w:type="dxa"/>
          </w:tcPr>
          <w:p w14:paraId="670CCB4B" w14:textId="2D543347" w:rsidR="00174EC9" w:rsidRPr="00E1748A" w:rsidRDefault="009556F6" w:rsidP="00E00CC7">
            <w:pPr>
              <w:spacing w:before="120" w:after="120"/>
            </w:pPr>
            <w:hyperlink w:anchor="Fyzika_I" w:history="1">
              <w:r w:rsidR="0088309C" w:rsidRPr="00E1748A">
                <w:rPr>
                  <w:rStyle w:val="Hypertextovodkaz"/>
                </w:rPr>
                <w:t>Fyzika I</w:t>
              </w:r>
            </w:hyperlink>
          </w:p>
        </w:tc>
        <w:tc>
          <w:tcPr>
            <w:tcW w:w="1276" w:type="dxa"/>
            <w:gridSpan w:val="2"/>
            <w:vAlign w:val="center"/>
          </w:tcPr>
          <w:p w14:paraId="70DFEDE9" w14:textId="16FA5D16" w:rsidR="00174EC9" w:rsidRDefault="00FF2158" w:rsidP="00E00CC7">
            <w:pPr>
              <w:spacing w:before="120" w:after="120"/>
            </w:pPr>
            <w:r>
              <w:t>2</w:t>
            </w:r>
            <w:r w:rsidR="00F41FC5">
              <w:t>8</w:t>
            </w:r>
            <w:r>
              <w:t>p+2</w:t>
            </w:r>
            <w:r w:rsidR="00F41FC5">
              <w:t>8</w:t>
            </w:r>
            <w:r>
              <w:t>s+0l</w:t>
            </w:r>
          </w:p>
        </w:tc>
        <w:tc>
          <w:tcPr>
            <w:tcW w:w="709" w:type="dxa"/>
            <w:vAlign w:val="center"/>
          </w:tcPr>
          <w:p w14:paraId="59B6F28A" w14:textId="517C4225" w:rsidR="00174EC9" w:rsidRDefault="00B10654" w:rsidP="00E00CC7">
            <w:pPr>
              <w:spacing w:before="120" w:after="120"/>
            </w:pPr>
            <w:r>
              <w:t>z, zk</w:t>
            </w:r>
          </w:p>
        </w:tc>
        <w:tc>
          <w:tcPr>
            <w:tcW w:w="567" w:type="dxa"/>
            <w:gridSpan w:val="2"/>
            <w:vAlign w:val="center"/>
          </w:tcPr>
          <w:p w14:paraId="5A836B60" w14:textId="270257CA" w:rsidR="00174EC9" w:rsidRPr="009921CB" w:rsidRDefault="00B10654" w:rsidP="00E00CC7">
            <w:pPr>
              <w:spacing w:before="120" w:after="120"/>
              <w:jc w:val="center"/>
            </w:pPr>
            <w:r w:rsidRPr="009921CB">
              <w:t>5</w:t>
            </w:r>
          </w:p>
        </w:tc>
        <w:tc>
          <w:tcPr>
            <w:tcW w:w="3827" w:type="dxa"/>
            <w:gridSpan w:val="2"/>
          </w:tcPr>
          <w:p w14:paraId="7EBB3A82" w14:textId="364C7E4C" w:rsidR="00174EC9" w:rsidRPr="008F27DE" w:rsidRDefault="009556F6" w:rsidP="00E00CC7">
            <w:pPr>
              <w:spacing w:before="120" w:after="120"/>
              <w:jc w:val="both"/>
              <w:rPr>
                <w:color w:val="C0504D" w:themeColor="accent2"/>
              </w:rPr>
            </w:pPr>
            <w:hyperlink w:anchor="Mráček" w:history="1">
              <w:r w:rsidR="003F40F1" w:rsidRPr="00D71BC5">
                <w:rPr>
                  <w:rStyle w:val="Hypertextovodkaz"/>
                </w:rPr>
                <w:t xml:space="preserve">prof. Mgr. Aleš </w:t>
              </w:r>
              <w:r w:rsidR="0057567F" w:rsidRPr="00D71BC5">
                <w:rPr>
                  <w:rStyle w:val="Hypertextovodkaz"/>
                </w:rPr>
                <w:t>Mráček</w:t>
              </w:r>
              <w:r w:rsidR="003F40F1" w:rsidRPr="00D71BC5">
                <w:rPr>
                  <w:rStyle w:val="Hypertextovodkaz"/>
                </w:rPr>
                <w:t>, Ph.D.</w:t>
              </w:r>
            </w:hyperlink>
            <w:r w:rsidR="00B90DDA" w:rsidRPr="00D71BC5">
              <w:t xml:space="preserve"> (100% p)</w:t>
            </w:r>
          </w:p>
        </w:tc>
        <w:tc>
          <w:tcPr>
            <w:tcW w:w="567" w:type="dxa"/>
            <w:vAlign w:val="center"/>
          </w:tcPr>
          <w:p w14:paraId="6FC077FF" w14:textId="6515D2BD" w:rsidR="00174EC9" w:rsidRDefault="00C933F5" w:rsidP="00E00CC7">
            <w:pPr>
              <w:spacing w:before="120" w:after="120"/>
              <w:jc w:val="center"/>
            </w:pPr>
            <w:r>
              <w:t>1/LS</w:t>
            </w:r>
          </w:p>
        </w:tc>
        <w:tc>
          <w:tcPr>
            <w:tcW w:w="709" w:type="dxa"/>
            <w:gridSpan w:val="2"/>
            <w:vAlign w:val="center"/>
          </w:tcPr>
          <w:p w14:paraId="45C86BB2" w14:textId="77777777" w:rsidR="00174EC9" w:rsidRPr="00BC3412" w:rsidRDefault="00174EC9" w:rsidP="00E00CC7">
            <w:pPr>
              <w:spacing w:before="120" w:after="120"/>
              <w:jc w:val="center"/>
              <w:rPr>
                <w:b/>
                <w:bCs/>
              </w:rPr>
            </w:pPr>
          </w:p>
        </w:tc>
      </w:tr>
      <w:tr w:rsidR="00174EC9" w14:paraId="424D46AC" w14:textId="77777777" w:rsidTr="001B024D">
        <w:tc>
          <w:tcPr>
            <w:tcW w:w="2301" w:type="dxa"/>
          </w:tcPr>
          <w:p w14:paraId="6C1F9E84" w14:textId="761C45E9" w:rsidR="005B1662" w:rsidRPr="00725FC1" w:rsidRDefault="009556F6" w:rsidP="00E00CC7">
            <w:pPr>
              <w:spacing w:before="120" w:after="120"/>
            </w:pPr>
            <w:hyperlink w:anchor="Lab_fyz_I" w:history="1">
              <w:r w:rsidR="0088309C" w:rsidRPr="00725FC1">
                <w:rPr>
                  <w:rStyle w:val="Hypertextovodkaz"/>
                </w:rPr>
                <w:t>Laboratoř fyziky I</w:t>
              </w:r>
            </w:hyperlink>
          </w:p>
        </w:tc>
        <w:tc>
          <w:tcPr>
            <w:tcW w:w="1276" w:type="dxa"/>
            <w:gridSpan w:val="2"/>
            <w:vAlign w:val="center"/>
          </w:tcPr>
          <w:p w14:paraId="14112611" w14:textId="1DD1C360" w:rsidR="00174EC9" w:rsidRPr="006634F5" w:rsidRDefault="00FF2158" w:rsidP="00E00CC7">
            <w:pPr>
              <w:spacing w:before="120" w:after="120"/>
            </w:pPr>
            <w:r w:rsidRPr="006634F5">
              <w:t>0p+0s+2</w:t>
            </w:r>
            <w:r w:rsidR="00F41FC5" w:rsidRPr="006634F5">
              <w:t>8</w:t>
            </w:r>
            <w:r w:rsidRPr="006634F5">
              <w:t>l</w:t>
            </w:r>
          </w:p>
        </w:tc>
        <w:tc>
          <w:tcPr>
            <w:tcW w:w="709" w:type="dxa"/>
            <w:vAlign w:val="center"/>
          </w:tcPr>
          <w:p w14:paraId="70EE143E" w14:textId="47C3C8A3" w:rsidR="00174EC9" w:rsidRPr="006634F5" w:rsidRDefault="00C44A63" w:rsidP="00E00CC7">
            <w:pPr>
              <w:spacing w:before="120" w:after="120"/>
            </w:pPr>
            <w:r w:rsidRPr="006634F5">
              <w:t>z</w:t>
            </w:r>
          </w:p>
        </w:tc>
        <w:tc>
          <w:tcPr>
            <w:tcW w:w="567" w:type="dxa"/>
            <w:gridSpan w:val="2"/>
            <w:vAlign w:val="center"/>
          </w:tcPr>
          <w:p w14:paraId="788B85F5" w14:textId="5DBD6121" w:rsidR="00174EC9" w:rsidRPr="009921CB" w:rsidRDefault="0033128E" w:rsidP="00E00CC7">
            <w:pPr>
              <w:spacing w:before="120" w:after="120"/>
              <w:jc w:val="center"/>
            </w:pPr>
            <w:r>
              <w:t>2</w:t>
            </w:r>
          </w:p>
        </w:tc>
        <w:tc>
          <w:tcPr>
            <w:tcW w:w="3827" w:type="dxa"/>
            <w:gridSpan w:val="2"/>
          </w:tcPr>
          <w:p w14:paraId="1B9EF687" w14:textId="16D4BA11" w:rsidR="00494A7E" w:rsidRDefault="009556F6" w:rsidP="00E00CC7">
            <w:pPr>
              <w:spacing w:before="120" w:after="120"/>
              <w:jc w:val="both"/>
            </w:pPr>
            <w:hyperlink w:anchor="Kutálková" w:history="1">
              <w:r w:rsidR="00A45A93" w:rsidRPr="00D71BC5">
                <w:rPr>
                  <w:rStyle w:val="Hypertextovodkaz"/>
                </w:rPr>
                <w:t>RNDr. Eva Kutálková, Ph.D.</w:t>
              </w:r>
            </w:hyperlink>
            <w:r w:rsidR="00D71BC5" w:rsidRPr="00D71BC5">
              <w:t xml:space="preserve"> </w:t>
            </w:r>
            <w:r w:rsidR="00B90DDA" w:rsidRPr="00D71BC5">
              <w:t>(100% l)</w:t>
            </w:r>
          </w:p>
        </w:tc>
        <w:tc>
          <w:tcPr>
            <w:tcW w:w="567" w:type="dxa"/>
            <w:vAlign w:val="center"/>
          </w:tcPr>
          <w:p w14:paraId="3C644986" w14:textId="11429A2B" w:rsidR="00174EC9" w:rsidRDefault="00C933F5" w:rsidP="00E00CC7">
            <w:pPr>
              <w:spacing w:before="120" w:after="120"/>
              <w:jc w:val="center"/>
            </w:pPr>
            <w:r>
              <w:t>1/LS</w:t>
            </w:r>
          </w:p>
        </w:tc>
        <w:tc>
          <w:tcPr>
            <w:tcW w:w="709" w:type="dxa"/>
            <w:gridSpan w:val="2"/>
            <w:vAlign w:val="center"/>
          </w:tcPr>
          <w:p w14:paraId="6E656129" w14:textId="77777777" w:rsidR="00174EC9" w:rsidRPr="00BC3412" w:rsidRDefault="00174EC9" w:rsidP="00E00CC7">
            <w:pPr>
              <w:spacing w:before="120" w:after="120"/>
              <w:jc w:val="center"/>
              <w:rPr>
                <w:b/>
                <w:bCs/>
              </w:rPr>
            </w:pPr>
          </w:p>
        </w:tc>
      </w:tr>
      <w:tr w:rsidR="00174EC9" w14:paraId="036AB112" w14:textId="77777777" w:rsidTr="001B024D">
        <w:tc>
          <w:tcPr>
            <w:tcW w:w="2301" w:type="dxa"/>
            <w:vAlign w:val="center"/>
          </w:tcPr>
          <w:p w14:paraId="299D1A2A" w14:textId="4BEF4BD3" w:rsidR="00174EC9" w:rsidRPr="00725FC1" w:rsidRDefault="009556F6" w:rsidP="002747B5">
            <w:hyperlink w:anchor="Apl_anorg_chem" w:history="1">
              <w:r w:rsidR="0088309C" w:rsidRPr="00725FC1">
                <w:rPr>
                  <w:rStyle w:val="Hypertextovodkaz"/>
                </w:rPr>
                <w:t>Aplikovaná anorganická chemie</w:t>
              </w:r>
            </w:hyperlink>
          </w:p>
        </w:tc>
        <w:tc>
          <w:tcPr>
            <w:tcW w:w="1276" w:type="dxa"/>
            <w:gridSpan w:val="2"/>
            <w:vAlign w:val="center"/>
          </w:tcPr>
          <w:p w14:paraId="0B018365" w14:textId="3F5F6A87" w:rsidR="00174EC9" w:rsidRPr="006634F5" w:rsidRDefault="00FF2158" w:rsidP="002747B5">
            <w:r w:rsidRPr="006634F5">
              <w:t>2</w:t>
            </w:r>
            <w:r w:rsidR="00F41FC5" w:rsidRPr="006634F5">
              <w:t>8</w:t>
            </w:r>
            <w:r w:rsidRPr="006634F5">
              <w:t>p+2</w:t>
            </w:r>
            <w:r w:rsidR="00F41FC5" w:rsidRPr="006634F5">
              <w:t>8</w:t>
            </w:r>
            <w:r w:rsidRPr="006634F5">
              <w:t>s+0l</w:t>
            </w:r>
          </w:p>
        </w:tc>
        <w:tc>
          <w:tcPr>
            <w:tcW w:w="709" w:type="dxa"/>
            <w:vAlign w:val="center"/>
          </w:tcPr>
          <w:p w14:paraId="541A6DC4" w14:textId="0353FB48" w:rsidR="00174EC9" w:rsidRPr="006634F5" w:rsidRDefault="00E27C35" w:rsidP="002747B5">
            <w:r w:rsidRPr="006634F5">
              <w:t>z, zk</w:t>
            </w:r>
          </w:p>
        </w:tc>
        <w:tc>
          <w:tcPr>
            <w:tcW w:w="567" w:type="dxa"/>
            <w:gridSpan w:val="2"/>
            <w:vAlign w:val="center"/>
          </w:tcPr>
          <w:p w14:paraId="14F1DB43" w14:textId="5FABAC52" w:rsidR="00174EC9" w:rsidRPr="009921CB" w:rsidRDefault="0033128E" w:rsidP="002747B5">
            <w:pPr>
              <w:jc w:val="center"/>
            </w:pPr>
            <w:r>
              <w:t>7</w:t>
            </w:r>
          </w:p>
        </w:tc>
        <w:tc>
          <w:tcPr>
            <w:tcW w:w="3827" w:type="dxa"/>
            <w:gridSpan w:val="2"/>
            <w:vAlign w:val="center"/>
          </w:tcPr>
          <w:p w14:paraId="1D7551C3" w14:textId="2817DED1" w:rsidR="00174EC9" w:rsidRDefault="009556F6" w:rsidP="00E00CC7">
            <w:hyperlink w:anchor="Dastychová" w:history="1">
              <w:r w:rsidR="008F27DE" w:rsidRPr="00BC3412">
                <w:rPr>
                  <w:rStyle w:val="Hypertextovodkaz"/>
                  <w:b/>
                  <w:bCs/>
                </w:rPr>
                <w:t>RNDr. Lenka Dastychová, Ph.D.</w:t>
              </w:r>
            </w:hyperlink>
            <w:r w:rsidR="008F27DE" w:rsidRPr="008F27DE">
              <w:t xml:space="preserve"> </w:t>
            </w:r>
            <w:r w:rsidR="00B90DDA" w:rsidRPr="008F27DE">
              <w:t>(100% p)</w:t>
            </w:r>
          </w:p>
        </w:tc>
        <w:tc>
          <w:tcPr>
            <w:tcW w:w="567" w:type="dxa"/>
            <w:vAlign w:val="center"/>
          </w:tcPr>
          <w:p w14:paraId="38CE7710" w14:textId="4321209D" w:rsidR="00174EC9" w:rsidRDefault="00C933F5" w:rsidP="002747B5">
            <w:r>
              <w:t>1/LS</w:t>
            </w:r>
          </w:p>
        </w:tc>
        <w:tc>
          <w:tcPr>
            <w:tcW w:w="709" w:type="dxa"/>
            <w:gridSpan w:val="2"/>
            <w:vAlign w:val="center"/>
          </w:tcPr>
          <w:p w14:paraId="63BA76C1" w14:textId="4E4BA1E8" w:rsidR="00AF57AA" w:rsidRPr="00AF57AA" w:rsidRDefault="00AF57AA" w:rsidP="00800AD4">
            <w:pPr>
              <w:jc w:val="center"/>
              <w:rPr>
                <w:b/>
                <w:bCs/>
              </w:rPr>
            </w:pPr>
            <w:r w:rsidRPr="009921CB">
              <w:rPr>
                <w:b/>
                <w:bCs/>
              </w:rPr>
              <w:t>PZ</w:t>
            </w:r>
          </w:p>
        </w:tc>
      </w:tr>
      <w:tr w:rsidR="00174EC9" w14:paraId="41C6D77F" w14:textId="77777777" w:rsidTr="001B024D">
        <w:tc>
          <w:tcPr>
            <w:tcW w:w="2301" w:type="dxa"/>
          </w:tcPr>
          <w:p w14:paraId="2F17A2AF" w14:textId="4E952F19" w:rsidR="00174EC9" w:rsidRPr="00E1748A" w:rsidRDefault="009556F6" w:rsidP="00E00CC7">
            <w:pPr>
              <w:spacing w:before="120" w:after="120"/>
            </w:pPr>
            <w:hyperlink w:anchor="Org_chem_I" w:history="1">
              <w:r w:rsidR="0088309C" w:rsidRPr="00E1748A">
                <w:rPr>
                  <w:rStyle w:val="Hypertextovodkaz"/>
                </w:rPr>
                <w:t>Organická chemie I</w:t>
              </w:r>
            </w:hyperlink>
          </w:p>
        </w:tc>
        <w:tc>
          <w:tcPr>
            <w:tcW w:w="1276" w:type="dxa"/>
            <w:gridSpan w:val="2"/>
            <w:vAlign w:val="center"/>
          </w:tcPr>
          <w:p w14:paraId="38C8CE52" w14:textId="28880B94" w:rsidR="00174EC9" w:rsidRDefault="00FF2158" w:rsidP="00E00CC7">
            <w:pPr>
              <w:spacing w:before="120" w:after="120"/>
            </w:pPr>
            <w:r>
              <w:t>2</w:t>
            </w:r>
            <w:r w:rsidR="00F41FC5">
              <w:t>8</w:t>
            </w:r>
            <w:r>
              <w:t>p+2</w:t>
            </w:r>
            <w:r w:rsidR="00F41FC5">
              <w:t>8</w:t>
            </w:r>
            <w:r>
              <w:t>s+0l</w:t>
            </w:r>
          </w:p>
        </w:tc>
        <w:tc>
          <w:tcPr>
            <w:tcW w:w="709" w:type="dxa"/>
            <w:vAlign w:val="center"/>
          </w:tcPr>
          <w:p w14:paraId="0A9FE2DA" w14:textId="5EF52317" w:rsidR="00174EC9" w:rsidRDefault="00B10654" w:rsidP="00E00CC7">
            <w:pPr>
              <w:spacing w:before="120" w:after="120"/>
            </w:pPr>
            <w:r>
              <w:t>z, zk</w:t>
            </w:r>
          </w:p>
        </w:tc>
        <w:tc>
          <w:tcPr>
            <w:tcW w:w="567" w:type="dxa"/>
            <w:gridSpan w:val="2"/>
            <w:vAlign w:val="center"/>
          </w:tcPr>
          <w:p w14:paraId="32CE8E7A" w14:textId="7D501E3D" w:rsidR="00174EC9" w:rsidRPr="009921CB" w:rsidRDefault="00B10654" w:rsidP="00E00CC7">
            <w:pPr>
              <w:spacing w:before="120" w:after="120"/>
              <w:jc w:val="center"/>
            </w:pPr>
            <w:r w:rsidRPr="009921CB">
              <w:t>4</w:t>
            </w:r>
          </w:p>
        </w:tc>
        <w:tc>
          <w:tcPr>
            <w:tcW w:w="3827" w:type="dxa"/>
            <w:gridSpan w:val="2"/>
          </w:tcPr>
          <w:p w14:paraId="393CAA86" w14:textId="7AE0760C" w:rsidR="00174EC9" w:rsidRDefault="009556F6" w:rsidP="00E00CC7">
            <w:pPr>
              <w:pStyle w:val="Textkomente"/>
              <w:spacing w:before="120" w:after="120"/>
            </w:pPr>
            <w:hyperlink w:anchor="Vícha" w:history="1">
              <w:r w:rsidR="003F40F1" w:rsidRPr="00E41356">
                <w:rPr>
                  <w:rStyle w:val="Hypertextovodkaz"/>
                </w:rPr>
                <w:t xml:space="preserve">doc. Mgr. Robert </w:t>
              </w:r>
              <w:r w:rsidR="0057567F" w:rsidRPr="00E41356">
                <w:rPr>
                  <w:rStyle w:val="Hypertextovodkaz"/>
                </w:rPr>
                <w:t>Vícha</w:t>
              </w:r>
              <w:r w:rsidR="003F40F1" w:rsidRPr="00E41356">
                <w:rPr>
                  <w:rStyle w:val="Hypertextovodkaz"/>
                </w:rPr>
                <w:t>, Ph.D.</w:t>
              </w:r>
            </w:hyperlink>
            <w:r w:rsidR="00B90DDA">
              <w:t xml:space="preserve"> </w:t>
            </w:r>
            <w:r w:rsidR="00B90DDA" w:rsidRPr="00B90DDA">
              <w:t xml:space="preserve">(100% </w:t>
            </w:r>
            <w:r w:rsidR="00B90DDA">
              <w:t>p</w:t>
            </w:r>
            <w:r w:rsidR="00B90DDA" w:rsidRPr="00B90DDA">
              <w:t>)</w:t>
            </w:r>
          </w:p>
        </w:tc>
        <w:tc>
          <w:tcPr>
            <w:tcW w:w="567" w:type="dxa"/>
            <w:vAlign w:val="center"/>
          </w:tcPr>
          <w:p w14:paraId="6766A61A" w14:textId="68ECFB54" w:rsidR="00174EC9" w:rsidRDefault="00C933F5" w:rsidP="00E00CC7">
            <w:pPr>
              <w:spacing w:before="120" w:after="120"/>
              <w:jc w:val="center"/>
            </w:pPr>
            <w:r>
              <w:t>1/LS</w:t>
            </w:r>
          </w:p>
        </w:tc>
        <w:tc>
          <w:tcPr>
            <w:tcW w:w="709" w:type="dxa"/>
            <w:gridSpan w:val="2"/>
            <w:vAlign w:val="center"/>
          </w:tcPr>
          <w:p w14:paraId="67FF21F6" w14:textId="77777777" w:rsidR="00174EC9" w:rsidRPr="00BC3412" w:rsidRDefault="00174EC9" w:rsidP="00E00CC7">
            <w:pPr>
              <w:spacing w:before="120" w:after="120"/>
              <w:jc w:val="center"/>
              <w:rPr>
                <w:b/>
                <w:bCs/>
              </w:rPr>
            </w:pPr>
          </w:p>
        </w:tc>
      </w:tr>
      <w:tr w:rsidR="00174EC9" w14:paraId="5EFF3CF0" w14:textId="77777777" w:rsidTr="00E00CC7">
        <w:tc>
          <w:tcPr>
            <w:tcW w:w="2301" w:type="dxa"/>
            <w:tcBorders>
              <w:bottom w:val="single" w:sz="12" w:space="0" w:color="auto"/>
            </w:tcBorders>
            <w:vAlign w:val="center"/>
          </w:tcPr>
          <w:p w14:paraId="04460A04" w14:textId="7116EC74" w:rsidR="00174EC9" w:rsidRPr="00E1748A" w:rsidRDefault="009556F6" w:rsidP="00E00CC7">
            <w:hyperlink w:anchor="Lab_anorg_chem" w:history="1">
              <w:r w:rsidR="0088309C" w:rsidRPr="00E1748A">
                <w:rPr>
                  <w:rStyle w:val="Hypertextovodkaz"/>
                </w:rPr>
                <w:t>Laboratoř anorganické chemie</w:t>
              </w:r>
            </w:hyperlink>
          </w:p>
        </w:tc>
        <w:tc>
          <w:tcPr>
            <w:tcW w:w="1276" w:type="dxa"/>
            <w:gridSpan w:val="2"/>
            <w:tcBorders>
              <w:bottom w:val="single" w:sz="12" w:space="0" w:color="auto"/>
            </w:tcBorders>
            <w:vAlign w:val="center"/>
          </w:tcPr>
          <w:p w14:paraId="0DFAFDFE" w14:textId="0CD8B87B" w:rsidR="00174EC9" w:rsidRDefault="00FF2158" w:rsidP="00E00CC7">
            <w:r>
              <w:t>0p+0s+</w:t>
            </w:r>
            <w:r w:rsidR="00F41FC5">
              <w:t>42</w:t>
            </w:r>
            <w:r>
              <w:t>l</w:t>
            </w:r>
          </w:p>
        </w:tc>
        <w:tc>
          <w:tcPr>
            <w:tcW w:w="709" w:type="dxa"/>
            <w:tcBorders>
              <w:bottom w:val="single" w:sz="12" w:space="0" w:color="auto"/>
            </w:tcBorders>
            <w:vAlign w:val="center"/>
          </w:tcPr>
          <w:p w14:paraId="70EEB823" w14:textId="1C444BCD" w:rsidR="00174EC9" w:rsidRDefault="00B10654" w:rsidP="00E00CC7">
            <w:r>
              <w:t>klz</w:t>
            </w:r>
          </w:p>
        </w:tc>
        <w:tc>
          <w:tcPr>
            <w:tcW w:w="567" w:type="dxa"/>
            <w:gridSpan w:val="2"/>
            <w:tcBorders>
              <w:bottom w:val="single" w:sz="12" w:space="0" w:color="auto"/>
            </w:tcBorders>
            <w:vAlign w:val="center"/>
          </w:tcPr>
          <w:p w14:paraId="111AFFC4" w14:textId="031CA722" w:rsidR="00174EC9" w:rsidRPr="009921CB" w:rsidRDefault="00B10654" w:rsidP="00E00CC7">
            <w:pPr>
              <w:jc w:val="center"/>
            </w:pPr>
            <w:r w:rsidRPr="009921CB">
              <w:t>3</w:t>
            </w:r>
          </w:p>
        </w:tc>
        <w:tc>
          <w:tcPr>
            <w:tcW w:w="3827" w:type="dxa"/>
            <w:gridSpan w:val="2"/>
            <w:tcBorders>
              <w:bottom w:val="single" w:sz="12" w:space="0" w:color="auto"/>
            </w:tcBorders>
            <w:vAlign w:val="center"/>
          </w:tcPr>
          <w:p w14:paraId="53D2CF27" w14:textId="72ECF84E" w:rsidR="00174EC9" w:rsidRDefault="009556F6" w:rsidP="00E00CC7">
            <w:hyperlink w:anchor="Kimmel" w:history="1">
              <w:r w:rsidR="003F40F1" w:rsidRPr="00E41356">
                <w:rPr>
                  <w:rStyle w:val="Hypertextovodkaz"/>
                </w:rPr>
                <w:t xml:space="preserve">Ing. Roman </w:t>
              </w:r>
              <w:r w:rsidR="0057567F" w:rsidRPr="00E41356">
                <w:rPr>
                  <w:rStyle w:val="Hypertextovodkaz"/>
                </w:rPr>
                <w:t>Kimmel</w:t>
              </w:r>
              <w:r w:rsidR="003F40F1" w:rsidRPr="00E41356">
                <w:rPr>
                  <w:rStyle w:val="Hypertextovodkaz"/>
                </w:rPr>
                <w:t>, Ph.D.</w:t>
              </w:r>
            </w:hyperlink>
            <w:r w:rsidR="00B90DDA" w:rsidRPr="00B90DDA">
              <w:t xml:space="preserve"> (100% l)</w:t>
            </w:r>
          </w:p>
        </w:tc>
        <w:tc>
          <w:tcPr>
            <w:tcW w:w="567" w:type="dxa"/>
            <w:tcBorders>
              <w:bottom w:val="single" w:sz="12" w:space="0" w:color="auto"/>
            </w:tcBorders>
            <w:vAlign w:val="center"/>
          </w:tcPr>
          <w:p w14:paraId="5961F9E9" w14:textId="6672AC9D" w:rsidR="00174EC9" w:rsidRDefault="00C933F5" w:rsidP="00E00CC7">
            <w:r>
              <w:t>1/LS</w:t>
            </w:r>
          </w:p>
        </w:tc>
        <w:tc>
          <w:tcPr>
            <w:tcW w:w="709" w:type="dxa"/>
            <w:gridSpan w:val="2"/>
            <w:tcBorders>
              <w:bottom w:val="single" w:sz="12" w:space="0" w:color="auto"/>
            </w:tcBorders>
            <w:vAlign w:val="center"/>
          </w:tcPr>
          <w:p w14:paraId="1EBD4B52" w14:textId="77777777" w:rsidR="00174EC9" w:rsidRPr="00BC3412" w:rsidRDefault="00174EC9" w:rsidP="00E00CC7">
            <w:pPr>
              <w:rPr>
                <w:b/>
                <w:bCs/>
              </w:rPr>
            </w:pPr>
          </w:p>
        </w:tc>
      </w:tr>
      <w:tr w:rsidR="00174EC9" w14:paraId="6AA20F80" w14:textId="77777777" w:rsidTr="001B024D">
        <w:tc>
          <w:tcPr>
            <w:tcW w:w="2301" w:type="dxa"/>
          </w:tcPr>
          <w:p w14:paraId="367FE03C" w14:textId="1590AA83" w:rsidR="00174EC9" w:rsidRPr="00E1748A" w:rsidRDefault="009556F6" w:rsidP="00E00CC7">
            <w:pPr>
              <w:spacing w:before="120" w:after="120"/>
            </w:pPr>
            <w:hyperlink w:anchor="Mat_III" w:history="1">
              <w:r w:rsidR="0088309C" w:rsidRPr="00E1748A">
                <w:rPr>
                  <w:rStyle w:val="Hypertextovodkaz"/>
                </w:rPr>
                <w:t>Matematika III</w:t>
              </w:r>
            </w:hyperlink>
          </w:p>
        </w:tc>
        <w:tc>
          <w:tcPr>
            <w:tcW w:w="1276" w:type="dxa"/>
            <w:gridSpan w:val="2"/>
            <w:vAlign w:val="center"/>
          </w:tcPr>
          <w:p w14:paraId="62CA1C6F" w14:textId="301DD871" w:rsidR="00174EC9" w:rsidRDefault="00FF2158" w:rsidP="00E00CC7">
            <w:pPr>
              <w:spacing w:before="120" w:after="120"/>
            </w:pPr>
            <w:r>
              <w:t>2</w:t>
            </w:r>
            <w:r w:rsidR="005F66F9">
              <w:t>8</w:t>
            </w:r>
            <w:r>
              <w:t>p+</w:t>
            </w:r>
            <w:r w:rsidR="00631F07" w:rsidRPr="00631F07">
              <w:t>0</w:t>
            </w:r>
            <w:r w:rsidRPr="00631F07">
              <w:t>s+</w:t>
            </w:r>
            <w:r w:rsidR="00631F07" w:rsidRPr="00631F07">
              <w:t>28</w:t>
            </w:r>
            <w:r w:rsidRPr="00631F07">
              <w:t>l</w:t>
            </w:r>
          </w:p>
        </w:tc>
        <w:tc>
          <w:tcPr>
            <w:tcW w:w="709" w:type="dxa"/>
            <w:vAlign w:val="center"/>
          </w:tcPr>
          <w:p w14:paraId="7EB1C8D4" w14:textId="7D44648B" w:rsidR="00174EC9" w:rsidRDefault="00B10654" w:rsidP="00E00CC7">
            <w:pPr>
              <w:spacing w:before="120" w:after="120"/>
            </w:pPr>
            <w:r>
              <w:t>z</w:t>
            </w:r>
          </w:p>
        </w:tc>
        <w:tc>
          <w:tcPr>
            <w:tcW w:w="567" w:type="dxa"/>
            <w:gridSpan w:val="2"/>
            <w:vAlign w:val="center"/>
          </w:tcPr>
          <w:p w14:paraId="05726C8C" w14:textId="43D2143F" w:rsidR="00174EC9" w:rsidRPr="009921CB" w:rsidRDefault="00B10654" w:rsidP="00E00CC7">
            <w:pPr>
              <w:spacing w:before="120" w:after="120"/>
              <w:jc w:val="center"/>
            </w:pPr>
            <w:r w:rsidRPr="009921CB">
              <w:t>6</w:t>
            </w:r>
          </w:p>
        </w:tc>
        <w:tc>
          <w:tcPr>
            <w:tcW w:w="3827" w:type="dxa"/>
            <w:gridSpan w:val="2"/>
          </w:tcPr>
          <w:p w14:paraId="11BAF055" w14:textId="689FC3E7" w:rsidR="00174EC9" w:rsidRPr="008F27DE" w:rsidRDefault="009556F6" w:rsidP="00E00CC7">
            <w:pPr>
              <w:spacing w:before="120" w:after="120"/>
              <w:jc w:val="both"/>
              <w:rPr>
                <w:color w:val="C0504D" w:themeColor="accent2"/>
              </w:rPr>
            </w:pPr>
            <w:hyperlink w:anchor="Řezníčková" w:history="1">
              <w:r w:rsidR="003F40F1" w:rsidRPr="00A45A93">
                <w:rPr>
                  <w:rStyle w:val="Hypertextovodkaz"/>
                </w:rPr>
                <w:t xml:space="preserve">Mgr. Jana </w:t>
              </w:r>
              <w:r w:rsidR="0057567F" w:rsidRPr="00A45A93">
                <w:rPr>
                  <w:rStyle w:val="Hypertextovodkaz"/>
                </w:rPr>
                <w:t>Řezníčková</w:t>
              </w:r>
              <w:r w:rsidR="003F40F1" w:rsidRPr="00A45A93">
                <w:rPr>
                  <w:rStyle w:val="Hypertextovodkaz"/>
                </w:rPr>
                <w:t>, Ph.D.</w:t>
              </w:r>
            </w:hyperlink>
            <w:r w:rsidR="00B90DDA" w:rsidRPr="009E7CA4">
              <w:t xml:space="preserve"> (100% p)</w:t>
            </w:r>
          </w:p>
        </w:tc>
        <w:tc>
          <w:tcPr>
            <w:tcW w:w="567" w:type="dxa"/>
            <w:vAlign w:val="center"/>
          </w:tcPr>
          <w:p w14:paraId="4BA2AC91" w14:textId="5C0E92B0" w:rsidR="00174EC9" w:rsidRDefault="00C933F5" w:rsidP="00E00CC7">
            <w:pPr>
              <w:spacing w:before="120" w:after="120"/>
              <w:jc w:val="center"/>
            </w:pPr>
            <w:r>
              <w:t>2/ZS</w:t>
            </w:r>
          </w:p>
        </w:tc>
        <w:tc>
          <w:tcPr>
            <w:tcW w:w="709" w:type="dxa"/>
            <w:gridSpan w:val="2"/>
            <w:vAlign w:val="center"/>
          </w:tcPr>
          <w:p w14:paraId="3AC31FA7" w14:textId="77777777" w:rsidR="00174EC9" w:rsidRPr="00BC3412" w:rsidRDefault="00174EC9" w:rsidP="00E00CC7">
            <w:pPr>
              <w:spacing w:before="120" w:after="120"/>
              <w:jc w:val="center"/>
              <w:rPr>
                <w:b/>
                <w:bCs/>
              </w:rPr>
            </w:pPr>
          </w:p>
        </w:tc>
      </w:tr>
      <w:tr w:rsidR="0088309C" w14:paraId="0871DAD7" w14:textId="77777777" w:rsidTr="001B024D">
        <w:tc>
          <w:tcPr>
            <w:tcW w:w="2301" w:type="dxa"/>
          </w:tcPr>
          <w:p w14:paraId="694D7260" w14:textId="3EC22A12" w:rsidR="0088309C" w:rsidRPr="00E1748A" w:rsidRDefault="009556F6" w:rsidP="00E00CC7">
            <w:pPr>
              <w:spacing w:before="120" w:after="120"/>
            </w:pPr>
            <w:hyperlink w:anchor="Fyzika_II" w:history="1">
              <w:r w:rsidR="0088309C" w:rsidRPr="00E1748A">
                <w:rPr>
                  <w:rStyle w:val="Hypertextovodkaz"/>
                </w:rPr>
                <w:t>Fyzika II</w:t>
              </w:r>
            </w:hyperlink>
          </w:p>
        </w:tc>
        <w:tc>
          <w:tcPr>
            <w:tcW w:w="1276" w:type="dxa"/>
            <w:gridSpan w:val="2"/>
            <w:vAlign w:val="center"/>
          </w:tcPr>
          <w:p w14:paraId="5B29B3AD" w14:textId="6C45DBD2" w:rsidR="0088309C" w:rsidRDefault="00FF2158" w:rsidP="00E00CC7">
            <w:pPr>
              <w:spacing w:before="120" w:after="120"/>
            </w:pPr>
            <w:r>
              <w:t>2</w:t>
            </w:r>
            <w:r w:rsidR="005F66F9">
              <w:t>8</w:t>
            </w:r>
            <w:r>
              <w:t>p+2</w:t>
            </w:r>
            <w:r w:rsidR="005F66F9">
              <w:t>8</w:t>
            </w:r>
            <w:r>
              <w:t>s+0l</w:t>
            </w:r>
          </w:p>
        </w:tc>
        <w:tc>
          <w:tcPr>
            <w:tcW w:w="709" w:type="dxa"/>
            <w:vAlign w:val="center"/>
          </w:tcPr>
          <w:p w14:paraId="69DED5C7" w14:textId="70F2BE10" w:rsidR="0088309C" w:rsidRDefault="00B10654" w:rsidP="00E00CC7">
            <w:pPr>
              <w:spacing w:before="120" w:after="120"/>
            </w:pPr>
            <w:r>
              <w:t>z, zk</w:t>
            </w:r>
          </w:p>
        </w:tc>
        <w:tc>
          <w:tcPr>
            <w:tcW w:w="567" w:type="dxa"/>
            <w:gridSpan w:val="2"/>
            <w:vAlign w:val="center"/>
          </w:tcPr>
          <w:p w14:paraId="24BC1CA5" w14:textId="2B72608D" w:rsidR="0088309C" w:rsidRPr="009921CB" w:rsidRDefault="00B10654" w:rsidP="00E00CC7">
            <w:pPr>
              <w:spacing w:before="120" w:after="120"/>
              <w:jc w:val="center"/>
            </w:pPr>
            <w:r w:rsidRPr="009921CB">
              <w:t>7</w:t>
            </w:r>
          </w:p>
        </w:tc>
        <w:tc>
          <w:tcPr>
            <w:tcW w:w="3827" w:type="dxa"/>
            <w:gridSpan w:val="2"/>
          </w:tcPr>
          <w:p w14:paraId="5FA3A840" w14:textId="0056BF48" w:rsidR="0088309C" w:rsidRPr="005B1662" w:rsidRDefault="009556F6" w:rsidP="00E00CC7">
            <w:pPr>
              <w:spacing w:before="120" w:after="120"/>
              <w:jc w:val="both"/>
            </w:pPr>
            <w:hyperlink w:anchor="Mráček" w:history="1">
              <w:r w:rsidR="003F40F1" w:rsidRPr="005B1662">
                <w:rPr>
                  <w:rStyle w:val="Hypertextovodkaz"/>
                </w:rPr>
                <w:t>prof. Mgr. Aleš Mráček, Ph.D.</w:t>
              </w:r>
            </w:hyperlink>
            <w:r w:rsidR="00B90DDA" w:rsidRPr="005B1662">
              <w:t xml:space="preserve"> (100% p)</w:t>
            </w:r>
          </w:p>
        </w:tc>
        <w:tc>
          <w:tcPr>
            <w:tcW w:w="567" w:type="dxa"/>
            <w:vAlign w:val="center"/>
          </w:tcPr>
          <w:p w14:paraId="247A95F0" w14:textId="5673A6DF" w:rsidR="0088309C" w:rsidRDefault="00C933F5" w:rsidP="00E00CC7">
            <w:pPr>
              <w:spacing w:before="120" w:after="120"/>
              <w:jc w:val="center"/>
            </w:pPr>
            <w:r>
              <w:t>2/ZS</w:t>
            </w:r>
          </w:p>
        </w:tc>
        <w:tc>
          <w:tcPr>
            <w:tcW w:w="709" w:type="dxa"/>
            <w:gridSpan w:val="2"/>
            <w:vAlign w:val="center"/>
          </w:tcPr>
          <w:p w14:paraId="0DD6E73E" w14:textId="77777777" w:rsidR="0088309C" w:rsidRPr="00BC3412" w:rsidRDefault="0088309C" w:rsidP="00E00CC7">
            <w:pPr>
              <w:spacing w:before="120" w:after="120"/>
              <w:jc w:val="center"/>
              <w:rPr>
                <w:b/>
                <w:bCs/>
              </w:rPr>
            </w:pPr>
          </w:p>
        </w:tc>
      </w:tr>
      <w:tr w:rsidR="0088309C" w14:paraId="65517D00" w14:textId="77777777" w:rsidTr="001B024D">
        <w:tc>
          <w:tcPr>
            <w:tcW w:w="2301" w:type="dxa"/>
          </w:tcPr>
          <w:p w14:paraId="12E52F1E" w14:textId="1C902205" w:rsidR="005B1662" w:rsidRPr="00E1748A" w:rsidRDefault="009556F6" w:rsidP="00E00CC7">
            <w:pPr>
              <w:spacing w:before="120" w:after="120"/>
            </w:pPr>
            <w:hyperlink w:anchor="Lab_fyz_II" w:history="1">
              <w:r w:rsidR="0088309C" w:rsidRPr="00725FC1">
                <w:rPr>
                  <w:rStyle w:val="Hypertextovodkaz"/>
                </w:rPr>
                <w:t>Laboratoř fyziky II</w:t>
              </w:r>
            </w:hyperlink>
          </w:p>
        </w:tc>
        <w:tc>
          <w:tcPr>
            <w:tcW w:w="1276" w:type="dxa"/>
            <w:gridSpan w:val="2"/>
            <w:vAlign w:val="center"/>
          </w:tcPr>
          <w:p w14:paraId="7D4D5089" w14:textId="72B6EFE6" w:rsidR="0088309C" w:rsidRPr="006634F5" w:rsidRDefault="00FF2158" w:rsidP="00E00CC7">
            <w:pPr>
              <w:spacing w:before="120" w:after="120"/>
            </w:pPr>
            <w:r w:rsidRPr="006634F5">
              <w:t>0p+0s+2</w:t>
            </w:r>
            <w:r w:rsidR="005F66F9" w:rsidRPr="006634F5">
              <w:t>8</w:t>
            </w:r>
            <w:r w:rsidRPr="006634F5">
              <w:t>l</w:t>
            </w:r>
          </w:p>
        </w:tc>
        <w:tc>
          <w:tcPr>
            <w:tcW w:w="709" w:type="dxa"/>
            <w:vAlign w:val="center"/>
          </w:tcPr>
          <w:p w14:paraId="1A179248" w14:textId="050BA6E7" w:rsidR="0088309C" w:rsidRPr="006634F5" w:rsidRDefault="00CD1F25" w:rsidP="00E00CC7">
            <w:pPr>
              <w:spacing w:before="120" w:after="120"/>
            </w:pPr>
            <w:r w:rsidRPr="006634F5">
              <w:t>z</w:t>
            </w:r>
          </w:p>
        </w:tc>
        <w:tc>
          <w:tcPr>
            <w:tcW w:w="567" w:type="dxa"/>
            <w:gridSpan w:val="2"/>
            <w:vAlign w:val="center"/>
          </w:tcPr>
          <w:p w14:paraId="15538709" w14:textId="2B0EAAEF" w:rsidR="0088309C" w:rsidRPr="009921CB" w:rsidRDefault="00CD1F25" w:rsidP="00E00CC7">
            <w:pPr>
              <w:spacing w:before="120" w:after="120"/>
              <w:jc w:val="center"/>
            </w:pPr>
            <w:r w:rsidRPr="009921CB">
              <w:t>1</w:t>
            </w:r>
          </w:p>
        </w:tc>
        <w:tc>
          <w:tcPr>
            <w:tcW w:w="3827" w:type="dxa"/>
            <w:gridSpan w:val="2"/>
          </w:tcPr>
          <w:p w14:paraId="4070248F" w14:textId="604D9D15" w:rsidR="0088309C" w:rsidRPr="00DD0CDF" w:rsidRDefault="009556F6" w:rsidP="00E00CC7">
            <w:pPr>
              <w:spacing w:before="120" w:after="120"/>
              <w:jc w:val="both"/>
              <w:rPr>
                <w:highlight w:val="cyan"/>
              </w:rPr>
            </w:pPr>
            <w:hyperlink w:anchor="Kutálková" w:history="1">
              <w:r w:rsidR="00A45A93" w:rsidRPr="00D71BC5">
                <w:rPr>
                  <w:rStyle w:val="Hypertextovodkaz"/>
                </w:rPr>
                <w:t>RNDr. Eva Kutálková, Ph.D.</w:t>
              </w:r>
            </w:hyperlink>
            <w:r w:rsidR="005B1662" w:rsidRPr="00D71BC5">
              <w:t xml:space="preserve"> (100% l)</w:t>
            </w:r>
          </w:p>
        </w:tc>
        <w:tc>
          <w:tcPr>
            <w:tcW w:w="567" w:type="dxa"/>
            <w:vAlign w:val="center"/>
          </w:tcPr>
          <w:p w14:paraId="293755F2" w14:textId="2DD58C42" w:rsidR="0088309C" w:rsidRDefault="00C933F5" w:rsidP="00E00CC7">
            <w:pPr>
              <w:spacing w:before="120" w:after="120"/>
              <w:jc w:val="center"/>
            </w:pPr>
            <w:r>
              <w:t>2/ZS</w:t>
            </w:r>
          </w:p>
        </w:tc>
        <w:tc>
          <w:tcPr>
            <w:tcW w:w="709" w:type="dxa"/>
            <w:gridSpan w:val="2"/>
            <w:vAlign w:val="center"/>
          </w:tcPr>
          <w:p w14:paraId="4AE8F024" w14:textId="77777777" w:rsidR="0088309C" w:rsidRPr="00BC3412" w:rsidRDefault="0088309C" w:rsidP="00E00CC7">
            <w:pPr>
              <w:spacing w:before="120" w:after="120"/>
              <w:jc w:val="center"/>
              <w:rPr>
                <w:b/>
                <w:bCs/>
              </w:rPr>
            </w:pPr>
          </w:p>
        </w:tc>
      </w:tr>
      <w:tr w:rsidR="0088309C" w14:paraId="1BD5C3C1" w14:textId="77777777" w:rsidTr="001B024D">
        <w:tc>
          <w:tcPr>
            <w:tcW w:w="2301" w:type="dxa"/>
          </w:tcPr>
          <w:p w14:paraId="37A5D67E" w14:textId="1499C547" w:rsidR="0088309C" w:rsidRPr="00E1748A" w:rsidRDefault="009556F6" w:rsidP="00E00CC7">
            <w:pPr>
              <w:spacing w:before="120" w:after="120"/>
            </w:pPr>
            <w:hyperlink w:anchor="Anal_chem" w:history="1">
              <w:r w:rsidR="0088309C" w:rsidRPr="00E1748A">
                <w:rPr>
                  <w:rStyle w:val="Hypertextovodkaz"/>
                </w:rPr>
                <w:t>Analytická chemie</w:t>
              </w:r>
            </w:hyperlink>
          </w:p>
        </w:tc>
        <w:tc>
          <w:tcPr>
            <w:tcW w:w="1276" w:type="dxa"/>
            <w:gridSpan w:val="2"/>
            <w:vAlign w:val="center"/>
          </w:tcPr>
          <w:p w14:paraId="70226B39" w14:textId="782C85F6" w:rsidR="0088309C" w:rsidRDefault="00FF2158" w:rsidP="00E00CC7">
            <w:pPr>
              <w:spacing w:before="120" w:after="120"/>
            </w:pPr>
            <w:r>
              <w:t>2</w:t>
            </w:r>
            <w:r w:rsidR="005F66F9">
              <w:t>8</w:t>
            </w:r>
            <w:r>
              <w:t>p+2</w:t>
            </w:r>
            <w:r w:rsidR="005F66F9">
              <w:t>8</w:t>
            </w:r>
            <w:r>
              <w:t>s+0l</w:t>
            </w:r>
          </w:p>
        </w:tc>
        <w:tc>
          <w:tcPr>
            <w:tcW w:w="709" w:type="dxa"/>
            <w:vAlign w:val="center"/>
          </w:tcPr>
          <w:p w14:paraId="73786689" w14:textId="04C11EEC" w:rsidR="0088309C" w:rsidRDefault="00794E41" w:rsidP="00E00CC7">
            <w:pPr>
              <w:spacing w:before="120" w:after="120"/>
            </w:pPr>
            <w:r>
              <w:t>z, zk</w:t>
            </w:r>
          </w:p>
        </w:tc>
        <w:tc>
          <w:tcPr>
            <w:tcW w:w="567" w:type="dxa"/>
            <w:gridSpan w:val="2"/>
            <w:vAlign w:val="center"/>
          </w:tcPr>
          <w:p w14:paraId="6D028749" w14:textId="7FCC0717" w:rsidR="0088309C" w:rsidRPr="009921CB" w:rsidRDefault="00794E41" w:rsidP="00E00CC7">
            <w:pPr>
              <w:spacing w:before="120" w:after="120"/>
              <w:jc w:val="center"/>
            </w:pPr>
            <w:r w:rsidRPr="009921CB">
              <w:t>4</w:t>
            </w:r>
          </w:p>
        </w:tc>
        <w:tc>
          <w:tcPr>
            <w:tcW w:w="3827" w:type="dxa"/>
            <w:gridSpan w:val="2"/>
          </w:tcPr>
          <w:p w14:paraId="150CDC8E" w14:textId="6816A0D1" w:rsidR="0088309C" w:rsidRPr="009E7CA4" w:rsidRDefault="009556F6" w:rsidP="00E00CC7">
            <w:pPr>
              <w:spacing w:before="120" w:after="120"/>
              <w:jc w:val="both"/>
            </w:pPr>
            <w:hyperlink w:anchor="Bednařík_V" w:history="1">
              <w:r w:rsidR="003F40F1" w:rsidRPr="00E41356">
                <w:rPr>
                  <w:rStyle w:val="Hypertextovodkaz"/>
                </w:rPr>
                <w:t>doc. Ing. Vratislav Bednařík, Ph.D.</w:t>
              </w:r>
            </w:hyperlink>
            <w:r w:rsidR="00B90DDA" w:rsidRPr="009E7CA4">
              <w:t xml:space="preserve"> </w:t>
            </w:r>
            <w:r w:rsidR="00B90DDA" w:rsidRPr="009E7CA4">
              <w:rPr>
                <w:sz w:val="19"/>
                <w:szCs w:val="19"/>
              </w:rPr>
              <w:t>(100% p)</w:t>
            </w:r>
          </w:p>
        </w:tc>
        <w:tc>
          <w:tcPr>
            <w:tcW w:w="567" w:type="dxa"/>
            <w:vAlign w:val="center"/>
          </w:tcPr>
          <w:p w14:paraId="2975EFC1" w14:textId="7472923F" w:rsidR="0088309C" w:rsidRDefault="00C933F5" w:rsidP="00E00CC7">
            <w:pPr>
              <w:spacing w:before="120" w:after="120"/>
              <w:jc w:val="center"/>
            </w:pPr>
            <w:r>
              <w:t>2/ZS</w:t>
            </w:r>
          </w:p>
        </w:tc>
        <w:tc>
          <w:tcPr>
            <w:tcW w:w="709" w:type="dxa"/>
            <w:gridSpan w:val="2"/>
            <w:vAlign w:val="center"/>
          </w:tcPr>
          <w:p w14:paraId="2C7B937C" w14:textId="77777777" w:rsidR="0088309C" w:rsidRPr="00BC3412" w:rsidRDefault="0088309C" w:rsidP="00E00CC7">
            <w:pPr>
              <w:spacing w:before="120" w:after="120"/>
              <w:jc w:val="center"/>
              <w:rPr>
                <w:b/>
                <w:bCs/>
              </w:rPr>
            </w:pPr>
          </w:p>
        </w:tc>
      </w:tr>
      <w:tr w:rsidR="0088309C" w14:paraId="757DD804" w14:textId="77777777" w:rsidTr="001B024D">
        <w:tc>
          <w:tcPr>
            <w:tcW w:w="2301" w:type="dxa"/>
            <w:vAlign w:val="center"/>
          </w:tcPr>
          <w:p w14:paraId="72C3966E" w14:textId="5A4B95CF" w:rsidR="0088309C" w:rsidRPr="00E1748A" w:rsidRDefault="009556F6" w:rsidP="00E00CC7">
            <w:hyperlink w:anchor="Lab_analyt_chem" w:history="1">
              <w:r w:rsidR="0088309C" w:rsidRPr="00E1748A">
                <w:rPr>
                  <w:rStyle w:val="Hypertextovodkaz"/>
                </w:rPr>
                <w:t>Laboratoř analytické chemie</w:t>
              </w:r>
            </w:hyperlink>
          </w:p>
        </w:tc>
        <w:tc>
          <w:tcPr>
            <w:tcW w:w="1276" w:type="dxa"/>
            <w:gridSpan w:val="2"/>
            <w:vAlign w:val="center"/>
          </w:tcPr>
          <w:p w14:paraId="546EF990" w14:textId="703AADC8" w:rsidR="0088309C" w:rsidRDefault="00FF2158" w:rsidP="00E00CC7">
            <w:r>
              <w:t>0p+0s+</w:t>
            </w:r>
            <w:r w:rsidR="005F66F9">
              <w:t>42</w:t>
            </w:r>
            <w:r>
              <w:t>l</w:t>
            </w:r>
          </w:p>
        </w:tc>
        <w:tc>
          <w:tcPr>
            <w:tcW w:w="709" w:type="dxa"/>
            <w:vAlign w:val="center"/>
          </w:tcPr>
          <w:p w14:paraId="4068F00A" w14:textId="2EB78292" w:rsidR="0088309C" w:rsidRDefault="00794E41" w:rsidP="00E00CC7">
            <w:r>
              <w:t>klz</w:t>
            </w:r>
          </w:p>
        </w:tc>
        <w:tc>
          <w:tcPr>
            <w:tcW w:w="567" w:type="dxa"/>
            <w:gridSpan w:val="2"/>
            <w:vAlign w:val="center"/>
          </w:tcPr>
          <w:p w14:paraId="14CD8A99" w14:textId="5118DC00" w:rsidR="0088309C" w:rsidRPr="009921CB" w:rsidRDefault="00794E41" w:rsidP="00E00CC7">
            <w:pPr>
              <w:jc w:val="center"/>
            </w:pPr>
            <w:r w:rsidRPr="009921CB">
              <w:t>3</w:t>
            </w:r>
          </w:p>
        </w:tc>
        <w:tc>
          <w:tcPr>
            <w:tcW w:w="3827" w:type="dxa"/>
            <w:gridSpan w:val="2"/>
            <w:vAlign w:val="center"/>
          </w:tcPr>
          <w:p w14:paraId="2C4AD6B1" w14:textId="6302E348" w:rsidR="0088309C" w:rsidRPr="009E7CA4" w:rsidRDefault="009556F6" w:rsidP="00E00CC7">
            <w:hyperlink w:anchor="Bednařík_V" w:history="1">
              <w:r w:rsidR="003F40F1" w:rsidRPr="00E41356">
                <w:rPr>
                  <w:rStyle w:val="Hypertextovodkaz"/>
                </w:rPr>
                <w:t>doc. Ing. Vratislav Bednařík, Ph.D.</w:t>
              </w:r>
            </w:hyperlink>
            <w:r w:rsidR="00B90DDA" w:rsidRPr="009E7CA4">
              <w:t xml:space="preserve"> (100% l)</w:t>
            </w:r>
          </w:p>
        </w:tc>
        <w:tc>
          <w:tcPr>
            <w:tcW w:w="567" w:type="dxa"/>
            <w:vAlign w:val="center"/>
          </w:tcPr>
          <w:p w14:paraId="4E1B063D" w14:textId="6A6165A8" w:rsidR="0088309C" w:rsidRDefault="00C933F5" w:rsidP="00E00CC7">
            <w:r>
              <w:t>2/ZS</w:t>
            </w:r>
          </w:p>
        </w:tc>
        <w:tc>
          <w:tcPr>
            <w:tcW w:w="709" w:type="dxa"/>
            <w:gridSpan w:val="2"/>
            <w:vAlign w:val="center"/>
          </w:tcPr>
          <w:p w14:paraId="7DCB2600" w14:textId="77777777" w:rsidR="0088309C" w:rsidRPr="00BC3412" w:rsidRDefault="0088309C" w:rsidP="00E00CC7">
            <w:pPr>
              <w:jc w:val="center"/>
              <w:rPr>
                <w:b/>
                <w:bCs/>
              </w:rPr>
            </w:pPr>
          </w:p>
        </w:tc>
      </w:tr>
      <w:tr w:rsidR="0088309C" w14:paraId="455D478D" w14:textId="77777777" w:rsidTr="001B024D">
        <w:tc>
          <w:tcPr>
            <w:tcW w:w="2301" w:type="dxa"/>
            <w:vAlign w:val="center"/>
          </w:tcPr>
          <w:p w14:paraId="77D501C4" w14:textId="09CC6B80" w:rsidR="0088309C" w:rsidRPr="00E1748A" w:rsidRDefault="009556F6" w:rsidP="00E00CC7">
            <w:hyperlink w:anchor="Lab_org_chem" w:history="1">
              <w:r w:rsidR="0088309C" w:rsidRPr="00E1748A">
                <w:rPr>
                  <w:rStyle w:val="Hypertextovodkaz"/>
                </w:rPr>
                <w:t>Laboratoř organické chemie</w:t>
              </w:r>
            </w:hyperlink>
          </w:p>
        </w:tc>
        <w:tc>
          <w:tcPr>
            <w:tcW w:w="1276" w:type="dxa"/>
            <w:gridSpan w:val="2"/>
            <w:vAlign w:val="center"/>
          </w:tcPr>
          <w:p w14:paraId="41B1C732" w14:textId="23BC4178" w:rsidR="0088309C" w:rsidRDefault="00FF2158" w:rsidP="00E00CC7">
            <w:r>
              <w:t>0p+0s+</w:t>
            </w:r>
            <w:r w:rsidR="005F66F9">
              <w:t>42</w:t>
            </w:r>
            <w:r>
              <w:t>l</w:t>
            </w:r>
          </w:p>
        </w:tc>
        <w:tc>
          <w:tcPr>
            <w:tcW w:w="709" w:type="dxa"/>
            <w:vAlign w:val="center"/>
          </w:tcPr>
          <w:p w14:paraId="5C33A0E7" w14:textId="0574C8AE" w:rsidR="0088309C" w:rsidRDefault="00794E41" w:rsidP="00E00CC7">
            <w:r>
              <w:t>klz</w:t>
            </w:r>
          </w:p>
        </w:tc>
        <w:tc>
          <w:tcPr>
            <w:tcW w:w="567" w:type="dxa"/>
            <w:gridSpan w:val="2"/>
            <w:vAlign w:val="center"/>
          </w:tcPr>
          <w:p w14:paraId="43B0B2A8" w14:textId="6C4372E1" w:rsidR="0088309C" w:rsidRPr="009921CB" w:rsidRDefault="00794E41" w:rsidP="00E00CC7">
            <w:pPr>
              <w:jc w:val="center"/>
            </w:pPr>
            <w:r w:rsidRPr="009921CB">
              <w:t>3</w:t>
            </w:r>
          </w:p>
        </w:tc>
        <w:tc>
          <w:tcPr>
            <w:tcW w:w="3827" w:type="dxa"/>
            <w:gridSpan w:val="2"/>
            <w:vAlign w:val="center"/>
          </w:tcPr>
          <w:p w14:paraId="6CC2B0B8" w14:textId="6B622840" w:rsidR="0088309C" w:rsidRPr="00B90DDA" w:rsidRDefault="009556F6" w:rsidP="00E00CC7">
            <w:hyperlink w:anchor="Rouchal" w:history="1">
              <w:r w:rsidR="003F40F1" w:rsidRPr="00E41356">
                <w:rPr>
                  <w:rStyle w:val="Hypertextovodkaz"/>
                </w:rPr>
                <w:t xml:space="preserve">doc. Ing. Michal </w:t>
              </w:r>
              <w:r w:rsidR="0057567F" w:rsidRPr="00E41356">
                <w:rPr>
                  <w:rStyle w:val="Hypertextovodkaz"/>
                </w:rPr>
                <w:t>Rouchal</w:t>
              </w:r>
              <w:r w:rsidR="003F40F1" w:rsidRPr="00E41356">
                <w:rPr>
                  <w:rStyle w:val="Hypertextovodkaz"/>
                </w:rPr>
                <w:t>, Ph.D.</w:t>
              </w:r>
            </w:hyperlink>
            <w:r w:rsidR="00B90DDA" w:rsidRPr="00B90DDA">
              <w:t xml:space="preserve"> (100% l)</w:t>
            </w:r>
          </w:p>
        </w:tc>
        <w:tc>
          <w:tcPr>
            <w:tcW w:w="567" w:type="dxa"/>
            <w:vAlign w:val="center"/>
          </w:tcPr>
          <w:p w14:paraId="04026CF2" w14:textId="3585D817" w:rsidR="0088309C" w:rsidRDefault="00C933F5" w:rsidP="00E00CC7">
            <w:r>
              <w:t>2/ZS</w:t>
            </w:r>
          </w:p>
        </w:tc>
        <w:tc>
          <w:tcPr>
            <w:tcW w:w="709" w:type="dxa"/>
            <w:gridSpan w:val="2"/>
            <w:vAlign w:val="center"/>
          </w:tcPr>
          <w:p w14:paraId="6C1A3B2E" w14:textId="77777777" w:rsidR="0088309C" w:rsidRPr="00BC3412" w:rsidRDefault="0088309C" w:rsidP="00E00CC7">
            <w:pPr>
              <w:jc w:val="center"/>
              <w:rPr>
                <w:b/>
                <w:bCs/>
              </w:rPr>
            </w:pPr>
          </w:p>
        </w:tc>
      </w:tr>
      <w:tr w:rsidR="0088309C" w14:paraId="1F6C818E" w14:textId="77777777" w:rsidTr="001B024D">
        <w:tc>
          <w:tcPr>
            <w:tcW w:w="2301" w:type="dxa"/>
            <w:tcBorders>
              <w:bottom w:val="single" w:sz="12" w:space="0" w:color="auto"/>
            </w:tcBorders>
          </w:tcPr>
          <w:p w14:paraId="268EBF2C" w14:textId="138E0CE2" w:rsidR="0088309C" w:rsidRPr="00E1748A" w:rsidRDefault="009556F6" w:rsidP="00E00CC7">
            <w:pPr>
              <w:spacing w:before="120" w:after="120"/>
            </w:pPr>
            <w:hyperlink w:anchor="Kov_mat" w:history="1">
              <w:r w:rsidR="0088309C" w:rsidRPr="00E1748A">
                <w:rPr>
                  <w:rStyle w:val="Hypertextovodkaz"/>
                </w:rPr>
                <w:t>Kovové materiály</w:t>
              </w:r>
            </w:hyperlink>
          </w:p>
        </w:tc>
        <w:tc>
          <w:tcPr>
            <w:tcW w:w="1276" w:type="dxa"/>
            <w:gridSpan w:val="2"/>
            <w:tcBorders>
              <w:bottom w:val="single" w:sz="12" w:space="0" w:color="auto"/>
            </w:tcBorders>
            <w:vAlign w:val="center"/>
          </w:tcPr>
          <w:p w14:paraId="4D48B162" w14:textId="0FA7416F" w:rsidR="0088309C" w:rsidRDefault="00FF2158" w:rsidP="00E00CC7">
            <w:pPr>
              <w:spacing w:before="120" w:after="120"/>
            </w:pPr>
            <w:r>
              <w:t>2</w:t>
            </w:r>
            <w:r w:rsidR="005F66F9">
              <w:t>8</w:t>
            </w:r>
            <w:r>
              <w:t>p+0s+2</w:t>
            </w:r>
            <w:r w:rsidR="005F66F9">
              <w:t>8</w:t>
            </w:r>
            <w:r>
              <w:t>l</w:t>
            </w:r>
          </w:p>
        </w:tc>
        <w:tc>
          <w:tcPr>
            <w:tcW w:w="709" w:type="dxa"/>
            <w:tcBorders>
              <w:bottom w:val="single" w:sz="12" w:space="0" w:color="auto"/>
            </w:tcBorders>
            <w:vAlign w:val="center"/>
          </w:tcPr>
          <w:p w14:paraId="78C9D17E" w14:textId="55BF3035" w:rsidR="0088309C" w:rsidRDefault="00794E41" w:rsidP="00E00CC7">
            <w:pPr>
              <w:spacing w:before="120" w:after="120"/>
            </w:pPr>
            <w:r>
              <w:t>z, zk</w:t>
            </w:r>
          </w:p>
        </w:tc>
        <w:tc>
          <w:tcPr>
            <w:tcW w:w="567" w:type="dxa"/>
            <w:gridSpan w:val="2"/>
            <w:tcBorders>
              <w:bottom w:val="single" w:sz="12" w:space="0" w:color="auto"/>
            </w:tcBorders>
            <w:vAlign w:val="center"/>
          </w:tcPr>
          <w:p w14:paraId="7176C741" w14:textId="22A94CB4" w:rsidR="0088309C" w:rsidRPr="009921CB" w:rsidRDefault="00794E41" w:rsidP="00E00CC7">
            <w:pPr>
              <w:spacing w:before="120" w:after="120"/>
              <w:jc w:val="center"/>
            </w:pPr>
            <w:r w:rsidRPr="009921CB">
              <w:t>4</w:t>
            </w:r>
          </w:p>
        </w:tc>
        <w:tc>
          <w:tcPr>
            <w:tcW w:w="3827" w:type="dxa"/>
            <w:gridSpan w:val="2"/>
            <w:tcBorders>
              <w:bottom w:val="single" w:sz="12" w:space="0" w:color="auto"/>
            </w:tcBorders>
          </w:tcPr>
          <w:p w14:paraId="74C70BCF" w14:textId="3CDAEE25" w:rsidR="0088309C" w:rsidRDefault="009556F6" w:rsidP="00E00CC7">
            <w:pPr>
              <w:spacing w:before="120" w:after="120"/>
              <w:jc w:val="both"/>
            </w:pPr>
            <w:hyperlink w:anchor="Bednařík" w:history="1">
              <w:r w:rsidR="003F40F1" w:rsidRPr="00BC3412">
                <w:rPr>
                  <w:rStyle w:val="Hypertextovodkaz"/>
                  <w:b/>
                  <w:bCs/>
                </w:rPr>
                <w:t xml:space="preserve">doc. Ing. Martin </w:t>
              </w:r>
              <w:r w:rsidR="0057567F" w:rsidRPr="00BC3412">
                <w:rPr>
                  <w:rStyle w:val="Hypertextovodkaz"/>
                  <w:b/>
                  <w:bCs/>
                </w:rPr>
                <w:t>Bednařík</w:t>
              </w:r>
              <w:r w:rsidR="003F40F1" w:rsidRPr="00BC3412">
                <w:rPr>
                  <w:rStyle w:val="Hypertextovodkaz"/>
                  <w:b/>
                  <w:bCs/>
                </w:rPr>
                <w:t>, Ph.D.</w:t>
              </w:r>
            </w:hyperlink>
            <w:r w:rsidR="00B90DDA" w:rsidRPr="003F730F">
              <w:t xml:space="preserve"> (100% p)</w:t>
            </w:r>
          </w:p>
        </w:tc>
        <w:tc>
          <w:tcPr>
            <w:tcW w:w="567" w:type="dxa"/>
            <w:tcBorders>
              <w:bottom w:val="single" w:sz="12" w:space="0" w:color="auto"/>
            </w:tcBorders>
            <w:vAlign w:val="center"/>
          </w:tcPr>
          <w:p w14:paraId="131D0681" w14:textId="6ABFC012" w:rsidR="0088309C" w:rsidRDefault="00C933F5" w:rsidP="00E00CC7">
            <w:pPr>
              <w:spacing w:before="120" w:after="120"/>
              <w:jc w:val="center"/>
            </w:pPr>
            <w:r>
              <w:t>2/ZS</w:t>
            </w:r>
          </w:p>
        </w:tc>
        <w:tc>
          <w:tcPr>
            <w:tcW w:w="709" w:type="dxa"/>
            <w:gridSpan w:val="2"/>
            <w:tcBorders>
              <w:bottom w:val="single" w:sz="12" w:space="0" w:color="auto"/>
            </w:tcBorders>
            <w:vAlign w:val="center"/>
          </w:tcPr>
          <w:p w14:paraId="5B8F318B" w14:textId="481D2D55" w:rsidR="0088309C" w:rsidRPr="00BC3412" w:rsidRDefault="008419AD" w:rsidP="00E00CC7">
            <w:pPr>
              <w:spacing w:before="120" w:after="120"/>
              <w:jc w:val="center"/>
              <w:rPr>
                <w:b/>
                <w:bCs/>
              </w:rPr>
            </w:pPr>
            <w:r w:rsidRPr="00BC3412">
              <w:rPr>
                <w:b/>
                <w:bCs/>
              </w:rPr>
              <w:t>PZ</w:t>
            </w:r>
          </w:p>
        </w:tc>
      </w:tr>
      <w:tr w:rsidR="0088309C" w14:paraId="40C91BD1" w14:textId="77777777" w:rsidTr="001B024D">
        <w:tc>
          <w:tcPr>
            <w:tcW w:w="2301" w:type="dxa"/>
          </w:tcPr>
          <w:p w14:paraId="790A4A5B" w14:textId="42F2DA62" w:rsidR="0088309C" w:rsidRPr="00725FC1" w:rsidRDefault="009556F6" w:rsidP="00E00CC7">
            <w:pPr>
              <w:spacing w:before="120" w:after="120"/>
            </w:pPr>
            <w:hyperlink w:anchor="Apl_stat_I" w:history="1">
              <w:r w:rsidR="00E149FD" w:rsidRPr="00725FC1">
                <w:rPr>
                  <w:rStyle w:val="Hypertextovodkaz"/>
                </w:rPr>
                <w:t>Aplikovaná statistika I</w:t>
              </w:r>
            </w:hyperlink>
          </w:p>
        </w:tc>
        <w:tc>
          <w:tcPr>
            <w:tcW w:w="1276" w:type="dxa"/>
            <w:gridSpan w:val="2"/>
            <w:vAlign w:val="center"/>
          </w:tcPr>
          <w:p w14:paraId="1AD375C1" w14:textId="56316FA1" w:rsidR="0088309C" w:rsidRDefault="00FF2158" w:rsidP="00E00CC7">
            <w:pPr>
              <w:spacing w:before="120" w:after="120"/>
            </w:pPr>
            <w:r>
              <w:t>0p+2</w:t>
            </w:r>
            <w:r w:rsidR="005F66F9">
              <w:t>0</w:t>
            </w:r>
            <w:r>
              <w:t>s+0l</w:t>
            </w:r>
          </w:p>
        </w:tc>
        <w:tc>
          <w:tcPr>
            <w:tcW w:w="709" w:type="dxa"/>
            <w:vAlign w:val="center"/>
          </w:tcPr>
          <w:p w14:paraId="3D5927C8" w14:textId="7F6873F2" w:rsidR="0088309C" w:rsidRPr="006634F5" w:rsidRDefault="00E743D5" w:rsidP="00E00CC7">
            <w:pPr>
              <w:spacing w:before="120" w:after="120"/>
            </w:pPr>
            <w:r w:rsidRPr="006634F5">
              <w:t>klz</w:t>
            </w:r>
          </w:p>
        </w:tc>
        <w:tc>
          <w:tcPr>
            <w:tcW w:w="567" w:type="dxa"/>
            <w:gridSpan w:val="2"/>
            <w:vAlign w:val="center"/>
          </w:tcPr>
          <w:p w14:paraId="2058061D" w14:textId="2ABF1190" w:rsidR="0088309C" w:rsidRPr="009921CB" w:rsidRDefault="00D03836" w:rsidP="00E00CC7">
            <w:pPr>
              <w:spacing w:before="120" w:after="120"/>
              <w:jc w:val="center"/>
            </w:pPr>
            <w:r w:rsidRPr="009921CB">
              <w:t>2</w:t>
            </w:r>
          </w:p>
        </w:tc>
        <w:tc>
          <w:tcPr>
            <w:tcW w:w="3827" w:type="dxa"/>
            <w:gridSpan w:val="2"/>
          </w:tcPr>
          <w:p w14:paraId="6BEF53EF" w14:textId="47C9E366" w:rsidR="003A5303" w:rsidRPr="00B90DDA" w:rsidRDefault="009556F6" w:rsidP="00E00CC7">
            <w:pPr>
              <w:spacing w:before="120" w:after="120"/>
              <w:jc w:val="both"/>
            </w:pPr>
            <w:hyperlink w:anchor="Kutálková" w:history="1">
              <w:r w:rsidR="00E11AC2" w:rsidRPr="00D71BC5">
                <w:rPr>
                  <w:rStyle w:val="Hypertextovodkaz"/>
                </w:rPr>
                <w:t>RNDr. Eva Kutálková, Ph.D.</w:t>
              </w:r>
            </w:hyperlink>
            <w:r w:rsidR="00D07EC2" w:rsidRPr="006634F5">
              <w:t xml:space="preserve"> </w:t>
            </w:r>
            <w:r w:rsidR="00B90DDA" w:rsidRPr="006634F5">
              <w:t>(100% s)</w:t>
            </w:r>
          </w:p>
        </w:tc>
        <w:tc>
          <w:tcPr>
            <w:tcW w:w="567" w:type="dxa"/>
            <w:vAlign w:val="center"/>
          </w:tcPr>
          <w:p w14:paraId="5773EA04" w14:textId="02FCEF72" w:rsidR="0088309C" w:rsidRDefault="00C933F5" w:rsidP="00E00CC7">
            <w:pPr>
              <w:spacing w:before="120" w:after="120"/>
              <w:jc w:val="center"/>
            </w:pPr>
            <w:r>
              <w:t>2/LS</w:t>
            </w:r>
          </w:p>
        </w:tc>
        <w:tc>
          <w:tcPr>
            <w:tcW w:w="709" w:type="dxa"/>
            <w:gridSpan w:val="2"/>
            <w:vAlign w:val="center"/>
          </w:tcPr>
          <w:p w14:paraId="14E56E67" w14:textId="77777777" w:rsidR="0088309C" w:rsidRPr="00BC3412" w:rsidRDefault="0088309C" w:rsidP="00E00CC7">
            <w:pPr>
              <w:spacing w:before="120" w:after="120"/>
              <w:jc w:val="center"/>
              <w:rPr>
                <w:b/>
                <w:bCs/>
              </w:rPr>
            </w:pPr>
          </w:p>
        </w:tc>
      </w:tr>
      <w:tr w:rsidR="0088309C" w14:paraId="6727B0DA" w14:textId="77777777" w:rsidTr="001B024D">
        <w:tc>
          <w:tcPr>
            <w:tcW w:w="2301" w:type="dxa"/>
          </w:tcPr>
          <w:p w14:paraId="7E3CF5D1" w14:textId="3E8F4B8E" w:rsidR="0088309C" w:rsidRPr="00725FC1" w:rsidRDefault="009556F6" w:rsidP="00E00CC7">
            <w:pPr>
              <w:spacing w:before="120" w:after="120"/>
            </w:pPr>
            <w:hyperlink w:anchor="Fyzika_III" w:history="1">
              <w:r w:rsidR="00E149FD" w:rsidRPr="00725FC1">
                <w:rPr>
                  <w:rStyle w:val="Hypertextovodkaz"/>
                </w:rPr>
                <w:t>Fyzika III</w:t>
              </w:r>
            </w:hyperlink>
          </w:p>
        </w:tc>
        <w:tc>
          <w:tcPr>
            <w:tcW w:w="1276" w:type="dxa"/>
            <w:gridSpan w:val="2"/>
            <w:vAlign w:val="center"/>
          </w:tcPr>
          <w:p w14:paraId="03AF4B6A" w14:textId="71F43AD9" w:rsidR="0088309C" w:rsidRDefault="00FF2158" w:rsidP="00E00CC7">
            <w:pPr>
              <w:spacing w:before="120" w:after="120"/>
            </w:pPr>
            <w:r>
              <w:t>2</w:t>
            </w:r>
            <w:r w:rsidR="005F66F9">
              <w:t>0</w:t>
            </w:r>
            <w:r>
              <w:t>p+1</w:t>
            </w:r>
            <w:r w:rsidR="005F66F9">
              <w:t>0</w:t>
            </w:r>
            <w:r>
              <w:t>s+0l</w:t>
            </w:r>
          </w:p>
        </w:tc>
        <w:tc>
          <w:tcPr>
            <w:tcW w:w="709" w:type="dxa"/>
            <w:vAlign w:val="center"/>
          </w:tcPr>
          <w:p w14:paraId="76ECD7FA" w14:textId="157BC2B9" w:rsidR="0088309C" w:rsidRPr="006634F5" w:rsidRDefault="00794E41" w:rsidP="00E00CC7">
            <w:pPr>
              <w:spacing w:before="120" w:after="120"/>
            </w:pPr>
            <w:r w:rsidRPr="006634F5">
              <w:t>z, zk</w:t>
            </w:r>
          </w:p>
        </w:tc>
        <w:tc>
          <w:tcPr>
            <w:tcW w:w="567" w:type="dxa"/>
            <w:gridSpan w:val="2"/>
            <w:vAlign w:val="center"/>
          </w:tcPr>
          <w:p w14:paraId="7726940B" w14:textId="47E9E901" w:rsidR="0088309C" w:rsidRPr="009921CB" w:rsidRDefault="00794E41" w:rsidP="00E00CC7">
            <w:pPr>
              <w:spacing w:before="120" w:after="120"/>
              <w:jc w:val="center"/>
            </w:pPr>
            <w:r w:rsidRPr="009921CB">
              <w:t>3</w:t>
            </w:r>
          </w:p>
        </w:tc>
        <w:tc>
          <w:tcPr>
            <w:tcW w:w="3827" w:type="dxa"/>
            <w:gridSpan w:val="2"/>
          </w:tcPr>
          <w:p w14:paraId="1E0A5E83" w14:textId="734D8988" w:rsidR="0088309C" w:rsidRPr="00B90DDA" w:rsidRDefault="009556F6" w:rsidP="00E00CC7">
            <w:pPr>
              <w:spacing w:before="120" w:after="120"/>
              <w:jc w:val="both"/>
            </w:pPr>
            <w:hyperlink w:anchor="Kutálková" w:history="1">
              <w:r w:rsidR="00505639" w:rsidRPr="007F47CE">
                <w:rPr>
                  <w:rStyle w:val="Hypertextovodkaz"/>
                </w:rPr>
                <w:t>RNDr. Eva Kutálková, Ph.D.</w:t>
              </w:r>
            </w:hyperlink>
            <w:r w:rsidR="00505639" w:rsidRPr="007F47CE">
              <w:t xml:space="preserve"> (100% p)</w:t>
            </w:r>
          </w:p>
        </w:tc>
        <w:tc>
          <w:tcPr>
            <w:tcW w:w="567" w:type="dxa"/>
            <w:vAlign w:val="center"/>
          </w:tcPr>
          <w:p w14:paraId="0ED88C74" w14:textId="659C0FFD" w:rsidR="0088309C" w:rsidRDefault="00C933F5" w:rsidP="00E00CC7">
            <w:pPr>
              <w:spacing w:before="120" w:after="120"/>
              <w:jc w:val="center"/>
            </w:pPr>
            <w:r>
              <w:t>2/LS</w:t>
            </w:r>
          </w:p>
        </w:tc>
        <w:tc>
          <w:tcPr>
            <w:tcW w:w="709" w:type="dxa"/>
            <w:gridSpan w:val="2"/>
            <w:vAlign w:val="center"/>
          </w:tcPr>
          <w:p w14:paraId="2490EED9" w14:textId="77777777" w:rsidR="0088309C" w:rsidRPr="00BC3412" w:rsidRDefault="0088309C" w:rsidP="00E00CC7">
            <w:pPr>
              <w:spacing w:before="120" w:after="120"/>
              <w:jc w:val="center"/>
              <w:rPr>
                <w:b/>
                <w:bCs/>
              </w:rPr>
            </w:pPr>
          </w:p>
        </w:tc>
      </w:tr>
      <w:tr w:rsidR="0088309C" w14:paraId="2B4C188B" w14:textId="77777777" w:rsidTr="001B024D">
        <w:tc>
          <w:tcPr>
            <w:tcW w:w="2301" w:type="dxa"/>
          </w:tcPr>
          <w:p w14:paraId="50B37F90" w14:textId="373DFE6D" w:rsidR="007F47CE" w:rsidRPr="00725FC1" w:rsidRDefault="009556F6" w:rsidP="00E00CC7">
            <w:pPr>
              <w:spacing w:before="120" w:after="120"/>
            </w:pPr>
            <w:hyperlink w:anchor="Lab_fyz_III" w:history="1">
              <w:r w:rsidR="00E149FD" w:rsidRPr="00725FC1">
                <w:rPr>
                  <w:rStyle w:val="Hypertextovodkaz"/>
                </w:rPr>
                <w:t>Laboratoř fyziky III</w:t>
              </w:r>
            </w:hyperlink>
          </w:p>
        </w:tc>
        <w:tc>
          <w:tcPr>
            <w:tcW w:w="1276" w:type="dxa"/>
            <w:gridSpan w:val="2"/>
            <w:vAlign w:val="center"/>
          </w:tcPr>
          <w:p w14:paraId="11318B16" w14:textId="41828C78" w:rsidR="0088309C" w:rsidRDefault="00FF2158" w:rsidP="00E00CC7">
            <w:pPr>
              <w:spacing w:before="120" w:after="120"/>
            </w:pPr>
            <w:r>
              <w:t>0p+0s+2</w:t>
            </w:r>
            <w:r w:rsidR="005F66F9">
              <w:t>0</w:t>
            </w:r>
            <w:r>
              <w:t>l</w:t>
            </w:r>
          </w:p>
        </w:tc>
        <w:tc>
          <w:tcPr>
            <w:tcW w:w="709" w:type="dxa"/>
            <w:vAlign w:val="center"/>
          </w:tcPr>
          <w:p w14:paraId="34B18151" w14:textId="031A79E1" w:rsidR="0088309C" w:rsidRPr="006634F5" w:rsidRDefault="00E743D5" w:rsidP="00E00CC7">
            <w:pPr>
              <w:spacing w:before="120" w:after="120"/>
            </w:pPr>
            <w:r w:rsidRPr="006634F5">
              <w:t>z</w:t>
            </w:r>
          </w:p>
        </w:tc>
        <w:tc>
          <w:tcPr>
            <w:tcW w:w="567" w:type="dxa"/>
            <w:gridSpan w:val="2"/>
            <w:vAlign w:val="center"/>
          </w:tcPr>
          <w:p w14:paraId="18BACE5B" w14:textId="7F118BA3" w:rsidR="0088309C" w:rsidRPr="009921CB" w:rsidRDefault="00D03836" w:rsidP="00E00CC7">
            <w:pPr>
              <w:spacing w:before="120" w:after="120"/>
              <w:jc w:val="center"/>
            </w:pPr>
            <w:r w:rsidRPr="009921CB">
              <w:t>1</w:t>
            </w:r>
          </w:p>
        </w:tc>
        <w:tc>
          <w:tcPr>
            <w:tcW w:w="3827" w:type="dxa"/>
            <w:gridSpan w:val="2"/>
          </w:tcPr>
          <w:p w14:paraId="518B28F0" w14:textId="2342081D" w:rsidR="0088309C" w:rsidRDefault="009556F6" w:rsidP="00E00CC7">
            <w:pPr>
              <w:spacing w:before="120" w:after="120"/>
              <w:jc w:val="both"/>
            </w:pPr>
            <w:hyperlink w:anchor="Kutálková" w:history="1">
              <w:r w:rsidR="00A45A93" w:rsidRPr="00D71BC5">
                <w:rPr>
                  <w:rStyle w:val="Hypertextovodkaz"/>
                </w:rPr>
                <w:t>RNDr. Eva Kutálková, Ph.D.</w:t>
              </w:r>
            </w:hyperlink>
            <w:r w:rsidR="007F47CE" w:rsidRPr="00D71BC5">
              <w:t xml:space="preserve"> (100% l)</w:t>
            </w:r>
          </w:p>
        </w:tc>
        <w:tc>
          <w:tcPr>
            <w:tcW w:w="567" w:type="dxa"/>
            <w:vAlign w:val="center"/>
          </w:tcPr>
          <w:p w14:paraId="62AE5BA6" w14:textId="2F1E5B3E" w:rsidR="0088309C" w:rsidRDefault="00C933F5" w:rsidP="00E00CC7">
            <w:pPr>
              <w:spacing w:before="120" w:after="120"/>
              <w:jc w:val="center"/>
            </w:pPr>
            <w:r>
              <w:t>2/LS</w:t>
            </w:r>
          </w:p>
        </w:tc>
        <w:tc>
          <w:tcPr>
            <w:tcW w:w="709" w:type="dxa"/>
            <w:gridSpan w:val="2"/>
            <w:vAlign w:val="center"/>
          </w:tcPr>
          <w:p w14:paraId="55FECEB0" w14:textId="77777777" w:rsidR="0088309C" w:rsidRPr="00BC3412" w:rsidRDefault="0088309C" w:rsidP="00E00CC7">
            <w:pPr>
              <w:spacing w:before="120" w:after="120"/>
              <w:jc w:val="center"/>
              <w:rPr>
                <w:b/>
                <w:bCs/>
              </w:rPr>
            </w:pPr>
          </w:p>
        </w:tc>
      </w:tr>
      <w:tr w:rsidR="0088309C" w14:paraId="0DD49EED" w14:textId="77777777" w:rsidTr="001B024D">
        <w:tc>
          <w:tcPr>
            <w:tcW w:w="2301" w:type="dxa"/>
          </w:tcPr>
          <w:p w14:paraId="215667D6" w14:textId="5526864A" w:rsidR="0088309C" w:rsidRPr="00E1748A" w:rsidRDefault="009556F6" w:rsidP="00E00CC7">
            <w:pPr>
              <w:spacing w:before="120" w:after="120"/>
            </w:pPr>
            <w:hyperlink w:anchor="Fyz_chem_I" w:history="1">
              <w:r w:rsidR="00E149FD" w:rsidRPr="00E1748A">
                <w:rPr>
                  <w:rStyle w:val="Hypertextovodkaz"/>
                </w:rPr>
                <w:t>Fyzikální chemie I</w:t>
              </w:r>
            </w:hyperlink>
          </w:p>
        </w:tc>
        <w:tc>
          <w:tcPr>
            <w:tcW w:w="1276" w:type="dxa"/>
            <w:gridSpan w:val="2"/>
            <w:vAlign w:val="center"/>
          </w:tcPr>
          <w:p w14:paraId="0ADA4055" w14:textId="17A8DDF8" w:rsidR="0088309C" w:rsidRDefault="00FF2158" w:rsidP="00E00CC7">
            <w:pPr>
              <w:spacing w:before="120" w:after="120"/>
            </w:pPr>
            <w:r>
              <w:t>2</w:t>
            </w:r>
            <w:r w:rsidR="005F66F9">
              <w:t>0</w:t>
            </w:r>
            <w:r>
              <w:t>p+2</w:t>
            </w:r>
            <w:r w:rsidR="005F66F9">
              <w:t>0</w:t>
            </w:r>
            <w:r>
              <w:t>s+2</w:t>
            </w:r>
            <w:r w:rsidR="005F66F9">
              <w:t>0</w:t>
            </w:r>
            <w:r>
              <w:t>l</w:t>
            </w:r>
          </w:p>
        </w:tc>
        <w:tc>
          <w:tcPr>
            <w:tcW w:w="709" w:type="dxa"/>
            <w:vAlign w:val="center"/>
          </w:tcPr>
          <w:p w14:paraId="71E2AA35" w14:textId="38B73044" w:rsidR="0088309C" w:rsidRDefault="00794E41" w:rsidP="00E00CC7">
            <w:pPr>
              <w:spacing w:before="120" w:after="120"/>
            </w:pPr>
            <w:r>
              <w:t>z, zk</w:t>
            </w:r>
          </w:p>
        </w:tc>
        <w:tc>
          <w:tcPr>
            <w:tcW w:w="567" w:type="dxa"/>
            <w:gridSpan w:val="2"/>
            <w:vAlign w:val="center"/>
          </w:tcPr>
          <w:p w14:paraId="1FA8AF56" w14:textId="66C36915" w:rsidR="0088309C" w:rsidRDefault="00794E41" w:rsidP="00E00CC7">
            <w:pPr>
              <w:spacing w:before="120" w:after="120"/>
              <w:jc w:val="center"/>
            </w:pPr>
            <w:r>
              <w:t>7</w:t>
            </w:r>
          </w:p>
        </w:tc>
        <w:tc>
          <w:tcPr>
            <w:tcW w:w="3827" w:type="dxa"/>
            <w:gridSpan w:val="2"/>
          </w:tcPr>
          <w:p w14:paraId="255B484A" w14:textId="755D726E" w:rsidR="0088309C" w:rsidRPr="008F27DE" w:rsidRDefault="009556F6" w:rsidP="00E00CC7">
            <w:pPr>
              <w:spacing w:before="120" w:after="120"/>
              <w:jc w:val="both"/>
              <w:rPr>
                <w:color w:val="C0504D" w:themeColor="accent2"/>
              </w:rPr>
            </w:pPr>
            <w:hyperlink w:anchor="Kočí" w:history="1">
              <w:r w:rsidR="00505639" w:rsidRPr="005A7DA9">
                <w:rPr>
                  <w:rStyle w:val="Hypertextovodkaz"/>
                </w:rPr>
                <w:t xml:space="preserve">prof. Ing. Kamila </w:t>
              </w:r>
              <w:r w:rsidR="0057567F" w:rsidRPr="005A7DA9">
                <w:rPr>
                  <w:rStyle w:val="Hypertextovodkaz"/>
                </w:rPr>
                <w:t>Kočí</w:t>
              </w:r>
              <w:r w:rsidR="00505639" w:rsidRPr="005A7DA9">
                <w:rPr>
                  <w:rStyle w:val="Hypertextovodkaz"/>
                </w:rPr>
                <w:t>, Ph.D.</w:t>
              </w:r>
            </w:hyperlink>
            <w:r w:rsidR="00B90DDA" w:rsidRPr="0003594E">
              <w:t xml:space="preserve"> (100% p)</w:t>
            </w:r>
          </w:p>
        </w:tc>
        <w:tc>
          <w:tcPr>
            <w:tcW w:w="567" w:type="dxa"/>
            <w:vAlign w:val="center"/>
          </w:tcPr>
          <w:p w14:paraId="39F114C0" w14:textId="3A9F1671" w:rsidR="0088309C" w:rsidRDefault="00C933F5" w:rsidP="00E00CC7">
            <w:pPr>
              <w:spacing w:before="120" w:after="120"/>
              <w:jc w:val="center"/>
            </w:pPr>
            <w:r>
              <w:t>2/LS</w:t>
            </w:r>
          </w:p>
        </w:tc>
        <w:tc>
          <w:tcPr>
            <w:tcW w:w="709" w:type="dxa"/>
            <w:gridSpan w:val="2"/>
            <w:vAlign w:val="center"/>
          </w:tcPr>
          <w:p w14:paraId="70B5E9BB" w14:textId="77777777" w:rsidR="0088309C" w:rsidRPr="00BC3412" w:rsidRDefault="0088309C" w:rsidP="00E00CC7">
            <w:pPr>
              <w:spacing w:before="120" w:after="120"/>
              <w:jc w:val="center"/>
              <w:rPr>
                <w:b/>
                <w:bCs/>
              </w:rPr>
            </w:pPr>
          </w:p>
        </w:tc>
      </w:tr>
      <w:tr w:rsidR="0088309C" w14:paraId="2CF05D90" w14:textId="77777777" w:rsidTr="001B024D">
        <w:tc>
          <w:tcPr>
            <w:tcW w:w="2301" w:type="dxa"/>
            <w:vAlign w:val="center"/>
          </w:tcPr>
          <w:p w14:paraId="306AA83F" w14:textId="34F53E3A" w:rsidR="00FE6815" w:rsidRPr="00E1748A" w:rsidRDefault="007B5118" w:rsidP="00A736DF">
            <w:pPr>
              <w:rPr>
                <w:rStyle w:val="Hypertextovodkaz"/>
              </w:rPr>
            </w:pPr>
            <w:r w:rsidRPr="00E1748A">
              <w:fldChar w:fldCharType="begin"/>
            </w:r>
            <w:r w:rsidRPr="00E1748A">
              <w:instrText xml:space="preserve"> HYPERLINK  \l "Makromol_chem_I" </w:instrText>
            </w:r>
            <w:r w:rsidRPr="00E1748A">
              <w:fldChar w:fldCharType="separate"/>
            </w:r>
            <w:r w:rsidR="00E149FD" w:rsidRPr="00E1748A">
              <w:rPr>
                <w:rStyle w:val="Hypertextovodkaz"/>
              </w:rPr>
              <w:t xml:space="preserve">Makromolekulární </w:t>
            </w:r>
          </w:p>
          <w:p w14:paraId="4BEF4879" w14:textId="27C030F8" w:rsidR="0088309C" w:rsidRPr="00E1748A" w:rsidRDefault="00E149FD" w:rsidP="00A736DF">
            <w:r w:rsidRPr="00E1748A">
              <w:rPr>
                <w:rStyle w:val="Hypertextovodkaz"/>
              </w:rPr>
              <w:t>chemie I</w:t>
            </w:r>
            <w:r w:rsidR="007B5118" w:rsidRPr="00E1748A">
              <w:fldChar w:fldCharType="end"/>
            </w:r>
          </w:p>
        </w:tc>
        <w:tc>
          <w:tcPr>
            <w:tcW w:w="1276" w:type="dxa"/>
            <w:gridSpan w:val="2"/>
            <w:vAlign w:val="center"/>
          </w:tcPr>
          <w:p w14:paraId="35BC2E96" w14:textId="1656C829" w:rsidR="0088309C" w:rsidRDefault="00FF2158" w:rsidP="00A736DF">
            <w:r>
              <w:t>2</w:t>
            </w:r>
            <w:r w:rsidR="005F66F9">
              <w:t>0</w:t>
            </w:r>
            <w:r>
              <w:t>p+1</w:t>
            </w:r>
            <w:r w:rsidR="005F66F9">
              <w:t>0</w:t>
            </w:r>
            <w:r>
              <w:t>s+2</w:t>
            </w:r>
            <w:r w:rsidR="005F66F9">
              <w:t>0</w:t>
            </w:r>
            <w:r>
              <w:t>l</w:t>
            </w:r>
          </w:p>
        </w:tc>
        <w:tc>
          <w:tcPr>
            <w:tcW w:w="709" w:type="dxa"/>
            <w:vAlign w:val="center"/>
          </w:tcPr>
          <w:p w14:paraId="0F540829" w14:textId="70CF0BD4" w:rsidR="0088309C" w:rsidRDefault="00794E41" w:rsidP="00A736DF">
            <w:r>
              <w:t>z, zk</w:t>
            </w:r>
          </w:p>
        </w:tc>
        <w:tc>
          <w:tcPr>
            <w:tcW w:w="567" w:type="dxa"/>
            <w:gridSpan w:val="2"/>
            <w:vAlign w:val="center"/>
          </w:tcPr>
          <w:p w14:paraId="25C9D44E" w14:textId="5205BCB9" w:rsidR="0088309C" w:rsidRPr="009921CB" w:rsidRDefault="00794E41" w:rsidP="00A736DF">
            <w:pPr>
              <w:jc w:val="center"/>
            </w:pPr>
            <w:r w:rsidRPr="009921CB">
              <w:t>6</w:t>
            </w:r>
          </w:p>
        </w:tc>
        <w:tc>
          <w:tcPr>
            <w:tcW w:w="3827" w:type="dxa"/>
            <w:gridSpan w:val="2"/>
            <w:vAlign w:val="center"/>
          </w:tcPr>
          <w:p w14:paraId="4AE26BC8" w14:textId="5B84478D" w:rsidR="0088309C" w:rsidRPr="00A736DF" w:rsidRDefault="009556F6" w:rsidP="00E00CC7">
            <w:pPr>
              <w:rPr>
                <w:color w:val="C0504D" w:themeColor="accent2"/>
              </w:rPr>
            </w:pPr>
            <w:hyperlink w:anchor="Polášková" w:history="1">
              <w:r w:rsidR="00505639" w:rsidRPr="00A736DF">
                <w:rPr>
                  <w:rStyle w:val="Hypertextovodkaz"/>
                </w:rPr>
                <w:t xml:space="preserve">doc. Ing. Martina </w:t>
              </w:r>
              <w:r w:rsidR="0057567F" w:rsidRPr="00A736DF">
                <w:rPr>
                  <w:rStyle w:val="Hypertextovodkaz"/>
                </w:rPr>
                <w:t>Polášková</w:t>
              </w:r>
              <w:r w:rsidR="00505639" w:rsidRPr="00A736DF">
                <w:rPr>
                  <w:rStyle w:val="Hypertextovodkaz"/>
                </w:rPr>
                <w:t>, Ph.D.</w:t>
              </w:r>
            </w:hyperlink>
            <w:r w:rsidR="00B90DDA" w:rsidRPr="00A736DF">
              <w:t xml:space="preserve"> (100% p)</w:t>
            </w:r>
          </w:p>
        </w:tc>
        <w:tc>
          <w:tcPr>
            <w:tcW w:w="567" w:type="dxa"/>
            <w:vAlign w:val="center"/>
          </w:tcPr>
          <w:p w14:paraId="6B4DC161" w14:textId="042CBA61" w:rsidR="0088309C" w:rsidRDefault="00C933F5" w:rsidP="00A736DF">
            <w:r>
              <w:t>2/LS</w:t>
            </w:r>
          </w:p>
        </w:tc>
        <w:tc>
          <w:tcPr>
            <w:tcW w:w="709" w:type="dxa"/>
            <w:gridSpan w:val="2"/>
            <w:vAlign w:val="center"/>
          </w:tcPr>
          <w:p w14:paraId="21008B65" w14:textId="77777777" w:rsidR="0088309C" w:rsidRPr="00BC3412" w:rsidRDefault="0088309C" w:rsidP="00800AD4">
            <w:pPr>
              <w:jc w:val="center"/>
              <w:rPr>
                <w:b/>
                <w:bCs/>
              </w:rPr>
            </w:pPr>
          </w:p>
        </w:tc>
      </w:tr>
      <w:tr w:rsidR="0088309C" w14:paraId="72A705B1" w14:textId="77777777" w:rsidTr="001B024D">
        <w:tc>
          <w:tcPr>
            <w:tcW w:w="2301" w:type="dxa"/>
          </w:tcPr>
          <w:p w14:paraId="1C4215D0" w14:textId="6FD10318" w:rsidR="0088309C" w:rsidRPr="00E1748A" w:rsidRDefault="009556F6" w:rsidP="00E00CC7">
            <w:pPr>
              <w:spacing w:before="120" w:after="120"/>
            </w:pPr>
            <w:hyperlink w:anchor="Nekov_mat" w:history="1">
              <w:r w:rsidR="00E149FD" w:rsidRPr="00E1748A">
                <w:rPr>
                  <w:rStyle w:val="Hypertextovodkaz"/>
                </w:rPr>
                <w:t>Nekovové materiály</w:t>
              </w:r>
            </w:hyperlink>
          </w:p>
        </w:tc>
        <w:tc>
          <w:tcPr>
            <w:tcW w:w="1276" w:type="dxa"/>
            <w:gridSpan w:val="2"/>
            <w:vAlign w:val="center"/>
          </w:tcPr>
          <w:p w14:paraId="2E4B7E64" w14:textId="14B12171" w:rsidR="0088309C" w:rsidRDefault="00FF2158" w:rsidP="00E00CC7">
            <w:pPr>
              <w:spacing w:before="120" w:after="120"/>
            </w:pPr>
            <w:r>
              <w:t>2</w:t>
            </w:r>
            <w:r w:rsidR="005F66F9">
              <w:t>0</w:t>
            </w:r>
            <w:r>
              <w:t>p+1</w:t>
            </w:r>
            <w:r w:rsidR="005F66F9">
              <w:t>0</w:t>
            </w:r>
            <w:r>
              <w:t>s+0l</w:t>
            </w:r>
          </w:p>
        </w:tc>
        <w:tc>
          <w:tcPr>
            <w:tcW w:w="709" w:type="dxa"/>
            <w:vAlign w:val="center"/>
          </w:tcPr>
          <w:p w14:paraId="213C9427" w14:textId="5D8A7192" w:rsidR="0088309C" w:rsidRDefault="00794E41" w:rsidP="00E00CC7">
            <w:pPr>
              <w:spacing w:before="120" w:after="120"/>
            </w:pPr>
            <w:r>
              <w:t>z, zk</w:t>
            </w:r>
          </w:p>
        </w:tc>
        <w:tc>
          <w:tcPr>
            <w:tcW w:w="567" w:type="dxa"/>
            <w:gridSpan w:val="2"/>
            <w:vAlign w:val="center"/>
          </w:tcPr>
          <w:p w14:paraId="2C0C5D22" w14:textId="2333E52D" w:rsidR="0088309C" w:rsidRPr="009921CB" w:rsidRDefault="00794E41" w:rsidP="00E00CC7">
            <w:pPr>
              <w:spacing w:before="120" w:after="120"/>
              <w:jc w:val="center"/>
            </w:pPr>
            <w:r w:rsidRPr="009921CB">
              <w:t>4</w:t>
            </w:r>
          </w:p>
        </w:tc>
        <w:tc>
          <w:tcPr>
            <w:tcW w:w="3827" w:type="dxa"/>
            <w:gridSpan w:val="2"/>
          </w:tcPr>
          <w:p w14:paraId="715DA755" w14:textId="19F40406" w:rsidR="0088309C" w:rsidRDefault="009556F6" w:rsidP="00E00CC7">
            <w:pPr>
              <w:spacing w:before="120" w:after="120"/>
              <w:jc w:val="both"/>
            </w:pPr>
            <w:hyperlink w:anchor="Mrázek" w:history="1">
              <w:r w:rsidR="00505639" w:rsidRPr="00265AE4">
                <w:rPr>
                  <w:rStyle w:val="Hypertextovodkaz"/>
                  <w:b/>
                  <w:bCs/>
                </w:rPr>
                <w:t xml:space="preserve">Ing. Jan </w:t>
              </w:r>
              <w:r w:rsidR="0057567F" w:rsidRPr="00265AE4">
                <w:rPr>
                  <w:rStyle w:val="Hypertextovodkaz"/>
                  <w:b/>
                  <w:bCs/>
                </w:rPr>
                <w:t>Mrázek</w:t>
              </w:r>
              <w:r w:rsidR="00505639" w:rsidRPr="00265AE4">
                <w:rPr>
                  <w:rStyle w:val="Hypertextovodkaz"/>
                  <w:b/>
                  <w:bCs/>
                </w:rPr>
                <w:t>, Ph.D.</w:t>
              </w:r>
            </w:hyperlink>
            <w:r w:rsidR="00B90DDA" w:rsidRPr="00265AE4">
              <w:t xml:space="preserve"> (100% p)</w:t>
            </w:r>
            <w:r w:rsidR="008E5F8E">
              <w:t xml:space="preserve"> </w:t>
            </w:r>
          </w:p>
        </w:tc>
        <w:tc>
          <w:tcPr>
            <w:tcW w:w="567" w:type="dxa"/>
            <w:vAlign w:val="center"/>
          </w:tcPr>
          <w:p w14:paraId="30E95ABF" w14:textId="42F6E019" w:rsidR="0088309C" w:rsidRDefault="00C933F5" w:rsidP="00E00CC7">
            <w:pPr>
              <w:spacing w:before="120" w:after="120"/>
              <w:jc w:val="center"/>
            </w:pPr>
            <w:r>
              <w:t>2/LS</w:t>
            </w:r>
          </w:p>
        </w:tc>
        <w:tc>
          <w:tcPr>
            <w:tcW w:w="709" w:type="dxa"/>
            <w:gridSpan w:val="2"/>
            <w:vAlign w:val="center"/>
          </w:tcPr>
          <w:p w14:paraId="034B1666" w14:textId="794CB4DF" w:rsidR="0088309C" w:rsidRPr="00BC3412" w:rsidRDefault="008419AD" w:rsidP="00E00CC7">
            <w:pPr>
              <w:spacing w:before="120" w:after="120"/>
              <w:jc w:val="center"/>
              <w:rPr>
                <w:b/>
                <w:bCs/>
              </w:rPr>
            </w:pPr>
            <w:r w:rsidRPr="009921CB">
              <w:rPr>
                <w:b/>
                <w:bCs/>
              </w:rPr>
              <w:t>PZ</w:t>
            </w:r>
          </w:p>
        </w:tc>
      </w:tr>
      <w:tr w:rsidR="0088309C" w14:paraId="45AD4340" w14:textId="77777777" w:rsidTr="001B024D">
        <w:tc>
          <w:tcPr>
            <w:tcW w:w="2301" w:type="dxa"/>
            <w:vAlign w:val="center"/>
          </w:tcPr>
          <w:p w14:paraId="0C9251D0" w14:textId="3F019A15" w:rsidR="006844E3" w:rsidRPr="00725FC1" w:rsidRDefault="009556F6" w:rsidP="00863752">
            <w:hyperlink w:anchor="Prům_algor_metr_a_prog_an_dat_I" w:history="1">
              <w:r w:rsidR="006844E3" w:rsidRPr="00725FC1">
                <w:rPr>
                  <w:rStyle w:val="Hypertextovodkaz"/>
                </w:rPr>
                <w:t>Průmyslová algoritmizace, metrologie a programová analýza dat I</w:t>
              </w:r>
            </w:hyperlink>
          </w:p>
        </w:tc>
        <w:tc>
          <w:tcPr>
            <w:tcW w:w="1276" w:type="dxa"/>
            <w:gridSpan w:val="2"/>
            <w:vAlign w:val="center"/>
          </w:tcPr>
          <w:p w14:paraId="6459625D" w14:textId="5466ACB0" w:rsidR="0088309C" w:rsidRPr="006634F5" w:rsidRDefault="00733A8C" w:rsidP="00863752">
            <w:r w:rsidRPr="006634F5">
              <w:t>1</w:t>
            </w:r>
            <w:r w:rsidR="00A85944" w:rsidRPr="006634F5">
              <w:t>0</w:t>
            </w:r>
            <w:r w:rsidR="00FF2158" w:rsidRPr="006634F5">
              <w:t>p+</w:t>
            </w:r>
            <w:r w:rsidR="005F66F9" w:rsidRPr="006634F5">
              <w:t>0</w:t>
            </w:r>
            <w:r w:rsidR="00FF2158" w:rsidRPr="006634F5">
              <w:t>s+</w:t>
            </w:r>
            <w:r w:rsidR="00A85944" w:rsidRPr="006634F5">
              <w:t>2</w:t>
            </w:r>
            <w:r w:rsidR="00FF2158" w:rsidRPr="006634F5">
              <w:t>0l</w:t>
            </w:r>
          </w:p>
        </w:tc>
        <w:tc>
          <w:tcPr>
            <w:tcW w:w="709" w:type="dxa"/>
            <w:vAlign w:val="center"/>
          </w:tcPr>
          <w:p w14:paraId="541F86C4" w14:textId="0A253793" w:rsidR="0088309C" w:rsidRPr="006634F5" w:rsidRDefault="00A85944" w:rsidP="00863752">
            <w:r w:rsidRPr="006634F5">
              <w:t>z, zk</w:t>
            </w:r>
          </w:p>
        </w:tc>
        <w:tc>
          <w:tcPr>
            <w:tcW w:w="567" w:type="dxa"/>
            <w:gridSpan w:val="2"/>
            <w:vAlign w:val="center"/>
          </w:tcPr>
          <w:p w14:paraId="5881E624" w14:textId="5F26F39C" w:rsidR="0088309C" w:rsidRPr="009921CB" w:rsidRDefault="00D03836" w:rsidP="00863752">
            <w:pPr>
              <w:jc w:val="center"/>
            </w:pPr>
            <w:r w:rsidRPr="009921CB">
              <w:t>3</w:t>
            </w:r>
          </w:p>
        </w:tc>
        <w:tc>
          <w:tcPr>
            <w:tcW w:w="3827" w:type="dxa"/>
            <w:gridSpan w:val="2"/>
            <w:vAlign w:val="center"/>
          </w:tcPr>
          <w:p w14:paraId="0A66E439" w14:textId="78FD58FC" w:rsidR="0088309C" w:rsidRDefault="009556F6" w:rsidP="00863752">
            <w:hyperlink w:anchor="Pata" w:history="1">
              <w:r w:rsidR="00863752" w:rsidRPr="00BC3412">
                <w:rPr>
                  <w:rStyle w:val="Hypertextovodkaz"/>
                  <w:b/>
                  <w:bCs/>
                </w:rPr>
                <w:t>prof. Dr. Ing. Vladimír Pata</w:t>
              </w:r>
            </w:hyperlink>
            <w:r w:rsidR="00863752" w:rsidRPr="00863752">
              <w:t xml:space="preserve"> </w:t>
            </w:r>
            <w:r w:rsidR="00B90DDA" w:rsidRPr="00863752">
              <w:t xml:space="preserve">(100% </w:t>
            </w:r>
            <w:r w:rsidR="002749A1">
              <w:t>p</w:t>
            </w:r>
            <w:r w:rsidR="00B90DDA" w:rsidRPr="00863752">
              <w:t>)</w:t>
            </w:r>
          </w:p>
        </w:tc>
        <w:tc>
          <w:tcPr>
            <w:tcW w:w="567" w:type="dxa"/>
            <w:vAlign w:val="center"/>
          </w:tcPr>
          <w:p w14:paraId="284E1CD3" w14:textId="13FFF627" w:rsidR="0088309C" w:rsidRDefault="00C933F5" w:rsidP="00863752">
            <w:r>
              <w:t>2/LS</w:t>
            </w:r>
          </w:p>
        </w:tc>
        <w:tc>
          <w:tcPr>
            <w:tcW w:w="709" w:type="dxa"/>
            <w:gridSpan w:val="2"/>
            <w:vAlign w:val="center"/>
          </w:tcPr>
          <w:p w14:paraId="57B49461" w14:textId="397D2D61" w:rsidR="0088309C" w:rsidRPr="00BC3412" w:rsidRDefault="00622DFF" w:rsidP="00800AD4">
            <w:pPr>
              <w:jc w:val="center"/>
              <w:rPr>
                <w:b/>
                <w:bCs/>
              </w:rPr>
            </w:pPr>
            <w:r w:rsidRPr="00BC3412">
              <w:rPr>
                <w:b/>
                <w:bCs/>
              </w:rPr>
              <w:t>ZT</w:t>
            </w:r>
          </w:p>
        </w:tc>
      </w:tr>
      <w:tr w:rsidR="00E149FD" w14:paraId="3E6CF0AE" w14:textId="77777777" w:rsidTr="001B024D">
        <w:tc>
          <w:tcPr>
            <w:tcW w:w="2301" w:type="dxa"/>
            <w:tcBorders>
              <w:top w:val="single" w:sz="12" w:space="0" w:color="auto"/>
            </w:tcBorders>
            <w:vAlign w:val="center"/>
          </w:tcPr>
          <w:p w14:paraId="7FA2C0F4" w14:textId="4F43D720" w:rsidR="00E149FD" w:rsidRPr="00725FC1" w:rsidRDefault="009556F6" w:rsidP="00E00CC7">
            <w:hyperlink w:anchor="Fyz_a_technol_vakua" w:history="1">
              <w:r w:rsidR="00E149FD" w:rsidRPr="00725FC1">
                <w:rPr>
                  <w:rStyle w:val="Hypertextovodkaz"/>
                </w:rPr>
                <w:t>Fyzika a technologie vakua</w:t>
              </w:r>
            </w:hyperlink>
          </w:p>
        </w:tc>
        <w:tc>
          <w:tcPr>
            <w:tcW w:w="1276" w:type="dxa"/>
            <w:gridSpan w:val="2"/>
            <w:tcBorders>
              <w:top w:val="single" w:sz="12" w:space="0" w:color="auto"/>
            </w:tcBorders>
            <w:vAlign w:val="center"/>
          </w:tcPr>
          <w:p w14:paraId="21D13B31" w14:textId="6CADEA99" w:rsidR="00E149FD" w:rsidRPr="006634F5" w:rsidRDefault="00FF2158" w:rsidP="00E00CC7">
            <w:r w:rsidRPr="006634F5">
              <w:t>2</w:t>
            </w:r>
            <w:r w:rsidR="005F66F9" w:rsidRPr="006634F5">
              <w:t>8</w:t>
            </w:r>
            <w:r w:rsidRPr="006634F5">
              <w:t>p+1</w:t>
            </w:r>
            <w:r w:rsidR="005F66F9" w:rsidRPr="006634F5">
              <w:t>4</w:t>
            </w:r>
            <w:r w:rsidRPr="006634F5">
              <w:t>s+0l</w:t>
            </w:r>
          </w:p>
        </w:tc>
        <w:tc>
          <w:tcPr>
            <w:tcW w:w="709" w:type="dxa"/>
            <w:tcBorders>
              <w:top w:val="single" w:sz="12" w:space="0" w:color="auto"/>
            </w:tcBorders>
            <w:vAlign w:val="center"/>
          </w:tcPr>
          <w:p w14:paraId="72D885AA" w14:textId="41C925AB" w:rsidR="00E149FD" w:rsidRPr="006634F5" w:rsidRDefault="00BB2FE2" w:rsidP="00E00CC7">
            <w:r w:rsidRPr="006634F5">
              <w:t>z, zk</w:t>
            </w:r>
          </w:p>
        </w:tc>
        <w:tc>
          <w:tcPr>
            <w:tcW w:w="567" w:type="dxa"/>
            <w:gridSpan w:val="2"/>
            <w:tcBorders>
              <w:top w:val="single" w:sz="12" w:space="0" w:color="auto"/>
            </w:tcBorders>
            <w:vAlign w:val="center"/>
          </w:tcPr>
          <w:p w14:paraId="778CB3CE" w14:textId="745C8A33" w:rsidR="00E149FD" w:rsidRPr="009921CB" w:rsidRDefault="00D03836" w:rsidP="00E00CC7">
            <w:pPr>
              <w:jc w:val="center"/>
            </w:pPr>
            <w:r w:rsidRPr="009921CB">
              <w:t>4</w:t>
            </w:r>
          </w:p>
        </w:tc>
        <w:tc>
          <w:tcPr>
            <w:tcW w:w="3827" w:type="dxa"/>
            <w:gridSpan w:val="2"/>
            <w:tcBorders>
              <w:top w:val="single" w:sz="12" w:space="0" w:color="auto"/>
            </w:tcBorders>
            <w:vAlign w:val="center"/>
          </w:tcPr>
          <w:p w14:paraId="6BDAD926" w14:textId="269860C1" w:rsidR="00E149FD" w:rsidRPr="006930C6" w:rsidRDefault="009556F6" w:rsidP="00E00CC7">
            <w:pPr>
              <w:pStyle w:val="Textkomente"/>
            </w:pPr>
            <w:hyperlink w:anchor="Slobodian" w:history="1">
              <w:r w:rsidR="003F40F1" w:rsidRPr="00BC3412">
                <w:rPr>
                  <w:rStyle w:val="Hypertextovodkaz"/>
                  <w:b/>
                  <w:bCs/>
                </w:rPr>
                <w:t>prof. Ing. Petr Slobodian, Ph.D.</w:t>
              </w:r>
            </w:hyperlink>
            <w:r w:rsidR="00B90DDA" w:rsidRPr="00BC3412">
              <w:rPr>
                <w:b/>
                <w:bCs/>
              </w:rPr>
              <w:t xml:space="preserve"> </w:t>
            </w:r>
            <w:r w:rsidR="00B90DDA" w:rsidRPr="006930C6">
              <w:t>(100% p)</w:t>
            </w:r>
          </w:p>
        </w:tc>
        <w:tc>
          <w:tcPr>
            <w:tcW w:w="567" w:type="dxa"/>
            <w:tcBorders>
              <w:top w:val="single" w:sz="12" w:space="0" w:color="auto"/>
            </w:tcBorders>
            <w:vAlign w:val="center"/>
          </w:tcPr>
          <w:p w14:paraId="45C975A0" w14:textId="5DC76D19" w:rsidR="00E149FD" w:rsidRDefault="00C933F5" w:rsidP="00E00CC7">
            <w:r>
              <w:t>3/ZS</w:t>
            </w:r>
          </w:p>
        </w:tc>
        <w:tc>
          <w:tcPr>
            <w:tcW w:w="709" w:type="dxa"/>
            <w:gridSpan w:val="2"/>
            <w:tcBorders>
              <w:top w:val="single" w:sz="12" w:space="0" w:color="auto"/>
            </w:tcBorders>
            <w:vAlign w:val="center"/>
          </w:tcPr>
          <w:p w14:paraId="5CB2477A" w14:textId="4B5336BF" w:rsidR="00E149FD" w:rsidRPr="00BC3412" w:rsidRDefault="008419AD" w:rsidP="00E00CC7">
            <w:pPr>
              <w:jc w:val="center"/>
              <w:rPr>
                <w:b/>
                <w:bCs/>
              </w:rPr>
            </w:pPr>
            <w:r w:rsidRPr="00BC3412">
              <w:rPr>
                <w:b/>
                <w:bCs/>
              </w:rPr>
              <w:t>ZT</w:t>
            </w:r>
          </w:p>
        </w:tc>
      </w:tr>
      <w:tr w:rsidR="00E149FD" w14:paraId="7D036119" w14:textId="77777777" w:rsidTr="001B024D">
        <w:tc>
          <w:tcPr>
            <w:tcW w:w="2301" w:type="dxa"/>
            <w:vAlign w:val="center"/>
          </w:tcPr>
          <w:p w14:paraId="7BF5B3B4" w14:textId="1CF3EA73" w:rsidR="00E149FD" w:rsidRPr="00725FC1" w:rsidRDefault="009556F6" w:rsidP="00E00CC7">
            <w:hyperlink w:anchor="Lab_fyz_a_technol_vak" w:history="1">
              <w:r w:rsidR="00E149FD" w:rsidRPr="00725FC1">
                <w:rPr>
                  <w:rStyle w:val="Hypertextovodkaz"/>
                </w:rPr>
                <w:t>Laboratoř fyziky a technologie vakua</w:t>
              </w:r>
            </w:hyperlink>
          </w:p>
        </w:tc>
        <w:tc>
          <w:tcPr>
            <w:tcW w:w="1276" w:type="dxa"/>
            <w:gridSpan w:val="2"/>
            <w:vAlign w:val="center"/>
          </w:tcPr>
          <w:p w14:paraId="1BFC040B" w14:textId="670DEDAF" w:rsidR="00E149FD" w:rsidRPr="006634F5" w:rsidRDefault="00FF2158" w:rsidP="00E00CC7">
            <w:r w:rsidRPr="006634F5">
              <w:t>0p+0s+2</w:t>
            </w:r>
            <w:r w:rsidR="005F66F9" w:rsidRPr="006634F5">
              <w:t>8</w:t>
            </w:r>
            <w:r w:rsidRPr="006634F5">
              <w:t>l</w:t>
            </w:r>
          </w:p>
        </w:tc>
        <w:tc>
          <w:tcPr>
            <w:tcW w:w="709" w:type="dxa"/>
            <w:vAlign w:val="center"/>
          </w:tcPr>
          <w:p w14:paraId="2E33D305" w14:textId="09ED02A7" w:rsidR="00E149FD" w:rsidRPr="006634F5" w:rsidRDefault="00BB2FE2" w:rsidP="00E00CC7">
            <w:r w:rsidRPr="006634F5">
              <w:t>z</w:t>
            </w:r>
          </w:p>
        </w:tc>
        <w:tc>
          <w:tcPr>
            <w:tcW w:w="567" w:type="dxa"/>
            <w:gridSpan w:val="2"/>
            <w:vAlign w:val="center"/>
          </w:tcPr>
          <w:p w14:paraId="15332310" w14:textId="42BD326C" w:rsidR="00E149FD" w:rsidRPr="009921CB" w:rsidRDefault="00D03836" w:rsidP="00E00CC7">
            <w:pPr>
              <w:jc w:val="center"/>
            </w:pPr>
            <w:r w:rsidRPr="009921CB">
              <w:t>2</w:t>
            </w:r>
          </w:p>
        </w:tc>
        <w:tc>
          <w:tcPr>
            <w:tcW w:w="3827" w:type="dxa"/>
            <w:gridSpan w:val="2"/>
            <w:vAlign w:val="center"/>
          </w:tcPr>
          <w:p w14:paraId="65D4D1C9" w14:textId="0B3C6D1D" w:rsidR="00E149FD" w:rsidRPr="006930C6" w:rsidRDefault="009556F6" w:rsidP="00E00CC7">
            <w:pPr>
              <w:pStyle w:val="Textkomente"/>
            </w:pPr>
            <w:hyperlink w:anchor="Slobodian" w:history="1">
              <w:r w:rsidR="003F40F1" w:rsidRPr="00BC3412">
                <w:rPr>
                  <w:rStyle w:val="Hypertextovodkaz"/>
                  <w:b/>
                  <w:bCs/>
                </w:rPr>
                <w:t>prof. Ing. Petr Slobodian, Ph.D.</w:t>
              </w:r>
            </w:hyperlink>
            <w:r w:rsidR="00B90DDA" w:rsidRPr="006930C6">
              <w:t xml:space="preserve"> (100% l)</w:t>
            </w:r>
          </w:p>
        </w:tc>
        <w:tc>
          <w:tcPr>
            <w:tcW w:w="567" w:type="dxa"/>
            <w:vAlign w:val="center"/>
          </w:tcPr>
          <w:p w14:paraId="3080F5F8" w14:textId="1D9678DC" w:rsidR="00E149FD" w:rsidRDefault="00C933F5" w:rsidP="00E00CC7">
            <w:r>
              <w:t>3/ZS</w:t>
            </w:r>
          </w:p>
        </w:tc>
        <w:tc>
          <w:tcPr>
            <w:tcW w:w="709" w:type="dxa"/>
            <w:gridSpan w:val="2"/>
            <w:vAlign w:val="center"/>
          </w:tcPr>
          <w:p w14:paraId="5E68FECA" w14:textId="06F128DB" w:rsidR="00E149FD" w:rsidRPr="00BC3412" w:rsidRDefault="00622DFF" w:rsidP="00E00CC7">
            <w:pPr>
              <w:jc w:val="center"/>
              <w:rPr>
                <w:b/>
                <w:bCs/>
              </w:rPr>
            </w:pPr>
            <w:r w:rsidRPr="00BC3412">
              <w:rPr>
                <w:b/>
                <w:bCs/>
              </w:rPr>
              <w:t>PZ</w:t>
            </w:r>
          </w:p>
        </w:tc>
      </w:tr>
      <w:tr w:rsidR="00E149FD" w14:paraId="3008A0C4" w14:textId="77777777" w:rsidTr="001B024D">
        <w:tc>
          <w:tcPr>
            <w:tcW w:w="2301" w:type="dxa"/>
            <w:vAlign w:val="center"/>
          </w:tcPr>
          <w:p w14:paraId="59B6DE18" w14:textId="630CAEB5" w:rsidR="006930C6" w:rsidRPr="00725FC1" w:rsidRDefault="009556F6" w:rsidP="00E00CC7">
            <w:pPr>
              <w:rPr>
                <w:color w:val="0000FF" w:themeColor="hyperlink"/>
              </w:rPr>
            </w:pPr>
            <w:hyperlink w:anchor="Struk_a_vl_pev_lát_I" w:history="1">
              <w:r w:rsidR="006930C6" w:rsidRPr="00725FC1">
                <w:rPr>
                  <w:rStyle w:val="Hypertextovodkaz"/>
                </w:rPr>
                <w:t>Struktura a vlastnosti pevných látek I</w:t>
              </w:r>
            </w:hyperlink>
          </w:p>
        </w:tc>
        <w:tc>
          <w:tcPr>
            <w:tcW w:w="1276" w:type="dxa"/>
            <w:gridSpan w:val="2"/>
            <w:vAlign w:val="center"/>
          </w:tcPr>
          <w:p w14:paraId="577330FC" w14:textId="4E13819F" w:rsidR="00E149FD" w:rsidRDefault="00FF2158" w:rsidP="00E00CC7">
            <w:r>
              <w:t>2</w:t>
            </w:r>
            <w:r w:rsidR="005F66F9">
              <w:t>8</w:t>
            </w:r>
            <w:r>
              <w:t>p+1</w:t>
            </w:r>
            <w:r w:rsidR="005F66F9">
              <w:t>4</w:t>
            </w:r>
            <w:r>
              <w:t>s+0l</w:t>
            </w:r>
          </w:p>
        </w:tc>
        <w:tc>
          <w:tcPr>
            <w:tcW w:w="709" w:type="dxa"/>
            <w:vAlign w:val="center"/>
          </w:tcPr>
          <w:p w14:paraId="792B0D75" w14:textId="7134B44E" w:rsidR="00E149FD" w:rsidRDefault="002D416B" w:rsidP="00E00CC7">
            <w:r>
              <w:t>z</w:t>
            </w:r>
          </w:p>
        </w:tc>
        <w:tc>
          <w:tcPr>
            <w:tcW w:w="567" w:type="dxa"/>
            <w:gridSpan w:val="2"/>
            <w:vAlign w:val="center"/>
          </w:tcPr>
          <w:p w14:paraId="03B04083" w14:textId="0DF6185D" w:rsidR="00E149FD" w:rsidRPr="009921CB" w:rsidRDefault="002D416B" w:rsidP="00E00CC7">
            <w:pPr>
              <w:jc w:val="center"/>
            </w:pPr>
            <w:r w:rsidRPr="009921CB">
              <w:t>3</w:t>
            </w:r>
          </w:p>
        </w:tc>
        <w:tc>
          <w:tcPr>
            <w:tcW w:w="3827" w:type="dxa"/>
            <w:gridSpan w:val="2"/>
            <w:vAlign w:val="center"/>
          </w:tcPr>
          <w:p w14:paraId="1BA79093" w14:textId="1127F5E0" w:rsidR="00E149FD" w:rsidRDefault="009556F6" w:rsidP="00E00CC7">
            <w:hyperlink w:anchor="Ponížil" w:history="1">
              <w:r w:rsidR="00505639" w:rsidRPr="00BC3412">
                <w:rPr>
                  <w:rStyle w:val="Hypertextovodkaz"/>
                  <w:b/>
                  <w:bCs/>
                </w:rPr>
                <w:t xml:space="preserve">prof. RNDr. Petr </w:t>
              </w:r>
              <w:r w:rsidR="0057567F" w:rsidRPr="00BC3412">
                <w:rPr>
                  <w:rStyle w:val="Hypertextovodkaz"/>
                  <w:b/>
                  <w:bCs/>
                </w:rPr>
                <w:t>Ponížil</w:t>
              </w:r>
              <w:r w:rsidR="00505639" w:rsidRPr="00BC3412">
                <w:rPr>
                  <w:rStyle w:val="Hypertextovodkaz"/>
                  <w:b/>
                  <w:bCs/>
                </w:rPr>
                <w:t>, Ph.D.</w:t>
              </w:r>
            </w:hyperlink>
            <w:r w:rsidR="00B90DDA" w:rsidRPr="0003594E">
              <w:t xml:space="preserve"> (100% p)</w:t>
            </w:r>
          </w:p>
        </w:tc>
        <w:tc>
          <w:tcPr>
            <w:tcW w:w="567" w:type="dxa"/>
            <w:vAlign w:val="center"/>
          </w:tcPr>
          <w:p w14:paraId="0662069C" w14:textId="1CE8452F" w:rsidR="00E149FD" w:rsidRDefault="00C933F5" w:rsidP="00E00CC7">
            <w:r>
              <w:t>3/ZS</w:t>
            </w:r>
          </w:p>
        </w:tc>
        <w:tc>
          <w:tcPr>
            <w:tcW w:w="709" w:type="dxa"/>
            <w:gridSpan w:val="2"/>
            <w:vAlign w:val="center"/>
          </w:tcPr>
          <w:p w14:paraId="79A452C7" w14:textId="32E70090" w:rsidR="00E149FD" w:rsidRPr="00BC3412" w:rsidRDefault="008419AD" w:rsidP="00E00CC7">
            <w:pPr>
              <w:jc w:val="center"/>
              <w:rPr>
                <w:b/>
                <w:bCs/>
              </w:rPr>
            </w:pPr>
            <w:r w:rsidRPr="00BC3412">
              <w:rPr>
                <w:b/>
                <w:bCs/>
              </w:rPr>
              <w:t>ZT</w:t>
            </w:r>
          </w:p>
        </w:tc>
      </w:tr>
      <w:tr w:rsidR="00E149FD" w14:paraId="0B9CECAA" w14:textId="77777777" w:rsidTr="001B024D">
        <w:tc>
          <w:tcPr>
            <w:tcW w:w="2301" w:type="dxa"/>
          </w:tcPr>
          <w:p w14:paraId="560C5E70" w14:textId="64CBBA5A" w:rsidR="00E149FD" w:rsidRPr="00725FC1" w:rsidRDefault="009556F6" w:rsidP="00E00CC7">
            <w:pPr>
              <w:spacing w:before="120" w:after="120"/>
            </w:pPr>
            <w:hyperlink w:anchor="Fyz_chem_II" w:history="1">
              <w:r w:rsidR="00E149FD" w:rsidRPr="00725FC1">
                <w:rPr>
                  <w:rStyle w:val="Hypertextovodkaz"/>
                </w:rPr>
                <w:t>Fyzikální chemie II</w:t>
              </w:r>
            </w:hyperlink>
          </w:p>
        </w:tc>
        <w:tc>
          <w:tcPr>
            <w:tcW w:w="1276" w:type="dxa"/>
            <w:gridSpan w:val="2"/>
            <w:vAlign w:val="center"/>
          </w:tcPr>
          <w:p w14:paraId="338FC35C" w14:textId="206A1414" w:rsidR="00E149FD" w:rsidRDefault="00FF2158" w:rsidP="00E00CC7">
            <w:pPr>
              <w:spacing w:before="120" w:after="120"/>
            </w:pPr>
            <w:r>
              <w:t>2</w:t>
            </w:r>
            <w:r w:rsidR="005F66F9">
              <w:t>8</w:t>
            </w:r>
            <w:r>
              <w:t>p+2</w:t>
            </w:r>
            <w:r w:rsidR="005F66F9">
              <w:t>8</w:t>
            </w:r>
            <w:r>
              <w:t>s+2</w:t>
            </w:r>
            <w:r w:rsidR="005F66F9">
              <w:t>8</w:t>
            </w:r>
            <w:r>
              <w:t>l</w:t>
            </w:r>
          </w:p>
        </w:tc>
        <w:tc>
          <w:tcPr>
            <w:tcW w:w="709" w:type="dxa"/>
            <w:vAlign w:val="center"/>
          </w:tcPr>
          <w:p w14:paraId="2D465DA4" w14:textId="73A1EAD3" w:rsidR="00E149FD" w:rsidRDefault="0058574E" w:rsidP="00E00CC7">
            <w:pPr>
              <w:spacing w:before="120" w:after="120"/>
            </w:pPr>
            <w:r>
              <w:t>z, zk</w:t>
            </w:r>
          </w:p>
        </w:tc>
        <w:tc>
          <w:tcPr>
            <w:tcW w:w="567" w:type="dxa"/>
            <w:gridSpan w:val="2"/>
            <w:vAlign w:val="center"/>
          </w:tcPr>
          <w:p w14:paraId="7F831F69" w14:textId="25BA8CC7" w:rsidR="00E149FD" w:rsidRPr="009921CB" w:rsidRDefault="0058574E" w:rsidP="00E00CC7">
            <w:pPr>
              <w:spacing w:before="120" w:after="120"/>
              <w:jc w:val="center"/>
            </w:pPr>
            <w:r w:rsidRPr="009921CB">
              <w:t>6</w:t>
            </w:r>
          </w:p>
        </w:tc>
        <w:tc>
          <w:tcPr>
            <w:tcW w:w="3827" w:type="dxa"/>
            <w:gridSpan w:val="2"/>
          </w:tcPr>
          <w:p w14:paraId="6459003E" w14:textId="5613ABC2" w:rsidR="00E149FD" w:rsidRDefault="009556F6" w:rsidP="00E00CC7">
            <w:pPr>
              <w:spacing w:before="120" w:after="120"/>
              <w:jc w:val="both"/>
            </w:pPr>
            <w:hyperlink w:anchor="Kočí" w:history="1">
              <w:r w:rsidR="00505639" w:rsidRPr="005A7DA9">
                <w:rPr>
                  <w:rStyle w:val="Hypertextovodkaz"/>
                </w:rPr>
                <w:t>prof. Ing. Kamila Kočí, Ph.D.</w:t>
              </w:r>
            </w:hyperlink>
            <w:r w:rsidR="00B90DDA" w:rsidRPr="0003594E">
              <w:t xml:space="preserve"> (100% p)</w:t>
            </w:r>
          </w:p>
        </w:tc>
        <w:tc>
          <w:tcPr>
            <w:tcW w:w="567" w:type="dxa"/>
            <w:vAlign w:val="center"/>
          </w:tcPr>
          <w:p w14:paraId="456B4987" w14:textId="15B2E55B" w:rsidR="00E149FD" w:rsidRDefault="00C933F5" w:rsidP="00E00CC7">
            <w:pPr>
              <w:spacing w:before="120" w:after="120"/>
              <w:jc w:val="center"/>
            </w:pPr>
            <w:r>
              <w:t>3/ZS</w:t>
            </w:r>
          </w:p>
        </w:tc>
        <w:tc>
          <w:tcPr>
            <w:tcW w:w="709" w:type="dxa"/>
            <w:gridSpan w:val="2"/>
            <w:vAlign w:val="center"/>
          </w:tcPr>
          <w:p w14:paraId="3FF09550" w14:textId="77777777" w:rsidR="00E149FD" w:rsidRPr="00BC3412" w:rsidRDefault="00E149FD" w:rsidP="00E00CC7">
            <w:pPr>
              <w:spacing w:before="120" w:after="120"/>
              <w:jc w:val="center"/>
              <w:rPr>
                <w:b/>
                <w:bCs/>
              </w:rPr>
            </w:pPr>
          </w:p>
        </w:tc>
      </w:tr>
      <w:tr w:rsidR="007D467D" w14:paraId="3284F789" w14:textId="77777777" w:rsidTr="001B024D">
        <w:tc>
          <w:tcPr>
            <w:tcW w:w="2301" w:type="dxa"/>
          </w:tcPr>
          <w:p w14:paraId="7592102C" w14:textId="3D1FBE81" w:rsidR="007D467D" w:rsidRPr="00725FC1" w:rsidRDefault="009556F6" w:rsidP="00E00CC7">
            <w:pPr>
              <w:spacing w:before="120" w:after="120"/>
            </w:pPr>
            <w:hyperlink w:anchor="Polovodič_mat" w:history="1">
              <w:r w:rsidR="007D467D" w:rsidRPr="00725FC1">
                <w:rPr>
                  <w:rStyle w:val="Hypertextovodkaz"/>
                </w:rPr>
                <w:t>Polovodičové materiály</w:t>
              </w:r>
            </w:hyperlink>
          </w:p>
        </w:tc>
        <w:tc>
          <w:tcPr>
            <w:tcW w:w="1276" w:type="dxa"/>
            <w:gridSpan w:val="2"/>
            <w:vAlign w:val="center"/>
          </w:tcPr>
          <w:p w14:paraId="7F83536E" w14:textId="75F1B633" w:rsidR="007D467D" w:rsidRPr="006634F5" w:rsidRDefault="007D467D" w:rsidP="00E00CC7">
            <w:pPr>
              <w:spacing w:before="120" w:after="120"/>
            </w:pPr>
            <w:r w:rsidRPr="006634F5">
              <w:t>2</w:t>
            </w:r>
            <w:r w:rsidR="005F66F9" w:rsidRPr="006634F5">
              <w:t>8</w:t>
            </w:r>
            <w:r w:rsidRPr="006634F5">
              <w:t>p+0s+2</w:t>
            </w:r>
            <w:r w:rsidR="005F66F9" w:rsidRPr="006634F5">
              <w:t>8</w:t>
            </w:r>
            <w:r w:rsidRPr="006634F5">
              <w:t>l</w:t>
            </w:r>
          </w:p>
        </w:tc>
        <w:tc>
          <w:tcPr>
            <w:tcW w:w="709" w:type="dxa"/>
            <w:vAlign w:val="center"/>
          </w:tcPr>
          <w:p w14:paraId="6C248F15" w14:textId="394380F0" w:rsidR="007D467D" w:rsidRPr="006634F5" w:rsidRDefault="00BB2FE2" w:rsidP="00E00CC7">
            <w:pPr>
              <w:spacing w:before="120" w:after="120"/>
            </w:pPr>
            <w:r w:rsidRPr="006634F5">
              <w:t>z, zk</w:t>
            </w:r>
          </w:p>
        </w:tc>
        <w:tc>
          <w:tcPr>
            <w:tcW w:w="567" w:type="dxa"/>
            <w:gridSpan w:val="2"/>
            <w:vAlign w:val="center"/>
          </w:tcPr>
          <w:p w14:paraId="5191F6AA" w14:textId="3B47E995" w:rsidR="00F44958" w:rsidRPr="009921CB" w:rsidRDefault="00B925E3" w:rsidP="00E00CC7">
            <w:pPr>
              <w:spacing w:before="120" w:after="120"/>
              <w:jc w:val="center"/>
            </w:pPr>
            <w:r w:rsidRPr="009921CB">
              <w:t>6</w:t>
            </w:r>
          </w:p>
        </w:tc>
        <w:tc>
          <w:tcPr>
            <w:tcW w:w="3827" w:type="dxa"/>
            <w:gridSpan w:val="2"/>
          </w:tcPr>
          <w:p w14:paraId="67B0B019" w14:textId="581FF230" w:rsidR="007D467D" w:rsidRPr="002D416B" w:rsidRDefault="009556F6" w:rsidP="00E00CC7">
            <w:pPr>
              <w:pStyle w:val="Textkomente"/>
              <w:spacing w:before="120" w:after="120"/>
              <w:jc w:val="both"/>
              <w:rPr>
                <w:highlight w:val="green"/>
              </w:rPr>
            </w:pPr>
            <w:hyperlink w:anchor="Slobodian" w:history="1">
              <w:r w:rsidR="003F40F1" w:rsidRPr="00BC3412">
                <w:rPr>
                  <w:rStyle w:val="Hypertextovodkaz"/>
                  <w:b/>
                  <w:bCs/>
                </w:rPr>
                <w:t>prof. Ing. Petr Slobodian, Ph.D.</w:t>
              </w:r>
            </w:hyperlink>
            <w:r w:rsidR="00B90DDA" w:rsidRPr="0003594E">
              <w:t xml:space="preserve"> (100% p)</w:t>
            </w:r>
          </w:p>
        </w:tc>
        <w:tc>
          <w:tcPr>
            <w:tcW w:w="567" w:type="dxa"/>
            <w:vAlign w:val="center"/>
          </w:tcPr>
          <w:p w14:paraId="00608ED8" w14:textId="76314B63" w:rsidR="007D467D" w:rsidRDefault="007D467D" w:rsidP="00E00CC7">
            <w:pPr>
              <w:spacing w:before="120" w:after="120"/>
              <w:jc w:val="center"/>
            </w:pPr>
            <w:r>
              <w:t>3/ZS</w:t>
            </w:r>
          </w:p>
        </w:tc>
        <w:tc>
          <w:tcPr>
            <w:tcW w:w="709" w:type="dxa"/>
            <w:gridSpan w:val="2"/>
            <w:vAlign w:val="center"/>
          </w:tcPr>
          <w:p w14:paraId="1354AD31" w14:textId="6838F8B1" w:rsidR="007D467D" w:rsidRPr="00BC3412" w:rsidRDefault="008419AD" w:rsidP="00E00CC7">
            <w:pPr>
              <w:spacing w:before="120" w:after="120"/>
              <w:jc w:val="center"/>
              <w:rPr>
                <w:b/>
                <w:bCs/>
              </w:rPr>
            </w:pPr>
            <w:r w:rsidRPr="00BC3412">
              <w:rPr>
                <w:b/>
                <w:bCs/>
              </w:rPr>
              <w:t>ZT</w:t>
            </w:r>
          </w:p>
        </w:tc>
      </w:tr>
      <w:tr w:rsidR="007D467D" w14:paraId="45D1F360" w14:textId="77777777" w:rsidTr="001B024D">
        <w:tc>
          <w:tcPr>
            <w:tcW w:w="2301" w:type="dxa"/>
            <w:vAlign w:val="center"/>
          </w:tcPr>
          <w:p w14:paraId="06BE977E" w14:textId="5C29336D" w:rsidR="007D467D" w:rsidRPr="00725FC1" w:rsidRDefault="009556F6" w:rsidP="00E00CC7">
            <w:pPr>
              <w:spacing w:before="120" w:after="120"/>
            </w:pPr>
            <w:hyperlink w:anchor="Polymer_mat" w:history="1">
              <w:r w:rsidR="007D467D" w:rsidRPr="00725FC1">
                <w:rPr>
                  <w:rStyle w:val="Hypertextovodkaz"/>
                </w:rPr>
                <w:t>Polymerní materiály</w:t>
              </w:r>
            </w:hyperlink>
          </w:p>
        </w:tc>
        <w:tc>
          <w:tcPr>
            <w:tcW w:w="1276" w:type="dxa"/>
            <w:gridSpan w:val="2"/>
            <w:vAlign w:val="center"/>
          </w:tcPr>
          <w:p w14:paraId="58C66ADA" w14:textId="33A6BA56" w:rsidR="00A968D9" w:rsidRPr="006634F5" w:rsidRDefault="007D467D" w:rsidP="00E00CC7">
            <w:pPr>
              <w:spacing w:before="120" w:after="120"/>
            </w:pPr>
            <w:r w:rsidRPr="006634F5">
              <w:t>2</w:t>
            </w:r>
            <w:r w:rsidR="005F66F9" w:rsidRPr="006634F5">
              <w:t>8</w:t>
            </w:r>
            <w:r w:rsidRPr="006634F5">
              <w:t>p+0s+2</w:t>
            </w:r>
            <w:r w:rsidR="005F66F9" w:rsidRPr="006634F5">
              <w:t>8</w:t>
            </w:r>
            <w:r w:rsidRPr="006634F5">
              <w:t>l</w:t>
            </w:r>
          </w:p>
        </w:tc>
        <w:tc>
          <w:tcPr>
            <w:tcW w:w="709" w:type="dxa"/>
            <w:vAlign w:val="center"/>
          </w:tcPr>
          <w:p w14:paraId="4EFE223C" w14:textId="599A3FC7" w:rsidR="007D467D" w:rsidRPr="006634F5" w:rsidRDefault="00A968D9" w:rsidP="00E00CC7">
            <w:pPr>
              <w:spacing w:before="120" w:after="120"/>
            </w:pPr>
            <w:r w:rsidRPr="006634F5">
              <w:t>z, zk</w:t>
            </w:r>
          </w:p>
        </w:tc>
        <w:tc>
          <w:tcPr>
            <w:tcW w:w="567" w:type="dxa"/>
            <w:gridSpan w:val="2"/>
            <w:vAlign w:val="center"/>
          </w:tcPr>
          <w:p w14:paraId="06742700" w14:textId="274341DB" w:rsidR="007D467D" w:rsidRPr="009921CB" w:rsidRDefault="00B925E3" w:rsidP="00E00CC7">
            <w:pPr>
              <w:spacing w:before="120" w:after="120"/>
              <w:jc w:val="center"/>
            </w:pPr>
            <w:r w:rsidRPr="009921CB">
              <w:t>5</w:t>
            </w:r>
          </w:p>
        </w:tc>
        <w:tc>
          <w:tcPr>
            <w:tcW w:w="3827" w:type="dxa"/>
            <w:gridSpan w:val="2"/>
            <w:vAlign w:val="center"/>
          </w:tcPr>
          <w:p w14:paraId="3108DE41" w14:textId="7DBEBB89" w:rsidR="007D467D" w:rsidRPr="00DE6123" w:rsidRDefault="009556F6" w:rsidP="00E00CC7">
            <w:pPr>
              <w:spacing w:before="120" w:after="120"/>
              <w:rPr>
                <w:highlight w:val="magenta"/>
              </w:rPr>
            </w:pPr>
            <w:hyperlink w:anchor="Čermák" w:history="1">
              <w:r w:rsidR="00505639" w:rsidRPr="00BC3412">
                <w:rPr>
                  <w:rStyle w:val="Hypertextovodkaz"/>
                  <w:b/>
                  <w:bCs/>
                </w:rPr>
                <w:t>prof. Ing. Roman</w:t>
              </w:r>
              <w:r w:rsidR="0057567F" w:rsidRPr="00BC3412">
                <w:rPr>
                  <w:rStyle w:val="Hypertextovodkaz"/>
                  <w:b/>
                  <w:bCs/>
                </w:rPr>
                <w:t xml:space="preserve"> Čermák</w:t>
              </w:r>
              <w:r w:rsidR="00505639" w:rsidRPr="00BC3412">
                <w:rPr>
                  <w:rStyle w:val="Hypertextovodkaz"/>
                  <w:b/>
                  <w:bCs/>
                </w:rPr>
                <w:t>, Ph.D.</w:t>
              </w:r>
            </w:hyperlink>
            <w:r w:rsidR="00505639" w:rsidRPr="008F27DE">
              <w:t xml:space="preserve"> </w:t>
            </w:r>
            <w:r w:rsidR="00B90DDA" w:rsidRPr="008F27DE">
              <w:t>(100% p)</w:t>
            </w:r>
          </w:p>
        </w:tc>
        <w:tc>
          <w:tcPr>
            <w:tcW w:w="567" w:type="dxa"/>
            <w:vAlign w:val="center"/>
          </w:tcPr>
          <w:p w14:paraId="3C432061" w14:textId="0B15A044" w:rsidR="007D467D" w:rsidRDefault="007D467D" w:rsidP="00E00CC7">
            <w:pPr>
              <w:spacing w:before="120" w:after="120"/>
            </w:pPr>
            <w:r>
              <w:t>3/ZS</w:t>
            </w:r>
          </w:p>
        </w:tc>
        <w:tc>
          <w:tcPr>
            <w:tcW w:w="709" w:type="dxa"/>
            <w:gridSpan w:val="2"/>
            <w:vAlign w:val="center"/>
          </w:tcPr>
          <w:p w14:paraId="763E0EFD" w14:textId="6451D2E5" w:rsidR="007D467D" w:rsidRPr="00BC3412" w:rsidRDefault="008419AD" w:rsidP="00E00CC7">
            <w:pPr>
              <w:spacing w:before="120" w:after="120"/>
              <w:jc w:val="center"/>
              <w:rPr>
                <w:b/>
                <w:bCs/>
              </w:rPr>
            </w:pPr>
            <w:r w:rsidRPr="00BC3412">
              <w:rPr>
                <w:b/>
                <w:bCs/>
              </w:rPr>
              <w:t>PZ</w:t>
            </w:r>
          </w:p>
        </w:tc>
      </w:tr>
      <w:tr w:rsidR="007D467D" w14:paraId="3842025C" w14:textId="77777777" w:rsidTr="001B024D">
        <w:tc>
          <w:tcPr>
            <w:tcW w:w="2301" w:type="dxa"/>
            <w:tcBorders>
              <w:bottom w:val="single" w:sz="12" w:space="0" w:color="auto"/>
            </w:tcBorders>
            <w:vAlign w:val="center"/>
          </w:tcPr>
          <w:p w14:paraId="22728045" w14:textId="0A39B431" w:rsidR="007D467D" w:rsidRPr="00E1748A" w:rsidRDefault="009556F6" w:rsidP="00E00CC7">
            <w:hyperlink w:anchor="Sem_k_BP" w:history="1">
              <w:r w:rsidR="007D467D" w:rsidRPr="00E1748A">
                <w:rPr>
                  <w:rStyle w:val="Hypertextovodkaz"/>
                </w:rPr>
                <w:t>Seminář k</w:t>
              </w:r>
              <w:r w:rsidR="00FA759B">
                <w:rPr>
                  <w:rStyle w:val="Hypertextovodkaz"/>
                </w:rPr>
                <w:t> </w:t>
              </w:r>
              <w:r w:rsidR="007D467D" w:rsidRPr="00E1748A">
                <w:rPr>
                  <w:rStyle w:val="Hypertextovodkaz"/>
                </w:rPr>
                <w:t>bakalářské práci</w:t>
              </w:r>
            </w:hyperlink>
          </w:p>
        </w:tc>
        <w:tc>
          <w:tcPr>
            <w:tcW w:w="1276" w:type="dxa"/>
            <w:gridSpan w:val="2"/>
            <w:tcBorders>
              <w:bottom w:val="single" w:sz="12" w:space="0" w:color="auto"/>
            </w:tcBorders>
            <w:vAlign w:val="center"/>
          </w:tcPr>
          <w:p w14:paraId="1DAF9B1B" w14:textId="448C7F95" w:rsidR="007D467D" w:rsidRDefault="007D467D" w:rsidP="00E00CC7">
            <w:r w:rsidRPr="000020BD">
              <w:t>0p+2</w:t>
            </w:r>
            <w:r w:rsidR="005F66F9">
              <w:t>8</w:t>
            </w:r>
            <w:r w:rsidRPr="000020BD">
              <w:t>s+0l</w:t>
            </w:r>
          </w:p>
        </w:tc>
        <w:tc>
          <w:tcPr>
            <w:tcW w:w="709" w:type="dxa"/>
            <w:tcBorders>
              <w:bottom w:val="single" w:sz="12" w:space="0" w:color="auto"/>
            </w:tcBorders>
            <w:vAlign w:val="center"/>
          </w:tcPr>
          <w:p w14:paraId="74DE0B96" w14:textId="0CC10B4E" w:rsidR="007D467D" w:rsidRDefault="007D467D" w:rsidP="00E00CC7">
            <w:r>
              <w:t>z</w:t>
            </w:r>
          </w:p>
        </w:tc>
        <w:tc>
          <w:tcPr>
            <w:tcW w:w="567" w:type="dxa"/>
            <w:gridSpan w:val="2"/>
            <w:tcBorders>
              <w:bottom w:val="single" w:sz="12" w:space="0" w:color="auto"/>
            </w:tcBorders>
            <w:vAlign w:val="center"/>
          </w:tcPr>
          <w:p w14:paraId="056F5CDA" w14:textId="64DB5B3E" w:rsidR="007D467D" w:rsidRDefault="007D467D" w:rsidP="00E00CC7">
            <w:pPr>
              <w:jc w:val="center"/>
            </w:pPr>
            <w:r w:rsidRPr="000020BD">
              <w:t>2</w:t>
            </w:r>
          </w:p>
        </w:tc>
        <w:tc>
          <w:tcPr>
            <w:tcW w:w="3827" w:type="dxa"/>
            <w:gridSpan w:val="2"/>
            <w:tcBorders>
              <w:bottom w:val="single" w:sz="12" w:space="0" w:color="auto"/>
            </w:tcBorders>
            <w:vAlign w:val="center"/>
          </w:tcPr>
          <w:p w14:paraId="1C49C547" w14:textId="0CAE4A3E" w:rsidR="007D467D" w:rsidRPr="00B45DB3" w:rsidRDefault="009556F6" w:rsidP="00E00CC7">
            <w:pPr>
              <w:rPr>
                <w:i/>
                <w:iCs/>
              </w:rPr>
            </w:pPr>
            <w:hyperlink w:anchor="Musilová" w:history="1">
              <w:r w:rsidR="00505639" w:rsidRPr="0003594E">
                <w:rPr>
                  <w:rStyle w:val="Hypertextovodkaz"/>
                </w:rPr>
                <w:t xml:space="preserve">Ing. Lenka </w:t>
              </w:r>
              <w:r w:rsidR="0057567F" w:rsidRPr="0003594E">
                <w:rPr>
                  <w:rStyle w:val="Hypertextovodkaz"/>
                </w:rPr>
                <w:t>Musilová</w:t>
              </w:r>
              <w:r w:rsidR="00505639" w:rsidRPr="0003594E">
                <w:rPr>
                  <w:rStyle w:val="Hypertextovodkaz"/>
                </w:rPr>
                <w:t>, Ph.D.</w:t>
              </w:r>
            </w:hyperlink>
            <w:r w:rsidR="00505639" w:rsidRPr="0003594E">
              <w:t xml:space="preserve"> </w:t>
            </w:r>
            <w:r w:rsidR="00B90DDA" w:rsidRPr="0003594E">
              <w:t>(100% s)</w:t>
            </w:r>
          </w:p>
        </w:tc>
        <w:tc>
          <w:tcPr>
            <w:tcW w:w="567" w:type="dxa"/>
            <w:tcBorders>
              <w:bottom w:val="single" w:sz="12" w:space="0" w:color="auto"/>
            </w:tcBorders>
            <w:vAlign w:val="center"/>
          </w:tcPr>
          <w:p w14:paraId="55220377" w14:textId="57B1F9C3" w:rsidR="007D467D" w:rsidRDefault="007D467D" w:rsidP="00E00CC7">
            <w:r>
              <w:t>3/ZS</w:t>
            </w:r>
          </w:p>
        </w:tc>
        <w:tc>
          <w:tcPr>
            <w:tcW w:w="709" w:type="dxa"/>
            <w:gridSpan w:val="2"/>
            <w:tcBorders>
              <w:bottom w:val="single" w:sz="12" w:space="0" w:color="auto"/>
            </w:tcBorders>
            <w:vAlign w:val="center"/>
          </w:tcPr>
          <w:p w14:paraId="14EBE1CC" w14:textId="77777777" w:rsidR="007D467D" w:rsidRPr="00BC3412" w:rsidRDefault="007D467D" w:rsidP="00E00CC7">
            <w:pPr>
              <w:jc w:val="center"/>
              <w:rPr>
                <w:b/>
                <w:bCs/>
              </w:rPr>
            </w:pPr>
          </w:p>
        </w:tc>
      </w:tr>
      <w:tr w:rsidR="007D467D" w14:paraId="6643A507" w14:textId="77777777" w:rsidTr="001B024D">
        <w:tc>
          <w:tcPr>
            <w:tcW w:w="2301" w:type="dxa"/>
            <w:vAlign w:val="center"/>
          </w:tcPr>
          <w:p w14:paraId="0CAB4C4D" w14:textId="68F80F46" w:rsidR="00BB2FE2" w:rsidRPr="00E1748A" w:rsidRDefault="009556F6" w:rsidP="00E00CC7">
            <w:hyperlink w:anchor="Struk_a_vl_pev_lát_II" w:history="1">
              <w:r w:rsidR="00D95505" w:rsidRPr="00E1748A">
                <w:rPr>
                  <w:rStyle w:val="Hypertextovodkaz"/>
                </w:rPr>
                <w:t>Struktura a vlastnosti pevných látek II</w:t>
              </w:r>
            </w:hyperlink>
          </w:p>
        </w:tc>
        <w:tc>
          <w:tcPr>
            <w:tcW w:w="1276" w:type="dxa"/>
            <w:gridSpan w:val="2"/>
            <w:vAlign w:val="center"/>
          </w:tcPr>
          <w:p w14:paraId="229AD1F5" w14:textId="0869ADD9" w:rsidR="007D467D" w:rsidRDefault="007D467D" w:rsidP="00E00CC7">
            <w:r>
              <w:t>2</w:t>
            </w:r>
            <w:r w:rsidR="002419E5">
              <w:t>0</w:t>
            </w:r>
            <w:r>
              <w:t>p+1</w:t>
            </w:r>
            <w:r w:rsidR="002419E5">
              <w:t>0</w:t>
            </w:r>
            <w:r>
              <w:t>s+0l</w:t>
            </w:r>
          </w:p>
        </w:tc>
        <w:tc>
          <w:tcPr>
            <w:tcW w:w="709" w:type="dxa"/>
            <w:vAlign w:val="center"/>
          </w:tcPr>
          <w:p w14:paraId="28756F62" w14:textId="5902CC27" w:rsidR="007D467D" w:rsidRDefault="007E2ECA" w:rsidP="00E00CC7">
            <w:r>
              <w:t>z, zk</w:t>
            </w:r>
          </w:p>
        </w:tc>
        <w:tc>
          <w:tcPr>
            <w:tcW w:w="567" w:type="dxa"/>
            <w:gridSpan w:val="2"/>
            <w:vAlign w:val="center"/>
          </w:tcPr>
          <w:p w14:paraId="3C3ED21A" w14:textId="520226D0" w:rsidR="007D467D" w:rsidRPr="009921CB" w:rsidRDefault="007E2ECA" w:rsidP="00E00CC7">
            <w:pPr>
              <w:jc w:val="center"/>
            </w:pPr>
            <w:r w:rsidRPr="009921CB">
              <w:t>4</w:t>
            </w:r>
          </w:p>
        </w:tc>
        <w:tc>
          <w:tcPr>
            <w:tcW w:w="3827" w:type="dxa"/>
            <w:gridSpan w:val="2"/>
            <w:vAlign w:val="center"/>
          </w:tcPr>
          <w:p w14:paraId="510EFE92" w14:textId="2B99E4FA" w:rsidR="007D467D" w:rsidRDefault="009556F6" w:rsidP="00E00CC7">
            <w:hyperlink w:anchor="Ponížil" w:history="1">
              <w:r w:rsidR="00505639" w:rsidRPr="00BC3412">
                <w:rPr>
                  <w:rStyle w:val="Hypertextovodkaz"/>
                  <w:b/>
                  <w:bCs/>
                </w:rPr>
                <w:t>prof. RNDr. Petr Ponížil, Ph.D.</w:t>
              </w:r>
            </w:hyperlink>
            <w:r w:rsidR="00B90DDA" w:rsidRPr="0003594E">
              <w:t xml:space="preserve"> (100% p)</w:t>
            </w:r>
          </w:p>
        </w:tc>
        <w:tc>
          <w:tcPr>
            <w:tcW w:w="567" w:type="dxa"/>
            <w:vAlign w:val="center"/>
          </w:tcPr>
          <w:p w14:paraId="4748F9AF" w14:textId="2FB65AB8" w:rsidR="007D467D" w:rsidRDefault="007D467D" w:rsidP="00E00CC7">
            <w:r>
              <w:t>3/LS</w:t>
            </w:r>
          </w:p>
        </w:tc>
        <w:tc>
          <w:tcPr>
            <w:tcW w:w="709" w:type="dxa"/>
            <w:gridSpan w:val="2"/>
            <w:vAlign w:val="center"/>
          </w:tcPr>
          <w:p w14:paraId="559F95D3" w14:textId="155BBEF0" w:rsidR="007D467D" w:rsidRPr="00BC3412" w:rsidRDefault="008419AD" w:rsidP="00E00CC7">
            <w:pPr>
              <w:jc w:val="center"/>
              <w:rPr>
                <w:b/>
                <w:bCs/>
              </w:rPr>
            </w:pPr>
            <w:r w:rsidRPr="00BC3412">
              <w:rPr>
                <w:b/>
                <w:bCs/>
              </w:rPr>
              <w:t>ZT</w:t>
            </w:r>
          </w:p>
        </w:tc>
      </w:tr>
      <w:tr w:rsidR="007D467D" w14:paraId="24B25A6A" w14:textId="77777777" w:rsidTr="001B024D">
        <w:tc>
          <w:tcPr>
            <w:tcW w:w="2301" w:type="dxa"/>
            <w:vAlign w:val="center"/>
          </w:tcPr>
          <w:p w14:paraId="6AA81558" w14:textId="294D12ED" w:rsidR="007D467D" w:rsidRPr="00E1748A" w:rsidRDefault="009556F6" w:rsidP="00E00CC7">
            <w:pPr>
              <w:spacing w:before="120" w:after="120"/>
            </w:pPr>
            <w:hyperlink w:anchor="Fyz_polymerů" w:history="1">
              <w:r w:rsidR="007D467D" w:rsidRPr="00E1748A">
                <w:rPr>
                  <w:rStyle w:val="Hypertextovodkaz"/>
                </w:rPr>
                <w:t>Fyzika polymerů</w:t>
              </w:r>
            </w:hyperlink>
          </w:p>
        </w:tc>
        <w:tc>
          <w:tcPr>
            <w:tcW w:w="1276" w:type="dxa"/>
            <w:gridSpan w:val="2"/>
            <w:vAlign w:val="center"/>
          </w:tcPr>
          <w:p w14:paraId="4D47B48C" w14:textId="618B0C43" w:rsidR="007D467D" w:rsidRDefault="007D467D" w:rsidP="00E00CC7">
            <w:pPr>
              <w:spacing w:before="120" w:after="120"/>
            </w:pPr>
            <w:r>
              <w:t>2</w:t>
            </w:r>
            <w:r w:rsidR="002419E5">
              <w:t>0</w:t>
            </w:r>
            <w:r>
              <w:t>p+0s+2</w:t>
            </w:r>
            <w:r w:rsidR="002419E5">
              <w:t>0</w:t>
            </w:r>
            <w:r>
              <w:t>l</w:t>
            </w:r>
          </w:p>
        </w:tc>
        <w:tc>
          <w:tcPr>
            <w:tcW w:w="709" w:type="dxa"/>
            <w:vAlign w:val="center"/>
          </w:tcPr>
          <w:p w14:paraId="52E6480F" w14:textId="673FD9D0" w:rsidR="007D467D" w:rsidRDefault="007D467D" w:rsidP="00E00CC7">
            <w:pPr>
              <w:spacing w:before="120" w:after="120"/>
            </w:pPr>
            <w:r>
              <w:t>z, zk</w:t>
            </w:r>
          </w:p>
        </w:tc>
        <w:tc>
          <w:tcPr>
            <w:tcW w:w="567" w:type="dxa"/>
            <w:gridSpan w:val="2"/>
            <w:vAlign w:val="center"/>
          </w:tcPr>
          <w:p w14:paraId="6767422F" w14:textId="1793EFE9" w:rsidR="007D467D" w:rsidRPr="009921CB" w:rsidRDefault="007D467D" w:rsidP="00E00CC7">
            <w:pPr>
              <w:spacing w:before="120" w:after="120"/>
              <w:jc w:val="center"/>
            </w:pPr>
            <w:r w:rsidRPr="009921CB">
              <w:t>5</w:t>
            </w:r>
          </w:p>
        </w:tc>
        <w:tc>
          <w:tcPr>
            <w:tcW w:w="3827" w:type="dxa"/>
            <w:gridSpan w:val="2"/>
          </w:tcPr>
          <w:p w14:paraId="7F630400" w14:textId="4EDD67C5" w:rsidR="007D467D" w:rsidRPr="009309E2" w:rsidRDefault="009556F6" w:rsidP="00E00CC7">
            <w:pPr>
              <w:spacing w:before="120" w:after="120"/>
              <w:jc w:val="both"/>
              <w:rPr>
                <w:highlight w:val="cyan"/>
              </w:rPr>
            </w:pPr>
            <w:hyperlink w:anchor="Hausnerová" w:history="1">
              <w:r w:rsidR="00505639" w:rsidRPr="00923A7C">
                <w:rPr>
                  <w:rStyle w:val="Hypertextovodkaz"/>
                  <w:sz w:val="19"/>
                  <w:szCs w:val="19"/>
                </w:rPr>
                <w:t xml:space="preserve">prof. Ing. Berenika </w:t>
              </w:r>
              <w:r w:rsidR="0057567F" w:rsidRPr="00923A7C">
                <w:rPr>
                  <w:rStyle w:val="Hypertextovodkaz"/>
                  <w:sz w:val="19"/>
                  <w:szCs w:val="19"/>
                </w:rPr>
                <w:t>Hausnerová</w:t>
              </w:r>
              <w:r w:rsidR="00505639" w:rsidRPr="00923A7C">
                <w:rPr>
                  <w:rStyle w:val="Hypertextovodkaz"/>
                  <w:sz w:val="19"/>
                  <w:szCs w:val="19"/>
                </w:rPr>
                <w:t>, Ph.D.</w:t>
              </w:r>
            </w:hyperlink>
            <w:r w:rsidR="00B90DDA" w:rsidRPr="00AE2B44">
              <w:t xml:space="preserve"> </w:t>
            </w:r>
            <w:r w:rsidR="00B90DDA" w:rsidRPr="00AE2B44">
              <w:rPr>
                <w:sz w:val="19"/>
                <w:szCs w:val="19"/>
              </w:rPr>
              <w:t>(100% p)</w:t>
            </w:r>
          </w:p>
        </w:tc>
        <w:tc>
          <w:tcPr>
            <w:tcW w:w="567" w:type="dxa"/>
            <w:vAlign w:val="center"/>
          </w:tcPr>
          <w:p w14:paraId="149D68AB" w14:textId="227D78B6" w:rsidR="007D467D" w:rsidRDefault="007D467D" w:rsidP="00E00CC7">
            <w:pPr>
              <w:spacing w:before="120" w:after="120"/>
              <w:jc w:val="center"/>
            </w:pPr>
            <w:r w:rsidRPr="00AE2B44">
              <w:t>3/LS</w:t>
            </w:r>
          </w:p>
        </w:tc>
        <w:tc>
          <w:tcPr>
            <w:tcW w:w="709" w:type="dxa"/>
            <w:gridSpan w:val="2"/>
            <w:vAlign w:val="center"/>
          </w:tcPr>
          <w:p w14:paraId="75C5148D" w14:textId="77777777" w:rsidR="007D467D" w:rsidRPr="00BC3412" w:rsidRDefault="007D467D" w:rsidP="00E00CC7">
            <w:pPr>
              <w:spacing w:before="120" w:after="120"/>
              <w:jc w:val="center"/>
              <w:rPr>
                <w:b/>
                <w:bCs/>
              </w:rPr>
            </w:pPr>
          </w:p>
        </w:tc>
      </w:tr>
      <w:tr w:rsidR="007D467D" w14:paraId="0EC0D989" w14:textId="77777777" w:rsidTr="001B024D">
        <w:tc>
          <w:tcPr>
            <w:tcW w:w="2301" w:type="dxa"/>
            <w:vAlign w:val="center"/>
          </w:tcPr>
          <w:p w14:paraId="4C1EF487" w14:textId="401A8F94" w:rsidR="00093FCF" w:rsidRPr="008E6316" w:rsidRDefault="009556F6" w:rsidP="00E00CC7">
            <w:pPr>
              <w:spacing w:before="120" w:after="120"/>
            </w:pPr>
            <w:hyperlink w:anchor="Proc_inž_I" w:history="1">
              <w:r w:rsidR="007D467D" w:rsidRPr="008E6316">
                <w:rPr>
                  <w:rStyle w:val="Hypertextovodkaz"/>
                </w:rPr>
                <w:t>Procesní inženýrství I</w:t>
              </w:r>
            </w:hyperlink>
          </w:p>
        </w:tc>
        <w:tc>
          <w:tcPr>
            <w:tcW w:w="1276" w:type="dxa"/>
            <w:gridSpan w:val="2"/>
            <w:vAlign w:val="center"/>
          </w:tcPr>
          <w:p w14:paraId="5A97C9F7" w14:textId="47E73436" w:rsidR="007D467D" w:rsidRPr="009921CB" w:rsidRDefault="002419E5" w:rsidP="00E00CC7">
            <w:pPr>
              <w:spacing w:before="120" w:after="120"/>
            </w:pPr>
            <w:r w:rsidRPr="009921CB">
              <w:t>0</w:t>
            </w:r>
            <w:r w:rsidR="007D467D" w:rsidRPr="009921CB">
              <w:t>p+</w:t>
            </w:r>
            <w:r w:rsidR="00AE2B44" w:rsidRPr="009921CB">
              <w:t>3</w:t>
            </w:r>
            <w:r w:rsidRPr="009921CB">
              <w:t>0</w:t>
            </w:r>
            <w:r w:rsidR="007D467D" w:rsidRPr="009921CB">
              <w:t>s+2</w:t>
            </w:r>
            <w:r w:rsidRPr="009921CB">
              <w:t>0</w:t>
            </w:r>
            <w:r w:rsidR="007D467D" w:rsidRPr="009921CB">
              <w:t>l</w:t>
            </w:r>
          </w:p>
        </w:tc>
        <w:tc>
          <w:tcPr>
            <w:tcW w:w="709" w:type="dxa"/>
            <w:vAlign w:val="center"/>
          </w:tcPr>
          <w:p w14:paraId="0C2BEA4A" w14:textId="3DC8D051" w:rsidR="007D467D" w:rsidRPr="008E6316" w:rsidRDefault="007D467D" w:rsidP="00E00CC7">
            <w:pPr>
              <w:spacing w:before="120" w:after="120"/>
            </w:pPr>
            <w:r w:rsidRPr="008E6316">
              <w:t>z, zk</w:t>
            </w:r>
          </w:p>
        </w:tc>
        <w:tc>
          <w:tcPr>
            <w:tcW w:w="567" w:type="dxa"/>
            <w:gridSpan w:val="2"/>
            <w:vAlign w:val="center"/>
          </w:tcPr>
          <w:p w14:paraId="0BC7DF65" w14:textId="5CB1F660" w:rsidR="007D467D" w:rsidRPr="009921CB" w:rsidRDefault="007D467D" w:rsidP="00E00CC7">
            <w:pPr>
              <w:spacing w:before="120" w:after="120"/>
              <w:jc w:val="center"/>
            </w:pPr>
            <w:r w:rsidRPr="009921CB">
              <w:t>6</w:t>
            </w:r>
          </w:p>
        </w:tc>
        <w:tc>
          <w:tcPr>
            <w:tcW w:w="3827" w:type="dxa"/>
            <w:gridSpan w:val="2"/>
            <w:vAlign w:val="center"/>
          </w:tcPr>
          <w:p w14:paraId="0DD1D640" w14:textId="19E8AD0B" w:rsidR="007D467D" w:rsidRPr="008E6316" w:rsidRDefault="009556F6" w:rsidP="00E00CC7">
            <w:pPr>
              <w:spacing w:before="120" w:after="120"/>
            </w:pPr>
            <w:hyperlink w:anchor="Mrkvičková" w:history="1">
              <w:r w:rsidR="00AE2B44" w:rsidRPr="005460E1">
                <w:rPr>
                  <w:rStyle w:val="Hypertextovodkaz"/>
                  <w:b/>
                  <w:bCs/>
                </w:rPr>
                <w:t>Ing. Simona Mrkvičková, Ph.D.</w:t>
              </w:r>
            </w:hyperlink>
            <w:r w:rsidR="00AE2B44" w:rsidRPr="008E6316">
              <w:t xml:space="preserve"> (100% s)</w:t>
            </w:r>
          </w:p>
        </w:tc>
        <w:tc>
          <w:tcPr>
            <w:tcW w:w="567" w:type="dxa"/>
            <w:vAlign w:val="center"/>
          </w:tcPr>
          <w:p w14:paraId="4614FD56" w14:textId="41094265" w:rsidR="007D467D" w:rsidRPr="00EE2DBC" w:rsidRDefault="007D467D" w:rsidP="00E00CC7">
            <w:pPr>
              <w:spacing w:before="120" w:after="120"/>
            </w:pPr>
            <w:r w:rsidRPr="00EE2DBC">
              <w:t>3/LS</w:t>
            </w:r>
          </w:p>
        </w:tc>
        <w:tc>
          <w:tcPr>
            <w:tcW w:w="709" w:type="dxa"/>
            <w:gridSpan w:val="2"/>
            <w:vAlign w:val="center"/>
          </w:tcPr>
          <w:p w14:paraId="2E47ACE7" w14:textId="7845CC85" w:rsidR="007D467D" w:rsidRPr="00BC3412" w:rsidRDefault="00973400" w:rsidP="00E00CC7">
            <w:pPr>
              <w:spacing w:before="120" w:after="120"/>
              <w:jc w:val="center"/>
              <w:rPr>
                <w:b/>
                <w:bCs/>
              </w:rPr>
            </w:pPr>
            <w:r w:rsidRPr="00BC3412">
              <w:rPr>
                <w:b/>
                <w:bCs/>
              </w:rPr>
              <w:t>ZT</w:t>
            </w:r>
          </w:p>
        </w:tc>
      </w:tr>
      <w:tr w:rsidR="007D467D" w14:paraId="707F9430" w14:textId="77777777" w:rsidTr="001B024D">
        <w:tc>
          <w:tcPr>
            <w:tcW w:w="2301" w:type="dxa"/>
            <w:vAlign w:val="center"/>
          </w:tcPr>
          <w:p w14:paraId="1766186A" w14:textId="6606B15A" w:rsidR="007D467D" w:rsidRPr="00E1748A" w:rsidRDefault="009556F6" w:rsidP="00E00CC7">
            <w:hyperlink w:anchor="Zákl_technol_výr_polovodič" w:history="1">
              <w:r w:rsidR="007D467D" w:rsidRPr="00725FC1">
                <w:rPr>
                  <w:rStyle w:val="Hypertextovodkaz"/>
                </w:rPr>
                <w:t>Základy technologie výroby polovodičů</w:t>
              </w:r>
            </w:hyperlink>
            <w:r w:rsidR="007D467D" w:rsidRPr="00E1748A">
              <w:t xml:space="preserve"> </w:t>
            </w:r>
          </w:p>
        </w:tc>
        <w:tc>
          <w:tcPr>
            <w:tcW w:w="1276" w:type="dxa"/>
            <w:gridSpan w:val="2"/>
            <w:vAlign w:val="center"/>
          </w:tcPr>
          <w:p w14:paraId="42C36476" w14:textId="05CCCEF0" w:rsidR="007D467D" w:rsidRPr="009921CB" w:rsidRDefault="007D467D" w:rsidP="00E00CC7">
            <w:r w:rsidRPr="009921CB">
              <w:t>2</w:t>
            </w:r>
            <w:r w:rsidR="002419E5" w:rsidRPr="009921CB">
              <w:t>0</w:t>
            </w:r>
            <w:r w:rsidRPr="009921CB">
              <w:t>p+</w:t>
            </w:r>
            <w:r w:rsidR="00553D98" w:rsidRPr="009921CB">
              <w:t>2</w:t>
            </w:r>
            <w:r w:rsidR="002419E5" w:rsidRPr="009921CB">
              <w:t>0</w:t>
            </w:r>
            <w:r w:rsidRPr="009921CB">
              <w:t>s+0l</w:t>
            </w:r>
          </w:p>
        </w:tc>
        <w:tc>
          <w:tcPr>
            <w:tcW w:w="709" w:type="dxa"/>
            <w:vAlign w:val="center"/>
          </w:tcPr>
          <w:p w14:paraId="5CF1E76B" w14:textId="022F86D4" w:rsidR="007D467D" w:rsidRPr="006634F5" w:rsidRDefault="00E743D5" w:rsidP="00E00CC7">
            <w:r w:rsidRPr="006634F5">
              <w:t>z, zk</w:t>
            </w:r>
          </w:p>
        </w:tc>
        <w:tc>
          <w:tcPr>
            <w:tcW w:w="567" w:type="dxa"/>
            <w:gridSpan w:val="2"/>
            <w:vAlign w:val="center"/>
          </w:tcPr>
          <w:p w14:paraId="4747EAEF" w14:textId="6449E2E0" w:rsidR="007D467D" w:rsidRPr="009921CB" w:rsidRDefault="004B1FC8" w:rsidP="00E00CC7">
            <w:pPr>
              <w:jc w:val="center"/>
            </w:pPr>
            <w:r w:rsidRPr="009921CB">
              <w:t>5</w:t>
            </w:r>
          </w:p>
        </w:tc>
        <w:tc>
          <w:tcPr>
            <w:tcW w:w="3827" w:type="dxa"/>
            <w:gridSpan w:val="2"/>
            <w:vAlign w:val="center"/>
          </w:tcPr>
          <w:p w14:paraId="2D0C9E5A" w14:textId="1D9E04B2" w:rsidR="007D467D" w:rsidRPr="00265AE4" w:rsidRDefault="009556F6" w:rsidP="00E00CC7">
            <w:hyperlink w:anchor="Pánek" w:history="1">
              <w:r w:rsidR="006844E3" w:rsidRPr="00265AE4">
                <w:rPr>
                  <w:rStyle w:val="Hypertextovodkaz"/>
                  <w:b/>
                  <w:bCs/>
                </w:rPr>
                <w:t>RNDr</w:t>
              </w:r>
              <w:r w:rsidR="00402F99" w:rsidRPr="00265AE4">
                <w:rPr>
                  <w:rStyle w:val="Hypertextovodkaz"/>
                  <w:b/>
                  <w:bCs/>
                </w:rPr>
                <w:t xml:space="preserve">. Petr </w:t>
              </w:r>
              <w:r w:rsidR="0057567F" w:rsidRPr="00265AE4">
                <w:rPr>
                  <w:rStyle w:val="Hypertextovodkaz"/>
                  <w:b/>
                  <w:bCs/>
                </w:rPr>
                <w:t>Pánek</w:t>
              </w:r>
              <w:r w:rsidR="00402F99" w:rsidRPr="00265AE4">
                <w:rPr>
                  <w:rStyle w:val="Hypertextovodkaz"/>
                  <w:b/>
                  <w:bCs/>
                </w:rPr>
                <w:t>, Ph.D.</w:t>
              </w:r>
            </w:hyperlink>
            <w:r w:rsidR="00402F99" w:rsidRPr="00265AE4">
              <w:t xml:space="preserve"> </w:t>
            </w:r>
            <w:r w:rsidR="00B90DDA" w:rsidRPr="00265AE4">
              <w:t>(</w:t>
            </w:r>
            <w:r w:rsidR="00691C9B" w:rsidRPr="00265AE4">
              <w:t>10</w:t>
            </w:r>
            <w:r w:rsidR="00B90DDA" w:rsidRPr="00265AE4">
              <w:t>0% p)</w:t>
            </w:r>
          </w:p>
        </w:tc>
        <w:tc>
          <w:tcPr>
            <w:tcW w:w="567" w:type="dxa"/>
            <w:vAlign w:val="center"/>
          </w:tcPr>
          <w:p w14:paraId="5823C021" w14:textId="1B44F1BD" w:rsidR="007D467D" w:rsidRPr="009D1380" w:rsidRDefault="007D467D" w:rsidP="00E00CC7">
            <w:pPr>
              <w:rPr>
                <w:highlight w:val="red"/>
              </w:rPr>
            </w:pPr>
            <w:r w:rsidRPr="00691C9B">
              <w:t>3/LS</w:t>
            </w:r>
          </w:p>
        </w:tc>
        <w:tc>
          <w:tcPr>
            <w:tcW w:w="709" w:type="dxa"/>
            <w:gridSpan w:val="2"/>
            <w:vAlign w:val="center"/>
          </w:tcPr>
          <w:p w14:paraId="6E8E9F3B" w14:textId="47A44441" w:rsidR="007D467D" w:rsidRPr="009D1380" w:rsidRDefault="00691C9B" w:rsidP="00E00CC7">
            <w:pPr>
              <w:jc w:val="center"/>
              <w:rPr>
                <w:b/>
                <w:bCs/>
                <w:highlight w:val="red"/>
              </w:rPr>
            </w:pPr>
            <w:r w:rsidRPr="009921CB">
              <w:rPr>
                <w:b/>
                <w:bCs/>
              </w:rPr>
              <w:t>PZ</w:t>
            </w:r>
          </w:p>
        </w:tc>
      </w:tr>
      <w:tr w:rsidR="007D467D" w14:paraId="4B985F10" w14:textId="77777777" w:rsidTr="001B024D">
        <w:tc>
          <w:tcPr>
            <w:tcW w:w="2301" w:type="dxa"/>
          </w:tcPr>
          <w:p w14:paraId="5A309FDA" w14:textId="364556CC" w:rsidR="007D467D" w:rsidRPr="00E1748A" w:rsidRDefault="009556F6" w:rsidP="00E00CC7">
            <w:pPr>
              <w:spacing w:before="120" w:after="120"/>
            </w:pPr>
            <w:hyperlink w:anchor="Mikroskop_met" w:history="1">
              <w:r w:rsidR="007D467D" w:rsidRPr="00E1748A">
                <w:rPr>
                  <w:rStyle w:val="Hypertextovodkaz"/>
                </w:rPr>
                <w:t>Mikroskopické metody</w:t>
              </w:r>
            </w:hyperlink>
          </w:p>
        </w:tc>
        <w:tc>
          <w:tcPr>
            <w:tcW w:w="1276" w:type="dxa"/>
            <w:gridSpan w:val="2"/>
            <w:vAlign w:val="center"/>
          </w:tcPr>
          <w:p w14:paraId="16716615" w14:textId="0444A928" w:rsidR="007D467D" w:rsidRPr="009921CB" w:rsidRDefault="007D467D" w:rsidP="00E00CC7">
            <w:pPr>
              <w:spacing w:before="120" w:after="120"/>
            </w:pPr>
            <w:r w:rsidRPr="009921CB">
              <w:t>1</w:t>
            </w:r>
            <w:r w:rsidR="002419E5" w:rsidRPr="009921CB">
              <w:t>0</w:t>
            </w:r>
            <w:r w:rsidRPr="009921CB">
              <w:t>p+0s+2</w:t>
            </w:r>
            <w:r w:rsidR="002419E5" w:rsidRPr="009921CB">
              <w:t>0</w:t>
            </w:r>
            <w:r w:rsidRPr="009921CB">
              <w:t>l</w:t>
            </w:r>
          </w:p>
        </w:tc>
        <w:tc>
          <w:tcPr>
            <w:tcW w:w="709" w:type="dxa"/>
            <w:vAlign w:val="center"/>
          </w:tcPr>
          <w:p w14:paraId="1765FF16" w14:textId="4F24BAFA" w:rsidR="007D467D" w:rsidRDefault="007D467D" w:rsidP="00E00CC7">
            <w:pPr>
              <w:spacing w:before="120" w:after="120"/>
            </w:pPr>
            <w:r>
              <w:t>z, zk</w:t>
            </w:r>
          </w:p>
        </w:tc>
        <w:tc>
          <w:tcPr>
            <w:tcW w:w="567" w:type="dxa"/>
            <w:gridSpan w:val="2"/>
            <w:vAlign w:val="center"/>
          </w:tcPr>
          <w:p w14:paraId="3EF79F19" w14:textId="4F25DCE4" w:rsidR="007D467D" w:rsidRPr="009921CB" w:rsidRDefault="007D467D" w:rsidP="00E00CC7">
            <w:pPr>
              <w:spacing w:before="120" w:after="120"/>
              <w:jc w:val="center"/>
            </w:pPr>
            <w:r w:rsidRPr="009921CB">
              <w:t>3</w:t>
            </w:r>
          </w:p>
        </w:tc>
        <w:tc>
          <w:tcPr>
            <w:tcW w:w="3827" w:type="dxa"/>
            <w:gridSpan w:val="2"/>
          </w:tcPr>
          <w:p w14:paraId="3C9F4D16" w14:textId="428F8EE6" w:rsidR="007D467D" w:rsidRDefault="009556F6" w:rsidP="00E00CC7">
            <w:pPr>
              <w:spacing w:before="120" w:after="120"/>
              <w:jc w:val="both"/>
            </w:pPr>
            <w:hyperlink w:anchor="Mráček" w:history="1">
              <w:r w:rsidR="00A80C99" w:rsidRPr="00BC3412">
                <w:rPr>
                  <w:rStyle w:val="Hypertextovodkaz"/>
                  <w:b/>
                  <w:bCs/>
                </w:rPr>
                <w:t>prof. Mgr. Aleš Mráček, Ph.D.</w:t>
              </w:r>
            </w:hyperlink>
            <w:r w:rsidR="00B90DDA" w:rsidRPr="000A733F">
              <w:t xml:space="preserve"> (100% p)</w:t>
            </w:r>
          </w:p>
        </w:tc>
        <w:tc>
          <w:tcPr>
            <w:tcW w:w="567" w:type="dxa"/>
            <w:vAlign w:val="center"/>
          </w:tcPr>
          <w:p w14:paraId="465D1803" w14:textId="2EDA0CA7" w:rsidR="007D467D" w:rsidRDefault="007D467D" w:rsidP="00E00CC7">
            <w:pPr>
              <w:spacing w:before="120" w:after="120"/>
              <w:jc w:val="center"/>
            </w:pPr>
            <w:r>
              <w:t>3/LS</w:t>
            </w:r>
          </w:p>
        </w:tc>
        <w:tc>
          <w:tcPr>
            <w:tcW w:w="709" w:type="dxa"/>
            <w:gridSpan w:val="2"/>
            <w:vAlign w:val="center"/>
          </w:tcPr>
          <w:p w14:paraId="7C6F0ED1" w14:textId="747301A6" w:rsidR="007D467D" w:rsidRPr="00BC3412" w:rsidRDefault="00622DFF" w:rsidP="00E00CC7">
            <w:pPr>
              <w:spacing w:before="120" w:after="120"/>
              <w:jc w:val="center"/>
              <w:rPr>
                <w:b/>
                <w:bCs/>
              </w:rPr>
            </w:pPr>
            <w:r w:rsidRPr="00BC3412">
              <w:rPr>
                <w:b/>
                <w:bCs/>
              </w:rPr>
              <w:t>PZ</w:t>
            </w:r>
          </w:p>
        </w:tc>
      </w:tr>
      <w:tr w:rsidR="007D467D" w14:paraId="5C10ACDB" w14:textId="77777777" w:rsidTr="001B024D">
        <w:tc>
          <w:tcPr>
            <w:tcW w:w="2301" w:type="dxa"/>
            <w:vAlign w:val="center"/>
          </w:tcPr>
          <w:p w14:paraId="2F83BB76" w14:textId="79365D3C" w:rsidR="007D467D" w:rsidRPr="00E1748A" w:rsidRDefault="009556F6" w:rsidP="00E00CC7">
            <w:hyperlink w:anchor="BP" w:history="1">
              <w:r w:rsidR="007D467D" w:rsidRPr="00E1748A">
                <w:rPr>
                  <w:rStyle w:val="Hypertextovodkaz"/>
                </w:rPr>
                <w:t>Bakalářská práce</w:t>
              </w:r>
            </w:hyperlink>
          </w:p>
        </w:tc>
        <w:tc>
          <w:tcPr>
            <w:tcW w:w="1276" w:type="dxa"/>
            <w:gridSpan w:val="2"/>
            <w:vAlign w:val="center"/>
          </w:tcPr>
          <w:p w14:paraId="6BBB5EC1" w14:textId="5A028D1C" w:rsidR="007D467D" w:rsidRPr="009921CB" w:rsidRDefault="007D467D" w:rsidP="00E00CC7">
            <w:r w:rsidRPr="009921CB">
              <w:t>0p+1</w:t>
            </w:r>
            <w:r w:rsidR="002419E5" w:rsidRPr="009921CB">
              <w:t>0</w:t>
            </w:r>
            <w:r w:rsidRPr="009921CB">
              <w:t>s+5</w:t>
            </w:r>
            <w:r w:rsidR="002419E5" w:rsidRPr="009921CB">
              <w:t>0</w:t>
            </w:r>
            <w:r w:rsidRPr="009921CB">
              <w:t>l</w:t>
            </w:r>
          </w:p>
        </w:tc>
        <w:tc>
          <w:tcPr>
            <w:tcW w:w="709" w:type="dxa"/>
            <w:vAlign w:val="center"/>
          </w:tcPr>
          <w:p w14:paraId="0E2EF77F" w14:textId="3769F603" w:rsidR="007D467D" w:rsidRPr="000020BD" w:rsidRDefault="007D467D" w:rsidP="00E00CC7">
            <w:r w:rsidRPr="000020BD">
              <w:t>z</w:t>
            </w:r>
          </w:p>
        </w:tc>
        <w:tc>
          <w:tcPr>
            <w:tcW w:w="567" w:type="dxa"/>
            <w:gridSpan w:val="2"/>
            <w:vAlign w:val="center"/>
          </w:tcPr>
          <w:p w14:paraId="3AD96D79" w14:textId="303C6AB0" w:rsidR="007D467D" w:rsidRPr="009921CB" w:rsidRDefault="004B1FC8" w:rsidP="00E00CC7">
            <w:pPr>
              <w:jc w:val="center"/>
              <w:rPr>
                <w:strike/>
              </w:rPr>
            </w:pPr>
            <w:r w:rsidRPr="009921CB">
              <w:t>7</w:t>
            </w:r>
          </w:p>
        </w:tc>
        <w:tc>
          <w:tcPr>
            <w:tcW w:w="3827" w:type="dxa"/>
            <w:gridSpan w:val="2"/>
            <w:vAlign w:val="center"/>
          </w:tcPr>
          <w:p w14:paraId="4DC11985" w14:textId="77777777" w:rsidR="007D467D" w:rsidRDefault="009556F6" w:rsidP="00E00CC7">
            <w:pPr>
              <w:pStyle w:val="Textkomente"/>
            </w:pPr>
            <w:hyperlink w:anchor="Slobodian" w:history="1">
              <w:r w:rsidR="003F40F1" w:rsidRPr="00AA31BE">
                <w:rPr>
                  <w:rStyle w:val="Hypertextovodkaz"/>
                  <w:b/>
                  <w:bCs/>
                </w:rPr>
                <w:t>prof. Ing. Petr Slobodian, Ph.D.</w:t>
              </w:r>
            </w:hyperlink>
            <w:r w:rsidR="00B90DDA" w:rsidRPr="007C5F27">
              <w:t xml:space="preserve"> </w:t>
            </w:r>
            <w:r w:rsidR="00B90DDA" w:rsidRPr="00F33691">
              <w:t>(100% s)</w:t>
            </w:r>
          </w:p>
          <w:p w14:paraId="4249867C" w14:textId="15A0F523" w:rsidR="00AA31BE" w:rsidRDefault="00AA31BE" w:rsidP="00E00CC7">
            <w:pPr>
              <w:pStyle w:val="Textkomente"/>
            </w:pPr>
            <w:r>
              <w:t>vedoucí bakalářských prací (100% l)</w:t>
            </w:r>
          </w:p>
        </w:tc>
        <w:tc>
          <w:tcPr>
            <w:tcW w:w="567" w:type="dxa"/>
            <w:vAlign w:val="center"/>
          </w:tcPr>
          <w:p w14:paraId="19B9207C" w14:textId="7E243F47" w:rsidR="007D467D" w:rsidRDefault="007D467D" w:rsidP="00E00CC7">
            <w:r>
              <w:t>3/LS</w:t>
            </w:r>
          </w:p>
        </w:tc>
        <w:tc>
          <w:tcPr>
            <w:tcW w:w="709" w:type="dxa"/>
            <w:gridSpan w:val="2"/>
            <w:vAlign w:val="center"/>
          </w:tcPr>
          <w:p w14:paraId="6E1FFBED" w14:textId="0E79B964" w:rsidR="007D467D" w:rsidRPr="000A733F" w:rsidRDefault="000A733F" w:rsidP="00E00CC7">
            <w:pPr>
              <w:jc w:val="center"/>
              <w:rPr>
                <w:b/>
                <w:bCs/>
              </w:rPr>
            </w:pPr>
            <w:r w:rsidRPr="00AE2B44">
              <w:rPr>
                <w:b/>
                <w:bCs/>
              </w:rPr>
              <w:t>PZ</w:t>
            </w:r>
          </w:p>
        </w:tc>
      </w:tr>
      <w:tr w:rsidR="007D467D" w14:paraId="38C4781E" w14:textId="77777777" w:rsidTr="001B024D">
        <w:tc>
          <w:tcPr>
            <w:tcW w:w="9956" w:type="dxa"/>
            <w:gridSpan w:val="11"/>
            <w:shd w:val="clear" w:color="auto" w:fill="F7CAAC"/>
            <w:vAlign w:val="center"/>
          </w:tcPr>
          <w:p w14:paraId="0D16A4FF" w14:textId="1D7F0949" w:rsidR="007D467D" w:rsidRPr="009921CB" w:rsidRDefault="007D467D" w:rsidP="00BC35D6">
            <w:pPr>
              <w:spacing w:before="60" w:after="60"/>
              <w:jc w:val="center"/>
              <w:rPr>
                <w:b/>
                <w:sz w:val="22"/>
              </w:rPr>
            </w:pPr>
            <w:r w:rsidRPr="009921CB">
              <w:rPr>
                <w:b/>
                <w:sz w:val="22"/>
              </w:rPr>
              <w:t xml:space="preserve">Povinné předměty </w:t>
            </w:r>
            <w:r w:rsidR="009232CD" w:rsidRPr="009921CB">
              <w:rPr>
                <w:b/>
                <w:sz w:val="22"/>
              </w:rPr>
              <w:t>vyučované v</w:t>
            </w:r>
            <w:r w:rsidR="00FA759B" w:rsidRPr="009921CB">
              <w:rPr>
                <w:b/>
                <w:sz w:val="22"/>
              </w:rPr>
              <w:t> </w:t>
            </w:r>
            <w:r w:rsidR="009232CD" w:rsidRPr="009921CB">
              <w:rPr>
                <w:b/>
                <w:sz w:val="22"/>
              </w:rPr>
              <w:t>bloku</w:t>
            </w:r>
          </w:p>
        </w:tc>
      </w:tr>
      <w:tr w:rsidR="003823BA" w14:paraId="47F85588" w14:textId="77777777" w:rsidTr="001B024D">
        <w:tc>
          <w:tcPr>
            <w:tcW w:w="2301" w:type="dxa"/>
            <w:shd w:val="clear" w:color="auto" w:fill="FFFFFF" w:themeFill="background1"/>
            <w:vAlign w:val="center"/>
          </w:tcPr>
          <w:p w14:paraId="7751A0E7" w14:textId="21A5AA8C" w:rsidR="003823BA" w:rsidRPr="00E1748A" w:rsidRDefault="009556F6" w:rsidP="00E00CC7">
            <w:pPr>
              <w:spacing w:before="120" w:after="120"/>
            </w:pPr>
            <w:hyperlink w:anchor="Sem_z_chemie" w:history="1">
              <w:r w:rsidR="003823BA" w:rsidRPr="00E1748A">
                <w:rPr>
                  <w:rStyle w:val="Hypertextovodkaz"/>
                </w:rPr>
                <w:t>Seminář z</w:t>
              </w:r>
              <w:r w:rsidR="00FA759B">
                <w:rPr>
                  <w:rStyle w:val="Hypertextovodkaz"/>
                </w:rPr>
                <w:t> </w:t>
              </w:r>
              <w:r w:rsidR="003823BA" w:rsidRPr="00E1748A">
                <w:rPr>
                  <w:rStyle w:val="Hypertextovodkaz"/>
                </w:rPr>
                <w:t>chemie</w:t>
              </w:r>
            </w:hyperlink>
          </w:p>
        </w:tc>
        <w:tc>
          <w:tcPr>
            <w:tcW w:w="1276" w:type="dxa"/>
            <w:gridSpan w:val="2"/>
            <w:shd w:val="clear" w:color="auto" w:fill="FFFFFF" w:themeFill="background1"/>
            <w:vAlign w:val="center"/>
          </w:tcPr>
          <w:p w14:paraId="1196A506" w14:textId="3DA101E7" w:rsidR="003823BA" w:rsidRPr="009921CB" w:rsidRDefault="003823BA" w:rsidP="00E00CC7">
            <w:pPr>
              <w:spacing w:before="120" w:after="120"/>
              <w:rPr>
                <w:b/>
                <w:sz w:val="22"/>
              </w:rPr>
            </w:pPr>
            <w:r w:rsidRPr="009921CB">
              <w:t>0p+16s+0l</w:t>
            </w:r>
          </w:p>
        </w:tc>
        <w:tc>
          <w:tcPr>
            <w:tcW w:w="709" w:type="dxa"/>
            <w:shd w:val="clear" w:color="auto" w:fill="FFFFFF" w:themeFill="background1"/>
            <w:vAlign w:val="center"/>
          </w:tcPr>
          <w:p w14:paraId="5B458842" w14:textId="617B6B74" w:rsidR="003823BA" w:rsidRDefault="003823BA" w:rsidP="00E00CC7">
            <w:pPr>
              <w:spacing w:before="120" w:after="120"/>
              <w:rPr>
                <w:b/>
                <w:sz w:val="22"/>
              </w:rPr>
            </w:pPr>
            <w:r w:rsidRPr="0006294D">
              <w:t>z</w:t>
            </w:r>
          </w:p>
        </w:tc>
        <w:tc>
          <w:tcPr>
            <w:tcW w:w="567" w:type="dxa"/>
            <w:gridSpan w:val="2"/>
            <w:shd w:val="clear" w:color="auto" w:fill="FFFFFF" w:themeFill="background1"/>
            <w:vAlign w:val="center"/>
          </w:tcPr>
          <w:p w14:paraId="158924D8" w14:textId="56D628B1" w:rsidR="003823BA" w:rsidRPr="009921CB" w:rsidRDefault="003823BA" w:rsidP="00E00CC7">
            <w:pPr>
              <w:spacing w:before="120" w:after="120"/>
              <w:jc w:val="center"/>
              <w:rPr>
                <w:b/>
                <w:sz w:val="22"/>
              </w:rPr>
            </w:pPr>
            <w:r w:rsidRPr="009921CB">
              <w:t>1</w:t>
            </w:r>
          </w:p>
        </w:tc>
        <w:tc>
          <w:tcPr>
            <w:tcW w:w="3827" w:type="dxa"/>
            <w:gridSpan w:val="2"/>
            <w:shd w:val="clear" w:color="auto" w:fill="FFFFFF" w:themeFill="background1"/>
            <w:vAlign w:val="center"/>
          </w:tcPr>
          <w:p w14:paraId="49573647" w14:textId="7FAF42CB" w:rsidR="003823BA" w:rsidRPr="00B90DDA" w:rsidRDefault="009556F6" w:rsidP="00E00CC7">
            <w:pPr>
              <w:spacing w:before="120" w:after="120"/>
              <w:rPr>
                <w:b/>
                <w:sz w:val="22"/>
              </w:rPr>
            </w:pPr>
            <w:hyperlink w:anchor="Prucková" w:history="1">
              <w:r w:rsidR="00A80C99" w:rsidRPr="00E41356">
                <w:rPr>
                  <w:rStyle w:val="Hypertextovodkaz"/>
                </w:rPr>
                <w:t xml:space="preserve">Ing. Zdeňka </w:t>
              </w:r>
              <w:r w:rsidR="003823BA" w:rsidRPr="00E41356">
                <w:rPr>
                  <w:rStyle w:val="Hypertextovodkaz"/>
                </w:rPr>
                <w:t>Prucková</w:t>
              </w:r>
              <w:r w:rsidR="00A80C99" w:rsidRPr="00E41356">
                <w:rPr>
                  <w:rStyle w:val="Hypertextovodkaz"/>
                </w:rPr>
                <w:t>, Ph.D.</w:t>
              </w:r>
            </w:hyperlink>
            <w:r w:rsidR="00A80C99" w:rsidRPr="00B90DDA">
              <w:t xml:space="preserve"> (100% s)</w:t>
            </w:r>
          </w:p>
        </w:tc>
        <w:tc>
          <w:tcPr>
            <w:tcW w:w="567" w:type="dxa"/>
            <w:shd w:val="clear" w:color="auto" w:fill="FFFFFF" w:themeFill="background1"/>
            <w:vAlign w:val="center"/>
          </w:tcPr>
          <w:p w14:paraId="31CA2A65" w14:textId="7275BCF0" w:rsidR="003823BA" w:rsidRDefault="003823BA" w:rsidP="00E00CC7">
            <w:pPr>
              <w:spacing w:before="120" w:after="120"/>
              <w:rPr>
                <w:b/>
                <w:sz w:val="22"/>
              </w:rPr>
            </w:pPr>
            <w:r>
              <w:t>1/ZS</w:t>
            </w:r>
          </w:p>
        </w:tc>
        <w:tc>
          <w:tcPr>
            <w:tcW w:w="709" w:type="dxa"/>
            <w:gridSpan w:val="2"/>
            <w:shd w:val="clear" w:color="auto" w:fill="FFFFFF" w:themeFill="background1"/>
            <w:vAlign w:val="center"/>
          </w:tcPr>
          <w:p w14:paraId="33C92E0C" w14:textId="77777777" w:rsidR="003823BA" w:rsidRPr="00BC3412" w:rsidRDefault="003823BA" w:rsidP="00E00CC7">
            <w:pPr>
              <w:spacing w:before="120" w:after="120"/>
              <w:jc w:val="center"/>
              <w:rPr>
                <w:bCs/>
                <w:sz w:val="22"/>
              </w:rPr>
            </w:pPr>
          </w:p>
        </w:tc>
      </w:tr>
      <w:tr w:rsidR="003823BA" w14:paraId="1BEC4B93" w14:textId="77777777" w:rsidTr="001B024D">
        <w:tc>
          <w:tcPr>
            <w:tcW w:w="2301" w:type="dxa"/>
            <w:shd w:val="clear" w:color="auto" w:fill="FFFFFF" w:themeFill="background1"/>
            <w:vAlign w:val="center"/>
          </w:tcPr>
          <w:p w14:paraId="3FE7E0ED" w14:textId="09507BCB" w:rsidR="003823BA" w:rsidRPr="00E1748A" w:rsidRDefault="009556F6" w:rsidP="00E00CC7">
            <w:pPr>
              <w:spacing w:before="120" w:after="120"/>
            </w:pPr>
            <w:hyperlink w:anchor="Sem_z_mat" w:history="1">
              <w:r w:rsidR="003823BA" w:rsidRPr="00E1748A">
                <w:rPr>
                  <w:rStyle w:val="Hypertextovodkaz"/>
                </w:rPr>
                <w:t>Seminář z</w:t>
              </w:r>
              <w:r w:rsidR="00FA759B">
                <w:rPr>
                  <w:rStyle w:val="Hypertextovodkaz"/>
                </w:rPr>
                <w:t> </w:t>
              </w:r>
              <w:r w:rsidR="003823BA" w:rsidRPr="00E1748A">
                <w:rPr>
                  <w:rStyle w:val="Hypertextovodkaz"/>
                </w:rPr>
                <w:t>matematiky</w:t>
              </w:r>
            </w:hyperlink>
          </w:p>
        </w:tc>
        <w:tc>
          <w:tcPr>
            <w:tcW w:w="1276" w:type="dxa"/>
            <w:gridSpan w:val="2"/>
            <w:shd w:val="clear" w:color="auto" w:fill="FFFFFF" w:themeFill="background1"/>
            <w:vAlign w:val="center"/>
          </w:tcPr>
          <w:p w14:paraId="3DACB984" w14:textId="64D2D162" w:rsidR="003823BA" w:rsidRPr="009921CB" w:rsidRDefault="003823BA" w:rsidP="00E00CC7">
            <w:pPr>
              <w:spacing w:before="120" w:after="120"/>
              <w:rPr>
                <w:b/>
                <w:sz w:val="22"/>
              </w:rPr>
            </w:pPr>
            <w:r w:rsidRPr="009921CB">
              <w:t>0p+16s+0l</w:t>
            </w:r>
          </w:p>
        </w:tc>
        <w:tc>
          <w:tcPr>
            <w:tcW w:w="709" w:type="dxa"/>
            <w:shd w:val="clear" w:color="auto" w:fill="FFFFFF" w:themeFill="background1"/>
            <w:vAlign w:val="center"/>
          </w:tcPr>
          <w:p w14:paraId="2655D97E" w14:textId="5019F720" w:rsidR="003823BA" w:rsidRDefault="003823BA" w:rsidP="00E00CC7">
            <w:pPr>
              <w:spacing w:before="120" w:after="120"/>
              <w:rPr>
                <w:b/>
                <w:sz w:val="22"/>
              </w:rPr>
            </w:pPr>
            <w:r w:rsidRPr="0006294D">
              <w:t>z</w:t>
            </w:r>
          </w:p>
        </w:tc>
        <w:tc>
          <w:tcPr>
            <w:tcW w:w="567" w:type="dxa"/>
            <w:gridSpan w:val="2"/>
            <w:shd w:val="clear" w:color="auto" w:fill="FFFFFF" w:themeFill="background1"/>
            <w:vAlign w:val="center"/>
          </w:tcPr>
          <w:p w14:paraId="468576C3" w14:textId="5B076A0D" w:rsidR="003823BA" w:rsidRPr="009921CB" w:rsidRDefault="00FA759B" w:rsidP="00E00CC7">
            <w:pPr>
              <w:spacing w:before="120" w:after="120"/>
              <w:jc w:val="center"/>
              <w:rPr>
                <w:b/>
                <w:strike/>
                <w:sz w:val="22"/>
              </w:rPr>
            </w:pPr>
            <w:r w:rsidRPr="009921CB">
              <w:t>2</w:t>
            </w:r>
          </w:p>
        </w:tc>
        <w:tc>
          <w:tcPr>
            <w:tcW w:w="3827" w:type="dxa"/>
            <w:gridSpan w:val="2"/>
            <w:shd w:val="clear" w:color="auto" w:fill="FFFFFF" w:themeFill="background1"/>
            <w:vAlign w:val="center"/>
          </w:tcPr>
          <w:p w14:paraId="0929F554" w14:textId="448C2BD5" w:rsidR="003823BA" w:rsidRPr="00B90DDA" w:rsidRDefault="009556F6" w:rsidP="00E00CC7">
            <w:pPr>
              <w:spacing w:before="120" w:after="120"/>
              <w:rPr>
                <w:b/>
                <w:sz w:val="22"/>
              </w:rPr>
            </w:pPr>
            <w:hyperlink w:anchor="Pátíková" w:history="1">
              <w:r w:rsidR="00A80C99" w:rsidRPr="00E41356">
                <w:rPr>
                  <w:rStyle w:val="Hypertextovodkaz"/>
                </w:rPr>
                <w:t>doc. Mgr. Zuzana Pátíková, Ph.D.</w:t>
              </w:r>
            </w:hyperlink>
            <w:r w:rsidR="00A80C99" w:rsidRPr="00B90DDA">
              <w:t xml:space="preserve"> (100% s)</w:t>
            </w:r>
          </w:p>
        </w:tc>
        <w:tc>
          <w:tcPr>
            <w:tcW w:w="567" w:type="dxa"/>
            <w:shd w:val="clear" w:color="auto" w:fill="FFFFFF" w:themeFill="background1"/>
            <w:vAlign w:val="center"/>
          </w:tcPr>
          <w:p w14:paraId="29B54CDE" w14:textId="68C1A0A6" w:rsidR="003823BA" w:rsidRDefault="003823BA" w:rsidP="00E00CC7">
            <w:pPr>
              <w:spacing w:before="120" w:after="120"/>
              <w:rPr>
                <w:b/>
                <w:sz w:val="22"/>
              </w:rPr>
            </w:pPr>
            <w:r>
              <w:t>1/ZS</w:t>
            </w:r>
          </w:p>
        </w:tc>
        <w:tc>
          <w:tcPr>
            <w:tcW w:w="709" w:type="dxa"/>
            <w:gridSpan w:val="2"/>
            <w:shd w:val="clear" w:color="auto" w:fill="FFFFFF" w:themeFill="background1"/>
            <w:vAlign w:val="center"/>
          </w:tcPr>
          <w:p w14:paraId="2B52A0B7" w14:textId="77777777" w:rsidR="003823BA" w:rsidRPr="00BC3412" w:rsidRDefault="003823BA" w:rsidP="00E00CC7">
            <w:pPr>
              <w:spacing w:before="120" w:after="120"/>
              <w:jc w:val="center"/>
              <w:rPr>
                <w:bCs/>
                <w:sz w:val="22"/>
              </w:rPr>
            </w:pPr>
          </w:p>
        </w:tc>
      </w:tr>
      <w:tr w:rsidR="007B5118" w14:paraId="43A0F8CA" w14:textId="77777777" w:rsidTr="001B024D">
        <w:tc>
          <w:tcPr>
            <w:tcW w:w="2301" w:type="dxa"/>
            <w:shd w:val="clear" w:color="auto" w:fill="FFFFFF" w:themeFill="background1"/>
            <w:vAlign w:val="center"/>
          </w:tcPr>
          <w:p w14:paraId="29AEAE45" w14:textId="5E710C19" w:rsidR="006E7D9C" w:rsidRPr="00E1748A" w:rsidRDefault="009556F6" w:rsidP="00E00CC7">
            <w:hyperlink w:anchor="Indiv_proj" w:history="1">
              <w:r w:rsidR="006E7D9C" w:rsidRPr="00E1748A">
                <w:rPr>
                  <w:rStyle w:val="Hypertextovodkaz"/>
                </w:rPr>
                <w:t>Individuální projekt</w:t>
              </w:r>
            </w:hyperlink>
          </w:p>
        </w:tc>
        <w:tc>
          <w:tcPr>
            <w:tcW w:w="1276" w:type="dxa"/>
            <w:gridSpan w:val="2"/>
            <w:shd w:val="clear" w:color="auto" w:fill="FFFFFF" w:themeFill="background1"/>
            <w:vAlign w:val="center"/>
          </w:tcPr>
          <w:p w14:paraId="2D605945" w14:textId="61C7B15A" w:rsidR="00800AD4" w:rsidRPr="009921CB" w:rsidRDefault="00800AD4" w:rsidP="00E00CC7">
            <w:r w:rsidRPr="009921CB">
              <w:t>0p+0s+104l</w:t>
            </w:r>
          </w:p>
        </w:tc>
        <w:tc>
          <w:tcPr>
            <w:tcW w:w="709" w:type="dxa"/>
            <w:shd w:val="clear" w:color="auto" w:fill="FFFFFF" w:themeFill="background1"/>
            <w:vAlign w:val="center"/>
          </w:tcPr>
          <w:p w14:paraId="644D7B7D" w14:textId="6AFCEBE5" w:rsidR="007B5118" w:rsidRPr="0006294D" w:rsidRDefault="00EB7B26" w:rsidP="00E00CC7">
            <w:r>
              <w:t>z</w:t>
            </w:r>
          </w:p>
        </w:tc>
        <w:tc>
          <w:tcPr>
            <w:tcW w:w="567" w:type="dxa"/>
            <w:gridSpan w:val="2"/>
            <w:shd w:val="clear" w:color="auto" w:fill="FFFFFF" w:themeFill="background1"/>
            <w:vAlign w:val="center"/>
          </w:tcPr>
          <w:p w14:paraId="0B8758EF" w14:textId="73120D5A" w:rsidR="007B5118" w:rsidRPr="009921CB" w:rsidRDefault="00EB7B26" w:rsidP="00E00CC7">
            <w:pPr>
              <w:jc w:val="center"/>
            </w:pPr>
            <w:r w:rsidRPr="009921CB">
              <w:t>2</w:t>
            </w:r>
          </w:p>
        </w:tc>
        <w:tc>
          <w:tcPr>
            <w:tcW w:w="3827" w:type="dxa"/>
            <w:gridSpan w:val="2"/>
            <w:shd w:val="clear" w:color="auto" w:fill="FFFFFF" w:themeFill="background1"/>
            <w:vAlign w:val="center"/>
          </w:tcPr>
          <w:p w14:paraId="2883666B" w14:textId="23574FFD" w:rsidR="00A80C99" w:rsidRDefault="009556F6" w:rsidP="00E00CC7">
            <w:hyperlink w:anchor="Slobodian" w:history="1">
              <w:r w:rsidR="00800AD4" w:rsidRPr="00800AD4">
                <w:rPr>
                  <w:rStyle w:val="Hypertextovodkaz"/>
                </w:rPr>
                <w:t>prof. Ing. Petr Slobodian, Ph.D.</w:t>
              </w:r>
            </w:hyperlink>
            <w:r w:rsidR="00800AD4" w:rsidRPr="00B90DDA">
              <w:t xml:space="preserve"> </w:t>
            </w:r>
            <w:r w:rsidR="00B90DDA" w:rsidRPr="00B90DDA">
              <w:t xml:space="preserve">(100% l) </w:t>
            </w:r>
          </w:p>
          <w:p w14:paraId="626B793A" w14:textId="15CC7C98" w:rsidR="007B5118" w:rsidRPr="00880EB1" w:rsidRDefault="00A77514" w:rsidP="00E00CC7">
            <w:pPr>
              <w:rPr>
                <w:highlight w:val="magenta"/>
              </w:rPr>
            </w:pPr>
            <w:r>
              <w:t xml:space="preserve">vedoucí </w:t>
            </w:r>
            <w:r w:rsidR="00800AD4">
              <w:t>individuálních projektů (100% l)</w:t>
            </w:r>
          </w:p>
        </w:tc>
        <w:tc>
          <w:tcPr>
            <w:tcW w:w="567" w:type="dxa"/>
            <w:shd w:val="clear" w:color="auto" w:fill="FFFFFF" w:themeFill="background1"/>
            <w:vAlign w:val="center"/>
          </w:tcPr>
          <w:p w14:paraId="50168CF2" w14:textId="272D571F" w:rsidR="007B5118" w:rsidRDefault="007B5118" w:rsidP="00E00CC7">
            <w:r>
              <w:t>2/LS</w:t>
            </w:r>
          </w:p>
        </w:tc>
        <w:tc>
          <w:tcPr>
            <w:tcW w:w="709" w:type="dxa"/>
            <w:gridSpan w:val="2"/>
            <w:shd w:val="clear" w:color="auto" w:fill="FFFFFF" w:themeFill="background1"/>
            <w:vAlign w:val="center"/>
          </w:tcPr>
          <w:p w14:paraId="0C2A08D1" w14:textId="77777777" w:rsidR="007B5118" w:rsidRPr="00BC3412" w:rsidRDefault="007B5118" w:rsidP="00E00CC7">
            <w:pPr>
              <w:rPr>
                <w:bCs/>
                <w:sz w:val="22"/>
              </w:rPr>
            </w:pPr>
          </w:p>
        </w:tc>
      </w:tr>
      <w:tr w:rsidR="007B5118" w14:paraId="1FC5EDA1" w14:textId="77777777" w:rsidTr="001B024D">
        <w:tc>
          <w:tcPr>
            <w:tcW w:w="9956" w:type="dxa"/>
            <w:gridSpan w:val="11"/>
            <w:shd w:val="clear" w:color="auto" w:fill="FFFFFF" w:themeFill="background1"/>
          </w:tcPr>
          <w:p w14:paraId="669408C3" w14:textId="77777777" w:rsidR="00E61203" w:rsidRDefault="00E61203" w:rsidP="00AF234A">
            <w:pPr>
              <w:spacing w:before="60" w:line="264" w:lineRule="auto"/>
              <w:jc w:val="both"/>
              <w:rPr>
                <w:b/>
              </w:rPr>
            </w:pPr>
            <w:r>
              <w:rPr>
                <w:b/>
              </w:rPr>
              <w:t>Podmínka pro splnění této skupiny předmětů:</w:t>
            </w:r>
          </w:p>
          <w:p w14:paraId="3A5E5D98" w14:textId="77777777" w:rsidR="008C47D8" w:rsidRPr="008C47D8" w:rsidRDefault="007B5118" w:rsidP="00AF234A">
            <w:pPr>
              <w:spacing w:line="264" w:lineRule="auto"/>
              <w:jc w:val="both"/>
            </w:pPr>
            <w:r w:rsidRPr="008C47D8">
              <w:t>Předměty jsou povinné pro všechny studenty prezenčního studia.</w:t>
            </w:r>
            <w:r w:rsidR="00FE4307" w:rsidRPr="008C47D8">
              <w:t xml:space="preserve"> </w:t>
            </w:r>
          </w:p>
          <w:p w14:paraId="572256BF" w14:textId="7DF3A4A0" w:rsidR="008C47D8" w:rsidRPr="008C47D8" w:rsidRDefault="008C47D8" w:rsidP="00AF234A">
            <w:pPr>
              <w:spacing w:line="264" w:lineRule="auto"/>
              <w:jc w:val="both"/>
            </w:pPr>
            <w:r w:rsidRPr="008C47D8">
              <w:t xml:space="preserve">Předměty Seminář z chemie a Seminář z matematiky budou vyučovány v prvních dvou týdnech </w:t>
            </w:r>
            <w:r w:rsidRPr="006634F5">
              <w:t>daného</w:t>
            </w:r>
            <w:r>
              <w:t xml:space="preserve"> </w:t>
            </w:r>
            <w:r w:rsidRPr="008C47D8">
              <w:t xml:space="preserve">semestru. </w:t>
            </w:r>
          </w:p>
          <w:p w14:paraId="72B83493" w14:textId="5D00D3EE" w:rsidR="007B5118" w:rsidRDefault="007B5118" w:rsidP="00AF234A">
            <w:pPr>
              <w:spacing w:after="60" w:line="264" w:lineRule="auto"/>
              <w:jc w:val="both"/>
              <w:rPr>
                <w:b/>
                <w:sz w:val="22"/>
              </w:rPr>
            </w:pPr>
            <w:r w:rsidRPr="008C47D8">
              <w:t xml:space="preserve">Předmět </w:t>
            </w:r>
            <w:r w:rsidR="008C47D8" w:rsidRPr="001B024D">
              <w:t>Individuální projekt</w:t>
            </w:r>
            <w:r w:rsidRPr="008C47D8">
              <w:t xml:space="preserve"> bude probíhat blokově v posledních čtyřech týdnech</w:t>
            </w:r>
            <w:r w:rsidR="008C47D8">
              <w:t xml:space="preserve"> </w:t>
            </w:r>
            <w:r w:rsidR="008C47D8" w:rsidRPr="006634F5">
              <w:t>daného</w:t>
            </w:r>
            <w:r w:rsidR="008C47D8" w:rsidRPr="008C47D8">
              <w:t xml:space="preserve"> </w:t>
            </w:r>
            <w:r w:rsidRPr="008C47D8">
              <w:t>semestru. Studenti budou moci volit ze tří variant: zahraniční stáž, stáž ve firmě a stáž v laboratoři UTB.</w:t>
            </w:r>
          </w:p>
        </w:tc>
      </w:tr>
      <w:tr w:rsidR="007B5118" w14:paraId="47E6F723" w14:textId="77777777" w:rsidTr="001B024D">
        <w:tc>
          <w:tcPr>
            <w:tcW w:w="9956" w:type="dxa"/>
            <w:gridSpan w:val="11"/>
            <w:shd w:val="clear" w:color="auto" w:fill="F7CAAC"/>
          </w:tcPr>
          <w:p w14:paraId="6639866D" w14:textId="51E9F76C" w:rsidR="007B5118" w:rsidRDefault="007B5118" w:rsidP="00BC35D6">
            <w:pPr>
              <w:spacing w:before="60" w:after="60"/>
              <w:jc w:val="center"/>
              <w:rPr>
                <w:b/>
                <w:sz w:val="22"/>
              </w:rPr>
            </w:pPr>
            <w:r>
              <w:rPr>
                <w:b/>
                <w:sz w:val="22"/>
              </w:rPr>
              <w:t>Povinně volitelné předměty</w:t>
            </w:r>
          </w:p>
        </w:tc>
      </w:tr>
      <w:tr w:rsidR="007B5118" w14:paraId="145F92AC" w14:textId="77777777" w:rsidTr="001B024D">
        <w:tc>
          <w:tcPr>
            <w:tcW w:w="2301" w:type="dxa"/>
          </w:tcPr>
          <w:p w14:paraId="6D50A9C6" w14:textId="35F2FA75" w:rsidR="007B5118" w:rsidRDefault="009556F6" w:rsidP="007B5118">
            <w:pPr>
              <w:spacing w:before="20" w:after="20"/>
            </w:pPr>
            <w:hyperlink w:anchor="Angličtina_Ia" w:history="1">
              <w:r w:rsidR="007B5118" w:rsidRPr="00604FA8">
                <w:rPr>
                  <w:rStyle w:val="Hypertextovodkaz"/>
                </w:rPr>
                <w:t>Anglič</w:t>
              </w:r>
              <w:r w:rsidR="007B5118">
                <w:rPr>
                  <w:rStyle w:val="Hypertextovodkaz"/>
                </w:rPr>
                <w:t>t</w:t>
              </w:r>
              <w:r w:rsidR="007B5118" w:rsidRPr="00604FA8">
                <w:rPr>
                  <w:rStyle w:val="Hypertextovodkaz"/>
                </w:rPr>
                <w:t>ina Ia</w:t>
              </w:r>
            </w:hyperlink>
          </w:p>
          <w:p w14:paraId="02A3D701" w14:textId="457F1BB1" w:rsidR="007B5118" w:rsidRDefault="009556F6" w:rsidP="007B5118">
            <w:pPr>
              <w:spacing w:before="20" w:after="20"/>
            </w:pPr>
            <w:hyperlink w:anchor="Angličtina_Ib" w:history="1">
              <w:r w:rsidR="007B5118" w:rsidRPr="00604FA8">
                <w:rPr>
                  <w:rStyle w:val="Hypertextovodkaz"/>
                </w:rPr>
                <w:t>Anglič</w:t>
              </w:r>
              <w:r w:rsidR="007B5118">
                <w:rPr>
                  <w:rStyle w:val="Hypertextovodkaz"/>
                </w:rPr>
                <w:t>t</w:t>
              </w:r>
              <w:r w:rsidR="007B5118" w:rsidRPr="00604FA8">
                <w:rPr>
                  <w:rStyle w:val="Hypertextovodkaz"/>
                </w:rPr>
                <w:t>ina Ib</w:t>
              </w:r>
            </w:hyperlink>
          </w:p>
        </w:tc>
        <w:tc>
          <w:tcPr>
            <w:tcW w:w="1276" w:type="dxa"/>
            <w:gridSpan w:val="2"/>
            <w:vAlign w:val="center"/>
          </w:tcPr>
          <w:p w14:paraId="627BFA4F" w14:textId="4297AED8" w:rsidR="007B5118" w:rsidRPr="005F66F9" w:rsidRDefault="007B5118" w:rsidP="007B5118">
            <w:r w:rsidRPr="005F66F9">
              <w:t>0p+2</w:t>
            </w:r>
            <w:r w:rsidR="00F41FC5" w:rsidRPr="005F66F9">
              <w:t>8s</w:t>
            </w:r>
            <w:r w:rsidRPr="005F66F9">
              <w:t>+0l</w:t>
            </w:r>
          </w:p>
        </w:tc>
        <w:tc>
          <w:tcPr>
            <w:tcW w:w="709" w:type="dxa"/>
            <w:vAlign w:val="center"/>
          </w:tcPr>
          <w:p w14:paraId="493E8457" w14:textId="210FF01E" w:rsidR="007B5118" w:rsidRDefault="007B5118" w:rsidP="007B5118">
            <w:r>
              <w:t>klz</w:t>
            </w:r>
          </w:p>
        </w:tc>
        <w:tc>
          <w:tcPr>
            <w:tcW w:w="567" w:type="dxa"/>
            <w:gridSpan w:val="2"/>
            <w:vAlign w:val="center"/>
          </w:tcPr>
          <w:p w14:paraId="7E67CDB3" w14:textId="7B7B7301" w:rsidR="007B5118" w:rsidRDefault="007B5118" w:rsidP="007B5118">
            <w:pPr>
              <w:jc w:val="center"/>
            </w:pPr>
            <w:r>
              <w:t>2</w:t>
            </w:r>
          </w:p>
        </w:tc>
        <w:tc>
          <w:tcPr>
            <w:tcW w:w="3827" w:type="dxa"/>
            <w:gridSpan w:val="2"/>
          </w:tcPr>
          <w:p w14:paraId="6F4B52E5" w14:textId="4D260918" w:rsidR="007B5118" w:rsidRPr="00997DA8" w:rsidRDefault="007B5118" w:rsidP="007B5118">
            <w:pPr>
              <w:jc w:val="both"/>
              <w:rPr>
                <w:i/>
                <w:iCs/>
              </w:rPr>
            </w:pPr>
            <w:r w:rsidRPr="00997DA8">
              <w:rPr>
                <w:i/>
                <w:iCs/>
              </w:rPr>
              <w:t>Předmět má pro zaměření studijního programu pouze doplňující charakter.</w:t>
            </w:r>
          </w:p>
        </w:tc>
        <w:tc>
          <w:tcPr>
            <w:tcW w:w="567" w:type="dxa"/>
            <w:vAlign w:val="center"/>
          </w:tcPr>
          <w:p w14:paraId="37B81999" w14:textId="501F02FD" w:rsidR="007B5118" w:rsidRDefault="007B5118" w:rsidP="007B5118">
            <w:pPr>
              <w:jc w:val="center"/>
            </w:pPr>
            <w:r>
              <w:t>1/LS</w:t>
            </w:r>
          </w:p>
        </w:tc>
        <w:tc>
          <w:tcPr>
            <w:tcW w:w="709" w:type="dxa"/>
            <w:gridSpan w:val="2"/>
            <w:vAlign w:val="center"/>
          </w:tcPr>
          <w:p w14:paraId="2CBAC68B" w14:textId="77777777" w:rsidR="007B5118" w:rsidRPr="00BC3412" w:rsidRDefault="007B5118" w:rsidP="007B5118">
            <w:pPr>
              <w:jc w:val="center"/>
              <w:rPr>
                <w:b/>
                <w:bCs/>
              </w:rPr>
            </w:pPr>
          </w:p>
        </w:tc>
      </w:tr>
      <w:tr w:rsidR="007B5118" w14:paraId="54C5492E" w14:textId="77777777" w:rsidTr="001B024D">
        <w:tc>
          <w:tcPr>
            <w:tcW w:w="2301" w:type="dxa"/>
          </w:tcPr>
          <w:p w14:paraId="5C745BAE" w14:textId="38563031" w:rsidR="007B5118" w:rsidRDefault="009556F6" w:rsidP="007B5118">
            <w:pPr>
              <w:spacing w:before="20" w:after="20"/>
            </w:pPr>
            <w:hyperlink w:anchor="Angličtina_IIa" w:history="1">
              <w:r w:rsidR="007B5118" w:rsidRPr="00604FA8">
                <w:rPr>
                  <w:rStyle w:val="Hypertextovodkaz"/>
                </w:rPr>
                <w:t>Anglič</w:t>
              </w:r>
              <w:r w:rsidR="007B5118">
                <w:rPr>
                  <w:rStyle w:val="Hypertextovodkaz"/>
                </w:rPr>
                <w:t>t</w:t>
              </w:r>
              <w:r w:rsidR="007B5118" w:rsidRPr="00604FA8">
                <w:rPr>
                  <w:rStyle w:val="Hypertextovodkaz"/>
                </w:rPr>
                <w:t>ina IIa</w:t>
              </w:r>
            </w:hyperlink>
          </w:p>
          <w:p w14:paraId="3A9F37D6" w14:textId="5D8387F0" w:rsidR="007B5118" w:rsidRDefault="009556F6" w:rsidP="007B5118">
            <w:pPr>
              <w:spacing w:before="20" w:after="20"/>
            </w:pPr>
            <w:hyperlink w:anchor="Angličtina_IIb" w:history="1">
              <w:r w:rsidR="007B5118" w:rsidRPr="00604FA8">
                <w:rPr>
                  <w:rStyle w:val="Hypertextovodkaz"/>
                </w:rPr>
                <w:t>Anglič</w:t>
              </w:r>
              <w:r w:rsidR="007B5118">
                <w:rPr>
                  <w:rStyle w:val="Hypertextovodkaz"/>
                </w:rPr>
                <w:t>t</w:t>
              </w:r>
              <w:r w:rsidR="007B5118" w:rsidRPr="00604FA8">
                <w:rPr>
                  <w:rStyle w:val="Hypertextovodkaz"/>
                </w:rPr>
                <w:t>ina IIb</w:t>
              </w:r>
            </w:hyperlink>
          </w:p>
        </w:tc>
        <w:tc>
          <w:tcPr>
            <w:tcW w:w="1276" w:type="dxa"/>
            <w:gridSpan w:val="2"/>
            <w:vAlign w:val="center"/>
          </w:tcPr>
          <w:p w14:paraId="092DDD12" w14:textId="2CE0E6CB" w:rsidR="007B5118" w:rsidRPr="005F66F9" w:rsidRDefault="007B5118" w:rsidP="007B5118">
            <w:r w:rsidRPr="005F66F9">
              <w:t>0p+2</w:t>
            </w:r>
            <w:r w:rsidR="005F66F9" w:rsidRPr="005F66F9">
              <w:t>8</w:t>
            </w:r>
            <w:r w:rsidRPr="005F66F9">
              <w:t>s+0l</w:t>
            </w:r>
          </w:p>
        </w:tc>
        <w:tc>
          <w:tcPr>
            <w:tcW w:w="709" w:type="dxa"/>
            <w:vAlign w:val="center"/>
          </w:tcPr>
          <w:p w14:paraId="3F86A43A" w14:textId="1A7428AA" w:rsidR="007B5118" w:rsidRDefault="007B5118" w:rsidP="007B5118">
            <w:r>
              <w:t>z, zk</w:t>
            </w:r>
          </w:p>
        </w:tc>
        <w:tc>
          <w:tcPr>
            <w:tcW w:w="567" w:type="dxa"/>
            <w:gridSpan w:val="2"/>
            <w:vAlign w:val="center"/>
          </w:tcPr>
          <w:p w14:paraId="2B5710C0" w14:textId="7F800F89" w:rsidR="007B5118" w:rsidRDefault="007B5118" w:rsidP="007B5118">
            <w:pPr>
              <w:jc w:val="center"/>
            </w:pPr>
            <w:r>
              <w:t>2</w:t>
            </w:r>
          </w:p>
        </w:tc>
        <w:tc>
          <w:tcPr>
            <w:tcW w:w="3827" w:type="dxa"/>
            <w:gridSpan w:val="2"/>
          </w:tcPr>
          <w:p w14:paraId="462A5AC2" w14:textId="1DC8261A" w:rsidR="007B5118" w:rsidRDefault="007B5118" w:rsidP="007B5118">
            <w:pPr>
              <w:jc w:val="both"/>
            </w:pPr>
            <w:r w:rsidRPr="00997DA8">
              <w:rPr>
                <w:i/>
                <w:iCs/>
              </w:rPr>
              <w:t>Předmět má pro zaměření studijního programu pouze doplňující charakter.</w:t>
            </w:r>
          </w:p>
        </w:tc>
        <w:tc>
          <w:tcPr>
            <w:tcW w:w="567" w:type="dxa"/>
            <w:vAlign w:val="center"/>
          </w:tcPr>
          <w:p w14:paraId="61E8A97A" w14:textId="0D932B3A" w:rsidR="007B5118" w:rsidRDefault="007B5118" w:rsidP="007B5118">
            <w:pPr>
              <w:jc w:val="center"/>
            </w:pPr>
            <w:r>
              <w:t>2/ZS</w:t>
            </w:r>
          </w:p>
        </w:tc>
        <w:tc>
          <w:tcPr>
            <w:tcW w:w="709" w:type="dxa"/>
            <w:gridSpan w:val="2"/>
            <w:vAlign w:val="center"/>
          </w:tcPr>
          <w:p w14:paraId="35BAA7D4" w14:textId="77777777" w:rsidR="007B5118" w:rsidRPr="00BC3412" w:rsidRDefault="007B5118" w:rsidP="007B5118">
            <w:pPr>
              <w:jc w:val="center"/>
              <w:rPr>
                <w:b/>
                <w:bCs/>
              </w:rPr>
            </w:pPr>
          </w:p>
        </w:tc>
      </w:tr>
      <w:tr w:rsidR="007B5118" w14:paraId="2A797F56" w14:textId="77777777" w:rsidTr="001B024D">
        <w:tc>
          <w:tcPr>
            <w:tcW w:w="2301" w:type="dxa"/>
          </w:tcPr>
          <w:p w14:paraId="158D34D8" w14:textId="1A02EE9D" w:rsidR="007B5118" w:rsidRDefault="009556F6" w:rsidP="007B5118">
            <w:pPr>
              <w:spacing w:before="20" w:after="20"/>
            </w:pPr>
            <w:hyperlink w:anchor="Angličtina_IIIa" w:history="1">
              <w:r w:rsidR="007B5118" w:rsidRPr="00604FA8">
                <w:rPr>
                  <w:rStyle w:val="Hypertextovodkaz"/>
                </w:rPr>
                <w:t>Anglič</w:t>
              </w:r>
              <w:r w:rsidR="007B5118">
                <w:rPr>
                  <w:rStyle w:val="Hypertextovodkaz"/>
                </w:rPr>
                <w:t>t</w:t>
              </w:r>
              <w:r w:rsidR="007B5118" w:rsidRPr="00604FA8">
                <w:rPr>
                  <w:rStyle w:val="Hypertextovodkaz"/>
                </w:rPr>
                <w:t>ina IIIa</w:t>
              </w:r>
            </w:hyperlink>
          </w:p>
          <w:p w14:paraId="4050BB1F" w14:textId="7D88AA23" w:rsidR="007B5118" w:rsidRDefault="009556F6" w:rsidP="007B5118">
            <w:pPr>
              <w:spacing w:before="20" w:after="20"/>
            </w:pPr>
            <w:hyperlink w:anchor="Angličtina_IIIb" w:history="1">
              <w:r w:rsidR="007B5118" w:rsidRPr="00604FA8">
                <w:rPr>
                  <w:rStyle w:val="Hypertextovodkaz"/>
                </w:rPr>
                <w:t>Anglič</w:t>
              </w:r>
              <w:r w:rsidR="007B5118">
                <w:rPr>
                  <w:rStyle w:val="Hypertextovodkaz"/>
                </w:rPr>
                <w:t>t</w:t>
              </w:r>
              <w:r w:rsidR="007B5118" w:rsidRPr="00604FA8">
                <w:rPr>
                  <w:rStyle w:val="Hypertextovodkaz"/>
                </w:rPr>
                <w:t>ina IIIb</w:t>
              </w:r>
            </w:hyperlink>
          </w:p>
        </w:tc>
        <w:tc>
          <w:tcPr>
            <w:tcW w:w="1276" w:type="dxa"/>
            <w:gridSpan w:val="2"/>
            <w:vAlign w:val="center"/>
          </w:tcPr>
          <w:p w14:paraId="7427790A" w14:textId="5A5D903D" w:rsidR="007B5118" w:rsidRDefault="007B5118" w:rsidP="007B5118">
            <w:r w:rsidRPr="005F66F9">
              <w:t>0p+2</w:t>
            </w:r>
            <w:r w:rsidR="005F66F9" w:rsidRPr="005F66F9">
              <w:t>0</w:t>
            </w:r>
            <w:r w:rsidRPr="005F66F9">
              <w:t>s+0l</w:t>
            </w:r>
          </w:p>
        </w:tc>
        <w:tc>
          <w:tcPr>
            <w:tcW w:w="709" w:type="dxa"/>
            <w:vAlign w:val="center"/>
          </w:tcPr>
          <w:p w14:paraId="295B5A3D" w14:textId="33276166" w:rsidR="007B5118" w:rsidRDefault="007B5118" w:rsidP="007B5118">
            <w:r>
              <w:t>klz</w:t>
            </w:r>
          </w:p>
        </w:tc>
        <w:tc>
          <w:tcPr>
            <w:tcW w:w="567" w:type="dxa"/>
            <w:gridSpan w:val="2"/>
            <w:vAlign w:val="center"/>
          </w:tcPr>
          <w:p w14:paraId="30A19553" w14:textId="1B09C3C1" w:rsidR="007B5118" w:rsidRDefault="007B5118" w:rsidP="007B5118">
            <w:pPr>
              <w:jc w:val="center"/>
            </w:pPr>
            <w:r>
              <w:t>2</w:t>
            </w:r>
          </w:p>
        </w:tc>
        <w:tc>
          <w:tcPr>
            <w:tcW w:w="3827" w:type="dxa"/>
            <w:gridSpan w:val="2"/>
          </w:tcPr>
          <w:p w14:paraId="41EA6FB6" w14:textId="3F5EABE9" w:rsidR="007B5118" w:rsidRDefault="007B5118" w:rsidP="007B5118">
            <w:pPr>
              <w:jc w:val="both"/>
            </w:pPr>
            <w:r w:rsidRPr="00997DA8">
              <w:rPr>
                <w:i/>
                <w:iCs/>
              </w:rPr>
              <w:t>Předmět má pro zaměření studijního programu pouze doplňující charakter.</w:t>
            </w:r>
          </w:p>
        </w:tc>
        <w:tc>
          <w:tcPr>
            <w:tcW w:w="567" w:type="dxa"/>
            <w:vAlign w:val="center"/>
          </w:tcPr>
          <w:p w14:paraId="59CC7BCC" w14:textId="6E7C4801" w:rsidR="007B5118" w:rsidRDefault="007B5118" w:rsidP="007B5118">
            <w:pPr>
              <w:jc w:val="center"/>
            </w:pPr>
            <w:r>
              <w:t>2/LS</w:t>
            </w:r>
          </w:p>
        </w:tc>
        <w:tc>
          <w:tcPr>
            <w:tcW w:w="709" w:type="dxa"/>
            <w:gridSpan w:val="2"/>
            <w:vAlign w:val="center"/>
          </w:tcPr>
          <w:p w14:paraId="14B6236B" w14:textId="77777777" w:rsidR="007B5118" w:rsidRPr="00BC3412" w:rsidRDefault="007B5118" w:rsidP="007B5118">
            <w:pPr>
              <w:jc w:val="center"/>
              <w:rPr>
                <w:b/>
                <w:bCs/>
              </w:rPr>
            </w:pPr>
          </w:p>
        </w:tc>
      </w:tr>
      <w:tr w:rsidR="007B5118" w14:paraId="3CE1DBB4" w14:textId="77777777" w:rsidTr="001B024D">
        <w:tc>
          <w:tcPr>
            <w:tcW w:w="2301" w:type="dxa"/>
          </w:tcPr>
          <w:p w14:paraId="2BD516F9" w14:textId="7EF40E40" w:rsidR="007B5118" w:rsidRDefault="009556F6" w:rsidP="007B5118">
            <w:pPr>
              <w:spacing w:before="20" w:after="20"/>
            </w:pPr>
            <w:hyperlink w:anchor="Angličtina_IVa" w:history="1">
              <w:r w:rsidR="007B5118" w:rsidRPr="00604FA8">
                <w:rPr>
                  <w:rStyle w:val="Hypertextovodkaz"/>
                </w:rPr>
                <w:t>Anglič</w:t>
              </w:r>
              <w:r w:rsidR="007B5118">
                <w:rPr>
                  <w:rStyle w:val="Hypertextovodkaz"/>
                </w:rPr>
                <w:t>t</w:t>
              </w:r>
              <w:r w:rsidR="007B5118" w:rsidRPr="00604FA8">
                <w:rPr>
                  <w:rStyle w:val="Hypertextovodkaz"/>
                </w:rPr>
                <w:t>ina IVa</w:t>
              </w:r>
            </w:hyperlink>
          </w:p>
          <w:p w14:paraId="7E4B2278" w14:textId="73D3B218" w:rsidR="007B5118" w:rsidRDefault="009556F6" w:rsidP="007B5118">
            <w:pPr>
              <w:spacing w:before="20" w:after="20"/>
            </w:pPr>
            <w:hyperlink w:anchor="Angličtina_IVb" w:history="1">
              <w:r w:rsidR="007B5118" w:rsidRPr="00604FA8">
                <w:rPr>
                  <w:rStyle w:val="Hypertextovodkaz"/>
                </w:rPr>
                <w:t>Anglič</w:t>
              </w:r>
              <w:r w:rsidR="007B5118">
                <w:rPr>
                  <w:rStyle w:val="Hypertextovodkaz"/>
                </w:rPr>
                <w:t>t</w:t>
              </w:r>
              <w:r w:rsidR="007B5118" w:rsidRPr="00604FA8">
                <w:rPr>
                  <w:rStyle w:val="Hypertextovodkaz"/>
                </w:rPr>
                <w:t>ina IVb</w:t>
              </w:r>
            </w:hyperlink>
          </w:p>
        </w:tc>
        <w:tc>
          <w:tcPr>
            <w:tcW w:w="1276" w:type="dxa"/>
            <w:gridSpan w:val="2"/>
            <w:vAlign w:val="center"/>
          </w:tcPr>
          <w:p w14:paraId="23764DDB" w14:textId="25DBB761" w:rsidR="007B5118" w:rsidRDefault="007B5118" w:rsidP="007B5118">
            <w:r>
              <w:t>0p+</w:t>
            </w:r>
            <w:r w:rsidRPr="005F66F9">
              <w:t>2</w:t>
            </w:r>
            <w:r w:rsidR="005F66F9" w:rsidRPr="005F66F9">
              <w:t>8</w:t>
            </w:r>
            <w:r w:rsidRPr="005F66F9">
              <w:t>s</w:t>
            </w:r>
            <w:r>
              <w:t>+0l</w:t>
            </w:r>
          </w:p>
        </w:tc>
        <w:tc>
          <w:tcPr>
            <w:tcW w:w="709" w:type="dxa"/>
            <w:vAlign w:val="center"/>
          </w:tcPr>
          <w:p w14:paraId="0C959291" w14:textId="3DBDDC62" w:rsidR="007B5118" w:rsidRDefault="007B5118" w:rsidP="007B5118">
            <w:r>
              <w:t>z, zk</w:t>
            </w:r>
          </w:p>
        </w:tc>
        <w:tc>
          <w:tcPr>
            <w:tcW w:w="567" w:type="dxa"/>
            <w:gridSpan w:val="2"/>
            <w:vAlign w:val="center"/>
          </w:tcPr>
          <w:p w14:paraId="61248D81" w14:textId="0C425D6D" w:rsidR="007B5118" w:rsidRDefault="007B5118" w:rsidP="007B5118">
            <w:pPr>
              <w:jc w:val="center"/>
            </w:pPr>
            <w:r>
              <w:t>2</w:t>
            </w:r>
          </w:p>
        </w:tc>
        <w:tc>
          <w:tcPr>
            <w:tcW w:w="3827" w:type="dxa"/>
            <w:gridSpan w:val="2"/>
          </w:tcPr>
          <w:p w14:paraId="52557CFB" w14:textId="789032DD" w:rsidR="007B5118" w:rsidRDefault="007B5118" w:rsidP="007B5118">
            <w:pPr>
              <w:jc w:val="both"/>
            </w:pPr>
            <w:r w:rsidRPr="00997DA8">
              <w:rPr>
                <w:i/>
                <w:iCs/>
              </w:rPr>
              <w:t>Předmět má pro zaměření studijního programu pouze doplňující charakter.</w:t>
            </w:r>
          </w:p>
        </w:tc>
        <w:tc>
          <w:tcPr>
            <w:tcW w:w="567" w:type="dxa"/>
            <w:vAlign w:val="center"/>
          </w:tcPr>
          <w:p w14:paraId="34A89156" w14:textId="4B7EF1C7" w:rsidR="007B5118" w:rsidRDefault="007B5118" w:rsidP="007B5118">
            <w:pPr>
              <w:jc w:val="center"/>
            </w:pPr>
            <w:r>
              <w:t>3/ZS</w:t>
            </w:r>
          </w:p>
        </w:tc>
        <w:tc>
          <w:tcPr>
            <w:tcW w:w="709" w:type="dxa"/>
            <w:gridSpan w:val="2"/>
            <w:vAlign w:val="center"/>
          </w:tcPr>
          <w:p w14:paraId="41DC5627" w14:textId="77777777" w:rsidR="007B5118" w:rsidRPr="00BC3412" w:rsidRDefault="007B5118" w:rsidP="007B5118">
            <w:pPr>
              <w:jc w:val="center"/>
              <w:rPr>
                <w:b/>
                <w:bCs/>
              </w:rPr>
            </w:pPr>
          </w:p>
        </w:tc>
      </w:tr>
      <w:tr w:rsidR="007B5118" w14:paraId="0D2D7FCF" w14:textId="77777777" w:rsidTr="001B024D">
        <w:trPr>
          <w:trHeight w:val="678"/>
        </w:trPr>
        <w:tc>
          <w:tcPr>
            <w:tcW w:w="9956" w:type="dxa"/>
            <w:gridSpan w:val="11"/>
          </w:tcPr>
          <w:p w14:paraId="196535BD" w14:textId="77777777" w:rsidR="0092569B" w:rsidRDefault="007B5118" w:rsidP="00AF234A">
            <w:pPr>
              <w:spacing w:before="60" w:line="264" w:lineRule="auto"/>
              <w:jc w:val="both"/>
              <w:rPr>
                <w:b/>
              </w:rPr>
            </w:pPr>
            <w:r>
              <w:rPr>
                <w:b/>
              </w:rPr>
              <w:lastRenderedPageBreak/>
              <w:t>Podmínka pro splnění této skupiny předmětů:</w:t>
            </w:r>
            <w:r w:rsidR="00422B73">
              <w:rPr>
                <w:b/>
              </w:rPr>
              <w:t xml:space="preserve"> </w:t>
            </w:r>
          </w:p>
          <w:p w14:paraId="2F954965" w14:textId="7B6629F9" w:rsidR="00EC3BB2" w:rsidRDefault="007B5118" w:rsidP="00AF234A">
            <w:pPr>
              <w:spacing w:after="60" w:line="264" w:lineRule="auto"/>
              <w:jc w:val="both"/>
            </w:pPr>
            <w:r w:rsidRPr="006203E3">
              <w:t xml:space="preserve">V daném semestru si student zapíše </w:t>
            </w:r>
            <w:r w:rsidRPr="006203E3">
              <w:rPr>
                <w:bCs/>
              </w:rPr>
              <w:t>vždy jednu s</w:t>
            </w:r>
            <w:r w:rsidRPr="006203E3">
              <w:t>tudijní skupinu angličtiny, která zohledňuje úroveň jeho jazykových znalostí. Návazně volí stejnou úroveň, kterou měl zapsanou v předchozích semestrech.</w:t>
            </w:r>
            <w:r w:rsidR="00EC3BB2">
              <w:rPr>
                <w:color w:val="000000"/>
                <w:shd w:val="clear" w:color="auto" w:fill="FFFFFF"/>
              </w:rPr>
              <w:t xml:space="preserve"> </w:t>
            </w:r>
          </w:p>
        </w:tc>
      </w:tr>
      <w:tr w:rsidR="007B5118" w14:paraId="3E684F6C" w14:textId="77777777" w:rsidTr="001B024D">
        <w:tc>
          <w:tcPr>
            <w:tcW w:w="3577" w:type="dxa"/>
            <w:gridSpan w:val="3"/>
            <w:shd w:val="clear" w:color="auto" w:fill="F7CAAC"/>
          </w:tcPr>
          <w:p w14:paraId="0FDA2072" w14:textId="77777777" w:rsidR="007B5118" w:rsidRDefault="007B5118" w:rsidP="007B5118">
            <w:pPr>
              <w:jc w:val="both"/>
              <w:rPr>
                <w:b/>
              </w:rPr>
            </w:pPr>
            <w:r>
              <w:rPr>
                <w:b/>
              </w:rPr>
              <w:t xml:space="preserve"> Součásti SZZ a jejich obsah</w:t>
            </w:r>
          </w:p>
        </w:tc>
        <w:tc>
          <w:tcPr>
            <w:tcW w:w="6379" w:type="dxa"/>
            <w:gridSpan w:val="8"/>
            <w:tcBorders>
              <w:bottom w:val="nil"/>
            </w:tcBorders>
          </w:tcPr>
          <w:p w14:paraId="3E1B751B" w14:textId="77777777" w:rsidR="007B5118" w:rsidRDefault="007B5118" w:rsidP="007B5118">
            <w:pPr>
              <w:jc w:val="both"/>
            </w:pPr>
          </w:p>
        </w:tc>
      </w:tr>
      <w:tr w:rsidR="007B5118" w14:paraId="342B791B" w14:textId="77777777" w:rsidTr="001B024D">
        <w:trPr>
          <w:trHeight w:val="430"/>
        </w:trPr>
        <w:tc>
          <w:tcPr>
            <w:tcW w:w="9956" w:type="dxa"/>
            <w:gridSpan w:val="11"/>
            <w:tcBorders>
              <w:top w:val="nil"/>
            </w:tcBorders>
          </w:tcPr>
          <w:p w14:paraId="4A8FB144" w14:textId="77777777" w:rsidR="007B5118" w:rsidRDefault="007B5118" w:rsidP="007B5118">
            <w:pPr>
              <w:spacing w:before="120" w:after="60" w:line="264" w:lineRule="auto"/>
              <w:jc w:val="both"/>
              <w:rPr>
                <w:b/>
                <w:bCs/>
                <w:u w:val="single"/>
              </w:rPr>
            </w:pPr>
            <w:r>
              <w:rPr>
                <w:b/>
                <w:bCs/>
                <w:u w:val="single"/>
              </w:rPr>
              <w:t>Obhajoba bakalářské práce</w:t>
            </w:r>
          </w:p>
          <w:p w14:paraId="059055F9" w14:textId="77777777" w:rsidR="007B5118" w:rsidRPr="00914433" w:rsidRDefault="007B5118" w:rsidP="00AF234A">
            <w:pPr>
              <w:spacing w:line="264" w:lineRule="auto"/>
              <w:jc w:val="both"/>
              <w:rPr>
                <w:bCs/>
              </w:rPr>
            </w:pPr>
            <w:r w:rsidRPr="00914433">
              <w:rPr>
                <w:bCs/>
              </w:rPr>
              <w:t>V souladu se Studijním a zkušebním řádem Univerzity Tomáše Bati ve Zlíně a Pravidly průběhu studia ve studijních programech uskutečňovaných na Fakultě technologické hodnotí bakalářské práce jejich vedoucí a oponent formou posudků a</w:t>
            </w:r>
            <w:r>
              <w:rPr>
                <w:bCs/>
              </w:rPr>
              <w:t> </w:t>
            </w:r>
            <w:r w:rsidRPr="00914433">
              <w:rPr>
                <w:bCs/>
              </w:rPr>
              <w:t xml:space="preserve">následně zkušební komise během státních závěrečných zkoušek. </w:t>
            </w:r>
          </w:p>
          <w:p w14:paraId="0D3EE3E3" w14:textId="77777777" w:rsidR="007B5118" w:rsidRPr="00914433" w:rsidRDefault="007B5118" w:rsidP="00AF234A">
            <w:pPr>
              <w:spacing w:line="264" w:lineRule="auto"/>
              <w:jc w:val="both"/>
              <w:rPr>
                <w:bCs/>
              </w:rPr>
            </w:pPr>
            <w:r w:rsidRPr="00914433">
              <w:rPr>
                <w:bCs/>
              </w:rPr>
              <w:t xml:space="preserve">Zkušební komise pro státní závěrečné zkoušky provádí konečné hodnocení bakalářské práce na základě její obhajoby, a na základě stanovisek vedoucího a oponenta. Obhajoba je částí veřejné státní závěrečné zkoušky </w:t>
            </w:r>
            <w:r w:rsidRPr="00EA32C6">
              <w:rPr>
                <w:bCs/>
              </w:rPr>
              <w:t>a zahrnuje</w:t>
            </w:r>
            <w:r w:rsidRPr="00914433">
              <w:rPr>
                <w:bCs/>
              </w:rPr>
              <w:t xml:space="preserve"> prezentaci </w:t>
            </w:r>
            <w:r>
              <w:rPr>
                <w:bCs/>
              </w:rPr>
              <w:t xml:space="preserve">výsledků </w:t>
            </w:r>
            <w:r w:rsidRPr="00914433">
              <w:rPr>
                <w:bCs/>
              </w:rPr>
              <w:t>bakal</w:t>
            </w:r>
            <w:r>
              <w:rPr>
                <w:bCs/>
              </w:rPr>
              <w:t>á</w:t>
            </w:r>
            <w:r w:rsidRPr="00914433">
              <w:rPr>
                <w:bCs/>
              </w:rPr>
              <w:t>řské práce studentem, odpověd</w:t>
            </w:r>
            <w:r>
              <w:rPr>
                <w:bCs/>
              </w:rPr>
              <w:t xml:space="preserve">i </w:t>
            </w:r>
            <w:r w:rsidRPr="00914433">
              <w:rPr>
                <w:bCs/>
              </w:rPr>
              <w:t xml:space="preserve">studenta na otázky uvedené v posudcích a </w:t>
            </w:r>
            <w:r>
              <w:rPr>
                <w:bCs/>
              </w:rPr>
              <w:t>následnou</w:t>
            </w:r>
            <w:r w:rsidRPr="00914433">
              <w:rPr>
                <w:bCs/>
              </w:rPr>
              <w:t xml:space="preserve"> diskuzi se členy komise, případně i dalšími přítomnými.  </w:t>
            </w:r>
          </w:p>
          <w:p w14:paraId="40B9384F" w14:textId="77777777" w:rsidR="007B5118" w:rsidRPr="00337BAA" w:rsidRDefault="007B5118" w:rsidP="007B5118">
            <w:pPr>
              <w:jc w:val="both"/>
              <w:rPr>
                <w:b/>
                <w:bCs/>
                <w:sz w:val="10"/>
                <w:szCs w:val="10"/>
                <w:u w:val="single"/>
              </w:rPr>
            </w:pPr>
          </w:p>
          <w:p w14:paraId="1CB1F50F" w14:textId="77777777" w:rsidR="007B5118" w:rsidRPr="0095340E" w:rsidRDefault="007B5118" w:rsidP="007B5118">
            <w:pPr>
              <w:spacing w:before="60" w:after="60" w:line="264" w:lineRule="auto"/>
              <w:jc w:val="both"/>
              <w:rPr>
                <w:b/>
                <w:bCs/>
                <w:u w:val="single"/>
              </w:rPr>
            </w:pPr>
            <w:r w:rsidRPr="0095340E">
              <w:rPr>
                <w:b/>
                <w:bCs/>
                <w:u w:val="single"/>
              </w:rPr>
              <w:t>Povinné předměty</w:t>
            </w:r>
          </w:p>
          <w:p w14:paraId="29DFC00E" w14:textId="1D26F567" w:rsidR="008D57D3" w:rsidRPr="00E80A0F" w:rsidRDefault="0055442A" w:rsidP="00AF234A">
            <w:pPr>
              <w:pStyle w:val="Textkomente"/>
              <w:spacing w:line="264" w:lineRule="auto"/>
              <w:jc w:val="both"/>
              <w:rPr>
                <w:sz w:val="24"/>
                <w:szCs w:val="24"/>
              </w:rPr>
            </w:pPr>
            <w:r w:rsidRPr="00E80A0F">
              <w:rPr>
                <w:b/>
                <w:bCs/>
              </w:rPr>
              <w:t>Fyzika pevných látek</w:t>
            </w:r>
            <w:r w:rsidR="008D57D3" w:rsidRPr="00E80A0F">
              <w:rPr>
                <w:b/>
                <w:bCs/>
              </w:rPr>
              <w:t xml:space="preserve"> </w:t>
            </w:r>
            <w:r w:rsidR="008D57D3" w:rsidRPr="00E80A0F">
              <w:t xml:space="preserve">(struktura a vlastnosti pevných látek, včetně vztahů mezi mikrostrukturou a makroskopickými vlastnostmi materiálů, základní principy mechanických, elektrických, teplotních a optických vlastností kovových, nekovových, polymerních a polovodičových materiálů, mikroskopické metody používané k analýze struktury materiálů a jejich aplikace při hodnocení materiálových vlastností – tematické okruhy navazují na předměty </w:t>
            </w:r>
            <w:r w:rsidR="00AF234A" w:rsidRPr="00E80A0F">
              <w:t>Aplikovaná anorganická chemie, Kovové materiály, Mikroskopické metody, Nekovové materiály, Polovodičové materiály, Polymerní materiály, Struktura a vlastnosti pevných látek I, II)</w:t>
            </w:r>
          </w:p>
          <w:p w14:paraId="5BACDCB2" w14:textId="7504264F" w:rsidR="00D7169D" w:rsidRPr="00E80A0F" w:rsidRDefault="00D7169D" w:rsidP="007B5118">
            <w:pPr>
              <w:spacing w:before="20" w:after="20" w:line="264" w:lineRule="auto"/>
              <w:jc w:val="both"/>
              <w:rPr>
                <w:bCs/>
              </w:rPr>
            </w:pPr>
          </w:p>
          <w:p w14:paraId="42BBA811" w14:textId="67131B2F" w:rsidR="00E80A0F" w:rsidRDefault="0055442A" w:rsidP="00E80A0F">
            <w:pPr>
              <w:pStyle w:val="Textkomente"/>
              <w:spacing w:after="60" w:line="264" w:lineRule="auto"/>
              <w:jc w:val="both"/>
            </w:pPr>
            <w:r w:rsidRPr="00E80A0F">
              <w:rPr>
                <w:b/>
                <w:bCs/>
              </w:rPr>
              <w:t>Polovodičové materiály a technologie</w:t>
            </w:r>
            <w:r w:rsidRPr="00E80A0F">
              <w:t xml:space="preserve"> </w:t>
            </w:r>
            <w:r w:rsidR="007B5118" w:rsidRPr="00E80A0F">
              <w:t>(</w:t>
            </w:r>
            <w:r w:rsidR="008D57D3" w:rsidRPr="00E80A0F">
              <w:t>struktura, vlastnosti a technologické postupy zpracování polovodičových materiálů,</w:t>
            </w:r>
            <w:r w:rsidRPr="00E80A0F">
              <w:t xml:space="preserve"> </w:t>
            </w:r>
            <w:r w:rsidR="008D57D3" w:rsidRPr="00E80A0F">
              <w:t>krystalov</w:t>
            </w:r>
            <w:r w:rsidR="00E80A0F" w:rsidRPr="00E80A0F">
              <w:t>á</w:t>
            </w:r>
            <w:r w:rsidR="008D57D3" w:rsidRPr="00E80A0F">
              <w:t xml:space="preserve"> struktura polovodičů, jejich elektrické a optické vlastnosti</w:t>
            </w:r>
            <w:r w:rsidR="0099698C" w:rsidRPr="00E80A0F">
              <w:t xml:space="preserve">, </w:t>
            </w:r>
            <w:r w:rsidR="008D57D3" w:rsidRPr="00E80A0F">
              <w:t>souvislosti mezi materiálovými charakteristikami a technologickými procesy, základní principy úpravy složení a vlastností polovodičových materiálů a význam vakuových technologií při jejich zpracování</w:t>
            </w:r>
            <w:r w:rsidR="00E80A0F" w:rsidRPr="00E80A0F">
              <w:t xml:space="preserve">, metrologie a analytické metody hodnocení vlastností polovodičových materiálů, včetně programové analýzy naměřených dat a algoritmizace průmyslových procesů souvisejících s jejich výrobou a testováním </w:t>
            </w:r>
            <w:r w:rsidR="008D57D3" w:rsidRPr="00E80A0F">
              <w:t>– tematické okruhy navazují na předměty</w:t>
            </w:r>
            <w:r w:rsidR="00AF234A" w:rsidRPr="00E80A0F">
              <w:t xml:space="preserve"> Fyzika a technologie vakua</w:t>
            </w:r>
            <w:r w:rsidR="00E80A0F" w:rsidRPr="00E80A0F">
              <w:t xml:space="preserve">, </w:t>
            </w:r>
            <w:r w:rsidR="00AF234A" w:rsidRPr="00E80A0F">
              <w:t>Laboratoř fyziky a technologie vakua, Procesní inženýrství I, Průmyslová algoritmizace, metrologie a programová analýza dat I, Úvod do polovodičových materiálů a technologií, Základy technologie výroby polovodičů)</w:t>
            </w:r>
            <w:r w:rsidR="008D57D3" w:rsidRPr="008D57D3">
              <w:t xml:space="preserve"> </w:t>
            </w:r>
          </w:p>
        </w:tc>
      </w:tr>
      <w:bookmarkEnd w:id="2"/>
      <w:tr w:rsidR="007B5118" w14:paraId="0E63DFB2" w14:textId="77777777" w:rsidTr="001B024D">
        <w:tc>
          <w:tcPr>
            <w:tcW w:w="3577" w:type="dxa"/>
            <w:gridSpan w:val="3"/>
            <w:shd w:val="clear" w:color="auto" w:fill="F7CAAC"/>
          </w:tcPr>
          <w:p w14:paraId="02D1CDFD" w14:textId="77777777" w:rsidR="007B5118" w:rsidRDefault="007B5118" w:rsidP="007B5118">
            <w:pPr>
              <w:jc w:val="both"/>
              <w:rPr>
                <w:b/>
              </w:rPr>
            </w:pPr>
            <w:r>
              <w:rPr>
                <w:b/>
              </w:rPr>
              <w:t>Další studijní povinnosti</w:t>
            </w:r>
          </w:p>
        </w:tc>
        <w:tc>
          <w:tcPr>
            <w:tcW w:w="6379" w:type="dxa"/>
            <w:gridSpan w:val="8"/>
            <w:tcBorders>
              <w:bottom w:val="nil"/>
            </w:tcBorders>
          </w:tcPr>
          <w:p w14:paraId="45D819D5" w14:textId="77777777" w:rsidR="007B5118" w:rsidRDefault="007B5118" w:rsidP="007B5118">
            <w:pPr>
              <w:jc w:val="both"/>
            </w:pPr>
          </w:p>
        </w:tc>
      </w:tr>
      <w:tr w:rsidR="007B5118" w14:paraId="53386B13" w14:textId="77777777" w:rsidTr="001B024D">
        <w:trPr>
          <w:trHeight w:val="350"/>
        </w:trPr>
        <w:tc>
          <w:tcPr>
            <w:tcW w:w="9956" w:type="dxa"/>
            <w:gridSpan w:val="11"/>
            <w:tcBorders>
              <w:top w:val="nil"/>
            </w:tcBorders>
          </w:tcPr>
          <w:p w14:paraId="71EE04BB" w14:textId="39C95CA8" w:rsidR="007B5118" w:rsidRDefault="007B5118" w:rsidP="004B67E7">
            <w:pPr>
              <w:spacing w:before="60" w:after="60" w:line="264" w:lineRule="auto"/>
              <w:jc w:val="both"/>
            </w:pPr>
            <w:r>
              <w:t>Nejsou definovány.</w:t>
            </w:r>
          </w:p>
        </w:tc>
      </w:tr>
      <w:tr w:rsidR="007B5118" w14:paraId="2A2DD150" w14:textId="77777777" w:rsidTr="001B024D">
        <w:tc>
          <w:tcPr>
            <w:tcW w:w="3577" w:type="dxa"/>
            <w:gridSpan w:val="3"/>
            <w:shd w:val="clear" w:color="auto" w:fill="F7CAAC"/>
          </w:tcPr>
          <w:p w14:paraId="36709C88" w14:textId="0162A072" w:rsidR="007B5118" w:rsidRDefault="007B5118" w:rsidP="007B5118">
            <w:pPr>
              <w:jc w:val="both"/>
              <w:rPr>
                <w:b/>
              </w:rPr>
            </w:pPr>
            <w:r>
              <w:rPr>
                <w:b/>
              </w:rPr>
              <w:t>Návrh témat kvalifikačních prací / témata obhájených prací a přístup k obhájeným kvalifikačním pracím</w:t>
            </w:r>
          </w:p>
        </w:tc>
        <w:tc>
          <w:tcPr>
            <w:tcW w:w="6379" w:type="dxa"/>
            <w:gridSpan w:val="8"/>
            <w:tcBorders>
              <w:bottom w:val="nil"/>
            </w:tcBorders>
          </w:tcPr>
          <w:p w14:paraId="1931E513" w14:textId="77777777" w:rsidR="007B5118" w:rsidRDefault="007B5118" w:rsidP="007B5118">
            <w:pPr>
              <w:jc w:val="both"/>
            </w:pPr>
          </w:p>
        </w:tc>
      </w:tr>
      <w:tr w:rsidR="007B5118" w14:paraId="7E17E1F2" w14:textId="77777777" w:rsidTr="001B024D">
        <w:trPr>
          <w:trHeight w:val="430"/>
        </w:trPr>
        <w:tc>
          <w:tcPr>
            <w:tcW w:w="9956" w:type="dxa"/>
            <w:gridSpan w:val="11"/>
            <w:tcBorders>
              <w:top w:val="nil"/>
            </w:tcBorders>
          </w:tcPr>
          <w:p w14:paraId="650C5BA7" w14:textId="76ECFB4A" w:rsidR="007B5118" w:rsidRPr="007B306A" w:rsidRDefault="007B5118" w:rsidP="00451539">
            <w:pPr>
              <w:spacing w:before="60" w:after="60" w:line="264" w:lineRule="auto"/>
              <w:jc w:val="both"/>
              <w:rPr>
                <w:u w:val="single"/>
              </w:rPr>
            </w:pPr>
            <w:r w:rsidRPr="007B306A">
              <w:rPr>
                <w:u w:val="single"/>
              </w:rPr>
              <w:t xml:space="preserve">Návrh témat kvalifikačních prací pro specializaci </w:t>
            </w:r>
            <w:r w:rsidRPr="00A361DF">
              <w:rPr>
                <w:u w:val="single"/>
              </w:rPr>
              <w:t>Polovodičové materiály:</w:t>
            </w:r>
          </w:p>
          <w:p w14:paraId="78658323" w14:textId="77777777" w:rsidR="008178B7" w:rsidRPr="00451539" w:rsidRDefault="008178B7" w:rsidP="003C6DB0">
            <w:pPr>
              <w:pStyle w:val="Normlnweb"/>
              <w:spacing w:before="0" w:beforeAutospacing="0" w:after="0" w:afterAutospacing="0" w:line="264" w:lineRule="auto"/>
              <w:jc w:val="both"/>
              <w:rPr>
                <w:rStyle w:val="Siln"/>
                <w:b w:val="0"/>
                <w:bCs w:val="0"/>
                <w:color w:val="000000" w:themeColor="text1"/>
                <w:sz w:val="20"/>
                <w:szCs w:val="20"/>
              </w:rPr>
            </w:pPr>
            <w:r w:rsidRPr="00451539">
              <w:rPr>
                <w:rStyle w:val="Siln"/>
                <w:b w:val="0"/>
                <w:bCs w:val="0"/>
                <w:color w:val="000000" w:themeColor="text1"/>
                <w:sz w:val="20"/>
                <w:szCs w:val="20"/>
              </w:rPr>
              <w:t>Studium defektů v polovodičových krystalech a jejich vliv na vodivost</w:t>
            </w:r>
          </w:p>
          <w:p w14:paraId="76F35BF3" w14:textId="0F8F00F5" w:rsidR="008178B7" w:rsidRPr="00451539" w:rsidRDefault="008178B7" w:rsidP="003C6DB0">
            <w:pPr>
              <w:pStyle w:val="Normlnweb"/>
              <w:spacing w:before="0" w:beforeAutospacing="0" w:after="0" w:afterAutospacing="0" w:line="264" w:lineRule="auto"/>
              <w:contextualSpacing/>
              <w:jc w:val="both"/>
              <w:rPr>
                <w:color w:val="000000" w:themeColor="text1"/>
                <w:sz w:val="20"/>
                <w:szCs w:val="20"/>
              </w:rPr>
            </w:pPr>
            <w:r w:rsidRPr="00451539">
              <w:rPr>
                <w:color w:val="000000" w:themeColor="text1"/>
                <w:sz w:val="20"/>
                <w:szCs w:val="20"/>
              </w:rPr>
              <w:t xml:space="preserve">Měření charakteristik P-N přechodu, </w:t>
            </w:r>
            <w:r w:rsidR="00825EAA">
              <w:rPr>
                <w:color w:val="000000" w:themeColor="text1"/>
                <w:sz w:val="20"/>
                <w:szCs w:val="20"/>
              </w:rPr>
              <w:t>v</w:t>
            </w:r>
            <w:r w:rsidRPr="00451539">
              <w:rPr>
                <w:color w:val="000000" w:themeColor="text1"/>
                <w:sz w:val="20"/>
                <w:szCs w:val="20"/>
              </w:rPr>
              <w:t>olt</w:t>
            </w:r>
            <w:r w:rsidR="00194146">
              <w:rPr>
                <w:color w:val="000000" w:themeColor="text1"/>
                <w:sz w:val="20"/>
                <w:szCs w:val="20"/>
              </w:rPr>
              <w:t>a</w:t>
            </w:r>
            <w:r w:rsidRPr="00451539">
              <w:rPr>
                <w:color w:val="000000" w:themeColor="text1"/>
                <w:sz w:val="20"/>
                <w:szCs w:val="20"/>
              </w:rPr>
              <w:t>mpérové charakteristiky</w:t>
            </w:r>
          </w:p>
          <w:p w14:paraId="7F481CFF" w14:textId="3CB6C0F3" w:rsidR="008178B7" w:rsidRDefault="008178B7" w:rsidP="003C6DB0">
            <w:pPr>
              <w:pStyle w:val="Normlnweb"/>
              <w:spacing w:before="0" w:beforeAutospacing="0" w:after="0" w:afterAutospacing="0" w:line="264" w:lineRule="auto"/>
              <w:jc w:val="both"/>
              <w:rPr>
                <w:rStyle w:val="Siln"/>
                <w:b w:val="0"/>
                <w:bCs w:val="0"/>
                <w:color w:val="000000" w:themeColor="text1"/>
                <w:sz w:val="20"/>
                <w:szCs w:val="20"/>
              </w:rPr>
            </w:pPr>
            <w:r w:rsidRPr="00451539">
              <w:rPr>
                <w:rStyle w:val="Siln"/>
                <w:b w:val="0"/>
                <w:bCs w:val="0"/>
                <w:color w:val="000000" w:themeColor="text1"/>
                <w:sz w:val="20"/>
                <w:szCs w:val="20"/>
              </w:rPr>
              <w:t>Teoretický návrh a měření fotovodivosti polovodičových materiálů</w:t>
            </w:r>
          </w:p>
          <w:p w14:paraId="23F55CF1" w14:textId="77777777" w:rsidR="003C6DB0" w:rsidRPr="003C6DB0" w:rsidRDefault="003C6DB0" w:rsidP="003C6DB0">
            <w:pPr>
              <w:pStyle w:val="Normlnweb"/>
              <w:spacing w:before="0" w:beforeAutospacing="0" w:after="0" w:afterAutospacing="0" w:line="264" w:lineRule="auto"/>
              <w:contextualSpacing/>
              <w:jc w:val="both"/>
              <w:rPr>
                <w:rStyle w:val="Siln"/>
                <w:b w:val="0"/>
                <w:bCs w:val="0"/>
                <w:sz w:val="20"/>
                <w:szCs w:val="20"/>
              </w:rPr>
            </w:pPr>
            <w:r w:rsidRPr="003C6DB0">
              <w:rPr>
                <w:rStyle w:val="Siln"/>
                <w:b w:val="0"/>
                <w:bCs w:val="0"/>
                <w:sz w:val="20"/>
                <w:szCs w:val="20"/>
              </w:rPr>
              <w:t>Využití nanomateriálů pro zlepšení mechanických vlastností polymerních kompozitů</w:t>
            </w:r>
          </w:p>
          <w:p w14:paraId="16FB55FB" w14:textId="77777777" w:rsidR="003C6DB0" w:rsidRPr="003C6DB0" w:rsidRDefault="003C6DB0" w:rsidP="003C6DB0">
            <w:pPr>
              <w:pStyle w:val="Normlnweb"/>
              <w:spacing w:before="0" w:beforeAutospacing="0" w:after="0" w:afterAutospacing="0" w:line="264" w:lineRule="auto"/>
              <w:contextualSpacing/>
              <w:jc w:val="both"/>
              <w:rPr>
                <w:rStyle w:val="Siln"/>
                <w:b w:val="0"/>
                <w:bCs w:val="0"/>
                <w:sz w:val="20"/>
                <w:szCs w:val="20"/>
              </w:rPr>
            </w:pPr>
            <w:r w:rsidRPr="003C6DB0">
              <w:rPr>
                <w:rStyle w:val="Siln"/>
                <w:b w:val="0"/>
                <w:bCs w:val="0"/>
                <w:sz w:val="20"/>
                <w:szCs w:val="20"/>
              </w:rPr>
              <w:t>Vývoj a charakterizace vodivých polymerních vrstev pro flexibilní elektroniku</w:t>
            </w:r>
          </w:p>
          <w:p w14:paraId="431E3C26" w14:textId="77777777" w:rsidR="003C6DB0" w:rsidRPr="003C6DB0" w:rsidRDefault="003C6DB0" w:rsidP="003C6DB0">
            <w:pPr>
              <w:pStyle w:val="Normlnweb"/>
              <w:spacing w:before="0" w:beforeAutospacing="0" w:after="0" w:afterAutospacing="0" w:line="264" w:lineRule="auto"/>
              <w:contextualSpacing/>
              <w:jc w:val="both"/>
              <w:rPr>
                <w:rStyle w:val="Siln"/>
                <w:b w:val="0"/>
                <w:bCs w:val="0"/>
                <w:sz w:val="20"/>
                <w:szCs w:val="20"/>
              </w:rPr>
            </w:pPr>
            <w:r w:rsidRPr="003C6DB0">
              <w:rPr>
                <w:rStyle w:val="Siln"/>
                <w:b w:val="0"/>
                <w:bCs w:val="0"/>
                <w:sz w:val="20"/>
                <w:szCs w:val="20"/>
              </w:rPr>
              <w:t>Efektivita vakuových technologií v polovodičové výrobě: Optimalizace procesních podmínek</w:t>
            </w:r>
          </w:p>
          <w:p w14:paraId="79F65FF5" w14:textId="77777777" w:rsidR="003C6DB0" w:rsidRPr="003C6DB0" w:rsidRDefault="003C6DB0" w:rsidP="003C6DB0">
            <w:pPr>
              <w:pStyle w:val="Normlnweb"/>
              <w:spacing w:before="0" w:beforeAutospacing="0" w:after="0" w:afterAutospacing="0" w:line="264" w:lineRule="auto"/>
              <w:contextualSpacing/>
              <w:jc w:val="both"/>
              <w:rPr>
                <w:rStyle w:val="Siln"/>
                <w:b w:val="0"/>
                <w:bCs w:val="0"/>
                <w:sz w:val="20"/>
                <w:szCs w:val="20"/>
              </w:rPr>
            </w:pPr>
            <w:r w:rsidRPr="003C6DB0">
              <w:rPr>
                <w:rStyle w:val="Siln"/>
                <w:b w:val="0"/>
                <w:bCs w:val="0"/>
                <w:sz w:val="20"/>
                <w:szCs w:val="20"/>
              </w:rPr>
              <w:t>Využití aditivní výroby (3D tisku) pro přípravu kompozitních materiálů</w:t>
            </w:r>
          </w:p>
          <w:p w14:paraId="7BCC3841" w14:textId="77777777" w:rsidR="003C6DB0" w:rsidRPr="003C6DB0" w:rsidRDefault="003C6DB0" w:rsidP="003C6DB0">
            <w:pPr>
              <w:pStyle w:val="Normlnweb"/>
              <w:spacing w:before="0" w:beforeAutospacing="0" w:after="0" w:afterAutospacing="0" w:line="264" w:lineRule="auto"/>
              <w:contextualSpacing/>
              <w:jc w:val="both"/>
              <w:rPr>
                <w:rStyle w:val="Siln"/>
                <w:b w:val="0"/>
                <w:bCs w:val="0"/>
                <w:sz w:val="20"/>
                <w:szCs w:val="20"/>
              </w:rPr>
            </w:pPr>
            <w:r w:rsidRPr="003C6DB0">
              <w:rPr>
                <w:rStyle w:val="Siln"/>
                <w:b w:val="0"/>
                <w:bCs w:val="0"/>
                <w:sz w:val="20"/>
                <w:szCs w:val="20"/>
              </w:rPr>
              <w:t>Automatizovaná analýza dat z metrologických systémů v materiálovém inženýrství</w:t>
            </w:r>
          </w:p>
          <w:p w14:paraId="6497185C" w14:textId="77777777" w:rsidR="003C6DB0" w:rsidRPr="003C6DB0" w:rsidRDefault="003C6DB0" w:rsidP="003C6DB0">
            <w:pPr>
              <w:pStyle w:val="Normlnweb"/>
              <w:spacing w:before="0" w:beforeAutospacing="0" w:after="0" w:afterAutospacing="0" w:line="264" w:lineRule="auto"/>
              <w:contextualSpacing/>
              <w:jc w:val="both"/>
              <w:rPr>
                <w:rStyle w:val="Siln"/>
                <w:b w:val="0"/>
                <w:bCs w:val="0"/>
                <w:sz w:val="20"/>
                <w:szCs w:val="20"/>
              </w:rPr>
            </w:pPr>
            <w:r w:rsidRPr="003C6DB0">
              <w:rPr>
                <w:rStyle w:val="Siln"/>
                <w:b w:val="0"/>
                <w:bCs w:val="0"/>
                <w:sz w:val="20"/>
                <w:szCs w:val="20"/>
              </w:rPr>
              <w:t>Optimalizace výrobních procesů pomocí strojového učení</w:t>
            </w:r>
          </w:p>
          <w:p w14:paraId="138E8047" w14:textId="77777777" w:rsidR="003C6DB0" w:rsidRPr="003C6DB0" w:rsidRDefault="003C6DB0" w:rsidP="003C6DB0">
            <w:pPr>
              <w:pStyle w:val="Normlnweb"/>
              <w:spacing w:before="0" w:beforeAutospacing="0" w:after="0" w:afterAutospacing="0" w:line="264" w:lineRule="auto"/>
              <w:contextualSpacing/>
              <w:jc w:val="both"/>
              <w:rPr>
                <w:rStyle w:val="Siln"/>
                <w:b w:val="0"/>
                <w:bCs w:val="0"/>
                <w:sz w:val="20"/>
                <w:szCs w:val="20"/>
              </w:rPr>
            </w:pPr>
            <w:r w:rsidRPr="003C6DB0">
              <w:rPr>
                <w:rStyle w:val="Siln"/>
                <w:b w:val="0"/>
                <w:bCs w:val="0"/>
                <w:sz w:val="20"/>
                <w:szCs w:val="20"/>
              </w:rPr>
              <w:t>Chemická stabilita a degradace anorganických povlaků v korozním prostředí</w:t>
            </w:r>
          </w:p>
          <w:p w14:paraId="4286BE18" w14:textId="4D88B455" w:rsidR="008178B7" w:rsidRPr="00451539" w:rsidRDefault="008178B7" w:rsidP="003C6DB0">
            <w:pPr>
              <w:pStyle w:val="Normlnweb"/>
              <w:spacing w:before="0" w:beforeAutospacing="0" w:after="0" w:afterAutospacing="0" w:line="264" w:lineRule="auto"/>
              <w:jc w:val="both"/>
              <w:rPr>
                <w:rStyle w:val="Siln"/>
                <w:b w:val="0"/>
                <w:bCs w:val="0"/>
                <w:color w:val="000000" w:themeColor="text1"/>
                <w:sz w:val="20"/>
                <w:szCs w:val="20"/>
              </w:rPr>
            </w:pPr>
            <w:r w:rsidRPr="00451539">
              <w:rPr>
                <w:rStyle w:val="Siln"/>
                <w:b w:val="0"/>
                <w:bCs w:val="0"/>
                <w:color w:val="000000" w:themeColor="text1"/>
                <w:sz w:val="20"/>
                <w:szCs w:val="20"/>
              </w:rPr>
              <w:t>Charakterizace tenkých vrstev polovodičů pomocí UV-VIS spektroskopie</w:t>
            </w:r>
          </w:p>
          <w:p w14:paraId="463771F7" w14:textId="16A5D7AE" w:rsidR="008178B7" w:rsidRPr="00451539" w:rsidRDefault="008178B7" w:rsidP="003C6DB0">
            <w:pPr>
              <w:pStyle w:val="Normlnweb"/>
              <w:spacing w:before="0" w:beforeAutospacing="0" w:after="0" w:afterAutospacing="0" w:line="264" w:lineRule="auto"/>
              <w:jc w:val="both"/>
              <w:rPr>
                <w:rStyle w:val="Siln"/>
                <w:b w:val="0"/>
                <w:bCs w:val="0"/>
                <w:sz w:val="20"/>
                <w:szCs w:val="20"/>
              </w:rPr>
            </w:pPr>
            <w:r w:rsidRPr="00451539">
              <w:rPr>
                <w:rStyle w:val="Siln"/>
                <w:b w:val="0"/>
                <w:bCs w:val="0"/>
                <w:sz w:val="20"/>
                <w:szCs w:val="20"/>
              </w:rPr>
              <w:t>Použití mikroskopických metod v charakterizaci polovodičů</w:t>
            </w:r>
          </w:p>
          <w:p w14:paraId="1A10AD16" w14:textId="77777777" w:rsidR="008178B7" w:rsidRPr="00451539" w:rsidRDefault="008178B7" w:rsidP="003C6DB0">
            <w:pPr>
              <w:pStyle w:val="Normlnweb"/>
              <w:spacing w:before="0" w:beforeAutospacing="0" w:after="0" w:afterAutospacing="0" w:line="264" w:lineRule="auto"/>
              <w:jc w:val="both"/>
              <w:rPr>
                <w:rStyle w:val="Siln"/>
                <w:b w:val="0"/>
                <w:bCs w:val="0"/>
                <w:color w:val="000000" w:themeColor="text1"/>
                <w:sz w:val="20"/>
                <w:szCs w:val="20"/>
              </w:rPr>
            </w:pPr>
            <w:r w:rsidRPr="00451539">
              <w:rPr>
                <w:rStyle w:val="Siln"/>
                <w:b w:val="0"/>
                <w:bCs w:val="0"/>
                <w:color w:val="000000" w:themeColor="text1"/>
                <w:sz w:val="20"/>
                <w:szCs w:val="20"/>
              </w:rPr>
              <w:t>Vliv chemického složení na vlastnosti polovodičových sloučenin</w:t>
            </w:r>
          </w:p>
          <w:p w14:paraId="6710140D" w14:textId="77777777" w:rsidR="008178B7" w:rsidRPr="00451539" w:rsidRDefault="008178B7" w:rsidP="003C6DB0">
            <w:pPr>
              <w:pStyle w:val="Normlnweb"/>
              <w:spacing w:before="0" w:beforeAutospacing="0" w:after="0" w:afterAutospacing="0" w:line="264" w:lineRule="auto"/>
              <w:jc w:val="both"/>
              <w:rPr>
                <w:rStyle w:val="Siln"/>
                <w:b w:val="0"/>
                <w:bCs w:val="0"/>
                <w:color w:val="000000" w:themeColor="text1"/>
                <w:sz w:val="20"/>
                <w:szCs w:val="20"/>
              </w:rPr>
            </w:pPr>
            <w:r w:rsidRPr="00451539">
              <w:rPr>
                <w:rStyle w:val="Siln"/>
                <w:b w:val="0"/>
                <w:bCs w:val="0"/>
                <w:color w:val="000000" w:themeColor="text1"/>
                <w:sz w:val="20"/>
                <w:szCs w:val="20"/>
              </w:rPr>
              <w:t>Studium termoelektrických vlastností polovodičů</w:t>
            </w:r>
          </w:p>
          <w:p w14:paraId="30B14C58" w14:textId="77777777" w:rsidR="008178B7" w:rsidRPr="00451539" w:rsidRDefault="008178B7" w:rsidP="003C6DB0">
            <w:pPr>
              <w:pStyle w:val="Normlnweb"/>
              <w:spacing w:before="0" w:beforeAutospacing="0" w:after="0" w:afterAutospacing="0" w:line="264" w:lineRule="auto"/>
              <w:jc w:val="both"/>
              <w:rPr>
                <w:rStyle w:val="Siln"/>
                <w:b w:val="0"/>
                <w:bCs w:val="0"/>
                <w:color w:val="000000" w:themeColor="text1"/>
                <w:sz w:val="20"/>
                <w:szCs w:val="20"/>
              </w:rPr>
            </w:pPr>
            <w:r w:rsidRPr="00451539">
              <w:rPr>
                <w:rStyle w:val="Siln"/>
                <w:b w:val="0"/>
                <w:bCs w:val="0"/>
                <w:color w:val="000000" w:themeColor="text1"/>
                <w:sz w:val="20"/>
                <w:szCs w:val="20"/>
              </w:rPr>
              <w:t>Základní měření dielektrických vlastností polovodičových materiálů</w:t>
            </w:r>
          </w:p>
          <w:p w14:paraId="20B58D6E" w14:textId="77777777" w:rsidR="008178B7" w:rsidRPr="00451539" w:rsidRDefault="008178B7" w:rsidP="003C6DB0">
            <w:pPr>
              <w:pStyle w:val="Normlnweb"/>
              <w:spacing w:before="0" w:beforeAutospacing="0" w:after="0" w:afterAutospacing="0" w:line="264" w:lineRule="auto"/>
              <w:jc w:val="both"/>
              <w:rPr>
                <w:rStyle w:val="Siln"/>
                <w:b w:val="0"/>
                <w:bCs w:val="0"/>
                <w:color w:val="000000" w:themeColor="text1"/>
                <w:sz w:val="20"/>
                <w:szCs w:val="20"/>
              </w:rPr>
            </w:pPr>
            <w:r w:rsidRPr="00451539">
              <w:rPr>
                <w:rStyle w:val="Siln"/>
                <w:b w:val="0"/>
                <w:bCs w:val="0"/>
                <w:color w:val="000000" w:themeColor="text1"/>
                <w:sz w:val="20"/>
                <w:szCs w:val="20"/>
              </w:rPr>
              <w:t>Teoretický návrh a ověření funkčnosti polovodičového senzoru</w:t>
            </w:r>
          </w:p>
          <w:p w14:paraId="61ABB058" w14:textId="77777777" w:rsidR="008178B7" w:rsidRPr="00451539" w:rsidRDefault="008178B7" w:rsidP="003C6DB0">
            <w:pPr>
              <w:pStyle w:val="Normlnweb"/>
              <w:spacing w:before="0" w:beforeAutospacing="0" w:after="0" w:afterAutospacing="0" w:line="264" w:lineRule="auto"/>
              <w:jc w:val="both"/>
              <w:rPr>
                <w:rStyle w:val="Siln"/>
                <w:b w:val="0"/>
                <w:bCs w:val="0"/>
                <w:color w:val="000000" w:themeColor="text1"/>
                <w:sz w:val="20"/>
                <w:szCs w:val="20"/>
              </w:rPr>
            </w:pPr>
            <w:r w:rsidRPr="00451539">
              <w:rPr>
                <w:rStyle w:val="Siln"/>
                <w:b w:val="0"/>
                <w:bCs w:val="0"/>
                <w:color w:val="000000" w:themeColor="text1"/>
                <w:sz w:val="20"/>
                <w:szCs w:val="20"/>
              </w:rPr>
              <w:t>Optické vlastnosti polovodičů: Studium absorpce a transmise</w:t>
            </w:r>
          </w:p>
          <w:p w14:paraId="019A3393" w14:textId="77777777" w:rsidR="008178B7" w:rsidRPr="00451539" w:rsidRDefault="008178B7" w:rsidP="003C6DB0">
            <w:pPr>
              <w:pStyle w:val="Normlnweb"/>
              <w:spacing w:before="0" w:beforeAutospacing="0" w:after="0" w:afterAutospacing="0" w:line="264" w:lineRule="auto"/>
              <w:jc w:val="both"/>
              <w:rPr>
                <w:rStyle w:val="Siln"/>
                <w:b w:val="0"/>
                <w:bCs w:val="0"/>
                <w:color w:val="000000" w:themeColor="text1"/>
                <w:sz w:val="20"/>
                <w:szCs w:val="20"/>
              </w:rPr>
            </w:pPr>
            <w:r w:rsidRPr="00451539">
              <w:rPr>
                <w:rStyle w:val="Siln"/>
                <w:b w:val="0"/>
                <w:bCs w:val="0"/>
                <w:color w:val="000000" w:themeColor="text1"/>
                <w:sz w:val="20"/>
                <w:szCs w:val="20"/>
              </w:rPr>
              <w:t>Udržitelnost v polovodičovém průmyslu: Ekologické dopady a recyklace</w:t>
            </w:r>
          </w:p>
          <w:p w14:paraId="02934A4A" w14:textId="77777777" w:rsidR="007B5118" w:rsidRDefault="007B5118" w:rsidP="007B5118">
            <w:pPr>
              <w:spacing w:line="264" w:lineRule="auto"/>
              <w:jc w:val="both"/>
            </w:pPr>
          </w:p>
          <w:p w14:paraId="3A01158E" w14:textId="77777777" w:rsidR="007B5118" w:rsidRDefault="007B5118" w:rsidP="007B5118">
            <w:pPr>
              <w:tabs>
                <w:tab w:val="left" w:pos="500"/>
              </w:tabs>
              <w:spacing w:before="60" w:after="60" w:line="264" w:lineRule="auto"/>
              <w:jc w:val="both"/>
            </w:pPr>
            <w:r>
              <w:rPr>
                <w:u w:val="single"/>
              </w:rPr>
              <w:t>P</w:t>
            </w:r>
            <w:r w:rsidRPr="00EB44A9">
              <w:rPr>
                <w:u w:val="single"/>
              </w:rPr>
              <w:t>řístup k obhájeným kvalifikačním pracím</w:t>
            </w:r>
            <w:r w:rsidRPr="003D7201">
              <w:rPr>
                <w:u w:val="single"/>
              </w:rPr>
              <w:t>:</w:t>
            </w:r>
          </w:p>
          <w:p w14:paraId="3AC3A183" w14:textId="66BFAE73" w:rsidR="007B5118" w:rsidRDefault="007B5118" w:rsidP="00451539">
            <w:pPr>
              <w:spacing w:before="60" w:after="60" w:line="264" w:lineRule="auto"/>
              <w:jc w:val="both"/>
            </w:pPr>
            <w:r w:rsidRPr="005769FE">
              <w:lastRenderedPageBreak/>
              <w:t>Obhájené</w:t>
            </w:r>
            <w:r>
              <w:t xml:space="preserve"> bakalářské</w:t>
            </w:r>
            <w:r w:rsidRPr="005769FE">
              <w:t xml:space="preserve"> práce jsou uloženy v elektronické podobě v Knihovně UTB ve Zlíně a jsou v této formě veřejně přístupné. Vyhledání prací je možné na www stránkách: </w:t>
            </w:r>
            <w:hyperlink r:id="rId15" w:history="1">
              <w:r w:rsidRPr="005769FE">
                <w:rPr>
                  <w:rStyle w:val="Hypertextovodkaz"/>
                </w:rPr>
                <w:t>https://digilib.k.utb.cz</w:t>
              </w:r>
            </w:hyperlink>
            <w:r w:rsidRPr="005769FE">
              <w:t>, pod odkazy</w:t>
            </w:r>
            <w:r>
              <w:t xml:space="preserve"> Digitální knihovna UTB</w:t>
            </w:r>
            <w:r w:rsidRPr="005769FE">
              <w:t xml:space="preserve"> –</w:t>
            </w:r>
            <w:r>
              <w:t xml:space="preserve"> </w:t>
            </w:r>
            <w:r w:rsidRPr="005769FE">
              <w:t xml:space="preserve">Disertační, diplomové a bakalářské práce UTB od roku 2006 – Kvalifikační práce dle fakult – Fakulta technologická – Ústav </w:t>
            </w:r>
            <w:r>
              <w:t>fyziky a materiálového inženýrství</w:t>
            </w:r>
            <w:r w:rsidRPr="005769FE">
              <w:t xml:space="preserve"> nebo na odkazu: </w:t>
            </w:r>
            <w:hyperlink r:id="rId16" w:history="1">
              <w:r w:rsidRPr="005769FE">
                <w:rPr>
                  <w:rStyle w:val="Hypertextovodkaz"/>
                </w:rPr>
                <w:t>https://stag.utb.cz/portal/</w:t>
              </w:r>
            </w:hyperlink>
            <w:r w:rsidRPr="005769FE">
              <w:t>, pod odkazy Prohlížení – Kvalifikační práce.</w:t>
            </w:r>
          </w:p>
        </w:tc>
      </w:tr>
      <w:bookmarkEnd w:id="3"/>
      <w:tr w:rsidR="007B5118" w14:paraId="13FCC8BD" w14:textId="77777777" w:rsidTr="001B024D">
        <w:tc>
          <w:tcPr>
            <w:tcW w:w="3577" w:type="dxa"/>
            <w:gridSpan w:val="3"/>
            <w:shd w:val="clear" w:color="auto" w:fill="F7CAAC"/>
          </w:tcPr>
          <w:p w14:paraId="75440C6D" w14:textId="3C7F7970" w:rsidR="007B5118" w:rsidRDefault="007B5118" w:rsidP="007B5118">
            <w:pPr>
              <w:jc w:val="both"/>
            </w:pPr>
            <w:r>
              <w:rPr>
                <w:b/>
              </w:rPr>
              <w:lastRenderedPageBreak/>
              <w:t>Návrh témat rigorózních prací / témata obhájených prací a přístup k obhájeným rigorózním pracím</w:t>
            </w:r>
          </w:p>
        </w:tc>
        <w:tc>
          <w:tcPr>
            <w:tcW w:w="6379" w:type="dxa"/>
            <w:gridSpan w:val="8"/>
            <w:tcBorders>
              <w:bottom w:val="nil"/>
            </w:tcBorders>
            <w:shd w:val="clear" w:color="auto" w:fill="FFFFFF"/>
          </w:tcPr>
          <w:p w14:paraId="4E9DBA31" w14:textId="77777777" w:rsidR="007B5118" w:rsidRDefault="007B5118" w:rsidP="007B5118">
            <w:pPr>
              <w:jc w:val="center"/>
            </w:pPr>
          </w:p>
        </w:tc>
      </w:tr>
      <w:tr w:rsidR="007B5118" w14:paraId="19CA5D35" w14:textId="77777777" w:rsidTr="001B024D">
        <w:trPr>
          <w:trHeight w:val="342"/>
        </w:trPr>
        <w:tc>
          <w:tcPr>
            <w:tcW w:w="9956" w:type="dxa"/>
            <w:gridSpan w:val="11"/>
            <w:tcBorders>
              <w:top w:val="nil"/>
            </w:tcBorders>
          </w:tcPr>
          <w:p w14:paraId="63ADB374" w14:textId="2439FCD5" w:rsidR="007B5118" w:rsidRDefault="007B5118" w:rsidP="007B5118">
            <w:pPr>
              <w:spacing w:before="60" w:after="60" w:line="264" w:lineRule="auto"/>
              <w:jc w:val="both"/>
            </w:pPr>
            <w:r>
              <w:t>---</w:t>
            </w:r>
          </w:p>
        </w:tc>
      </w:tr>
      <w:tr w:rsidR="007B5118" w14:paraId="56AB4978" w14:textId="77777777" w:rsidTr="001B024D">
        <w:tc>
          <w:tcPr>
            <w:tcW w:w="3577" w:type="dxa"/>
            <w:gridSpan w:val="3"/>
            <w:shd w:val="clear" w:color="auto" w:fill="F7CAAC"/>
          </w:tcPr>
          <w:p w14:paraId="03667B98" w14:textId="77777777" w:rsidR="007B5118" w:rsidRDefault="007B5118" w:rsidP="007B5118">
            <w:r>
              <w:rPr>
                <w:b/>
              </w:rPr>
              <w:t xml:space="preserve"> Součásti SRZ a jejich obsah</w:t>
            </w:r>
          </w:p>
        </w:tc>
        <w:tc>
          <w:tcPr>
            <w:tcW w:w="6379" w:type="dxa"/>
            <w:gridSpan w:val="8"/>
            <w:tcBorders>
              <w:bottom w:val="nil"/>
            </w:tcBorders>
            <w:shd w:val="clear" w:color="auto" w:fill="FFFFFF"/>
          </w:tcPr>
          <w:p w14:paraId="0DA038AF" w14:textId="77777777" w:rsidR="007B5118" w:rsidRDefault="007B5118" w:rsidP="007B5118">
            <w:pPr>
              <w:jc w:val="center"/>
            </w:pPr>
          </w:p>
        </w:tc>
      </w:tr>
      <w:tr w:rsidR="007B5118" w14:paraId="0435C4A2" w14:textId="77777777" w:rsidTr="001B024D">
        <w:trPr>
          <w:trHeight w:val="594"/>
        </w:trPr>
        <w:tc>
          <w:tcPr>
            <w:tcW w:w="9956" w:type="dxa"/>
            <w:gridSpan w:val="11"/>
            <w:tcBorders>
              <w:top w:val="nil"/>
            </w:tcBorders>
          </w:tcPr>
          <w:p w14:paraId="0481C3B0" w14:textId="77777777" w:rsidR="002419E5" w:rsidRDefault="007B5118" w:rsidP="004B67E7">
            <w:pPr>
              <w:spacing w:before="60" w:after="60" w:line="264" w:lineRule="auto"/>
              <w:jc w:val="both"/>
            </w:pPr>
            <w:r>
              <w:t>---</w:t>
            </w:r>
          </w:p>
          <w:p w14:paraId="29C2812A" w14:textId="77777777" w:rsidR="004B67E7" w:rsidRDefault="004B67E7" w:rsidP="004B67E7">
            <w:pPr>
              <w:spacing w:before="60" w:after="60" w:line="264" w:lineRule="auto"/>
              <w:jc w:val="both"/>
            </w:pPr>
          </w:p>
          <w:p w14:paraId="6818C60A" w14:textId="77777777" w:rsidR="00BC35D6" w:rsidRDefault="00BC35D6" w:rsidP="004B67E7">
            <w:pPr>
              <w:spacing w:before="60" w:after="60" w:line="264" w:lineRule="auto"/>
              <w:jc w:val="both"/>
            </w:pPr>
          </w:p>
          <w:p w14:paraId="53EFB34E" w14:textId="77777777" w:rsidR="00BC35D6" w:rsidRDefault="00BC35D6" w:rsidP="004B67E7">
            <w:pPr>
              <w:spacing w:before="60" w:after="60" w:line="264" w:lineRule="auto"/>
              <w:jc w:val="both"/>
            </w:pPr>
          </w:p>
          <w:p w14:paraId="02D71CE5" w14:textId="77777777" w:rsidR="00BC35D6" w:rsidRDefault="00BC35D6" w:rsidP="004B67E7">
            <w:pPr>
              <w:spacing w:before="60" w:after="60" w:line="264" w:lineRule="auto"/>
              <w:jc w:val="both"/>
            </w:pPr>
          </w:p>
          <w:p w14:paraId="63B489AF" w14:textId="77777777" w:rsidR="00BC35D6" w:rsidRDefault="00BC35D6" w:rsidP="004B67E7">
            <w:pPr>
              <w:spacing w:before="60" w:after="60" w:line="264" w:lineRule="auto"/>
              <w:jc w:val="both"/>
            </w:pPr>
          </w:p>
          <w:p w14:paraId="0ED422DF" w14:textId="77777777" w:rsidR="00BC35D6" w:rsidRDefault="00BC35D6" w:rsidP="004B67E7">
            <w:pPr>
              <w:spacing w:before="60" w:after="60" w:line="264" w:lineRule="auto"/>
              <w:jc w:val="both"/>
            </w:pPr>
          </w:p>
          <w:p w14:paraId="7472D444" w14:textId="77777777" w:rsidR="00BC35D6" w:rsidRDefault="00BC35D6" w:rsidP="004B67E7">
            <w:pPr>
              <w:spacing w:before="60" w:after="60" w:line="264" w:lineRule="auto"/>
              <w:jc w:val="both"/>
            </w:pPr>
          </w:p>
          <w:p w14:paraId="448AF87A" w14:textId="77777777" w:rsidR="00BC35D6" w:rsidRDefault="00BC35D6" w:rsidP="004B67E7">
            <w:pPr>
              <w:spacing w:before="60" w:after="60" w:line="264" w:lineRule="auto"/>
              <w:jc w:val="both"/>
            </w:pPr>
          </w:p>
          <w:p w14:paraId="05F69054" w14:textId="77777777" w:rsidR="00BC35D6" w:rsidRDefault="00BC35D6" w:rsidP="004B67E7">
            <w:pPr>
              <w:spacing w:before="60" w:after="60" w:line="264" w:lineRule="auto"/>
              <w:jc w:val="both"/>
            </w:pPr>
          </w:p>
          <w:p w14:paraId="5D9D9A3C" w14:textId="77777777" w:rsidR="00BC35D6" w:rsidRDefault="00BC35D6" w:rsidP="004B67E7">
            <w:pPr>
              <w:spacing w:before="60" w:after="60" w:line="264" w:lineRule="auto"/>
              <w:jc w:val="both"/>
            </w:pPr>
          </w:p>
          <w:p w14:paraId="723D3A93" w14:textId="77777777" w:rsidR="00BC35D6" w:rsidRDefault="00BC35D6" w:rsidP="004B67E7">
            <w:pPr>
              <w:spacing w:before="60" w:after="60" w:line="264" w:lineRule="auto"/>
              <w:jc w:val="both"/>
            </w:pPr>
          </w:p>
          <w:p w14:paraId="51822963" w14:textId="77777777" w:rsidR="00BC35D6" w:rsidRDefault="00BC35D6" w:rsidP="004B67E7">
            <w:pPr>
              <w:spacing w:before="60" w:after="60" w:line="264" w:lineRule="auto"/>
              <w:jc w:val="both"/>
            </w:pPr>
          </w:p>
          <w:p w14:paraId="3D72229B" w14:textId="77777777" w:rsidR="00BC35D6" w:rsidRDefault="00BC35D6" w:rsidP="004B67E7">
            <w:pPr>
              <w:spacing w:before="60" w:after="60" w:line="264" w:lineRule="auto"/>
              <w:jc w:val="both"/>
            </w:pPr>
          </w:p>
          <w:p w14:paraId="301EED86" w14:textId="77777777" w:rsidR="00BC35D6" w:rsidRDefault="00BC35D6" w:rsidP="004B67E7">
            <w:pPr>
              <w:spacing w:before="60" w:after="60" w:line="264" w:lineRule="auto"/>
              <w:jc w:val="both"/>
            </w:pPr>
          </w:p>
          <w:p w14:paraId="479882EA" w14:textId="77777777" w:rsidR="00BC35D6" w:rsidRDefault="00BC35D6" w:rsidP="004B67E7">
            <w:pPr>
              <w:spacing w:before="60" w:after="60" w:line="264" w:lineRule="auto"/>
              <w:jc w:val="both"/>
            </w:pPr>
          </w:p>
          <w:p w14:paraId="643D53AF" w14:textId="77777777" w:rsidR="00BC35D6" w:rsidRDefault="00BC35D6" w:rsidP="004B67E7">
            <w:pPr>
              <w:spacing w:before="60" w:after="60" w:line="264" w:lineRule="auto"/>
              <w:jc w:val="both"/>
            </w:pPr>
          </w:p>
          <w:p w14:paraId="30173D71" w14:textId="77777777" w:rsidR="00BC35D6" w:rsidRDefault="00BC35D6" w:rsidP="004B67E7">
            <w:pPr>
              <w:spacing w:before="60" w:after="60" w:line="264" w:lineRule="auto"/>
              <w:jc w:val="both"/>
            </w:pPr>
          </w:p>
          <w:p w14:paraId="4ED5DF8B" w14:textId="77777777" w:rsidR="00BC35D6" w:rsidRDefault="00BC35D6" w:rsidP="004B67E7">
            <w:pPr>
              <w:spacing w:before="60" w:after="60" w:line="264" w:lineRule="auto"/>
              <w:jc w:val="both"/>
            </w:pPr>
          </w:p>
          <w:p w14:paraId="211834AB" w14:textId="77777777" w:rsidR="00BC35D6" w:rsidRDefault="00BC35D6" w:rsidP="004B67E7">
            <w:pPr>
              <w:spacing w:before="60" w:after="60" w:line="264" w:lineRule="auto"/>
              <w:jc w:val="both"/>
            </w:pPr>
          </w:p>
          <w:p w14:paraId="520854C0" w14:textId="77777777" w:rsidR="00BC35D6" w:rsidRDefault="00BC35D6" w:rsidP="004B67E7">
            <w:pPr>
              <w:spacing w:before="60" w:after="60" w:line="264" w:lineRule="auto"/>
              <w:jc w:val="both"/>
            </w:pPr>
          </w:p>
          <w:p w14:paraId="6078B464" w14:textId="77777777" w:rsidR="00BC35D6" w:rsidRDefault="00BC35D6" w:rsidP="004B67E7">
            <w:pPr>
              <w:spacing w:before="60" w:after="60" w:line="264" w:lineRule="auto"/>
              <w:jc w:val="both"/>
            </w:pPr>
          </w:p>
          <w:p w14:paraId="3DAE9484" w14:textId="77777777" w:rsidR="00BC35D6" w:rsidRDefault="00BC35D6" w:rsidP="004B67E7">
            <w:pPr>
              <w:spacing w:before="60" w:after="60" w:line="264" w:lineRule="auto"/>
              <w:jc w:val="both"/>
            </w:pPr>
          </w:p>
          <w:p w14:paraId="0D3BD7A9" w14:textId="77777777" w:rsidR="00BC35D6" w:rsidRDefault="00BC35D6" w:rsidP="004B67E7">
            <w:pPr>
              <w:spacing w:before="60" w:after="60" w:line="264" w:lineRule="auto"/>
              <w:jc w:val="both"/>
            </w:pPr>
          </w:p>
          <w:p w14:paraId="1817B3FF" w14:textId="77777777" w:rsidR="00BC35D6" w:rsidRDefault="00BC35D6" w:rsidP="004B67E7">
            <w:pPr>
              <w:spacing w:before="60" w:after="60" w:line="264" w:lineRule="auto"/>
              <w:jc w:val="both"/>
            </w:pPr>
          </w:p>
          <w:p w14:paraId="038FE5E2" w14:textId="77777777" w:rsidR="00BC35D6" w:rsidRDefault="00BC35D6" w:rsidP="004B67E7">
            <w:pPr>
              <w:spacing w:before="60" w:after="60" w:line="264" w:lineRule="auto"/>
              <w:jc w:val="both"/>
            </w:pPr>
          </w:p>
          <w:p w14:paraId="45499456" w14:textId="77777777" w:rsidR="00BC35D6" w:rsidRDefault="00BC35D6" w:rsidP="004B67E7">
            <w:pPr>
              <w:spacing w:before="60" w:after="60" w:line="264" w:lineRule="auto"/>
              <w:jc w:val="both"/>
            </w:pPr>
          </w:p>
          <w:p w14:paraId="6C697E50" w14:textId="77777777" w:rsidR="00BC35D6" w:rsidRDefault="00BC35D6" w:rsidP="004B67E7">
            <w:pPr>
              <w:spacing w:before="60" w:after="60" w:line="264" w:lineRule="auto"/>
              <w:jc w:val="both"/>
            </w:pPr>
          </w:p>
          <w:p w14:paraId="2A006B8F" w14:textId="77777777" w:rsidR="00BC35D6" w:rsidRDefault="00BC35D6" w:rsidP="004B67E7">
            <w:pPr>
              <w:spacing w:before="60" w:after="60" w:line="264" w:lineRule="auto"/>
              <w:jc w:val="both"/>
            </w:pPr>
          </w:p>
          <w:p w14:paraId="26EFB96F" w14:textId="77777777" w:rsidR="00BC35D6" w:rsidRDefault="00BC35D6" w:rsidP="004B67E7">
            <w:pPr>
              <w:spacing w:before="60" w:after="60" w:line="264" w:lineRule="auto"/>
              <w:jc w:val="both"/>
            </w:pPr>
          </w:p>
          <w:p w14:paraId="6718CB4B" w14:textId="77777777" w:rsidR="00BC35D6" w:rsidRDefault="00BC35D6" w:rsidP="004B67E7">
            <w:pPr>
              <w:spacing w:before="60" w:after="60" w:line="264" w:lineRule="auto"/>
              <w:jc w:val="both"/>
            </w:pPr>
          </w:p>
          <w:p w14:paraId="3F9BAD1B" w14:textId="77777777" w:rsidR="00BC35D6" w:rsidRDefault="00BC35D6" w:rsidP="004B67E7">
            <w:pPr>
              <w:spacing w:before="60" w:after="60" w:line="264" w:lineRule="auto"/>
              <w:jc w:val="both"/>
            </w:pPr>
          </w:p>
          <w:p w14:paraId="670C6306" w14:textId="77777777" w:rsidR="00BC35D6" w:rsidRDefault="00BC35D6" w:rsidP="004B67E7">
            <w:pPr>
              <w:spacing w:before="60" w:after="60" w:line="264" w:lineRule="auto"/>
              <w:jc w:val="both"/>
            </w:pPr>
          </w:p>
          <w:p w14:paraId="67BB65B0" w14:textId="77777777" w:rsidR="00BC35D6" w:rsidRDefault="00BC35D6" w:rsidP="004B67E7">
            <w:pPr>
              <w:spacing w:before="60" w:after="60" w:line="264" w:lineRule="auto"/>
              <w:jc w:val="both"/>
            </w:pPr>
          </w:p>
          <w:p w14:paraId="75F4B386" w14:textId="77777777" w:rsidR="00BC35D6" w:rsidRDefault="00BC35D6" w:rsidP="004B67E7">
            <w:pPr>
              <w:spacing w:before="60" w:after="60" w:line="264" w:lineRule="auto"/>
              <w:jc w:val="both"/>
            </w:pPr>
          </w:p>
          <w:p w14:paraId="4911201C" w14:textId="77777777" w:rsidR="00BC35D6" w:rsidRDefault="00BC35D6" w:rsidP="004B67E7">
            <w:pPr>
              <w:spacing w:before="60" w:after="60" w:line="264" w:lineRule="auto"/>
              <w:jc w:val="both"/>
            </w:pPr>
          </w:p>
          <w:p w14:paraId="33BB5EA5" w14:textId="77777777" w:rsidR="00BC35D6" w:rsidRDefault="00BC35D6" w:rsidP="004B67E7">
            <w:pPr>
              <w:spacing w:before="60" w:after="60" w:line="264" w:lineRule="auto"/>
              <w:jc w:val="both"/>
            </w:pPr>
          </w:p>
          <w:p w14:paraId="042E6DC5" w14:textId="3847C0C7" w:rsidR="00BC35D6" w:rsidRDefault="00BC35D6" w:rsidP="004B67E7">
            <w:pPr>
              <w:spacing w:before="60" w:after="60" w:line="264" w:lineRule="auto"/>
              <w:jc w:val="both"/>
            </w:pPr>
          </w:p>
        </w:tc>
      </w:tr>
      <w:tr w:rsidR="00AE036F" w14:paraId="3839F323" w14:textId="77777777" w:rsidTr="002401AC">
        <w:tc>
          <w:tcPr>
            <w:tcW w:w="9956" w:type="dxa"/>
            <w:gridSpan w:val="11"/>
            <w:tcBorders>
              <w:bottom w:val="double" w:sz="4" w:space="0" w:color="auto"/>
            </w:tcBorders>
            <w:shd w:val="clear" w:color="auto" w:fill="BDD6EE"/>
          </w:tcPr>
          <w:p w14:paraId="2038A5B6" w14:textId="7176A2E5" w:rsidR="00AE036F" w:rsidRDefault="00AE036F" w:rsidP="002401AC">
            <w:pPr>
              <w:jc w:val="both"/>
              <w:rPr>
                <w:b/>
                <w:sz w:val="28"/>
              </w:rPr>
            </w:pPr>
            <w:r>
              <w:rPr>
                <w:b/>
                <w:sz w:val="28"/>
              </w:rPr>
              <w:lastRenderedPageBreak/>
              <w:t>B-IIa – Studijní plány a návrh témat prací (bakalářské a magisterské studijní programy)</w:t>
            </w:r>
          </w:p>
        </w:tc>
      </w:tr>
      <w:tr w:rsidR="00AE036F" w14:paraId="21D947B0" w14:textId="77777777" w:rsidTr="002401AC">
        <w:tc>
          <w:tcPr>
            <w:tcW w:w="3577" w:type="dxa"/>
            <w:gridSpan w:val="3"/>
            <w:shd w:val="clear" w:color="auto" w:fill="F7CAAC"/>
          </w:tcPr>
          <w:p w14:paraId="22314C26" w14:textId="77777777" w:rsidR="00AE036F" w:rsidRDefault="00AE036F" w:rsidP="002401AC">
            <w:pPr>
              <w:spacing w:before="60" w:after="60"/>
              <w:rPr>
                <w:b/>
                <w:sz w:val="22"/>
              </w:rPr>
            </w:pPr>
            <w:r>
              <w:rPr>
                <w:b/>
                <w:sz w:val="22"/>
              </w:rPr>
              <w:t>Označení studijního plánu</w:t>
            </w:r>
          </w:p>
        </w:tc>
        <w:tc>
          <w:tcPr>
            <w:tcW w:w="6379" w:type="dxa"/>
            <w:gridSpan w:val="8"/>
          </w:tcPr>
          <w:p w14:paraId="58431DC1" w14:textId="03BE60EF" w:rsidR="00AE036F" w:rsidRDefault="00AE036F" w:rsidP="002401AC">
            <w:pPr>
              <w:spacing w:before="60" w:after="60"/>
              <w:jc w:val="center"/>
              <w:rPr>
                <w:b/>
                <w:sz w:val="22"/>
              </w:rPr>
            </w:pPr>
            <w:r w:rsidRPr="00724F0D">
              <w:rPr>
                <w:b/>
                <w:sz w:val="22"/>
              </w:rPr>
              <w:t>Specializace Polovodičové materiály</w:t>
            </w:r>
            <w:r>
              <w:rPr>
                <w:b/>
                <w:sz w:val="22"/>
              </w:rPr>
              <w:t xml:space="preserve"> – kombinovaná forma</w:t>
            </w:r>
          </w:p>
        </w:tc>
      </w:tr>
      <w:tr w:rsidR="00AE036F" w14:paraId="3C1B8F0F" w14:textId="77777777" w:rsidTr="002401AC">
        <w:tc>
          <w:tcPr>
            <w:tcW w:w="9956" w:type="dxa"/>
            <w:gridSpan w:val="11"/>
            <w:shd w:val="clear" w:color="auto" w:fill="F7CAAC"/>
          </w:tcPr>
          <w:p w14:paraId="279FE4DC" w14:textId="77777777" w:rsidR="00AE036F" w:rsidRDefault="00AE036F" w:rsidP="00BC35D6">
            <w:pPr>
              <w:spacing w:before="60" w:after="60"/>
              <w:jc w:val="center"/>
              <w:rPr>
                <w:b/>
                <w:sz w:val="22"/>
              </w:rPr>
            </w:pPr>
            <w:r>
              <w:rPr>
                <w:b/>
                <w:sz w:val="22"/>
              </w:rPr>
              <w:t>Povinné předměty</w:t>
            </w:r>
          </w:p>
        </w:tc>
      </w:tr>
      <w:tr w:rsidR="00AE036F" w14:paraId="5D8408D7" w14:textId="77777777" w:rsidTr="002401AC">
        <w:tc>
          <w:tcPr>
            <w:tcW w:w="2301" w:type="dxa"/>
            <w:shd w:val="clear" w:color="auto" w:fill="F7CAAC"/>
          </w:tcPr>
          <w:p w14:paraId="084C02B3" w14:textId="77777777" w:rsidR="00AE036F" w:rsidRPr="001F642D" w:rsidRDefault="00AE036F" w:rsidP="002401AC">
            <w:pPr>
              <w:jc w:val="both"/>
              <w:rPr>
                <w:b/>
              </w:rPr>
            </w:pPr>
            <w:r w:rsidRPr="001F642D">
              <w:rPr>
                <w:b/>
              </w:rPr>
              <w:t>Název předmětu</w:t>
            </w:r>
          </w:p>
        </w:tc>
        <w:tc>
          <w:tcPr>
            <w:tcW w:w="1276" w:type="dxa"/>
            <w:gridSpan w:val="2"/>
            <w:shd w:val="clear" w:color="auto" w:fill="F7CAAC"/>
          </w:tcPr>
          <w:p w14:paraId="6710551B" w14:textId="77777777" w:rsidR="00AE036F" w:rsidRPr="001F642D" w:rsidRDefault="00AE036F" w:rsidP="002401AC">
            <w:pPr>
              <w:jc w:val="both"/>
              <w:rPr>
                <w:b/>
              </w:rPr>
            </w:pPr>
            <w:r w:rsidRPr="001F642D">
              <w:rPr>
                <w:b/>
              </w:rPr>
              <w:t>rozsah</w:t>
            </w:r>
          </w:p>
        </w:tc>
        <w:tc>
          <w:tcPr>
            <w:tcW w:w="709" w:type="dxa"/>
            <w:shd w:val="clear" w:color="auto" w:fill="F7CAAC"/>
          </w:tcPr>
          <w:p w14:paraId="789DE2F8" w14:textId="77777777" w:rsidR="00AE036F" w:rsidRPr="001F642D" w:rsidRDefault="00AE036F" w:rsidP="002401AC">
            <w:pPr>
              <w:jc w:val="both"/>
              <w:rPr>
                <w:b/>
                <w:sz w:val="18"/>
                <w:szCs w:val="18"/>
              </w:rPr>
            </w:pPr>
            <w:r w:rsidRPr="001F642D">
              <w:rPr>
                <w:b/>
                <w:sz w:val="18"/>
                <w:szCs w:val="18"/>
              </w:rPr>
              <w:t>způsob  ověř.</w:t>
            </w:r>
          </w:p>
        </w:tc>
        <w:tc>
          <w:tcPr>
            <w:tcW w:w="567" w:type="dxa"/>
            <w:gridSpan w:val="2"/>
            <w:shd w:val="clear" w:color="auto" w:fill="F7CAAC"/>
          </w:tcPr>
          <w:p w14:paraId="5C192F17" w14:textId="77777777" w:rsidR="00AE036F" w:rsidRPr="001F642D" w:rsidRDefault="00AE036F" w:rsidP="002401AC">
            <w:pPr>
              <w:jc w:val="both"/>
              <w:rPr>
                <w:b/>
                <w:sz w:val="18"/>
                <w:szCs w:val="18"/>
              </w:rPr>
            </w:pPr>
            <w:r w:rsidRPr="001F642D">
              <w:rPr>
                <w:b/>
                <w:sz w:val="18"/>
                <w:szCs w:val="18"/>
              </w:rPr>
              <w:t>počet kred.</w:t>
            </w:r>
          </w:p>
        </w:tc>
        <w:tc>
          <w:tcPr>
            <w:tcW w:w="3827" w:type="dxa"/>
            <w:gridSpan w:val="2"/>
            <w:shd w:val="clear" w:color="auto" w:fill="F7CAAC"/>
          </w:tcPr>
          <w:p w14:paraId="4D306DE1" w14:textId="77777777" w:rsidR="00AE036F" w:rsidRPr="001F642D" w:rsidRDefault="00AE036F" w:rsidP="002401AC">
            <w:pPr>
              <w:jc w:val="both"/>
              <w:rPr>
                <w:b/>
              </w:rPr>
            </w:pPr>
            <w:r w:rsidRPr="001F642D">
              <w:rPr>
                <w:b/>
              </w:rPr>
              <w:t>vyučující</w:t>
            </w:r>
          </w:p>
        </w:tc>
        <w:tc>
          <w:tcPr>
            <w:tcW w:w="567" w:type="dxa"/>
            <w:shd w:val="clear" w:color="auto" w:fill="F7CAAC"/>
          </w:tcPr>
          <w:p w14:paraId="55F4397D" w14:textId="77777777" w:rsidR="00AE036F" w:rsidRDefault="00AE036F" w:rsidP="002401AC">
            <w:pPr>
              <w:jc w:val="both"/>
              <w:rPr>
                <w:b/>
                <w:sz w:val="18"/>
                <w:szCs w:val="18"/>
              </w:rPr>
            </w:pPr>
            <w:r w:rsidRPr="001F642D">
              <w:rPr>
                <w:b/>
                <w:sz w:val="18"/>
                <w:szCs w:val="18"/>
              </w:rPr>
              <w:t>dop. roč./</w:t>
            </w:r>
          </w:p>
          <w:p w14:paraId="154E47B4" w14:textId="77777777" w:rsidR="00AE036F" w:rsidRPr="001F642D" w:rsidRDefault="00AE036F" w:rsidP="002401AC">
            <w:pPr>
              <w:jc w:val="both"/>
              <w:rPr>
                <w:b/>
                <w:color w:val="FF0000"/>
                <w:sz w:val="18"/>
                <w:szCs w:val="18"/>
              </w:rPr>
            </w:pPr>
            <w:r w:rsidRPr="001F642D">
              <w:rPr>
                <w:b/>
                <w:sz w:val="18"/>
                <w:szCs w:val="18"/>
              </w:rPr>
              <w:t>sem.</w:t>
            </w:r>
          </w:p>
        </w:tc>
        <w:tc>
          <w:tcPr>
            <w:tcW w:w="709" w:type="dxa"/>
            <w:gridSpan w:val="2"/>
            <w:shd w:val="clear" w:color="auto" w:fill="F7CAAC"/>
          </w:tcPr>
          <w:p w14:paraId="77218F51" w14:textId="77777777" w:rsidR="00AE036F" w:rsidRPr="001F642D" w:rsidRDefault="00AE036F" w:rsidP="002401AC">
            <w:pPr>
              <w:jc w:val="both"/>
              <w:rPr>
                <w:b/>
                <w:sz w:val="18"/>
                <w:szCs w:val="18"/>
              </w:rPr>
            </w:pPr>
            <w:r w:rsidRPr="001F642D">
              <w:rPr>
                <w:b/>
                <w:sz w:val="18"/>
                <w:szCs w:val="18"/>
              </w:rPr>
              <w:t>profil. základ</w:t>
            </w:r>
          </w:p>
        </w:tc>
      </w:tr>
      <w:tr w:rsidR="00AE036F" w14:paraId="567859E0" w14:textId="77777777" w:rsidTr="002401AC">
        <w:tc>
          <w:tcPr>
            <w:tcW w:w="2301" w:type="dxa"/>
          </w:tcPr>
          <w:p w14:paraId="2D540808" w14:textId="77777777" w:rsidR="00AE036F" w:rsidRPr="00E1748A" w:rsidRDefault="009556F6" w:rsidP="002401AC">
            <w:pPr>
              <w:spacing w:before="120" w:after="120"/>
            </w:pPr>
            <w:hyperlink w:anchor="Mat_I" w:history="1">
              <w:r w:rsidR="00AE036F" w:rsidRPr="00E1748A">
                <w:rPr>
                  <w:rStyle w:val="Hypertextovodkaz"/>
                </w:rPr>
                <w:t>Matematika I</w:t>
              </w:r>
            </w:hyperlink>
          </w:p>
        </w:tc>
        <w:tc>
          <w:tcPr>
            <w:tcW w:w="1276" w:type="dxa"/>
            <w:gridSpan w:val="2"/>
            <w:vAlign w:val="center"/>
          </w:tcPr>
          <w:p w14:paraId="0BC4F247" w14:textId="0EEEA233" w:rsidR="006D57D2" w:rsidRPr="001E5904" w:rsidRDefault="00AE036F" w:rsidP="008667C9">
            <w:pPr>
              <w:spacing w:before="120" w:after="120"/>
            </w:pPr>
            <w:r w:rsidRPr="008667C9">
              <w:t>0p+24s+0l</w:t>
            </w:r>
          </w:p>
        </w:tc>
        <w:tc>
          <w:tcPr>
            <w:tcW w:w="709" w:type="dxa"/>
            <w:vAlign w:val="center"/>
          </w:tcPr>
          <w:p w14:paraId="1D8F3954" w14:textId="77777777" w:rsidR="00AE036F" w:rsidRDefault="00AE036F" w:rsidP="002401AC">
            <w:pPr>
              <w:spacing w:before="120" w:after="120"/>
            </w:pPr>
            <w:r>
              <w:t>z, zk</w:t>
            </w:r>
          </w:p>
        </w:tc>
        <w:tc>
          <w:tcPr>
            <w:tcW w:w="567" w:type="dxa"/>
            <w:gridSpan w:val="2"/>
            <w:vAlign w:val="center"/>
          </w:tcPr>
          <w:p w14:paraId="1A971373" w14:textId="73D134EC" w:rsidR="00707E3C" w:rsidRDefault="008667C9" w:rsidP="008667C9">
            <w:pPr>
              <w:spacing w:before="120" w:after="120"/>
              <w:jc w:val="center"/>
            </w:pPr>
            <w:r>
              <w:t>7</w:t>
            </w:r>
          </w:p>
        </w:tc>
        <w:tc>
          <w:tcPr>
            <w:tcW w:w="3827" w:type="dxa"/>
            <w:gridSpan w:val="2"/>
          </w:tcPr>
          <w:p w14:paraId="30D1E4A4" w14:textId="77777777" w:rsidR="00AE036F" w:rsidRPr="008F27DE" w:rsidRDefault="009556F6" w:rsidP="002401AC">
            <w:pPr>
              <w:spacing w:before="120" w:after="120"/>
              <w:jc w:val="both"/>
              <w:rPr>
                <w:color w:val="C0504D" w:themeColor="accent2"/>
              </w:rPr>
            </w:pPr>
            <w:hyperlink w:anchor="Pátíková" w:history="1">
              <w:r w:rsidR="00AE036F" w:rsidRPr="00E41356">
                <w:rPr>
                  <w:rStyle w:val="Hypertextovodkaz"/>
                </w:rPr>
                <w:t>doc. Mgr. Zuzana Pátíková, Ph.D.</w:t>
              </w:r>
            </w:hyperlink>
            <w:r w:rsidR="00AE036F" w:rsidRPr="009E7CA4">
              <w:t xml:space="preserve"> (100% s)</w:t>
            </w:r>
          </w:p>
        </w:tc>
        <w:tc>
          <w:tcPr>
            <w:tcW w:w="567" w:type="dxa"/>
            <w:vAlign w:val="center"/>
          </w:tcPr>
          <w:p w14:paraId="7F3D3473" w14:textId="77777777" w:rsidR="00AE036F" w:rsidRDefault="00AE036F" w:rsidP="002401AC">
            <w:pPr>
              <w:spacing w:before="120" w:after="120"/>
              <w:jc w:val="center"/>
            </w:pPr>
            <w:r>
              <w:t>1/ZS</w:t>
            </w:r>
          </w:p>
        </w:tc>
        <w:tc>
          <w:tcPr>
            <w:tcW w:w="709" w:type="dxa"/>
            <w:gridSpan w:val="2"/>
            <w:vAlign w:val="center"/>
          </w:tcPr>
          <w:p w14:paraId="6A122DEA" w14:textId="77777777" w:rsidR="00AE036F" w:rsidRPr="00BC3412" w:rsidRDefault="00AE036F" w:rsidP="002401AC">
            <w:pPr>
              <w:spacing w:before="120" w:after="120"/>
              <w:jc w:val="center"/>
              <w:rPr>
                <w:b/>
                <w:bCs/>
              </w:rPr>
            </w:pPr>
          </w:p>
        </w:tc>
      </w:tr>
      <w:tr w:rsidR="00AE036F" w14:paraId="210D7076" w14:textId="77777777" w:rsidTr="002401AC">
        <w:tc>
          <w:tcPr>
            <w:tcW w:w="2301" w:type="dxa"/>
          </w:tcPr>
          <w:p w14:paraId="621CC77B" w14:textId="77777777" w:rsidR="00AE036F" w:rsidRPr="00E1748A" w:rsidRDefault="009556F6" w:rsidP="002401AC">
            <w:pPr>
              <w:spacing w:before="120" w:after="120"/>
            </w:pPr>
            <w:hyperlink w:anchor="Sem_z_fyz" w:history="1">
              <w:r w:rsidR="00AE036F" w:rsidRPr="00E1748A">
                <w:rPr>
                  <w:rStyle w:val="Hypertextovodkaz"/>
                </w:rPr>
                <w:t>Seminář z fyziky</w:t>
              </w:r>
            </w:hyperlink>
          </w:p>
        </w:tc>
        <w:tc>
          <w:tcPr>
            <w:tcW w:w="1276" w:type="dxa"/>
            <w:gridSpan w:val="2"/>
            <w:vAlign w:val="center"/>
          </w:tcPr>
          <w:p w14:paraId="051DA31D" w14:textId="24879360" w:rsidR="00DF105C" w:rsidRPr="001E5904" w:rsidRDefault="00DF105C" w:rsidP="00DF105C">
            <w:pPr>
              <w:spacing w:before="120" w:after="120"/>
            </w:pPr>
            <w:r w:rsidRPr="001E5904">
              <w:t>0p+</w:t>
            </w:r>
            <w:r>
              <w:t>8</w:t>
            </w:r>
            <w:r w:rsidRPr="001E5904">
              <w:t>s+0l</w:t>
            </w:r>
          </w:p>
        </w:tc>
        <w:tc>
          <w:tcPr>
            <w:tcW w:w="709" w:type="dxa"/>
            <w:vAlign w:val="center"/>
          </w:tcPr>
          <w:p w14:paraId="5D073273" w14:textId="77777777" w:rsidR="00AE036F" w:rsidRDefault="00AE036F" w:rsidP="002401AC">
            <w:pPr>
              <w:spacing w:before="120" w:after="120"/>
            </w:pPr>
            <w:r>
              <w:t>z</w:t>
            </w:r>
          </w:p>
        </w:tc>
        <w:tc>
          <w:tcPr>
            <w:tcW w:w="567" w:type="dxa"/>
            <w:gridSpan w:val="2"/>
            <w:vAlign w:val="center"/>
          </w:tcPr>
          <w:p w14:paraId="78275857" w14:textId="77777777" w:rsidR="00AE036F" w:rsidRDefault="00AE036F" w:rsidP="002401AC">
            <w:pPr>
              <w:spacing w:before="120" w:after="120"/>
              <w:jc w:val="center"/>
            </w:pPr>
            <w:r>
              <w:t>2</w:t>
            </w:r>
          </w:p>
        </w:tc>
        <w:tc>
          <w:tcPr>
            <w:tcW w:w="3827" w:type="dxa"/>
            <w:gridSpan w:val="2"/>
          </w:tcPr>
          <w:p w14:paraId="1874F765" w14:textId="77777777" w:rsidR="00AE036F" w:rsidRPr="008F27DE" w:rsidRDefault="009556F6" w:rsidP="002401AC">
            <w:pPr>
              <w:spacing w:before="120" w:after="120"/>
              <w:jc w:val="both"/>
              <w:rPr>
                <w:color w:val="C0504D" w:themeColor="accent2"/>
              </w:rPr>
            </w:pPr>
            <w:hyperlink w:anchor="Kutálková" w:history="1">
              <w:r w:rsidR="00AE036F" w:rsidRPr="00D71BC5">
                <w:rPr>
                  <w:rStyle w:val="Hypertextovodkaz"/>
                </w:rPr>
                <w:t>RNDr. Eva Kutálková, Ph.D.</w:t>
              </w:r>
            </w:hyperlink>
            <w:r w:rsidR="00AE036F" w:rsidRPr="00D71BC5">
              <w:t xml:space="preserve"> (100% s)</w:t>
            </w:r>
          </w:p>
        </w:tc>
        <w:tc>
          <w:tcPr>
            <w:tcW w:w="567" w:type="dxa"/>
            <w:vAlign w:val="center"/>
          </w:tcPr>
          <w:p w14:paraId="5A43A5D9" w14:textId="77777777" w:rsidR="00AE036F" w:rsidRDefault="00AE036F" w:rsidP="002401AC">
            <w:pPr>
              <w:spacing w:before="120" w:after="120"/>
              <w:jc w:val="center"/>
            </w:pPr>
            <w:r>
              <w:t>1/ZS</w:t>
            </w:r>
          </w:p>
        </w:tc>
        <w:tc>
          <w:tcPr>
            <w:tcW w:w="709" w:type="dxa"/>
            <w:gridSpan w:val="2"/>
            <w:vAlign w:val="center"/>
          </w:tcPr>
          <w:p w14:paraId="703E4C99" w14:textId="77777777" w:rsidR="00AE036F" w:rsidRPr="00BC3412" w:rsidRDefault="00AE036F" w:rsidP="002401AC">
            <w:pPr>
              <w:spacing w:before="120" w:after="120"/>
              <w:jc w:val="center"/>
              <w:rPr>
                <w:b/>
                <w:bCs/>
              </w:rPr>
            </w:pPr>
          </w:p>
        </w:tc>
      </w:tr>
      <w:tr w:rsidR="00AE036F" w14:paraId="0219492C" w14:textId="77777777" w:rsidTr="002401AC">
        <w:tc>
          <w:tcPr>
            <w:tcW w:w="2301" w:type="dxa"/>
            <w:vAlign w:val="center"/>
          </w:tcPr>
          <w:p w14:paraId="1BA0217B" w14:textId="77777777" w:rsidR="00AE036F" w:rsidRPr="00E1748A" w:rsidRDefault="009556F6" w:rsidP="002401AC">
            <w:hyperlink w:anchor="Ob_a_anorg_chem" w:history="1">
              <w:r w:rsidR="00AE036F" w:rsidRPr="00E1748A">
                <w:rPr>
                  <w:rStyle w:val="Hypertextovodkaz"/>
                </w:rPr>
                <w:t>Obecná a anorganická chemie</w:t>
              </w:r>
            </w:hyperlink>
          </w:p>
        </w:tc>
        <w:tc>
          <w:tcPr>
            <w:tcW w:w="1276" w:type="dxa"/>
            <w:gridSpan w:val="2"/>
            <w:vAlign w:val="center"/>
          </w:tcPr>
          <w:p w14:paraId="69313184" w14:textId="49154DA0" w:rsidR="00DF105C" w:rsidRPr="001E5904" w:rsidRDefault="00DF105C" w:rsidP="00DF105C">
            <w:r>
              <w:t>8</w:t>
            </w:r>
            <w:r w:rsidRPr="001E5904">
              <w:t>p+</w:t>
            </w:r>
            <w:r>
              <w:t>8</w:t>
            </w:r>
            <w:r w:rsidRPr="001E5904">
              <w:t>s+0l</w:t>
            </w:r>
          </w:p>
        </w:tc>
        <w:tc>
          <w:tcPr>
            <w:tcW w:w="709" w:type="dxa"/>
            <w:vAlign w:val="center"/>
          </w:tcPr>
          <w:p w14:paraId="1F4579E2" w14:textId="77777777" w:rsidR="00AE036F" w:rsidRDefault="00AE036F" w:rsidP="002401AC">
            <w:r>
              <w:t>z, zk</w:t>
            </w:r>
          </w:p>
        </w:tc>
        <w:tc>
          <w:tcPr>
            <w:tcW w:w="567" w:type="dxa"/>
            <w:gridSpan w:val="2"/>
            <w:vAlign w:val="center"/>
          </w:tcPr>
          <w:p w14:paraId="4761A047" w14:textId="77777777" w:rsidR="00AE036F" w:rsidRDefault="00AE036F" w:rsidP="002401AC">
            <w:pPr>
              <w:jc w:val="center"/>
            </w:pPr>
            <w:r>
              <w:t>4</w:t>
            </w:r>
          </w:p>
        </w:tc>
        <w:tc>
          <w:tcPr>
            <w:tcW w:w="3827" w:type="dxa"/>
            <w:gridSpan w:val="2"/>
            <w:vAlign w:val="center"/>
          </w:tcPr>
          <w:p w14:paraId="24C15DFF" w14:textId="77777777" w:rsidR="00AE036F" w:rsidRDefault="009556F6" w:rsidP="002401AC">
            <w:pPr>
              <w:rPr>
                <w:ins w:id="11" w:author="Natálie Honková" w:date="2025-07-14T08:56:00Z"/>
              </w:rPr>
            </w:pPr>
            <w:hyperlink w:anchor="Kafka" w:history="1">
              <w:r w:rsidR="00AE036F" w:rsidRPr="00771336">
                <w:rPr>
                  <w:rStyle w:val="Hypertextovodkaz"/>
                  <w:b/>
                  <w:bCs/>
                </w:rPr>
                <w:t>doc. Ing. Stanislav Kafka, CSc.</w:t>
              </w:r>
            </w:hyperlink>
            <w:r w:rsidR="00AE036F" w:rsidRPr="00E41356">
              <w:t xml:space="preserve"> (100% p)</w:t>
            </w:r>
          </w:p>
          <w:p w14:paraId="074EA115" w14:textId="4D92E14E" w:rsidR="00E3078C" w:rsidRDefault="00E3078C" w:rsidP="002401AC">
            <w:ins w:id="12" w:author="Natálie Honková" w:date="2025-07-14T08:56:00Z">
              <w:r>
                <w:t xml:space="preserve">(doc. </w:t>
              </w:r>
            </w:ins>
            <w:ins w:id="13" w:author="Natálie Honková" w:date="2025-07-18T09:36:00Z">
              <w:r w:rsidR="00C21351">
                <w:t>Mgr</w:t>
              </w:r>
            </w:ins>
            <w:ins w:id="14" w:author="Natálie Honková" w:date="2025-07-14T08:56:00Z">
              <w:r>
                <w:t xml:space="preserve">. </w:t>
              </w:r>
            </w:ins>
            <w:ins w:id="15" w:author="Natálie Honková" w:date="2025-07-18T09:36:00Z">
              <w:r w:rsidR="00C21351">
                <w:t>Robert Vícha</w:t>
              </w:r>
            </w:ins>
            <w:ins w:id="16" w:author="Natálie Honková" w:date="2025-07-14T08:56:00Z">
              <w:r>
                <w:t>, Ph.D.)</w:t>
              </w:r>
            </w:ins>
          </w:p>
        </w:tc>
        <w:tc>
          <w:tcPr>
            <w:tcW w:w="567" w:type="dxa"/>
            <w:vAlign w:val="center"/>
          </w:tcPr>
          <w:p w14:paraId="6E865B92" w14:textId="77777777" w:rsidR="00AE036F" w:rsidRDefault="00AE036F" w:rsidP="002401AC">
            <w:r>
              <w:t>1/ZS</w:t>
            </w:r>
          </w:p>
        </w:tc>
        <w:tc>
          <w:tcPr>
            <w:tcW w:w="709" w:type="dxa"/>
            <w:gridSpan w:val="2"/>
            <w:vAlign w:val="center"/>
          </w:tcPr>
          <w:p w14:paraId="3373F20A" w14:textId="42885ECE" w:rsidR="00AE036F" w:rsidRPr="00BC3412" w:rsidRDefault="00771336" w:rsidP="002401AC">
            <w:pPr>
              <w:jc w:val="center"/>
              <w:rPr>
                <w:b/>
                <w:bCs/>
              </w:rPr>
            </w:pPr>
            <w:r>
              <w:rPr>
                <w:b/>
                <w:bCs/>
              </w:rPr>
              <w:t>ZT</w:t>
            </w:r>
          </w:p>
        </w:tc>
      </w:tr>
      <w:tr w:rsidR="00AE036F" w14:paraId="296A2A54" w14:textId="77777777" w:rsidTr="002401AC">
        <w:tc>
          <w:tcPr>
            <w:tcW w:w="2301" w:type="dxa"/>
          </w:tcPr>
          <w:p w14:paraId="1F18C0CD" w14:textId="77777777" w:rsidR="00AE036F" w:rsidRPr="00E1748A" w:rsidRDefault="009556F6" w:rsidP="002401AC">
            <w:pPr>
              <w:spacing w:before="120" w:after="120"/>
            </w:pPr>
            <w:hyperlink w:anchor="Lab_tech" w:history="1">
              <w:r w:rsidR="00AE036F" w:rsidRPr="00E1748A">
                <w:rPr>
                  <w:rStyle w:val="Hypertextovodkaz"/>
                </w:rPr>
                <w:t>Laboratorní technika</w:t>
              </w:r>
            </w:hyperlink>
          </w:p>
        </w:tc>
        <w:tc>
          <w:tcPr>
            <w:tcW w:w="1276" w:type="dxa"/>
            <w:gridSpan w:val="2"/>
            <w:vAlign w:val="center"/>
          </w:tcPr>
          <w:p w14:paraId="13A94B93" w14:textId="2F96E091" w:rsidR="00DF105C" w:rsidRPr="001E5904" w:rsidRDefault="00DF105C" w:rsidP="002401AC">
            <w:pPr>
              <w:spacing w:before="120" w:after="120"/>
            </w:pPr>
            <w:r w:rsidRPr="001E5904">
              <w:t>0p+</w:t>
            </w:r>
            <w:r>
              <w:t>4</w:t>
            </w:r>
            <w:r w:rsidRPr="001E5904">
              <w:t>s+</w:t>
            </w:r>
            <w:r>
              <w:t>8</w:t>
            </w:r>
            <w:r w:rsidRPr="001E5904">
              <w:t>l</w:t>
            </w:r>
          </w:p>
        </w:tc>
        <w:tc>
          <w:tcPr>
            <w:tcW w:w="709" w:type="dxa"/>
            <w:vAlign w:val="center"/>
          </w:tcPr>
          <w:p w14:paraId="60C4FB60" w14:textId="77777777" w:rsidR="00AE036F" w:rsidRDefault="00AE036F" w:rsidP="002401AC">
            <w:pPr>
              <w:spacing w:before="120" w:after="120"/>
            </w:pPr>
            <w:r>
              <w:t>klz</w:t>
            </w:r>
          </w:p>
        </w:tc>
        <w:tc>
          <w:tcPr>
            <w:tcW w:w="567" w:type="dxa"/>
            <w:gridSpan w:val="2"/>
            <w:vAlign w:val="center"/>
          </w:tcPr>
          <w:p w14:paraId="7FEC7BD2" w14:textId="77777777" w:rsidR="00AE036F" w:rsidRDefault="00AE036F" w:rsidP="002401AC">
            <w:pPr>
              <w:spacing w:before="120" w:after="120"/>
              <w:jc w:val="center"/>
            </w:pPr>
            <w:r>
              <w:t>3</w:t>
            </w:r>
          </w:p>
        </w:tc>
        <w:tc>
          <w:tcPr>
            <w:tcW w:w="3827" w:type="dxa"/>
            <w:gridSpan w:val="2"/>
          </w:tcPr>
          <w:p w14:paraId="2E572159" w14:textId="77777777" w:rsidR="00AE036F" w:rsidRDefault="009556F6" w:rsidP="002401AC">
            <w:pPr>
              <w:spacing w:before="120" w:after="120"/>
              <w:jc w:val="both"/>
            </w:pPr>
            <w:hyperlink w:anchor="Polášková" w:history="1">
              <w:r w:rsidR="00AE036F" w:rsidRPr="00E41356">
                <w:rPr>
                  <w:rStyle w:val="Hypertextovodkaz"/>
                </w:rPr>
                <w:t>doc. Ing. Martina Polášková, Ph.D.</w:t>
              </w:r>
            </w:hyperlink>
            <w:r w:rsidR="00AE036F" w:rsidRPr="00E41356">
              <w:t xml:space="preserve"> (100% s)</w:t>
            </w:r>
          </w:p>
        </w:tc>
        <w:tc>
          <w:tcPr>
            <w:tcW w:w="567" w:type="dxa"/>
            <w:vAlign w:val="center"/>
          </w:tcPr>
          <w:p w14:paraId="5FA72920" w14:textId="77777777" w:rsidR="00AE036F" w:rsidRDefault="00AE036F" w:rsidP="002401AC">
            <w:pPr>
              <w:spacing w:before="120" w:after="120"/>
              <w:jc w:val="center"/>
            </w:pPr>
            <w:r>
              <w:t>1/ZS</w:t>
            </w:r>
          </w:p>
        </w:tc>
        <w:tc>
          <w:tcPr>
            <w:tcW w:w="709" w:type="dxa"/>
            <w:gridSpan w:val="2"/>
            <w:vAlign w:val="center"/>
          </w:tcPr>
          <w:p w14:paraId="2AE189A4" w14:textId="77777777" w:rsidR="00AE036F" w:rsidRPr="00BC3412" w:rsidRDefault="00AE036F" w:rsidP="002401AC">
            <w:pPr>
              <w:spacing w:before="120" w:after="120"/>
              <w:jc w:val="center"/>
              <w:rPr>
                <w:b/>
                <w:bCs/>
              </w:rPr>
            </w:pPr>
          </w:p>
        </w:tc>
      </w:tr>
      <w:tr w:rsidR="00AE036F" w14:paraId="4960CF8D" w14:textId="77777777" w:rsidTr="002401AC">
        <w:tc>
          <w:tcPr>
            <w:tcW w:w="2301" w:type="dxa"/>
            <w:vAlign w:val="center"/>
          </w:tcPr>
          <w:p w14:paraId="68E69282" w14:textId="77777777" w:rsidR="00AE036F" w:rsidRPr="00E1748A" w:rsidRDefault="009556F6" w:rsidP="002401AC">
            <w:hyperlink w:anchor="Úvod_do_polovod_mat_a_tech" w:history="1">
              <w:r w:rsidR="00AE036F" w:rsidRPr="00E254FF">
                <w:rPr>
                  <w:rStyle w:val="Hypertextovodkaz"/>
                </w:rPr>
                <w:t>Úvod do polovodičových materiálů a technologií</w:t>
              </w:r>
            </w:hyperlink>
          </w:p>
        </w:tc>
        <w:tc>
          <w:tcPr>
            <w:tcW w:w="1276" w:type="dxa"/>
            <w:gridSpan w:val="2"/>
            <w:vAlign w:val="center"/>
          </w:tcPr>
          <w:p w14:paraId="708F75B1" w14:textId="72E24564" w:rsidR="00DF105C" w:rsidRPr="00A120DB" w:rsidRDefault="00DF105C" w:rsidP="002401AC">
            <w:r w:rsidRPr="00125768">
              <w:t>4p+0s+8l</w:t>
            </w:r>
          </w:p>
        </w:tc>
        <w:tc>
          <w:tcPr>
            <w:tcW w:w="709" w:type="dxa"/>
            <w:vAlign w:val="center"/>
          </w:tcPr>
          <w:p w14:paraId="4AA2F9CA" w14:textId="77777777" w:rsidR="00AE036F" w:rsidRPr="00A120DB" w:rsidRDefault="00AE036F" w:rsidP="002401AC">
            <w:r w:rsidRPr="00A120DB">
              <w:t>z</w:t>
            </w:r>
          </w:p>
        </w:tc>
        <w:tc>
          <w:tcPr>
            <w:tcW w:w="567" w:type="dxa"/>
            <w:gridSpan w:val="2"/>
            <w:vAlign w:val="center"/>
          </w:tcPr>
          <w:p w14:paraId="6955A933" w14:textId="3BAC62F6" w:rsidR="00874074" w:rsidRPr="00AE036F" w:rsidRDefault="008667C9" w:rsidP="002401AC">
            <w:pPr>
              <w:jc w:val="center"/>
            </w:pPr>
            <w:r>
              <w:t>4</w:t>
            </w:r>
          </w:p>
        </w:tc>
        <w:tc>
          <w:tcPr>
            <w:tcW w:w="3827" w:type="dxa"/>
            <w:gridSpan w:val="2"/>
            <w:vAlign w:val="center"/>
          </w:tcPr>
          <w:p w14:paraId="1648FC2C" w14:textId="77777777" w:rsidR="00AE036F" w:rsidRPr="00494A7E" w:rsidRDefault="009556F6" w:rsidP="002401AC">
            <w:pPr>
              <w:pStyle w:val="Textkomente"/>
            </w:pPr>
            <w:hyperlink w:anchor="Slobodian" w:history="1">
              <w:r w:rsidR="00AE036F" w:rsidRPr="00BC3412">
                <w:rPr>
                  <w:rStyle w:val="Hypertextovodkaz"/>
                  <w:b/>
                  <w:bCs/>
                </w:rPr>
                <w:t>prof. Ing. Petr Slobodian, Ph.D.</w:t>
              </w:r>
            </w:hyperlink>
            <w:r w:rsidR="00AE036F" w:rsidRPr="002C6F8A">
              <w:t xml:space="preserve"> (100% </w:t>
            </w:r>
            <w:r w:rsidR="00AE036F">
              <w:t>p</w:t>
            </w:r>
            <w:r w:rsidR="00AE036F" w:rsidRPr="002C6F8A">
              <w:t>)</w:t>
            </w:r>
            <w:r w:rsidR="00AE036F">
              <w:t xml:space="preserve"> </w:t>
            </w:r>
          </w:p>
        </w:tc>
        <w:tc>
          <w:tcPr>
            <w:tcW w:w="567" w:type="dxa"/>
            <w:vAlign w:val="center"/>
          </w:tcPr>
          <w:p w14:paraId="08FED404" w14:textId="77777777" w:rsidR="00AE036F" w:rsidRDefault="00AE036F" w:rsidP="002401AC">
            <w:r>
              <w:t>1/ZS</w:t>
            </w:r>
          </w:p>
        </w:tc>
        <w:tc>
          <w:tcPr>
            <w:tcW w:w="709" w:type="dxa"/>
            <w:gridSpan w:val="2"/>
            <w:vAlign w:val="center"/>
          </w:tcPr>
          <w:p w14:paraId="3318617D" w14:textId="77777777" w:rsidR="00AE036F" w:rsidRPr="00BC3412" w:rsidRDefault="00AE036F" w:rsidP="002401AC">
            <w:pPr>
              <w:jc w:val="center"/>
              <w:rPr>
                <w:b/>
                <w:bCs/>
              </w:rPr>
            </w:pPr>
            <w:r w:rsidRPr="00BC3412">
              <w:rPr>
                <w:b/>
                <w:bCs/>
              </w:rPr>
              <w:t>ZT</w:t>
            </w:r>
          </w:p>
        </w:tc>
      </w:tr>
      <w:tr w:rsidR="00AE036F" w14:paraId="0D1181E3" w14:textId="77777777" w:rsidTr="002401AC">
        <w:tc>
          <w:tcPr>
            <w:tcW w:w="2301" w:type="dxa"/>
          </w:tcPr>
          <w:p w14:paraId="22073794" w14:textId="77777777" w:rsidR="00AE036F" w:rsidRPr="00E1748A" w:rsidRDefault="009556F6" w:rsidP="00E00CC7">
            <w:hyperlink w:anchor="Zákl_tox_a_ochr_ŽP" w:history="1">
              <w:r w:rsidR="00AE036F" w:rsidRPr="00E1748A">
                <w:rPr>
                  <w:rStyle w:val="Hypertextovodkaz"/>
                </w:rPr>
                <w:t>Základy toxikologie a ochrany životního prostředí</w:t>
              </w:r>
            </w:hyperlink>
          </w:p>
        </w:tc>
        <w:tc>
          <w:tcPr>
            <w:tcW w:w="1276" w:type="dxa"/>
            <w:gridSpan w:val="2"/>
            <w:vAlign w:val="center"/>
          </w:tcPr>
          <w:p w14:paraId="09EBFD10" w14:textId="6FC79C67" w:rsidR="00DF105C" w:rsidRPr="001E5904" w:rsidRDefault="00DF105C" w:rsidP="00E00CC7">
            <w:r>
              <w:t>8</w:t>
            </w:r>
            <w:r w:rsidRPr="001E5904">
              <w:t>p+</w:t>
            </w:r>
            <w:r>
              <w:t>4</w:t>
            </w:r>
            <w:r w:rsidRPr="001E5904">
              <w:t>s+0l</w:t>
            </w:r>
          </w:p>
        </w:tc>
        <w:tc>
          <w:tcPr>
            <w:tcW w:w="709" w:type="dxa"/>
            <w:vAlign w:val="center"/>
          </w:tcPr>
          <w:p w14:paraId="3D580F8D" w14:textId="77777777" w:rsidR="00AE036F" w:rsidRDefault="00AE036F" w:rsidP="00E00CC7">
            <w:r>
              <w:t>klz</w:t>
            </w:r>
          </w:p>
        </w:tc>
        <w:tc>
          <w:tcPr>
            <w:tcW w:w="567" w:type="dxa"/>
            <w:gridSpan w:val="2"/>
            <w:vAlign w:val="center"/>
          </w:tcPr>
          <w:p w14:paraId="76596BA9" w14:textId="77777777" w:rsidR="00AE036F" w:rsidRPr="00AE036F" w:rsidRDefault="00AE036F" w:rsidP="00E00CC7">
            <w:pPr>
              <w:jc w:val="center"/>
            </w:pPr>
            <w:r w:rsidRPr="00AE036F">
              <w:t>3</w:t>
            </w:r>
          </w:p>
        </w:tc>
        <w:tc>
          <w:tcPr>
            <w:tcW w:w="3827" w:type="dxa"/>
            <w:gridSpan w:val="2"/>
            <w:vAlign w:val="center"/>
          </w:tcPr>
          <w:p w14:paraId="5F84319F" w14:textId="77777777" w:rsidR="00AE036F" w:rsidRDefault="009556F6" w:rsidP="00E00CC7">
            <w:hyperlink w:anchor="Filip" w:history="1">
              <w:r w:rsidR="00AE036F" w:rsidRPr="00E41356">
                <w:rPr>
                  <w:rStyle w:val="Hypertextovodkaz"/>
                </w:rPr>
                <w:t>doc. Ing. Jaroslav Filip, PhD.</w:t>
              </w:r>
            </w:hyperlink>
            <w:r w:rsidR="00AE036F" w:rsidRPr="00E41356">
              <w:t xml:space="preserve"> (100% p)</w:t>
            </w:r>
          </w:p>
        </w:tc>
        <w:tc>
          <w:tcPr>
            <w:tcW w:w="567" w:type="dxa"/>
            <w:vAlign w:val="center"/>
          </w:tcPr>
          <w:p w14:paraId="6D708B15" w14:textId="77777777" w:rsidR="00AE036F" w:rsidRDefault="00AE036F" w:rsidP="00E00CC7">
            <w:pPr>
              <w:jc w:val="center"/>
            </w:pPr>
            <w:r>
              <w:t>1/ZS</w:t>
            </w:r>
          </w:p>
        </w:tc>
        <w:tc>
          <w:tcPr>
            <w:tcW w:w="709" w:type="dxa"/>
            <w:gridSpan w:val="2"/>
            <w:vAlign w:val="center"/>
          </w:tcPr>
          <w:p w14:paraId="11949B2B" w14:textId="77777777" w:rsidR="00AE036F" w:rsidRPr="00BC3412" w:rsidRDefault="00AE036F" w:rsidP="00E00CC7">
            <w:pPr>
              <w:jc w:val="center"/>
              <w:rPr>
                <w:b/>
                <w:bCs/>
              </w:rPr>
            </w:pPr>
          </w:p>
        </w:tc>
      </w:tr>
      <w:tr w:rsidR="00AE036F" w14:paraId="7D1CC335" w14:textId="77777777" w:rsidTr="002401AC">
        <w:tc>
          <w:tcPr>
            <w:tcW w:w="2301" w:type="dxa"/>
            <w:vAlign w:val="center"/>
          </w:tcPr>
          <w:p w14:paraId="73B09CF5" w14:textId="77777777" w:rsidR="00AE036F" w:rsidRDefault="009556F6" w:rsidP="002401AC">
            <w:hyperlink w:anchor="Udrž_a_obnov_zdroje" w:history="1">
              <w:r w:rsidR="00AE036F" w:rsidRPr="009D5EC4">
                <w:rPr>
                  <w:rStyle w:val="Hypertextovodkaz"/>
                </w:rPr>
                <w:t>Udržitelné a obnovitelné zdroje</w:t>
              </w:r>
            </w:hyperlink>
          </w:p>
        </w:tc>
        <w:tc>
          <w:tcPr>
            <w:tcW w:w="1276" w:type="dxa"/>
            <w:gridSpan w:val="2"/>
            <w:vAlign w:val="center"/>
          </w:tcPr>
          <w:p w14:paraId="59824562" w14:textId="62BCB5A3" w:rsidR="00696D0D" w:rsidRPr="00FA759B" w:rsidRDefault="00DF105C" w:rsidP="008667C9">
            <w:pPr>
              <w:rPr>
                <w:highlight w:val="red"/>
              </w:rPr>
            </w:pPr>
            <w:r w:rsidRPr="008667C9">
              <w:rPr>
                <w:color w:val="000000" w:themeColor="text1"/>
              </w:rPr>
              <w:t>4p+4s+0l</w:t>
            </w:r>
          </w:p>
        </w:tc>
        <w:tc>
          <w:tcPr>
            <w:tcW w:w="709" w:type="dxa"/>
            <w:vAlign w:val="center"/>
          </w:tcPr>
          <w:p w14:paraId="75ACAD78" w14:textId="77777777" w:rsidR="00AE036F" w:rsidRPr="003B216C" w:rsidRDefault="00AE036F" w:rsidP="002401AC">
            <w:r w:rsidRPr="003B216C">
              <w:t>z</w:t>
            </w:r>
          </w:p>
        </w:tc>
        <w:tc>
          <w:tcPr>
            <w:tcW w:w="567" w:type="dxa"/>
            <w:gridSpan w:val="2"/>
            <w:vAlign w:val="center"/>
          </w:tcPr>
          <w:p w14:paraId="7C87D1DF" w14:textId="77777777" w:rsidR="00AE036F" w:rsidRPr="00AE036F" w:rsidRDefault="00AE036F" w:rsidP="002401AC">
            <w:pPr>
              <w:jc w:val="center"/>
              <w:rPr>
                <w:strike/>
              </w:rPr>
            </w:pPr>
            <w:r w:rsidRPr="00AE036F">
              <w:t>3</w:t>
            </w:r>
          </w:p>
        </w:tc>
        <w:tc>
          <w:tcPr>
            <w:tcW w:w="3827" w:type="dxa"/>
            <w:gridSpan w:val="2"/>
            <w:vAlign w:val="center"/>
          </w:tcPr>
          <w:p w14:paraId="018B4CD4" w14:textId="77777777" w:rsidR="00AE036F" w:rsidRDefault="009556F6" w:rsidP="002401AC">
            <w:hyperlink w:anchor="Šerá" w:history="1">
              <w:r w:rsidR="00AE036F" w:rsidRPr="002001F4">
                <w:rPr>
                  <w:rStyle w:val="Hypertextovodkaz"/>
                </w:rPr>
                <w:t>Ing. Jana Šerá, Ph.D.</w:t>
              </w:r>
            </w:hyperlink>
            <w:r w:rsidR="00AE036F">
              <w:rPr>
                <w:color w:val="000000" w:themeColor="text1"/>
              </w:rPr>
              <w:t xml:space="preserve"> (100% p)</w:t>
            </w:r>
          </w:p>
        </w:tc>
        <w:tc>
          <w:tcPr>
            <w:tcW w:w="567" w:type="dxa"/>
            <w:vAlign w:val="center"/>
          </w:tcPr>
          <w:p w14:paraId="580F1B62" w14:textId="77777777" w:rsidR="00AE036F" w:rsidRDefault="00AE036F" w:rsidP="002401AC">
            <w:r>
              <w:t>1/ZS</w:t>
            </w:r>
          </w:p>
        </w:tc>
        <w:tc>
          <w:tcPr>
            <w:tcW w:w="709" w:type="dxa"/>
            <w:gridSpan w:val="2"/>
            <w:vAlign w:val="center"/>
          </w:tcPr>
          <w:p w14:paraId="569A6B8C" w14:textId="77777777" w:rsidR="00AE036F" w:rsidRPr="00BC3412" w:rsidRDefault="00AE036F" w:rsidP="002401AC">
            <w:pPr>
              <w:rPr>
                <w:b/>
                <w:bCs/>
              </w:rPr>
            </w:pPr>
          </w:p>
        </w:tc>
      </w:tr>
      <w:tr w:rsidR="00AE036F" w14:paraId="2924604E" w14:textId="77777777" w:rsidTr="002401AC">
        <w:tc>
          <w:tcPr>
            <w:tcW w:w="2301" w:type="dxa"/>
            <w:tcBorders>
              <w:bottom w:val="single" w:sz="12" w:space="0" w:color="auto"/>
            </w:tcBorders>
          </w:tcPr>
          <w:p w14:paraId="5379B0EE" w14:textId="77777777" w:rsidR="00AE036F" w:rsidRPr="00E1748A" w:rsidRDefault="009556F6" w:rsidP="00E00CC7">
            <w:pPr>
              <w:spacing w:before="120" w:after="120"/>
            </w:pPr>
            <w:hyperlink w:anchor="Proj_man" w:history="1">
              <w:r w:rsidR="00AE036F" w:rsidRPr="00E1748A">
                <w:rPr>
                  <w:rStyle w:val="Hypertextovodkaz"/>
                </w:rPr>
                <w:t>Projektový management</w:t>
              </w:r>
            </w:hyperlink>
          </w:p>
        </w:tc>
        <w:tc>
          <w:tcPr>
            <w:tcW w:w="1276" w:type="dxa"/>
            <w:gridSpan w:val="2"/>
            <w:tcBorders>
              <w:bottom w:val="single" w:sz="12" w:space="0" w:color="auto"/>
            </w:tcBorders>
            <w:vAlign w:val="center"/>
          </w:tcPr>
          <w:p w14:paraId="7E856ADB" w14:textId="3BB62218" w:rsidR="00DF105C" w:rsidRPr="001E5904" w:rsidRDefault="00DF105C" w:rsidP="00E00CC7">
            <w:pPr>
              <w:spacing w:before="120" w:after="120"/>
            </w:pPr>
            <w:r w:rsidRPr="001E5904">
              <w:t>0p+</w:t>
            </w:r>
            <w:r>
              <w:t>8</w:t>
            </w:r>
            <w:r w:rsidRPr="001E5904">
              <w:t>s+0l</w:t>
            </w:r>
          </w:p>
        </w:tc>
        <w:tc>
          <w:tcPr>
            <w:tcW w:w="709" w:type="dxa"/>
            <w:tcBorders>
              <w:bottom w:val="single" w:sz="12" w:space="0" w:color="auto"/>
            </w:tcBorders>
            <w:vAlign w:val="center"/>
          </w:tcPr>
          <w:p w14:paraId="5F614FF0" w14:textId="77777777" w:rsidR="00AE036F" w:rsidRDefault="00AE036F" w:rsidP="00E00CC7">
            <w:pPr>
              <w:spacing w:before="120" w:after="120"/>
            </w:pPr>
            <w:r>
              <w:t>z</w:t>
            </w:r>
          </w:p>
        </w:tc>
        <w:tc>
          <w:tcPr>
            <w:tcW w:w="567" w:type="dxa"/>
            <w:gridSpan w:val="2"/>
            <w:tcBorders>
              <w:bottom w:val="single" w:sz="12" w:space="0" w:color="auto"/>
            </w:tcBorders>
            <w:vAlign w:val="center"/>
          </w:tcPr>
          <w:p w14:paraId="3344981C" w14:textId="77777777" w:rsidR="00AE036F" w:rsidRPr="00AE036F" w:rsidRDefault="00AE036F" w:rsidP="00E00CC7">
            <w:pPr>
              <w:spacing w:before="120" w:after="120"/>
              <w:jc w:val="center"/>
            </w:pPr>
            <w:r w:rsidRPr="00AE036F">
              <w:t>2</w:t>
            </w:r>
          </w:p>
        </w:tc>
        <w:tc>
          <w:tcPr>
            <w:tcW w:w="3827" w:type="dxa"/>
            <w:gridSpan w:val="2"/>
            <w:tcBorders>
              <w:bottom w:val="single" w:sz="12" w:space="0" w:color="auto"/>
            </w:tcBorders>
          </w:tcPr>
          <w:p w14:paraId="75618102" w14:textId="77777777" w:rsidR="006D6914" w:rsidRPr="00094CCE" w:rsidRDefault="009556F6" w:rsidP="006D6914">
            <w:pPr>
              <w:jc w:val="both"/>
            </w:pPr>
            <w:hyperlink w:anchor="Havelková" w:history="1">
              <w:r w:rsidR="006D6914" w:rsidRPr="00094CCE">
                <w:rPr>
                  <w:rStyle w:val="Hypertextovodkaz"/>
                </w:rPr>
                <w:t>Ing. Gabriela Havelková</w:t>
              </w:r>
            </w:hyperlink>
            <w:r w:rsidR="006D6914" w:rsidRPr="00094CCE">
              <w:t xml:space="preserve"> (50% s)</w:t>
            </w:r>
          </w:p>
          <w:p w14:paraId="698C2F8E" w14:textId="78ECA51D" w:rsidR="00AE036F" w:rsidRPr="00094CCE" w:rsidRDefault="009556F6" w:rsidP="006D6914">
            <w:pPr>
              <w:jc w:val="both"/>
            </w:pPr>
            <w:hyperlink w:anchor="Špačková" w:history="1">
              <w:r w:rsidR="006D6914" w:rsidRPr="00094CCE">
                <w:rPr>
                  <w:rStyle w:val="Hypertextovodkaz"/>
                </w:rPr>
                <w:t>Ing. Markéta Špačková</w:t>
              </w:r>
            </w:hyperlink>
            <w:r w:rsidR="006D6914" w:rsidRPr="00094CCE">
              <w:t xml:space="preserve"> (50% s)</w:t>
            </w:r>
          </w:p>
        </w:tc>
        <w:tc>
          <w:tcPr>
            <w:tcW w:w="567" w:type="dxa"/>
            <w:tcBorders>
              <w:bottom w:val="single" w:sz="12" w:space="0" w:color="auto"/>
            </w:tcBorders>
            <w:vAlign w:val="center"/>
          </w:tcPr>
          <w:p w14:paraId="42093C11" w14:textId="77777777" w:rsidR="00AE036F" w:rsidRDefault="00AE036F" w:rsidP="00E00CC7">
            <w:pPr>
              <w:spacing w:before="120" w:after="120"/>
              <w:jc w:val="center"/>
            </w:pPr>
            <w:r>
              <w:t>1/</w:t>
            </w:r>
            <w:r w:rsidRPr="00C619BD">
              <w:t>ZS</w:t>
            </w:r>
          </w:p>
        </w:tc>
        <w:tc>
          <w:tcPr>
            <w:tcW w:w="709" w:type="dxa"/>
            <w:gridSpan w:val="2"/>
            <w:tcBorders>
              <w:bottom w:val="single" w:sz="12" w:space="0" w:color="auto"/>
            </w:tcBorders>
            <w:vAlign w:val="center"/>
          </w:tcPr>
          <w:p w14:paraId="77523E13" w14:textId="77777777" w:rsidR="00AE036F" w:rsidRPr="00BC3412" w:rsidRDefault="00AE036F" w:rsidP="00E00CC7">
            <w:pPr>
              <w:spacing w:before="120" w:after="120"/>
              <w:jc w:val="center"/>
              <w:rPr>
                <w:b/>
                <w:bCs/>
              </w:rPr>
            </w:pPr>
          </w:p>
        </w:tc>
      </w:tr>
      <w:tr w:rsidR="00AE036F" w14:paraId="3536EBE8" w14:textId="77777777" w:rsidTr="002401AC">
        <w:tc>
          <w:tcPr>
            <w:tcW w:w="2301" w:type="dxa"/>
            <w:tcBorders>
              <w:top w:val="single" w:sz="12" w:space="0" w:color="auto"/>
            </w:tcBorders>
          </w:tcPr>
          <w:p w14:paraId="738F5E7C" w14:textId="77777777" w:rsidR="00AE036F" w:rsidRPr="00E1748A" w:rsidRDefault="009556F6" w:rsidP="00E00CC7">
            <w:pPr>
              <w:spacing w:before="120" w:after="120"/>
            </w:pPr>
            <w:hyperlink w:anchor="Mat_II" w:history="1">
              <w:r w:rsidR="00AE036F" w:rsidRPr="00E1748A">
                <w:rPr>
                  <w:rStyle w:val="Hypertextovodkaz"/>
                </w:rPr>
                <w:t>Matematika II</w:t>
              </w:r>
            </w:hyperlink>
          </w:p>
        </w:tc>
        <w:tc>
          <w:tcPr>
            <w:tcW w:w="1276" w:type="dxa"/>
            <w:gridSpan w:val="2"/>
            <w:tcBorders>
              <w:top w:val="single" w:sz="12" w:space="0" w:color="auto"/>
            </w:tcBorders>
            <w:vAlign w:val="center"/>
          </w:tcPr>
          <w:p w14:paraId="5E28A631" w14:textId="5E45962E" w:rsidR="004A4CF2" w:rsidRDefault="004A4CF2" w:rsidP="00E00CC7">
            <w:pPr>
              <w:spacing w:before="120" w:after="120"/>
            </w:pPr>
            <w:r>
              <w:t>0p+16s+0l</w:t>
            </w:r>
          </w:p>
        </w:tc>
        <w:tc>
          <w:tcPr>
            <w:tcW w:w="709" w:type="dxa"/>
            <w:tcBorders>
              <w:top w:val="single" w:sz="12" w:space="0" w:color="auto"/>
            </w:tcBorders>
            <w:vAlign w:val="center"/>
          </w:tcPr>
          <w:p w14:paraId="587C9C69" w14:textId="77777777" w:rsidR="00AE036F" w:rsidRDefault="00AE036F" w:rsidP="00E00CC7">
            <w:pPr>
              <w:spacing w:before="120" w:after="120"/>
            </w:pPr>
            <w:r>
              <w:t>z, zk</w:t>
            </w:r>
          </w:p>
        </w:tc>
        <w:tc>
          <w:tcPr>
            <w:tcW w:w="567" w:type="dxa"/>
            <w:gridSpan w:val="2"/>
            <w:tcBorders>
              <w:top w:val="single" w:sz="12" w:space="0" w:color="auto"/>
            </w:tcBorders>
            <w:vAlign w:val="center"/>
          </w:tcPr>
          <w:p w14:paraId="3F895697" w14:textId="77777777" w:rsidR="00AE036F" w:rsidRPr="00AE036F" w:rsidRDefault="00AE036F" w:rsidP="00E00CC7">
            <w:pPr>
              <w:spacing w:before="120" w:after="120"/>
              <w:jc w:val="center"/>
            </w:pPr>
            <w:r w:rsidRPr="00AE036F">
              <w:t>6</w:t>
            </w:r>
          </w:p>
        </w:tc>
        <w:tc>
          <w:tcPr>
            <w:tcW w:w="3827" w:type="dxa"/>
            <w:gridSpan w:val="2"/>
            <w:tcBorders>
              <w:top w:val="single" w:sz="12" w:space="0" w:color="auto"/>
            </w:tcBorders>
          </w:tcPr>
          <w:p w14:paraId="12CBAEA8" w14:textId="77777777" w:rsidR="00AE036F" w:rsidRPr="00B90DDA" w:rsidRDefault="009556F6" w:rsidP="00E00CC7">
            <w:pPr>
              <w:spacing w:before="120" w:after="120"/>
              <w:jc w:val="both"/>
            </w:pPr>
            <w:hyperlink w:anchor="Pátíková" w:history="1">
              <w:r w:rsidR="00AE036F" w:rsidRPr="00E41356">
                <w:rPr>
                  <w:rStyle w:val="Hypertextovodkaz"/>
                </w:rPr>
                <w:t>doc. Mgr. Zuzana Pátíková, Ph.D.</w:t>
              </w:r>
            </w:hyperlink>
            <w:r w:rsidR="00AE036F" w:rsidRPr="00B90DDA">
              <w:t xml:space="preserve"> (100% s)</w:t>
            </w:r>
          </w:p>
        </w:tc>
        <w:tc>
          <w:tcPr>
            <w:tcW w:w="567" w:type="dxa"/>
            <w:tcBorders>
              <w:top w:val="single" w:sz="12" w:space="0" w:color="auto"/>
            </w:tcBorders>
            <w:vAlign w:val="center"/>
          </w:tcPr>
          <w:p w14:paraId="2AF827AB" w14:textId="77777777" w:rsidR="00AE036F" w:rsidRDefault="00AE036F" w:rsidP="00E00CC7">
            <w:pPr>
              <w:spacing w:before="120" w:after="120"/>
              <w:jc w:val="center"/>
            </w:pPr>
            <w:r>
              <w:t>1/LS</w:t>
            </w:r>
          </w:p>
        </w:tc>
        <w:tc>
          <w:tcPr>
            <w:tcW w:w="709" w:type="dxa"/>
            <w:gridSpan w:val="2"/>
            <w:tcBorders>
              <w:top w:val="single" w:sz="12" w:space="0" w:color="auto"/>
            </w:tcBorders>
            <w:vAlign w:val="center"/>
          </w:tcPr>
          <w:p w14:paraId="0D168D49" w14:textId="77777777" w:rsidR="00AE036F" w:rsidRPr="00BC3412" w:rsidRDefault="00AE036F" w:rsidP="00E00CC7">
            <w:pPr>
              <w:spacing w:before="120" w:after="120"/>
              <w:jc w:val="center"/>
              <w:rPr>
                <w:b/>
                <w:bCs/>
              </w:rPr>
            </w:pPr>
          </w:p>
        </w:tc>
      </w:tr>
      <w:tr w:rsidR="00AE036F" w14:paraId="55E08A90" w14:textId="77777777" w:rsidTr="002401AC">
        <w:tc>
          <w:tcPr>
            <w:tcW w:w="2301" w:type="dxa"/>
          </w:tcPr>
          <w:p w14:paraId="1704FA93" w14:textId="77777777" w:rsidR="00AE036F" w:rsidRPr="00E1748A" w:rsidRDefault="009556F6" w:rsidP="00E00CC7">
            <w:pPr>
              <w:spacing w:before="120" w:after="120"/>
            </w:pPr>
            <w:hyperlink w:anchor="Zprac_exper_I" w:history="1">
              <w:r w:rsidR="00AE036F" w:rsidRPr="00E1748A">
                <w:rPr>
                  <w:rStyle w:val="Hypertextovodkaz"/>
                </w:rPr>
                <w:t>Zpracování experimentu I</w:t>
              </w:r>
            </w:hyperlink>
          </w:p>
        </w:tc>
        <w:tc>
          <w:tcPr>
            <w:tcW w:w="1276" w:type="dxa"/>
            <w:gridSpan w:val="2"/>
            <w:vAlign w:val="center"/>
          </w:tcPr>
          <w:p w14:paraId="350DA455" w14:textId="5E0966B2" w:rsidR="004A4CF2" w:rsidRDefault="004A4CF2" w:rsidP="00E00CC7">
            <w:pPr>
              <w:spacing w:before="120" w:after="120"/>
            </w:pPr>
            <w:r>
              <w:t>4p+4s+4l</w:t>
            </w:r>
          </w:p>
        </w:tc>
        <w:tc>
          <w:tcPr>
            <w:tcW w:w="709" w:type="dxa"/>
            <w:vAlign w:val="center"/>
          </w:tcPr>
          <w:p w14:paraId="67661CEE" w14:textId="77777777" w:rsidR="00AE036F" w:rsidRDefault="00AE036F" w:rsidP="00E00CC7">
            <w:pPr>
              <w:spacing w:before="120" w:after="120"/>
            </w:pPr>
            <w:r>
              <w:t>klz</w:t>
            </w:r>
          </w:p>
        </w:tc>
        <w:tc>
          <w:tcPr>
            <w:tcW w:w="567" w:type="dxa"/>
            <w:gridSpan w:val="2"/>
            <w:vAlign w:val="center"/>
          </w:tcPr>
          <w:p w14:paraId="5370BE50" w14:textId="77777777" w:rsidR="00AE036F" w:rsidRPr="00AE036F" w:rsidRDefault="00AE036F" w:rsidP="00E00CC7">
            <w:pPr>
              <w:spacing w:before="120" w:after="120"/>
              <w:jc w:val="center"/>
            </w:pPr>
            <w:r w:rsidRPr="00AE036F">
              <w:t>3</w:t>
            </w:r>
          </w:p>
        </w:tc>
        <w:tc>
          <w:tcPr>
            <w:tcW w:w="3827" w:type="dxa"/>
            <w:gridSpan w:val="2"/>
          </w:tcPr>
          <w:p w14:paraId="2741D376" w14:textId="77777777" w:rsidR="00AE036F" w:rsidRPr="008F27DE" w:rsidRDefault="009556F6" w:rsidP="00E00CC7">
            <w:pPr>
              <w:spacing w:before="120" w:after="120"/>
              <w:jc w:val="both"/>
              <w:rPr>
                <w:color w:val="C0504D" w:themeColor="accent2"/>
              </w:rPr>
            </w:pPr>
            <w:hyperlink w:anchor="Kutálková" w:history="1">
              <w:r w:rsidR="00AE036F" w:rsidRPr="00D71BC5">
                <w:rPr>
                  <w:rStyle w:val="Hypertextovodkaz"/>
                </w:rPr>
                <w:t>RNDr. Eva Kutálková, Ph.D.</w:t>
              </w:r>
            </w:hyperlink>
            <w:r w:rsidR="00AE036F" w:rsidRPr="00D71BC5">
              <w:t xml:space="preserve"> (100% p)</w:t>
            </w:r>
          </w:p>
        </w:tc>
        <w:tc>
          <w:tcPr>
            <w:tcW w:w="567" w:type="dxa"/>
            <w:vAlign w:val="center"/>
          </w:tcPr>
          <w:p w14:paraId="235A2BE3" w14:textId="77777777" w:rsidR="00AE036F" w:rsidRDefault="00AE036F" w:rsidP="00E00CC7">
            <w:pPr>
              <w:spacing w:before="120" w:after="120"/>
              <w:jc w:val="center"/>
            </w:pPr>
            <w:r>
              <w:t>1/LS</w:t>
            </w:r>
          </w:p>
        </w:tc>
        <w:tc>
          <w:tcPr>
            <w:tcW w:w="709" w:type="dxa"/>
            <w:gridSpan w:val="2"/>
            <w:vAlign w:val="center"/>
          </w:tcPr>
          <w:p w14:paraId="55526B05" w14:textId="77777777" w:rsidR="00AE036F" w:rsidRPr="00BC3412" w:rsidRDefault="00AE036F" w:rsidP="00E00CC7">
            <w:pPr>
              <w:spacing w:before="120" w:after="120"/>
              <w:jc w:val="center"/>
              <w:rPr>
                <w:b/>
                <w:bCs/>
              </w:rPr>
            </w:pPr>
          </w:p>
        </w:tc>
      </w:tr>
      <w:tr w:rsidR="00AE036F" w14:paraId="5F26EFC3" w14:textId="77777777" w:rsidTr="002401AC">
        <w:tc>
          <w:tcPr>
            <w:tcW w:w="2301" w:type="dxa"/>
          </w:tcPr>
          <w:p w14:paraId="223097CC" w14:textId="77777777" w:rsidR="00AE036F" w:rsidRPr="00E1748A" w:rsidRDefault="009556F6" w:rsidP="00E00CC7">
            <w:pPr>
              <w:spacing w:before="120" w:after="120"/>
            </w:pPr>
            <w:hyperlink w:anchor="Fyzika_I" w:history="1">
              <w:r w:rsidR="00AE036F" w:rsidRPr="00E1748A">
                <w:rPr>
                  <w:rStyle w:val="Hypertextovodkaz"/>
                </w:rPr>
                <w:t>Fyzika I</w:t>
              </w:r>
            </w:hyperlink>
          </w:p>
        </w:tc>
        <w:tc>
          <w:tcPr>
            <w:tcW w:w="1276" w:type="dxa"/>
            <w:gridSpan w:val="2"/>
            <w:vAlign w:val="center"/>
          </w:tcPr>
          <w:p w14:paraId="3D3C2CA6" w14:textId="0E3F3FCA" w:rsidR="00B0359B" w:rsidRDefault="00B0359B" w:rsidP="00E00CC7">
            <w:pPr>
              <w:spacing w:before="120" w:after="120"/>
            </w:pPr>
            <w:r>
              <w:t>8p+8s+0l</w:t>
            </w:r>
          </w:p>
        </w:tc>
        <w:tc>
          <w:tcPr>
            <w:tcW w:w="709" w:type="dxa"/>
            <w:vAlign w:val="center"/>
          </w:tcPr>
          <w:p w14:paraId="4889B758" w14:textId="77777777" w:rsidR="00AE036F" w:rsidRDefault="00AE036F" w:rsidP="00E00CC7">
            <w:pPr>
              <w:spacing w:before="120" w:after="120"/>
            </w:pPr>
            <w:r>
              <w:t>z, zk</w:t>
            </w:r>
          </w:p>
        </w:tc>
        <w:tc>
          <w:tcPr>
            <w:tcW w:w="567" w:type="dxa"/>
            <w:gridSpan w:val="2"/>
            <w:vAlign w:val="center"/>
          </w:tcPr>
          <w:p w14:paraId="664B790B" w14:textId="77777777" w:rsidR="00AE036F" w:rsidRPr="00AE036F" w:rsidRDefault="00AE036F" w:rsidP="00E00CC7">
            <w:pPr>
              <w:spacing w:before="120" w:after="120"/>
              <w:jc w:val="center"/>
            </w:pPr>
            <w:r w:rsidRPr="00AE036F">
              <w:t>5</w:t>
            </w:r>
          </w:p>
        </w:tc>
        <w:tc>
          <w:tcPr>
            <w:tcW w:w="3827" w:type="dxa"/>
            <w:gridSpan w:val="2"/>
          </w:tcPr>
          <w:p w14:paraId="786F7F2C" w14:textId="77777777" w:rsidR="00AE036F" w:rsidRPr="008F27DE" w:rsidRDefault="009556F6" w:rsidP="00E00CC7">
            <w:pPr>
              <w:spacing w:before="120" w:after="120"/>
              <w:jc w:val="both"/>
              <w:rPr>
                <w:color w:val="C0504D" w:themeColor="accent2"/>
              </w:rPr>
            </w:pPr>
            <w:hyperlink w:anchor="Mráček" w:history="1">
              <w:r w:rsidR="00AE036F" w:rsidRPr="00D71BC5">
                <w:rPr>
                  <w:rStyle w:val="Hypertextovodkaz"/>
                </w:rPr>
                <w:t>prof. Mgr. Aleš Mráček, Ph.D.</w:t>
              </w:r>
            </w:hyperlink>
            <w:r w:rsidR="00AE036F" w:rsidRPr="00D71BC5">
              <w:t xml:space="preserve"> (100% p)</w:t>
            </w:r>
          </w:p>
        </w:tc>
        <w:tc>
          <w:tcPr>
            <w:tcW w:w="567" w:type="dxa"/>
            <w:vAlign w:val="center"/>
          </w:tcPr>
          <w:p w14:paraId="686EB591" w14:textId="77777777" w:rsidR="00AE036F" w:rsidRDefault="00AE036F" w:rsidP="00E00CC7">
            <w:pPr>
              <w:spacing w:before="120" w:after="120"/>
              <w:jc w:val="center"/>
            </w:pPr>
            <w:r>
              <w:t>1/LS</w:t>
            </w:r>
          </w:p>
        </w:tc>
        <w:tc>
          <w:tcPr>
            <w:tcW w:w="709" w:type="dxa"/>
            <w:gridSpan w:val="2"/>
            <w:vAlign w:val="center"/>
          </w:tcPr>
          <w:p w14:paraId="7A385BCE" w14:textId="77777777" w:rsidR="00AE036F" w:rsidRPr="00BC3412" w:rsidRDefault="00AE036F" w:rsidP="00E00CC7">
            <w:pPr>
              <w:spacing w:before="120" w:after="120"/>
              <w:jc w:val="center"/>
              <w:rPr>
                <w:b/>
                <w:bCs/>
              </w:rPr>
            </w:pPr>
          </w:p>
        </w:tc>
      </w:tr>
      <w:tr w:rsidR="00AE036F" w14:paraId="770A954B" w14:textId="77777777" w:rsidTr="002401AC">
        <w:tc>
          <w:tcPr>
            <w:tcW w:w="2301" w:type="dxa"/>
          </w:tcPr>
          <w:p w14:paraId="73C8E47A" w14:textId="77777777" w:rsidR="00AE036F" w:rsidRPr="00E254FF" w:rsidRDefault="009556F6" w:rsidP="00E00CC7">
            <w:pPr>
              <w:spacing w:before="120" w:after="120"/>
            </w:pPr>
            <w:hyperlink w:anchor="Lab_fyz_I" w:history="1">
              <w:r w:rsidR="00AE036F" w:rsidRPr="00E254FF">
                <w:rPr>
                  <w:rStyle w:val="Hypertextovodkaz"/>
                </w:rPr>
                <w:t>Laboratoř fyziky I</w:t>
              </w:r>
            </w:hyperlink>
          </w:p>
        </w:tc>
        <w:tc>
          <w:tcPr>
            <w:tcW w:w="1276" w:type="dxa"/>
            <w:gridSpan w:val="2"/>
            <w:vAlign w:val="center"/>
          </w:tcPr>
          <w:p w14:paraId="7CF217F3" w14:textId="00FE8B8F" w:rsidR="00B0359B" w:rsidRPr="00125768" w:rsidRDefault="00B0359B" w:rsidP="00E00CC7">
            <w:pPr>
              <w:spacing w:before="120" w:after="120"/>
            </w:pPr>
            <w:r w:rsidRPr="00125768">
              <w:t>0p+0s+8l</w:t>
            </w:r>
          </w:p>
        </w:tc>
        <w:tc>
          <w:tcPr>
            <w:tcW w:w="709" w:type="dxa"/>
            <w:vAlign w:val="center"/>
          </w:tcPr>
          <w:p w14:paraId="6E8DBA63" w14:textId="77777777" w:rsidR="00AE036F" w:rsidRPr="006634F5" w:rsidRDefault="00AE036F" w:rsidP="00E00CC7">
            <w:pPr>
              <w:spacing w:before="120" w:after="120"/>
            </w:pPr>
            <w:r w:rsidRPr="006634F5">
              <w:t>z</w:t>
            </w:r>
          </w:p>
        </w:tc>
        <w:tc>
          <w:tcPr>
            <w:tcW w:w="567" w:type="dxa"/>
            <w:gridSpan w:val="2"/>
            <w:vAlign w:val="center"/>
          </w:tcPr>
          <w:p w14:paraId="4E346492" w14:textId="07F03DF5" w:rsidR="00AE036F" w:rsidRPr="0033128E" w:rsidRDefault="0033128E" w:rsidP="00E00CC7">
            <w:pPr>
              <w:spacing w:before="120" w:after="120"/>
              <w:jc w:val="center"/>
            </w:pPr>
            <w:r w:rsidRPr="0033128E">
              <w:t>2</w:t>
            </w:r>
          </w:p>
        </w:tc>
        <w:tc>
          <w:tcPr>
            <w:tcW w:w="3827" w:type="dxa"/>
            <w:gridSpan w:val="2"/>
          </w:tcPr>
          <w:p w14:paraId="4B031193" w14:textId="77777777" w:rsidR="00AE036F" w:rsidRDefault="009556F6" w:rsidP="00E00CC7">
            <w:pPr>
              <w:spacing w:before="120" w:after="120"/>
              <w:jc w:val="both"/>
            </w:pPr>
            <w:hyperlink w:anchor="Kutálková" w:history="1">
              <w:r w:rsidR="00AE036F" w:rsidRPr="00D71BC5">
                <w:rPr>
                  <w:rStyle w:val="Hypertextovodkaz"/>
                </w:rPr>
                <w:t>RNDr. Eva Kutálková, Ph.D.</w:t>
              </w:r>
            </w:hyperlink>
            <w:r w:rsidR="00AE036F" w:rsidRPr="00D71BC5">
              <w:t xml:space="preserve"> (100% l)</w:t>
            </w:r>
          </w:p>
        </w:tc>
        <w:tc>
          <w:tcPr>
            <w:tcW w:w="567" w:type="dxa"/>
            <w:vAlign w:val="center"/>
          </w:tcPr>
          <w:p w14:paraId="4FC61AC1" w14:textId="77777777" w:rsidR="00AE036F" w:rsidRDefault="00AE036F" w:rsidP="00E00CC7">
            <w:pPr>
              <w:spacing w:before="120" w:after="120"/>
              <w:jc w:val="center"/>
            </w:pPr>
            <w:r>
              <w:t>1/LS</w:t>
            </w:r>
          </w:p>
        </w:tc>
        <w:tc>
          <w:tcPr>
            <w:tcW w:w="709" w:type="dxa"/>
            <w:gridSpan w:val="2"/>
            <w:vAlign w:val="center"/>
          </w:tcPr>
          <w:p w14:paraId="7DFD3C98" w14:textId="77777777" w:rsidR="00AE036F" w:rsidRPr="00BC3412" w:rsidRDefault="00AE036F" w:rsidP="00E00CC7">
            <w:pPr>
              <w:spacing w:before="120" w:after="120"/>
              <w:jc w:val="center"/>
              <w:rPr>
                <w:b/>
                <w:bCs/>
              </w:rPr>
            </w:pPr>
          </w:p>
        </w:tc>
      </w:tr>
      <w:tr w:rsidR="00AE036F" w14:paraId="37D1C698" w14:textId="77777777" w:rsidTr="002401AC">
        <w:tc>
          <w:tcPr>
            <w:tcW w:w="2301" w:type="dxa"/>
            <w:vAlign w:val="center"/>
          </w:tcPr>
          <w:p w14:paraId="6C0E44AC" w14:textId="77777777" w:rsidR="00AE036F" w:rsidRPr="00E254FF" w:rsidRDefault="009556F6" w:rsidP="002401AC">
            <w:hyperlink w:anchor="Apl_anorg_chem" w:history="1">
              <w:r w:rsidR="00AE036F" w:rsidRPr="00E254FF">
                <w:rPr>
                  <w:rStyle w:val="Hypertextovodkaz"/>
                </w:rPr>
                <w:t>Aplikovaná anorganická chemie</w:t>
              </w:r>
            </w:hyperlink>
          </w:p>
        </w:tc>
        <w:tc>
          <w:tcPr>
            <w:tcW w:w="1276" w:type="dxa"/>
            <w:gridSpan w:val="2"/>
            <w:vAlign w:val="center"/>
          </w:tcPr>
          <w:p w14:paraId="7A6D6002" w14:textId="3E9899DA" w:rsidR="00B0359B" w:rsidRPr="00125768" w:rsidRDefault="00B0359B" w:rsidP="00B0359B">
            <w:r w:rsidRPr="00125768">
              <w:t>8p+8s+0l</w:t>
            </w:r>
          </w:p>
        </w:tc>
        <w:tc>
          <w:tcPr>
            <w:tcW w:w="709" w:type="dxa"/>
            <w:vAlign w:val="center"/>
          </w:tcPr>
          <w:p w14:paraId="510931B9" w14:textId="77777777" w:rsidR="00AE036F" w:rsidRPr="006634F5" w:rsidRDefault="00AE036F" w:rsidP="002401AC">
            <w:r w:rsidRPr="006634F5">
              <w:t>z, zk</w:t>
            </w:r>
          </w:p>
        </w:tc>
        <w:tc>
          <w:tcPr>
            <w:tcW w:w="567" w:type="dxa"/>
            <w:gridSpan w:val="2"/>
            <w:vAlign w:val="center"/>
          </w:tcPr>
          <w:p w14:paraId="68C56FEE" w14:textId="6BE27095" w:rsidR="00AE036F" w:rsidRPr="0033128E" w:rsidRDefault="0033128E" w:rsidP="00E00CC7">
            <w:pPr>
              <w:jc w:val="center"/>
            </w:pPr>
            <w:r w:rsidRPr="0033128E">
              <w:t>7</w:t>
            </w:r>
          </w:p>
        </w:tc>
        <w:tc>
          <w:tcPr>
            <w:tcW w:w="3827" w:type="dxa"/>
            <w:gridSpan w:val="2"/>
            <w:vAlign w:val="center"/>
          </w:tcPr>
          <w:p w14:paraId="7963E29C" w14:textId="77777777" w:rsidR="00AE036F" w:rsidRDefault="009556F6" w:rsidP="002401AC">
            <w:hyperlink w:anchor="Dastychová" w:history="1">
              <w:r w:rsidR="00AE036F" w:rsidRPr="00BC3412">
                <w:rPr>
                  <w:rStyle w:val="Hypertextovodkaz"/>
                  <w:b/>
                  <w:bCs/>
                </w:rPr>
                <w:t>RNDr. Lenka Dastychová, Ph.D.</w:t>
              </w:r>
            </w:hyperlink>
            <w:r w:rsidR="00AE036F" w:rsidRPr="008F27DE">
              <w:t xml:space="preserve"> (100% p)</w:t>
            </w:r>
          </w:p>
        </w:tc>
        <w:tc>
          <w:tcPr>
            <w:tcW w:w="567" w:type="dxa"/>
            <w:vAlign w:val="center"/>
          </w:tcPr>
          <w:p w14:paraId="07F9831F" w14:textId="77777777" w:rsidR="00AE036F" w:rsidRDefault="00AE036F" w:rsidP="002401AC">
            <w:r>
              <w:t>1/LS</w:t>
            </w:r>
          </w:p>
        </w:tc>
        <w:tc>
          <w:tcPr>
            <w:tcW w:w="709" w:type="dxa"/>
            <w:gridSpan w:val="2"/>
            <w:vAlign w:val="center"/>
          </w:tcPr>
          <w:p w14:paraId="0A27E6E6" w14:textId="1FB4BFC2" w:rsidR="00AE036F" w:rsidRPr="00BC3412" w:rsidRDefault="00771336" w:rsidP="002401AC">
            <w:pPr>
              <w:jc w:val="center"/>
              <w:rPr>
                <w:b/>
                <w:bCs/>
              </w:rPr>
            </w:pPr>
            <w:r>
              <w:rPr>
                <w:b/>
                <w:bCs/>
              </w:rPr>
              <w:t>PZ</w:t>
            </w:r>
          </w:p>
        </w:tc>
      </w:tr>
      <w:tr w:rsidR="00AE036F" w14:paraId="02855BDE" w14:textId="77777777" w:rsidTr="002401AC">
        <w:tc>
          <w:tcPr>
            <w:tcW w:w="2301" w:type="dxa"/>
          </w:tcPr>
          <w:p w14:paraId="05BC822D" w14:textId="77777777" w:rsidR="00AE036F" w:rsidRPr="00E254FF" w:rsidRDefault="009556F6" w:rsidP="002401AC">
            <w:pPr>
              <w:spacing w:before="120" w:after="120"/>
            </w:pPr>
            <w:hyperlink w:anchor="Org_chem_I" w:history="1">
              <w:r w:rsidR="00AE036F" w:rsidRPr="00E254FF">
                <w:rPr>
                  <w:rStyle w:val="Hypertextovodkaz"/>
                </w:rPr>
                <w:t>Organická chemie I</w:t>
              </w:r>
            </w:hyperlink>
          </w:p>
        </w:tc>
        <w:tc>
          <w:tcPr>
            <w:tcW w:w="1276" w:type="dxa"/>
            <w:gridSpan w:val="2"/>
            <w:vAlign w:val="center"/>
          </w:tcPr>
          <w:p w14:paraId="2BDA9A5E" w14:textId="7B2F40D3" w:rsidR="00B0359B" w:rsidRDefault="00B0359B" w:rsidP="00B0359B">
            <w:pPr>
              <w:spacing w:before="120" w:after="120"/>
            </w:pPr>
            <w:r>
              <w:t>8p+8s+0l</w:t>
            </w:r>
          </w:p>
        </w:tc>
        <w:tc>
          <w:tcPr>
            <w:tcW w:w="709" w:type="dxa"/>
            <w:vAlign w:val="center"/>
          </w:tcPr>
          <w:p w14:paraId="7C60CD74" w14:textId="77777777" w:rsidR="00AE036F" w:rsidRDefault="00AE036F" w:rsidP="002401AC">
            <w:pPr>
              <w:spacing w:before="120" w:after="120"/>
            </w:pPr>
            <w:r>
              <w:t>z, zk</w:t>
            </w:r>
          </w:p>
        </w:tc>
        <w:tc>
          <w:tcPr>
            <w:tcW w:w="567" w:type="dxa"/>
            <w:gridSpan w:val="2"/>
            <w:vAlign w:val="center"/>
          </w:tcPr>
          <w:p w14:paraId="28B6DC05" w14:textId="77777777" w:rsidR="00AE036F" w:rsidRPr="00AE036F" w:rsidRDefault="00AE036F" w:rsidP="002401AC">
            <w:pPr>
              <w:spacing w:before="120" w:after="120"/>
              <w:jc w:val="center"/>
            </w:pPr>
            <w:r w:rsidRPr="00AE036F">
              <w:t>4</w:t>
            </w:r>
          </w:p>
        </w:tc>
        <w:tc>
          <w:tcPr>
            <w:tcW w:w="3827" w:type="dxa"/>
            <w:gridSpan w:val="2"/>
          </w:tcPr>
          <w:p w14:paraId="0A236F7B" w14:textId="77777777" w:rsidR="00AE036F" w:rsidRDefault="009556F6" w:rsidP="002401AC">
            <w:pPr>
              <w:pStyle w:val="Textkomente"/>
              <w:spacing w:before="120" w:after="120"/>
            </w:pPr>
            <w:hyperlink w:anchor="Vícha" w:history="1">
              <w:r w:rsidR="00AE036F" w:rsidRPr="00E41356">
                <w:rPr>
                  <w:rStyle w:val="Hypertextovodkaz"/>
                </w:rPr>
                <w:t>doc. Mgr. Robert Vícha, Ph.D.</w:t>
              </w:r>
            </w:hyperlink>
            <w:r w:rsidR="00AE036F">
              <w:t xml:space="preserve"> </w:t>
            </w:r>
            <w:r w:rsidR="00AE036F" w:rsidRPr="00B90DDA">
              <w:t xml:space="preserve">(100% </w:t>
            </w:r>
            <w:r w:rsidR="00AE036F">
              <w:t>p</w:t>
            </w:r>
            <w:r w:rsidR="00AE036F" w:rsidRPr="00B90DDA">
              <w:t>)</w:t>
            </w:r>
          </w:p>
        </w:tc>
        <w:tc>
          <w:tcPr>
            <w:tcW w:w="567" w:type="dxa"/>
            <w:vAlign w:val="center"/>
          </w:tcPr>
          <w:p w14:paraId="0C7875FD" w14:textId="77777777" w:rsidR="00AE036F" w:rsidRDefault="00AE036F" w:rsidP="002401AC">
            <w:pPr>
              <w:spacing w:before="120" w:after="120"/>
              <w:jc w:val="center"/>
            </w:pPr>
            <w:r>
              <w:t>1/LS</w:t>
            </w:r>
          </w:p>
        </w:tc>
        <w:tc>
          <w:tcPr>
            <w:tcW w:w="709" w:type="dxa"/>
            <w:gridSpan w:val="2"/>
            <w:vAlign w:val="center"/>
          </w:tcPr>
          <w:p w14:paraId="04531626" w14:textId="77777777" w:rsidR="00AE036F" w:rsidRPr="00BC3412" w:rsidRDefault="00AE036F" w:rsidP="002401AC">
            <w:pPr>
              <w:spacing w:before="120" w:after="120"/>
              <w:jc w:val="center"/>
              <w:rPr>
                <w:b/>
                <w:bCs/>
              </w:rPr>
            </w:pPr>
          </w:p>
        </w:tc>
      </w:tr>
      <w:tr w:rsidR="00AE036F" w14:paraId="32705300" w14:textId="77777777" w:rsidTr="002401AC">
        <w:tc>
          <w:tcPr>
            <w:tcW w:w="2301" w:type="dxa"/>
            <w:tcBorders>
              <w:bottom w:val="single" w:sz="12" w:space="0" w:color="auto"/>
            </w:tcBorders>
          </w:tcPr>
          <w:p w14:paraId="5121FFA1" w14:textId="77777777" w:rsidR="00AE036F" w:rsidRPr="00E254FF" w:rsidRDefault="009556F6" w:rsidP="002401AC">
            <w:hyperlink w:anchor="Lab_anorg_chem" w:history="1">
              <w:r w:rsidR="00AE036F" w:rsidRPr="00E254FF">
                <w:rPr>
                  <w:rStyle w:val="Hypertextovodkaz"/>
                </w:rPr>
                <w:t>Laboratoř anorganické chemie</w:t>
              </w:r>
            </w:hyperlink>
          </w:p>
        </w:tc>
        <w:tc>
          <w:tcPr>
            <w:tcW w:w="1276" w:type="dxa"/>
            <w:gridSpan w:val="2"/>
            <w:tcBorders>
              <w:bottom w:val="single" w:sz="12" w:space="0" w:color="auto"/>
            </w:tcBorders>
            <w:vAlign w:val="center"/>
          </w:tcPr>
          <w:p w14:paraId="2058B53C" w14:textId="4BBBC4D9" w:rsidR="00B0359B" w:rsidRDefault="00B0359B" w:rsidP="002401AC">
            <w:r>
              <w:t>0p+0s+12l</w:t>
            </w:r>
          </w:p>
        </w:tc>
        <w:tc>
          <w:tcPr>
            <w:tcW w:w="709" w:type="dxa"/>
            <w:tcBorders>
              <w:bottom w:val="single" w:sz="12" w:space="0" w:color="auto"/>
            </w:tcBorders>
            <w:vAlign w:val="center"/>
          </w:tcPr>
          <w:p w14:paraId="062D7EF0" w14:textId="77777777" w:rsidR="00AE036F" w:rsidRDefault="00AE036F" w:rsidP="002401AC">
            <w:r>
              <w:t>klz</w:t>
            </w:r>
          </w:p>
        </w:tc>
        <w:tc>
          <w:tcPr>
            <w:tcW w:w="567" w:type="dxa"/>
            <w:gridSpan w:val="2"/>
            <w:tcBorders>
              <w:bottom w:val="single" w:sz="12" w:space="0" w:color="auto"/>
            </w:tcBorders>
            <w:vAlign w:val="center"/>
          </w:tcPr>
          <w:p w14:paraId="1A6B8340" w14:textId="77777777" w:rsidR="00AE036F" w:rsidRDefault="00AE036F" w:rsidP="00E00CC7">
            <w:pPr>
              <w:jc w:val="center"/>
            </w:pPr>
            <w:r>
              <w:t>3</w:t>
            </w:r>
          </w:p>
        </w:tc>
        <w:tc>
          <w:tcPr>
            <w:tcW w:w="3827" w:type="dxa"/>
            <w:gridSpan w:val="2"/>
            <w:tcBorders>
              <w:bottom w:val="single" w:sz="12" w:space="0" w:color="auto"/>
            </w:tcBorders>
          </w:tcPr>
          <w:p w14:paraId="2996DB5C" w14:textId="77777777" w:rsidR="00AE036F" w:rsidRDefault="009556F6" w:rsidP="002401AC">
            <w:pPr>
              <w:spacing w:before="120" w:after="120"/>
              <w:jc w:val="both"/>
            </w:pPr>
            <w:hyperlink w:anchor="Kimmel" w:history="1">
              <w:r w:rsidR="00AE036F" w:rsidRPr="00E41356">
                <w:rPr>
                  <w:rStyle w:val="Hypertextovodkaz"/>
                </w:rPr>
                <w:t>Ing. Roman Kimmel, Ph.D.</w:t>
              </w:r>
            </w:hyperlink>
            <w:r w:rsidR="00AE036F" w:rsidRPr="00B90DDA">
              <w:t xml:space="preserve"> (100% l)</w:t>
            </w:r>
          </w:p>
        </w:tc>
        <w:tc>
          <w:tcPr>
            <w:tcW w:w="567" w:type="dxa"/>
            <w:tcBorders>
              <w:bottom w:val="single" w:sz="12" w:space="0" w:color="auto"/>
            </w:tcBorders>
            <w:vAlign w:val="center"/>
          </w:tcPr>
          <w:p w14:paraId="1B6A193D" w14:textId="77777777" w:rsidR="00AE036F" w:rsidRDefault="00AE036F" w:rsidP="002401AC">
            <w:pPr>
              <w:jc w:val="center"/>
            </w:pPr>
            <w:r>
              <w:t>1/LS</w:t>
            </w:r>
          </w:p>
        </w:tc>
        <w:tc>
          <w:tcPr>
            <w:tcW w:w="709" w:type="dxa"/>
            <w:gridSpan w:val="2"/>
            <w:tcBorders>
              <w:bottom w:val="single" w:sz="12" w:space="0" w:color="auto"/>
            </w:tcBorders>
            <w:vAlign w:val="center"/>
          </w:tcPr>
          <w:p w14:paraId="5056F135" w14:textId="77777777" w:rsidR="00AE036F" w:rsidRPr="00BC3412" w:rsidRDefault="00AE036F" w:rsidP="002401AC">
            <w:pPr>
              <w:jc w:val="center"/>
              <w:rPr>
                <w:b/>
                <w:bCs/>
              </w:rPr>
            </w:pPr>
          </w:p>
        </w:tc>
      </w:tr>
      <w:tr w:rsidR="00AE036F" w14:paraId="03FDB179" w14:textId="77777777" w:rsidTr="002401AC">
        <w:tc>
          <w:tcPr>
            <w:tcW w:w="2301" w:type="dxa"/>
          </w:tcPr>
          <w:p w14:paraId="1A2CEB30" w14:textId="77777777" w:rsidR="00AE036F" w:rsidRPr="00E254FF" w:rsidRDefault="009556F6" w:rsidP="002401AC">
            <w:pPr>
              <w:spacing w:before="120" w:after="120"/>
            </w:pPr>
            <w:hyperlink w:anchor="Mat_III" w:history="1">
              <w:r w:rsidR="00AE036F" w:rsidRPr="00E254FF">
                <w:rPr>
                  <w:rStyle w:val="Hypertextovodkaz"/>
                </w:rPr>
                <w:t>Matematika III</w:t>
              </w:r>
            </w:hyperlink>
          </w:p>
        </w:tc>
        <w:tc>
          <w:tcPr>
            <w:tcW w:w="1276" w:type="dxa"/>
            <w:gridSpan w:val="2"/>
            <w:vAlign w:val="center"/>
          </w:tcPr>
          <w:p w14:paraId="48474F27" w14:textId="22219ACF" w:rsidR="00B0359B" w:rsidRDefault="00B0359B" w:rsidP="002401AC">
            <w:pPr>
              <w:spacing w:before="120" w:after="120"/>
            </w:pPr>
            <w:r>
              <w:t>8p+</w:t>
            </w:r>
            <w:r w:rsidRPr="00631F07">
              <w:t>0s+8l</w:t>
            </w:r>
          </w:p>
        </w:tc>
        <w:tc>
          <w:tcPr>
            <w:tcW w:w="709" w:type="dxa"/>
            <w:vAlign w:val="center"/>
          </w:tcPr>
          <w:p w14:paraId="72B46647" w14:textId="77777777" w:rsidR="00AE036F" w:rsidRDefault="00AE036F" w:rsidP="002401AC">
            <w:pPr>
              <w:spacing w:before="120" w:after="120"/>
            </w:pPr>
            <w:r>
              <w:t>z</w:t>
            </w:r>
          </w:p>
        </w:tc>
        <w:tc>
          <w:tcPr>
            <w:tcW w:w="567" w:type="dxa"/>
            <w:gridSpan w:val="2"/>
            <w:vAlign w:val="center"/>
          </w:tcPr>
          <w:p w14:paraId="0DC4AD34" w14:textId="77777777" w:rsidR="00AE036F" w:rsidRPr="00AE036F" w:rsidRDefault="00AE036F" w:rsidP="002401AC">
            <w:pPr>
              <w:spacing w:before="120" w:after="120"/>
              <w:jc w:val="center"/>
            </w:pPr>
            <w:r w:rsidRPr="00AE036F">
              <w:t>6</w:t>
            </w:r>
          </w:p>
        </w:tc>
        <w:tc>
          <w:tcPr>
            <w:tcW w:w="3827" w:type="dxa"/>
            <w:gridSpan w:val="2"/>
          </w:tcPr>
          <w:p w14:paraId="4D355DA9" w14:textId="77777777" w:rsidR="00AE036F" w:rsidRPr="008F27DE" w:rsidRDefault="009556F6" w:rsidP="002401AC">
            <w:pPr>
              <w:spacing w:before="120" w:after="120"/>
              <w:jc w:val="both"/>
              <w:rPr>
                <w:color w:val="C0504D" w:themeColor="accent2"/>
              </w:rPr>
            </w:pPr>
            <w:hyperlink w:anchor="Řezníčková" w:history="1">
              <w:r w:rsidR="00AE036F" w:rsidRPr="00A45A93">
                <w:rPr>
                  <w:rStyle w:val="Hypertextovodkaz"/>
                </w:rPr>
                <w:t>Mgr. Jana Řezníčková, Ph.D.</w:t>
              </w:r>
            </w:hyperlink>
            <w:r w:rsidR="00AE036F" w:rsidRPr="009E7CA4">
              <w:t xml:space="preserve"> (100% p)</w:t>
            </w:r>
          </w:p>
        </w:tc>
        <w:tc>
          <w:tcPr>
            <w:tcW w:w="567" w:type="dxa"/>
            <w:vAlign w:val="center"/>
          </w:tcPr>
          <w:p w14:paraId="1356F7F6" w14:textId="77777777" w:rsidR="00AE036F" w:rsidRDefault="00AE036F" w:rsidP="002401AC">
            <w:pPr>
              <w:spacing w:before="120" w:after="120"/>
              <w:jc w:val="center"/>
            </w:pPr>
            <w:r>
              <w:t>2/ZS</w:t>
            </w:r>
          </w:p>
        </w:tc>
        <w:tc>
          <w:tcPr>
            <w:tcW w:w="709" w:type="dxa"/>
            <w:gridSpan w:val="2"/>
            <w:vAlign w:val="center"/>
          </w:tcPr>
          <w:p w14:paraId="0A734A7F" w14:textId="77777777" w:rsidR="00AE036F" w:rsidRPr="00BC3412" w:rsidRDefault="00AE036F" w:rsidP="002401AC">
            <w:pPr>
              <w:spacing w:before="120" w:after="120"/>
              <w:jc w:val="center"/>
              <w:rPr>
                <w:b/>
                <w:bCs/>
              </w:rPr>
            </w:pPr>
          </w:p>
        </w:tc>
      </w:tr>
      <w:tr w:rsidR="00AE036F" w14:paraId="74463C96" w14:textId="77777777" w:rsidTr="002401AC">
        <w:tc>
          <w:tcPr>
            <w:tcW w:w="2301" w:type="dxa"/>
          </w:tcPr>
          <w:p w14:paraId="368E1F70" w14:textId="77777777" w:rsidR="00AE036F" w:rsidRPr="00E254FF" w:rsidRDefault="009556F6" w:rsidP="002401AC">
            <w:pPr>
              <w:spacing w:before="120" w:after="120"/>
            </w:pPr>
            <w:hyperlink w:anchor="Fyzika_II" w:history="1">
              <w:r w:rsidR="00AE036F" w:rsidRPr="00E254FF">
                <w:rPr>
                  <w:rStyle w:val="Hypertextovodkaz"/>
                </w:rPr>
                <w:t>Fyzika II</w:t>
              </w:r>
            </w:hyperlink>
          </w:p>
        </w:tc>
        <w:tc>
          <w:tcPr>
            <w:tcW w:w="1276" w:type="dxa"/>
            <w:gridSpan w:val="2"/>
            <w:vAlign w:val="center"/>
          </w:tcPr>
          <w:p w14:paraId="0558D32C" w14:textId="13324925" w:rsidR="00B0359B" w:rsidRDefault="00B0359B" w:rsidP="002401AC">
            <w:pPr>
              <w:spacing w:before="120" w:after="120"/>
            </w:pPr>
            <w:r>
              <w:t>8p+8s+0l</w:t>
            </w:r>
          </w:p>
        </w:tc>
        <w:tc>
          <w:tcPr>
            <w:tcW w:w="709" w:type="dxa"/>
            <w:vAlign w:val="center"/>
          </w:tcPr>
          <w:p w14:paraId="3BA9FD66" w14:textId="77777777" w:rsidR="00AE036F" w:rsidRDefault="00AE036F" w:rsidP="002401AC">
            <w:pPr>
              <w:spacing w:before="120" w:after="120"/>
            </w:pPr>
            <w:r>
              <w:t>z, zk</w:t>
            </w:r>
          </w:p>
        </w:tc>
        <w:tc>
          <w:tcPr>
            <w:tcW w:w="567" w:type="dxa"/>
            <w:gridSpan w:val="2"/>
            <w:vAlign w:val="center"/>
          </w:tcPr>
          <w:p w14:paraId="036B17A9" w14:textId="77777777" w:rsidR="00AE036F" w:rsidRPr="00AE036F" w:rsidRDefault="00AE036F" w:rsidP="002401AC">
            <w:pPr>
              <w:spacing w:before="120" w:after="120"/>
              <w:jc w:val="center"/>
            </w:pPr>
            <w:r w:rsidRPr="00AE036F">
              <w:t>7</w:t>
            </w:r>
          </w:p>
        </w:tc>
        <w:tc>
          <w:tcPr>
            <w:tcW w:w="3827" w:type="dxa"/>
            <w:gridSpan w:val="2"/>
          </w:tcPr>
          <w:p w14:paraId="3E776D8F" w14:textId="77777777" w:rsidR="00AE036F" w:rsidRPr="005B1662" w:rsidRDefault="009556F6" w:rsidP="002401AC">
            <w:pPr>
              <w:spacing w:before="120" w:after="120"/>
              <w:jc w:val="both"/>
            </w:pPr>
            <w:hyperlink w:anchor="Mráček" w:history="1">
              <w:r w:rsidR="00AE036F" w:rsidRPr="005B1662">
                <w:rPr>
                  <w:rStyle w:val="Hypertextovodkaz"/>
                </w:rPr>
                <w:t>prof. Mgr. Aleš Mráček, Ph.D.</w:t>
              </w:r>
            </w:hyperlink>
            <w:r w:rsidR="00AE036F" w:rsidRPr="005B1662">
              <w:t xml:space="preserve"> (100% p)</w:t>
            </w:r>
          </w:p>
        </w:tc>
        <w:tc>
          <w:tcPr>
            <w:tcW w:w="567" w:type="dxa"/>
            <w:vAlign w:val="center"/>
          </w:tcPr>
          <w:p w14:paraId="06B2E583" w14:textId="77777777" w:rsidR="00AE036F" w:rsidRDefault="00AE036F" w:rsidP="002401AC">
            <w:pPr>
              <w:spacing w:before="120" w:after="120"/>
              <w:jc w:val="center"/>
            </w:pPr>
            <w:r>
              <w:t>2/ZS</w:t>
            </w:r>
          </w:p>
        </w:tc>
        <w:tc>
          <w:tcPr>
            <w:tcW w:w="709" w:type="dxa"/>
            <w:gridSpan w:val="2"/>
            <w:vAlign w:val="center"/>
          </w:tcPr>
          <w:p w14:paraId="181B8EE9" w14:textId="77777777" w:rsidR="00AE036F" w:rsidRPr="00BC3412" w:rsidRDefault="00AE036F" w:rsidP="002401AC">
            <w:pPr>
              <w:spacing w:before="120" w:after="120"/>
              <w:jc w:val="center"/>
              <w:rPr>
                <w:b/>
                <w:bCs/>
              </w:rPr>
            </w:pPr>
          </w:p>
        </w:tc>
      </w:tr>
      <w:tr w:rsidR="00AE036F" w14:paraId="6608E33A" w14:textId="77777777" w:rsidTr="002401AC">
        <w:tc>
          <w:tcPr>
            <w:tcW w:w="2301" w:type="dxa"/>
          </w:tcPr>
          <w:p w14:paraId="458F2C52" w14:textId="77777777" w:rsidR="00AE036F" w:rsidRPr="00E254FF" w:rsidRDefault="009556F6" w:rsidP="002401AC">
            <w:pPr>
              <w:spacing w:before="120" w:after="120"/>
            </w:pPr>
            <w:hyperlink w:anchor="Lab_fyz_II" w:history="1">
              <w:r w:rsidR="00AE036F" w:rsidRPr="00E254FF">
                <w:rPr>
                  <w:rStyle w:val="Hypertextovodkaz"/>
                </w:rPr>
                <w:t>Laboratoř fyziky II</w:t>
              </w:r>
            </w:hyperlink>
          </w:p>
        </w:tc>
        <w:tc>
          <w:tcPr>
            <w:tcW w:w="1276" w:type="dxa"/>
            <w:gridSpan w:val="2"/>
            <w:vAlign w:val="center"/>
          </w:tcPr>
          <w:p w14:paraId="20A419F0" w14:textId="440ED28C" w:rsidR="00B0359B" w:rsidRPr="006634F5" w:rsidRDefault="00B0359B" w:rsidP="002401AC">
            <w:pPr>
              <w:spacing w:before="120" w:after="120"/>
            </w:pPr>
            <w:r w:rsidRPr="00125768">
              <w:t>0p+0s+8l</w:t>
            </w:r>
          </w:p>
        </w:tc>
        <w:tc>
          <w:tcPr>
            <w:tcW w:w="709" w:type="dxa"/>
            <w:vAlign w:val="center"/>
          </w:tcPr>
          <w:p w14:paraId="5283BEFD" w14:textId="77777777" w:rsidR="00AE036F" w:rsidRPr="006634F5" w:rsidRDefault="00AE036F" w:rsidP="002401AC">
            <w:pPr>
              <w:spacing w:before="120" w:after="120"/>
            </w:pPr>
            <w:r w:rsidRPr="006634F5">
              <w:t>z</w:t>
            </w:r>
          </w:p>
        </w:tc>
        <w:tc>
          <w:tcPr>
            <w:tcW w:w="567" w:type="dxa"/>
            <w:gridSpan w:val="2"/>
            <w:vAlign w:val="center"/>
          </w:tcPr>
          <w:p w14:paraId="2342CF98" w14:textId="77777777" w:rsidR="00AE036F" w:rsidRPr="00AE036F" w:rsidRDefault="00AE036F" w:rsidP="002401AC">
            <w:pPr>
              <w:spacing w:before="120" w:after="120"/>
              <w:jc w:val="center"/>
            </w:pPr>
            <w:r w:rsidRPr="00AE036F">
              <w:t>1</w:t>
            </w:r>
          </w:p>
        </w:tc>
        <w:tc>
          <w:tcPr>
            <w:tcW w:w="3827" w:type="dxa"/>
            <w:gridSpan w:val="2"/>
          </w:tcPr>
          <w:p w14:paraId="5522D255" w14:textId="77777777" w:rsidR="00AE036F" w:rsidRPr="00DD0CDF" w:rsidRDefault="009556F6" w:rsidP="002401AC">
            <w:pPr>
              <w:spacing w:before="120" w:after="120"/>
              <w:jc w:val="both"/>
              <w:rPr>
                <w:highlight w:val="cyan"/>
              </w:rPr>
            </w:pPr>
            <w:hyperlink w:anchor="Kutálková" w:history="1">
              <w:r w:rsidR="00AE036F" w:rsidRPr="00D71BC5">
                <w:rPr>
                  <w:rStyle w:val="Hypertextovodkaz"/>
                </w:rPr>
                <w:t>RNDr. Eva Kutálková, Ph.D.</w:t>
              </w:r>
            </w:hyperlink>
            <w:r w:rsidR="00AE036F" w:rsidRPr="00D71BC5">
              <w:t xml:space="preserve"> (100% l)</w:t>
            </w:r>
          </w:p>
        </w:tc>
        <w:tc>
          <w:tcPr>
            <w:tcW w:w="567" w:type="dxa"/>
            <w:vAlign w:val="center"/>
          </w:tcPr>
          <w:p w14:paraId="33EBF819" w14:textId="77777777" w:rsidR="00AE036F" w:rsidRDefault="00AE036F" w:rsidP="002401AC">
            <w:pPr>
              <w:spacing w:before="120" w:after="120"/>
              <w:jc w:val="center"/>
            </w:pPr>
            <w:r>
              <w:t>2/ZS</w:t>
            </w:r>
          </w:p>
        </w:tc>
        <w:tc>
          <w:tcPr>
            <w:tcW w:w="709" w:type="dxa"/>
            <w:gridSpan w:val="2"/>
            <w:vAlign w:val="center"/>
          </w:tcPr>
          <w:p w14:paraId="7E999C2A" w14:textId="77777777" w:rsidR="00AE036F" w:rsidRPr="00BC3412" w:rsidRDefault="00AE036F" w:rsidP="002401AC">
            <w:pPr>
              <w:spacing w:before="120" w:after="120"/>
              <w:jc w:val="center"/>
              <w:rPr>
                <w:b/>
                <w:bCs/>
              </w:rPr>
            </w:pPr>
          </w:p>
        </w:tc>
      </w:tr>
      <w:tr w:rsidR="00AE036F" w14:paraId="15954539" w14:textId="77777777" w:rsidTr="002401AC">
        <w:tc>
          <w:tcPr>
            <w:tcW w:w="2301" w:type="dxa"/>
          </w:tcPr>
          <w:p w14:paraId="7E021E87" w14:textId="77777777" w:rsidR="00AE036F" w:rsidRPr="00E254FF" w:rsidRDefault="009556F6" w:rsidP="002401AC">
            <w:pPr>
              <w:spacing w:before="120" w:after="120"/>
            </w:pPr>
            <w:hyperlink w:anchor="Anal_chem" w:history="1">
              <w:r w:rsidR="00AE036F" w:rsidRPr="00E254FF">
                <w:rPr>
                  <w:rStyle w:val="Hypertextovodkaz"/>
                </w:rPr>
                <w:t>Analytická chemie</w:t>
              </w:r>
            </w:hyperlink>
          </w:p>
        </w:tc>
        <w:tc>
          <w:tcPr>
            <w:tcW w:w="1276" w:type="dxa"/>
            <w:gridSpan w:val="2"/>
            <w:vAlign w:val="center"/>
          </w:tcPr>
          <w:p w14:paraId="325A27EA" w14:textId="110FAFC0" w:rsidR="00B0359B" w:rsidRDefault="00B0359B" w:rsidP="002401AC">
            <w:pPr>
              <w:spacing w:before="120" w:after="120"/>
            </w:pPr>
            <w:r>
              <w:t>8p+8s+0l</w:t>
            </w:r>
          </w:p>
        </w:tc>
        <w:tc>
          <w:tcPr>
            <w:tcW w:w="709" w:type="dxa"/>
            <w:vAlign w:val="center"/>
          </w:tcPr>
          <w:p w14:paraId="47BA140C" w14:textId="77777777" w:rsidR="00AE036F" w:rsidRDefault="00AE036F" w:rsidP="002401AC">
            <w:pPr>
              <w:spacing w:before="120" w:after="120"/>
            </w:pPr>
            <w:r>
              <w:t>z, zk</w:t>
            </w:r>
          </w:p>
        </w:tc>
        <w:tc>
          <w:tcPr>
            <w:tcW w:w="567" w:type="dxa"/>
            <w:gridSpan w:val="2"/>
            <w:vAlign w:val="center"/>
          </w:tcPr>
          <w:p w14:paraId="489FFA9C" w14:textId="77777777" w:rsidR="00AE036F" w:rsidRPr="00AE036F" w:rsidRDefault="00AE036F" w:rsidP="002401AC">
            <w:pPr>
              <w:spacing w:before="120" w:after="120"/>
              <w:jc w:val="center"/>
            </w:pPr>
            <w:r w:rsidRPr="00AE036F">
              <w:t>4</w:t>
            </w:r>
          </w:p>
        </w:tc>
        <w:tc>
          <w:tcPr>
            <w:tcW w:w="3827" w:type="dxa"/>
            <w:gridSpan w:val="2"/>
          </w:tcPr>
          <w:p w14:paraId="3C5DFBE1" w14:textId="77777777" w:rsidR="00AE036F" w:rsidRPr="009E7CA4" w:rsidRDefault="009556F6" w:rsidP="002401AC">
            <w:pPr>
              <w:spacing w:before="120" w:after="120"/>
              <w:jc w:val="both"/>
            </w:pPr>
            <w:hyperlink w:anchor="Bednařík_V" w:history="1">
              <w:r w:rsidR="00AE036F" w:rsidRPr="00E41356">
                <w:rPr>
                  <w:rStyle w:val="Hypertextovodkaz"/>
                </w:rPr>
                <w:t>doc. Ing. Vratislav Bednařík, Ph.D.</w:t>
              </w:r>
            </w:hyperlink>
            <w:r w:rsidR="00AE036F" w:rsidRPr="009E7CA4">
              <w:t xml:space="preserve"> </w:t>
            </w:r>
            <w:r w:rsidR="00AE036F" w:rsidRPr="009E7CA4">
              <w:rPr>
                <w:sz w:val="19"/>
                <w:szCs w:val="19"/>
              </w:rPr>
              <w:t>(100% p)</w:t>
            </w:r>
          </w:p>
        </w:tc>
        <w:tc>
          <w:tcPr>
            <w:tcW w:w="567" w:type="dxa"/>
            <w:vAlign w:val="center"/>
          </w:tcPr>
          <w:p w14:paraId="7C94ABF8" w14:textId="77777777" w:rsidR="00AE036F" w:rsidRDefault="00AE036F" w:rsidP="002401AC">
            <w:pPr>
              <w:spacing w:before="120" w:after="120"/>
              <w:jc w:val="center"/>
            </w:pPr>
            <w:r>
              <w:t>2/ZS</w:t>
            </w:r>
          </w:p>
        </w:tc>
        <w:tc>
          <w:tcPr>
            <w:tcW w:w="709" w:type="dxa"/>
            <w:gridSpan w:val="2"/>
            <w:vAlign w:val="center"/>
          </w:tcPr>
          <w:p w14:paraId="6E964300" w14:textId="77777777" w:rsidR="00AE036F" w:rsidRPr="00BC3412" w:rsidRDefault="00AE036F" w:rsidP="002401AC">
            <w:pPr>
              <w:spacing w:before="120" w:after="120"/>
              <w:jc w:val="center"/>
              <w:rPr>
                <w:b/>
                <w:bCs/>
              </w:rPr>
            </w:pPr>
          </w:p>
        </w:tc>
      </w:tr>
      <w:tr w:rsidR="00AE036F" w14:paraId="170931DF" w14:textId="77777777" w:rsidTr="002401AC">
        <w:tc>
          <w:tcPr>
            <w:tcW w:w="2301" w:type="dxa"/>
            <w:vAlign w:val="center"/>
          </w:tcPr>
          <w:p w14:paraId="1A8D56AE" w14:textId="77777777" w:rsidR="00AE036F" w:rsidRPr="00E254FF" w:rsidRDefault="009556F6" w:rsidP="002401AC">
            <w:hyperlink w:anchor="Lab_analyt_chem" w:history="1">
              <w:r w:rsidR="00AE036F" w:rsidRPr="00E254FF">
                <w:rPr>
                  <w:rStyle w:val="Hypertextovodkaz"/>
                </w:rPr>
                <w:t>Laboratoř analytické chemie</w:t>
              </w:r>
            </w:hyperlink>
          </w:p>
        </w:tc>
        <w:tc>
          <w:tcPr>
            <w:tcW w:w="1276" w:type="dxa"/>
            <w:gridSpan w:val="2"/>
            <w:vAlign w:val="center"/>
          </w:tcPr>
          <w:p w14:paraId="3B4302D0" w14:textId="1D1FF552" w:rsidR="00B0359B" w:rsidRDefault="00B0359B" w:rsidP="002401AC">
            <w:r>
              <w:t>0p+0s+12l</w:t>
            </w:r>
          </w:p>
        </w:tc>
        <w:tc>
          <w:tcPr>
            <w:tcW w:w="709" w:type="dxa"/>
            <w:vAlign w:val="center"/>
          </w:tcPr>
          <w:p w14:paraId="14CFC8D8" w14:textId="77777777" w:rsidR="00AE036F" w:rsidRDefault="00AE036F" w:rsidP="002401AC">
            <w:r>
              <w:t>klz</w:t>
            </w:r>
          </w:p>
        </w:tc>
        <w:tc>
          <w:tcPr>
            <w:tcW w:w="567" w:type="dxa"/>
            <w:gridSpan w:val="2"/>
            <w:vAlign w:val="center"/>
          </w:tcPr>
          <w:p w14:paraId="0258D3CD" w14:textId="77777777" w:rsidR="00AE036F" w:rsidRPr="00AE036F" w:rsidRDefault="00AE036F" w:rsidP="002401AC">
            <w:pPr>
              <w:jc w:val="center"/>
            </w:pPr>
            <w:r w:rsidRPr="00AE036F">
              <w:t>3</w:t>
            </w:r>
          </w:p>
        </w:tc>
        <w:tc>
          <w:tcPr>
            <w:tcW w:w="3827" w:type="dxa"/>
            <w:gridSpan w:val="2"/>
            <w:vAlign w:val="center"/>
          </w:tcPr>
          <w:p w14:paraId="24C1FDF8" w14:textId="77777777" w:rsidR="00AE036F" w:rsidRPr="009E7CA4" w:rsidRDefault="009556F6" w:rsidP="002401AC">
            <w:hyperlink w:anchor="Bednařík_V" w:history="1">
              <w:r w:rsidR="00AE036F" w:rsidRPr="00E41356">
                <w:rPr>
                  <w:rStyle w:val="Hypertextovodkaz"/>
                </w:rPr>
                <w:t>doc. Ing. Vratislav Bednařík, Ph.D.</w:t>
              </w:r>
            </w:hyperlink>
            <w:r w:rsidR="00AE036F" w:rsidRPr="009E7CA4">
              <w:t xml:space="preserve"> (100% l)</w:t>
            </w:r>
          </w:p>
        </w:tc>
        <w:tc>
          <w:tcPr>
            <w:tcW w:w="567" w:type="dxa"/>
            <w:vAlign w:val="center"/>
          </w:tcPr>
          <w:p w14:paraId="4138EA2A" w14:textId="77777777" w:rsidR="00AE036F" w:rsidRDefault="00AE036F" w:rsidP="002401AC">
            <w:r>
              <w:t>2/ZS</w:t>
            </w:r>
          </w:p>
        </w:tc>
        <w:tc>
          <w:tcPr>
            <w:tcW w:w="709" w:type="dxa"/>
            <w:gridSpan w:val="2"/>
            <w:vAlign w:val="center"/>
          </w:tcPr>
          <w:p w14:paraId="3F7C1A49" w14:textId="77777777" w:rsidR="00AE036F" w:rsidRPr="00BC3412" w:rsidRDefault="00AE036F" w:rsidP="002401AC">
            <w:pPr>
              <w:jc w:val="center"/>
              <w:rPr>
                <w:b/>
                <w:bCs/>
              </w:rPr>
            </w:pPr>
          </w:p>
        </w:tc>
      </w:tr>
      <w:tr w:rsidR="00AE036F" w14:paraId="02F5AE97" w14:textId="77777777" w:rsidTr="002401AC">
        <w:tc>
          <w:tcPr>
            <w:tcW w:w="2301" w:type="dxa"/>
            <w:vAlign w:val="center"/>
          </w:tcPr>
          <w:p w14:paraId="56CAF933" w14:textId="77777777" w:rsidR="00AE036F" w:rsidRPr="00E254FF" w:rsidRDefault="009556F6" w:rsidP="002401AC">
            <w:hyperlink w:anchor="Lab_org_chem" w:history="1">
              <w:r w:rsidR="00AE036F" w:rsidRPr="00E254FF">
                <w:rPr>
                  <w:rStyle w:val="Hypertextovodkaz"/>
                </w:rPr>
                <w:t>Laboratoř organické chemie</w:t>
              </w:r>
            </w:hyperlink>
          </w:p>
        </w:tc>
        <w:tc>
          <w:tcPr>
            <w:tcW w:w="1276" w:type="dxa"/>
            <w:gridSpan w:val="2"/>
            <w:vAlign w:val="center"/>
          </w:tcPr>
          <w:p w14:paraId="43C6F46A" w14:textId="7D615FF6" w:rsidR="00B0359B" w:rsidRDefault="00B0359B" w:rsidP="002401AC">
            <w:r>
              <w:t>0p+0s+12l</w:t>
            </w:r>
          </w:p>
        </w:tc>
        <w:tc>
          <w:tcPr>
            <w:tcW w:w="709" w:type="dxa"/>
            <w:vAlign w:val="center"/>
          </w:tcPr>
          <w:p w14:paraId="429B6D03" w14:textId="77777777" w:rsidR="00AE036F" w:rsidRDefault="00AE036F" w:rsidP="002401AC">
            <w:r>
              <w:t>klz</w:t>
            </w:r>
          </w:p>
        </w:tc>
        <w:tc>
          <w:tcPr>
            <w:tcW w:w="567" w:type="dxa"/>
            <w:gridSpan w:val="2"/>
            <w:vAlign w:val="center"/>
          </w:tcPr>
          <w:p w14:paraId="5FB1D225" w14:textId="77777777" w:rsidR="00AE036F" w:rsidRPr="00AE036F" w:rsidRDefault="00AE036F" w:rsidP="002401AC">
            <w:pPr>
              <w:jc w:val="center"/>
            </w:pPr>
            <w:r w:rsidRPr="00AE036F">
              <w:t>3</w:t>
            </w:r>
          </w:p>
        </w:tc>
        <w:tc>
          <w:tcPr>
            <w:tcW w:w="3827" w:type="dxa"/>
            <w:gridSpan w:val="2"/>
            <w:vAlign w:val="center"/>
          </w:tcPr>
          <w:p w14:paraId="43D7CF46" w14:textId="77777777" w:rsidR="00AE036F" w:rsidRPr="00B90DDA" w:rsidRDefault="009556F6" w:rsidP="002401AC">
            <w:hyperlink w:anchor="Rouchal" w:history="1">
              <w:r w:rsidR="00AE036F" w:rsidRPr="00E41356">
                <w:rPr>
                  <w:rStyle w:val="Hypertextovodkaz"/>
                </w:rPr>
                <w:t>doc. Ing. Michal Rouchal, Ph.D.</w:t>
              </w:r>
            </w:hyperlink>
            <w:r w:rsidR="00AE036F" w:rsidRPr="00B90DDA">
              <w:t xml:space="preserve"> (100% l)</w:t>
            </w:r>
          </w:p>
        </w:tc>
        <w:tc>
          <w:tcPr>
            <w:tcW w:w="567" w:type="dxa"/>
            <w:vAlign w:val="center"/>
          </w:tcPr>
          <w:p w14:paraId="4937979B" w14:textId="77777777" w:rsidR="00AE036F" w:rsidRDefault="00AE036F" w:rsidP="002401AC">
            <w:r>
              <w:t>2/ZS</w:t>
            </w:r>
          </w:p>
        </w:tc>
        <w:tc>
          <w:tcPr>
            <w:tcW w:w="709" w:type="dxa"/>
            <w:gridSpan w:val="2"/>
            <w:vAlign w:val="center"/>
          </w:tcPr>
          <w:p w14:paraId="74BFF3B7" w14:textId="77777777" w:rsidR="00AE036F" w:rsidRPr="00BC3412" w:rsidRDefault="00AE036F" w:rsidP="002401AC">
            <w:pPr>
              <w:jc w:val="center"/>
              <w:rPr>
                <w:b/>
                <w:bCs/>
              </w:rPr>
            </w:pPr>
          </w:p>
        </w:tc>
      </w:tr>
      <w:tr w:rsidR="00AE036F" w14:paraId="68084C6E" w14:textId="77777777" w:rsidTr="002401AC">
        <w:tc>
          <w:tcPr>
            <w:tcW w:w="2301" w:type="dxa"/>
            <w:tcBorders>
              <w:bottom w:val="single" w:sz="12" w:space="0" w:color="auto"/>
            </w:tcBorders>
          </w:tcPr>
          <w:p w14:paraId="26379B1E" w14:textId="77777777" w:rsidR="00AE036F" w:rsidRPr="00E254FF" w:rsidRDefault="009556F6" w:rsidP="002401AC">
            <w:pPr>
              <w:spacing w:before="120" w:after="120"/>
            </w:pPr>
            <w:hyperlink w:anchor="Kov_mat" w:history="1">
              <w:r w:rsidR="00AE036F" w:rsidRPr="00E254FF">
                <w:rPr>
                  <w:rStyle w:val="Hypertextovodkaz"/>
                </w:rPr>
                <w:t>Kovové materiály</w:t>
              </w:r>
            </w:hyperlink>
          </w:p>
        </w:tc>
        <w:tc>
          <w:tcPr>
            <w:tcW w:w="1276" w:type="dxa"/>
            <w:gridSpan w:val="2"/>
            <w:tcBorders>
              <w:bottom w:val="single" w:sz="12" w:space="0" w:color="auto"/>
            </w:tcBorders>
            <w:vAlign w:val="center"/>
          </w:tcPr>
          <w:p w14:paraId="3E469396" w14:textId="43A9BD67" w:rsidR="00B0359B" w:rsidRPr="00125768" w:rsidRDefault="00B0359B" w:rsidP="002401AC">
            <w:pPr>
              <w:spacing w:before="120" w:after="120"/>
            </w:pPr>
            <w:r w:rsidRPr="00125768">
              <w:t>8p+0s+8l</w:t>
            </w:r>
          </w:p>
        </w:tc>
        <w:tc>
          <w:tcPr>
            <w:tcW w:w="709" w:type="dxa"/>
            <w:tcBorders>
              <w:bottom w:val="single" w:sz="12" w:space="0" w:color="auto"/>
            </w:tcBorders>
            <w:vAlign w:val="center"/>
          </w:tcPr>
          <w:p w14:paraId="3498A920" w14:textId="77777777" w:rsidR="00AE036F" w:rsidRDefault="00AE036F" w:rsidP="002401AC">
            <w:pPr>
              <w:spacing w:before="120" w:after="120"/>
            </w:pPr>
            <w:r>
              <w:t>z, zk</w:t>
            </w:r>
          </w:p>
        </w:tc>
        <w:tc>
          <w:tcPr>
            <w:tcW w:w="567" w:type="dxa"/>
            <w:gridSpan w:val="2"/>
            <w:tcBorders>
              <w:bottom w:val="single" w:sz="12" w:space="0" w:color="auto"/>
            </w:tcBorders>
            <w:vAlign w:val="center"/>
          </w:tcPr>
          <w:p w14:paraId="5F9CFCFA" w14:textId="77777777" w:rsidR="00AE036F" w:rsidRPr="00AE036F" w:rsidRDefault="00AE036F" w:rsidP="002401AC">
            <w:pPr>
              <w:spacing w:before="120" w:after="120"/>
              <w:jc w:val="center"/>
            </w:pPr>
            <w:r w:rsidRPr="00AE036F">
              <w:t>4</w:t>
            </w:r>
          </w:p>
        </w:tc>
        <w:tc>
          <w:tcPr>
            <w:tcW w:w="3827" w:type="dxa"/>
            <w:gridSpan w:val="2"/>
            <w:tcBorders>
              <w:bottom w:val="single" w:sz="12" w:space="0" w:color="auto"/>
            </w:tcBorders>
          </w:tcPr>
          <w:p w14:paraId="24A1E02F" w14:textId="77777777" w:rsidR="00AE036F" w:rsidRDefault="009556F6" w:rsidP="002401AC">
            <w:pPr>
              <w:spacing w:before="120" w:after="120"/>
              <w:jc w:val="both"/>
            </w:pPr>
            <w:hyperlink w:anchor="Bednařík" w:history="1">
              <w:r w:rsidR="00AE036F" w:rsidRPr="00BC3412">
                <w:rPr>
                  <w:rStyle w:val="Hypertextovodkaz"/>
                  <w:b/>
                  <w:bCs/>
                </w:rPr>
                <w:t>doc. Ing. Martin Bednařík, Ph.D.</w:t>
              </w:r>
            </w:hyperlink>
            <w:r w:rsidR="00AE036F" w:rsidRPr="003F730F">
              <w:t xml:space="preserve"> (100% p)</w:t>
            </w:r>
          </w:p>
        </w:tc>
        <w:tc>
          <w:tcPr>
            <w:tcW w:w="567" w:type="dxa"/>
            <w:tcBorders>
              <w:bottom w:val="single" w:sz="12" w:space="0" w:color="auto"/>
            </w:tcBorders>
            <w:vAlign w:val="center"/>
          </w:tcPr>
          <w:p w14:paraId="71222AFC" w14:textId="77777777" w:rsidR="00AE036F" w:rsidRDefault="00AE036F" w:rsidP="002401AC">
            <w:pPr>
              <w:spacing w:before="120" w:after="120"/>
              <w:jc w:val="center"/>
            </w:pPr>
            <w:r>
              <w:t>2/ZS</w:t>
            </w:r>
          </w:p>
        </w:tc>
        <w:tc>
          <w:tcPr>
            <w:tcW w:w="709" w:type="dxa"/>
            <w:gridSpan w:val="2"/>
            <w:tcBorders>
              <w:bottom w:val="single" w:sz="12" w:space="0" w:color="auto"/>
            </w:tcBorders>
            <w:vAlign w:val="center"/>
          </w:tcPr>
          <w:p w14:paraId="46D8036D" w14:textId="77777777" w:rsidR="00AE036F" w:rsidRPr="00BC3412" w:rsidRDefault="00AE036F" w:rsidP="002401AC">
            <w:pPr>
              <w:spacing w:before="120" w:after="120"/>
              <w:jc w:val="center"/>
              <w:rPr>
                <w:b/>
                <w:bCs/>
              </w:rPr>
            </w:pPr>
            <w:r w:rsidRPr="00BC3412">
              <w:rPr>
                <w:b/>
                <w:bCs/>
              </w:rPr>
              <w:t>PZ</w:t>
            </w:r>
          </w:p>
        </w:tc>
      </w:tr>
      <w:tr w:rsidR="00AE036F" w14:paraId="5D323478" w14:textId="77777777" w:rsidTr="002401AC">
        <w:tc>
          <w:tcPr>
            <w:tcW w:w="2301" w:type="dxa"/>
          </w:tcPr>
          <w:p w14:paraId="2168FE04" w14:textId="77777777" w:rsidR="00AE036F" w:rsidRPr="00E254FF" w:rsidRDefault="009556F6" w:rsidP="002401AC">
            <w:pPr>
              <w:spacing w:before="120" w:after="120"/>
            </w:pPr>
            <w:hyperlink w:anchor="Apl_stat_I" w:history="1">
              <w:r w:rsidR="00AE036F" w:rsidRPr="00E254FF">
                <w:rPr>
                  <w:rStyle w:val="Hypertextovodkaz"/>
                </w:rPr>
                <w:t>Aplikovaná statistika I</w:t>
              </w:r>
            </w:hyperlink>
          </w:p>
        </w:tc>
        <w:tc>
          <w:tcPr>
            <w:tcW w:w="1276" w:type="dxa"/>
            <w:gridSpan w:val="2"/>
            <w:vAlign w:val="center"/>
          </w:tcPr>
          <w:p w14:paraId="53E5A210" w14:textId="6E04D2CD" w:rsidR="005668CB" w:rsidRPr="00125768" w:rsidRDefault="005668CB" w:rsidP="005668CB">
            <w:pPr>
              <w:spacing w:before="120" w:after="120"/>
            </w:pPr>
            <w:r w:rsidRPr="00125768">
              <w:t>0p+8s+0l</w:t>
            </w:r>
          </w:p>
        </w:tc>
        <w:tc>
          <w:tcPr>
            <w:tcW w:w="709" w:type="dxa"/>
            <w:vAlign w:val="center"/>
          </w:tcPr>
          <w:p w14:paraId="2B872C03" w14:textId="77777777" w:rsidR="00AE036F" w:rsidRPr="006634F5" w:rsidRDefault="00AE036F" w:rsidP="002401AC">
            <w:pPr>
              <w:spacing w:before="120" w:after="120"/>
            </w:pPr>
            <w:r w:rsidRPr="006634F5">
              <w:t>klz</w:t>
            </w:r>
          </w:p>
        </w:tc>
        <w:tc>
          <w:tcPr>
            <w:tcW w:w="567" w:type="dxa"/>
            <w:gridSpan w:val="2"/>
            <w:vAlign w:val="center"/>
          </w:tcPr>
          <w:p w14:paraId="7BB02DA7" w14:textId="77777777" w:rsidR="00AE036F" w:rsidRPr="00AE036F" w:rsidRDefault="00AE036F" w:rsidP="002401AC">
            <w:pPr>
              <w:spacing w:before="120" w:after="120"/>
              <w:jc w:val="center"/>
            </w:pPr>
            <w:r w:rsidRPr="00AE036F">
              <w:t>2</w:t>
            </w:r>
          </w:p>
        </w:tc>
        <w:tc>
          <w:tcPr>
            <w:tcW w:w="3827" w:type="dxa"/>
            <w:gridSpan w:val="2"/>
          </w:tcPr>
          <w:p w14:paraId="30D45335" w14:textId="77777777" w:rsidR="00AE036F" w:rsidRPr="00B90DDA" w:rsidRDefault="009556F6" w:rsidP="002401AC">
            <w:pPr>
              <w:spacing w:before="120" w:after="120"/>
              <w:jc w:val="both"/>
            </w:pPr>
            <w:hyperlink w:anchor="Kutálková" w:history="1">
              <w:r w:rsidR="00AE036F" w:rsidRPr="00D71BC5">
                <w:rPr>
                  <w:rStyle w:val="Hypertextovodkaz"/>
                </w:rPr>
                <w:t>RNDr. Eva Kutálková, Ph.D.</w:t>
              </w:r>
            </w:hyperlink>
            <w:r w:rsidR="00AE036F" w:rsidRPr="006634F5">
              <w:t xml:space="preserve"> (100% s)</w:t>
            </w:r>
          </w:p>
        </w:tc>
        <w:tc>
          <w:tcPr>
            <w:tcW w:w="567" w:type="dxa"/>
            <w:vAlign w:val="center"/>
          </w:tcPr>
          <w:p w14:paraId="5C88F5B0" w14:textId="77777777" w:rsidR="00AE036F" w:rsidRDefault="00AE036F" w:rsidP="002401AC">
            <w:pPr>
              <w:spacing w:before="120" w:after="120"/>
              <w:jc w:val="center"/>
            </w:pPr>
            <w:r>
              <w:t>2/LS</w:t>
            </w:r>
          </w:p>
        </w:tc>
        <w:tc>
          <w:tcPr>
            <w:tcW w:w="709" w:type="dxa"/>
            <w:gridSpan w:val="2"/>
            <w:vAlign w:val="center"/>
          </w:tcPr>
          <w:p w14:paraId="0D464E30" w14:textId="77777777" w:rsidR="00AE036F" w:rsidRPr="00BC3412" w:rsidRDefault="00AE036F" w:rsidP="002401AC">
            <w:pPr>
              <w:spacing w:before="120" w:after="120"/>
              <w:jc w:val="center"/>
              <w:rPr>
                <w:b/>
                <w:bCs/>
              </w:rPr>
            </w:pPr>
          </w:p>
        </w:tc>
      </w:tr>
      <w:tr w:rsidR="00AE036F" w14:paraId="0E7C0EFA" w14:textId="77777777" w:rsidTr="002401AC">
        <w:tc>
          <w:tcPr>
            <w:tcW w:w="2301" w:type="dxa"/>
          </w:tcPr>
          <w:p w14:paraId="6A13BFCD" w14:textId="77777777" w:rsidR="00AE036F" w:rsidRPr="00E254FF" w:rsidRDefault="009556F6" w:rsidP="002401AC">
            <w:pPr>
              <w:spacing w:before="120" w:after="120"/>
            </w:pPr>
            <w:hyperlink w:anchor="Fyzika_III" w:history="1">
              <w:r w:rsidR="00AE036F" w:rsidRPr="00E254FF">
                <w:rPr>
                  <w:rStyle w:val="Hypertextovodkaz"/>
                </w:rPr>
                <w:t>Fyzika III</w:t>
              </w:r>
            </w:hyperlink>
          </w:p>
        </w:tc>
        <w:tc>
          <w:tcPr>
            <w:tcW w:w="1276" w:type="dxa"/>
            <w:gridSpan w:val="2"/>
            <w:vAlign w:val="center"/>
          </w:tcPr>
          <w:p w14:paraId="12B1FE02" w14:textId="28B94F3A" w:rsidR="005668CB" w:rsidRPr="00125768" w:rsidRDefault="005668CB" w:rsidP="005668CB">
            <w:pPr>
              <w:spacing w:before="120" w:after="120"/>
            </w:pPr>
            <w:r w:rsidRPr="00125768">
              <w:t>8p+4s+0l</w:t>
            </w:r>
          </w:p>
        </w:tc>
        <w:tc>
          <w:tcPr>
            <w:tcW w:w="709" w:type="dxa"/>
            <w:vAlign w:val="center"/>
          </w:tcPr>
          <w:p w14:paraId="516A40BB" w14:textId="77777777" w:rsidR="00AE036F" w:rsidRPr="006634F5" w:rsidRDefault="00AE036F" w:rsidP="002401AC">
            <w:pPr>
              <w:spacing w:before="120" w:after="120"/>
            </w:pPr>
            <w:r w:rsidRPr="006634F5">
              <w:t>z, zk</w:t>
            </w:r>
          </w:p>
        </w:tc>
        <w:tc>
          <w:tcPr>
            <w:tcW w:w="567" w:type="dxa"/>
            <w:gridSpan w:val="2"/>
            <w:vAlign w:val="center"/>
          </w:tcPr>
          <w:p w14:paraId="74423400" w14:textId="77777777" w:rsidR="00AE036F" w:rsidRPr="00AE036F" w:rsidRDefault="00AE036F" w:rsidP="002401AC">
            <w:pPr>
              <w:spacing w:before="120" w:after="120"/>
              <w:jc w:val="center"/>
            </w:pPr>
            <w:r w:rsidRPr="00AE036F">
              <w:t>3</w:t>
            </w:r>
          </w:p>
        </w:tc>
        <w:tc>
          <w:tcPr>
            <w:tcW w:w="3827" w:type="dxa"/>
            <w:gridSpan w:val="2"/>
          </w:tcPr>
          <w:p w14:paraId="2AD1DDAF" w14:textId="77777777" w:rsidR="00AE036F" w:rsidRPr="00B90DDA" w:rsidRDefault="009556F6" w:rsidP="002401AC">
            <w:pPr>
              <w:spacing w:before="120" w:after="120"/>
              <w:jc w:val="both"/>
            </w:pPr>
            <w:hyperlink w:anchor="Kutálková" w:history="1">
              <w:r w:rsidR="00AE036F" w:rsidRPr="007F47CE">
                <w:rPr>
                  <w:rStyle w:val="Hypertextovodkaz"/>
                </w:rPr>
                <w:t>RNDr. Eva Kutálková, Ph.D.</w:t>
              </w:r>
            </w:hyperlink>
            <w:r w:rsidR="00AE036F" w:rsidRPr="007F47CE">
              <w:t xml:space="preserve"> (100% p)</w:t>
            </w:r>
          </w:p>
        </w:tc>
        <w:tc>
          <w:tcPr>
            <w:tcW w:w="567" w:type="dxa"/>
            <w:vAlign w:val="center"/>
          </w:tcPr>
          <w:p w14:paraId="50325BD0" w14:textId="77777777" w:rsidR="00AE036F" w:rsidRDefault="00AE036F" w:rsidP="002401AC">
            <w:pPr>
              <w:spacing w:before="120" w:after="120"/>
              <w:jc w:val="center"/>
            </w:pPr>
            <w:r>
              <w:t>2/LS</w:t>
            </w:r>
          </w:p>
        </w:tc>
        <w:tc>
          <w:tcPr>
            <w:tcW w:w="709" w:type="dxa"/>
            <w:gridSpan w:val="2"/>
            <w:vAlign w:val="center"/>
          </w:tcPr>
          <w:p w14:paraId="36F92137" w14:textId="77777777" w:rsidR="00AE036F" w:rsidRPr="00BC3412" w:rsidRDefault="00AE036F" w:rsidP="002401AC">
            <w:pPr>
              <w:spacing w:before="120" w:after="120"/>
              <w:jc w:val="center"/>
              <w:rPr>
                <w:b/>
                <w:bCs/>
              </w:rPr>
            </w:pPr>
          </w:p>
        </w:tc>
      </w:tr>
      <w:tr w:rsidR="00AE036F" w14:paraId="7A590843" w14:textId="77777777" w:rsidTr="002401AC">
        <w:tc>
          <w:tcPr>
            <w:tcW w:w="2301" w:type="dxa"/>
          </w:tcPr>
          <w:p w14:paraId="4857580C" w14:textId="77777777" w:rsidR="00AE036F" w:rsidRPr="00E254FF" w:rsidRDefault="009556F6" w:rsidP="002401AC">
            <w:pPr>
              <w:spacing w:before="120" w:after="120"/>
            </w:pPr>
            <w:hyperlink w:anchor="Lab_fyz_III" w:history="1">
              <w:r w:rsidR="00AE036F" w:rsidRPr="00E254FF">
                <w:rPr>
                  <w:rStyle w:val="Hypertextovodkaz"/>
                </w:rPr>
                <w:t>Laboratoř fyziky III</w:t>
              </w:r>
            </w:hyperlink>
          </w:p>
        </w:tc>
        <w:tc>
          <w:tcPr>
            <w:tcW w:w="1276" w:type="dxa"/>
            <w:gridSpan w:val="2"/>
            <w:vAlign w:val="center"/>
          </w:tcPr>
          <w:p w14:paraId="59D9AC49" w14:textId="12161E44" w:rsidR="005668CB" w:rsidRPr="00125768" w:rsidRDefault="005668CB" w:rsidP="005668CB">
            <w:pPr>
              <w:spacing w:before="120" w:after="120"/>
            </w:pPr>
            <w:r w:rsidRPr="00125768">
              <w:t>0p+0s+8l</w:t>
            </w:r>
          </w:p>
        </w:tc>
        <w:tc>
          <w:tcPr>
            <w:tcW w:w="709" w:type="dxa"/>
            <w:vAlign w:val="center"/>
          </w:tcPr>
          <w:p w14:paraId="0EB343E4" w14:textId="77777777" w:rsidR="00AE036F" w:rsidRPr="006634F5" w:rsidRDefault="00AE036F" w:rsidP="002401AC">
            <w:pPr>
              <w:spacing w:before="120" w:after="120"/>
            </w:pPr>
            <w:r w:rsidRPr="006634F5">
              <w:t>z</w:t>
            </w:r>
          </w:p>
        </w:tc>
        <w:tc>
          <w:tcPr>
            <w:tcW w:w="567" w:type="dxa"/>
            <w:gridSpan w:val="2"/>
            <w:vAlign w:val="center"/>
          </w:tcPr>
          <w:p w14:paraId="0E402D5D" w14:textId="77777777" w:rsidR="00AE036F" w:rsidRPr="00AE036F" w:rsidRDefault="00AE036F" w:rsidP="002401AC">
            <w:pPr>
              <w:spacing w:before="120" w:after="120"/>
              <w:jc w:val="center"/>
            </w:pPr>
            <w:r w:rsidRPr="00AE036F">
              <w:t>1</w:t>
            </w:r>
          </w:p>
        </w:tc>
        <w:tc>
          <w:tcPr>
            <w:tcW w:w="3827" w:type="dxa"/>
            <w:gridSpan w:val="2"/>
          </w:tcPr>
          <w:p w14:paraId="4F1910B7" w14:textId="77777777" w:rsidR="00AE036F" w:rsidRDefault="009556F6" w:rsidP="002401AC">
            <w:pPr>
              <w:spacing w:before="120" w:after="120"/>
              <w:jc w:val="both"/>
            </w:pPr>
            <w:hyperlink w:anchor="Kutálková" w:history="1">
              <w:r w:rsidR="00AE036F" w:rsidRPr="00D71BC5">
                <w:rPr>
                  <w:rStyle w:val="Hypertextovodkaz"/>
                </w:rPr>
                <w:t>RNDr. Eva Kutálková, Ph.D.</w:t>
              </w:r>
            </w:hyperlink>
            <w:r w:rsidR="00AE036F" w:rsidRPr="00D71BC5">
              <w:t xml:space="preserve"> (100% l)</w:t>
            </w:r>
          </w:p>
        </w:tc>
        <w:tc>
          <w:tcPr>
            <w:tcW w:w="567" w:type="dxa"/>
            <w:vAlign w:val="center"/>
          </w:tcPr>
          <w:p w14:paraId="0FA324B6" w14:textId="77777777" w:rsidR="00AE036F" w:rsidRDefault="00AE036F" w:rsidP="002401AC">
            <w:pPr>
              <w:spacing w:before="120" w:after="120"/>
              <w:jc w:val="center"/>
            </w:pPr>
            <w:r>
              <w:t>2/LS</w:t>
            </w:r>
          </w:p>
        </w:tc>
        <w:tc>
          <w:tcPr>
            <w:tcW w:w="709" w:type="dxa"/>
            <w:gridSpan w:val="2"/>
            <w:vAlign w:val="center"/>
          </w:tcPr>
          <w:p w14:paraId="00C400A2" w14:textId="77777777" w:rsidR="00AE036F" w:rsidRPr="00BC3412" w:rsidRDefault="00AE036F" w:rsidP="002401AC">
            <w:pPr>
              <w:spacing w:before="120" w:after="120"/>
              <w:jc w:val="center"/>
              <w:rPr>
                <w:b/>
                <w:bCs/>
              </w:rPr>
            </w:pPr>
          </w:p>
        </w:tc>
      </w:tr>
      <w:tr w:rsidR="00AE036F" w14:paraId="6465A16F" w14:textId="77777777" w:rsidTr="002401AC">
        <w:tc>
          <w:tcPr>
            <w:tcW w:w="2301" w:type="dxa"/>
          </w:tcPr>
          <w:p w14:paraId="449EE222" w14:textId="77777777" w:rsidR="00AE036F" w:rsidRPr="00E1748A" w:rsidRDefault="009556F6" w:rsidP="002401AC">
            <w:pPr>
              <w:spacing w:before="120" w:after="120"/>
            </w:pPr>
            <w:hyperlink w:anchor="Fyz_chem_I" w:history="1">
              <w:r w:rsidR="00AE036F" w:rsidRPr="00E1748A">
                <w:rPr>
                  <w:rStyle w:val="Hypertextovodkaz"/>
                </w:rPr>
                <w:t>Fyzikální chemie I</w:t>
              </w:r>
            </w:hyperlink>
          </w:p>
        </w:tc>
        <w:tc>
          <w:tcPr>
            <w:tcW w:w="1276" w:type="dxa"/>
            <w:gridSpan w:val="2"/>
            <w:vAlign w:val="center"/>
          </w:tcPr>
          <w:p w14:paraId="1E561808" w14:textId="35F3290B" w:rsidR="005668CB" w:rsidRDefault="005668CB" w:rsidP="002401AC">
            <w:pPr>
              <w:spacing w:before="120" w:after="120"/>
            </w:pPr>
            <w:r>
              <w:t>8p+8s+8l</w:t>
            </w:r>
          </w:p>
        </w:tc>
        <w:tc>
          <w:tcPr>
            <w:tcW w:w="709" w:type="dxa"/>
            <w:vAlign w:val="center"/>
          </w:tcPr>
          <w:p w14:paraId="67E4B109" w14:textId="77777777" w:rsidR="00AE036F" w:rsidRDefault="00AE036F" w:rsidP="002401AC">
            <w:pPr>
              <w:spacing w:before="120" w:after="120"/>
            </w:pPr>
            <w:r>
              <w:t>z, zk</w:t>
            </w:r>
          </w:p>
        </w:tc>
        <w:tc>
          <w:tcPr>
            <w:tcW w:w="567" w:type="dxa"/>
            <w:gridSpan w:val="2"/>
            <w:vAlign w:val="center"/>
          </w:tcPr>
          <w:p w14:paraId="4B68A712" w14:textId="77777777" w:rsidR="00AE036F" w:rsidRPr="00AE036F" w:rsidRDefault="00AE036F" w:rsidP="002401AC">
            <w:pPr>
              <w:spacing w:before="120" w:after="120"/>
              <w:jc w:val="center"/>
            </w:pPr>
            <w:r w:rsidRPr="00AE036F">
              <w:t>7</w:t>
            </w:r>
          </w:p>
        </w:tc>
        <w:tc>
          <w:tcPr>
            <w:tcW w:w="3827" w:type="dxa"/>
            <w:gridSpan w:val="2"/>
          </w:tcPr>
          <w:p w14:paraId="08DE4099" w14:textId="77777777" w:rsidR="00AE036F" w:rsidRPr="008F27DE" w:rsidRDefault="009556F6" w:rsidP="002401AC">
            <w:pPr>
              <w:spacing w:before="120" w:after="120"/>
              <w:jc w:val="both"/>
              <w:rPr>
                <w:color w:val="C0504D" w:themeColor="accent2"/>
              </w:rPr>
            </w:pPr>
            <w:hyperlink w:anchor="Kočí" w:history="1">
              <w:r w:rsidR="00AE036F" w:rsidRPr="005A7DA9">
                <w:rPr>
                  <w:rStyle w:val="Hypertextovodkaz"/>
                </w:rPr>
                <w:t>prof. Ing. Kamila Kočí, Ph.D.</w:t>
              </w:r>
            </w:hyperlink>
            <w:r w:rsidR="00AE036F" w:rsidRPr="0003594E">
              <w:t xml:space="preserve"> (100% p)</w:t>
            </w:r>
          </w:p>
        </w:tc>
        <w:tc>
          <w:tcPr>
            <w:tcW w:w="567" w:type="dxa"/>
            <w:vAlign w:val="center"/>
          </w:tcPr>
          <w:p w14:paraId="5160E601" w14:textId="77777777" w:rsidR="00AE036F" w:rsidRDefault="00AE036F" w:rsidP="002401AC">
            <w:pPr>
              <w:spacing w:before="120" w:after="120"/>
              <w:jc w:val="center"/>
            </w:pPr>
            <w:r>
              <w:t>2/LS</w:t>
            </w:r>
          </w:p>
        </w:tc>
        <w:tc>
          <w:tcPr>
            <w:tcW w:w="709" w:type="dxa"/>
            <w:gridSpan w:val="2"/>
            <w:vAlign w:val="center"/>
          </w:tcPr>
          <w:p w14:paraId="0D648597" w14:textId="77777777" w:rsidR="00AE036F" w:rsidRPr="00BC3412" w:rsidRDefault="00AE036F" w:rsidP="002401AC">
            <w:pPr>
              <w:spacing w:before="120" w:after="120"/>
              <w:jc w:val="center"/>
              <w:rPr>
                <w:b/>
                <w:bCs/>
              </w:rPr>
            </w:pPr>
          </w:p>
        </w:tc>
      </w:tr>
      <w:tr w:rsidR="00AE036F" w14:paraId="53449EF0" w14:textId="77777777" w:rsidTr="002401AC">
        <w:tc>
          <w:tcPr>
            <w:tcW w:w="2301" w:type="dxa"/>
            <w:vAlign w:val="center"/>
          </w:tcPr>
          <w:p w14:paraId="29EF0647" w14:textId="77777777" w:rsidR="00AE036F" w:rsidRPr="00E1748A" w:rsidRDefault="00AE036F" w:rsidP="002401AC">
            <w:pPr>
              <w:rPr>
                <w:rStyle w:val="Hypertextovodkaz"/>
              </w:rPr>
            </w:pPr>
            <w:r w:rsidRPr="00E1748A">
              <w:fldChar w:fldCharType="begin"/>
            </w:r>
            <w:r w:rsidRPr="00E1748A">
              <w:instrText xml:space="preserve"> HYPERLINK  \l "Makromol_chem_I" </w:instrText>
            </w:r>
            <w:r w:rsidRPr="00E1748A">
              <w:fldChar w:fldCharType="separate"/>
            </w:r>
            <w:r w:rsidRPr="00E1748A">
              <w:rPr>
                <w:rStyle w:val="Hypertextovodkaz"/>
              </w:rPr>
              <w:t xml:space="preserve">Makromolekulární </w:t>
            </w:r>
          </w:p>
          <w:p w14:paraId="51D09B4C" w14:textId="77777777" w:rsidR="00AE036F" w:rsidRPr="00E1748A" w:rsidRDefault="00AE036F" w:rsidP="002401AC">
            <w:r w:rsidRPr="00E1748A">
              <w:rPr>
                <w:rStyle w:val="Hypertextovodkaz"/>
              </w:rPr>
              <w:t>chemie I</w:t>
            </w:r>
            <w:r w:rsidRPr="00E1748A">
              <w:fldChar w:fldCharType="end"/>
            </w:r>
          </w:p>
        </w:tc>
        <w:tc>
          <w:tcPr>
            <w:tcW w:w="1276" w:type="dxa"/>
            <w:gridSpan w:val="2"/>
            <w:vAlign w:val="center"/>
          </w:tcPr>
          <w:p w14:paraId="4AE293B7" w14:textId="004FEA79" w:rsidR="005668CB" w:rsidRDefault="005668CB" w:rsidP="005668CB">
            <w:r>
              <w:t>8p+4s+8l</w:t>
            </w:r>
          </w:p>
        </w:tc>
        <w:tc>
          <w:tcPr>
            <w:tcW w:w="709" w:type="dxa"/>
            <w:vAlign w:val="center"/>
          </w:tcPr>
          <w:p w14:paraId="7149BCE7" w14:textId="77777777" w:rsidR="00AE036F" w:rsidRDefault="00AE036F" w:rsidP="002401AC">
            <w:r>
              <w:t>z, zk</w:t>
            </w:r>
          </w:p>
        </w:tc>
        <w:tc>
          <w:tcPr>
            <w:tcW w:w="567" w:type="dxa"/>
            <w:gridSpan w:val="2"/>
            <w:vAlign w:val="center"/>
          </w:tcPr>
          <w:p w14:paraId="34E0D990" w14:textId="77777777" w:rsidR="00AE036F" w:rsidRPr="00AE036F" w:rsidRDefault="00AE036F" w:rsidP="002401AC">
            <w:pPr>
              <w:jc w:val="center"/>
            </w:pPr>
            <w:r w:rsidRPr="00AE036F">
              <w:t>6</w:t>
            </w:r>
          </w:p>
        </w:tc>
        <w:tc>
          <w:tcPr>
            <w:tcW w:w="3827" w:type="dxa"/>
            <w:gridSpan w:val="2"/>
            <w:vAlign w:val="center"/>
          </w:tcPr>
          <w:p w14:paraId="310735AA" w14:textId="77777777" w:rsidR="00AE036F" w:rsidRPr="00A736DF" w:rsidRDefault="009556F6" w:rsidP="002401AC">
            <w:pPr>
              <w:rPr>
                <w:color w:val="C0504D" w:themeColor="accent2"/>
              </w:rPr>
            </w:pPr>
            <w:hyperlink w:anchor="Polášková" w:history="1">
              <w:r w:rsidR="00AE036F" w:rsidRPr="00A736DF">
                <w:rPr>
                  <w:rStyle w:val="Hypertextovodkaz"/>
                </w:rPr>
                <w:t>doc. Ing. Martina Polášková, Ph.D.</w:t>
              </w:r>
            </w:hyperlink>
            <w:r w:rsidR="00AE036F" w:rsidRPr="00A736DF">
              <w:t xml:space="preserve"> (100% p)</w:t>
            </w:r>
          </w:p>
        </w:tc>
        <w:tc>
          <w:tcPr>
            <w:tcW w:w="567" w:type="dxa"/>
            <w:vAlign w:val="center"/>
          </w:tcPr>
          <w:p w14:paraId="7CA2981D" w14:textId="77777777" w:rsidR="00AE036F" w:rsidRDefault="00AE036F" w:rsidP="002401AC">
            <w:r>
              <w:t>2/LS</w:t>
            </w:r>
          </w:p>
        </w:tc>
        <w:tc>
          <w:tcPr>
            <w:tcW w:w="709" w:type="dxa"/>
            <w:gridSpan w:val="2"/>
            <w:vAlign w:val="center"/>
          </w:tcPr>
          <w:p w14:paraId="04B29D2E" w14:textId="77777777" w:rsidR="00AE036F" w:rsidRPr="00BC3412" w:rsidRDefault="00AE036F" w:rsidP="002401AC">
            <w:pPr>
              <w:jc w:val="center"/>
              <w:rPr>
                <w:b/>
                <w:bCs/>
              </w:rPr>
            </w:pPr>
          </w:p>
        </w:tc>
      </w:tr>
      <w:tr w:rsidR="00AE036F" w14:paraId="3301B5AE" w14:textId="77777777" w:rsidTr="002401AC">
        <w:tc>
          <w:tcPr>
            <w:tcW w:w="2301" w:type="dxa"/>
          </w:tcPr>
          <w:p w14:paraId="0A9243FE" w14:textId="77777777" w:rsidR="00AE036F" w:rsidRPr="00E1748A" w:rsidRDefault="009556F6" w:rsidP="002401AC">
            <w:pPr>
              <w:spacing w:before="120" w:after="120"/>
            </w:pPr>
            <w:hyperlink w:anchor="Nekov_mat" w:history="1">
              <w:r w:rsidR="00AE036F" w:rsidRPr="00E1748A">
                <w:rPr>
                  <w:rStyle w:val="Hypertextovodkaz"/>
                </w:rPr>
                <w:t>Nekovové materiály</w:t>
              </w:r>
            </w:hyperlink>
          </w:p>
        </w:tc>
        <w:tc>
          <w:tcPr>
            <w:tcW w:w="1276" w:type="dxa"/>
            <w:gridSpan w:val="2"/>
            <w:vAlign w:val="center"/>
          </w:tcPr>
          <w:p w14:paraId="284722D8" w14:textId="2776A238" w:rsidR="005668CB" w:rsidRDefault="005668CB" w:rsidP="002401AC">
            <w:pPr>
              <w:spacing w:before="120" w:after="120"/>
            </w:pPr>
            <w:r>
              <w:t>8p+4s+0l</w:t>
            </w:r>
          </w:p>
        </w:tc>
        <w:tc>
          <w:tcPr>
            <w:tcW w:w="709" w:type="dxa"/>
            <w:vAlign w:val="center"/>
          </w:tcPr>
          <w:p w14:paraId="4C107B74" w14:textId="77777777" w:rsidR="00AE036F" w:rsidRDefault="00AE036F" w:rsidP="002401AC">
            <w:pPr>
              <w:spacing w:before="120" w:after="120"/>
            </w:pPr>
            <w:r>
              <w:t>z, zk</w:t>
            </w:r>
          </w:p>
        </w:tc>
        <w:tc>
          <w:tcPr>
            <w:tcW w:w="567" w:type="dxa"/>
            <w:gridSpan w:val="2"/>
            <w:vAlign w:val="center"/>
          </w:tcPr>
          <w:p w14:paraId="2F5CF9D1" w14:textId="77777777" w:rsidR="00AE036F" w:rsidRPr="00AE036F" w:rsidRDefault="00AE036F" w:rsidP="002401AC">
            <w:pPr>
              <w:spacing w:before="120" w:after="120"/>
              <w:jc w:val="center"/>
            </w:pPr>
            <w:r w:rsidRPr="00AE036F">
              <w:t>4</w:t>
            </w:r>
          </w:p>
        </w:tc>
        <w:tc>
          <w:tcPr>
            <w:tcW w:w="3827" w:type="dxa"/>
            <w:gridSpan w:val="2"/>
          </w:tcPr>
          <w:p w14:paraId="1CE89740" w14:textId="2CA55088" w:rsidR="00AE036F" w:rsidRPr="00E271CD" w:rsidRDefault="009556F6" w:rsidP="002401AC">
            <w:pPr>
              <w:spacing w:before="120" w:after="120"/>
              <w:jc w:val="both"/>
            </w:pPr>
            <w:hyperlink w:anchor="Mrázek" w:history="1">
              <w:r w:rsidR="00AE036F" w:rsidRPr="00E271CD">
                <w:rPr>
                  <w:rStyle w:val="Hypertextovodkaz"/>
                  <w:b/>
                  <w:bCs/>
                </w:rPr>
                <w:t>Ing. Jan Mrázek, Ph.D.</w:t>
              </w:r>
            </w:hyperlink>
            <w:r w:rsidR="00AE036F" w:rsidRPr="00E271CD">
              <w:t xml:space="preserve"> (100% p) </w:t>
            </w:r>
          </w:p>
        </w:tc>
        <w:tc>
          <w:tcPr>
            <w:tcW w:w="567" w:type="dxa"/>
            <w:vAlign w:val="center"/>
          </w:tcPr>
          <w:p w14:paraId="21FF414D" w14:textId="77777777" w:rsidR="00AE036F" w:rsidRPr="00E271CD" w:rsidRDefault="00AE036F" w:rsidP="002401AC">
            <w:pPr>
              <w:spacing w:before="120" w:after="120"/>
              <w:jc w:val="center"/>
            </w:pPr>
            <w:r w:rsidRPr="00E271CD">
              <w:t>2/LS</w:t>
            </w:r>
          </w:p>
        </w:tc>
        <w:tc>
          <w:tcPr>
            <w:tcW w:w="709" w:type="dxa"/>
            <w:gridSpan w:val="2"/>
            <w:vAlign w:val="center"/>
          </w:tcPr>
          <w:p w14:paraId="5878F2A6" w14:textId="77777777" w:rsidR="00AE036F" w:rsidRPr="00E271CD" w:rsidRDefault="00AE036F" w:rsidP="002401AC">
            <w:pPr>
              <w:spacing w:before="120" w:after="120"/>
              <w:jc w:val="center"/>
              <w:rPr>
                <w:b/>
                <w:bCs/>
              </w:rPr>
            </w:pPr>
            <w:r w:rsidRPr="00E271CD">
              <w:rPr>
                <w:b/>
                <w:bCs/>
              </w:rPr>
              <w:t>PZ</w:t>
            </w:r>
          </w:p>
        </w:tc>
      </w:tr>
      <w:tr w:rsidR="00AE036F" w14:paraId="355C2442" w14:textId="77777777" w:rsidTr="002401AC">
        <w:tc>
          <w:tcPr>
            <w:tcW w:w="2301" w:type="dxa"/>
            <w:vAlign w:val="center"/>
          </w:tcPr>
          <w:p w14:paraId="63A392D9" w14:textId="77777777" w:rsidR="00AE036F" w:rsidRPr="00E254FF" w:rsidRDefault="009556F6" w:rsidP="00E00CC7">
            <w:hyperlink w:anchor="Prům_algor_metr_a_prog_an_dat_I" w:history="1">
              <w:r w:rsidR="00AE036F" w:rsidRPr="00E254FF">
                <w:rPr>
                  <w:rStyle w:val="Hypertextovodkaz"/>
                </w:rPr>
                <w:t>Průmyslová algoritmizace, metrologie a programová analýza dat I</w:t>
              </w:r>
            </w:hyperlink>
          </w:p>
        </w:tc>
        <w:tc>
          <w:tcPr>
            <w:tcW w:w="1276" w:type="dxa"/>
            <w:gridSpan w:val="2"/>
            <w:vAlign w:val="center"/>
          </w:tcPr>
          <w:p w14:paraId="15458958" w14:textId="56B7B8E3" w:rsidR="005668CB" w:rsidRPr="00125768" w:rsidRDefault="005668CB" w:rsidP="00E00CC7">
            <w:r w:rsidRPr="00125768">
              <w:t>4p+0s+8l</w:t>
            </w:r>
          </w:p>
        </w:tc>
        <w:tc>
          <w:tcPr>
            <w:tcW w:w="709" w:type="dxa"/>
            <w:vAlign w:val="center"/>
          </w:tcPr>
          <w:p w14:paraId="27B2A7C6" w14:textId="77777777" w:rsidR="00AE036F" w:rsidRPr="006634F5" w:rsidRDefault="00AE036F" w:rsidP="00E00CC7">
            <w:r w:rsidRPr="006634F5">
              <w:t>z, zk</w:t>
            </w:r>
          </w:p>
        </w:tc>
        <w:tc>
          <w:tcPr>
            <w:tcW w:w="567" w:type="dxa"/>
            <w:gridSpan w:val="2"/>
            <w:vAlign w:val="center"/>
          </w:tcPr>
          <w:p w14:paraId="0BDB1041" w14:textId="51B2763A" w:rsidR="00B9142D" w:rsidRPr="00AE036F" w:rsidRDefault="00B9142D" w:rsidP="00E00CC7">
            <w:pPr>
              <w:jc w:val="center"/>
            </w:pPr>
            <w:r w:rsidRPr="008667C9">
              <w:t>5</w:t>
            </w:r>
          </w:p>
        </w:tc>
        <w:tc>
          <w:tcPr>
            <w:tcW w:w="3827" w:type="dxa"/>
            <w:gridSpan w:val="2"/>
            <w:vAlign w:val="center"/>
          </w:tcPr>
          <w:p w14:paraId="6E0B3F5D" w14:textId="77777777" w:rsidR="00AE036F" w:rsidRDefault="009556F6" w:rsidP="00E00CC7">
            <w:hyperlink w:anchor="Pata" w:history="1">
              <w:r w:rsidR="00AE036F" w:rsidRPr="00BC3412">
                <w:rPr>
                  <w:rStyle w:val="Hypertextovodkaz"/>
                  <w:b/>
                  <w:bCs/>
                </w:rPr>
                <w:t>prof. Dr. Ing. Vladimír Pata</w:t>
              </w:r>
            </w:hyperlink>
            <w:r w:rsidR="00AE036F" w:rsidRPr="00863752">
              <w:t xml:space="preserve"> (100% </w:t>
            </w:r>
            <w:r w:rsidR="00AE036F">
              <w:t>p</w:t>
            </w:r>
            <w:r w:rsidR="00AE036F" w:rsidRPr="00863752">
              <w:t>)</w:t>
            </w:r>
          </w:p>
        </w:tc>
        <w:tc>
          <w:tcPr>
            <w:tcW w:w="567" w:type="dxa"/>
            <w:vAlign w:val="center"/>
          </w:tcPr>
          <w:p w14:paraId="408AC401" w14:textId="77777777" w:rsidR="00AE036F" w:rsidRDefault="00AE036F" w:rsidP="00E00CC7">
            <w:r>
              <w:t>2/LS</w:t>
            </w:r>
          </w:p>
        </w:tc>
        <w:tc>
          <w:tcPr>
            <w:tcW w:w="709" w:type="dxa"/>
            <w:gridSpan w:val="2"/>
            <w:vAlign w:val="center"/>
          </w:tcPr>
          <w:p w14:paraId="268E1F86" w14:textId="77777777" w:rsidR="00AE036F" w:rsidRPr="00BC3412" w:rsidRDefault="00AE036F" w:rsidP="00E00CC7">
            <w:pPr>
              <w:jc w:val="center"/>
              <w:rPr>
                <w:b/>
                <w:bCs/>
              </w:rPr>
            </w:pPr>
            <w:r w:rsidRPr="00BC3412">
              <w:rPr>
                <w:b/>
                <w:bCs/>
              </w:rPr>
              <w:t>ZT</w:t>
            </w:r>
          </w:p>
        </w:tc>
      </w:tr>
      <w:tr w:rsidR="00AE036F" w14:paraId="40D03EDA" w14:textId="77777777" w:rsidTr="002401AC">
        <w:tc>
          <w:tcPr>
            <w:tcW w:w="2301" w:type="dxa"/>
            <w:tcBorders>
              <w:top w:val="single" w:sz="12" w:space="0" w:color="auto"/>
            </w:tcBorders>
            <w:vAlign w:val="center"/>
          </w:tcPr>
          <w:p w14:paraId="2AE7C3E1" w14:textId="77777777" w:rsidR="00AE036F" w:rsidRPr="00E254FF" w:rsidRDefault="009556F6" w:rsidP="002401AC">
            <w:hyperlink w:anchor="Fyz_a_technol_vakua" w:history="1">
              <w:r w:rsidR="00AE036F" w:rsidRPr="00E254FF">
                <w:rPr>
                  <w:rStyle w:val="Hypertextovodkaz"/>
                </w:rPr>
                <w:t>Fyzika a technologie vakua</w:t>
              </w:r>
            </w:hyperlink>
          </w:p>
        </w:tc>
        <w:tc>
          <w:tcPr>
            <w:tcW w:w="1276" w:type="dxa"/>
            <w:gridSpan w:val="2"/>
            <w:tcBorders>
              <w:top w:val="single" w:sz="12" w:space="0" w:color="auto"/>
            </w:tcBorders>
            <w:vAlign w:val="center"/>
          </w:tcPr>
          <w:p w14:paraId="185268A8" w14:textId="1CAAD1F6" w:rsidR="005668CB" w:rsidRPr="00125768" w:rsidRDefault="005668CB" w:rsidP="002401AC">
            <w:r w:rsidRPr="00125768">
              <w:t>8p+4s+0l</w:t>
            </w:r>
          </w:p>
        </w:tc>
        <w:tc>
          <w:tcPr>
            <w:tcW w:w="709" w:type="dxa"/>
            <w:tcBorders>
              <w:top w:val="single" w:sz="12" w:space="0" w:color="auto"/>
            </w:tcBorders>
            <w:vAlign w:val="center"/>
          </w:tcPr>
          <w:p w14:paraId="2C85A74F" w14:textId="77777777" w:rsidR="00AE036F" w:rsidRPr="006634F5" w:rsidRDefault="00AE036F" w:rsidP="002401AC">
            <w:r w:rsidRPr="006634F5">
              <w:t>z, zk</w:t>
            </w:r>
          </w:p>
        </w:tc>
        <w:tc>
          <w:tcPr>
            <w:tcW w:w="567" w:type="dxa"/>
            <w:gridSpan w:val="2"/>
            <w:tcBorders>
              <w:top w:val="single" w:sz="12" w:space="0" w:color="auto"/>
            </w:tcBorders>
            <w:vAlign w:val="center"/>
          </w:tcPr>
          <w:p w14:paraId="1E7056F8" w14:textId="77777777" w:rsidR="00AE036F" w:rsidRPr="00AE036F" w:rsidRDefault="00AE036F" w:rsidP="002401AC">
            <w:pPr>
              <w:jc w:val="center"/>
            </w:pPr>
            <w:r w:rsidRPr="00AE036F">
              <w:t>4</w:t>
            </w:r>
          </w:p>
        </w:tc>
        <w:tc>
          <w:tcPr>
            <w:tcW w:w="3827" w:type="dxa"/>
            <w:gridSpan w:val="2"/>
            <w:tcBorders>
              <w:top w:val="single" w:sz="12" w:space="0" w:color="auto"/>
            </w:tcBorders>
            <w:vAlign w:val="center"/>
          </w:tcPr>
          <w:p w14:paraId="56C536B1" w14:textId="77777777" w:rsidR="00AE036F" w:rsidRPr="006930C6" w:rsidRDefault="009556F6" w:rsidP="002401AC">
            <w:pPr>
              <w:pStyle w:val="Textkomente"/>
            </w:pPr>
            <w:hyperlink w:anchor="Slobodian" w:history="1">
              <w:r w:rsidR="00AE036F" w:rsidRPr="00BC3412">
                <w:rPr>
                  <w:rStyle w:val="Hypertextovodkaz"/>
                  <w:b/>
                  <w:bCs/>
                </w:rPr>
                <w:t>prof. Ing. Petr Slobodian, Ph.D.</w:t>
              </w:r>
            </w:hyperlink>
            <w:r w:rsidR="00AE036F" w:rsidRPr="00BC3412">
              <w:rPr>
                <w:b/>
                <w:bCs/>
              </w:rPr>
              <w:t xml:space="preserve"> </w:t>
            </w:r>
            <w:r w:rsidR="00AE036F" w:rsidRPr="006930C6">
              <w:t>(100% p)</w:t>
            </w:r>
          </w:p>
        </w:tc>
        <w:tc>
          <w:tcPr>
            <w:tcW w:w="567" w:type="dxa"/>
            <w:tcBorders>
              <w:top w:val="single" w:sz="12" w:space="0" w:color="auto"/>
            </w:tcBorders>
            <w:vAlign w:val="center"/>
          </w:tcPr>
          <w:p w14:paraId="66D012E5" w14:textId="77777777" w:rsidR="00AE036F" w:rsidRDefault="00AE036F" w:rsidP="002401AC">
            <w:r>
              <w:t>3/ZS</w:t>
            </w:r>
          </w:p>
        </w:tc>
        <w:tc>
          <w:tcPr>
            <w:tcW w:w="709" w:type="dxa"/>
            <w:gridSpan w:val="2"/>
            <w:tcBorders>
              <w:top w:val="single" w:sz="12" w:space="0" w:color="auto"/>
            </w:tcBorders>
            <w:vAlign w:val="center"/>
          </w:tcPr>
          <w:p w14:paraId="5771B8ED" w14:textId="77777777" w:rsidR="00AE036F" w:rsidRPr="00BC3412" w:rsidRDefault="00AE036F" w:rsidP="002401AC">
            <w:pPr>
              <w:jc w:val="center"/>
              <w:rPr>
                <w:b/>
                <w:bCs/>
              </w:rPr>
            </w:pPr>
            <w:r w:rsidRPr="00BC3412">
              <w:rPr>
                <w:b/>
                <w:bCs/>
              </w:rPr>
              <w:t>ZT</w:t>
            </w:r>
          </w:p>
        </w:tc>
      </w:tr>
      <w:tr w:rsidR="00AE036F" w14:paraId="408EFEBD" w14:textId="77777777" w:rsidTr="002401AC">
        <w:tc>
          <w:tcPr>
            <w:tcW w:w="2301" w:type="dxa"/>
            <w:vAlign w:val="center"/>
          </w:tcPr>
          <w:p w14:paraId="10081A79" w14:textId="77777777" w:rsidR="00AE036F" w:rsidRPr="00E254FF" w:rsidRDefault="009556F6" w:rsidP="002401AC">
            <w:hyperlink w:anchor="Lab_fyz_a_technol_vak" w:history="1">
              <w:r w:rsidR="00AE036F" w:rsidRPr="00E254FF">
                <w:rPr>
                  <w:rStyle w:val="Hypertextovodkaz"/>
                </w:rPr>
                <w:t>Laboratoř fyziky a technologie vakua</w:t>
              </w:r>
            </w:hyperlink>
          </w:p>
        </w:tc>
        <w:tc>
          <w:tcPr>
            <w:tcW w:w="1276" w:type="dxa"/>
            <w:gridSpan w:val="2"/>
            <w:vAlign w:val="center"/>
          </w:tcPr>
          <w:p w14:paraId="21EC4F4D" w14:textId="6FF80C7F" w:rsidR="005668CB" w:rsidRPr="00125768" w:rsidRDefault="005668CB" w:rsidP="002401AC">
            <w:r w:rsidRPr="00125768">
              <w:t>0p+0s+8l</w:t>
            </w:r>
          </w:p>
        </w:tc>
        <w:tc>
          <w:tcPr>
            <w:tcW w:w="709" w:type="dxa"/>
            <w:vAlign w:val="center"/>
          </w:tcPr>
          <w:p w14:paraId="01AB116C" w14:textId="77777777" w:rsidR="00AE036F" w:rsidRPr="006634F5" w:rsidRDefault="00AE036F" w:rsidP="002401AC">
            <w:r w:rsidRPr="006634F5">
              <w:t>z</w:t>
            </w:r>
          </w:p>
        </w:tc>
        <w:tc>
          <w:tcPr>
            <w:tcW w:w="567" w:type="dxa"/>
            <w:gridSpan w:val="2"/>
            <w:vAlign w:val="center"/>
          </w:tcPr>
          <w:p w14:paraId="1AC8048C" w14:textId="77777777" w:rsidR="00AE036F" w:rsidRPr="00AE036F" w:rsidRDefault="00AE036F" w:rsidP="002401AC">
            <w:pPr>
              <w:jc w:val="center"/>
            </w:pPr>
            <w:r w:rsidRPr="00AE036F">
              <w:t>2</w:t>
            </w:r>
          </w:p>
        </w:tc>
        <w:tc>
          <w:tcPr>
            <w:tcW w:w="3827" w:type="dxa"/>
            <w:gridSpan w:val="2"/>
            <w:vAlign w:val="center"/>
          </w:tcPr>
          <w:p w14:paraId="06633E11" w14:textId="77777777" w:rsidR="00AE036F" w:rsidRPr="006930C6" w:rsidRDefault="009556F6" w:rsidP="002401AC">
            <w:pPr>
              <w:pStyle w:val="Textkomente"/>
            </w:pPr>
            <w:hyperlink w:anchor="Slobodian" w:history="1">
              <w:r w:rsidR="00AE036F" w:rsidRPr="00BC3412">
                <w:rPr>
                  <w:rStyle w:val="Hypertextovodkaz"/>
                  <w:b/>
                  <w:bCs/>
                </w:rPr>
                <w:t>prof. Ing. Petr Slobodian, Ph.D.</w:t>
              </w:r>
            </w:hyperlink>
            <w:r w:rsidR="00AE036F" w:rsidRPr="006930C6">
              <w:t xml:space="preserve"> (100% l)</w:t>
            </w:r>
          </w:p>
        </w:tc>
        <w:tc>
          <w:tcPr>
            <w:tcW w:w="567" w:type="dxa"/>
            <w:vAlign w:val="center"/>
          </w:tcPr>
          <w:p w14:paraId="2850B611" w14:textId="77777777" w:rsidR="00AE036F" w:rsidRDefault="00AE036F" w:rsidP="002401AC">
            <w:r>
              <w:t>3/ZS</w:t>
            </w:r>
          </w:p>
        </w:tc>
        <w:tc>
          <w:tcPr>
            <w:tcW w:w="709" w:type="dxa"/>
            <w:gridSpan w:val="2"/>
            <w:vAlign w:val="center"/>
          </w:tcPr>
          <w:p w14:paraId="3B65843D" w14:textId="77777777" w:rsidR="00AE036F" w:rsidRPr="00BC3412" w:rsidRDefault="00AE036F" w:rsidP="002401AC">
            <w:pPr>
              <w:jc w:val="center"/>
              <w:rPr>
                <w:b/>
                <w:bCs/>
              </w:rPr>
            </w:pPr>
            <w:r w:rsidRPr="00BC3412">
              <w:rPr>
                <w:b/>
                <w:bCs/>
              </w:rPr>
              <w:t>PZ</w:t>
            </w:r>
          </w:p>
        </w:tc>
      </w:tr>
      <w:tr w:rsidR="00AE036F" w14:paraId="65644A26" w14:textId="77777777" w:rsidTr="002401AC">
        <w:tc>
          <w:tcPr>
            <w:tcW w:w="2301" w:type="dxa"/>
            <w:vAlign w:val="center"/>
          </w:tcPr>
          <w:p w14:paraId="48CF65B0" w14:textId="77777777" w:rsidR="00AE036F" w:rsidRPr="00E254FF" w:rsidRDefault="009556F6" w:rsidP="002401AC">
            <w:pPr>
              <w:rPr>
                <w:color w:val="0000FF" w:themeColor="hyperlink"/>
              </w:rPr>
            </w:pPr>
            <w:hyperlink w:anchor="Struk_a_vl_pev_lát_I" w:history="1">
              <w:r w:rsidR="00AE036F" w:rsidRPr="00E254FF">
                <w:rPr>
                  <w:rStyle w:val="Hypertextovodkaz"/>
                </w:rPr>
                <w:t>Struktura a vlastnosti pevných látek I</w:t>
              </w:r>
            </w:hyperlink>
          </w:p>
        </w:tc>
        <w:tc>
          <w:tcPr>
            <w:tcW w:w="1276" w:type="dxa"/>
            <w:gridSpan w:val="2"/>
            <w:vAlign w:val="center"/>
          </w:tcPr>
          <w:p w14:paraId="577CE049" w14:textId="5E1F1378" w:rsidR="005668CB" w:rsidRPr="00125768" w:rsidRDefault="005668CB" w:rsidP="002401AC">
            <w:r w:rsidRPr="00125768">
              <w:t>8p+4s+0l</w:t>
            </w:r>
          </w:p>
        </w:tc>
        <w:tc>
          <w:tcPr>
            <w:tcW w:w="709" w:type="dxa"/>
            <w:vAlign w:val="center"/>
          </w:tcPr>
          <w:p w14:paraId="6CB53811" w14:textId="77777777" w:rsidR="00AE036F" w:rsidRDefault="00AE036F" w:rsidP="002401AC">
            <w:r>
              <w:t>z</w:t>
            </w:r>
          </w:p>
        </w:tc>
        <w:tc>
          <w:tcPr>
            <w:tcW w:w="567" w:type="dxa"/>
            <w:gridSpan w:val="2"/>
            <w:vAlign w:val="center"/>
          </w:tcPr>
          <w:p w14:paraId="7F34E56C" w14:textId="77777777" w:rsidR="00AE036F" w:rsidRPr="00AE036F" w:rsidRDefault="00AE036F" w:rsidP="002401AC">
            <w:pPr>
              <w:jc w:val="center"/>
            </w:pPr>
            <w:r w:rsidRPr="00AE036F">
              <w:t>3</w:t>
            </w:r>
          </w:p>
        </w:tc>
        <w:tc>
          <w:tcPr>
            <w:tcW w:w="3827" w:type="dxa"/>
            <w:gridSpan w:val="2"/>
            <w:vAlign w:val="center"/>
          </w:tcPr>
          <w:p w14:paraId="2B526D2D" w14:textId="77777777" w:rsidR="00AE036F" w:rsidRDefault="009556F6" w:rsidP="002401AC">
            <w:hyperlink w:anchor="Ponížil" w:history="1">
              <w:r w:rsidR="00AE036F" w:rsidRPr="00BC3412">
                <w:rPr>
                  <w:rStyle w:val="Hypertextovodkaz"/>
                  <w:b/>
                  <w:bCs/>
                </w:rPr>
                <w:t>prof. RNDr. Petr Ponížil, Ph.D.</w:t>
              </w:r>
            </w:hyperlink>
            <w:r w:rsidR="00AE036F" w:rsidRPr="0003594E">
              <w:t xml:space="preserve"> (100% p)</w:t>
            </w:r>
          </w:p>
        </w:tc>
        <w:tc>
          <w:tcPr>
            <w:tcW w:w="567" w:type="dxa"/>
            <w:vAlign w:val="center"/>
          </w:tcPr>
          <w:p w14:paraId="14332474" w14:textId="77777777" w:rsidR="00AE036F" w:rsidRDefault="00AE036F" w:rsidP="002401AC">
            <w:r>
              <w:t>3/ZS</w:t>
            </w:r>
          </w:p>
        </w:tc>
        <w:tc>
          <w:tcPr>
            <w:tcW w:w="709" w:type="dxa"/>
            <w:gridSpan w:val="2"/>
            <w:vAlign w:val="center"/>
          </w:tcPr>
          <w:p w14:paraId="090A2619" w14:textId="77777777" w:rsidR="00AE036F" w:rsidRPr="00BC3412" w:rsidRDefault="00AE036F" w:rsidP="002401AC">
            <w:pPr>
              <w:jc w:val="center"/>
              <w:rPr>
                <w:b/>
                <w:bCs/>
              </w:rPr>
            </w:pPr>
            <w:r w:rsidRPr="00BC3412">
              <w:rPr>
                <w:b/>
                <w:bCs/>
              </w:rPr>
              <w:t>ZT</w:t>
            </w:r>
          </w:p>
        </w:tc>
      </w:tr>
      <w:tr w:rsidR="00AE036F" w14:paraId="39B9EC7B" w14:textId="77777777" w:rsidTr="002401AC">
        <w:tc>
          <w:tcPr>
            <w:tcW w:w="2301" w:type="dxa"/>
          </w:tcPr>
          <w:p w14:paraId="537D6F11" w14:textId="77777777" w:rsidR="00AE036F" w:rsidRPr="00E254FF" w:rsidRDefault="009556F6" w:rsidP="002401AC">
            <w:pPr>
              <w:spacing w:before="120" w:after="120"/>
            </w:pPr>
            <w:hyperlink w:anchor="Fyz_chem_II" w:history="1">
              <w:r w:rsidR="00AE036F" w:rsidRPr="00E254FF">
                <w:rPr>
                  <w:rStyle w:val="Hypertextovodkaz"/>
                </w:rPr>
                <w:t>Fyzikální chemie II</w:t>
              </w:r>
            </w:hyperlink>
          </w:p>
        </w:tc>
        <w:tc>
          <w:tcPr>
            <w:tcW w:w="1276" w:type="dxa"/>
            <w:gridSpan w:val="2"/>
            <w:vAlign w:val="center"/>
          </w:tcPr>
          <w:p w14:paraId="0E1AC229" w14:textId="3D19CE98" w:rsidR="005668CB" w:rsidRPr="00125768" w:rsidRDefault="005668CB" w:rsidP="002401AC">
            <w:pPr>
              <w:spacing w:before="120" w:after="120"/>
            </w:pPr>
            <w:r w:rsidRPr="00125768">
              <w:t>8p+8s+8l</w:t>
            </w:r>
          </w:p>
        </w:tc>
        <w:tc>
          <w:tcPr>
            <w:tcW w:w="709" w:type="dxa"/>
            <w:vAlign w:val="center"/>
          </w:tcPr>
          <w:p w14:paraId="33975059" w14:textId="77777777" w:rsidR="00AE036F" w:rsidRDefault="00AE036F" w:rsidP="002401AC">
            <w:pPr>
              <w:spacing w:before="120" w:after="120"/>
            </w:pPr>
            <w:r>
              <w:t>z, zk</w:t>
            </w:r>
          </w:p>
        </w:tc>
        <w:tc>
          <w:tcPr>
            <w:tcW w:w="567" w:type="dxa"/>
            <w:gridSpan w:val="2"/>
            <w:vAlign w:val="center"/>
          </w:tcPr>
          <w:p w14:paraId="4EF23BAD" w14:textId="77777777" w:rsidR="00AE036F" w:rsidRPr="00AE036F" w:rsidRDefault="00AE036F" w:rsidP="002401AC">
            <w:pPr>
              <w:spacing w:before="120" w:after="120"/>
              <w:jc w:val="center"/>
            </w:pPr>
            <w:r w:rsidRPr="00AE036F">
              <w:t>6</w:t>
            </w:r>
          </w:p>
        </w:tc>
        <w:tc>
          <w:tcPr>
            <w:tcW w:w="3827" w:type="dxa"/>
            <w:gridSpan w:val="2"/>
          </w:tcPr>
          <w:p w14:paraId="3DE8316B" w14:textId="77777777" w:rsidR="00AE036F" w:rsidRDefault="009556F6" w:rsidP="002401AC">
            <w:pPr>
              <w:spacing w:before="120" w:after="120"/>
              <w:jc w:val="both"/>
            </w:pPr>
            <w:hyperlink w:anchor="Kočí" w:history="1">
              <w:r w:rsidR="00AE036F" w:rsidRPr="005A7DA9">
                <w:rPr>
                  <w:rStyle w:val="Hypertextovodkaz"/>
                </w:rPr>
                <w:t>prof. Ing. Kamila Kočí, Ph.D.</w:t>
              </w:r>
            </w:hyperlink>
            <w:r w:rsidR="00AE036F" w:rsidRPr="0003594E">
              <w:t xml:space="preserve"> (100% p)</w:t>
            </w:r>
          </w:p>
        </w:tc>
        <w:tc>
          <w:tcPr>
            <w:tcW w:w="567" w:type="dxa"/>
            <w:vAlign w:val="center"/>
          </w:tcPr>
          <w:p w14:paraId="0FBC99FC" w14:textId="77777777" w:rsidR="00AE036F" w:rsidRDefault="00AE036F" w:rsidP="002401AC">
            <w:pPr>
              <w:spacing w:before="120" w:after="120"/>
              <w:jc w:val="center"/>
            </w:pPr>
            <w:r>
              <w:t>3/ZS</w:t>
            </w:r>
          </w:p>
        </w:tc>
        <w:tc>
          <w:tcPr>
            <w:tcW w:w="709" w:type="dxa"/>
            <w:gridSpan w:val="2"/>
            <w:vAlign w:val="center"/>
          </w:tcPr>
          <w:p w14:paraId="516C104B" w14:textId="77777777" w:rsidR="00AE036F" w:rsidRPr="00BC3412" w:rsidRDefault="00AE036F" w:rsidP="002401AC">
            <w:pPr>
              <w:spacing w:before="120" w:after="120"/>
              <w:jc w:val="center"/>
              <w:rPr>
                <w:b/>
                <w:bCs/>
              </w:rPr>
            </w:pPr>
          </w:p>
        </w:tc>
      </w:tr>
      <w:tr w:rsidR="00AE036F" w14:paraId="71B64AB4" w14:textId="77777777" w:rsidTr="002401AC">
        <w:tc>
          <w:tcPr>
            <w:tcW w:w="2301" w:type="dxa"/>
          </w:tcPr>
          <w:p w14:paraId="2CB1FF5B" w14:textId="77777777" w:rsidR="00AE036F" w:rsidRPr="00E254FF" w:rsidRDefault="009556F6" w:rsidP="002401AC">
            <w:pPr>
              <w:spacing w:before="120" w:after="120"/>
            </w:pPr>
            <w:hyperlink w:anchor="Polovodič_mat" w:history="1">
              <w:r w:rsidR="00AE036F" w:rsidRPr="00E254FF">
                <w:rPr>
                  <w:rStyle w:val="Hypertextovodkaz"/>
                </w:rPr>
                <w:t>Polovodičové materiály</w:t>
              </w:r>
            </w:hyperlink>
          </w:p>
        </w:tc>
        <w:tc>
          <w:tcPr>
            <w:tcW w:w="1276" w:type="dxa"/>
            <w:gridSpan w:val="2"/>
            <w:vAlign w:val="center"/>
          </w:tcPr>
          <w:p w14:paraId="439E0346" w14:textId="3A4EBF76" w:rsidR="006B41FD" w:rsidRPr="00125768" w:rsidRDefault="006B41FD" w:rsidP="002401AC">
            <w:pPr>
              <w:spacing w:before="120" w:after="120"/>
            </w:pPr>
            <w:r w:rsidRPr="00125768">
              <w:t>8p+0s+8l</w:t>
            </w:r>
          </w:p>
        </w:tc>
        <w:tc>
          <w:tcPr>
            <w:tcW w:w="709" w:type="dxa"/>
            <w:vAlign w:val="center"/>
          </w:tcPr>
          <w:p w14:paraId="1FF07DA2" w14:textId="77777777" w:rsidR="00AE036F" w:rsidRPr="006634F5" w:rsidRDefault="00AE036F" w:rsidP="002401AC">
            <w:pPr>
              <w:spacing w:before="120" w:after="120"/>
            </w:pPr>
            <w:r w:rsidRPr="006634F5">
              <w:t>z, zk</w:t>
            </w:r>
          </w:p>
        </w:tc>
        <w:tc>
          <w:tcPr>
            <w:tcW w:w="567" w:type="dxa"/>
            <w:gridSpan w:val="2"/>
            <w:vAlign w:val="center"/>
          </w:tcPr>
          <w:p w14:paraId="68106439" w14:textId="77777777" w:rsidR="00AE036F" w:rsidRPr="00AE036F" w:rsidRDefault="00AE036F" w:rsidP="002401AC">
            <w:pPr>
              <w:spacing w:before="120" w:after="120"/>
              <w:jc w:val="center"/>
            </w:pPr>
            <w:r w:rsidRPr="00AE036F">
              <w:t>6</w:t>
            </w:r>
          </w:p>
        </w:tc>
        <w:tc>
          <w:tcPr>
            <w:tcW w:w="3827" w:type="dxa"/>
            <w:gridSpan w:val="2"/>
          </w:tcPr>
          <w:p w14:paraId="57E1DDA2" w14:textId="77777777" w:rsidR="00AE036F" w:rsidRPr="002D416B" w:rsidRDefault="009556F6" w:rsidP="002401AC">
            <w:pPr>
              <w:pStyle w:val="Textkomente"/>
              <w:spacing w:before="120" w:after="120"/>
              <w:jc w:val="both"/>
              <w:rPr>
                <w:highlight w:val="green"/>
              </w:rPr>
            </w:pPr>
            <w:hyperlink w:anchor="Slobodian" w:history="1">
              <w:r w:rsidR="00AE036F" w:rsidRPr="00BC3412">
                <w:rPr>
                  <w:rStyle w:val="Hypertextovodkaz"/>
                  <w:b/>
                  <w:bCs/>
                </w:rPr>
                <w:t>prof. Ing. Petr Slobodian, Ph.D.</w:t>
              </w:r>
            </w:hyperlink>
            <w:r w:rsidR="00AE036F" w:rsidRPr="0003594E">
              <w:t xml:space="preserve"> (100% p)</w:t>
            </w:r>
          </w:p>
        </w:tc>
        <w:tc>
          <w:tcPr>
            <w:tcW w:w="567" w:type="dxa"/>
            <w:vAlign w:val="center"/>
          </w:tcPr>
          <w:p w14:paraId="0F008485" w14:textId="77777777" w:rsidR="00AE036F" w:rsidRDefault="00AE036F" w:rsidP="002401AC">
            <w:pPr>
              <w:spacing w:before="120" w:after="120"/>
              <w:jc w:val="center"/>
            </w:pPr>
            <w:r>
              <w:t>3/ZS</w:t>
            </w:r>
          </w:p>
        </w:tc>
        <w:tc>
          <w:tcPr>
            <w:tcW w:w="709" w:type="dxa"/>
            <w:gridSpan w:val="2"/>
            <w:vAlign w:val="center"/>
          </w:tcPr>
          <w:p w14:paraId="21E88EAD" w14:textId="77777777" w:rsidR="00AE036F" w:rsidRPr="00BC3412" w:rsidRDefault="00AE036F" w:rsidP="002401AC">
            <w:pPr>
              <w:spacing w:before="120" w:after="120"/>
              <w:jc w:val="center"/>
              <w:rPr>
                <w:b/>
                <w:bCs/>
              </w:rPr>
            </w:pPr>
            <w:r w:rsidRPr="00BC3412">
              <w:rPr>
                <w:b/>
                <w:bCs/>
              </w:rPr>
              <w:t>ZT</w:t>
            </w:r>
          </w:p>
        </w:tc>
      </w:tr>
      <w:tr w:rsidR="00AE036F" w14:paraId="4738BA38" w14:textId="77777777" w:rsidTr="002401AC">
        <w:tc>
          <w:tcPr>
            <w:tcW w:w="2301" w:type="dxa"/>
            <w:vAlign w:val="center"/>
          </w:tcPr>
          <w:p w14:paraId="795CBCA5" w14:textId="77777777" w:rsidR="00AE036F" w:rsidRPr="00E254FF" w:rsidRDefault="009556F6" w:rsidP="002401AC">
            <w:pPr>
              <w:spacing w:before="120" w:after="120"/>
            </w:pPr>
            <w:hyperlink w:anchor="Polymer_mat" w:history="1">
              <w:r w:rsidR="00AE036F" w:rsidRPr="00E254FF">
                <w:rPr>
                  <w:rStyle w:val="Hypertextovodkaz"/>
                </w:rPr>
                <w:t>Polymerní materiály</w:t>
              </w:r>
            </w:hyperlink>
          </w:p>
        </w:tc>
        <w:tc>
          <w:tcPr>
            <w:tcW w:w="1276" w:type="dxa"/>
            <w:gridSpan w:val="2"/>
            <w:vAlign w:val="center"/>
          </w:tcPr>
          <w:p w14:paraId="75BDFD73" w14:textId="37C1C479" w:rsidR="006B41FD" w:rsidRPr="00125768" w:rsidRDefault="006B41FD" w:rsidP="002401AC">
            <w:pPr>
              <w:spacing w:before="120" w:after="120"/>
            </w:pPr>
            <w:r w:rsidRPr="00125768">
              <w:t>8p+0s+8l</w:t>
            </w:r>
          </w:p>
        </w:tc>
        <w:tc>
          <w:tcPr>
            <w:tcW w:w="709" w:type="dxa"/>
            <w:vAlign w:val="center"/>
          </w:tcPr>
          <w:p w14:paraId="14B11A31" w14:textId="77777777" w:rsidR="00AE036F" w:rsidRPr="006634F5" w:rsidRDefault="00AE036F" w:rsidP="002401AC">
            <w:pPr>
              <w:spacing w:before="120" w:after="120"/>
            </w:pPr>
            <w:r w:rsidRPr="006634F5">
              <w:t>z, zk</w:t>
            </w:r>
          </w:p>
        </w:tc>
        <w:tc>
          <w:tcPr>
            <w:tcW w:w="567" w:type="dxa"/>
            <w:gridSpan w:val="2"/>
            <w:vAlign w:val="center"/>
          </w:tcPr>
          <w:p w14:paraId="6946958D" w14:textId="77777777" w:rsidR="00AE036F" w:rsidRPr="00AE036F" w:rsidRDefault="00AE036F" w:rsidP="002401AC">
            <w:pPr>
              <w:spacing w:before="120" w:after="120"/>
              <w:jc w:val="center"/>
            </w:pPr>
            <w:r w:rsidRPr="00AE036F">
              <w:t>5</w:t>
            </w:r>
          </w:p>
        </w:tc>
        <w:tc>
          <w:tcPr>
            <w:tcW w:w="3827" w:type="dxa"/>
            <w:gridSpan w:val="2"/>
            <w:vAlign w:val="center"/>
          </w:tcPr>
          <w:p w14:paraId="53E43490" w14:textId="77777777" w:rsidR="00AE036F" w:rsidRPr="00DE6123" w:rsidRDefault="009556F6" w:rsidP="002401AC">
            <w:pPr>
              <w:spacing w:before="120" w:after="120"/>
              <w:rPr>
                <w:highlight w:val="magenta"/>
              </w:rPr>
            </w:pPr>
            <w:hyperlink w:anchor="Čermák" w:history="1">
              <w:r w:rsidR="00AE036F" w:rsidRPr="00BC3412">
                <w:rPr>
                  <w:rStyle w:val="Hypertextovodkaz"/>
                  <w:b/>
                  <w:bCs/>
                </w:rPr>
                <w:t>prof. Ing. Roman Čermák, Ph.D.</w:t>
              </w:r>
            </w:hyperlink>
            <w:r w:rsidR="00AE036F" w:rsidRPr="008F27DE">
              <w:t xml:space="preserve"> (100% p)</w:t>
            </w:r>
          </w:p>
        </w:tc>
        <w:tc>
          <w:tcPr>
            <w:tcW w:w="567" w:type="dxa"/>
            <w:vAlign w:val="center"/>
          </w:tcPr>
          <w:p w14:paraId="74C15931" w14:textId="77777777" w:rsidR="00AE036F" w:rsidRDefault="00AE036F" w:rsidP="002401AC">
            <w:pPr>
              <w:spacing w:before="120" w:after="120"/>
            </w:pPr>
            <w:r>
              <w:t>3/ZS</w:t>
            </w:r>
          </w:p>
        </w:tc>
        <w:tc>
          <w:tcPr>
            <w:tcW w:w="709" w:type="dxa"/>
            <w:gridSpan w:val="2"/>
            <w:vAlign w:val="center"/>
          </w:tcPr>
          <w:p w14:paraId="3887A7AF" w14:textId="77777777" w:rsidR="00AE036F" w:rsidRPr="00BC3412" w:rsidRDefault="00AE036F" w:rsidP="002401AC">
            <w:pPr>
              <w:spacing w:before="120" w:after="120"/>
              <w:jc w:val="center"/>
              <w:rPr>
                <w:b/>
                <w:bCs/>
              </w:rPr>
            </w:pPr>
            <w:r w:rsidRPr="00BC3412">
              <w:rPr>
                <w:b/>
                <w:bCs/>
              </w:rPr>
              <w:t>PZ</w:t>
            </w:r>
          </w:p>
        </w:tc>
      </w:tr>
      <w:tr w:rsidR="00AE036F" w14:paraId="4DEE9048" w14:textId="77777777" w:rsidTr="002401AC">
        <w:tc>
          <w:tcPr>
            <w:tcW w:w="2301" w:type="dxa"/>
            <w:tcBorders>
              <w:bottom w:val="single" w:sz="12" w:space="0" w:color="auto"/>
            </w:tcBorders>
            <w:vAlign w:val="center"/>
          </w:tcPr>
          <w:p w14:paraId="664CC16B" w14:textId="77777777" w:rsidR="00AE036F" w:rsidRPr="00E254FF" w:rsidRDefault="009556F6" w:rsidP="002401AC">
            <w:hyperlink w:anchor="Sem_k_BP" w:history="1">
              <w:r w:rsidR="00AE036F" w:rsidRPr="00E254FF">
                <w:rPr>
                  <w:rStyle w:val="Hypertextovodkaz"/>
                </w:rPr>
                <w:t>Seminář k bakalářské práci</w:t>
              </w:r>
            </w:hyperlink>
          </w:p>
        </w:tc>
        <w:tc>
          <w:tcPr>
            <w:tcW w:w="1276" w:type="dxa"/>
            <w:gridSpan w:val="2"/>
            <w:tcBorders>
              <w:bottom w:val="single" w:sz="12" w:space="0" w:color="auto"/>
            </w:tcBorders>
            <w:vAlign w:val="center"/>
          </w:tcPr>
          <w:p w14:paraId="29A5263A" w14:textId="30F38783" w:rsidR="006B41FD" w:rsidRPr="00125768" w:rsidRDefault="006B41FD" w:rsidP="002401AC">
            <w:r w:rsidRPr="00125768">
              <w:t>0p+8s+0l</w:t>
            </w:r>
          </w:p>
        </w:tc>
        <w:tc>
          <w:tcPr>
            <w:tcW w:w="709" w:type="dxa"/>
            <w:tcBorders>
              <w:bottom w:val="single" w:sz="12" w:space="0" w:color="auto"/>
            </w:tcBorders>
            <w:vAlign w:val="center"/>
          </w:tcPr>
          <w:p w14:paraId="3FB83851" w14:textId="77777777" w:rsidR="00AE036F" w:rsidRDefault="00AE036F" w:rsidP="002401AC">
            <w:r>
              <w:t>z</w:t>
            </w:r>
          </w:p>
        </w:tc>
        <w:tc>
          <w:tcPr>
            <w:tcW w:w="567" w:type="dxa"/>
            <w:gridSpan w:val="2"/>
            <w:tcBorders>
              <w:bottom w:val="single" w:sz="12" w:space="0" w:color="auto"/>
            </w:tcBorders>
            <w:vAlign w:val="center"/>
          </w:tcPr>
          <w:p w14:paraId="19554C93" w14:textId="77777777" w:rsidR="00AE036F" w:rsidRPr="00AE036F" w:rsidRDefault="00AE036F" w:rsidP="002401AC">
            <w:pPr>
              <w:jc w:val="center"/>
            </w:pPr>
            <w:r w:rsidRPr="00AE036F">
              <w:t>2</w:t>
            </w:r>
          </w:p>
        </w:tc>
        <w:tc>
          <w:tcPr>
            <w:tcW w:w="3827" w:type="dxa"/>
            <w:gridSpan w:val="2"/>
            <w:tcBorders>
              <w:bottom w:val="single" w:sz="12" w:space="0" w:color="auto"/>
            </w:tcBorders>
            <w:vAlign w:val="center"/>
          </w:tcPr>
          <w:p w14:paraId="78677260" w14:textId="77777777" w:rsidR="00AE036F" w:rsidRPr="00B45DB3" w:rsidRDefault="009556F6" w:rsidP="002401AC">
            <w:pPr>
              <w:rPr>
                <w:i/>
                <w:iCs/>
              </w:rPr>
            </w:pPr>
            <w:hyperlink w:anchor="Musilová" w:history="1">
              <w:r w:rsidR="00AE036F" w:rsidRPr="0003594E">
                <w:rPr>
                  <w:rStyle w:val="Hypertextovodkaz"/>
                </w:rPr>
                <w:t>Ing. Lenka Musilová, Ph.D.</w:t>
              </w:r>
            </w:hyperlink>
            <w:r w:rsidR="00AE036F" w:rsidRPr="0003594E">
              <w:t xml:space="preserve"> (100% s)</w:t>
            </w:r>
          </w:p>
        </w:tc>
        <w:tc>
          <w:tcPr>
            <w:tcW w:w="567" w:type="dxa"/>
            <w:tcBorders>
              <w:bottom w:val="single" w:sz="12" w:space="0" w:color="auto"/>
            </w:tcBorders>
            <w:vAlign w:val="center"/>
          </w:tcPr>
          <w:p w14:paraId="339BB7F3" w14:textId="77777777" w:rsidR="00AE036F" w:rsidRDefault="00AE036F" w:rsidP="002401AC">
            <w:r>
              <w:t>3/ZS</w:t>
            </w:r>
          </w:p>
        </w:tc>
        <w:tc>
          <w:tcPr>
            <w:tcW w:w="709" w:type="dxa"/>
            <w:gridSpan w:val="2"/>
            <w:tcBorders>
              <w:bottom w:val="single" w:sz="12" w:space="0" w:color="auto"/>
            </w:tcBorders>
            <w:vAlign w:val="center"/>
          </w:tcPr>
          <w:p w14:paraId="77ECAE7B" w14:textId="77777777" w:rsidR="00AE036F" w:rsidRPr="00BC3412" w:rsidRDefault="00AE036F" w:rsidP="002401AC">
            <w:pPr>
              <w:jc w:val="center"/>
              <w:rPr>
                <w:b/>
                <w:bCs/>
              </w:rPr>
            </w:pPr>
          </w:p>
        </w:tc>
      </w:tr>
      <w:tr w:rsidR="00AE036F" w14:paraId="5EA68EAC" w14:textId="77777777" w:rsidTr="002401AC">
        <w:tc>
          <w:tcPr>
            <w:tcW w:w="2301" w:type="dxa"/>
            <w:vAlign w:val="center"/>
          </w:tcPr>
          <w:p w14:paraId="5421EDB3" w14:textId="77777777" w:rsidR="00AE036F" w:rsidRPr="00E254FF" w:rsidRDefault="009556F6" w:rsidP="002401AC">
            <w:hyperlink w:anchor="Struk_a_vl_pev_lát_II" w:history="1">
              <w:r w:rsidR="00AE036F" w:rsidRPr="00E254FF">
                <w:rPr>
                  <w:rStyle w:val="Hypertextovodkaz"/>
                </w:rPr>
                <w:t>Struktura a vlastnosti pevných látek II</w:t>
              </w:r>
            </w:hyperlink>
          </w:p>
        </w:tc>
        <w:tc>
          <w:tcPr>
            <w:tcW w:w="1276" w:type="dxa"/>
            <w:gridSpan w:val="2"/>
            <w:vAlign w:val="center"/>
          </w:tcPr>
          <w:p w14:paraId="34A8DA2C" w14:textId="02968D8D" w:rsidR="006B41FD" w:rsidRPr="00125768" w:rsidRDefault="006B41FD" w:rsidP="002401AC">
            <w:r w:rsidRPr="00125768">
              <w:t>8p+4s+0l</w:t>
            </w:r>
          </w:p>
        </w:tc>
        <w:tc>
          <w:tcPr>
            <w:tcW w:w="709" w:type="dxa"/>
            <w:vAlign w:val="center"/>
          </w:tcPr>
          <w:p w14:paraId="4CC6A446" w14:textId="77777777" w:rsidR="00AE036F" w:rsidRDefault="00AE036F" w:rsidP="002401AC">
            <w:r>
              <w:t>z, zk</w:t>
            </w:r>
          </w:p>
        </w:tc>
        <w:tc>
          <w:tcPr>
            <w:tcW w:w="567" w:type="dxa"/>
            <w:gridSpan w:val="2"/>
            <w:vAlign w:val="center"/>
          </w:tcPr>
          <w:p w14:paraId="7B98E68B" w14:textId="77777777" w:rsidR="00AE036F" w:rsidRPr="00AE036F" w:rsidRDefault="00AE036F" w:rsidP="002401AC">
            <w:pPr>
              <w:jc w:val="center"/>
            </w:pPr>
            <w:r w:rsidRPr="00AE036F">
              <w:t>4</w:t>
            </w:r>
          </w:p>
        </w:tc>
        <w:tc>
          <w:tcPr>
            <w:tcW w:w="3827" w:type="dxa"/>
            <w:gridSpan w:val="2"/>
            <w:vAlign w:val="center"/>
          </w:tcPr>
          <w:p w14:paraId="33D16FE3" w14:textId="77777777" w:rsidR="00AE036F" w:rsidRDefault="009556F6" w:rsidP="002401AC">
            <w:hyperlink w:anchor="Ponížil" w:history="1">
              <w:r w:rsidR="00AE036F" w:rsidRPr="00BC3412">
                <w:rPr>
                  <w:rStyle w:val="Hypertextovodkaz"/>
                  <w:b/>
                  <w:bCs/>
                </w:rPr>
                <w:t>prof. RNDr. Petr Ponížil, Ph.D.</w:t>
              </w:r>
            </w:hyperlink>
            <w:r w:rsidR="00AE036F" w:rsidRPr="0003594E">
              <w:t xml:space="preserve"> (100% p)</w:t>
            </w:r>
          </w:p>
        </w:tc>
        <w:tc>
          <w:tcPr>
            <w:tcW w:w="567" w:type="dxa"/>
            <w:vAlign w:val="center"/>
          </w:tcPr>
          <w:p w14:paraId="04BE2804" w14:textId="77777777" w:rsidR="00AE036F" w:rsidRDefault="00AE036F" w:rsidP="002401AC">
            <w:r>
              <w:t>3/LS</w:t>
            </w:r>
          </w:p>
        </w:tc>
        <w:tc>
          <w:tcPr>
            <w:tcW w:w="709" w:type="dxa"/>
            <w:gridSpan w:val="2"/>
            <w:vAlign w:val="center"/>
          </w:tcPr>
          <w:p w14:paraId="0E11DF0C" w14:textId="77777777" w:rsidR="00AE036F" w:rsidRPr="00BC3412" w:rsidRDefault="00AE036F" w:rsidP="002401AC">
            <w:pPr>
              <w:jc w:val="center"/>
              <w:rPr>
                <w:b/>
                <w:bCs/>
              </w:rPr>
            </w:pPr>
            <w:r w:rsidRPr="00BC3412">
              <w:rPr>
                <w:b/>
                <w:bCs/>
              </w:rPr>
              <w:t>ZT</w:t>
            </w:r>
          </w:p>
        </w:tc>
      </w:tr>
      <w:tr w:rsidR="00AE036F" w14:paraId="70251FCD" w14:textId="77777777" w:rsidTr="002401AC">
        <w:tc>
          <w:tcPr>
            <w:tcW w:w="2301" w:type="dxa"/>
            <w:vAlign w:val="center"/>
          </w:tcPr>
          <w:p w14:paraId="36BC48FB" w14:textId="77777777" w:rsidR="00AE036F" w:rsidRPr="00E254FF" w:rsidRDefault="009556F6" w:rsidP="002401AC">
            <w:pPr>
              <w:spacing w:before="120" w:after="120"/>
            </w:pPr>
            <w:hyperlink w:anchor="Fyz_polymerů" w:history="1">
              <w:r w:rsidR="00AE036F" w:rsidRPr="00E254FF">
                <w:rPr>
                  <w:rStyle w:val="Hypertextovodkaz"/>
                </w:rPr>
                <w:t>Fyzika polymerů</w:t>
              </w:r>
            </w:hyperlink>
          </w:p>
        </w:tc>
        <w:tc>
          <w:tcPr>
            <w:tcW w:w="1276" w:type="dxa"/>
            <w:gridSpan w:val="2"/>
            <w:vAlign w:val="center"/>
          </w:tcPr>
          <w:p w14:paraId="70489F9F" w14:textId="4F41C2A1" w:rsidR="006B41FD" w:rsidRPr="00125768" w:rsidRDefault="006B41FD" w:rsidP="002401AC">
            <w:pPr>
              <w:spacing w:before="120" w:after="120"/>
            </w:pPr>
            <w:r w:rsidRPr="00125768">
              <w:t>8p+0s+8l</w:t>
            </w:r>
          </w:p>
        </w:tc>
        <w:tc>
          <w:tcPr>
            <w:tcW w:w="709" w:type="dxa"/>
            <w:vAlign w:val="center"/>
          </w:tcPr>
          <w:p w14:paraId="2D2079D2" w14:textId="77777777" w:rsidR="00AE036F" w:rsidRDefault="00AE036F" w:rsidP="002401AC">
            <w:pPr>
              <w:spacing w:before="120" w:after="120"/>
            </w:pPr>
            <w:r>
              <w:t>z, zk</w:t>
            </w:r>
          </w:p>
        </w:tc>
        <w:tc>
          <w:tcPr>
            <w:tcW w:w="567" w:type="dxa"/>
            <w:gridSpan w:val="2"/>
            <w:vAlign w:val="center"/>
          </w:tcPr>
          <w:p w14:paraId="51EE25DC" w14:textId="77777777" w:rsidR="00AE036F" w:rsidRPr="00AE036F" w:rsidRDefault="00AE036F" w:rsidP="002401AC">
            <w:pPr>
              <w:spacing w:before="120" w:after="120"/>
              <w:jc w:val="center"/>
            </w:pPr>
            <w:r w:rsidRPr="00AE036F">
              <w:t>5</w:t>
            </w:r>
          </w:p>
        </w:tc>
        <w:tc>
          <w:tcPr>
            <w:tcW w:w="3827" w:type="dxa"/>
            <w:gridSpan w:val="2"/>
          </w:tcPr>
          <w:p w14:paraId="382F4815" w14:textId="4F941AF4" w:rsidR="00AE036F" w:rsidRPr="009309E2" w:rsidRDefault="009556F6" w:rsidP="002401AC">
            <w:pPr>
              <w:spacing w:before="120" w:after="120"/>
              <w:jc w:val="both"/>
              <w:rPr>
                <w:highlight w:val="cyan"/>
              </w:rPr>
            </w:pPr>
            <w:hyperlink w:anchor="Hausnerová" w:history="1">
              <w:r w:rsidR="00AE036F" w:rsidRPr="00923A7C">
                <w:rPr>
                  <w:rStyle w:val="Hypertextovodkaz"/>
                  <w:sz w:val="19"/>
                  <w:szCs w:val="19"/>
                </w:rPr>
                <w:t>prof. Ing. Berenika Hausnerová, Ph.D.</w:t>
              </w:r>
            </w:hyperlink>
            <w:r w:rsidR="00AE036F" w:rsidRPr="00AE2B44">
              <w:t xml:space="preserve"> </w:t>
            </w:r>
            <w:r w:rsidR="00AE036F" w:rsidRPr="00AE2B44">
              <w:rPr>
                <w:sz w:val="19"/>
                <w:szCs w:val="19"/>
              </w:rPr>
              <w:t>(100% p)</w:t>
            </w:r>
          </w:p>
        </w:tc>
        <w:tc>
          <w:tcPr>
            <w:tcW w:w="567" w:type="dxa"/>
            <w:vAlign w:val="center"/>
          </w:tcPr>
          <w:p w14:paraId="08ED1B55" w14:textId="77777777" w:rsidR="00AE036F" w:rsidRDefault="00AE036F" w:rsidP="002401AC">
            <w:pPr>
              <w:spacing w:before="120" w:after="120"/>
              <w:jc w:val="center"/>
            </w:pPr>
            <w:r w:rsidRPr="00AE2B44">
              <w:t>3/LS</w:t>
            </w:r>
          </w:p>
        </w:tc>
        <w:tc>
          <w:tcPr>
            <w:tcW w:w="709" w:type="dxa"/>
            <w:gridSpan w:val="2"/>
            <w:vAlign w:val="center"/>
          </w:tcPr>
          <w:p w14:paraId="0B3E4D38" w14:textId="77777777" w:rsidR="00AE036F" w:rsidRPr="00BC3412" w:rsidRDefault="00AE036F" w:rsidP="002401AC">
            <w:pPr>
              <w:spacing w:before="120" w:after="120"/>
              <w:jc w:val="center"/>
              <w:rPr>
                <w:b/>
                <w:bCs/>
              </w:rPr>
            </w:pPr>
          </w:p>
        </w:tc>
      </w:tr>
      <w:tr w:rsidR="00AE036F" w14:paraId="014A9060" w14:textId="77777777" w:rsidTr="002401AC">
        <w:tc>
          <w:tcPr>
            <w:tcW w:w="2301" w:type="dxa"/>
            <w:vAlign w:val="center"/>
          </w:tcPr>
          <w:p w14:paraId="5B420018" w14:textId="77777777" w:rsidR="00AE036F" w:rsidRPr="00E254FF" w:rsidRDefault="009556F6" w:rsidP="002401AC">
            <w:pPr>
              <w:spacing w:before="120" w:after="120"/>
            </w:pPr>
            <w:hyperlink w:anchor="Proc_inž_I" w:history="1">
              <w:r w:rsidR="00AE036F" w:rsidRPr="00E254FF">
                <w:rPr>
                  <w:rStyle w:val="Hypertextovodkaz"/>
                </w:rPr>
                <w:t>Procesní inženýrství I</w:t>
              </w:r>
            </w:hyperlink>
          </w:p>
        </w:tc>
        <w:tc>
          <w:tcPr>
            <w:tcW w:w="1276" w:type="dxa"/>
            <w:gridSpan w:val="2"/>
            <w:vAlign w:val="center"/>
          </w:tcPr>
          <w:p w14:paraId="0E0A860B" w14:textId="08CBA326" w:rsidR="00696D0D" w:rsidRPr="00125768" w:rsidRDefault="00E271CD" w:rsidP="009C3215">
            <w:pPr>
              <w:spacing w:before="120" w:after="120"/>
            </w:pPr>
            <w:r w:rsidRPr="00125768">
              <w:t>0p+12s+8l</w:t>
            </w:r>
          </w:p>
        </w:tc>
        <w:tc>
          <w:tcPr>
            <w:tcW w:w="709" w:type="dxa"/>
            <w:vAlign w:val="center"/>
          </w:tcPr>
          <w:p w14:paraId="44C507FF" w14:textId="77777777" w:rsidR="00AE036F" w:rsidRPr="008E6316" w:rsidRDefault="00AE036F" w:rsidP="002401AC">
            <w:pPr>
              <w:spacing w:before="120" w:after="120"/>
            </w:pPr>
            <w:r w:rsidRPr="008E6316">
              <w:t>z, zk</w:t>
            </w:r>
          </w:p>
        </w:tc>
        <w:tc>
          <w:tcPr>
            <w:tcW w:w="567" w:type="dxa"/>
            <w:gridSpan w:val="2"/>
            <w:vAlign w:val="center"/>
          </w:tcPr>
          <w:p w14:paraId="55D09DB9" w14:textId="77777777" w:rsidR="00AE036F" w:rsidRPr="00AE036F" w:rsidRDefault="00AE036F" w:rsidP="002401AC">
            <w:pPr>
              <w:spacing w:before="120" w:after="120"/>
              <w:jc w:val="center"/>
            </w:pPr>
            <w:r w:rsidRPr="00AE036F">
              <w:t>6</w:t>
            </w:r>
          </w:p>
        </w:tc>
        <w:tc>
          <w:tcPr>
            <w:tcW w:w="3827" w:type="dxa"/>
            <w:gridSpan w:val="2"/>
            <w:vAlign w:val="center"/>
          </w:tcPr>
          <w:p w14:paraId="3F3FA51D" w14:textId="21BDE9C5" w:rsidR="00AE036F" w:rsidRPr="008E6316" w:rsidRDefault="009556F6" w:rsidP="002401AC">
            <w:pPr>
              <w:spacing w:before="120" w:after="120"/>
            </w:pPr>
            <w:hyperlink w:anchor="Mrkvičková" w:history="1">
              <w:r w:rsidR="00AE036F" w:rsidRPr="00F2523D">
                <w:rPr>
                  <w:rStyle w:val="Hypertextovodkaz"/>
                  <w:b/>
                  <w:bCs/>
                </w:rPr>
                <w:t>Ing. Simona Mrkvičková, Ph.D.</w:t>
              </w:r>
            </w:hyperlink>
            <w:r w:rsidR="00AE036F" w:rsidRPr="008E6316">
              <w:t xml:space="preserve"> (100% s)</w:t>
            </w:r>
          </w:p>
        </w:tc>
        <w:tc>
          <w:tcPr>
            <w:tcW w:w="567" w:type="dxa"/>
            <w:vAlign w:val="center"/>
          </w:tcPr>
          <w:p w14:paraId="07AE1A63" w14:textId="77777777" w:rsidR="00AE036F" w:rsidRPr="00EE2DBC" w:rsidRDefault="00AE036F" w:rsidP="002401AC">
            <w:pPr>
              <w:spacing w:before="120" w:after="120"/>
            </w:pPr>
            <w:r w:rsidRPr="00EE2DBC">
              <w:t>3/LS</w:t>
            </w:r>
          </w:p>
        </w:tc>
        <w:tc>
          <w:tcPr>
            <w:tcW w:w="709" w:type="dxa"/>
            <w:gridSpan w:val="2"/>
            <w:vAlign w:val="center"/>
          </w:tcPr>
          <w:p w14:paraId="3D36FB11" w14:textId="77777777" w:rsidR="00AE036F" w:rsidRPr="00BC3412" w:rsidRDefault="00AE036F" w:rsidP="002401AC">
            <w:pPr>
              <w:spacing w:before="120" w:after="120"/>
              <w:jc w:val="center"/>
              <w:rPr>
                <w:b/>
                <w:bCs/>
              </w:rPr>
            </w:pPr>
            <w:r w:rsidRPr="00BC3412">
              <w:rPr>
                <w:b/>
                <w:bCs/>
              </w:rPr>
              <w:t>ZT</w:t>
            </w:r>
          </w:p>
        </w:tc>
      </w:tr>
      <w:tr w:rsidR="00AE036F" w14:paraId="68184B50" w14:textId="77777777" w:rsidTr="002401AC">
        <w:tc>
          <w:tcPr>
            <w:tcW w:w="2301" w:type="dxa"/>
            <w:vAlign w:val="center"/>
          </w:tcPr>
          <w:p w14:paraId="24915425" w14:textId="77777777" w:rsidR="00AE036F" w:rsidRPr="00E254FF" w:rsidRDefault="009556F6" w:rsidP="002401AC">
            <w:hyperlink w:anchor="Zákl_technol_výr_polovodič" w:history="1">
              <w:r w:rsidR="00AE036F" w:rsidRPr="00E254FF">
                <w:rPr>
                  <w:rStyle w:val="Hypertextovodkaz"/>
                </w:rPr>
                <w:t>Základy technologie výroby polovodičů</w:t>
              </w:r>
            </w:hyperlink>
            <w:r w:rsidR="00AE036F" w:rsidRPr="00E254FF">
              <w:t xml:space="preserve"> </w:t>
            </w:r>
          </w:p>
        </w:tc>
        <w:tc>
          <w:tcPr>
            <w:tcW w:w="1276" w:type="dxa"/>
            <w:gridSpan w:val="2"/>
            <w:vAlign w:val="center"/>
          </w:tcPr>
          <w:p w14:paraId="7655DBCB" w14:textId="2B61B57A" w:rsidR="009B2F68" w:rsidRPr="00125768" w:rsidRDefault="009B2F68" w:rsidP="002401AC">
            <w:r w:rsidRPr="00125768">
              <w:t>8p+8s+0l</w:t>
            </w:r>
          </w:p>
        </w:tc>
        <w:tc>
          <w:tcPr>
            <w:tcW w:w="709" w:type="dxa"/>
            <w:vAlign w:val="center"/>
          </w:tcPr>
          <w:p w14:paraId="56DDE39B" w14:textId="77777777" w:rsidR="00AE036F" w:rsidRPr="006634F5" w:rsidRDefault="00AE036F" w:rsidP="002401AC">
            <w:r w:rsidRPr="006634F5">
              <w:t>z, zk</w:t>
            </w:r>
          </w:p>
        </w:tc>
        <w:tc>
          <w:tcPr>
            <w:tcW w:w="567" w:type="dxa"/>
            <w:gridSpan w:val="2"/>
            <w:vAlign w:val="center"/>
          </w:tcPr>
          <w:p w14:paraId="1971A646" w14:textId="77777777" w:rsidR="00AE036F" w:rsidRPr="00AE036F" w:rsidRDefault="00AE036F" w:rsidP="002401AC">
            <w:pPr>
              <w:jc w:val="center"/>
            </w:pPr>
            <w:r w:rsidRPr="00AE036F">
              <w:t>5</w:t>
            </w:r>
          </w:p>
        </w:tc>
        <w:tc>
          <w:tcPr>
            <w:tcW w:w="3827" w:type="dxa"/>
            <w:gridSpan w:val="2"/>
            <w:vAlign w:val="center"/>
          </w:tcPr>
          <w:p w14:paraId="22A19822" w14:textId="37AAFF87" w:rsidR="00AE036F" w:rsidRDefault="009556F6" w:rsidP="002401AC">
            <w:hyperlink w:anchor="Pánek" w:history="1">
              <w:r w:rsidR="00AE036F" w:rsidRPr="00265AE4">
                <w:rPr>
                  <w:rStyle w:val="Hypertextovodkaz"/>
                  <w:b/>
                  <w:bCs/>
                </w:rPr>
                <w:t>RNDr. Petr Pánek, Ph.D.</w:t>
              </w:r>
            </w:hyperlink>
            <w:r w:rsidR="00AE036F" w:rsidRPr="00265AE4">
              <w:t xml:space="preserve"> (</w:t>
            </w:r>
            <w:r w:rsidR="00265AE4" w:rsidRPr="00265AE4">
              <w:t>10</w:t>
            </w:r>
            <w:r w:rsidR="00AE036F" w:rsidRPr="00265AE4">
              <w:t>0% p)</w:t>
            </w:r>
          </w:p>
        </w:tc>
        <w:tc>
          <w:tcPr>
            <w:tcW w:w="567" w:type="dxa"/>
            <w:vAlign w:val="center"/>
          </w:tcPr>
          <w:p w14:paraId="2C560CBF" w14:textId="77777777" w:rsidR="00AE036F" w:rsidRDefault="00AE036F" w:rsidP="002401AC">
            <w:r>
              <w:t>3/LS</w:t>
            </w:r>
          </w:p>
        </w:tc>
        <w:tc>
          <w:tcPr>
            <w:tcW w:w="709" w:type="dxa"/>
            <w:gridSpan w:val="2"/>
            <w:vAlign w:val="center"/>
          </w:tcPr>
          <w:p w14:paraId="7C33BE4B" w14:textId="13D1DB1E" w:rsidR="00AE036F" w:rsidRPr="00BC3412" w:rsidRDefault="00265AE4" w:rsidP="002401AC">
            <w:pPr>
              <w:jc w:val="center"/>
              <w:rPr>
                <w:b/>
                <w:bCs/>
              </w:rPr>
            </w:pPr>
            <w:r>
              <w:rPr>
                <w:b/>
                <w:bCs/>
              </w:rPr>
              <w:t>PZ</w:t>
            </w:r>
          </w:p>
        </w:tc>
      </w:tr>
      <w:tr w:rsidR="00AE036F" w14:paraId="3C4B7885" w14:textId="77777777" w:rsidTr="002401AC">
        <w:tc>
          <w:tcPr>
            <w:tcW w:w="2301" w:type="dxa"/>
          </w:tcPr>
          <w:p w14:paraId="070E36E0" w14:textId="77777777" w:rsidR="00AE036F" w:rsidRPr="00E1748A" w:rsidRDefault="009556F6" w:rsidP="002401AC">
            <w:pPr>
              <w:spacing w:before="120" w:after="120"/>
            </w:pPr>
            <w:hyperlink w:anchor="Mikroskop_met" w:history="1">
              <w:r w:rsidR="00AE036F" w:rsidRPr="00E1748A">
                <w:rPr>
                  <w:rStyle w:val="Hypertextovodkaz"/>
                </w:rPr>
                <w:t>Mikroskopické metody</w:t>
              </w:r>
            </w:hyperlink>
          </w:p>
        </w:tc>
        <w:tc>
          <w:tcPr>
            <w:tcW w:w="1276" w:type="dxa"/>
            <w:gridSpan w:val="2"/>
            <w:vAlign w:val="center"/>
          </w:tcPr>
          <w:p w14:paraId="475BD7B0" w14:textId="0D9C7A5A" w:rsidR="009B2F68" w:rsidRPr="00125768" w:rsidRDefault="009B2F68" w:rsidP="002401AC">
            <w:pPr>
              <w:spacing w:before="120" w:after="120"/>
            </w:pPr>
            <w:r w:rsidRPr="00125768">
              <w:t>4p+0s+8l</w:t>
            </w:r>
          </w:p>
        </w:tc>
        <w:tc>
          <w:tcPr>
            <w:tcW w:w="709" w:type="dxa"/>
            <w:vAlign w:val="center"/>
          </w:tcPr>
          <w:p w14:paraId="296E4A23" w14:textId="77777777" w:rsidR="00AE036F" w:rsidRDefault="00AE036F" w:rsidP="002401AC">
            <w:pPr>
              <w:spacing w:before="120" w:after="120"/>
            </w:pPr>
            <w:r>
              <w:t>z, zk</w:t>
            </w:r>
          </w:p>
        </w:tc>
        <w:tc>
          <w:tcPr>
            <w:tcW w:w="567" w:type="dxa"/>
            <w:gridSpan w:val="2"/>
            <w:vAlign w:val="center"/>
          </w:tcPr>
          <w:p w14:paraId="071EFA55" w14:textId="77777777" w:rsidR="00AE036F" w:rsidRPr="00AE036F" w:rsidRDefault="00AE036F" w:rsidP="002401AC">
            <w:pPr>
              <w:spacing w:before="120" w:after="120"/>
              <w:jc w:val="center"/>
            </w:pPr>
            <w:r w:rsidRPr="00AE036F">
              <w:t>3</w:t>
            </w:r>
          </w:p>
        </w:tc>
        <w:tc>
          <w:tcPr>
            <w:tcW w:w="3827" w:type="dxa"/>
            <w:gridSpan w:val="2"/>
          </w:tcPr>
          <w:p w14:paraId="4A764BA5" w14:textId="77777777" w:rsidR="00AE036F" w:rsidRDefault="009556F6" w:rsidP="002401AC">
            <w:pPr>
              <w:spacing w:before="120" w:after="120"/>
              <w:jc w:val="both"/>
            </w:pPr>
            <w:hyperlink w:anchor="Mráček" w:history="1">
              <w:r w:rsidR="00AE036F" w:rsidRPr="00BC3412">
                <w:rPr>
                  <w:rStyle w:val="Hypertextovodkaz"/>
                  <w:b/>
                  <w:bCs/>
                </w:rPr>
                <w:t>prof. Mgr. Aleš Mráček, Ph.D.</w:t>
              </w:r>
            </w:hyperlink>
            <w:r w:rsidR="00AE036F" w:rsidRPr="000A733F">
              <w:t xml:space="preserve"> (100% p)</w:t>
            </w:r>
          </w:p>
        </w:tc>
        <w:tc>
          <w:tcPr>
            <w:tcW w:w="567" w:type="dxa"/>
            <w:vAlign w:val="center"/>
          </w:tcPr>
          <w:p w14:paraId="3740DEB2" w14:textId="77777777" w:rsidR="00AE036F" w:rsidRDefault="00AE036F" w:rsidP="002401AC">
            <w:pPr>
              <w:spacing w:before="120" w:after="120"/>
              <w:jc w:val="center"/>
            </w:pPr>
            <w:r>
              <w:t>3/LS</w:t>
            </w:r>
          </w:p>
        </w:tc>
        <w:tc>
          <w:tcPr>
            <w:tcW w:w="709" w:type="dxa"/>
            <w:gridSpan w:val="2"/>
            <w:vAlign w:val="center"/>
          </w:tcPr>
          <w:p w14:paraId="4EAC1FC4" w14:textId="77777777" w:rsidR="00AE036F" w:rsidRPr="00BC3412" w:rsidRDefault="00AE036F" w:rsidP="002401AC">
            <w:pPr>
              <w:spacing w:before="120" w:after="120"/>
              <w:jc w:val="center"/>
              <w:rPr>
                <w:b/>
                <w:bCs/>
              </w:rPr>
            </w:pPr>
            <w:r w:rsidRPr="00BC3412">
              <w:rPr>
                <w:b/>
                <w:bCs/>
              </w:rPr>
              <w:t>PZ</w:t>
            </w:r>
          </w:p>
        </w:tc>
      </w:tr>
      <w:tr w:rsidR="00AE036F" w14:paraId="61AE705E" w14:textId="77777777" w:rsidTr="002401AC">
        <w:tc>
          <w:tcPr>
            <w:tcW w:w="2301" w:type="dxa"/>
            <w:vAlign w:val="center"/>
          </w:tcPr>
          <w:p w14:paraId="365B69BF" w14:textId="77777777" w:rsidR="00AE036F" w:rsidRPr="00E1748A" w:rsidRDefault="009556F6" w:rsidP="002401AC">
            <w:hyperlink w:anchor="BP" w:history="1">
              <w:r w:rsidR="00AE036F" w:rsidRPr="00E1748A">
                <w:rPr>
                  <w:rStyle w:val="Hypertextovodkaz"/>
                </w:rPr>
                <w:t>Bakalářská práce</w:t>
              </w:r>
            </w:hyperlink>
          </w:p>
        </w:tc>
        <w:tc>
          <w:tcPr>
            <w:tcW w:w="1276" w:type="dxa"/>
            <w:gridSpan w:val="2"/>
            <w:vAlign w:val="center"/>
          </w:tcPr>
          <w:p w14:paraId="6BF49FA6" w14:textId="6A212175" w:rsidR="009B2F68" w:rsidRPr="00125768" w:rsidRDefault="009B2F68" w:rsidP="009B2F68">
            <w:r w:rsidRPr="00125768">
              <w:t>0p+4s+20l</w:t>
            </w:r>
          </w:p>
        </w:tc>
        <w:tc>
          <w:tcPr>
            <w:tcW w:w="709" w:type="dxa"/>
            <w:vAlign w:val="center"/>
          </w:tcPr>
          <w:p w14:paraId="229D8649" w14:textId="77777777" w:rsidR="00AE036F" w:rsidRPr="000020BD" w:rsidRDefault="00AE036F" w:rsidP="002401AC">
            <w:r w:rsidRPr="000020BD">
              <w:t>z</w:t>
            </w:r>
          </w:p>
        </w:tc>
        <w:tc>
          <w:tcPr>
            <w:tcW w:w="567" w:type="dxa"/>
            <w:gridSpan w:val="2"/>
            <w:vAlign w:val="center"/>
          </w:tcPr>
          <w:p w14:paraId="1035766A" w14:textId="77777777" w:rsidR="00AE036F" w:rsidRPr="00AE036F" w:rsidRDefault="00AE036F" w:rsidP="002401AC">
            <w:pPr>
              <w:jc w:val="center"/>
              <w:rPr>
                <w:strike/>
              </w:rPr>
            </w:pPr>
            <w:r w:rsidRPr="00AE036F">
              <w:t>7</w:t>
            </w:r>
          </w:p>
        </w:tc>
        <w:tc>
          <w:tcPr>
            <w:tcW w:w="3827" w:type="dxa"/>
            <w:gridSpan w:val="2"/>
            <w:vAlign w:val="center"/>
          </w:tcPr>
          <w:p w14:paraId="6E0C7674" w14:textId="77777777" w:rsidR="00AE036F" w:rsidRDefault="009556F6" w:rsidP="002401AC">
            <w:pPr>
              <w:pStyle w:val="Textkomente"/>
            </w:pPr>
            <w:hyperlink w:anchor="Slobodian" w:history="1">
              <w:r w:rsidR="00AE036F" w:rsidRPr="00AA31BE">
                <w:rPr>
                  <w:rStyle w:val="Hypertextovodkaz"/>
                  <w:b/>
                  <w:bCs/>
                </w:rPr>
                <w:t>prof. Ing. Petr Slobodian, Ph.D.</w:t>
              </w:r>
            </w:hyperlink>
            <w:r w:rsidR="00AE036F" w:rsidRPr="007C5F27">
              <w:t xml:space="preserve"> </w:t>
            </w:r>
            <w:r w:rsidR="00AE036F" w:rsidRPr="00F33691">
              <w:t>(100% s)</w:t>
            </w:r>
          </w:p>
          <w:p w14:paraId="6F2937F3" w14:textId="77777777" w:rsidR="00AE036F" w:rsidRDefault="00AE036F" w:rsidP="002401AC">
            <w:pPr>
              <w:pStyle w:val="Textkomente"/>
            </w:pPr>
            <w:r>
              <w:t>vedoucí bakalářských prací (100% l)</w:t>
            </w:r>
          </w:p>
        </w:tc>
        <w:tc>
          <w:tcPr>
            <w:tcW w:w="567" w:type="dxa"/>
            <w:vAlign w:val="center"/>
          </w:tcPr>
          <w:p w14:paraId="1B545034" w14:textId="77777777" w:rsidR="00AE036F" w:rsidRDefault="00AE036F" w:rsidP="002401AC">
            <w:r>
              <w:t>3/LS</w:t>
            </w:r>
          </w:p>
        </w:tc>
        <w:tc>
          <w:tcPr>
            <w:tcW w:w="709" w:type="dxa"/>
            <w:gridSpan w:val="2"/>
            <w:vAlign w:val="center"/>
          </w:tcPr>
          <w:p w14:paraId="0C95962A" w14:textId="77777777" w:rsidR="00AE036F" w:rsidRPr="000A733F" w:rsidRDefault="00AE036F" w:rsidP="002401AC">
            <w:pPr>
              <w:jc w:val="center"/>
              <w:rPr>
                <w:b/>
                <w:bCs/>
              </w:rPr>
            </w:pPr>
            <w:r w:rsidRPr="00AE2B44">
              <w:rPr>
                <w:b/>
                <w:bCs/>
              </w:rPr>
              <w:t>PZ</w:t>
            </w:r>
          </w:p>
        </w:tc>
      </w:tr>
      <w:tr w:rsidR="00AE036F" w14:paraId="69472460" w14:textId="77777777" w:rsidTr="002401AC">
        <w:tc>
          <w:tcPr>
            <w:tcW w:w="9956" w:type="dxa"/>
            <w:gridSpan w:val="11"/>
            <w:shd w:val="clear" w:color="auto" w:fill="F7CAAC"/>
          </w:tcPr>
          <w:p w14:paraId="177B1E53" w14:textId="190E3DEE" w:rsidR="00AE036F" w:rsidRDefault="00AE036F" w:rsidP="00BC35D6">
            <w:pPr>
              <w:spacing w:before="60" w:after="60"/>
              <w:jc w:val="center"/>
              <w:rPr>
                <w:b/>
                <w:sz w:val="22"/>
              </w:rPr>
            </w:pPr>
            <w:r>
              <w:rPr>
                <w:b/>
                <w:sz w:val="22"/>
              </w:rPr>
              <w:t>Povinně volitelné předměty</w:t>
            </w:r>
          </w:p>
        </w:tc>
      </w:tr>
      <w:tr w:rsidR="00AE036F" w14:paraId="7F25C271" w14:textId="77777777" w:rsidTr="002401AC">
        <w:tc>
          <w:tcPr>
            <w:tcW w:w="2301" w:type="dxa"/>
          </w:tcPr>
          <w:p w14:paraId="694B68FD" w14:textId="77777777" w:rsidR="00AE036F" w:rsidRDefault="009556F6" w:rsidP="002401AC">
            <w:pPr>
              <w:spacing w:before="20" w:after="20"/>
            </w:pPr>
            <w:hyperlink w:anchor="Angličtina_Ia" w:history="1">
              <w:r w:rsidR="00AE036F" w:rsidRPr="00604FA8">
                <w:rPr>
                  <w:rStyle w:val="Hypertextovodkaz"/>
                </w:rPr>
                <w:t>Anglič</w:t>
              </w:r>
              <w:r w:rsidR="00AE036F">
                <w:rPr>
                  <w:rStyle w:val="Hypertextovodkaz"/>
                </w:rPr>
                <w:t>t</w:t>
              </w:r>
              <w:r w:rsidR="00AE036F" w:rsidRPr="00604FA8">
                <w:rPr>
                  <w:rStyle w:val="Hypertextovodkaz"/>
                </w:rPr>
                <w:t>ina Ia</w:t>
              </w:r>
            </w:hyperlink>
          </w:p>
          <w:p w14:paraId="0D07A441" w14:textId="77777777" w:rsidR="00AE036F" w:rsidRDefault="009556F6" w:rsidP="002401AC">
            <w:pPr>
              <w:spacing w:before="20" w:after="20"/>
            </w:pPr>
            <w:hyperlink w:anchor="Angličtina_Ib" w:history="1">
              <w:r w:rsidR="00AE036F" w:rsidRPr="00604FA8">
                <w:rPr>
                  <w:rStyle w:val="Hypertextovodkaz"/>
                </w:rPr>
                <w:t>Anglič</w:t>
              </w:r>
              <w:r w:rsidR="00AE036F">
                <w:rPr>
                  <w:rStyle w:val="Hypertextovodkaz"/>
                </w:rPr>
                <w:t>t</w:t>
              </w:r>
              <w:r w:rsidR="00AE036F" w:rsidRPr="00604FA8">
                <w:rPr>
                  <w:rStyle w:val="Hypertextovodkaz"/>
                </w:rPr>
                <w:t>ina Ib</w:t>
              </w:r>
            </w:hyperlink>
          </w:p>
        </w:tc>
        <w:tc>
          <w:tcPr>
            <w:tcW w:w="1276" w:type="dxa"/>
            <w:gridSpan w:val="2"/>
            <w:vAlign w:val="center"/>
          </w:tcPr>
          <w:p w14:paraId="79350C21" w14:textId="3CEAA50F" w:rsidR="00977573" w:rsidRPr="005F66F9" w:rsidRDefault="00977573" w:rsidP="002401AC">
            <w:r w:rsidRPr="009C3215">
              <w:t>0p+9s+0l</w:t>
            </w:r>
          </w:p>
        </w:tc>
        <w:tc>
          <w:tcPr>
            <w:tcW w:w="709" w:type="dxa"/>
            <w:vAlign w:val="center"/>
          </w:tcPr>
          <w:p w14:paraId="031F48E0" w14:textId="77777777" w:rsidR="00AE036F" w:rsidRDefault="00AE036F" w:rsidP="002401AC">
            <w:r>
              <w:t>klz</w:t>
            </w:r>
          </w:p>
        </w:tc>
        <w:tc>
          <w:tcPr>
            <w:tcW w:w="567" w:type="dxa"/>
            <w:gridSpan w:val="2"/>
            <w:vAlign w:val="center"/>
          </w:tcPr>
          <w:p w14:paraId="623B68A7" w14:textId="77777777" w:rsidR="00AE036F" w:rsidRDefault="00AE036F" w:rsidP="002401AC">
            <w:pPr>
              <w:jc w:val="center"/>
            </w:pPr>
            <w:r>
              <w:t>2</w:t>
            </w:r>
          </w:p>
        </w:tc>
        <w:tc>
          <w:tcPr>
            <w:tcW w:w="3827" w:type="dxa"/>
            <w:gridSpan w:val="2"/>
          </w:tcPr>
          <w:p w14:paraId="1C2AC01D" w14:textId="77777777" w:rsidR="00AE036F" w:rsidRPr="00997DA8" w:rsidRDefault="00AE036F" w:rsidP="002401AC">
            <w:pPr>
              <w:jc w:val="both"/>
              <w:rPr>
                <w:i/>
                <w:iCs/>
              </w:rPr>
            </w:pPr>
            <w:r w:rsidRPr="00997DA8">
              <w:rPr>
                <w:i/>
                <w:iCs/>
              </w:rPr>
              <w:t>Předmět má pro zaměření studijního programu pouze doplňující charakter.</w:t>
            </w:r>
          </w:p>
        </w:tc>
        <w:tc>
          <w:tcPr>
            <w:tcW w:w="567" w:type="dxa"/>
            <w:vAlign w:val="center"/>
          </w:tcPr>
          <w:p w14:paraId="2F18E32A" w14:textId="77777777" w:rsidR="00AE036F" w:rsidRDefault="00AE036F" w:rsidP="002401AC">
            <w:pPr>
              <w:jc w:val="center"/>
            </w:pPr>
            <w:r>
              <w:t>1/LS</w:t>
            </w:r>
          </w:p>
        </w:tc>
        <w:tc>
          <w:tcPr>
            <w:tcW w:w="709" w:type="dxa"/>
            <w:gridSpan w:val="2"/>
            <w:vAlign w:val="center"/>
          </w:tcPr>
          <w:p w14:paraId="68CF98CC" w14:textId="77777777" w:rsidR="00AE036F" w:rsidRPr="00BC3412" w:rsidRDefault="00AE036F" w:rsidP="002401AC">
            <w:pPr>
              <w:jc w:val="center"/>
              <w:rPr>
                <w:b/>
                <w:bCs/>
              </w:rPr>
            </w:pPr>
          </w:p>
        </w:tc>
      </w:tr>
      <w:tr w:rsidR="00AE036F" w14:paraId="6A3817E4" w14:textId="77777777" w:rsidTr="002401AC">
        <w:tc>
          <w:tcPr>
            <w:tcW w:w="2301" w:type="dxa"/>
          </w:tcPr>
          <w:p w14:paraId="66A15E50" w14:textId="77777777" w:rsidR="00AE036F" w:rsidRDefault="009556F6" w:rsidP="002401AC">
            <w:pPr>
              <w:spacing w:before="20" w:after="20"/>
            </w:pPr>
            <w:hyperlink w:anchor="Angličtina_IIa" w:history="1">
              <w:r w:rsidR="00AE036F" w:rsidRPr="00604FA8">
                <w:rPr>
                  <w:rStyle w:val="Hypertextovodkaz"/>
                </w:rPr>
                <w:t>Anglič</w:t>
              </w:r>
              <w:r w:rsidR="00AE036F">
                <w:rPr>
                  <w:rStyle w:val="Hypertextovodkaz"/>
                </w:rPr>
                <w:t>t</w:t>
              </w:r>
              <w:r w:rsidR="00AE036F" w:rsidRPr="00604FA8">
                <w:rPr>
                  <w:rStyle w:val="Hypertextovodkaz"/>
                </w:rPr>
                <w:t>ina IIa</w:t>
              </w:r>
            </w:hyperlink>
          </w:p>
          <w:p w14:paraId="57AC073E" w14:textId="77777777" w:rsidR="00AE036F" w:rsidRDefault="009556F6" w:rsidP="002401AC">
            <w:pPr>
              <w:spacing w:before="20" w:after="20"/>
            </w:pPr>
            <w:hyperlink w:anchor="Angličtina_IIb" w:history="1">
              <w:r w:rsidR="00AE036F" w:rsidRPr="00604FA8">
                <w:rPr>
                  <w:rStyle w:val="Hypertextovodkaz"/>
                </w:rPr>
                <w:t>Anglič</w:t>
              </w:r>
              <w:r w:rsidR="00AE036F">
                <w:rPr>
                  <w:rStyle w:val="Hypertextovodkaz"/>
                </w:rPr>
                <w:t>t</w:t>
              </w:r>
              <w:r w:rsidR="00AE036F" w:rsidRPr="00604FA8">
                <w:rPr>
                  <w:rStyle w:val="Hypertextovodkaz"/>
                </w:rPr>
                <w:t>ina IIb</w:t>
              </w:r>
            </w:hyperlink>
          </w:p>
        </w:tc>
        <w:tc>
          <w:tcPr>
            <w:tcW w:w="1276" w:type="dxa"/>
            <w:gridSpan w:val="2"/>
            <w:vAlign w:val="center"/>
          </w:tcPr>
          <w:p w14:paraId="7D9EA9BD" w14:textId="601EA39B" w:rsidR="00977573" w:rsidRPr="005F66F9" w:rsidRDefault="00977573" w:rsidP="002401AC">
            <w:r w:rsidRPr="005F66F9">
              <w:t>0p+</w:t>
            </w:r>
            <w:r>
              <w:t>9</w:t>
            </w:r>
            <w:r w:rsidRPr="005F66F9">
              <w:t>s+0l</w:t>
            </w:r>
          </w:p>
        </w:tc>
        <w:tc>
          <w:tcPr>
            <w:tcW w:w="709" w:type="dxa"/>
            <w:vAlign w:val="center"/>
          </w:tcPr>
          <w:p w14:paraId="4AE2BE28" w14:textId="77777777" w:rsidR="00AE036F" w:rsidRDefault="00AE036F" w:rsidP="002401AC">
            <w:r>
              <w:t>z, zk</w:t>
            </w:r>
          </w:p>
        </w:tc>
        <w:tc>
          <w:tcPr>
            <w:tcW w:w="567" w:type="dxa"/>
            <w:gridSpan w:val="2"/>
            <w:vAlign w:val="center"/>
          </w:tcPr>
          <w:p w14:paraId="77A5E02A" w14:textId="77777777" w:rsidR="00AE036F" w:rsidRDefault="00AE036F" w:rsidP="002401AC">
            <w:pPr>
              <w:jc w:val="center"/>
            </w:pPr>
            <w:r>
              <w:t>2</w:t>
            </w:r>
          </w:p>
        </w:tc>
        <w:tc>
          <w:tcPr>
            <w:tcW w:w="3827" w:type="dxa"/>
            <w:gridSpan w:val="2"/>
          </w:tcPr>
          <w:p w14:paraId="3195B115" w14:textId="77777777" w:rsidR="00AE036F" w:rsidRDefault="00AE036F" w:rsidP="002401AC">
            <w:pPr>
              <w:jc w:val="both"/>
            </w:pPr>
            <w:r w:rsidRPr="00997DA8">
              <w:rPr>
                <w:i/>
                <w:iCs/>
              </w:rPr>
              <w:t>Předmět má pro zaměření studijního programu pouze doplňující charakter.</w:t>
            </w:r>
          </w:p>
        </w:tc>
        <w:tc>
          <w:tcPr>
            <w:tcW w:w="567" w:type="dxa"/>
            <w:vAlign w:val="center"/>
          </w:tcPr>
          <w:p w14:paraId="56B735FD" w14:textId="77777777" w:rsidR="00AE036F" w:rsidRDefault="00AE036F" w:rsidP="002401AC">
            <w:pPr>
              <w:jc w:val="center"/>
            </w:pPr>
            <w:r>
              <w:t>2/ZS</w:t>
            </w:r>
          </w:p>
        </w:tc>
        <w:tc>
          <w:tcPr>
            <w:tcW w:w="709" w:type="dxa"/>
            <w:gridSpan w:val="2"/>
            <w:vAlign w:val="center"/>
          </w:tcPr>
          <w:p w14:paraId="4D9F1010" w14:textId="77777777" w:rsidR="00AE036F" w:rsidRPr="00BC3412" w:rsidRDefault="00AE036F" w:rsidP="002401AC">
            <w:pPr>
              <w:jc w:val="center"/>
              <w:rPr>
                <w:b/>
                <w:bCs/>
              </w:rPr>
            </w:pPr>
          </w:p>
        </w:tc>
      </w:tr>
      <w:tr w:rsidR="00AE036F" w14:paraId="66748353" w14:textId="77777777" w:rsidTr="002401AC">
        <w:tc>
          <w:tcPr>
            <w:tcW w:w="2301" w:type="dxa"/>
          </w:tcPr>
          <w:p w14:paraId="04F97D1E" w14:textId="77777777" w:rsidR="00AE036F" w:rsidRDefault="009556F6" w:rsidP="002401AC">
            <w:pPr>
              <w:spacing w:before="20" w:after="20"/>
            </w:pPr>
            <w:hyperlink w:anchor="Angličtina_IIIa" w:history="1">
              <w:r w:rsidR="00AE036F" w:rsidRPr="00604FA8">
                <w:rPr>
                  <w:rStyle w:val="Hypertextovodkaz"/>
                </w:rPr>
                <w:t>Anglič</w:t>
              </w:r>
              <w:r w:rsidR="00AE036F">
                <w:rPr>
                  <w:rStyle w:val="Hypertextovodkaz"/>
                </w:rPr>
                <w:t>t</w:t>
              </w:r>
              <w:r w:rsidR="00AE036F" w:rsidRPr="00604FA8">
                <w:rPr>
                  <w:rStyle w:val="Hypertextovodkaz"/>
                </w:rPr>
                <w:t>ina IIIa</w:t>
              </w:r>
            </w:hyperlink>
          </w:p>
          <w:p w14:paraId="7241A1F7" w14:textId="77777777" w:rsidR="00AE036F" w:rsidRDefault="009556F6" w:rsidP="002401AC">
            <w:pPr>
              <w:spacing w:before="20" w:after="20"/>
            </w:pPr>
            <w:hyperlink w:anchor="Angličtina_IIIb" w:history="1">
              <w:r w:rsidR="00AE036F" w:rsidRPr="00604FA8">
                <w:rPr>
                  <w:rStyle w:val="Hypertextovodkaz"/>
                </w:rPr>
                <w:t>Anglič</w:t>
              </w:r>
              <w:r w:rsidR="00AE036F">
                <w:rPr>
                  <w:rStyle w:val="Hypertextovodkaz"/>
                </w:rPr>
                <w:t>t</w:t>
              </w:r>
              <w:r w:rsidR="00AE036F" w:rsidRPr="00604FA8">
                <w:rPr>
                  <w:rStyle w:val="Hypertextovodkaz"/>
                </w:rPr>
                <w:t>ina IIIb</w:t>
              </w:r>
            </w:hyperlink>
          </w:p>
        </w:tc>
        <w:tc>
          <w:tcPr>
            <w:tcW w:w="1276" w:type="dxa"/>
            <w:gridSpan w:val="2"/>
            <w:vAlign w:val="center"/>
          </w:tcPr>
          <w:p w14:paraId="5AEF782A" w14:textId="427EB9E1" w:rsidR="00977573" w:rsidRDefault="00977573" w:rsidP="002401AC">
            <w:r w:rsidRPr="005F66F9">
              <w:t>0p+</w:t>
            </w:r>
            <w:r>
              <w:t>9</w:t>
            </w:r>
            <w:r w:rsidRPr="005F66F9">
              <w:t>s+0l</w:t>
            </w:r>
          </w:p>
        </w:tc>
        <w:tc>
          <w:tcPr>
            <w:tcW w:w="709" w:type="dxa"/>
            <w:vAlign w:val="center"/>
          </w:tcPr>
          <w:p w14:paraId="2FE1D1C7" w14:textId="77777777" w:rsidR="00AE036F" w:rsidRDefault="00AE036F" w:rsidP="002401AC">
            <w:r>
              <w:t>klz</w:t>
            </w:r>
          </w:p>
        </w:tc>
        <w:tc>
          <w:tcPr>
            <w:tcW w:w="567" w:type="dxa"/>
            <w:gridSpan w:val="2"/>
            <w:vAlign w:val="center"/>
          </w:tcPr>
          <w:p w14:paraId="05399610" w14:textId="77777777" w:rsidR="00AE036F" w:rsidRDefault="00AE036F" w:rsidP="002401AC">
            <w:pPr>
              <w:jc w:val="center"/>
            </w:pPr>
            <w:r>
              <w:t>2</w:t>
            </w:r>
          </w:p>
        </w:tc>
        <w:tc>
          <w:tcPr>
            <w:tcW w:w="3827" w:type="dxa"/>
            <w:gridSpan w:val="2"/>
          </w:tcPr>
          <w:p w14:paraId="0D3EA454" w14:textId="77777777" w:rsidR="00AE036F" w:rsidRDefault="00AE036F" w:rsidP="002401AC">
            <w:pPr>
              <w:jc w:val="both"/>
            </w:pPr>
            <w:r w:rsidRPr="00997DA8">
              <w:rPr>
                <w:i/>
                <w:iCs/>
              </w:rPr>
              <w:t>Předmět má pro zaměření studijního programu pouze doplňující charakter.</w:t>
            </w:r>
          </w:p>
        </w:tc>
        <w:tc>
          <w:tcPr>
            <w:tcW w:w="567" w:type="dxa"/>
            <w:vAlign w:val="center"/>
          </w:tcPr>
          <w:p w14:paraId="3732ED0E" w14:textId="77777777" w:rsidR="00AE036F" w:rsidRDefault="00AE036F" w:rsidP="002401AC">
            <w:pPr>
              <w:jc w:val="center"/>
            </w:pPr>
            <w:r>
              <w:t>2/LS</w:t>
            </w:r>
          </w:p>
        </w:tc>
        <w:tc>
          <w:tcPr>
            <w:tcW w:w="709" w:type="dxa"/>
            <w:gridSpan w:val="2"/>
            <w:vAlign w:val="center"/>
          </w:tcPr>
          <w:p w14:paraId="37BCF0F4" w14:textId="77777777" w:rsidR="00AE036F" w:rsidRPr="00BC3412" w:rsidRDefault="00AE036F" w:rsidP="002401AC">
            <w:pPr>
              <w:jc w:val="center"/>
              <w:rPr>
                <w:b/>
                <w:bCs/>
              </w:rPr>
            </w:pPr>
          </w:p>
        </w:tc>
      </w:tr>
      <w:tr w:rsidR="00AE036F" w14:paraId="53683EBD" w14:textId="77777777" w:rsidTr="002401AC">
        <w:tc>
          <w:tcPr>
            <w:tcW w:w="2301" w:type="dxa"/>
          </w:tcPr>
          <w:p w14:paraId="1EDEFA52" w14:textId="77777777" w:rsidR="00AE036F" w:rsidRDefault="009556F6" w:rsidP="002401AC">
            <w:pPr>
              <w:spacing w:before="20" w:after="20"/>
            </w:pPr>
            <w:hyperlink w:anchor="Angličtina_IVa" w:history="1">
              <w:r w:rsidR="00AE036F" w:rsidRPr="00604FA8">
                <w:rPr>
                  <w:rStyle w:val="Hypertextovodkaz"/>
                </w:rPr>
                <w:t>Anglič</w:t>
              </w:r>
              <w:r w:rsidR="00AE036F">
                <w:rPr>
                  <w:rStyle w:val="Hypertextovodkaz"/>
                </w:rPr>
                <w:t>t</w:t>
              </w:r>
              <w:r w:rsidR="00AE036F" w:rsidRPr="00604FA8">
                <w:rPr>
                  <w:rStyle w:val="Hypertextovodkaz"/>
                </w:rPr>
                <w:t>ina IVa</w:t>
              </w:r>
            </w:hyperlink>
          </w:p>
          <w:p w14:paraId="6B35D63B" w14:textId="77777777" w:rsidR="00AE036F" w:rsidRDefault="009556F6" w:rsidP="002401AC">
            <w:pPr>
              <w:spacing w:before="20" w:after="20"/>
            </w:pPr>
            <w:hyperlink w:anchor="Angličtina_IVb" w:history="1">
              <w:r w:rsidR="00AE036F" w:rsidRPr="00604FA8">
                <w:rPr>
                  <w:rStyle w:val="Hypertextovodkaz"/>
                </w:rPr>
                <w:t>Anglič</w:t>
              </w:r>
              <w:r w:rsidR="00AE036F">
                <w:rPr>
                  <w:rStyle w:val="Hypertextovodkaz"/>
                </w:rPr>
                <w:t>t</w:t>
              </w:r>
              <w:r w:rsidR="00AE036F" w:rsidRPr="00604FA8">
                <w:rPr>
                  <w:rStyle w:val="Hypertextovodkaz"/>
                </w:rPr>
                <w:t>ina IVb</w:t>
              </w:r>
            </w:hyperlink>
          </w:p>
        </w:tc>
        <w:tc>
          <w:tcPr>
            <w:tcW w:w="1276" w:type="dxa"/>
            <w:gridSpan w:val="2"/>
            <w:vAlign w:val="center"/>
          </w:tcPr>
          <w:p w14:paraId="0B68895A" w14:textId="2506DCD1" w:rsidR="00977573" w:rsidRDefault="00977573" w:rsidP="002401AC">
            <w:r w:rsidRPr="005F66F9">
              <w:t>0p+</w:t>
            </w:r>
            <w:r>
              <w:t>9</w:t>
            </w:r>
            <w:r w:rsidRPr="005F66F9">
              <w:t>s+0l</w:t>
            </w:r>
          </w:p>
        </w:tc>
        <w:tc>
          <w:tcPr>
            <w:tcW w:w="709" w:type="dxa"/>
            <w:vAlign w:val="center"/>
          </w:tcPr>
          <w:p w14:paraId="4469F52C" w14:textId="77777777" w:rsidR="00AE036F" w:rsidRDefault="00AE036F" w:rsidP="002401AC">
            <w:r>
              <w:t>z, zk</w:t>
            </w:r>
          </w:p>
        </w:tc>
        <w:tc>
          <w:tcPr>
            <w:tcW w:w="567" w:type="dxa"/>
            <w:gridSpan w:val="2"/>
            <w:vAlign w:val="center"/>
          </w:tcPr>
          <w:p w14:paraId="2FEF6AA8" w14:textId="77777777" w:rsidR="00AE036F" w:rsidRDefault="00AE036F" w:rsidP="002401AC">
            <w:pPr>
              <w:jc w:val="center"/>
            </w:pPr>
            <w:r>
              <w:t>2</w:t>
            </w:r>
          </w:p>
        </w:tc>
        <w:tc>
          <w:tcPr>
            <w:tcW w:w="3827" w:type="dxa"/>
            <w:gridSpan w:val="2"/>
          </w:tcPr>
          <w:p w14:paraId="0EDB886D" w14:textId="77777777" w:rsidR="00AE036F" w:rsidRDefault="00AE036F" w:rsidP="002401AC">
            <w:pPr>
              <w:jc w:val="both"/>
            </w:pPr>
            <w:r w:rsidRPr="00997DA8">
              <w:rPr>
                <w:i/>
                <w:iCs/>
              </w:rPr>
              <w:t>Předmět má pro zaměření studijního programu pouze doplňující charakter.</w:t>
            </w:r>
          </w:p>
        </w:tc>
        <w:tc>
          <w:tcPr>
            <w:tcW w:w="567" w:type="dxa"/>
            <w:vAlign w:val="center"/>
          </w:tcPr>
          <w:p w14:paraId="170D6576" w14:textId="77777777" w:rsidR="00AE036F" w:rsidRDefault="00AE036F" w:rsidP="002401AC">
            <w:pPr>
              <w:jc w:val="center"/>
            </w:pPr>
            <w:r>
              <w:t>3/ZS</w:t>
            </w:r>
          </w:p>
        </w:tc>
        <w:tc>
          <w:tcPr>
            <w:tcW w:w="709" w:type="dxa"/>
            <w:gridSpan w:val="2"/>
            <w:vAlign w:val="center"/>
          </w:tcPr>
          <w:p w14:paraId="77FA2B9E" w14:textId="77777777" w:rsidR="00AE036F" w:rsidRPr="00BC3412" w:rsidRDefault="00AE036F" w:rsidP="002401AC">
            <w:pPr>
              <w:jc w:val="center"/>
              <w:rPr>
                <w:b/>
                <w:bCs/>
              </w:rPr>
            </w:pPr>
          </w:p>
        </w:tc>
      </w:tr>
      <w:tr w:rsidR="00AE036F" w14:paraId="4863E8E1" w14:textId="77777777" w:rsidTr="002401AC">
        <w:trPr>
          <w:trHeight w:val="678"/>
        </w:trPr>
        <w:tc>
          <w:tcPr>
            <w:tcW w:w="9956" w:type="dxa"/>
            <w:gridSpan w:val="11"/>
          </w:tcPr>
          <w:p w14:paraId="613BB9B1" w14:textId="77777777" w:rsidR="00AE036F" w:rsidRDefault="00AE036F" w:rsidP="002401AC">
            <w:pPr>
              <w:spacing w:before="60" w:line="264" w:lineRule="auto"/>
              <w:jc w:val="both"/>
              <w:rPr>
                <w:b/>
              </w:rPr>
            </w:pPr>
            <w:r>
              <w:rPr>
                <w:b/>
              </w:rPr>
              <w:t xml:space="preserve">Podmínka pro splnění této skupiny předmětů: </w:t>
            </w:r>
          </w:p>
          <w:p w14:paraId="4B4F9DC2" w14:textId="77777777" w:rsidR="00AE036F" w:rsidRDefault="00AE036F" w:rsidP="002401AC">
            <w:pPr>
              <w:spacing w:after="60" w:line="264" w:lineRule="auto"/>
              <w:jc w:val="both"/>
            </w:pPr>
            <w:r w:rsidRPr="006203E3">
              <w:t xml:space="preserve">V daném semestru si student zapíše </w:t>
            </w:r>
            <w:r w:rsidRPr="006203E3">
              <w:rPr>
                <w:bCs/>
              </w:rPr>
              <w:t>vždy jednu s</w:t>
            </w:r>
            <w:r w:rsidRPr="006203E3">
              <w:t>tudijní skupinu angličtiny, která zohledňuje úroveň jeho jazykových znalostí. Návazně volí stejnou úroveň, kterou měl zapsanou v předchozích semestrech.</w:t>
            </w:r>
            <w:r>
              <w:rPr>
                <w:color w:val="000000"/>
                <w:shd w:val="clear" w:color="auto" w:fill="FFFFFF"/>
              </w:rPr>
              <w:t xml:space="preserve"> </w:t>
            </w:r>
          </w:p>
        </w:tc>
      </w:tr>
      <w:tr w:rsidR="00AE036F" w14:paraId="320F4C86" w14:textId="77777777" w:rsidTr="002401AC">
        <w:tc>
          <w:tcPr>
            <w:tcW w:w="3577" w:type="dxa"/>
            <w:gridSpan w:val="3"/>
            <w:shd w:val="clear" w:color="auto" w:fill="F7CAAC"/>
          </w:tcPr>
          <w:p w14:paraId="3BE9CB91" w14:textId="77777777" w:rsidR="00AE036F" w:rsidRDefault="00AE036F" w:rsidP="002401AC">
            <w:pPr>
              <w:jc w:val="both"/>
              <w:rPr>
                <w:b/>
              </w:rPr>
            </w:pPr>
            <w:r>
              <w:rPr>
                <w:b/>
              </w:rPr>
              <w:t xml:space="preserve"> Součásti SZZ a jejich obsah</w:t>
            </w:r>
          </w:p>
        </w:tc>
        <w:tc>
          <w:tcPr>
            <w:tcW w:w="6379" w:type="dxa"/>
            <w:gridSpan w:val="8"/>
            <w:tcBorders>
              <w:bottom w:val="nil"/>
            </w:tcBorders>
          </w:tcPr>
          <w:p w14:paraId="13334CA0" w14:textId="77777777" w:rsidR="00AE036F" w:rsidRDefault="00AE036F" w:rsidP="002401AC">
            <w:pPr>
              <w:jc w:val="both"/>
            </w:pPr>
          </w:p>
        </w:tc>
      </w:tr>
      <w:tr w:rsidR="00AE036F" w14:paraId="2A08383E" w14:textId="77777777" w:rsidTr="002401AC">
        <w:trPr>
          <w:trHeight w:val="430"/>
        </w:trPr>
        <w:tc>
          <w:tcPr>
            <w:tcW w:w="9956" w:type="dxa"/>
            <w:gridSpan w:val="11"/>
            <w:tcBorders>
              <w:top w:val="nil"/>
            </w:tcBorders>
          </w:tcPr>
          <w:p w14:paraId="0FF78594" w14:textId="77777777" w:rsidR="00AE036F" w:rsidRDefault="00AE036F" w:rsidP="002401AC">
            <w:pPr>
              <w:spacing w:before="120" w:after="60" w:line="264" w:lineRule="auto"/>
              <w:jc w:val="both"/>
              <w:rPr>
                <w:b/>
                <w:bCs/>
                <w:u w:val="single"/>
              </w:rPr>
            </w:pPr>
            <w:r>
              <w:rPr>
                <w:b/>
                <w:bCs/>
                <w:u w:val="single"/>
              </w:rPr>
              <w:t>Obhajoba bakalářské práce</w:t>
            </w:r>
          </w:p>
          <w:p w14:paraId="25CC2A87" w14:textId="77777777" w:rsidR="00AE036F" w:rsidRPr="00914433" w:rsidRDefault="00AE036F" w:rsidP="002401AC">
            <w:pPr>
              <w:spacing w:line="264" w:lineRule="auto"/>
              <w:jc w:val="both"/>
              <w:rPr>
                <w:bCs/>
              </w:rPr>
            </w:pPr>
            <w:r w:rsidRPr="00914433">
              <w:rPr>
                <w:bCs/>
              </w:rPr>
              <w:t>V souladu se Studijním a zkušebním řádem Univerzity Tomáše Bati ve Zlíně a Pravidly průběhu studia ve studijních programech uskutečňovaných na Fakultě technologické hodnotí bakalářské práce jejich vedoucí a oponent formou posudků a</w:t>
            </w:r>
            <w:r>
              <w:rPr>
                <w:bCs/>
              </w:rPr>
              <w:t> </w:t>
            </w:r>
            <w:r w:rsidRPr="00914433">
              <w:rPr>
                <w:bCs/>
              </w:rPr>
              <w:t xml:space="preserve">následně zkušební komise během státních závěrečných zkoušek. </w:t>
            </w:r>
          </w:p>
          <w:p w14:paraId="24883385" w14:textId="77777777" w:rsidR="00AE036F" w:rsidRPr="00914433" w:rsidRDefault="00AE036F" w:rsidP="002401AC">
            <w:pPr>
              <w:spacing w:line="264" w:lineRule="auto"/>
              <w:jc w:val="both"/>
              <w:rPr>
                <w:bCs/>
              </w:rPr>
            </w:pPr>
            <w:r w:rsidRPr="00914433">
              <w:rPr>
                <w:bCs/>
              </w:rPr>
              <w:t xml:space="preserve">Zkušební komise pro státní závěrečné zkoušky provádí konečné hodnocení bakalářské práce na základě její obhajoby, a na základě stanovisek vedoucího a oponenta. Obhajoba je částí veřejné státní závěrečné zkoušky </w:t>
            </w:r>
            <w:r w:rsidRPr="00EA32C6">
              <w:rPr>
                <w:bCs/>
              </w:rPr>
              <w:t>a zahrnuje</w:t>
            </w:r>
            <w:r w:rsidRPr="00914433">
              <w:rPr>
                <w:bCs/>
              </w:rPr>
              <w:t xml:space="preserve"> prezentaci </w:t>
            </w:r>
            <w:r>
              <w:rPr>
                <w:bCs/>
              </w:rPr>
              <w:t xml:space="preserve">výsledků </w:t>
            </w:r>
            <w:r w:rsidRPr="00914433">
              <w:rPr>
                <w:bCs/>
              </w:rPr>
              <w:t>bakal</w:t>
            </w:r>
            <w:r>
              <w:rPr>
                <w:bCs/>
              </w:rPr>
              <w:t>á</w:t>
            </w:r>
            <w:r w:rsidRPr="00914433">
              <w:rPr>
                <w:bCs/>
              </w:rPr>
              <w:t>řské práce studentem, odpověd</w:t>
            </w:r>
            <w:r>
              <w:rPr>
                <w:bCs/>
              </w:rPr>
              <w:t xml:space="preserve">i </w:t>
            </w:r>
            <w:r w:rsidRPr="00914433">
              <w:rPr>
                <w:bCs/>
              </w:rPr>
              <w:t xml:space="preserve">studenta na otázky uvedené v posudcích a </w:t>
            </w:r>
            <w:r>
              <w:rPr>
                <w:bCs/>
              </w:rPr>
              <w:t>následnou</w:t>
            </w:r>
            <w:r w:rsidRPr="00914433">
              <w:rPr>
                <w:bCs/>
              </w:rPr>
              <w:t xml:space="preserve"> diskuzi se členy komise, případně i dalšími přítomnými.  </w:t>
            </w:r>
          </w:p>
          <w:p w14:paraId="182D2AD1" w14:textId="77777777" w:rsidR="00AE036F" w:rsidRPr="00337BAA" w:rsidRDefault="00AE036F" w:rsidP="002401AC">
            <w:pPr>
              <w:jc w:val="both"/>
              <w:rPr>
                <w:b/>
                <w:bCs/>
                <w:sz w:val="10"/>
                <w:szCs w:val="10"/>
                <w:u w:val="single"/>
              </w:rPr>
            </w:pPr>
          </w:p>
          <w:p w14:paraId="17D061EE" w14:textId="77777777" w:rsidR="00AE036F" w:rsidRPr="0095340E" w:rsidRDefault="00AE036F" w:rsidP="002401AC">
            <w:pPr>
              <w:spacing w:before="60" w:after="60" w:line="264" w:lineRule="auto"/>
              <w:jc w:val="both"/>
              <w:rPr>
                <w:b/>
                <w:bCs/>
                <w:u w:val="single"/>
              </w:rPr>
            </w:pPr>
            <w:r w:rsidRPr="0095340E">
              <w:rPr>
                <w:b/>
                <w:bCs/>
                <w:u w:val="single"/>
              </w:rPr>
              <w:t>Povinné předměty</w:t>
            </w:r>
          </w:p>
          <w:p w14:paraId="30499E4F" w14:textId="77777777" w:rsidR="00AE036F" w:rsidRDefault="00AE036F" w:rsidP="002401AC">
            <w:pPr>
              <w:pStyle w:val="Textkomente"/>
              <w:spacing w:line="264" w:lineRule="auto"/>
              <w:jc w:val="both"/>
              <w:rPr>
                <w:sz w:val="24"/>
                <w:szCs w:val="24"/>
              </w:rPr>
            </w:pPr>
            <w:r w:rsidRPr="00E80A0F">
              <w:rPr>
                <w:b/>
                <w:bCs/>
              </w:rPr>
              <w:lastRenderedPageBreak/>
              <w:t xml:space="preserve">Fyzika pevných látek </w:t>
            </w:r>
            <w:r w:rsidRPr="00E80A0F">
              <w:t>(struktura a vlastnosti pevných látek, včetně vztahů mezi mikrostrukturou a makroskopickými vlastnostmi materiálů, základní principy mechanických, elektrických, teplotních a optických vlastností kovových, nekovových, polymerních a polovodičových materiálů, mikroskopické metody používané k analýze struktury materiálů a jejich aplikace při hodnocení materiálových vlastností – tematické okruhy navazují na předměty Aplikovaná anorganická chemie, Kovové materiály, Mikroskopické metody, Nekovové materiály, Polovodičové materiály, Polymerní materiály, Struktura a vlastnosti pevných látek I, II)</w:t>
            </w:r>
          </w:p>
          <w:p w14:paraId="134B150B" w14:textId="77777777" w:rsidR="00AE036F" w:rsidRDefault="00AE036F" w:rsidP="002401AC">
            <w:pPr>
              <w:spacing w:before="20" w:after="20" w:line="264" w:lineRule="auto"/>
              <w:jc w:val="both"/>
              <w:rPr>
                <w:bCs/>
                <w:highlight w:val="yellow"/>
              </w:rPr>
            </w:pPr>
          </w:p>
          <w:p w14:paraId="50E2DB69" w14:textId="2CA6E1A9" w:rsidR="00E80A0F" w:rsidRDefault="00E80A0F" w:rsidP="00E80A0F">
            <w:pPr>
              <w:pStyle w:val="Textkomente"/>
              <w:spacing w:after="60" w:line="264" w:lineRule="auto"/>
              <w:jc w:val="both"/>
            </w:pPr>
            <w:r w:rsidRPr="00E80A0F">
              <w:rPr>
                <w:b/>
                <w:bCs/>
              </w:rPr>
              <w:t>Polovodičové materiály a technologie</w:t>
            </w:r>
            <w:r w:rsidRPr="00E80A0F">
              <w:t xml:space="preserve"> (struktura, vlastnosti a technologické postupy zpracování polovodičových materiálů, krystalová struktura polovodičů, jejich elektrické a optické vlastnosti, souvislosti mezi materiálovými charakteristikami a technologickými procesy, základní principy úpravy složení a vlastností polovodičových materiálů a význam vakuových technologií při jejich zpracování, metrologie a analytické metody hodnocení vlastností polovodičových materiálů, včetně programové analýzy naměřených dat a algoritmizace průmyslových procesů souvisejících s jejich výrobou a testováním – tematické okruhy navazují na předměty Fyzika a technologie vakua, Laboratoř fyziky a technologie vakua, Procesní inženýrství I, Průmyslová algoritmizace, metrologie a programová analýza dat I, Úvod do polovodičových materiálů a technologií, Základy technologie výroby polovodičů)</w:t>
            </w:r>
          </w:p>
        </w:tc>
      </w:tr>
      <w:tr w:rsidR="00AE036F" w14:paraId="208B58A3" w14:textId="77777777" w:rsidTr="002401AC">
        <w:tc>
          <w:tcPr>
            <w:tcW w:w="3577" w:type="dxa"/>
            <w:gridSpan w:val="3"/>
            <w:shd w:val="clear" w:color="auto" w:fill="F7CAAC"/>
          </w:tcPr>
          <w:p w14:paraId="186267FC" w14:textId="77777777" w:rsidR="00AE036F" w:rsidRDefault="00AE036F" w:rsidP="002401AC">
            <w:pPr>
              <w:jc w:val="both"/>
              <w:rPr>
                <w:b/>
              </w:rPr>
            </w:pPr>
            <w:r>
              <w:rPr>
                <w:b/>
              </w:rPr>
              <w:lastRenderedPageBreak/>
              <w:t>Další studijní povinnosti</w:t>
            </w:r>
          </w:p>
        </w:tc>
        <w:tc>
          <w:tcPr>
            <w:tcW w:w="6379" w:type="dxa"/>
            <w:gridSpan w:val="8"/>
            <w:tcBorders>
              <w:bottom w:val="nil"/>
            </w:tcBorders>
          </w:tcPr>
          <w:p w14:paraId="123BF0A3" w14:textId="77777777" w:rsidR="00AE036F" w:rsidRDefault="00AE036F" w:rsidP="002401AC">
            <w:pPr>
              <w:jc w:val="both"/>
            </w:pPr>
          </w:p>
        </w:tc>
      </w:tr>
      <w:tr w:rsidR="00AE036F" w14:paraId="10006D43" w14:textId="77777777" w:rsidTr="002401AC">
        <w:trPr>
          <w:trHeight w:val="350"/>
        </w:trPr>
        <w:tc>
          <w:tcPr>
            <w:tcW w:w="9956" w:type="dxa"/>
            <w:gridSpan w:val="11"/>
            <w:tcBorders>
              <w:top w:val="nil"/>
            </w:tcBorders>
          </w:tcPr>
          <w:p w14:paraId="1CD41A44" w14:textId="77777777" w:rsidR="00AE036F" w:rsidRDefault="00AE036F" w:rsidP="002401AC">
            <w:pPr>
              <w:spacing w:before="60" w:after="60" w:line="264" w:lineRule="auto"/>
              <w:jc w:val="both"/>
            </w:pPr>
            <w:r>
              <w:t>Nejsou definovány.</w:t>
            </w:r>
          </w:p>
        </w:tc>
      </w:tr>
      <w:tr w:rsidR="00AE036F" w14:paraId="113D5907" w14:textId="77777777" w:rsidTr="002401AC">
        <w:tc>
          <w:tcPr>
            <w:tcW w:w="3577" w:type="dxa"/>
            <w:gridSpan w:val="3"/>
            <w:shd w:val="clear" w:color="auto" w:fill="F7CAAC"/>
          </w:tcPr>
          <w:p w14:paraId="7B6C4C8C" w14:textId="77777777" w:rsidR="00AE036F" w:rsidRDefault="00AE036F" w:rsidP="002401AC">
            <w:pPr>
              <w:jc w:val="both"/>
              <w:rPr>
                <w:b/>
              </w:rPr>
            </w:pPr>
            <w:r>
              <w:rPr>
                <w:b/>
              </w:rPr>
              <w:t>Návrh témat kvalifikačních prací / témata obhájených prací a přístup k obhájeným kvalifikačním pracím</w:t>
            </w:r>
          </w:p>
        </w:tc>
        <w:tc>
          <w:tcPr>
            <w:tcW w:w="6379" w:type="dxa"/>
            <w:gridSpan w:val="8"/>
            <w:tcBorders>
              <w:bottom w:val="nil"/>
            </w:tcBorders>
          </w:tcPr>
          <w:p w14:paraId="04C19352" w14:textId="77777777" w:rsidR="00AE036F" w:rsidRDefault="00AE036F" w:rsidP="002401AC">
            <w:pPr>
              <w:jc w:val="both"/>
            </w:pPr>
          </w:p>
        </w:tc>
      </w:tr>
      <w:tr w:rsidR="00AE036F" w14:paraId="5BFBDF29" w14:textId="77777777" w:rsidTr="002401AC">
        <w:trPr>
          <w:trHeight w:val="842"/>
        </w:trPr>
        <w:tc>
          <w:tcPr>
            <w:tcW w:w="9956" w:type="dxa"/>
            <w:gridSpan w:val="11"/>
            <w:tcBorders>
              <w:top w:val="nil"/>
            </w:tcBorders>
          </w:tcPr>
          <w:p w14:paraId="798D29C5" w14:textId="77777777" w:rsidR="00AE036F" w:rsidRPr="007B306A" w:rsidRDefault="00AE036F" w:rsidP="002401AC">
            <w:pPr>
              <w:spacing w:before="60" w:after="60" w:line="264" w:lineRule="auto"/>
              <w:jc w:val="both"/>
              <w:rPr>
                <w:u w:val="single"/>
              </w:rPr>
            </w:pPr>
            <w:r w:rsidRPr="007B306A">
              <w:rPr>
                <w:u w:val="single"/>
              </w:rPr>
              <w:t xml:space="preserve">Návrh témat kvalifikačních prací pro specializaci </w:t>
            </w:r>
            <w:r w:rsidRPr="00A361DF">
              <w:rPr>
                <w:u w:val="single"/>
              </w:rPr>
              <w:t>Polovodičové materiály:</w:t>
            </w:r>
          </w:p>
          <w:p w14:paraId="7337FA93" w14:textId="77777777" w:rsidR="003C6DB0" w:rsidRPr="00451539" w:rsidRDefault="003C6DB0" w:rsidP="003C6DB0">
            <w:pPr>
              <w:pStyle w:val="Normlnweb"/>
              <w:spacing w:before="0" w:beforeAutospacing="0" w:after="0" w:afterAutospacing="0" w:line="264" w:lineRule="auto"/>
              <w:jc w:val="both"/>
              <w:rPr>
                <w:rStyle w:val="Siln"/>
                <w:b w:val="0"/>
                <w:bCs w:val="0"/>
                <w:color w:val="000000" w:themeColor="text1"/>
                <w:sz w:val="20"/>
                <w:szCs w:val="20"/>
              </w:rPr>
            </w:pPr>
            <w:r w:rsidRPr="00451539">
              <w:rPr>
                <w:rStyle w:val="Siln"/>
                <w:b w:val="0"/>
                <w:bCs w:val="0"/>
                <w:color w:val="000000" w:themeColor="text1"/>
                <w:sz w:val="20"/>
                <w:szCs w:val="20"/>
              </w:rPr>
              <w:t>Studium defektů v polovodičových krystalech a jejich vliv na vodivost</w:t>
            </w:r>
          </w:p>
          <w:p w14:paraId="4594D329" w14:textId="77777777" w:rsidR="003C6DB0" w:rsidRPr="00451539" w:rsidRDefault="003C6DB0" w:rsidP="003C6DB0">
            <w:pPr>
              <w:pStyle w:val="Normlnweb"/>
              <w:spacing w:before="0" w:beforeAutospacing="0" w:after="0" w:afterAutospacing="0" w:line="264" w:lineRule="auto"/>
              <w:contextualSpacing/>
              <w:jc w:val="both"/>
              <w:rPr>
                <w:color w:val="000000" w:themeColor="text1"/>
                <w:sz w:val="20"/>
                <w:szCs w:val="20"/>
              </w:rPr>
            </w:pPr>
            <w:r w:rsidRPr="00451539">
              <w:rPr>
                <w:color w:val="000000" w:themeColor="text1"/>
                <w:sz w:val="20"/>
                <w:szCs w:val="20"/>
              </w:rPr>
              <w:t xml:space="preserve">Měření charakteristik P-N přechodu, </w:t>
            </w:r>
            <w:r>
              <w:rPr>
                <w:color w:val="000000" w:themeColor="text1"/>
                <w:sz w:val="20"/>
                <w:szCs w:val="20"/>
              </w:rPr>
              <w:t>v</w:t>
            </w:r>
            <w:r w:rsidRPr="00451539">
              <w:rPr>
                <w:color w:val="000000" w:themeColor="text1"/>
                <w:sz w:val="20"/>
                <w:szCs w:val="20"/>
              </w:rPr>
              <w:t>olt</w:t>
            </w:r>
            <w:r>
              <w:rPr>
                <w:color w:val="000000" w:themeColor="text1"/>
                <w:sz w:val="20"/>
                <w:szCs w:val="20"/>
              </w:rPr>
              <w:t>a</w:t>
            </w:r>
            <w:r w:rsidRPr="00451539">
              <w:rPr>
                <w:color w:val="000000" w:themeColor="text1"/>
                <w:sz w:val="20"/>
                <w:szCs w:val="20"/>
              </w:rPr>
              <w:t>mpérové charakteristiky</w:t>
            </w:r>
          </w:p>
          <w:p w14:paraId="7975AC2D" w14:textId="77777777" w:rsidR="003C6DB0" w:rsidRDefault="003C6DB0" w:rsidP="003C6DB0">
            <w:pPr>
              <w:pStyle w:val="Normlnweb"/>
              <w:spacing w:before="0" w:beforeAutospacing="0" w:after="0" w:afterAutospacing="0" w:line="264" w:lineRule="auto"/>
              <w:jc w:val="both"/>
              <w:rPr>
                <w:rStyle w:val="Siln"/>
                <w:b w:val="0"/>
                <w:bCs w:val="0"/>
                <w:color w:val="000000" w:themeColor="text1"/>
                <w:sz w:val="20"/>
                <w:szCs w:val="20"/>
              </w:rPr>
            </w:pPr>
            <w:r w:rsidRPr="00451539">
              <w:rPr>
                <w:rStyle w:val="Siln"/>
                <w:b w:val="0"/>
                <w:bCs w:val="0"/>
                <w:color w:val="000000" w:themeColor="text1"/>
                <w:sz w:val="20"/>
                <w:szCs w:val="20"/>
              </w:rPr>
              <w:t>Teoretický návrh a měření fotovodivosti polovodičových materiálů</w:t>
            </w:r>
          </w:p>
          <w:p w14:paraId="325B23D9" w14:textId="77777777" w:rsidR="003C6DB0" w:rsidRPr="003C6DB0" w:rsidRDefault="003C6DB0" w:rsidP="003C6DB0">
            <w:pPr>
              <w:pStyle w:val="Normlnweb"/>
              <w:spacing w:before="0" w:beforeAutospacing="0" w:after="0" w:afterAutospacing="0" w:line="264" w:lineRule="auto"/>
              <w:contextualSpacing/>
              <w:jc w:val="both"/>
              <w:rPr>
                <w:rStyle w:val="Siln"/>
                <w:b w:val="0"/>
                <w:bCs w:val="0"/>
                <w:sz w:val="20"/>
                <w:szCs w:val="20"/>
              </w:rPr>
            </w:pPr>
            <w:r w:rsidRPr="003C6DB0">
              <w:rPr>
                <w:rStyle w:val="Siln"/>
                <w:b w:val="0"/>
                <w:bCs w:val="0"/>
                <w:sz w:val="20"/>
                <w:szCs w:val="20"/>
              </w:rPr>
              <w:t>Využití nanomateriálů pro zlepšení mechanických vlastností polymerních kompozitů</w:t>
            </w:r>
          </w:p>
          <w:p w14:paraId="6D7B0C14" w14:textId="77777777" w:rsidR="003C6DB0" w:rsidRPr="003C6DB0" w:rsidRDefault="003C6DB0" w:rsidP="003C6DB0">
            <w:pPr>
              <w:pStyle w:val="Normlnweb"/>
              <w:spacing w:before="0" w:beforeAutospacing="0" w:after="0" w:afterAutospacing="0" w:line="264" w:lineRule="auto"/>
              <w:contextualSpacing/>
              <w:jc w:val="both"/>
              <w:rPr>
                <w:rStyle w:val="Siln"/>
                <w:b w:val="0"/>
                <w:bCs w:val="0"/>
                <w:sz w:val="20"/>
                <w:szCs w:val="20"/>
              </w:rPr>
            </w:pPr>
            <w:r w:rsidRPr="003C6DB0">
              <w:rPr>
                <w:rStyle w:val="Siln"/>
                <w:b w:val="0"/>
                <w:bCs w:val="0"/>
                <w:sz w:val="20"/>
                <w:szCs w:val="20"/>
              </w:rPr>
              <w:t>Vývoj a charakterizace vodivých polymerních vrstev pro flexibilní elektroniku</w:t>
            </w:r>
          </w:p>
          <w:p w14:paraId="248B49B6" w14:textId="77777777" w:rsidR="003C6DB0" w:rsidRPr="003C6DB0" w:rsidRDefault="003C6DB0" w:rsidP="003C6DB0">
            <w:pPr>
              <w:pStyle w:val="Normlnweb"/>
              <w:spacing w:before="0" w:beforeAutospacing="0" w:after="0" w:afterAutospacing="0" w:line="264" w:lineRule="auto"/>
              <w:contextualSpacing/>
              <w:jc w:val="both"/>
              <w:rPr>
                <w:rStyle w:val="Siln"/>
                <w:b w:val="0"/>
                <w:bCs w:val="0"/>
                <w:sz w:val="20"/>
                <w:szCs w:val="20"/>
              </w:rPr>
            </w:pPr>
            <w:r w:rsidRPr="003C6DB0">
              <w:rPr>
                <w:rStyle w:val="Siln"/>
                <w:b w:val="0"/>
                <w:bCs w:val="0"/>
                <w:sz w:val="20"/>
                <w:szCs w:val="20"/>
              </w:rPr>
              <w:t>Efektivita vakuových technologií v polovodičové výrobě: Optimalizace procesních podmínek</w:t>
            </w:r>
          </w:p>
          <w:p w14:paraId="0E979B12" w14:textId="77777777" w:rsidR="003C6DB0" w:rsidRPr="003C6DB0" w:rsidRDefault="003C6DB0" w:rsidP="003C6DB0">
            <w:pPr>
              <w:pStyle w:val="Normlnweb"/>
              <w:spacing w:before="0" w:beforeAutospacing="0" w:after="0" w:afterAutospacing="0" w:line="264" w:lineRule="auto"/>
              <w:contextualSpacing/>
              <w:jc w:val="both"/>
              <w:rPr>
                <w:rStyle w:val="Siln"/>
                <w:b w:val="0"/>
                <w:bCs w:val="0"/>
                <w:sz w:val="20"/>
                <w:szCs w:val="20"/>
              </w:rPr>
            </w:pPr>
            <w:r w:rsidRPr="003C6DB0">
              <w:rPr>
                <w:rStyle w:val="Siln"/>
                <w:b w:val="0"/>
                <w:bCs w:val="0"/>
                <w:sz w:val="20"/>
                <w:szCs w:val="20"/>
              </w:rPr>
              <w:t>Využití aditivní výroby (3D tisku) pro přípravu kompozitních materiálů</w:t>
            </w:r>
          </w:p>
          <w:p w14:paraId="6924ADBF" w14:textId="77777777" w:rsidR="003C6DB0" w:rsidRPr="003C6DB0" w:rsidRDefault="003C6DB0" w:rsidP="003C6DB0">
            <w:pPr>
              <w:pStyle w:val="Normlnweb"/>
              <w:spacing w:before="0" w:beforeAutospacing="0" w:after="0" w:afterAutospacing="0" w:line="264" w:lineRule="auto"/>
              <w:contextualSpacing/>
              <w:jc w:val="both"/>
              <w:rPr>
                <w:rStyle w:val="Siln"/>
                <w:b w:val="0"/>
                <w:bCs w:val="0"/>
                <w:sz w:val="20"/>
                <w:szCs w:val="20"/>
              </w:rPr>
            </w:pPr>
            <w:r w:rsidRPr="003C6DB0">
              <w:rPr>
                <w:rStyle w:val="Siln"/>
                <w:b w:val="0"/>
                <w:bCs w:val="0"/>
                <w:sz w:val="20"/>
                <w:szCs w:val="20"/>
              </w:rPr>
              <w:t>Automatizovaná analýza dat z metrologických systémů v materiálovém inženýrství</w:t>
            </w:r>
          </w:p>
          <w:p w14:paraId="3F2A58AC" w14:textId="77777777" w:rsidR="003C6DB0" w:rsidRPr="003C6DB0" w:rsidRDefault="003C6DB0" w:rsidP="003C6DB0">
            <w:pPr>
              <w:pStyle w:val="Normlnweb"/>
              <w:spacing w:before="0" w:beforeAutospacing="0" w:after="0" w:afterAutospacing="0" w:line="264" w:lineRule="auto"/>
              <w:contextualSpacing/>
              <w:jc w:val="both"/>
              <w:rPr>
                <w:rStyle w:val="Siln"/>
                <w:b w:val="0"/>
                <w:bCs w:val="0"/>
                <w:sz w:val="20"/>
                <w:szCs w:val="20"/>
              </w:rPr>
            </w:pPr>
            <w:r w:rsidRPr="003C6DB0">
              <w:rPr>
                <w:rStyle w:val="Siln"/>
                <w:b w:val="0"/>
                <w:bCs w:val="0"/>
                <w:sz w:val="20"/>
                <w:szCs w:val="20"/>
              </w:rPr>
              <w:t>Optimalizace výrobních procesů pomocí strojového učení</w:t>
            </w:r>
          </w:p>
          <w:p w14:paraId="5698819E" w14:textId="77777777" w:rsidR="003C6DB0" w:rsidRPr="003C6DB0" w:rsidRDefault="003C6DB0" w:rsidP="003C6DB0">
            <w:pPr>
              <w:pStyle w:val="Normlnweb"/>
              <w:spacing w:before="0" w:beforeAutospacing="0" w:after="0" w:afterAutospacing="0" w:line="264" w:lineRule="auto"/>
              <w:contextualSpacing/>
              <w:jc w:val="both"/>
              <w:rPr>
                <w:rStyle w:val="Siln"/>
                <w:b w:val="0"/>
                <w:bCs w:val="0"/>
                <w:sz w:val="20"/>
                <w:szCs w:val="20"/>
              </w:rPr>
            </w:pPr>
            <w:r w:rsidRPr="003C6DB0">
              <w:rPr>
                <w:rStyle w:val="Siln"/>
                <w:b w:val="0"/>
                <w:bCs w:val="0"/>
                <w:sz w:val="20"/>
                <w:szCs w:val="20"/>
              </w:rPr>
              <w:t>Chemická stabilita a degradace anorganických povlaků v korozním prostředí</w:t>
            </w:r>
          </w:p>
          <w:p w14:paraId="33B18103" w14:textId="77777777" w:rsidR="003C6DB0" w:rsidRPr="00451539" w:rsidRDefault="003C6DB0" w:rsidP="003C6DB0">
            <w:pPr>
              <w:pStyle w:val="Normlnweb"/>
              <w:spacing w:before="0" w:beforeAutospacing="0" w:after="0" w:afterAutospacing="0" w:line="264" w:lineRule="auto"/>
              <w:jc w:val="both"/>
              <w:rPr>
                <w:rStyle w:val="Siln"/>
                <w:b w:val="0"/>
                <w:bCs w:val="0"/>
                <w:color w:val="000000" w:themeColor="text1"/>
                <w:sz w:val="20"/>
                <w:szCs w:val="20"/>
              </w:rPr>
            </w:pPr>
            <w:r w:rsidRPr="00451539">
              <w:rPr>
                <w:rStyle w:val="Siln"/>
                <w:b w:val="0"/>
                <w:bCs w:val="0"/>
                <w:color w:val="000000" w:themeColor="text1"/>
                <w:sz w:val="20"/>
                <w:szCs w:val="20"/>
              </w:rPr>
              <w:t>Charakterizace tenkých vrstev polovodičů pomocí UV-VIS spektroskopie</w:t>
            </w:r>
          </w:p>
          <w:p w14:paraId="3BAF182C" w14:textId="77777777" w:rsidR="003C6DB0" w:rsidRPr="00451539" w:rsidRDefault="003C6DB0" w:rsidP="003C6DB0">
            <w:pPr>
              <w:pStyle w:val="Normlnweb"/>
              <w:spacing w:before="0" w:beforeAutospacing="0" w:after="0" w:afterAutospacing="0" w:line="264" w:lineRule="auto"/>
              <w:jc w:val="both"/>
              <w:rPr>
                <w:rStyle w:val="Siln"/>
                <w:b w:val="0"/>
                <w:bCs w:val="0"/>
                <w:sz w:val="20"/>
                <w:szCs w:val="20"/>
              </w:rPr>
            </w:pPr>
            <w:r w:rsidRPr="00451539">
              <w:rPr>
                <w:rStyle w:val="Siln"/>
                <w:b w:val="0"/>
                <w:bCs w:val="0"/>
                <w:sz w:val="20"/>
                <w:szCs w:val="20"/>
              </w:rPr>
              <w:t>Použití mikroskopických metod v charakterizaci polovodičů</w:t>
            </w:r>
          </w:p>
          <w:p w14:paraId="473F1FC8" w14:textId="77777777" w:rsidR="003C6DB0" w:rsidRPr="00451539" w:rsidRDefault="003C6DB0" w:rsidP="003C6DB0">
            <w:pPr>
              <w:pStyle w:val="Normlnweb"/>
              <w:spacing w:before="0" w:beforeAutospacing="0" w:after="0" w:afterAutospacing="0" w:line="264" w:lineRule="auto"/>
              <w:jc w:val="both"/>
              <w:rPr>
                <w:rStyle w:val="Siln"/>
                <w:b w:val="0"/>
                <w:bCs w:val="0"/>
                <w:color w:val="000000" w:themeColor="text1"/>
                <w:sz w:val="20"/>
                <w:szCs w:val="20"/>
              </w:rPr>
            </w:pPr>
            <w:r w:rsidRPr="00451539">
              <w:rPr>
                <w:rStyle w:val="Siln"/>
                <w:b w:val="0"/>
                <w:bCs w:val="0"/>
                <w:color w:val="000000" w:themeColor="text1"/>
                <w:sz w:val="20"/>
                <w:szCs w:val="20"/>
              </w:rPr>
              <w:t>Vliv chemického složení na vlastnosti polovodičových sloučenin</w:t>
            </w:r>
          </w:p>
          <w:p w14:paraId="5BB326A7" w14:textId="77777777" w:rsidR="003C6DB0" w:rsidRPr="00451539" w:rsidRDefault="003C6DB0" w:rsidP="003C6DB0">
            <w:pPr>
              <w:pStyle w:val="Normlnweb"/>
              <w:spacing w:before="0" w:beforeAutospacing="0" w:after="0" w:afterAutospacing="0" w:line="264" w:lineRule="auto"/>
              <w:jc w:val="both"/>
              <w:rPr>
                <w:rStyle w:val="Siln"/>
                <w:b w:val="0"/>
                <w:bCs w:val="0"/>
                <w:color w:val="000000" w:themeColor="text1"/>
                <w:sz w:val="20"/>
                <w:szCs w:val="20"/>
              </w:rPr>
            </w:pPr>
            <w:r w:rsidRPr="00451539">
              <w:rPr>
                <w:rStyle w:val="Siln"/>
                <w:b w:val="0"/>
                <w:bCs w:val="0"/>
                <w:color w:val="000000" w:themeColor="text1"/>
                <w:sz w:val="20"/>
                <w:szCs w:val="20"/>
              </w:rPr>
              <w:t>Studium termoelektrických vlastností polovodičů</w:t>
            </w:r>
          </w:p>
          <w:p w14:paraId="02DEBD32" w14:textId="77777777" w:rsidR="003C6DB0" w:rsidRPr="00451539" w:rsidRDefault="003C6DB0" w:rsidP="003C6DB0">
            <w:pPr>
              <w:pStyle w:val="Normlnweb"/>
              <w:spacing w:before="0" w:beforeAutospacing="0" w:after="0" w:afterAutospacing="0" w:line="264" w:lineRule="auto"/>
              <w:jc w:val="both"/>
              <w:rPr>
                <w:rStyle w:val="Siln"/>
                <w:b w:val="0"/>
                <w:bCs w:val="0"/>
                <w:color w:val="000000" w:themeColor="text1"/>
                <w:sz w:val="20"/>
                <w:szCs w:val="20"/>
              </w:rPr>
            </w:pPr>
            <w:r w:rsidRPr="00451539">
              <w:rPr>
                <w:rStyle w:val="Siln"/>
                <w:b w:val="0"/>
                <w:bCs w:val="0"/>
                <w:color w:val="000000" w:themeColor="text1"/>
                <w:sz w:val="20"/>
                <w:szCs w:val="20"/>
              </w:rPr>
              <w:t>Základní měření dielektrických vlastností polovodičových materiálů</w:t>
            </w:r>
          </w:p>
          <w:p w14:paraId="360CE98D" w14:textId="77777777" w:rsidR="003C6DB0" w:rsidRPr="00451539" w:rsidRDefault="003C6DB0" w:rsidP="003C6DB0">
            <w:pPr>
              <w:pStyle w:val="Normlnweb"/>
              <w:spacing w:before="0" w:beforeAutospacing="0" w:after="0" w:afterAutospacing="0" w:line="264" w:lineRule="auto"/>
              <w:jc w:val="both"/>
              <w:rPr>
                <w:rStyle w:val="Siln"/>
                <w:b w:val="0"/>
                <w:bCs w:val="0"/>
                <w:color w:val="000000" w:themeColor="text1"/>
                <w:sz w:val="20"/>
                <w:szCs w:val="20"/>
              </w:rPr>
            </w:pPr>
            <w:r w:rsidRPr="00451539">
              <w:rPr>
                <w:rStyle w:val="Siln"/>
                <w:b w:val="0"/>
                <w:bCs w:val="0"/>
                <w:color w:val="000000" w:themeColor="text1"/>
                <w:sz w:val="20"/>
                <w:szCs w:val="20"/>
              </w:rPr>
              <w:t>Teoretický návrh a ověření funkčnosti polovodičového senzoru</w:t>
            </w:r>
          </w:p>
          <w:p w14:paraId="28689D85" w14:textId="77777777" w:rsidR="003C6DB0" w:rsidRPr="00451539" w:rsidRDefault="003C6DB0" w:rsidP="003C6DB0">
            <w:pPr>
              <w:pStyle w:val="Normlnweb"/>
              <w:spacing w:before="0" w:beforeAutospacing="0" w:after="0" w:afterAutospacing="0" w:line="264" w:lineRule="auto"/>
              <w:jc w:val="both"/>
              <w:rPr>
                <w:rStyle w:val="Siln"/>
                <w:b w:val="0"/>
                <w:bCs w:val="0"/>
                <w:color w:val="000000" w:themeColor="text1"/>
                <w:sz w:val="20"/>
                <w:szCs w:val="20"/>
              </w:rPr>
            </w:pPr>
            <w:r w:rsidRPr="00451539">
              <w:rPr>
                <w:rStyle w:val="Siln"/>
                <w:b w:val="0"/>
                <w:bCs w:val="0"/>
                <w:color w:val="000000" w:themeColor="text1"/>
                <w:sz w:val="20"/>
                <w:szCs w:val="20"/>
              </w:rPr>
              <w:t>Optické vlastnosti polovodičů: Studium absorpce a transmise</w:t>
            </w:r>
          </w:p>
          <w:p w14:paraId="506FB2E2" w14:textId="77777777" w:rsidR="003C6DB0" w:rsidRPr="00451539" w:rsidRDefault="003C6DB0" w:rsidP="003C6DB0">
            <w:pPr>
              <w:pStyle w:val="Normlnweb"/>
              <w:spacing w:before="0" w:beforeAutospacing="0" w:after="0" w:afterAutospacing="0" w:line="264" w:lineRule="auto"/>
              <w:jc w:val="both"/>
              <w:rPr>
                <w:rStyle w:val="Siln"/>
                <w:b w:val="0"/>
                <w:bCs w:val="0"/>
                <w:color w:val="000000" w:themeColor="text1"/>
                <w:sz w:val="20"/>
                <w:szCs w:val="20"/>
              </w:rPr>
            </w:pPr>
            <w:r w:rsidRPr="00451539">
              <w:rPr>
                <w:rStyle w:val="Siln"/>
                <w:b w:val="0"/>
                <w:bCs w:val="0"/>
                <w:color w:val="000000" w:themeColor="text1"/>
                <w:sz w:val="20"/>
                <w:szCs w:val="20"/>
              </w:rPr>
              <w:t>Udržitelnost v polovodičovém průmyslu: Ekologické dopady a recyklace</w:t>
            </w:r>
          </w:p>
          <w:p w14:paraId="5EA16E53" w14:textId="77777777" w:rsidR="00AE036F" w:rsidRDefault="00AE036F" w:rsidP="002401AC">
            <w:pPr>
              <w:spacing w:line="264" w:lineRule="auto"/>
              <w:jc w:val="both"/>
            </w:pPr>
          </w:p>
          <w:p w14:paraId="72125F9C" w14:textId="77777777" w:rsidR="00AE036F" w:rsidRDefault="00AE036F" w:rsidP="002401AC">
            <w:pPr>
              <w:tabs>
                <w:tab w:val="left" w:pos="500"/>
              </w:tabs>
              <w:spacing w:before="60" w:after="60" w:line="264" w:lineRule="auto"/>
              <w:jc w:val="both"/>
            </w:pPr>
            <w:r>
              <w:rPr>
                <w:u w:val="single"/>
              </w:rPr>
              <w:t>P</w:t>
            </w:r>
            <w:r w:rsidRPr="00EB44A9">
              <w:rPr>
                <w:u w:val="single"/>
              </w:rPr>
              <w:t>řístup k obhájeným kvalifikačním pracím</w:t>
            </w:r>
            <w:r w:rsidRPr="003D7201">
              <w:rPr>
                <w:u w:val="single"/>
              </w:rPr>
              <w:t>:</w:t>
            </w:r>
          </w:p>
          <w:p w14:paraId="45EACE5F" w14:textId="77777777" w:rsidR="00AE036F" w:rsidRDefault="00AE036F" w:rsidP="002401AC">
            <w:pPr>
              <w:spacing w:before="60" w:after="60" w:line="264" w:lineRule="auto"/>
              <w:jc w:val="both"/>
            </w:pPr>
            <w:r w:rsidRPr="005769FE">
              <w:t>Obhájené</w:t>
            </w:r>
            <w:r>
              <w:t xml:space="preserve"> bakalářské</w:t>
            </w:r>
            <w:r w:rsidRPr="005769FE">
              <w:t xml:space="preserve"> práce jsou uloženy v elektronické podobě v Knihovně UTB ve Zlíně a jsou v této formě veřejně přístupné. Vyhledání prací je možné na www stránkách: </w:t>
            </w:r>
            <w:hyperlink r:id="rId17" w:history="1">
              <w:r w:rsidRPr="005769FE">
                <w:rPr>
                  <w:rStyle w:val="Hypertextovodkaz"/>
                </w:rPr>
                <w:t>https://digilib.k.utb.cz</w:t>
              </w:r>
            </w:hyperlink>
            <w:r w:rsidRPr="005769FE">
              <w:t>, pod odkazy</w:t>
            </w:r>
            <w:r>
              <w:t xml:space="preserve"> Digitální knihovna UTB</w:t>
            </w:r>
            <w:r w:rsidRPr="005769FE">
              <w:t xml:space="preserve"> –</w:t>
            </w:r>
            <w:r>
              <w:t xml:space="preserve"> </w:t>
            </w:r>
            <w:r w:rsidRPr="005769FE">
              <w:t xml:space="preserve">Disertační, diplomové a bakalářské práce UTB od roku 2006 – Kvalifikační práce dle fakult – Fakulta technologická – Ústav </w:t>
            </w:r>
            <w:r>
              <w:t>fyziky a materiálového inženýrství</w:t>
            </w:r>
            <w:r w:rsidRPr="005769FE">
              <w:t xml:space="preserve"> nebo na odkazu: </w:t>
            </w:r>
            <w:hyperlink r:id="rId18" w:history="1">
              <w:r w:rsidRPr="005769FE">
                <w:rPr>
                  <w:rStyle w:val="Hypertextovodkaz"/>
                </w:rPr>
                <w:t>https://stag.utb.cz/portal/</w:t>
              </w:r>
            </w:hyperlink>
            <w:r w:rsidRPr="005769FE">
              <w:t>, pod odkazy Prohlížení – Kvalifikační práce.</w:t>
            </w:r>
          </w:p>
        </w:tc>
      </w:tr>
      <w:tr w:rsidR="00AE036F" w14:paraId="347605AC" w14:textId="77777777" w:rsidTr="002401AC">
        <w:tc>
          <w:tcPr>
            <w:tcW w:w="3577" w:type="dxa"/>
            <w:gridSpan w:val="3"/>
            <w:shd w:val="clear" w:color="auto" w:fill="F7CAAC"/>
          </w:tcPr>
          <w:p w14:paraId="68AD2120" w14:textId="77777777" w:rsidR="00AE036F" w:rsidRDefault="00AE036F" w:rsidP="002401AC">
            <w:pPr>
              <w:jc w:val="both"/>
            </w:pPr>
            <w:r>
              <w:rPr>
                <w:b/>
              </w:rPr>
              <w:t>Návrh témat rigorózních prací / témata obhájených prací a přístup k obhájeným rigorózním pracím</w:t>
            </w:r>
          </w:p>
        </w:tc>
        <w:tc>
          <w:tcPr>
            <w:tcW w:w="6379" w:type="dxa"/>
            <w:gridSpan w:val="8"/>
            <w:tcBorders>
              <w:bottom w:val="nil"/>
            </w:tcBorders>
            <w:shd w:val="clear" w:color="auto" w:fill="FFFFFF"/>
          </w:tcPr>
          <w:p w14:paraId="54DCC4C8" w14:textId="77777777" w:rsidR="00AE036F" w:rsidRDefault="00AE036F" w:rsidP="002401AC">
            <w:pPr>
              <w:jc w:val="center"/>
            </w:pPr>
          </w:p>
        </w:tc>
      </w:tr>
      <w:tr w:rsidR="00AE036F" w14:paraId="4005DCCB" w14:textId="77777777" w:rsidTr="002401AC">
        <w:trPr>
          <w:trHeight w:val="342"/>
        </w:trPr>
        <w:tc>
          <w:tcPr>
            <w:tcW w:w="9956" w:type="dxa"/>
            <w:gridSpan w:val="11"/>
            <w:tcBorders>
              <w:top w:val="nil"/>
            </w:tcBorders>
          </w:tcPr>
          <w:p w14:paraId="2EC4693C" w14:textId="77777777" w:rsidR="00AE036F" w:rsidRDefault="00AE036F" w:rsidP="002401AC">
            <w:pPr>
              <w:spacing w:before="60" w:after="60" w:line="264" w:lineRule="auto"/>
              <w:jc w:val="both"/>
            </w:pPr>
            <w:r>
              <w:t>---</w:t>
            </w:r>
          </w:p>
        </w:tc>
      </w:tr>
      <w:tr w:rsidR="00AE036F" w14:paraId="28525C9C" w14:textId="77777777" w:rsidTr="002401AC">
        <w:tc>
          <w:tcPr>
            <w:tcW w:w="3577" w:type="dxa"/>
            <w:gridSpan w:val="3"/>
            <w:shd w:val="clear" w:color="auto" w:fill="F7CAAC"/>
          </w:tcPr>
          <w:p w14:paraId="3BF421DA" w14:textId="77777777" w:rsidR="00AE036F" w:rsidRDefault="00AE036F" w:rsidP="002401AC">
            <w:r>
              <w:rPr>
                <w:b/>
              </w:rPr>
              <w:t xml:space="preserve"> Součásti SRZ a jejich obsah</w:t>
            </w:r>
          </w:p>
        </w:tc>
        <w:tc>
          <w:tcPr>
            <w:tcW w:w="6379" w:type="dxa"/>
            <w:gridSpan w:val="8"/>
            <w:tcBorders>
              <w:bottom w:val="nil"/>
            </w:tcBorders>
            <w:shd w:val="clear" w:color="auto" w:fill="FFFFFF"/>
          </w:tcPr>
          <w:p w14:paraId="1FC37453" w14:textId="77777777" w:rsidR="00AE036F" w:rsidRDefault="00AE036F" w:rsidP="002401AC">
            <w:pPr>
              <w:jc w:val="center"/>
            </w:pPr>
          </w:p>
        </w:tc>
      </w:tr>
      <w:tr w:rsidR="00AE036F" w14:paraId="18E92299" w14:textId="77777777" w:rsidTr="002401AC">
        <w:trPr>
          <w:trHeight w:val="594"/>
        </w:trPr>
        <w:tc>
          <w:tcPr>
            <w:tcW w:w="9956" w:type="dxa"/>
            <w:gridSpan w:val="11"/>
            <w:tcBorders>
              <w:top w:val="nil"/>
            </w:tcBorders>
          </w:tcPr>
          <w:p w14:paraId="7AB798F2" w14:textId="77777777" w:rsidR="00AE036F" w:rsidRDefault="00AE036F" w:rsidP="002401AC">
            <w:pPr>
              <w:spacing w:before="60" w:after="60" w:line="264" w:lineRule="auto"/>
              <w:jc w:val="both"/>
            </w:pPr>
            <w:r>
              <w:t>---</w:t>
            </w:r>
          </w:p>
          <w:p w14:paraId="3E91735B" w14:textId="77777777" w:rsidR="00AE036F" w:rsidRDefault="00AE036F" w:rsidP="002401AC">
            <w:pPr>
              <w:spacing w:before="60" w:after="60" w:line="264" w:lineRule="auto"/>
              <w:jc w:val="both"/>
            </w:pPr>
          </w:p>
          <w:p w14:paraId="707378AB" w14:textId="2B05330C" w:rsidR="00BC35D6" w:rsidRDefault="00BC35D6" w:rsidP="002401AC">
            <w:pPr>
              <w:spacing w:before="60" w:after="60" w:line="264" w:lineRule="auto"/>
              <w:jc w:val="both"/>
            </w:pPr>
          </w:p>
        </w:tc>
      </w:tr>
    </w:tbl>
    <w:p w14:paraId="68585494" w14:textId="2971BDEB" w:rsidR="00AE036F" w:rsidRDefault="00AE036F">
      <w:r>
        <w:br w:type="page"/>
      </w:r>
    </w:p>
    <w:bookmarkEnd w:id="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17" w:author="Natálie Honková" w:date="2025-07-18T09:39:00Z">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3152"/>
        <w:gridCol w:w="283"/>
        <w:gridCol w:w="218"/>
        <w:gridCol w:w="1134"/>
        <w:gridCol w:w="889"/>
        <w:gridCol w:w="816"/>
        <w:gridCol w:w="1479"/>
        <w:gridCol w:w="1216"/>
        <w:gridCol w:w="668"/>
        <w:tblGridChange w:id="18">
          <w:tblGrid>
            <w:gridCol w:w="3152"/>
            <w:gridCol w:w="283"/>
            <w:gridCol w:w="218"/>
            <w:gridCol w:w="1134"/>
            <w:gridCol w:w="889"/>
            <w:gridCol w:w="816"/>
            <w:gridCol w:w="1479"/>
            <w:gridCol w:w="1216"/>
            <w:gridCol w:w="668"/>
          </w:tblGrid>
        </w:tblGridChange>
      </w:tblGrid>
      <w:tr w:rsidR="00174EC9" w14:paraId="75BFF806" w14:textId="77777777" w:rsidTr="00C21351">
        <w:trPr>
          <w:trPrChange w:id="19" w:author="Natálie Honková" w:date="2025-07-18T09:39:00Z">
            <w:trPr>
              <w:wBefore w:w="393" w:type="dxa"/>
              <w:wAfter w:w="101" w:type="dxa"/>
            </w:trPr>
          </w:trPrChange>
        </w:trPr>
        <w:tc>
          <w:tcPr>
            <w:tcW w:w="9855" w:type="dxa"/>
            <w:gridSpan w:val="9"/>
            <w:tcBorders>
              <w:bottom w:val="double" w:sz="4" w:space="0" w:color="auto"/>
            </w:tcBorders>
            <w:shd w:val="clear" w:color="auto" w:fill="BDD6EE"/>
            <w:tcPrChange w:id="20" w:author="Natálie Honková" w:date="2025-07-18T09:39:00Z">
              <w:tcPr>
                <w:tcW w:w="9855" w:type="dxa"/>
                <w:gridSpan w:val="9"/>
                <w:tcBorders>
                  <w:bottom w:val="double" w:sz="4" w:space="0" w:color="auto"/>
                </w:tcBorders>
                <w:shd w:val="clear" w:color="auto" w:fill="BDD6EE"/>
              </w:tcPr>
            </w:tcPrChange>
          </w:tcPr>
          <w:p w14:paraId="42F6163D" w14:textId="77777777" w:rsidR="00174EC9" w:rsidRDefault="00174EC9">
            <w:pPr>
              <w:jc w:val="both"/>
              <w:rPr>
                <w:b/>
                <w:sz w:val="28"/>
              </w:rPr>
            </w:pPr>
            <w:r>
              <w:lastRenderedPageBreak/>
              <w:br w:type="page"/>
            </w:r>
            <w:r>
              <w:rPr>
                <w:b/>
                <w:sz w:val="28"/>
              </w:rPr>
              <w:t>B-III – Charakteristika studijního předmětu</w:t>
            </w:r>
          </w:p>
        </w:tc>
      </w:tr>
      <w:tr w:rsidR="00174EC9" w14:paraId="25036CBA" w14:textId="77777777" w:rsidTr="00C21351">
        <w:trPr>
          <w:trPrChange w:id="21" w:author="Natálie Honková" w:date="2025-07-18T09:39:00Z">
            <w:trPr>
              <w:wBefore w:w="393" w:type="dxa"/>
              <w:wAfter w:w="101" w:type="dxa"/>
            </w:trPr>
          </w:trPrChange>
        </w:trPr>
        <w:tc>
          <w:tcPr>
            <w:tcW w:w="3435" w:type="dxa"/>
            <w:gridSpan w:val="2"/>
            <w:tcBorders>
              <w:top w:val="double" w:sz="4" w:space="0" w:color="auto"/>
            </w:tcBorders>
            <w:shd w:val="clear" w:color="auto" w:fill="F7CAAC"/>
            <w:tcPrChange w:id="22" w:author="Natálie Honková" w:date="2025-07-18T09:39:00Z">
              <w:tcPr>
                <w:tcW w:w="3435" w:type="dxa"/>
                <w:gridSpan w:val="2"/>
                <w:tcBorders>
                  <w:top w:val="double" w:sz="4" w:space="0" w:color="auto"/>
                </w:tcBorders>
                <w:shd w:val="clear" w:color="auto" w:fill="F7CAAC"/>
              </w:tcPr>
            </w:tcPrChange>
          </w:tcPr>
          <w:p w14:paraId="609B0486" w14:textId="77777777" w:rsidR="00174EC9" w:rsidRDefault="00174EC9">
            <w:pPr>
              <w:jc w:val="both"/>
              <w:rPr>
                <w:b/>
              </w:rPr>
            </w:pPr>
            <w:r>
              <w:rPr>
                <w:b/>
              </w:rPr>
              <w:t>Název studijního předmětu</w:t>
            </w:r>
          </w:p>
        </w:tc>
        <w:tc>
          <w:tcPr>
            <w:tcW w:w="6420" w:type="dxa"/>
            <w:gridSpan w:val="7"/>
            <w:tcBorders>
              <w:top w:val="double" w:sz="4" w:space="0" w:color="auto"/>
            </w:tcBorders>
            <w:tcPrChange w:id="23" w:author="Natálie Honková" w:date="2025-07-18T09:39:00Z">
              <w:tcPr>
                <w:tcW w:w="6420" w:type="dxa"/>
                <w:gridSpan w:val="7"/>
                <w:tcBorders>
                  <w:top w:val="double" w:sz="4" w:space="0" w:color="auto"/>
                </w:tcBorders>
              </w:tcPr>
            </w:tcPrChange>
          </w:tcPr>
          <w:p w14:paraId="36097CBF" w14:textId="6EEC5198" w:rsidR="00174EC9" w:rsidRPr="00C964A6" w:rsidRDefault="00C964A6">
            <w:pPr>
              <w:jc w:val="both"/>
              <w:rPr>
                <w:b/>
                <w:bCs/>
              </w:rPr>
            </w:pPr>
            <w:bookmarkStart w:id="24" w:name="Mat_I"/>
            <w:bookmarkEnd w:id="24"/>
            <w:r w:rsidRPr="00C964A6">
              <w:rPr>
                <w:b/>
                <w:bCs/>
              </w:rPr>
              <w:t>Matematika I</w:t>
            </w:r>
          </w:p>
        </w:tc>
      </w:tr>
      <w:tr w:rsidR="00174EC9" w14:paraId="04416D4C" w14:textId="77777777" w:rsidTr="00C21351">
        <w:trPr>
          <w:trPrChange w:id="25" w:author="Natálie Honková" w:date="2025-07-18T09:39:00Z">
            <w:trPr>
              <w:wBefore w:w="393" w:type="dxa"/>
              <w:wAfter w:w="101" w:type="dxa"/>
            </w:trPr>
          </w:trPrChange>
        </w:trPr>
        <w:tc>
          <w:tcPr>
            <w:tcW w:w="3435" w:type="dxa"/>
            <w:gridSpan w:val="2"/>
            <w:shd w:val="clear" w:color="auto" w:fill="F7CAAC"/>
            <w:tcPrChange w:id="26" w:author="Natálie Honková" w:date="2025-07-18T09:39:00Z">
              <w:tcPr>
                <w:tcW w:w="3435" w:type="dxa"/>
                <w:gridSpan w:val="2"/>
                <w:shd w:val="clear" w:color="auto" w:fill="F7CAAC"/>
              </w:tcPr>
            </w:tcPrChange>
          </w:tcPr>
          <w:p w14:paraId="0F6EDE09" w14:textId="77777777" w:rsidR="00174EC9" w:rsidRDefault="00174EC9">
            <w:pPr>
              <w:jc w:val="both"/>
              <w:rPr>
                <w:b/>
              </w:rPr>
            </w:pPr>
            <w:r>
              <w:rPr>
                <w:b/>
              </w:rPr>
              <w:t>Typ předmětu</w:t>
            </w:r>
          </w:p>
        </w:tc>
        <w:tc>
          <w:tcPr>
            <w:tcW w:w="3057" w:type="dxa"/>
            <w:gridSpan w:val="4"/>
            <w:tcPrChange w:id="27" w:author="Natálie Honková" w:date="2025-07-18T09:39:00Z">
              <w:tcPr>
                <w:tcW w:w="3057" w:type="dxa"/>
                <w:gridSpan w:val="4"/>
              </w:tcPr>
            </w:tcPrChange>
          </w:tcPr>
          <w:p w14:paraId="2B48B72B" w14:textId="19C93EEC" w:rsidR="00174EC9" w:rsidRDefault="00D22542">
            <w:pPr>
              <w:jc w:val="both"/>
            </w:pPr>
            <w:r>
              <w:t>povinný</w:t>
            </w:r>
          </w:p>
        </w:tc>
        <w:tc>
          <w:tcPr>
            <w:tcW w:w="2695" w:type="dxa"/>
            <w:gridSpan w:val="2"/>
            <w:shd w:val="clear" w:color="auto" w:fill="F7CAAC"/>
            <w:tcPrChange w:id="28" w:author="Natálie Honková" w:date="2025-07-18T09:39:00Z">
              <w:tcPr>
                <w:tcW w:w="2695" w:type="dxa"/>
                <w:gridSpan w:val="2"/>
                <w:shd w:val="clear" w:color="auto" w:fill="F7CAAC"/>
              </w:tcPr>
            </w:tcPrChange>
          </w:tcPr>
          <w:p w14:paraId="1FA7B36E" w14:textId="77777777" w:rsidR="00174EC9" w:rsidRDefault="00174EC9">
            <w:pPr>
              <w:jc w:val="both"/>
            </w:pPr>
            <w:r>
              <w:rPr>
                <w:b/>
              </w:rPr>
              <w:t>doporučený ročník / semestr</w:t>
            </w:r>
          </w:p>
        </w:tc>
        <w:tc>
          <w:tcPr>
            <w:tcW w:w="668" w:type="dxa"/>
            <w:tcPrChange w:id="29" w:author="Natálie Honková" w:date="2025-07-18T09:39:00Z">
              <w:tcPr>
                <w:tcW w:w="668" w:type="dxa"/>
              </w:tcPr>
            </w:tcPrChange>
          </w:tcPr>
          <w:p w14:paraId="7F9B4F62" w14:textId="57152ABC" w:rsidR="00174EC9" w:rsidRDefault="00D22542">
            <w:pPr>
              <w:jc w:val="both"/>
            </w:pPr>
            <w:r>
              <w:t>1/ZS</w:t>
            </w:r>
          </w:p>
        </w:tc>
      </w:tr>
      <w:tr w:rsidR="00174EC9" w14:paraId="50BE7BE5" w14:textId="77777777" w:rsidTr="00C21351">
        <w:trPr>
          <w:trPrChange w:id="30" w:author="Natálie Honková" w:date="2025-07-18T09:39:00Z">
            <w:trPr>
              <w:wBefore w:w="393" w:type="dxa"/>
              <w:wAfter w:w="101" w:type="dxa"/>
            </w:trPr>
          </w:trPrChange>
        </w:trPr>
        <w:tc>
          <w:tcPr>
            <w:tcW w:w="3435" w:type="dxa"/>
            <w:gridSpan w:val="2"/>
            <w:shd w:val="clear" w:color="auto" w:fill="F7CAAC"/>
            <w:tcPrChange w:id="31" w:author="Natálie Honková" w:date="2025-07-18T09:39:00Z">
              <w:tcPr>
                <w:tcW w:w="3435" w:type="dxa"/>
                <w:gridSpan w:val="2"/>
                <w:shd w:val="clear" w:color="auto" w:fill="F7CAAC"/>
              </w:tcPr>
            </w:tcPrChange>
          </w:tcPr>
          <w:p w14:paraId="5D0AB87A" w14:textId="77777777" w:rsidR="00174EC9" w:rsidRDefault="00174EC9">
            <w:pPr>
              <w:jc w:val="both"/>
              <w:rPr>
                <w:b/>
              </w:rPr>
            </w:pPr>
            <w:r>
              <w:rPr>
                <w:b/>
              </w:rPr>
              <w:t>Rozsah studijního předmětu</w:t>
            </w:r>
          </w:p>
        </w:tc>
        <w:tc>
          <w:tcPr>
            <w:tcW w:w="1352" w:type="dxa"/>
            <w:gridSpan w:val="2"/>
            <w:tcPrChange w:id="32" w:author="Natálie Honková" w:date="2025-07-18T09:39:00Z">
              <w:tcPr>
                <w:tcW w:w="1352" w:type="dxa"/>
                <w:gridSpan w:val="2"/>
              </w:tcPr>
            </w:tcPrChange>
          </w:tcPr>
          <w:p w14:paraId="7F53FF2D" w14:textId="14C96310" w:rsidR="00174EC9" w:rsidRDefault="001C370D">
            <w:pPr>
              <w:jc w:val="both"/>
            </w:pPr>
            <w:r w:rsidRPr="00094AFE">
              <w:t>0</w:t>
            </w:r>
            <w:r w:rsidR="005110DD" w:rsidRPr="00094AFE">
              <w:t>p+</w:t>
            </w:r>
            <w:r w:rsidRPr="00094AFE">
              <w:t>48</w:t>
            </w:r>
            <w:r w:rsidR="005110DD" w:rsidRPr="00094AFE">
              <w:t>s+</w:t>
            </w:r>
            <w:r w:rsidRPr="00094AFE">
              <w:t>0</w:t>
            </w:r>
            <w:r w:rsidR="005110DD" w:rsidRPr="00094AFE">
              <w:t>l</w:t>
            </w:r>
          </w:p>
        </w:tc>
        <w:tc>
          <w:tcPr>
            <w:tcW w:w="889" w:type="dxa"/>
            <w:shd w:val="clear" w:color="auto" w:fill="F7CAAC"/>
            <w:tcPrChange w:id="33" w:author="Natálie Honková" w:date="2025-07-18T09:39:00Z">
              <w:tcPr>
                <w:tcW w:w="889" w:type="dxa"/>
                <w:shd w:val="clear" w:color="auto" w:fill="F7CAAC"/>
              </w:tcPr>
            </w:tcPrChange>
          </w:tcPr>
          <w:p w14:paraId="54715FE7" w14:textId="77777777" w:rsidR="00174EC9" w:rsidRDefault="00174EC9">
            <w:pPr>
              <w:jc w:val="both"/>
              <w:rPr>
                <w:b/>
              </w:rPr>
            </w:pPr>
            <w:r>
              <w:rPr>
                <w:b/>
              </w:rPr>
              <w:t xml:space="preserve">hod. </w:t>
            </w:r>
          </w:p>
        </w:tc>
        <w:tc>
          <w:tcPr>
            <w:tcW w:w="816" w:type="dxa"/>
            <w:tcPrChange w:id="34" w:author="Natálie Honková" w:date="2025-07-18T09:39:00Z">
              <w:tcPr>
                <w:tcW w:w="816" w:type="dxa"/>
              </w:tcPr>
            </w:tcPrChange>
          </w:tcPr>
          <w:p w14:paraId="1C78F2D1" w14:textId="0E669B9E" w:rsidR="00174EC9" w:rsidRDefault="001C370D">
            <w:pPr>
              <w:jc w:val="both"/>
            </w:pPr>
            <w:r w:rsidRPr="00094AFE">
              <w:t>48</w:t>
            </w:r>
          </w:p>
        </w:tc>
        <w:tc>
          <w:tcPr>
            <w:tcW w:w="1479" w:type="dxa"/>
            <w:shd w:val="clear" w:color="auto" w:fill="F7CAAC"/>
            <w:tcPrChange w:id="35" w:author="Natálie Honková" w:date="2025-07-18T09:39:00Z">
              <w:tcPr>
                <w:tcW w:w="1479" w:type="dxa"/>
                <w:shd w:val="clear" w:color="auto" w:fill="F7CAAC"/>
              </w:tcPr>
            </w:tcPrChange>
          </w:tcPr>
          <w:p w14:paraId="670803DB" w14:textId="77777777" w:rsidR="00174EC9" w:rsidRDefault="00174EC9">
            <w:pPr>
              <w:jc w:val="both"/>
              <w:rPr>
                <w:b/>
              </w:rPr>
            </w:pPr>
            <w:r>
              <w:rPr>
                <w:b/>
              </w:rPr>
              <w:t>kreditů</w:t>
            </w:r>
          </w:p>
        </w:tc>
        <w:tc>
          <w:tcPr>
            <w:tcW w:w="1884" w:type="dxa"/>
            <w:gridSpan w:val="2"/>
            <w:tcPrChange w:id="36" w:author="Natálie Honková" w:date="2025-07-18T09:39:00Z">
              <w:tcPr>
                <w:tcW w:w="1884" w:type="dxa"/>
                <w:gridSpan w:val="2"/>
              </w:tcPr>
            </w:tcPrChange>
          </w:tcPr>
          <w:p w14:paraId="3988D0C9" w14:textId="6327DE60" w:rsidR="00174EC9" w:rsidRDefault="009166C1">
            <w:pPr>
              <w:jc w:val="both"/>
            </w:pPr>
            <w:r>
              <w:t>5</w:t>
            </w:r>
          </w:p>
        </w:tc>
      </w:tr>
      <w:tr w:rsidR="00174EC9" w14:paraId="279394D2" w14:textId="77777777" w:rsidTr="00C21351">
        <w:trPr>
          <w:trPrChange w:id="37" w:author="Natálie Honková" w:date="2025-07-18T09:39:00Z">
            <w:trPr>
              <w:wBefore w:w="393" w:type="dxa"/>
              <w:wAfter w:w="101" w:type="dxa"/>
            </w:trPr>
          </w:trPrChange>
        </w:trPr>
        <w:tc>
          <w:tcPr>
            <w:tcW w:w="3435" w:type="dxa"/>
            <w:gridSpan w:val="2"/>
            <w:shd w:val="clear" w:color="auto" w:fill="F7CAAC"/>
            <w:tcPrChange w:id="38" w:author="Natálie Honková" w:date="2025-07-18T09:39:00Z">
              <w:tcPr>
                <w:tcW w:w="3435" w:type="dxa"/>
                <w:gridSpan w:val="2"/>
                <w:shd w:val="clear" w:color="auto" w:fill="F7CAAC"/>
              </w:tcPr>
            </w:tcPrChange>
          </w:tcPr>
          <w:p w14:paraId="36A3E7F8" w14:textId="77777777" w:rsidR="00174EC9" w:rsidRDefault="00174EC9" w:rsidP="00ED322D">
            <w:pPr>
              <w:jc w:val="both"/>
              <w:rPr>
                <w:b/>
                <w:sz w:val="22"/>
              </w:rPr>
            </w:pPr>
            <w:r>
              <w:rPr>
                <w:b/>
              </w:rPr>
              <w:t>Prerekvizity, korekvizity, ekvivalence</w:t>
            </w:r>
          </w:p>
        </w:tc>
        <w:tc>
          <w:tcPr>
            <w:tcW w:w="6420" w:type="dxa"/>
            <w:gridSpan w:val="7"/>
            <w:tcPrChange w:id="39" w:author="Natálie Honková" w:date="2025-07-18T09:39:00Z">
              <w:tcPr>
                <w:tcW w:w="6420" w:type="dxa"/>
                <w:gridSpan w:val="7"/>
              </w:tcPr>
            </w:tcPrChange>
          </w:tcPr>
          <w:p w14:paraId="4906DE86" w14:textId="77777777" w:rsidR="00174EC9" w:rsidRDefault="00174EC9">
            <w:pPr>
              <w:jc w:val="both"/>
            </w:pPr>
          </w:p>
        </w:tc>
      </w:tr>
      <w:tr w:rsidR="00174EC9" w14:paraId="3B0D2BC3" w14:textId="77777777" w:rsidTr="00C21351">
        <w:trPr>
          <w:trPrChange w:id="40" w:author="Natálie Honková" w:date="2025-07-18T09:39:00Z">
            <w:trPr>
              <w:wBefore w:w="393" w:type="dxa"/>
              <w:wAfter w:w="101" w:type="dxa"/>
            </w:trPr>
          </w:trPrChange>
        </w:trPr>
        <w:tc>
          <w:tcPr>
            <w:tcW w:w="3435" w:type="dxa"/>
            <w:gridSpan w:val="2"/>
            <w:shd w:val="clear" w:color="auto" w:fill="F7CAAC"/>
            <w:tcPrChange w:id="41" w:author="Natálie Honková" w:date="2025-07-18T09:39:00Z">
              <w:tcPr>
                <w:tcW w:w="3435" w:type="dxa"/>
                <w:gridSpan w:val="2"/>
                <w:shd w:val="clear" w:color="auto" w:fill="F7CAAC"/>
              </w:tcPr>
            </w:tcPrChange>
          </w:tcPr>
          <w:p w14:paraId="63C10378" w14:textId="11683D22" w:rsidR="00174EC9" w:rsidRPr="005A0406" w:rsidRDefault="00174EC9">
            <w:pPr>
              <w:jc w:val="both"/>
              <w:rPr>
                <w:b/>
              </w:rPr>
            </w:pPr>
            <w:r w:rsidRPr="005A0406">
              <w:rPr>
                <w:b/>
              </w:rPr>
              <w:t>Způsob ověření výsledků</w:t>
            </w:r>
            <w:r w:rsidR="00031440" w:rsidRPr="005A0406">
              <w:rPr>
                <w:b/>
              </w:rPr>
              <w:t xml:space="preserve"> učení</w:t>
            </w:r>
          </w:p>
        </w:tc>
        <w:tc>
          <w:tcPr>
            <w:tcW w:w="3057" w:type="dxa"/>
            <w:gridSpan w:val="4"/>
            <w:tcBorders>
              <w:bottom w:val="single" w:sz="4" w:space="0" w:color="auto"/>
            </w:tcBorders>
            <w:tcPrChange w:id="42" w:author="Natálie Honková" w:date="2025-07-18T09:39:00Z">
              <w:tcPr>
                <w:tcW w:w="3057" w:type="dxa"/>
                <w:gridSpan w:val="4"/>
                <w:tcBorders>
                  <w:bottom w:val="single" w:sz="4" w:space="0" w:color="auto"/>
                </w:tcBorders>
              </w:tcPr>
            </w:tcPrChange>
          </w:tcPr>
          <w:p w14:paraId="7EAF01DC" w14:textId="3BB20F07" w:rsidR="00174EC9" w:rsidRDefault="005110DD">
            <w:pPr>
              <w:jc w:val="both"/>
            </w:pPr>
            <w:r w:rsidRPr="009166C1">
              <w:t>zápočet, zkouška</w:t>
            </w:r>
          </w:p>
        </w:tc>
        <w:tc>
          <w:tcPr>
            <w:tcW w:w="1479" w:type="dxa"/>
            <w:tcBorders>
              <w:bottom w:val="single" w:sz="4" w:space="0" w:color="auto"/>
            </w:tcBorders>
            <w:shd w:val="clear" w:color="auto" w:fill="F7CAAC"/>
            <w:tcPrChange w:id="43" w:author="Natálie Honková" w:date="2025-07-18T09:39:00Z">
              <w:tcPr>
                <w:tcW w:w="1479" w:type="dxa"/>
                <w:tcBorders>
                  <w:bottom w:val="single" w:sz="4" w:space="0" w:color="auto"/>
                </w:tcBorders>
                <w:shd w:val="clear" w:color="auto" w:fill="F7CAAC"/>
              </w:tcPr>
            </w:tcPrChange>
          </w:tcPr>
          <w:p w14:paraId="1AE74B03" w14:textId="77777777" w:rsidR="00174EC9" w:rsidRDefault="00174EC9">
            <w:pPr>
              <w:jc w:val="both"/>
              <w:rPr>
                <w:b/>
              </w:rPr>
            </w:pPr>
            <w:r>
              <w:rPr>
                <w:b/>
              </w:rPr>
              <w:t>Forma výuky</w:t>
            </w:r>
          </w:p>
        </w:tc>
        <w:tc>
          <w:tcPr>
            <w:tcW w:w="1884" w:type="dxa"/>
            <w:gridSpan w:val="2"/>
            <w:tcBorders>
              <w:bottom w:val="single" w:sz="4" w:space="0" w:color="auto"/>
            </w:tcBorders>
            <w:tcPrChange w:id="44" w:author="Natálie Honková" w:date="2025-07-18T09:39:00Z">
              <w:tcPr>
                <w:tcW w:w="1884" w:type="dxa"/>
                <w:gridSpan w:val="2"/>
                <w:tcBorders>
                  <w:bottom w:val="single" w:sz="4" w:space="0" w:color="auto"/>
                </w:tcBorders>
              </w:tcPr>
            </w:tcPrChange>
          </w:tcPr>
          <w:p w14:paraId="08F52872" w14:textId="4894EE78" w:rsidR="005110DD" w:rsidRDefault="00787B43" w:rsidP="005110DD">
            <w:pPr>
              <w:jc w:val="both"/>
            </w:pPr>
            <w:r w:rsidRPr="00094AFE">
              <w:t>s</w:t>
            </w:r>
            <w:r w:rsidR="005110DD" w:rsidRPr="00094AFE">
              <w:t>emináře</w:t>
            </w:r>
          </w:p>
          <w:p w14:paraId="36356FC2" w14:textId="51F6ED29" w:rsidR="00787B43" w:rsidRDefault="00787B43" w:rsidP="005110DD">
            <w:pPr>
              <w:jc w:val="both"/>
            </w:pPr>
          </w:p>
        </w:tc>
      </w:tr>
      <w:tr w:rsidR="00174EC9" w14:paraId="75DBFB42" w14:textId="77777777" w:rsidTr="00C21351">
        <w:trPr>
          <w:trPrChange w:id="45" w:author="Natálie Honková" w:date="2025-07-18T09:39:00Z">
            <w:trPr>
              <w:wBefore w:w="393" w:type="dxa"/>
              <w:wAfter w:w="101" w:type="dxa"/>
            </w:trPr>
          </w:trPrChange>
        </w:trPr>
        <w:tc>
          <w:tcPr>
            <w:tcW w:w="3435" w:type="dxa"/>
            <w:gridSpan w:val="2"/>
            <w:shd w:val="clear" w:color="auto" w:fill="F7CAAC"/>
            <w:tcPrChange w:id="46" w:author="Natálie Honková" w:date="2025-07-18T09:39:00Z">
              <w:tcPr>
                <w:tcW w:w="3435" w:type="dxa"/>
                <w:gridSpan w:val="2"/>
                <w:shd w:val="clear" w:color="auto" w:fill="F7CAAC"/>
              </w:tcPr>
            </w:tcPrChange>
          </w:tcPr>
          <w:p w14:paraId="035499DB" w14:textId="4F480017" w:rsidR="00174EC9" w:rsidRPr="005A0406" w:rsidRDefault="00174EC9">
            <w:pPr>
              <w:jc w:val="both"/>
              <w:rPr>
                <w:b/>
              </w:rPr>
            </w:pPr>
            <w:r w:rsidRPr="005A0406">
              <w:rPr>
                <w:b/>
              </w:rPr>
              <w:t xml:space="preserve">Forma způsobu ověření výsledků </w:t>
            </w:r>
            <w:r w:rsidR="00031440" w:rsidRPr="005A0406">
              <w:rPr>
                <w:b/>
              </w:rPr>
              <w:t xml:space="preserve">učení </w:t>
            </w:r>
            <w:r w:rsidRPr="005A0406">
              <w:rPr>
                <w:b/>
              </w:rPr>
              <w:t>a další požadavky na studenta</w:t>
            </w:r>
          </w:p>
        </w:tc>
        <w:tc>
          <w:tcPr>
            <w:tcW w:w="6420" w:type="dxa"/>
            <w:gridSpan w:val="7"/>
            <w:tcBorders>
              <w:bottom w:val="single" w:sz="4" w:space="0" w:color="auto"/>
            </w:tcBorders>
            <w:tcPrChange w:id="47" w:author="Natálie Honková" w:date="2025-07-18T09:39:00Z">
              <w:tcPr>
                <w:tcW w:w="6420" w:type="dxa"/>
                <w:gridSpan w:val="7"/>
                <w:tcBorders>
                  <w:bottom w:val="single" w:sz="4" w:space="0" w:color="auto"/>
                </w:tcBorders>
              </w:tcPr>
            </w:tcPrChange>
          </w:tcPr>
          <w:p w14:paraId="6B85A455" w14:textId="77777777" w:rsidR="00E52A86" w:rsidRPr="00E52A86" w:rsidRDefault="00E52A86" w:rsidP="00E52A86">
            <w:pPr>
              <w:jc w:val="both"/>
              <w:rPr>
                <w:bCs/>
                <w:kern w:val="1"/>
              </w:rPr>
            </w:pPr>
            <w:r w:rsidRPr="00E52A86">
              <w:rPr>
                <w:bCs/>
                <w:kern w:val="1"/>
              </w:rPr>
              <w:t>Povinná min. 80% docházka.</w:t>
            </w:r>
          </w:p>
          <w:p w14:paraId="00FE2F98" w14:textId="77777777" w:rsidR="00E52A86" w:rsidRPr="00E52A86" w:rsidRDefault="00E52A86" w:rsidP="00E52A86">
            <w:pPr>
              <w:jc w:val="both"/>
              <w:rPr>
                <w:color w:val="000000"/>
                <w:shd w:val="clear" w:color="auto" w:fill="FFFFFF"/>
              </w:rPr>
            </w:pPr>
            <w:r w:rsidRPr="00E52A86">
              <w:rPr>
                <w:bCs/>
                <w:kern w:val="1"/>
              </w:rPr>
              <w:t xml:space="preserve">Zápočet: min. 50 % z počtu možných bodů za písemné práce, aktivita při lekcích, domácí úkoly. </w:t>
            </w:r>
            <w:r w:rsidRPr="00E52A86">
              <w:rPr>
                <w:color w:val="000000"/>
                <w:shd w:val="clear" w:color="auto" w:fill="FFFFFF"/>
              </w:rPr>
              <w:t xml:space="preserve">Zároveň je potřeba uspět v testu základních znalostí společném pro všechny skupiny cca v 12. týdnu semestru, a to na min. 80 %. </w:t>
            </w:r>
          </w:p>
          <w:p w14:paraId="5F9F1B02" w14:textId="7C0AA9BD" w:rsidR="005110DD" w:rsidRDefault="00E52A86" w:rsidP="00E52A86">
            <w:pPr>
              <w:jc w:val="both"/>
            </w:pPr>
            <w:r w:rsidRPr="00E52A86">
              <w:rPr>
                <w:bCs/>
                <w:kern w:val="1"/>
              </w:rPr>
              <w:t xml:space="preserve">Zkouška – písemná: předpokladem ke složení zkoušky je udělený zápočet, zkoušková písemka má část teoretickou (cca 25 %) a praktickou (cca 75 %). </w:t>
            </w:r>
            <w:r w:rsidRPr="00E52A86">
              <w:rPr>
                <w:bCs/>
                <w:kern w:val="2"/>
              </w:rPr>
              <w:t xml:space="preserve">Zkouška je udělena při úspěšnosti nad 50 </w:t>
            </w:r>
            <w:r w:rsidRPr="00E52A86">
              <w:rPr>
                <w:bCs/>
                <w:kern w:val="2"/>
                <w:lang w:val="en-US"/>
              </w:rPr>
              <w:t xml:space="preserve">% z </w:t>
            </w:r>
            <w:r w:rsidRPr="00A5018A">
              <w:rPr>
                <w:bCs/>
                <w:kern w:val="2"/>
              </w:rPr>
              <w:t>obou částí.</w:t>
            </w:r>
          </w:p>
        </w:tc>
      </w:tr>
      <w:tr w:rsidR="00174EC9" w14:paraId="306D3B9E" w14:textId="77777777" w:rsidTr="00C21351">
        <w:trPr>
          <w:trHeight w:val="197"/>
          <w:trPrChange w:id="48" w:author="Natálie Honková" w:date="2025-07-18T09:39:00Z">
            <w:trPr>
              <w:wBefore w:w="393" w:type="dxa"/>
              <w:wAfter w:w="101" w:type="dxa"/>
              <w:trHeight w:val="197"/>
            </w:trPr>
          </w:trPrChange>
        </w:trPr>
        <w:tc>
          <w:tcPr>
            <w:tcW w:w="3435" w:type="dxa"/>
            <w:gridSpan w:val="2"/>
            <w:tcBorders>
              <w:top w:val="nil"/>
            </w:tcBorders>
            <w:shd w:val="clear" w:color="auto" w:fill="F7CAAC"/>
            <w:tcPrChange w:id="49" w:author="Natálie Honková" w:date="2025-07-18T09:39:00Z">
              <w:tcPr>
                <w:tcW w:w="3435" w:type="dxa"/>
                <w:gridSpan w:val="2"/>
                <w:tcBorders>
                  <w:top w:val="nil"/>
                </w:tcBorders>
                <w:shd w:val="clear" w:color="auto" w:fill="F7CAAC"/>
              </w:tcPr>
            </w:tcPrChange>
          </w:tcPr>
          <w:p w14:paraId="66F0FB25" w14:textId="77777777" w:rsidR="00174EC9" w:rsidRDefault="00174EC9">
            <w:pPr>
              <w:jc w:val="both"/>
              <w:rPr>
                <w:b/>
              </w:rPr>
            </w:pPr>
            <w:r>
              <w:rPr>
                <w:b/>
              </w:rPr>
              <w:t>Garant předmětu</w:t>
            </w:r>
          </w:p>
        </w:tc>
        <w:tc>
          <w:tcPr>
            <w:tcW w:w="6420" w:type="dxa"/>
            <w:gridSpan w:val="7"/>
            <w:tcBorders>
              <w:top w:val="nil"/>
            </w:tcBorders>
            <w:tcPrChange w:id="50" w:author="Natálie Honková" w:date="2025-07-18T09:39:00Z">
              <w:tcPr>
                <w:tcW w:w="6420" w:type="dxa"/>
                <w:gridSpan w:val="7"/>
                <w:tcBorders>
                  <w:top w:val="nil"/>
                </w:tcBorders>
              </w:tcPr>
            </w:tcPrChange>
          </w:tcPr>
          <w:p w14:paraId="45DFA943" w14:textId="77777777" w:rsidR="00174EC9" w:rsidRDefault="00174EC9">
            <w:pPr>
              <w:jc w:val="both"/>
            </w:pPr>
          </w:p>
        </w:tc>
      </w:tr>
      <w:tr w:rsidR="00174EC9" w14:paraId="4D70E4CC" w14:textId="77777777" w:rsidTr="00C21351">
        <w:trPr>
          <w:trHeight w:val="243"/>
          <w:trPrChange w:id="51" w:author="Natálie Honková" w:date="2025-07-18T09:39:00Z">
            <w:trPr>
              <w:wBefore w:w="393" w:type="dxa"/>
              <w:wAfter w:w="101" w:type="dxa"/>
              <w:trHeight w:val="243"/>
            </w:trPr>
          </w:trPrChange>
        </w:trPr>
        <w:tc>
          <w:tcPr>
            <w:tcW w:w="3435" w:type="dxa"/>
            <w:gridSpan w:val="2"/>
            <w:tcBorders>
              <w:top w:val="nil"/>
            </w:tcBorders>
            <w:shd w:val="clear" w:color="auto" w:fill="F7CAAC"/>
            <w:tcPrChange w:id="52" w:author="Natálie Honková" w:date="2025-07-18T09:39:00Z">
              <w:tcPr>
                <w:tcW w:w="3435" w:type="dxa"/>
                <w:gridSpan w:val="2"/>
                <w:tcBorders>
                  <w:top w:val="nil"/>
                </w:tcBorders>
                <w:shd w:val="clear" w:color="auto" w:fill="F7CAAC"/>
              </w:tcPr>
            </w:tcPrChange>
          </w:tcPr>
          <w:p w14:paraId="6994F2CA" w14:textId="77777777" w:rsidR="00174EC9" w:rsidRDefault="00174EC9">
            <w:pPr>
              <w:jc w:val="both"/>
              <w:rPr>
                <w:b/>
              </w:rPr>
            </w:pPr>
            <w:r>
              <w:rPr>
                <w:b/>
              </w:rPr>
              <w:t>Zapojení garanta do výuky předmětu</w:t>
            </w:r>
          </w:p>
        </w:tc>
        <w:tc>
          <w:tcPr>
            <w:tcW w:w="6420" w:type="dxa"/>
            <w:gridSpan w:val="7"/>
            <w:tcBorders>
              <w:top w:val="nil"/>
            </w:tcBorders>
            <w:tcPrChange w:id="53" w:author="Natálie Honková" w:date="2025-07-18T09:39:00Z">
              <w:tcPr>
                <w:tcW w:w="6420" w:type="dxa"/>
                <w:gridSpan w:val="7"/>
                <w:tcBorders>
                  <w:top w:val="nil"/>
                </w:tcBorders>
              </w:tcPr>
            </w:tcPrChange>
          </w:tcPr>
          <w:p w14:paraId="123319C9" w14:textId="77777777" w:rsidR="00174EC9" w:rsidRDefault="00174EC9">
            <w:pPr>
              <w:jc w:val="both"/>
            </w:pPr>
          </w:p>
        </w:tc>
      </w:tr>
      <w:tr w:rsidR="00174EC9" w14:paraId="592EB1DB" w14:textId="77777777" w:rsidTr="00C21351">
        <w:trPr>
          <w:trPrChange w:id="54" w:author="Natálie Honková" w:date="2025-07-18T09:39:00Z">
            <w:trPr>
              <w:wBefore w:w="393" w:type="dxa"/>
              <w:wAfter w:w="101" w:type="dxa"/>
            </w:trPr>
          </w:trPrChange>
        </w:trPr>
        <w:tc>
          <w:tcPr>
            <w:tcW w:w="3435" w:type="dxa"/>
            <w:gridSpan w:val="2"/>
            <w:shd w:val="clear" w:color="auto" w:fill="F7CAAC"/>
            <w:tcPrChange w:id="55" w:author="Natálie Honková" w:date="2025-07-18T09:39:00Z">
              <w:tcPr>
                <w:tcW w:w="3435" w:type="dxa"/>
                <w:gridSpan w:val="2"/>
                <w:shd w:val="clear" w:color="auto" w:fill="F7CAAC"/>
              </w:tcPr>
            </w:tcPrChange>
          </w:tcPr>
          <w:p w14:paraId="7F064976" w14:textId="77777777" w:rsidR="00174EC9" w:rsidRDefault="00174EC9">
            <w:pPr>
              <w:jc w:val="both"/>
              <w:rPr>
                <w:b/>
              </w:rPr>
            </w:pPr>
            <w:r>
              <w:rPr>
                <w:b/>
              </w:rPr>
              <w:t>Vyučující</w:t>
            </w:r>
          </w:p>
        </w:tc>
        <w:tc>
          <w:tcPr>
            <w:tcW w:w="6420" w:type="dxa"/>
            <w:gridSpan w:val="7"/>
            <w:tcBorders>
              <w:bottom w:val="nil"/>
            </w:tcBorders>
            <w:tcPrChange w:id="56" w:author="Natálie Honková" w:date="2025-07-18T09:39:00Z">
              <w:tcPr>
                <w:tcW w:w="6420" w:type="dxa"/>
                <w:gridSpan w:val="7"/>
                <w:tcBorders>
                  <w:bottom w:val="nil"/>
                </w:tcBorders>
              </w:tcPr>
            </w:tcPrChange>
          </w:tcPr>
          <w:p w14:paraId="2F3D2E87" w14:textId="77777777" w:rsidR="00174EC9" w:rsidRDefault="00174EC9">
            <w:pPr>
              <w:jc w:val="both"/>
            </w:pPr>
          </w:p>
        </w:tc>
      </w:tr>
      <w:tr w:rsidR="00174EC9" w14:paraId="501A8AD6" w14:textId="77777777" w:rsidTr="00C21351">
        <w:trPr>
          <w:trHeight w:val="260"/>
          <w:trPrChange w:id="57" w:author="Natálie Honková" w:date="2025-07-18T09:39:00Z">
            <w:trPr>
              <w:wBefore w:w="393" w:type="dxa"/>
              <w:wAfter w:w="101" w:type="dxa"/>
              <w:trHeight w:val="260"/>
            </w:trPr>
          </w:trPrChange>
        </w:trPr>
        <w:tc>
          <w:tcPr>
            <w:tcW w:w="9855" w:type="dxa"/>
            <w:gridSpan w:val="9"/>
            <w:tcBorders>
              <w:top w:val="nil"/>
            </w:tcBorders>
            <w:tcPrChange w:id="58" w:author="Natálie Honková" w:date="2025-07-18T09:39:00Z">
              <w:tcPr>
                <w:tcW w:w="9855" w:type="dxa"/>
                <w:gridSpan w:val="9"/>
                <w:tcBorders>
                  <w:top w:val="nil"/>
                </w:tcBorders>
              </w:tcPr>
            </w:tcPrChange>
          </w:tcPr>
          <w:p w14:paraId="6F69FCF7" w14:textId="5EEC9344" w:rsidR="00174EC9" w:rsidRPr="004B6ED6" w:rsidRDefault="009556F6" w:rsidP="005110DD">
            <w:pPr>
              <w:spacing w:before="60" w:after="60"/>
              <w:jc w:val="both"/>
            </w:pPr>
            <w:r>
              <w:fldChar w:fldCharType="begin"/>
            </w:r>
            <w:r>
              <w:instrText xml:space="preserve"> HYPERLINK \l "Pátíková" </w:instrText>
            </w:r>
            <w:r>
              <w:fldChar w:fldCharType="separate"/>
            </w:r>
            <w:r w:rsidR="004B6ED6" w:rsidRPr="004B6ED6">
              <w:rPr>
                <w:rStyle w:val="OdstavecseseznamemChar"/>
                <w:rFonts w:ascii="Times New Roman" w:hAnsi="Times New Roman" w:cs="Times New Roman"/>
                <w:sz w:val="20"/>
                <w:szCs w:val="20"/>
              </w:rPr>
              <w:t>doc. Mgr. Zuzana Pátíková, Ph.D.</w:t>
            </w:r>
            <w:r>
              <w:rPr>
                <w:rStyle w:val="OdstavecseseznamemChar"/>
                <w:rFonts w:ascii="Times New Roman" w:hAnsi="Times New Roman" w:cs="Times New Roman"/>
                <w:sz w:val="20"/>
                <w:szCs w:val="20"/>
              </w:rPr>
              <w:fldChar w:fldCharType="end"/>
            </w:r>
            <w:r w:rsidR="004B6ED6" w:rsidRPr="004B6ED6">
              <w:t xml:space="preserve"> (100% s)</w:t>
            </w:r>
          </w:p>
        </w:tc>
      </w:tr>
      <w:tr w:rsidR="00174EC9" w14:paraId="0B22DF60" w14:textId="77777777" w:rsidTr="00C21351">
        <w:trPr>
          <w:trPrChange w:id="59" w:author="Natálie Honková" w:date="2025-07-18T09:39:00Z">
            <w:trPr>
              <w:wBefore w:w="393" w:type="dxa"/>
              <w:wAfter w:w="101" w:type="dxa"/>
            </w:trPr>
          </w:trPrChange>
        </w:trPr>
        <w:tc>
          <w:tcPr>
            <w:tcW w:w="3435" w:type="dxa"/>
            <w:gridSpan w:val="2"/>
            <w:shd w:val="clear" w:color="auto" w:fill="F7CAAC"/>
            <w:tcPrChange w:id="60" w:author="Natálie Honková" w:date="2025-07-18T09:39:00Z">
              <w:tcPr>
                <w:tcW w:w="3435" w:type="dxa"/>
                <w:gridSpan w:val="2"/>
                <w:shd w:val="clear" w:color="auto" w:fill="F7CAAC"/>
              </w:tcPr>
            </w:tcPrChange>
          </w:tcPr>
          <w:p w14:paraId="254D1E5E" w14:textId="753F034C" w:rsidR="00174EC9" w:rsidRPr="005A0406" w:rsidRDefault="00DD5A39">
            <w:pPr>
              <w:jc w:val="both"/>
              <w:rPr>
                <w:b/>
              </w:rPr>
            </w:pPr>
            <w:r w:rsidRPr="005A0406">
              <w:rPr>
                <w:b/>
              </w:rPr>
              <w:t>Hlavní témata a výsledky učení</w:t>
            </w:r>
          </w:p>
        </w:tc>
        <w:tc>
          <w:tcPr>
            <w:tcW w:w="6420" w:type="dxa"/>
            <w:gridSpan w:val="7"/>
            <w:tcBorders>
              <w:bottom w:val="nil"/>
            </w:tcBorders>
            <w:tcPrChange w:id="61" w:author="Natálie Honková" w:date="2025-07-18T09:39:00Z">
              <w:tcPr>
                <w:tcW w:w="6420" w:type="dxa"/>
                <w:gridSpan w:val="7"/>
                <w:tcBorders>
                  <w:bottom w:val="nil"/>
                </w:tcBorders>
              </w:tcPr>
            </w:tcPrChange>
          </w:tcPr>
          <w:p w14:paraId="1A92C1D6" w14:textId="57CEB3E5" w:rsidR="00174EC9" w:rsidRPr="005A0406" w:rsidRDefault="00174EC9">
            <w:pPr>
              <w:jc w:val="both"/>
            </w:pPr>
          </w:p>
        </w:tc>
      </w:tr>
      <w:tr w:rsidR="00174EC9" w14:paraId="568FCAFF" w14:textId="77777777" w:rsidTr="00C21351">
        <w:trPr>
          <w:trHeight w:val="997"/>
          <w:trPrChange w:id="62" w:author="Natálie Honková" w:date="2025-07-18T09:39:00Z">
            <w:trPr>
              <w:wBefore w:w="393" w:type="dxa"/>
              <w:wAfter w:w="101" w:type="dxa"/>
              <w:trHeight w:val="997"/>
            </w:trPr>
          </w:trPrChange>
        </w:trPr>
        <w:tc>
          <w:tcPr>
            <w:tcW w:w="9855" w:type="dxa"/>
            <w:gridSpan w:val="9"/>
            <w:tcBorders>
              <w:top w:val="nil"/>
              <w:bottom w:val="single" w:sz="4" w:space="0" w:color="auto"/>
            </w:tcBorders>
            <w:tcPrChange w:id="63" w:author="Natálie Honková" w:date="2025-07-18T09:39:00Z">
              <w:tcPr>
                <w:tcW w:w="9855" w:type="dxa"/>
                <w:gridSpan w:val="9"/>
                <w:tcBorders>
                  <w:top w:val="nil"/>
                  <w:bottom w:val="single" w:sz="4" w:space="0" w:color="auto"/>
                </w:tcBorders>
              </w:tcPr>
            </w:tcPrChange>
          </w:tcPr>
          <w:p w14:paraId="79E46FB5" w14:textId="091813DB" w:rsidR="00D22542" w:rsidRPr="00351747" w:rsidRDefault="00D22542" w:rsidP="00D22542">
            <w:pPr>
              <w:jc w:val="both"/>
              <w:rPr>
                <w:b/>
                <w:bCs/>
              </w:rPr>
            </w:pPr>
            <w:r w:rsidRPr="00D22542">
              <w:t xml:space="preserve">Cílem předmětu je </w:t>
            </w:r>
            <w:r w:rsidR="00C339A7" w:rsidRPr="00C339A7">
              <w:t>seznámit posluchače s okruhy teorie funkcí jedné reálné proměnné a lineární algebry tak, aby se orientovali v problematice diferenciálního počtu funkce jedné proměnné a základech lineární algebry, dokázali vyšetřit průběh funkce a načrtnout její graf</w:t>
            </w:r>
            <w:r w:rsidRPr="00D22542">
              <w:t>.</w:t>
            </w:r>
            <w:r>
              <w:rPr>
                <w:b/>
                <w:bCs/>
              </w:rPr>
              <w:t xml:space="preserve"> </w:t>
            </w:r>
            <w:r w:rsidRPr="00351747">
              <w:rPr>
                <w:b/>
                <w:bCs/>
              </w:rPr>
              <w:t>Obsah předmětu tvoří tyto tematické celky:</w:t>
            </w:r>
          </w:p>
          <w:p w14:paraId="0F285C94" w14:textId="1B4A4138" w:rsidR="00CA2F1A" w:rsidRPr="00A06159" w:rsidRDefault="00CA2F1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06159">
              <w:rPr>
                <w:rFonts w:ascii="Times New Roman" w:hAnsi="Times New Roman" w:cs="Times New Roman"/>
                <w:sz w:val="20"/>
                <w:szCs w:val="20"/>
                <w:lang w:eastAsia="cs-CZ"/>
              </w:rPr>
              <w:t xml:space="preserve">Výroková </w:t>
            </w:r>
            <w:r w:rsidR="005B1EFC" w:rsidRPr="00A06159">
              <w:rPr>
                <w:rFonts w:ascii="Times New Roman" w:hAnsi="Times New Roman" w:cs="Times New Roman"/>
                <w:sz w:val="20"/>
                <w:szCs w:val="20"/>
                <w:lang w:eastAsia="cs-CZ"/>
              </w:rPr>
              <w:t>logika – operace</w:t>
            </w:r>
            <w:r w:rsidRPr="00A06159">
              <w:rPr>
                <w:rFonts w:ascii="Times New Roman" w:hAnsi="Times New Roman" w:cs="Times New Roman"/>
                <w:sz w:val="20"/>
                <w:szCs w:val="20"/>
                <w:lang w:eastAsia="cs-CZ"/>
              </w:rPr>
              <w:t xml:space="preserve"> s výroky, výroková forma, kvantifikátory.</w:t>
            </w:r>
          </w:p>
          <w:p w14:paraId="1A744022" w14:textId="664E8B04" w:rsidR="00CA2F1A" w:rsidRPr="00A06159" w:rsidRDefault="00CA2F1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06159">
              <w:rPr>
                <w:rFonts w:ascii="Times New Roman" w:hAnsi="Times New Roman" w:cs="Times New Roman"/>
                <w:sz w:val="20"/>
                <w:szCs w:val="20"/>
                <w:lang w:eastAsia="cs-CZ"/>
              </w:rPr>
              <w:t xml:space="preserve">Teorie </w:t>
            </w:r>
            <w:r w:rsidR="005B1EFC" w:rsidRPr="00A06159">
              <w:rPr>
                <w:rFonts w:ascii="Times New Roman" w:hAnsi="Times New Roman" w:cs="Times New Roman"/>
                <w:sz w:val="20"/>
                <w:szCs w:val="20"/>
                <w:lang w:eastAsia="cs-CZ"/>
              </w:rPr>
              <w:t>množin – operace</w:t>
            </w:r>
            <w:r w:rsidRPr="00A06159">
              <w:rPr>
                <w:rFonts w:ascii="Times New Roman" w:hAnsi="Times New Roman" w:cs="Times New Roman"/>
                <w:sz w:val="20"/>
                <w:szCs w:val="20"/>
                <w:lang w:eastAsia="cs-CZ"/>
              </w:rPr>
              <w:t xml:space="preserve"> s množinami, kartézský součin.</w:t>
            </w:r>
          </w:p>
          <w:p w14:paraId="78CD0BD3" w14:textId="3A65640F" w:rsidR="00CA2F1A" w:rsidRPr="00A06159" w:rsidRDefault="00CA2F1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06159">
              <w:rPr>
                <w:rFonts w:ascii="Times New Roman" w:hAnsi="Times New Roman" w:cs="Times New Roman"/>
                <w:sz w:val="20"/>
                <w:szCs w:val="20"/>
                <w:lang w:eastAsia="cs-CZ"/>
              </w:rPr>
              <w:t xml:space="preserve">Funkce jedné reálné </w:t>
            </w:r>
            <w:r w:rsidR="005B1EFC" w:rsidRPr="00A06159">
              <w:rPr>
                <w:rFonts w:ascii="Times New Roman" w:hAnsi="Times New Roman" w:cs="Times New Roman"/>
                <w:sz w:val="20"/>
                <w:szCs w:val="20"/>
                <w:lang w:eastAsia="cs-CZ"/>
              </w:rPr>
              <w:t>proměnné – definice</w:t>
            </w:r>
            <w:r w:rsidRPr="00A06159">
              <w:rPr>
                <w:rFonts w:ascii="Times New Roman" w:hAnsi="Times New Roman" w:cs="Times New Roman"/>
                <w:sz w:val="20"/>
                <w:szCs w:val="20"/>
                <w:lang w:eastAsia="cs-CZ"/>
              </w:rPr>
              <w:t xml:space="preserve"> funkce, graf funkce, definiční obor, vlastnosti funkcí (sudá, lichá, periodická, prostá), funkce složená a </w:t>
            </w:r>
            <w:r w:rsidR="005B1EFC" w:rsidRPr="00A06159">
              <w:rPr>
                <w:rFonts w:ascii="Times New Roman" w:hAnsi="Times New Roman" w:cs="Times New Roman"/>
                <w:sz w:val="20"/>
                <w:szCs w:val="20"/>
                <w:lang w:eastAsia="cs-CZ"/>
              </w:rPr>
              <w:t>inverzní – přehled</w:t>
            </w:r>
            <w:r w:rsidRPr="00A06159">
              <w:rPr>
                <w:rFonts w:ascii="Times New Roman" w:hAnsi="Times New Roman" w:cs="Times New Roman"/>
                <w:sz w:val="20"/>
                <w:szCs w:val="20"/>
                <w:lang w:eastAsia="cs-CZ"/>
              </w:rPr>
              <w:t xml:space="preserve"> elementárních funkcí, cyklometrické funkce.</w:t>
            </w:r>
          </w:p>
          <w:p w14:paraId="6D4B95AF" w14:textId="58C402A8" w:rsidR="00CA2F1A" w:rsidRPr="00A06159" w:rsidRDefault="00CA2F1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06159">
              <w:rPr>
                <w:rFonts w:ascii="Times New Roman" w:hAnsi="Times New Roman" w:cs="Times New Roman"/>
                <w:sz w:val="20"/>
                <w:szCs w:val="20"/>
                <w:lang w:eastAsia="cs-CZ"/>
              </w:rPr>
              <w:t>Polynomy a jejich vlastnosti, metody hledání celočíselných kořenů, dělení polynomu polynomem, Hornerovo schéma.</w:t>
            </w:r>
          </w:p>
          <w:p w14:paraId="07BA5A7B" w14:textId="244B9342" w:rsidR="00CA2F1A" w:rsidRPr="00A06159" w:rsidRDefault="00CA2F1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06159">
              <w:rPr>
                <w:rFonts w:ascii="Times New Roman" w:hAnsi="Times New Roman" w:cs="Times New Roman"/>
                <w:sz w:val="20"/>
                <w:szCs w:val="20"/>
                <w:lang w:eastAsia="cs-CZ"/>
              </w:rPr>
              <w:t xml:space="preserve">Limita funkce a spojitost </w:t>
            </w:r>
            <w:r w:rsidR="005B1EFC" w:rsidRPr="00A06159">
              <w:rPr>
                <w:rFonts w:ascii="Times New Roman" w:hAnsi="Times New Roman" w:cs="Times New Roman"/>
                <w:sz w:val="20"/>
                <w:szCs w:val="20"/>
                <w:lang w:eastAsia="cs-CZ"/>
              </w:rPr>
              <w:t>funkce – jednostranná</w:t>
            </w:r>
            <w:r w:rsidRPr="00A06159">
              <w:rPr>
                <w:rFonts w:ascii="Times New Roman" w:hAnsi="Times New Roman" w:cs="Times New Roman"/>
                <w:sz w:val="20"/>
                <w:szCs w:val="20"/>
                <w:lang w:eastAsia="cs-CZ"/>
              </w:rPr>
              <w:t xml:space="preserve"> limita, ne/vlastní limita, limita v ne/vlastním bodě, vlastnosti spojitých funkcí.</w:t>
            </w:r>
          </w:p>
          <w:p w14:paraId="132DD68F" w14:textId="2811EE3D" w:rsidR="00CA2F1A" w:rsidRPr="00A06159" w:rsidRDefault="00CA2F1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06159">
              <w:rPr>
                <w:rFonts w:ascii="Times New Roman" w:hAnsi="Times New Roman" w:cs="Times New Roman"/>
                <w:sz w:val="20"/>
                <w:szCs w:val="20"/>
                <w:lang w:eastAsia="cs-CZ"/>
              </w:rPr>
              <w:t xml:space="preserve">Derivace </w:t>
            </w:r>
            <w:r w:rsidR="005B1EFC" w:rsidRPr="00A06159">
              <w:rPr>
                <w:rFonts w:ascii="Times New Roman" w:hAnsi="Times New Roman" w:cs="Times New Roman"/>
                <w:sz w:val="20"/>
                <w:szCs w:val="20"/>
                <w:lang w:eastAsia="cs-CZ"/>
              </w:rPr>
              <w:t>funkce – derivace</w:t>
            </w:r>
            <w:r w:rsidRPr="00A06159">
              <w:rPr>
                <w:rFonts w:ascii="Times New Roman" w:hAnsi="Times New Roman" w:cs="Times New Roman"/>
                <w:sz w:val="20"/>
                <w:szCs w:val="20"/>
                <w:lang w:eastAsia="cs-CZ"/>
              </w:rPr>
              <w:t xml:space="preserve"> elementárních funkcí, derivace složené funkce, derivace vyšších řádů, fyzikální interpretace první a druhé derivace, </w:t>
            </w:r>
            <w:r w:rsidR="004D1718">
              <w:rPr>
                <w:rFonts w:ascii="Times New Roman" w:hAnsi="Times New Roman" w:cs="Times New Roman"/>
                <w:sz w:val="20"/>
                <w:szCs w:val="20"/>
                <w:lang w:eastAsia="cs-CZ"/>
              </w:rPr>
              <w:t>L</w:t>
            </w:r>
            <w:r w:rsidRPr="00A06159">
              <w:rPr>
                <w:rFonts w:ascii="Times New Roman" w:hAnsi="Times New Roman" w:cs="Times New Roman"/>
                <w:sz w:val="20"/>
                <w:szCs w:val="20"/>
                <w:lang w:eastAsia="cs-CZ"/>
              </w:rPr>
              <w:t>´Hospitalovo pravidlo.</w:t>
            </w:r>
          </w:p>
          <w:p w14:paraId="608CF66D" w14:textId="21DA867A" w:rsidR="00CA2F1A" w:rsidRPr="00A06159" w:rsidRDefault="00CA2F1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06159">
              <w:rPr>
                <w:rFonts w:ascii="Times New Roman" w:hAnsi="Times New Roman" w:cs="Times New Roman"/>
                <w:sz w:val="20"/>
                <w:szCs w:val="20"/>
                <w:lang w:eastAsia="cs-CZ"/>
              </w:rPr>
              <w:t>Diferenciál funkce a jeho použití, tečna a normála ke grafu v bodě, diferenciál vyššího řádu, Taylorova věta.</w:t>
            </w:r>
          </w:p>
          <w:p w14:paraId="1AD6A292" w14:textId="00862ADF" w:rsidR="00CA2F1A" w:rsidRPr="00A06159" w:rsidRDefault="00CA2F1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06159">
              <w:rPr>
                <w:rFonts w:ascii="Times New Roman" w:hAnsi="Times New Roman" w:cs="Times New Roman"/>
                <w:sz w:val="20"/>
                <w:szCs w:val="20"/>
                <w:lang w:eastAsia="cs-CZ"/>
              </w:rPr>
              <w:t xml:space="preserve">Průběh </w:t>
            </w:r>
            <w:r w:rsidR="005B1EFC" w:rsidRPr="00A06159">
              <w:rPr>
                <w:rFonts w:ascii="Times New Roman" w:hAnsi="Times New Roman" w:cs="Times New Roman"/>
                <w:sz w:val="20"/>
                <w:szCs w:val="20"/>
                <w:lang w:eastAsia="cs-CZ"/>
              </w:rPr>
              <w:t>funkce – intervaly</w:t>
            </w:r>
            <w:r w:rsidRPr="00A06159">
              <w:rPr>
                <w:rFonts w:ascii="Times New Roman" w:hAnsi="Times New Roman" w:cs="Times New Roman"/>
                <w:sz w:val="20"/>
                <w:szCs w:val="20"/>
                <w:lang w:eastAsia="cs-CZ"/>
              </w:rPr>
              <w:t xml:space="preserve"> monotonie funkce, extrémy funkce, konvexní a konkávní funkce, inflexní bod, asymptoty grafu funkce, vyšetřování průběhu funkce.</w:t>
            </w:r>
          </w:p>
          <w:p w14:paraId="37276EE4" w14:textId="6B9229AE" w:rsidR="00CA2F1A" w:rsidRPr="00A06159" w:rsidRDefault="005B1EF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06159">
              <w:rPr>
                <w:rFonts w:ascii="Times New Roman" w:hAnsi="Times New Roman" w:cs="Times New Roman"/>
                <w:sz w:val="20"/>
                <w:szCs w:val="20"/>
                <w:lang w:eastAsia="cs-CZ"/>
              </w:rPr>
              <w:t>Aplikace – hledání</w:t>
            </w:r>
            <w:r w:rsidR="00CA2F1A" w:rsidRPr="00A06159">
              <w:rPr>
                <w:rFonts w:ascii="Times New Roman" w:hAnsi="Times New Roman" w:cs="Times New Roman"/>
                <w:sz w:val="20"/>
                <w:szCs w:val="20"/>
                <w:lang w:eastAsia="cs-CZ"/>
              </w:rPr>
              <w:t xml:space="preserve"> extrémů v praktických příkladech.</w:t>
            </w:r>
          </w:p>
          <w:p w14:paraId="7ED5EEFA" w14:textId="04B93F58" w:rsidR="00CA2F1A" w:rsidRPr="00A06159" w:rsidRDefault="00CA2F1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06159">
              <w:rPr>
                <w:rFonts w:ascii="Times New Roman" w:hAnsi="Times New Roman" w:cs="Times New Roman"/>
                <w:sz w:val="20"/>
                <w:szCs w:val="20"/>
                <w:lang w:eastAsia="cs-CZ"/>
              </w:rPr>
              <w:t>Vektorový prostor, lineární závislost a nezávislost vektorů, báze, dimenze.</w:t>
            </w:r>
          </w:p>
          <w:p w14:paraId="703DD7F7" w14:textId="12D4FA69" w:rsidR="00CA2F1A" w:rsidRPr="00A06159" w:rsidRDefault="00CA2F1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06159">
              <w:rPr>
                <w:rFonts w:ascii="Times New Roman" w:hAnsi="Times New Roman" w:cs="Times New Roman"/>
                <w:sz w:val="20"/>
                <w:szCs w:val="20"/>
                <w:lang w:eastAsia="cs-CZ"/>
              </w:rPr>
              <w:t>Matice, operace s maticemi, hodnost matice, inverzní matice, determinant (Sarrusovo pravidlo, Laplaceův rozvoj), maticové rovnice.</w:t>
            </w:r>
          </w:p>
          <w:p w14:paraId="0F931558" w14:textId="2A7AE84C" w:rsidR="00CA2F1A" w:rsidRPr="00A06159" w:rsidRDefault="00CA2F1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06159">
              <w:rPr>
                <w:rFonts w:ascii="Times New Roman" w:hAnsi="Times New Roman" w:cs="Times New Roman"/>
                <w:sz w:val="20"/>
                <w:szCs w:val="20"/>
                <w:lang w:eastAsia="cs-CZ"/>
              </w:rPr>
              <w:t>Soustavy lineárních rovnic, Frobeniova věta, Gaussova eliminační metoda, Cramerovo pravidlo.</w:t>
            </w:r>
          </w:p>
          <w:p w14:paraId="38865098" w14:textId="77777777" w:rsidR="00D22542" w:rsidRDefault="00D22542" w:rsidP="00D22542">
            <w:pPr>
              <w:jc w:val="both"/>
              <w:rPr>
                <w:b/>
                <w:bCs/>
              </w:rPr>
            </w:pPr>
          </w:p>
          <w:p w14:paraId="7B962615" w14:textId="7807DD3D" w:rsidR="00D22542" w:rsidRPr="000C69A4" w:rsidRDefault="00D22542" w:rsidP="00D22542">
            <w:pPr>
              <w:jc w:val="both"/>
              <w:rPr>
                <w:b/>
                <w:bCs/>
              </w:rPr>
            </w:pPr>
            <w:r w:rsidRPr="000C69A4">
              <w:rPr>
                <w:b/>
                <w:bCs/>
              </w:rPr>
              <w:t xml:space="preserve">Očekávané výsledky učení </w:t>
            </w:r>
            <w:r w:rsidRPr="000C69A4">
              <w:rPr>
                <w:b/>
                <w:color w:val="000000" w:themeColor="text1"/>
              </w:rPr>
              <w:t>– po absolvování předmětu student prokazuje:</w:t>
            </w:r>
          </w:p>
          <w:p w14:paraId="4A3FE6DE" w14:textId="77777777" w:rsidR="00D22542" w:rsidRPr="000C69A4" w:rsidRDefault="00D22542" w:rsidP="00D22542">
            <w:pPr>
              <w:tabs>
                <w:tab w:val="left" w:pos="328"/>
              </w:tabs>
              <w:rPr>
                <w:b/>
                <w:color w:val="000000" w:themeColor="text1"/>
              </w:rPr>
            </w:pPr>
            <w:r w:rsidRPr="000C69A4">
              <w:rPr>
                <w:b/>
              </w:rPr>
              <w:t>Odborné z</w:t>
            </w:r>
            <w:r w:rsidRPr="000C69A4">
              <w:rPr>
                <w:b/>
                <w:color w:val="000000" w:themeColor="text1"/>
              </w:rPr>
              <w:t xml:space="preserve">nalosti: </w:t>
            </w:r>
          </w:p>
          <w:p w14:paraId="2B6C3B93" w14:textId="1C9C5DF4" w:rsidR="006649D1" w:rsidRPr="006649D1" w:rsidRDefault="006649D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s</w:t>
            </w:r>
            <w:r w:rsidRPr="00B16C9C">
              <w:rPr>
                <w:rFonts w:ascii="Times New Roman" w:hAnsi="Times New Roman" w:cs="Times New Roman"/>
                <w:sz w:val="20"/>
                <w:szCs w:val="20"/>
                <w:lang w:eastAsia="cs-CZ"/>
              </w:rPr>
              <w:t>lovně definovat pojem funkce (reálná funkce jedné reálné proměnné) a s ním související pojmy definiční obor a obor hodnot</w:t>
            </w:r>
          </w:p>
          <w:p w14:paraId="723649CB" w14:textId="35CD1E80" w:rsidR="006649D1" w:rsidRPr="006649D1" w:rsidRDefault="006649D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w:t>
            </w:r>
            <w:r w:rsidRPr="00B16C9C">
              <w:rPr>
                <w:rFonts w:ascii="Times New Roman" w:hAnsi="Times New Roman" w:cs="Times New Roman"/>
                <w:sz w:val="20"/>
                <w:szCs w:val="20"/>
                <w:lang w:eastAsia="cs-CZ"/>
              </w:rPr>
              <w:t>opsat, co platí pro dvojici navzájem inverzních funkcí, a kdy lze inverzní funkci sestrojit</w:t>
            </w:r>
          </w:p>
          <w:p w14:paraId="27B9F752" w14:textId="1917EB92" w:rsidR="006649D1" w:rsidRPr="006649D1" w:rsidRDefault="006649D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d</w:t>
            </w:r>
            <w:r w:rsidRPr="00B16C9C">
              <w:rPr>
                <w:rFonts w:ascii="Times New Roman" w:hAnsi="Times New Roman" w:cs="Times New Roman"/>
                <w:sz w:val="20"/>
                <w:szCs w:val="20"/>
                <w:lang w:eastAsia="cs-CZ"/>
              </w:rPr>
              <w:t>efinovat cyklometrické funkce</w:t>
            </w:r>
          </w:p>
          <w:p w14:paraId="2451C0F5" w14:textId="45B4F610" w:rsidR="006649D1" w:rsidRPr="006649D1" w:rsidRDefault="006649D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v</w:t>
            </w:r>
            <w:r w:rsidRPr="00B16C9C">
              <w:rPr>
                <w:rFonts w:ascii="Times New Roman" w:hAnsi="Times New Roman" w:cs="Times New Roman"/>
                <w:sz w:val="20"/>
                <w:szCs w:val="20"/>
                <w:lang w:eastAsia="cs-CZ"/>
              </w:rPr>
              <w:t>ysvětlit geometrický význam derivace funkce v bodě</w:t>
            </w:r>
          </w:p>
          <w:p w14:paraId="6F644B5F" w14:textId="4A509C3A" w:rsidR="006649D1" w:rsidRPr="006649D1" w:rsidRDefault="006649D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v</w:t>
            </w:r>
            <w:r w:rsidRPr="00B16C9C">
              <w:rPr>
                <w:rFonts w:ascii="Times New Roman" w:hAnsi="Times New Roman" w:cs="Times New Roman"/>
                <w:sz w:val="20"/>
                <w:szCs w:val="20"/>
                <w:lang w:eastAsia="cs-CZ"/>
              </w:rPr>
              <w:t>ysvětlit, kdy je množina vektorů lineárně závislá/nezávislá</w:t>
            </w:r>
          </w:p>
          <w:p w14:paraId="2F9E9324" w14:textId="118643CD" w:rsidR="00D22542" w:rsidRPr="006649D1" w:rsidRDefault="006649D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w:t>
            </w:r>
            <w:r w:rsidRPr="00B16C9C">
              <w:rPr>
                <w:rFonts w:ascii="Times New Roman" w:hAnsi="Times New Roman" w:cs="Times New Roman"/>
                <w:sz w:val="20"/>
                <w:szCs w:val="20"/>
                <w:lang w:eastAsia="cs-CZ"/>
              </w:rPr>
              <w:t>opsat, co je to matice jednotková, regulární, inverzní</w:t>
            </w:r>
          </w:p>
          <w:p w14:paraId="5F0D8E46" w14:textId="77777777" w:rsidR="006649D1" w:rsidRPr="006649D1" w:rsidRDefault="006649D1" w:rsidP="006649D1">
            <w:pPr>
              <w:tabs>
                <w:tab w:val="left" w:pos="328"/>
              </w:tabs>
              <w:jc w:val="both"/>
              <w:rPr>
                <w:color w:val="000000"/>
              </w:rPr>
            </w:pPr>
          </w:p>
          <w:p w14:paraId="717F8D7D" w14:textId="15FB3BD4" w:rsidR="00D22542" w:rsidRPr="000C69A4" w:rsidRDefault="00D22542" w:rsidP="00D22542">
            <w:pPr>
              <w:tabs>
                <w:tab w:val="left" w:pos="328"/>
              </w:tabs>
              <w:rPr>
                <w:b/>
                <w:color w:val="000000" w:themeColor="text1"/>
              </w:rPr>
            </w:pPr>
            <w:r w:rsidRPr="000C69A4">
              <w:rPr>
                <w:b/>
                <w:color w:val="000000" w:themeColor="text1"/>
              </w:rPr>
              <w:t>Odborné dovednosti:</w:t>
            </w:r>
          </w:p>
          <w:p w14:paraId="4A180CB2" w14:textId="10F7DAF5" w:rsidR="006649D1" w:rsidRPr="006649D1" w:rsidRDefault="006649D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u</w:t>
            </w:r>
            <w:r w:rsidRPr="00B16C9C">
              <w:rPr>
                <w:rFonts w:ascii="Times New Roman" w:hAnsi="Times New Roman" w:cs="Times New Roman"/>
                <w:sz w:val="20"/>
                <w:szCs w:val="20"/>
                <w:lang w:eastAsia="cs-CZ"/>
              </w:rPr>
              <w:t>rčit a množinově zapsat definiční obor funkce</w:t>
            </w:r>
          </w:p>
          <w:p w14:paraId="17ABE953" w14:textId="0F97A3E7" w:rsidR="006649D1" w:rsidRPr="006649D1" w:rsidRDefault="006649D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z</w:t>
            </w:r>
            <w:r w:rsidRPr="00B16C9C">
              <w:rPr>
                <w:rFonts w:ascii="Times New Roman" w:hAnsi="Times New Roman" w:cs="Times New Roman"/>
                <w:sz w:val="20"/>
                <w:szCs w:val="20"/>
                <w:lang w:eastAsia="cs-CZ"/>
              </w:rPr>
              <w:t xml:space="preserve"> grafu funkce rozpoznat intervaly, na kterých je funkce rostoucí, klesající, prostá, konvexní, konkávní</w:t>
            </w:r>
          </w:p>
          <w:p w14:paraId="3922D4C4" w14:textId="47777F8D" w:rsidR="006649D1" w:rsidRPr="006649D1" w:rsidRDefault="006649D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i</w:t>
            </w:r>
            <w:r w:rsidRPr="00B16C9C">
              <w:rPr>
                <w:rFonts w:ascii="Times New Roman" w:hAnsi="Times New Roman" w:cs="Times New Roman"/>
                <w:sz w:val="20"/>
                <w:szCs w:val="20"/>
                <w:lang w:eastAsia="cs-CZ"/>
              </w:rPr>
              <w:t>lustrovat náčrtkem charakter chování funkce při zadané limitě</w:t>
            </w:r>
          </w:p>
          <w:p w14:paraId="08494537" w14:textId="2D9D0708" w:rsidR="006649D1" w:rsidRPr="006649D1" w:rsidRDefault="006649D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w:t>
            </w:r>
            <w:r w:rsidRPr="00B16C9C">
              <w:rPr>
                <w:rFonts w:ascii="Times New Roman" w:hAnsi="Times New Roman" w:cs="Times New Roman"/>
                <w:sz w:val="20"/>
                <w:szCs w:val="20"/>
                <w:lang w:eastAsia="cs-CZ"/>
              </w:rPr>
              <w:t>očítat limity pomocí algebraických úprav a pomocí L</w:t>
            </w:r>
            <w:r w:rsidR="005C5053" w:rsidRPr="00A06159">
              <w:rPr>
                <w:rFonts w:ascii="Times New Roman" w:hAnsi="Times New Roman" w:cs="Times New Roman"/>
                <w:sz w:val="20"/>
                <w:szCs w:val="20"/>
                <w:lang w:eastAsia="cs-CZ"/>
              </w:rPr>
              <w:t>´</w:t>
            </w:r>
            <w:r w:rsidRPr="00B16C9C">
              <w:rPr>
                <w:rFonts w:ascii="Times New Roman" w:hAnsi="Times New Roman" w:cs="Times New Roman"/>
                <w:sz w:val="20"/>
                <w:szCs w:val="20"/>
                <w:lang w:eastAsia="cs-CZ"/>
              </w:rPr>
              <w:t>Hospitalova pravidla</w:t>
            </w:r>
          </w:p>
          <w:p w14:paraId="7DF0F291" w14:textId="1A476614" w:rsidR="006649D1" w:rsidRPr="006649D1" w:rsidRDefault="006649D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d</w:t>
            </w:r>
            <w:r w:rsidRPr="00B16C9C">
              <w:rPr>
                <w:rFonts w:ascii="Times New Roman" w:hAnsi="Times New Roman" w:cs="Times New Roman"/>
                <w:sz w:val="20"/>
                <w:szCs w:val="20"/>
                <w:lang w:eastAsia="cs-CZ"/>
              </w:rPr>
              <w:t>erivovat funkce elementární, složené, součin a podíl funkcí</w:t>
            </w:r>
          </w:p>
          <w:p w14:paraId="1F96AF98" w14:textId="52ED5534" w:rsidR="006649D1" w:rsidRPr="006649D1" w:rsidRDefault="006649D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w:t>
            </w:r>
            <w:r w:rsidRPr="00B16C9C">
              <w:rPr>
                <w:rFonts w:ascii="Times New Roman" w:hAnsi="Times New Roman" w:cs="Times New Roman"/>
                <w:sz w:val="20"/>
                <w:szCs w:val="20"/>
                <w:lang w:eastAsia="cs-CZ"/>
              </w:rPr>
              <w:t xml:space="preserve">očítat stacionární body funkce a rozhodnout o </w:t>
            </w:r>
            <w:r w:rsidR="004D1718" w:rsidRPr="00B16C9C">
              <w:rPr>
                <w:rFonts w:ascii="Times New Roman" w:hAnsi="Times New Roman" w:cs="Times New Roman"/>
                <w:sz w:val="20"/>
                <w:szCs w:val="20"/>
                <w:lang w:eastAsia="cs-CZ"/>
              </w:rPr>
              <w:t>typ</w:t>
            </w:r>
            <w:r w:rsidR="004D1718">
              <w:rPr>
                <w:rFonts w:ascii="Times New Roman" w:hAnsi="Times New Roman" w:cs="Times New Roman"/>
                <w:sz w:val="20"/>
                <w:szCs w:val="20"/>
                <w:lang w:eastAsia="cs-CZ"/>
              </w:rPr>
              <w:t>u</w:t>
            </w:r>
            <w:r w:rsidR="004D1718" w:rsidRPr="00B16C9C">
              <w:rPr>
                <w:rFonts w:ascii="Times New Roman" w:hAnsi="Times New Roman" w:cs="Times New Roman"/>
                <w:sz w:val="20"/>
                <w:szCs w:val="20"/>
                <w:lang w:eastAsia="cs-CZ"/>
              </w:rPr>
              <w:t xml:space="preserve"> </w:t>
            </w:r>
            <w:r w:rsidRPr="00B16C9C">
              <w:rPr>
                <w:rFonts w:ascii="Times New Roman" w:hAnsi="Times New Roman" w:cs="Times New Roman"/>
                <w:sz w:val="20"/>
                <w:szCs w:val="20"/>
                <w:lang w:eastAsia="cs-CZ"/>
              </w:rPr>
              <w:t>případného extrému</w:t>
            </w:r>
          </w:p>
          <w:p w14:paraId="72DB2B10" w14:textId="39C8069D" w:rsidR="006649D1" w:rsidRPr="006649D1" w:rsidRDefault="006649D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n</w:t>
            </w:r>
            <w:r w:rsidRPr="00B16C9C">
              <w:rPr>
                <w:rFonts w:ascii="Times New Roman" w:hAnsi="Times New Roman" w:cs="Times New Roman"/>
                <w:sz w:val="20"/>
                <w:szCs w:val="20"/>
                <w:lang w:eastAsia="cs-CZ"/>
              </w:rPr>
              <w:t>alézt inflexní body funkce a intervaly, na kterých je funkce konvexní/konkávní</w:t>
            </w:r>
          </w:p>
          <w:p w14:paraId="5D1004A4" w14:textId="49B28F8C" w:rsidR="006649D1" w:rsidRPr="006649D1" w:rsidRDefault="006649D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n</w:t>
            </w:r>
            <w:r w:rsidRPr="00B16C9C">
              <w:rPr>
                <w:rFonts w:ascii="Times New Roman" w:hAnsi="Times New Roman" w:cs="Times New Roman"/>
                <w:sz w:val="20"/>
                <w:szCs w:val="20"/>
                <w:lang w:eastAsia="cs-CZ"/>
              </w:rPr>
              <w:t>alézt rovnice asymptot funkce se směrnicí a bez směrnice</w:t>
            </w:r>
          </w:p>
          <w:p w14:paraId="4A8EDCEC" w14:textId="6239D7E2" w:rsidR="006649D1" w:rsidRPr="006649D1" w:rsidRDefault="006649D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n</w:t>
            </w:r>
            <w:r w:rsidRPr="00B16C9C">
              <w:rPr>
                <w:rFonts w:ascii="Times New Roman" w:hAnsi="Times New Roman" w:cs="Times New Roman"/>
                <w:sz w:val="20"/>
                <w:szCs w:val="20"/>
                <w:lang w:eastAsia="cs-CZ"/>
              </w:rPr>
              <w:t>alézt rovnici tečny ke grafu funkce a načrtnout ji</w:t>
            </w:r>
          </w:p>
          <w:p w14:paraId="65BE1F4D" w14:textId="601BD3C3" w:rsidR="006649D1" w:rsidRPr="006649D1" w:rsidRDefault="006649D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lastRenderedPageBreak/>
              <w:t>n</w:t>
            </w:r>
            <w:r w:rsidRPr="00B16C9C">
              <w:rPr>
                <w:rFonts w:ascii="Times New Roman" w:hAnsi="Times New Roman" w:cs="Times New Roman"/>
                <w:sz w:val="20"/>
                <w:szCs w:val="20"/>
                <w:lang w:eastAsia="cs-CZ"/>
              </w:rPr>
              <w:t>ačrtnout vektor v kartézské soustavě souřadnic</w:t>
            </w:r>
          </w:p>
          <w:p w14:paraId="49C3B772" w14:textId="2697D7CD" w:rsidR="006649D1" w:rsidRPr="006649D1" w:rsidRDefault="006649D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v</w:t>
            </w:r>
            <w:r w:rsidRPr="00B16C9C">
              <w:rPr>
                <w:rFonts w:ascii="Times New Roman" w:hAnsi="Times New Roman" w:cs="Times New Roman"/>
                <w:sz w:val="20"/>
                <w:szCs w:val="20"/>
                <w:lang w:eastAsia="cs-CZ"/>
              </w:rPr>
              <w:t>ektory sčítat, odčítat, násobit skalárem, a násobit mezi sebou skalárním součinem</w:t>
            </w:r>
          </w:p>
          <w:p w14:paraId="74616E85" w14:textId="2A3EA5E5" w:rsidR="006649D1" w:rsidRPr="006649D1" w:rsidRDefault="006649D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s</w:t>
            </w:r>
            <w:r w:rsidRPr="00B16C9C">
              <w:rPr>
                <w:rFonts w:ascii="Times New Roman" w:hAnsi="Times New Roman" w:cs="Times New Roman"/>
                <w:sz w:val="20"/>
                <w:szCs w:val="20"/>
                <w:lang w:eastAsia="cs-CZ"/>
              </w:rPr>
              <w:t>čítat, odčítat a násobit číselné matice</w:t>
            </w:r>
          </w:p>
          <w:p w14:paraId="58D9E9EA" w14:textId="406F148A" w:rsidR="006649D1" w:rsidRPr="006649D1" w:rsidRDefault="006649D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s</w:t>
            </w:r>
            <w:r w:rsidRPr="00B16C9C">
              <w:rPr>
                <w:rFonts w:ascii="Times New Roman" w:hAnsi="Times New Roman" w:cs="Times New Roman"/>
                <w:sz w:val="20"/>
                <w:szCs w:val="20"/>
                <w:lang w:eastAsia="cs-CZ"/>
              </w:rPr>
              <w:t>počítat determinant čtvercové matice 2. a 3. řádu</w:t>
            </w:r>
          </w:p>
          <w:p w14:paraId="53E014EE" w14:textId="0073BD84" w:rsidR="00174EC9" w:rsidRPr="005A0406" w:rsidRDefault="006649D1" w:rsidP="009B0068">
            <w:pPr>
              <w:pStyle w:val="Odstavecseseznamem"/>
              <w:numPr>
                <w:ilvl w:val="0"/>
                <w:numId w:val="6"/>
              </w:numPr>
              <w:spacing w:after="0" w:line="240" w:lineRule="auto"/>
              <w:ind w:left="170" w:hanging="170"/>
            </w:pPr>
            <w:r>
              <w:rPr>
                <w:rFonts w:ascii="Times New Roman" w:hAnsi="Times New Roman" w:cs="Times New Roman"/>
                <w:sz w:val="20"/>
                <w:szCs w:val="20"/>
                <w:lang w:eastAsia="cs-CZ"/>
              </w:rPr>
              <w:t>p</w:t>
            </w:r>
            <w:r w:rsidRPr="00B16C9C">
              <w:rPr>
                <w:rFonts w:ascii="Times New Roman" w:hAnsi="Times New Roman" w:cs="Times New Roman"/>
                <w:sz w:val="20"/>
                <w:szCs w:val="20"/>
                <w:lang w:eastAsia="cs-CZ"/>
              </w:rPr>
              <w:t>oužívat Gaussovu eliminační metodu pro výpočet řešení soustavy lineárních rovnic</w:t>
            </w:r>
          </w:p>
        </w:tc>
      </w:tr>
      <w:tr w:rsidR="00031440" w14:paraId="54A579E4" w14:textId="77777777" w:rsidTr="00C21351">
        <w:trPr>
          <w:trHeight w:val="283"/>
          <w:trPrChange w:id="64" w:author="Natálie Honková" w:date="2025-07-18T09:39:00Z">
            <w:trPr>
              <w:wBefore w:w="393" w:type="dxa"/>
              <w:wAfter w:w="101" w:type="dxa"/>
              <w:trHeight w:val="283"/>
            </w:trPr>
          </w:trPrChange>
        </w:trPr>
        <w:tc>
          <w:tcPr>
            <w:tcW w:w="3152" w:type="dxa"/>
            <w:tcBorders>
              <w:top w:val="single" w:sz="4" w:space="0" w:color="auto"/>
              <w:bottom w:val="single" w:sz="4" w:space="0" w:color="auto"/>
              <w:right w:val="single" w:sz="4" w:space="0" w:color="auto"/>
            </w:tcBorders>
            <w:shd w:val="clear" w:color="auto" w:fill="FBD4B4" w:themeFill="accent6" w:themeFillTint="66"/>
            <w:tcPrChange w:id="65" w:author="Natálie Honková" w:date="2025-07-18T09:39:00Z">
              <w:tcPr>
                <w:tcW w:w="3152" w:type="dxa"/>
                <w:tcBorders>
                  <w:top w:val="single" w:sz="4" w:space="0" w:color="auto"/>
                  <w:bottom w:val="single" w:sz="4" w:space="0" w:color="auto"/>
                  <w:right w:val="single" w:sz="4" w:space="0" w:color="auto"/>
                </w:tcBorders>
                <w:shd w:val="clear" w:color="auto" w:fill="FBD4B4" w:themeFill="accent6" w:themeFillTint="66"/>
              </w:tcPr>
            </w:tcPrChange>
          </w:tcPr>
          <w:p w14:paraId="157694AC" w14:textId="74307B96" w:rsidR="00031440" w:rsidRPr="005A0406" w:rsidRDefault="00031440">
            <w:pPr>
              <w:jc w:val="both"/>
            </w:pPr>
            <w:r w:rsidRPr="005A0406">
              <w:rPr>
                <w:b/>
              </w:rPr>
              <w:lastRenderedPageBreak/>
              <w:t>Metody výuky</w:t>
            </w:r>
          </w:p>
        </w:tc>
        <w:tc>
          <w:tcPr>
            <w:tcW w:w="6703" w:type="dxa"/>
            <w:gridSpan w:val="8"/>
            <w:tcBorders>
              <w:top w:val="single" w:sz="4" w:space="0" w:color="auto"/>
              <w:left w:val="single" w:sz="4" w:space="0" w:color="auto"/>
              <w:bottom w:val="nil"/>
              <w:right w:val="single" w:sz="4" w:space="0" w:color="auto"/>
            </w:tcBorders>
            <w:tcPrChange w:id="66" w:author="Natálie Honková" w:date="2025-07-18T09:39:00Z">
              <w:tcPr>
                <w:tcW w:w="6703" w:type="dxa"/>
                <w:gridSpan w:val="8"/>
                <w:tcBorders>
                  <w:top w:val="single" w:sz="4" w:space="0" w:color="auto"/>
                  <w:left w:val="single" w:sz="4" w:space="0" w:color="auto"/>
                  <w:bottom w:val="nil"/>
                  <w:right w:val="single" w:sz="4" w:space="0" w:color="auto"/>
                </w:tcBorders>
              </w:tcPr>
            </w:tcPrChange>
          </w:tcPr>
          <w:p w14:paraId="088AECA7" w14:textId="33671AA9" w:rsidR="00031440" w:rsidRDefault="00031440">
            <w:pPr>
              <w:jc w:val="both"/>
            </w:pPr>
          </w:p>
        </w:tc>
      </w:tr>
      <w:tr w:rsidR="00031440" w14:paraId="064DB21E" w14:textId="77777777" w:rsidTr="00C21351">
        <w:trPr>
          <w:trHeight w:val="714"/>
          <w:trPrChange w:id="67" w:author="Natálie Honková" w:date="2025-07-18T09:39:00Z">
            <w:trPr>
              <w:wBefore w:w="393" w:type="dxa"/>
              <w:wAfter w:w="101" w:type="dxa"/>
              <w:trHeight w:val="714"/>
            </w:trPr>
          </w:trPrChange>
        </w:trPr>
        <w:tc>
          <w:tcPr>
            <w:tcW w:w="9855" w:type="dxa"/>
            <w:gridSpan w:val="9"/>
            <w:tcBorders>
              <w:top w:val="nil"/>
              <w:bottom w:val="single" w:sz="4" w:space="0" w:color="auto"/>
            </w:tcBorders>
            <w:tcPrChange w:id="68" w:author="Natálie Honková" w:date="2025-07-18T09:39:00Z">
              <w:tcPr>
                <w:tcW w:w="9855" w:type="dxa"/>
                <w:gridSpan w:val="9"/>
                <w:tcBorders>
                  <w:top w:val="nil"/>
                  <w:bottom w:val="single" w:sz="4" w:space="0" w:color="auto"/>
                </w:tcBorders>
              </w:tcPr>
            </w:tcPrChange>
          </w:tcPr>
          <w:p w14:paraId="40105E11" w14:textId="77777777" w:rsidR="00D22542" w:rsidRPr="000C69A4" w:rsidRDefault="00D22542" w:rsidP="00D22542">
            <w:pPr>
              <w:jc w:val="both"/>
              <w:rPr>
                <w:b/>
                <w:bCs/>
                <w:u w:val="single"/>
              </w:rPr>
            </w:pPr>
            <w:r w:rsidRPr="000C69A4">
              <w:rPr>
                <w:b/>
                <w:bCs/>
                <w:u w:val="single"/>
              </w:rPr>
              <w:t>Metody a přístupy používané ve výuce</w:t>
            </w:r>
          </w:p>
          <w:p w14:paraId="4EF594C8" w14:textId="77777777" w:rsidR="00D22542" w:rsidRPr="000C69A4" w:rsidRDefault="00D22542" w:rsidP="00D22542">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3E5997FF" w14:textId="196050B7" w:rsidR="00D22542" w:rsidRDefault="00D22542" w:rsidP="00D22542">
            <w:pPr>
              <w:jc w:val="both"/>
              <w:rPr>
                <w:color w:val="000000"/>
                <w:shd w:val="clear" w:color="auto" w:fill="FFFFFF"/>
              </w:rPr>
            </w:pPr>
            <w:r w:rsidRPr="006649D1">
              <w:t xml:space="preserve">Přednášení, </w:t>
            </w:r>
            <w:r w:rsidR="006649D1" w:rsidRPr="006649D1">
              <w:rPr>
                <w:color w:val="000000"/>
                <w:shd w:val="clear" w:color="auto" w:fill="FFFFFF"/>
              </w:rPr>
              <w:t>Praktické procvičování</w:t>
            </w:r>
            <w:r w:rsidR="006649D1" w:rsidRPr="006649D1">
              <w:t xml:space="preserve"> </w:t>
            </w:r>
          </w:p>
          <w:p w14:paraId="0E28D53A" w14:textId="77777777" w:rsidR="00D22542" w:rsidRDefault="00D22542" w:rsidP="00D22542">
            <w:pPr>
              <w:jc w:val="both"/>
              <w:rPr>
                <w:color w:val="000000"/>
                <w:shd w:val="clear" w:color="auto" w:fill="FFFFFF"/>
              </w:rPr>
            </w:pPr>
          </w:p>
          <w:p w14:paraId="4F88BF67" w14:textId="77777777" w:rsidR="00D22542" w:rsidRPr="000C69A4" w:rsidRDefault="00D22542" w:rsidP="00D22542">
            <w:pPr>
              <w:jc w:val="both"/>
              <w:rPr>
                <w:b/>
                <w:bCs/>
              </w:rPr>
            </w:pPr>
            <w:r w:rsidRPr="000C69A4">
              <w:rPr>
                <w:b/>
                <w:bCs/>
              </w:rPr>
              <w:t>Pro dosažení odborných dovedností jsou užívány vyučovací metody:</w:t>
            </w:r>
          </w:p>
          <w:p w14:paraId="33AEAD92" w14:textId="77777777" w:rsidR="001B795F" w:rsidRDefault="001B795F" w:rsidP="001B795F">
            <w:pPr>
              <w:jc w:val="both"/>
              <w:rPr>
                <w:color w:val="000000"/>
                <w:shd w:val="clear" w:color="auto" w:fill="FFFFFF"/>
              </w:rPr>
            </w:pPr>
            <w:r w:rsidRPr="006649D1">
              <w:rPr>
                <w:color w:val="000000"/>
                <w:shd w:val="clear" w:color="auto" w:fill="FFFFFF"/>
              </w:rPr>
              <w:t>Praktické procvičování</w:t>
            </w:r>
            <w:r>
              <w:rPr>
                <w:color w:val="000000"/>
                <w:shd w:val="clear" w:color="auto" w:fill="FFFFFF"/>
              </w:rPr>
              <w:t>, Individuální práce studentů, Práce studentů ve dvojicích</w:t>
            </w:r>
            <w:r w:rsidRPr="006649D1">
              <w:t xml:space="preserve"> </w:t>
            </w:r>
          </w:p>
          <w:p w14:paraId="3347CF9A" w14:textId="77777777" w:rsidR="00F0098D" w:rsidRPr="000C69A4" w:rsidRDefault="00F0098D" w:rsidP="00D22542"/>
          <w:p w14:paraId="1220C6B6" w14:textId="77777777" w:rsidR="00D22542" w:rsidRPr="005110DD" w:rsidRDefault="00D22542" w:rsidP="00D22542">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t>Očekávané výsledky učení dosažené studiem předmětu jsou ověřovány hodnoticími metodami:</w:t>
            </w:r>
          </w:p>
          <w:p w14:paraId="0E73EDBE" w14:textId="6AA64D5C" w:rsidR="00D22542" w:rsidRDefault="006649D1" w:rsidP="00D22542">
            <w:pPr>
              <w:jc w:val="both"/>
              <w:rPr>
                <w:color w:val="000000"/>
              </w:rPr>
            </w:pPr>
            <w:r w:rsidRPr="006649D1">
              <w:rPr>
                <w:color w:val="000000"/>
              </w:rPr>
              <w:t>Písemná zkouška,</w:t>
            </w:r>
            <w:r w:rsidR="00D22542" w:rsidRPr="006649D1">
              <w:rPr>
                <w:color w:val="000000"/>
              </w:rPr>
              <w:t xml:space="preserve"> </w:t>
            </w:r>
            <w:r w:rsidR="00D22542" w:rsidRPr="001B795F">
              <w:rPr>
                <w:color w:val="000000"/>
              </w:rPr>
              <w:t>Známkou</w:t>
            </w:r>
          </w:p>
          <w:p w14:paraId="1074394A" w14:textId="77777777" w:rsidR="00D22542" w:rsidRPr="008440C7" w:rsidRDefault="00D22542" w:rsidP="00D22542">
            <w:pPr>
              <w:jc w:val="both"/>
              <w:rPr>
                <w:strike/>
                <w:color w:val="000000"/>
              </w:rPr>
            </w:pPr>
          </w:p>
          <w:p w14:paraId="764438C6" w14:textId="77777777" w:rsidR="008440C7" w:rsidRPr="000C69A4" w:rsidRDefault="008440C7" w:rsidP="008440C7">
            <w:pPr>
              <w:jc w:val="both"/>
              <w:rPr>
                <w:b/>
                <w:bCs/>
                <w:u w:val="single"/>
              </w:rPr>
            </w:pPr>
            <w:r w:rsidRPr="000C69A4">
              <w:rPr>
                <w:b/>
                <w:bCs/>
                <w:u w:val="single"/>
              </w:rPr>
              <w:t>Používané didaktické prostředky</w:t>
            </w:r>
          </w:p>
          <w:p w14:paraId="3242E8C9" w14:textId="215C75F3" w:rsidR="008440C7" w:rsidRPr="0071371D" w:rsidRDefault="008440C7" w:rsidP="008440C7">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2FF21CB6" w14:textId="77777777" w:rsidR="008440C7" w:rsidRPr="0071371D" w:rsidRDefault="008440C7" w:rsidP="00D22542">
            <w:pPr>
              <w:jc w:val="both"/>
            </w:pPr>
          </w:p>
          <w:p w14:paraId="3B59FD0D" w14:textId="3DBE08BE" w:rsidR="00AD7980" w:rsidRDefault="00AD7980" w:rsidP="00AD7980">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 xml:space="preserve">Jako </w:t>
            </w:r>
            <w:bookmarkStart w:id="69" w:name="_Hlk197325652"/>
            <w:r w:rsidRPr="00AD7980">
              <w:t xml:space="preserve">výuková platforma a platforma pro sdílení výukových materiálů </w:t>
            </w:r>
            <w:bookmarkEnd w:id="69"/>
            <w:r w:rsidRPr="00AD7980">
              <w:t xml:space="preserve">slouží Moodle, pro </w:t>
            </w:r>
            <w:bookmarkStart w:id="70" w:name="_Hlk197325666"/>
            <w:r w:rsidRPr="00AD7980">
              <w:t xml:space="preserve">komunikační účely </w:t>
            </w:r>
            <w:bookmarkEnd w:id="70"/>
            <w:r w:rsidRPr="00AD7980">
              <w:t>je využíván MS Teams.</w:t>
            </w:r>
            <w:r>
              <w:t xml:space="preserve"> </w:t>
            </w:r>
            <w:r w:rsidRPr="00AD7980">
              <w:t>Uvedené nástroje umožňují diverzitu připojení zohledňující mobilní a desktopová řešení studentů</w:t>
            </w:r>
            <w:r>
              <w:t xml:space="preserve">. </w:t>
            </w:r>
          </w:p>
        </w:tc>
      </w:tr>
      <w:tr w:rsidR="00174EC9" w14:paraId="05AA9468" w14:textId="77777777" w:rsidTr="00C21351">
        <w:trPr>
          <w:trHeight w:val="265"/>
          <w:trPrChange w:id="71" w:author="Natálie Honková" w:date="2025-07-18T09:39:00Z">
            <w:trPr>
              <w:wBefore w:w="393" w:type="dxa"/>
              <w:wAfter w:w="101" w:type="dxa"/>
              <w:trHeight w:val="265"/>
            </w:trPr>
          </w:trPrChange>
        </w:trPr>
        <w:tc>
          <w:tcPr>
            <w:tcW w:w="3653" w:type="dxa"/>
            <w:gridSpan w:val="3"/>
            <w:tcBorders>
              <w:top w:val="single" w:sz="4" w:space="0" w:color="auto"/>
            </w:tcBorders>
            <w:shd w:val="clear" w:color="auto" w:fill="F7CAAC"/>
            <w:tcPrChange w:id="72" w:author="Natálie Honková" w:date="2025-07-18T09:39:00Z">
              <w:tcPr>
                <w:tcW w:w="3653" w:type="dxa"/>
                <w:gridSpan w:val="3"/>
                <w:tcBorders>
                  <w:top w:val="single" w:sz="4" w:space="0" w:color="auto"/>
                </w:tcBorders>
                <w:shd w:val="clear" w:color="auto" w:fill="F7CAAC"/>
              </w:tcPr>
            </w:tcPrChange>
          </w:tcPr>
          <w:p w14:paraId="656B7EFD" w14:textId="77777777" w:rsidR="00174EC9" w:rsidRDefault="00174EC9">
            <w:pPr>
              <w:jc w:val="both"/>
            </w:pPr>
            <w:r>
              <w:rPr>
                <w:b/>
              </w:rPr>
              <w:t>Studijní literatura a studijní pomůcky</w:t>
            </w:r>
          </w:p>
        </w:tc>
        <w:tc>
          <w:tcPr>
            <w:tcW w:w="6202" w:type="dxa"/>
            <w:gridSpan w:val="6"/>
            <w:tcBorders>
              <w:top w:val="single" w:sz="4" w:space="0" w:color="auto"/>
              <w:bottom w:val="nil"/>
            </w:tcBorders>
            <w:tcPrChange w:id="73" w:author="Natálie Honková" w:date="2025-07-18T09:39:00Z">
              <w:tcPr>
                <w:tcW w:w="6202" w:type="dxa"/>
                <w:gridSpan w:val="6"/>
                <w:tcBorders>
                  <w:top w:val="single" w:sz="4" w:space="0" w:color="auto"/>
                  <w:bottom w:val="nil"/>
                </w:tcBorders>
              </w:tcPr>
            </w:tcPrChange>
          </w:tcPr>
          <w:p w14:paraId="67F38E65" w14:textId="77777777" w:rsidR="00174EC9" w:rsidRDefault="00174EC9">
            <w:pPr>
              <w:jc w:val="both"/>
            </w:pPr>
          </w:p>
        </w:tc>
      </w:tr>
      <w:tr w:rsidR="00174EC9" w14:paraId="774858EB" w14:textId="77777777" w:rsidTr="00C21351">
        <w:trPr>
          <w:trHeight w:val="1497"/>
          <w:trPrChange w:id="74" w:author="Natálie Honková" w:date="2025-07-18T09:39:00Z">
            <w:trPr>
              <w:wBefore w:w="393" w:type="dxa"/>
              <w:wAfter w:w="101" w:type="dxa"/>
              <w:trHeight w:val="1497"/>
            </w:trPr>
          </w:trPrChange>
        </w:trPr>
        <w:tc>
          <w:tcPr>
            <w:tcW w:w="9855" w:type="dxa"/>
            <w:gridSpan w:val="9"/>
            <w:tcBorders>
              <w:top w:val="nil"/>
            </w:tcBorders>
            <w:tcPrChange w:id="75" w:author="Natálie Honková" w:date="2025-07-18T09:39:00Z">
              <w:tcPr>
                <w:tcW w:w="9855" w:type="dxa"/>
                <w:gridSpan w:val="9"/>
                <w:tcBorders>
                  <w:top w:val="nil"/>
                </w:tcBorders>
              </w:tcPr>
            </w:tcPrChange>
          </w:tcPr>
          <w:p w14:paraId="108CA835" w14:textId="77777777" w:rsidR="00E52A86" w:rsidRPr="001B795F" w:rsidRDefault="00E52A86" w:rsidP="00E52A86">
            <w:pPr>
              <w:pStyle w:val="TableParagraph"/>
              <w:spacing w:line="240" w:lineRule="auto"/>
              <w:ind w:left="0"/>
              <w:rPr>
                <w:sz w:val="20"/>
                <w:szCs w:val="20"/>
              </w:rPr>
            </w:pPr>
            <w:r w:rsidRPr="001B795F">
              <w:rPr>
                <w:sz w:val="20"/>
                <w:szCs w:val="20"/>
                <w:u w:val="single"/>
              </w:rPr>
              <w:t>Povinná literatura:</w:t>
            </w:r>
          </w:p>
          <w:p w14:paraId="7F1DB99D" w14:textId="77777777" w:rsidR="00E52A86" w:rsidRPr="001B795F" w:rsidRDefault="00E52A86" w:rsidP="00E52A86">
            <w:pPr>
              <w:jc w:val="both"/>
            </w:pPr>
            <w:r w:rsidRPr="001B795F">
              <w:rPr>
                <w:caps/>
              </w:rPr>
              <w:t>Ostravský, J., Polášek, V</w:t>
            </w:r>
            <w:r w:rsidRPr="001B795F">
              <w:t xml:space="preserve">. </w:t>
            </w:r>
            <w:r w:rsidRPr="001B795F">
              <w:rPr>
                <w:color w:val="000000"/>
              </w:rPr>
              <w:t xml:space="preserve">Diferenciální a integrální počet funkce jedné proměnné: vybrané statě. Zlín: UTB, 2011. Dostupné z: </w:t>
            </w:r>
            <w:r w:rsidR="009556F6">
              <w:fldChar w:fldCharType="begin"/>
            </w:r>
            <w:r w:rsidR="009556F6">
              <w:instrText xml:space="preserve"> HYPERLINK "https://digilib.k.utb.cz/handle/10563/18586" </w:instrText>
            </w:r>
            <w:r w:rsidR="009556F6">
              <w:fldChar w:fldCharType="separate"/>
            </w:r>
            <w:r w:rsidRPr="001B795F">
              <w:rPr>
                <w:rStyle w:val="Hypertextovodkaz"/>
              </w:rPr>
              <w:t>https://digilib.k.utb.cz/handle/10563/18586</w:t>
            </w:r>
            <w:r w:rsidR="009556F6">
              <w:rPr>
                <w:rStyle w:val="Hypertextovodkaz"/>
              </w:rPr>
              <w:fldChar w:fldCharType="end"/>
            </w:r>
            <w:r w:rsidRPr="001B795F">
              <w:t>.</w:t>
            </w:r>
          </w:p>
          <w:p w14:paraId="3266BD5D" w14:textId="614DA78C" w:rsidR="00E52A86" w:rsidRPr="001B795F" w:rsidRDefault="00E52A86" w:rsidP="00E52A86">
            <w:pPr>
              <w:jc w:val="both"/>
              <w:rPr>
                <w:caps/>
              </w:rPr>
            </w:pPr>
            <w:r w:rsidRPr="001B795F">
              <w:rPr>
                <w:caps/>
              </w:rPr>
              <w:t xml:space="preserve">Polášek, V., Sedláček, L., Kozáková, L. </w:t>
            </w:r>
            <w:r w:rsidRPr="001B795F">
              <w:rPr>
                <w:color w:val="000000"/>
              </w:rPr>
              <w:t xml:space="preserve">Seminář z matematiky. Zlín: UTB, 2018. ISBN </w:t>
            </w:r>
            <w:r w:rsidRPr="001B795F">
              <w:rPr>
                <w:caps/>
              </w:rPr>
              <w:t xml:space="preserve">9788074546877. </w:t>
            </w:r>
          </w:p>
          <w:p w14:paraId="4B9C7C70" w14:textId="77777777" w:rsidR="001B795F" w:rsidRPr="001B795F" w:rsidRDefault="001B795F" w:rsidP="001B795F">
            <w:pPr>
              <w:shd w:val="clear" w:color="auto" w:fill="FFFFFF"/>
              <w:jc w:val="both"/>
            </w:pPr>
            <w:r w:rsidRPr="001B795F">
              <w:rPr>
                <w:caps/>
              </w:rPr>
              <w:t>Croft, A., Davidson,</w:t>
            </w:r>
            <w:r w:rsidRPr="001B795F">
              <w:t xml:space="preserve"> R. Foundation Math. London: Pearson, 2020. ISBN 1292289686.</w:t>
            </w:r>
          </w:p>
          <w:p w14:paraId="4D5EAD67" w14:textId="77777777" w:rsidR="001B795F" w:rsidRPr="001B795F" w:rsidRDefault="001B795F" w:rsidP="001B795F">
            <w:pPr>
              <w:shd w:val="clear" w:color="auto" w:fill="FFFFFF"/>
              <w:jc w:val="both"/>
            </w:pPr>
            <w:r w:rsidRPr="001B795F">
              <w:rPr>
                <w:caps/>
              </w:rPr>
              <w:t>Riley</w:t>
            </w:r>
            <w:r w:rsidRPr="001B795F">
              <w:t>, K.F. et al. Mathematical Methods for Physics and Engineering. Cambridge: Cambridge University Press, 2015. ISBN-10 0521679710.</w:t>
            </w:r>
          </w:p>
          <w:p w14:paraId="2A7B600B" w14:textId="77777777" w:rsidR="00E52A86" w:rsidRPr="001B795F" w:rsidRDefault="00E52A86" w:rsidP="00E52A86">
            <w:pPr>
              <w:jc w:val="both"/>
            </w:pPr>
          </w:p>
          <w:p w14:paraId="5A2055DE" w14:textId="3BCC7D61" w:rsidR="00E52A86" w:rsidRPr="001B795F" w:rsidRDefault="00E52A86" w:rsidP="00E52A86">
            <w:pPr>
              <w:pStyle w:val="TableParagraph"/>
              <w:spacing w:line="240" w:lineRule="auto"/>
              <w:ind w:left="0"/>
              <w:rPr>
                <w:sz w:val="20"/>
                <w:szCs w:val="20"/>
                <w:u w:val="single"/>
              </w:rPr>
            </w:pPr>
            <w:r w:rsidRPr="001B795F">
              <w:rPr>
                <w:sz w:val="20"/>
                <w:szCs w:val="20"/>
                <w:u w:val="single"/>
              </w:rPr>
              <w:t>Doporučená literatura:</w:t>
            </w:r>
          </w:p>
          <w:p w14:paraId="45FAAA64" w14:textId="77777777" w:rsidR="001B795F" w:rsidRPr="001B795F" w:rsidRDefault="001B795F" w:rsidP="001B795F">
            <w:pPr>
              <w:shd w:val="clear" w:color="auto" w:fill="FFFFFF"/>
              <w:jc w:val="both"/>
            </w:pPr>
            <w:r w:rsidRPr="001B795F">
              <w:rPr>
                <w:caps/>
              </w:rPr>
              <w:t>Došlá, Z., Liška, P.</w:t>
            </w:r>
            <w:r w:rsidRPr="001B795F">
              <w:t xml:space="preserve"> Matematika pro nematematické obory s aplikacemi v přírodních a technických vědách. Praha: Grada, 2014. ISBN 978-80-247-5322-5.</w:t>
            </w:r>
          </w:p>
          <w:p w14:paraId="3C678B94" w14:textId="7C9B2DD9" w:rsidR="001B795F" w:rsidRPr="001B795F" w:rsidRDefault="001B795F" w:rsidP="001B795F">
            <w:pPr>
              <w:shd w:val="clear" w:color="auto" w:fill="FFFFFF"/>
              <w:jc w:val="both"/>
              <w:rPr>
                <w:caps/>
              </w:rPr>
            </w:pPr>
            <w:r w:rsidRPr="001B795F">
              <w:rPr>
                <w:caps/>
              </w:rPr>
              <w:t>Musilová, J., Musilová P. </w:t>
            </w:r>
            <w:r w:rsidRPr="001B795F">
              <w:t>Matematika pro porozumění i praxi</w:t>
            </w:r>
            <w:r w:rsidRPr="001B795F">
              <w:rPr>
                <w:caps/>
              </w:rPr>
              <w:t xml:space="preserve"> I. </w:t>
            </w:r>
            <w:r>
              <w:rPr>
                <w:caps/>
              </w:rPr>
              <w:t>B</w:t>
            </w:r>
            <w:r w:rsidRPr="001B795F">
              <w:t xml:space="preserve">rno: </w:t>
            </w:r>
            <w:r w:rsidRPr="001B795F">
              <w:rPr>
                <w:caps/>
              </w:rPr>
              <w:t xml:space="preserve">VUTIUM, 2009. ISBN </w:t>
            </w:r>
            <w:r w:rsidRPr="00327ADF">
              <w:rPr>
                <w:caps/>
              </w:rPr>
              <w:t>978-8021436312.</w:t>
            </w:r>
            <w:r w:rsidR="00515B04">
              <w:rPr>
                <w:caps/>
              </w:rPr>
              <w:t xml:space="preserve"> </w:t>
            </w:r>
          </w:p>
          <w:p w14:paraId="6B629104" w14:textId="048BA0E8" w:rsidR="001B795F" w:rsidRPr="001B795F" w:rsidRDefault="001B795F" w:rsidP="001B795F">
            <w:pPr>
              <w:jc w:val="both"/>
              <w:rPr>
                <w:caps/>
              </w:rPr>
            </w:pPr>
            <w:r w:rsidRPr="001B795F">
              <w:rPr>
                <w:caps/>
              </w:rPr>
              <w:t xml:space="preserve">HUGHES-HALLETT, D. </w:t>
            </w:r>
            <w:r w:rsidRPr="001B795F">
              <w:t>et al</w:t>
            </w:r>
            <w:r w:rsidRPr="001B795F">
              <w:rPr>
                <w:caps/>
              </w:rPr>
              <w:t>. </w:t>
            </w:r>
            <w:r w:rsidRPr="001B795F">
              <w:t xml:space="preserve">Applied </w:t>
            </w:r>
            <w:r>
              <w:t>C</w:t>
            </w:r>
            <w:r w:rsidRPr="001B795F">
              <w:t>alculus. John Wiley &amp; Sons</w:t>
            </w:r>
            <w:r w:rsidRPr="001B795F">
              <w:rPr>
                <w:caps/>
              </w:rPr>
              <w:t>, 2021.</w:t>
            </w:r>
            <w:r w:rsidRPr="001B795F">
              <w:t xml:space="preserve"> </w:t>
            </w:r>
            <w:r w:rsidRPr="001B795F">
              <w:rPr>
                <w:caps/>
              </w:rPr>
              <w:t>ISBN 978-1337291248</w:t>
            </w:r>
            <w:r w:rsidR="00D502C5">
              <w:rPr>
                <w:caps/>
              </w:rPr>
              <w:t>.</w:t>
            </w:r>
          </w:p>
          <w:p w14:paraId="7C0C19D7" w14:textId="036E2D8F" w:rsidR="00D22542" w:rsidRPr="00D22542" w:rsidRDefault="001B795F" w:rsidP="001B795F">
            <w:pPr>
              <w:pStyle w:val="TableParagraph"/>
              <w:spacing w:line="240" w:lineRule="auto"/>
              <w:ind w:left="0"/>
            </w:pPr>
            <w:r w:rsidRPr="001B795F">
              <w:rPr>
                <w:caps/>
                <w:sz w:val="20"/>
                <w:szCs w:val="20"/>
              </w:rPr>
              <w:t>Bubeník,</w:t>
            </w:r>
            <w:r>
              <w:rPr>
                <w:caps/>
                <w:sz w:val="20"/>
                <w:szCs w:val="20"/>
              </w:rPr>
              <w:t xml:space="preserve"> </w:t>
            </w:r>
            <w:r w:rsidRPr="001B795F">
              <w:rPr>
                <w:caps/>
                <w:sz w:val="20"/>
                <w:szCs w:val="20"/>
              </w:rPr>
              <w:t>F., Zindulka</w:t>
            </w:r>
            <w:r>
              <w:rPr>
                <w:caps/>
                <w:sz w:val="20"/>
                <w:szCs w:val="20"/>
              </w:rPr>
              <w:t xml:space="preserve">, </w:t>
            </w:r>
            <w:r w:rsidRPr="001B795F">
              <w:rPr>
                <w:caps/>
                <w:sz w:val="20"/>
                <w:szCs w:val="20"/>
              </w:rPr>
              <w:t xml:space="preserve">O. </w:t>
            </w:r>
            <w:r w:rsidRPr="001B795F">
              <w:rPr>
                <w:sz w:val="20"/>
                <w:szCs w:val="20"/>
              </w:rPr>
              <w:t xml:space="preserve">Mathematics for </w:t>
            </w:r>
            <w:r>
              <w:rPr>
                <w:sz w:val="20"/>
                <w:szCs w:val="20"/>
              </w:rPr>
              <w:t>E</w:t>
            </w:r>
            <w:r w:rsidRPr="001B795F">
              <w:rPr>
                <w:sz w:val="20"/>
                <w:szCs w:val="20"/>
              </w:rPr>
              <w:t>ngineers</w:t>
            </w:r>
            <w:r>
              <w:rPr>
                <w:caps/>
                <w:sz w:val="20"/>
                <w:szCs w:val="20"/>
              </w:rPr>
              <w:t>. P</w:t>
            </w:r>
            <w:r w:rsidRPr="001B795F">
              <w:rPr>
                <w:sz w:val="20"/>
                <w:szCs w:val="20"/>
              </w:rPr>
              <w:t>raha</w:t>
            </w:r>
            <w:r>
              <w:rPr>
                <w:caps/>
                <w:sz w:val="20"/>
                <w:szCs w:val="20"/>
              </w:rPr>
              <w:t>:</w:t>
            </w:r>
            <w:r w:rsidRPr="001B795F">
              <w:rPr>
                <w:caps/>
                <w:sz w:val="20"/>
                <w:szCs w:val="20"/>
              </w:rPr>
              <w:t xml:space="preserve"> </w:t>
            </w:r>
            <w:r>
              <w:rPr>
                <w:caps/>
                <w:sz w:val="20"/>
                <w:szCs w:val="20"/>
              </w:rPr>
              <w:t>Č</w:t>
            </w:r>
            <w:r w:rsidRPr="001B795F">
              <w:rPr>
                <w:caps/>
                <w:sz w:val="20"/>
                <w:szCs w:val="20"/>
              </w:rPr>
              <w:t>VUT,</w:t>
            </w:r>
            <w:r>
              <w:rPr>
                <w:caps/>
                <w:sz w:val="20"/>
                <w:szCs w:val="20"/>
              </w:rPr>
              <w:t xml:space="preserve"> </w:t>
            </w:r>
            <w:r w:rsidRPr="001B795F">
              <w:rPr>
                <w:caps/>
                <w:sz w:val="20"/>
                <w:szCs w:val="20"/>
              </w:rPr>
              <w:t>2021</w:t>
            </w:r>
            <w:r>
              <w:rPr>
                <w:caps/>
                <w:sz w:val="20"/>
                <w:szCs w:val="20"/>
              </w:rPr>
              <w:t xml:space="preserve">. </w:t>
            </w:r>
            <w:r w:rsidRPr="001B795F">
              <w:rPr>
                <w:caps/>
                <w:sz w:val="20"/>
                <w:szCs w:val="20"/>
              </w:rPr>
              <w:t>ISBN 978-80-01-06877-9.</w:t>
            </w:r>
          </w:p>
        </w:tc>
      </w:tr>
      <w:tr w:rsidR="00174EC9" w14:paraId="5C456FC5" w14:textId="77777777" w:rsidTr="00C21351">
        <w:trPr>
          <w:trPrChange w:id="76" w:author="Natálie Honková" w:date="2025-07-18T09:39:00Z">
            <w:trPr>
              <w:wBefore w:w="393" w:type="dxa"/>
              <w:wAfter w:w="101" w:type="dxa"/>
            </w:trPr>
          </w:trPrChange>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Change w:id="77" w:author="Natálie Honková" w:date="2025-07-18T09:39:00Z">
              <w:tcPr>
                <w:tcW w:w="9855" w:type="dxa"/>
                <w:gridSpan w:val="9"/>
                <w:tcBorders>
                  <w:top w:val="single" w:sz="12" w:space="0" w:color="auto"/>
                  <w:left w:val="single" w:sz="2" w:space="0" w:color="auto"/>
                  <w:bottom w:val="single" w:sz="2" w:space="0" w:color="auto"/>
                  <w:right w:val="single" w:sz="2" w:space="0" w:color="auto"/>
                </w:tcBorders>
                <w:shd w:val="clear" w:color="auto" w:fill="F7CAAC"/>
              </w:tcPr>
            </w:tcPrChange>
          </w:tcPr>
          <w:p w14:paraId="2D882D7A" w14:textId="77777777" w:rsidR="00174EC9" w:rsidRDefault="00174EC9">
            <w:pPr>
              <w:jc w:val="center"/>
              <w:rPr>
                <w:b/>
              </w:rPr>
            </w:pPr>
            <w:r>
              <w:rPr>
                <w:b/>
              </w:rPr>
              <w:t>Informace ke kombinované nebo distanční formě</w:t>
            </w:r>
          </w:p>
        </w:tc>
      </w:tr>
      <w:tr w:rsidR="00174EC9" w14:paraId="4BBE59F4" w14:textId="77777777" w:rsidTr="00C21351">
        <w:trPr>
          <w:trPrChange w:id="78" w:author="Natálie Honková" w:date="2025-07-18T09:39:00Z">
            <w:trPr>
              <w:wBefore w:w="393" w:type="dxa"/>
              <w:wAfter w:w="101" w:type="dxa"/>
            </w:trPr>
          </w:trPrChange>
        </w:trPr>
        <w:tc>
          <w:tcPr>
            <w:tcW w:w="4787" w:type="dxa"/>
            <w:gridSpan w:val="4"/>
            <w:tcBorders>
              <w:top w:val="single" w:sz="2" w:space="0" w:color="auto"/>
            </w:tcBorders>
            <w:shd w:val="clear" w:color="auto" w:fill="F7CAAC"/>
            <w:tcPrChange w:id="79" w:author="Natálie Honková" w:date="2025-07-18T09:39:00Z">
              <w:tcPr>
                <w:tcW w:w="4787" w:type="dxa"/>
                <w:gridSpan w:val="4"/>
                <w:tcBorders>
                  <w:top w:val="single" w:sz="2" w:space="0" w:color="auto"/>
                </w:tcBorders>
                <w:shd w:val="clear" w:color="auto" w:fill="F7CAAC"/>
              </w:tcPr>
            </w:tcPrChange>
          </w:tcPr>
          <w:p w14:paraId="6EDDB939" w14:textId="77777777" w:rsidR="00174EC9" w:rsidRDefault="00174EC9">
            <w:pPr>
              <w:jc w:val="both"/>
            </w:pPr>
            <w:r>
              <w:rPr>
                <w:b/>
              </w:rPr>
              <w:t>Rozsah konzultací (soustředění)</w:t>
            </w:r>
          </w:p>
        </w:tc>
        <w:tc>
          <w:tcPr>
            <w:tcW w:w="889" w:type="dxa"/>
            <w:tcBorders>
              <w:top w:val="single" w:sz="2" w:space="0" w:color="auto"/>
            </w:tcBorders>
            <w:tcPrChange w:id="80" w:author="Natálie Honková" w:date="2025-07-18T09:39:00Z">
              <w:tcPr>
                <w:tcW w:w="889" w:type="dxa"/>
                <w:tcBorders>
                  <w:top w:val="single" w:sz="2" w:space="0" w:color="auto"/>
                </w:tcBorders>
              </w:tcPr>
            </w:tcPrChange>
          </w:tcPr>
          <w:p w14:paraId="4B17A5AF" w14:textId="5B657DB6" w:rsidR="00174EC9" w:rsidRDefault="00766418" w:rsidP="00766418">
            <w:pPr>
              <w:jc w:val="center"/>
            </w:pPr>
            <w:r>
              <w:t>24</w:t>
            </w:r>
          </w:p>
        </w:tc>
        <w:tc>
          <w:tcPr>
            <w:tcW w:w="4179" w:type="dxa"/>
            <w:gridSpan w:val="4"/>
            <w:tcBorders>
              <w:top w:val="single" w:sz="2" w:space="0" w:color="auto"/>
            </w:tcBorders>
            <w:shd w:val="clear" w:color="auto" w:fill="F7CAAC"/>
            <w:tcPrChange w:id="81" w:author="Natálie Honková" w:date="2025-07-18T09:39:00Z">
              <w:tcPr>
                <w:tcW w:w="4179" w:type="dxa"/>
                <w:gridSpan w:val="4"/>
                <w:tcBorders>
                  <w:top w:val="single" w:sz="2" w:space="0" w:color="auto"/>
                </w:tcBorders>
                <w:shd w:val="clear" w:color="auto" w:fill="F7CAAC"/>
              </w:tcPr>
            </w:tcPrChange>
          </w:tcPr>
          <w:p w14:paraId="653C0CA7" w14:textId="77777777" w:rsidR="00174EC9" w:rsidRDefault="00174EC9">
            <w:pPr>
              <w:jc w:val="both"/>
              <w:rPr>
                <w:b/>
              </w:rPr>
            </w:pPr>
            <w:r>
              <w:rPr>
                <w:b/>
              </w:rPr>
              <w:t xml:space="preserve">hodin </w:t>
            </w:r>
          </w:p>
        </w:tc>
      </w:tr>
      <w:tr w:rsidR="00174EC9" w14:paraId="39F497FA" w14:textId="77777777" w:rsidTr="00C21351">
        <w:trPr>
          <w:trPrChange w:id="82" w:author="Natálie Honková" w:date="2025-07-18T09:39:00Z">
            <w:trPr>
              <w:wBefore w:w="393" w:type="dxa"/>
              <w:wAfter w:w="101" w:type="dxa"/>
            </w:trPr>
          </w:trPrChange>
        </w:trPr>
        <w:tc>
          <w:tcPr>
            <w:tcW w:w="9855" w:type="dxa"/>
            <w:gridSpan w:val="9"/>
            <w:shd w:val="clear" w:color="auto" w:fill="F7CAAC"/>
            <w:tcPrChange w:id="83" w:author="Natálie Honková" w:date="2025-07-18T09:39:00Z">
              <w:tcPr>
                <w:tcW w:w="9855" w:type="dxa"/>
                <w:gridSpan w:val="9"/>
                <w:shd w:val="clear" w:color="auto" w:fill="F7CAAC"/>
              </w:tcPr>
            </w:tcPrChange>
          </w:tcPr>
          <w:p w14:paraId="608DC612" w14:textId="77777777" w:rsidR="00174EC9" w:rsidRDefault="00174EC9">
            <w:pPr>
              <w:jc w:val="both"/>
              <w:rPr>
                <w:b/>
              </w:rPr>
            </w:pPr>
            <w:r>
              <w:rPr>
                <w:b/>
              </w:rPr>
              <w:t>Informace o způsobu kontaktu s vyučujícím</w:t>
            </w:r>
          </w:p>
        </w:tc>
      </w:tr>
      <w:tr w:rsidR="00174EC9" w14:paraId="2F26A2D9" w14:textId="77777777" w:rsidTr="00C21351">
        <w:trPr>
          <w:trHeight w:val="1373"/>
          <w:trPrChange w:id="84" w:author="Natálie Honková" w:date="2025-07-18T09:39:00Z">
            <w:trPr>
              <w:wBefore w:w="393" w:type="dxa"/>
              <w:wAfter w:w="101" w:type="dxa"/>
              <w:trHeight w:val="1373"/>
            </w:trPr>
          </w:trPrChange>
        </w:trPr>
        <w:tc>
          <w:tcPr>
            <w:tcW w:w="9855" w:type="dxa"/>
            <w:gridSpan w:val="9"/>
            <w:tcPrChange w:id="85" w:author="Natálie Honková" w:date="2025-07-18T09:39:00Z">
              <w:tcPr>
                <w:tcW w:w="9855" w:type="dxa"/>
                <w:gridSpan w:val="9"/>
              </w:tcPr>
            </w:tcPrChange>
          </w:tcPr>
          <w:p w14:paraId="0A2F62DC" w14:textId="2F300C1E" w:rsidR="00E52A86" w:rsidRPr="00837B26" w:rsidRDefault="00E52A86" w:rsidP="00E52A86">
            <w:pPr>
              <w:jc w:val="both"/>
            </w:pPr>
            <w:r w:rsidRPr="00837B26">
              <w:t xml:space="preserve">Studenti se účastní výuky, kde je jim redukovanou formou prezentována látka dle anotace předmětu. </w:t>
            </w:r>
            <w:r w:rsidR="00837B26" w:rsidRPr="00837B26">
              <w:t xml:space="preserve">Výuka je realizována v blocích. </w:t>
            </w:r>
            <w:r w:rsidRPr="00837B26">
              <w:t>Studentům budou určeny části učiva k samostatnému nast</w:t>
            </w:r>
            <w:r w:rsidRPr="001B795F">
              <w:t>udování.</w:t>
            </w:r>
            <w:r w:rsidR="0041539E" w:rsidRPr="001B795F">
              <w:t xml:space="preserve"> </w:t>
            </w:r>
            <w:r w:rsidRPr="001B795F">
              <w:t xml:space="preserve">Vyučující provádí bodové hodnocení samostatně řešených příkladů, na jehož základě uděluje zápočty. </w:t>
            </w:r>
            <w:r w:rsidRPr="00837B26">
              <w:t>Konzultace jsou možné v rámci výuky nebo lze vyučujícího kontaktovat viz</w:t>
            </w:r>
            <w:r w:rsidRPr="00837B26">
              <w:rPr>
                <w:spacing w:val="-2"/>
              </w:rPr>
              <w:t xml:space="preserve"> </w:t>
            </w:r>
            <w:r w:rsidRPr="00837B26">
              <w:t>níže.</w:t>
            </w:r>
          </w:p>
          <w:p w14:paraId="56F057D4" w14:textId="77777777" w:rsidR="00E52A86" w:rsidRPr="00E52A86" w:rsidRDefault="00E52A86" w:rsidP="00E52A86">
            <w:pPr>
              <w:jc w:val="both"/>
              <w:rPr>
                <w:highlight w:val="yellow"/>
              </w:rPr>
            </w:pPr>
          </w:p>
          <w:p w14:paraId="60D8D312" w14:textId="4B2083EE" w:rsidR="00174EC9" w:rsidRPr="00E52A86" w:rsidRDefault="00E52A86" w:rsidP="00E52A86">
            <w:pPr>
              <w:jc w:val="both"/>
            </w:pPr>
            <w:r w:rsidRPr="00004B7D">
              <w:t xml:space="preserve">Možnosti komunikace s vyučujícím: </w:t>
            </w:r>
            <w:r w:rsidR="009556F6">
              <w:fldChar w:fldCharType="begin"/>
            </w:r>
            <w:r w:rsidR="009556F6">
              <w:instrText xml:space="preserve"> HYPERLINK "mailto:patikova@utb.cz" \h </w:instrText>
            </w:r>
            <w:r w:rsidR="009556F6">
              <w:fldChar w:fldCharType="separate"/>
            </w:r>
            <w:r w:rsidRPr="00004B7D">
              <w:rPr>
                <w:color w:val="0000FF"/>
                <w:u w:val="single" w:color="0000FF"/>
              </w:rPr>
              <w:t>patikova@utb.cz</w:t>
            </w:r>
            <w:r w:rsidRPr="00004B7D">
              <w:t>,</w:t>
            </w:r>
            <w:r w:rsidR="009556F6">
              <w:fldChar w:fldCharType="end"/>
            </w:r>
            <w:r w:rsidRPr="00004B7D">
              <w:rPr>
                <w:spacing w:val="-6"/>
              </w:rPr>
              <w:t xml:space="preserve"> </w:t>
            </w:r>
            <w:r w:rsidRPr="00004B7D">
              <w:t>576</w:t>
            </w:r>
            <w:r w:rsidRPr="00004B7D">
              <w:rPr>
                <w:spacing w:val="-7"/>
              </w:rPr>
              <w:t xml:space="preserve"> </w:t>
            </w:r>
            <w:r w:rsidRPr="00004B7D">
              <w:t>035</w:t>
            </w:r>
            <w:r w:rsidRPr="00004B7D">
              <w:rPr>
                <w:spacing w:val="-5"/>
              </w:rPr>
              <w:t> </w:t>
            </w:r>
            <w:r w:rsidRPr="00004B7D">
              <w:rPr>
                <w:spacing w:val="-4"/>
              </w:rPr>
              <w:t>005.</w:t>
            </w:r>
          </w:p>
          <w:p w14:paraId="1027BF83" w14:textId="77777777" w:rsidR="00F65F22" w:rsidRDefault="00F65F22">
            <w:pPr>
              <w:jc w:val="both"/>
            </w:pPr>
          </w:p>
          <w:p w14:paraId="4A3CBA81" w14:textId="77777777" w:rsidR="00F65F22" w:rsidRDefault="00F65F22">
            <w:pPr>
              <w:jc w:val="both"/>
            </w:pPr>
          </w:p>
          <w:p w14:paraId="20D7D4A3" w14:textId="77777777" w:rsidR="00F65F22" w:rsidRDefault="00F65F22">
            <w:pPr>
              <w:jc w:val="both"/>
            </w:pPr>
          </w:p>
          <w:p w14:paraId="4701701C" w14:textId="77777777" w:rsidR="00F65F22" w:rsidRDefault="00F65F22">
            <w:pPr>
              <w:jc w:val="both"/>
            </w:pPr>
          </w:p>
          <w:p w14:paraId="14968BDD" w14:textId="77777777" w:rsidR="00F65F22" w:rsidRDefault="00F65F22">
            <w:pPr>
              <w:jc w:val="both"/>
            </w:pPr>
          </w:p>
          <w:p w14:paraId="3A93CEA9" w14:textId="77777777" w:rsidR="00F65F22" w:rsidRDefault="00F65F22">
            <w:pPr>
              <w:jc w:val="both"/>
            </w:pPr>
          </w:p>
          <w:p w14:paraId="7232218D" w14:textId="77777777" w:rsidR="00C23F82" w:rsidRDefault="00C23F82">
            <w:pPr>
              <w:jc w:val="both"/>
            </w:pPr>
          </w:p>
          <w:p w14:paraId="6BC077C6" w14:textId="77777777" w:rsidR="00C23F82" w:rsidRDefault="00C23F82">
            <w:pPr>
              <w:jc w:val="both"/>
            </w:pPr>
          </w:p>
          <w:p w14:paraId="583B2099" w14:textId="77777777" w:rsidR="00327ADF" w:rsidRDefault="00327ADF">
            <w:pPr>
              <w:jc w:val="both"/>
            </w:pPr>
          </w:p>
          <w:p w14:paraId="777719D3" w14:textId="6DD67B0A" w:rsidR="00327ADF" w:rsidRDefault="00327ADF">
            <w:pPr>
              <w:jc w:val="both"/>
            </w:pPr>
          </w:p>
        </w:tc>
      </w:tr>
      <w:tr w:rsidR="005110DD" w14:paraId="77E05608" w14:textId="77777777" w:rsidTr="00C21351">
        <w:trPr>
          <w:trPrChange w:id="86" w:author="Natálie Honková" w:date="2025-07-18T09:39:00Z">
            <w:trPr>
              <w:wBefore w:w="393" w:type="dxa"/>
              <w:wAfter w:w="101" w:type="dxa"/>
            </w:trPr>
          </w:trPrChange>
        </w:trPr>
        <w:tc>
          <w:tcPr>
            <w:tcW w:w="9855" w:type="dxa"/>
            <w:gridSpan w:val="9"/>
            <w:tcBorders>
              <w:bottom w:val="double" w:sz="4" w:space="0" w:color="auto"/>
            </w:tcBorders>
            <w:shd w:val="clear" w:color="auto" w:fill="BDD6EE"/>
            <w:tcPrChange w:id="87" w:author="Natálie Honková" w:date="2025-07-18T09:39:00Z">
              <w:tcPr>
                <w:tcW w:w="9855" w:type="dxa"/>
                <w:gridSpan w:val="9"/>
                <w:tcBorders>
                  <w:bottom w:val="double" w:sz="4" w:space="0" w:color="auto"/>
                </w:tcBorders>
                <w:shd w:val="clear" w:color="auto" w:fill="BDD6EE"/>
              </w:tcPr>
            </w:tcPrChange>
          </w:tcPr>
          <w:p w14:paraId="4266ABF9" w14:textId="77777777" w:rsidR="005110DD" w:rsidRDefault="005110DD" w:rsidP="00F8305C">
            <w:pPr>
              <w:jc w:val="both"/>
              <w:rPr>
                <w:b/>
                <w:sz w:val="28"/>
              </w:rPr>
            </w:pPr>
            <w:r>
              <w:lastRenderedPageBreak/>
              <w:br w:type="page"/>
            </w:r>
            <w:r>
              <w:rPr>
                <w:b/>
                <w:sz w:val="28"/>
              </w:rPr>
              <w:t>B-III – Charakteristika studijního předmětu</w:t>
            </w:r>
          </w:p>
        </w:tc>
      </w:tr>
      <w:tr w:rsidR="005110DD" w14:paraId="11234CA2" w14:textId="77777777" w:rsidTr="00C21351">
        <w:trPr>
          <w:trPrChange w:id="88" w:author="Natálie Honková" w:date="2025-07-18T09:39:00Z">
            <w:trPr>
              <w:wBefore w:w="393" w:type="dxa"/>
              <w:wAfter w:w="101" w:type="dxa"/>
            </w:trPr>
          </w:trPrChange>
        </w:trPr>
        <w:tc>
          <w:tcPr>
            <w:tcW w:w="3435" w:type="dxa"/>
            <w:gridSpan w:val="2"/>
            <w:tcBorders>
              <w:top w:val="double" w:sz="4" w:space="0" w:color="auto"/>
            </w:tcBorders>
            <w:shd w:val="clear" w:color="auto" w:fill="F7CAAC"/>
            <w:tcPrChange w:id="89" w:author="Natálie Honková" w:date="2025-07-18T09:39:00Z">
              <w:tcPr>
                <w:tcW w:w="3435" w:type="dxa"/>
                <w:gridSpan w:val="2"/>
                <w:tcBorders>
                  <w:top w:val="double" w:sz="4" w:space="0" w:color="auto"/>
                </w:tcBorders>
                <w:shd w:val="clear" w:color="auto" w:fill="F7CAAC"/>
              </w:tcPr>
            </w:tcPrChange>
          </w:tcPr>
          <w:p w14:paraId="7451644B" w14:textId="77777777" w:rsidR="005110DD" w:rsidRDefault="005110DD" w:rsidP="00F8305C">
            <w:pPr>
              <w:jc w:val="both"/>
              <w:rPr>
                <w:b/>
              </w:rPr>
            </w:pPr>
            <w:r>
              <w:rPr>
                <w:b/>
              </w:rPr>
              <w:t>Název studijního předmětu</w:t>
            </w:r>
          </w:p>
        </w:tc>
        <w:tc>
          <w:tcPr>
            <w:tcW w:w="6420" w:type="dxa"/>
            <w:gridSpan w:val="7"/>
            <w:tcBorders>
              <w:top w:val="double" w:sz="4" w:space="0" w:color="auto"/>
            </w:tcBorders>
            <w:tcPrChange w:id="90" w:author="Natálie Honková" w:date="2025-07-18T09:39:00Z">
              <w:tcPr>
                <w:tcW w:w="6420" w:type="dxa"/>
                <w:gridSpan w:val="7"/>
                <w:tcBorders>
                  <w:top w:val="double" w:sz="4" w:space="0" w:color="auto"/>
                </w:tcBorders>
              </w:tcPr>
            </w:tcPrChange>
          </w:tcPr>
          <w:p w14:paraId="718186F5" w14:textId="39144F54" w:rsidR="005110DD" w:rsidRPr="00C964A6" w:rsidRDefault="00C964A6" w:rsidP="00F8305C">
            <w:pPr>
              <w:jc w:val="both"/>
              <w:rPr>
                <w:b/>
                <w:bCs/>
              </w:rPr>
            </w:pPr>
            <w:bookmarkStart w:id="91" w:name="Sem_z_fyz"/>
            <w:bookmarkEnd w:id="91"/>
            <w:r w:rsidRPr="00C964A6">
              <w:rPr>
                <w:b/>
                <w:bCs/>
              </w:rPr>
              <w:t>Seminář z fyziky</w:t>
            </w:r>
          </w:p>
        </w:tc>
      </w:tr>
      <w:tr w:rsidR="005110DD" w14:paraId="3C14B121" w14:textId="77777777" w:rsidTr="00C21351">
        <w:trPr>
          <w:trPrChange w:id="92" w:author="Natálie Honková" w:date="2025-07-18T09:39:00Z">
            <w:trPr>
              <w:wBefore w:w="393" w:type="dxa"/>
              <w:wAfter w:w="101" w:type="dxa"/>
            </w:trPr>
          </w:trPrChange>
        </w:trPr>
        <w:tc>
          <w:tcPr>
            <w:tcW w:w="3435" w:type="dxa"/>
            <w:gridSpan w:val="2"/>
            <w:shd w:val="clear" w:color="auto" w:fill="F7CAAC"/>
            <w:tcPrChange w:id="93" w:author="Natálie Honková" w:date="2025-07-18T09:39:00Z">
              <w:tcPr>
                <w:tcW w:w="3435" w:type="dxa"/>
                <w:gridSpan w:val="2"/>
                <w:shd w:val="clear" w:color="auto" w:fill="F7CAAC"/>
              </w:tcPr>
            </w:tcPrChange>
          </w:tcPr>
          <w:p w14:paraId="123F9E6C" w14:textId="77777777" w:rsidR="005110DD" w:rsidRDefault="005110DD" w:rsidP="00F8305C">
            <w:pPr>
              <w:jc w:val="both"/>
              <w:rPr>
                <w:b/>
              </w:rPr>
            </w:pPr>
            <w:r>
              <w:rPr>
                <w:b/>
              </w:rPr>
              <w:t>Typ předmětu</w:t>
            </w:r>
          </w:p>
        </w:tc>
        <w:tc>
          <w:tcPr>
            <w:tcW w:w="3057" w:type="dxa"/>
            <w:gridSpan w:val="4"/>
            <w:tcPrChange w:id="94" w:author="Natálie Honková" w:date="2025-07-18T09:39:00Z">
              <w:tcPr>
                <w:tcW w:w="3057" w:type="dxa"/>
                <w:gridSpan w:val="4"/>
              </w:tcPr>
            </w:tcPrChange>
          </w:tcPr>
          <w:p w14:paraId="2DAD5839" w14:textId="77777777" w:rsidR="005110DD" w:rsidRDefault="005110DD" w:rsidP="00F8305C">
            <w:pPr>
              <w:jc w:val="both"/>
            </w:pPr>
            <w:r>
              <w:t>povinný</w:t>
            </w:r>
          </w:p>
        </w:tc>
        <w:tc>
          <w:tcPr>
            <w:tcW w:w="2695" w:type="dxa"/>
            <w:gridSpan w:val="2"/>
            <w:shd w:val="clear" w:color="auto" w:fill="F7CAAC"/>
            <w:tcPrChange w:id="95" w:author="Natálie Honková" w:date="2025-07-18T09:39:00Z">
              <w:tcPr>
                <w:tcW w:w="2695" w:type="dxa"/>
                <w:gridSpan w:val="2"/>
                <w:shd w:val="clear" w:color="auto" w:fill="F7CAAC"/>
              </w:tcPr>
            </w:tcPrChange>
          </w:tcPr>
          <w:p w14:paraId="6E1E4504" w14:textId="77777777" w:rsidR="005110DD" w:rsidRDefault="005110DD" w:rsidP="00F8305C">
            <w:pPr>
              <w:jc w:val="both"/>
            </w:pPr>
            <w:r>
              <w:rPr>
                <w:b/>
              </w:rPr>
              <w:t>doporučený ročník / semestr</w:t>
            </w:r>
          </w:p>
        </w:tc>
        <w:tc>
          <w:tcPr>
            <w:tcW w:w="668" w:type="dxa"/>
            <w:tcPrChange w:id="96" w:author="Natálie Honková" w:date="2025-07-18T09:39:00Z">
              <w:tcPr>
                <w:tcW w:w="668" w:type="dxa"/>
              </w:tcPr>
            </w:tcPrChange>
          </w:tcPr>
          <w:p w14:paraId="1A4AA124" w14:textId="77777777" w:rsidR="005110DD" w:rsidRDefault="005110DD" w:rsidP="00F8305C">
            <w:pPr>
              <w:jc w:val="both"/>
            </w:pPr>
            <w:r>
              <w:t>1/ZS</w:t>
            </w:r>
          </w:p>
        </w:tc>
      </w:tr>
      <w:tr w:rsidR="005110DD" w14:paraId="7EB523D3" w14:textId="77777777" w:rsidTr="00C21351">
        <w:trPr>
          <w:trPrChange w:id="97" w:author="Natálie Honková" w:date="2025-07-18T09:39:00Z">
            <w:trPr>
              <w:wBefore w:w="393" w:type="dxa"/>
              <w:wAfter w:w="101" w:type="dxa"/>
            </w:trPr>
          </w:trPrChange>
        </w:trPr>
        <w:tc>
          <w:tcPr>
            <w:tcW w:w="3435" w:type="dxa"/>
            <w:gridSpan w:val="2"/>
            <w:shd w:val="clear" w:color="auto" w:fill="F7CAAC"/>
            <w:tcPrChange w:id="98" w:author="Natálie Honková" w:date="2025-07-18T09:39:00Z">
              <w:tcPr>
                <w:tcW w:w="3435" w:type="dxa"/>
                <w:gridSpan w:val="2"/>
                <w:shd w:val="clear" w:color="auto" w:fill="F7CAAC"/>
              </w:tcPr>
            </w:tcPrChange>
          </w:tcPr>
          <w:p w14:paraId="00DC0AAC" w14:textId="77777777" w:rsidR="005110DD" w:rsidRDefault="005110DD" w:rsidP="00F8305C">
            <w:pPr>
              <w:jc w:val="both"/>
              <w:rPr>
                <w:b/>
              </w:rPr>
            </w:pPr>
            <w:r>
              <w:rPr>
                <w:b/>
              </w:rPr>
              <w:t>Rozsah studijního předmětu</w:t>
            </w:r>
          </w:p>
        </w:tc>
        <w:tc>
          <w:tcPr>
            <w:tcW w:w="1352" w:type="dxa"/>
            <w:gridSpan w:val="2"/>
            <w:tcPrChange w:id="99" w:author="Natálie Honková" w:date="2025-07-18T09:39:00Z">
              <w:tcPr>
                <w:tcW w:w="1352" w:type="dxa"/>
                <w:gridSpan w:val="2"/>
              </w:tcPr>
            </w:tcPrChange>
          </w:tcPr>
          <w:p w14:paraId="14920722" w14:textId="31ED18C4" w:rsidR="005110DD" w:rsidRPr="00094AFE" w:rsidRDefault="001C370D" w:rsidP="00F8305C">
            <w:pPr>
              <w:jc w:val="both"/>
            </w:pPr>
            <w:r w:rsidRPr="00094AFE">
              <w:t>0p+24s+0l</w:t>
            </w:r>
          </w:p>
        </w:tc>
        <w:tc>
          <w:tcPr>
            <w:tcW w:w="889" w:type="dxa"/>
            <w:shd w:val="clear" w:color="auto" w:fill="F7CAAC"/>
            <w:tcPrChange w:id="100" w:author="Natálie Honková" w:date="2025-07-18T09:39:00Z">
              <w:tcPr>
                <w:tcW w:w="889" w:type="dxa"/>
                <w:shd w:val="clear" w:color="auto" w:fill="F7CAAC"/>
              </w:tcPr>
            </w:tcPrChange>
          </w:tcPr>
          <w:p w14:paraId="412861FE" w14:textId="77777777" w:rsidR="005110DD" w:rsidRPr="00094AFE" w:rsidRDefault="005110DD" w:rsidP="00F8305C">
            <w:pPr>
              <w:jc w:val="both"/>
              <w:rPr>
                <w:b/>
              </w:rPr>
            </w:pPr>
            <w:r w:rsidRPr="00094AFE">
              <w:rPr>
                <w:b/>
              </w:rPr>
              <w:t xml:space="preserve">hod. </w:t>
            </w:r>
          </w:p>
        </w:tc>
        <w:tc>
          <w:tcPr>
            <w:tcW w:w="816" w:type="dxa"/>
            <w:tcPrChange w:id="101" w:author="Natálie Honková" w:date="2025-07-18T09:39:00Z">
              <w:tcPr>
                <w:tcW w:w="816" w:type="dxa"/>
              </w:tcPr>
            </w:tcPrChange>
          </w:tcPr>
          <w:p w14:paraId="45442CEB" w14:textId="62D7EEE2" w:rsidR="005110DD" w:rsidRPr="00094AFE" w:rsidRDefault="001C370D" w:rsidP="00F8305C">
            <w:pPr>
              <w:jc w:val="both"/>
            </w:pPr>
            <w:r w:rsidRPr="00094AFE">
              <w:t>24</w:t>
            </w:r>
          </w:p>
        </w:tc>
        <w:tc>
          <w:tcPr>
            <w:tcW w:w="1479" w:type="dxa"/>
            <w:shd w:val="clear" w:color="auto" w:fill="F7CAAC"/>
            <w:tcPrChange w:id="102" w:author="Natálie Honková" w:date="2025-07-18T09:39:00Z">
              <w:tcPr>
                <w:tcW w:w="1479" w:type="dxa"/>
                <w:shd w:val="clear" w:color="auto" w:fill="F7CAAC"/>
              </w:tcPr>
            </w:tcPrChange>
          </w:tcPr>
          <w:p w14:paraId="637C1B38" w14:textId="77777777" w:rsidR="005110DD" w:rsidRDefault="005110DD" w:rsidP="00F8305C">
            <w:pPr>
              <w:jc w:val="both"/>
              <w:rPr>
                <w:b/>
              </w:rPr>
            </w:pPr>
            <w:r>
              <w:rPr>
                <w:b/>
              </w:rPr>
              <w:t>kreditů</w:t>
            </w:r>
          </w:p>
        </w:tc>
        <w:tc>
          <w:tcPr>
            <w:tcW w:w="1884" w:type="dxa"/>
            <w:gridSpan w:val="2"/>
            <w:tcPrChange w:id="103" w:author="Natálie Honková" w:date="2025-07-18T09:39:00Z">
              <w:tcPr>
                <w:tcW w:w="1884" w:type="dxa"/>
                <w:gridSpan w:val="2"/>
              </w:tcPr>
            </w:tcPrChange>
          </w:tcPr>
          <w:p w14:paraId="2B2D2A1B" w14:textId="0B8B0376" w:rsidR="005110DD" w:rsidRDefault="009166C1" w:rsidP="00F8305C">
            <w:pPr>
              <w:jc w:val="both"/>
            </w:pPr>
            <w:r>
              <w:t>2</w:t>
            </w:r>
          </w:p>
        </w:tc>
      </w:tr>
      <w:tr w:rsidR="005110DD" w14:paraId="24519760" w14:textId="77777777" w:rsidTr="00C21351">
        <w:trPr>
          <w:trPrChange w:id="104" w:author="Natálie Honková" w:date="2025-07-18T09:39:00Z">
            <w:trPr>
              <w:wBefore w:w="393" w:type="dxa"/>
              <w:wAfter w:w="101" w:type="dxa"/>
            </w:trPr>
          </w:trPrChange>
        </w:trPr>
        <w:tc>
          <w:tcPr>
            <w:tcW w:w="3435" w:type="dxa"/>
            <w:gridSpan w:val="2"/>
            <w:shd w:val="clear" w:color="auto" w:fill="F7CAAC"/>
            <w:tcPrChange w:id="105" w:author="Natálie Honková" w:date="2025-07-18T09:39:00Z">
              <w:tcPr>
                <w:tcW w:w="3435" w:type="dxa"/>
                <w:gridSpan w:val="2"/>
                <w:shd w:val="clear" w:color="auto" w:fill="F7CAAC"/>
              </w:tcPr>
            </w:tcPrChange>
          </w:tcPr>
          <w:p w14:paraId="062C4393" w14:textId="77777777" w:rsidR="005110DD" w:rsidRDefault="005110DD" w:rsidP="00F8305C">
            <w:pPr>
              <w:jc w:val="both"/>
              <w:rPr>
                <w:b/>
                <w:sz w:val="22"/>
              </w:rPr>
            </w:pPr>
            <w:r>
              <w:rPr>
                <w:b/>
              </w:rPr>
              <w:t>Prerekvizity, korekvizity, ekvivalence</w:t>
            </w:r>
          </w:p>
        </w:tc>
        <w:tc>
          <w:tcPr>
            <w:tcW w:w="6420" w:type="dxa"/>
            <w:gridSpan w:val="7"/>
            <w:tcPrChange w:id="106" w:author="Natálie Honková" w:date="2025-07-18T09:39:00Z">
              <w:tcPr>
                <w:tcW w:w="6420" w:type="dxa"/>
                <w:gridSpan w:val="7"/>
              </w:tcPr>
            </w:tcPrChange>
          </w:tcPr>
          <w:p w14:paraId="6B2923DC" w14:textId="77777777" w:rsidR="005110DD" w:rsidRDefault="005110DD" w:rsidP="00F8305C">
            <w:pPr>
              <w:jc w:val="both"/>
            </w:pPr>
          </w:p>
        </w:tc>
      </w:tr>
      <w:tr w:rsidR="005110DD" w14:paraId="07F76B08" w14:textId="77777777" w:rsidTr="00C21351">
        <w:trPr>
          <w:trPrChange w:id="107" w:author="Natálie Honková" w:date="2025-07-18T09:39:00Z">
            <w:trPr>
              <w:wBefore w:w="393" w:type="dxa"/>
              <w:wAfter w:w="101" w:type="dxa"/>
            </w:trPr>
          </w:trPrChange>
        </w:trPr>
        <w:tc>
          <w:tcPr>
            <w:tcW w:w="3435" w:type="dxa"/>
            <w:gridSpan w:val="2"/>
            <w:shd w:val="clear" w:color="auto" w:fill="F7CAAC"/>
            <w:tcPrChange w:id="108" w:author="Natálie Honková" w:date="2025-07-18T09:39:00Z">
              <w:tcPr>
                <w:tcW w:w="3435" w:type="dxa"/>
                <w:gridSpan w:val="2"/>
                <w:shd w:val="clear" w:color="auto" w:fill="F7CAAC"/>
              </w:tcPr>
            </w:tcPrChange>
          </w:tcPr>
          <w:p w14:paraId="6928F971" w14:textId="77777777" w:rsidR="005110DD" w:rsidRPr="005A0406" w:rsidRDefault="005110DD" w:rsidP="00F8305C">
            <w:pPr>
              <w:jc w:val="both"/>
              <w:rPr>
                <w:b/>
              </w:rPr>
            </w:pPr>
            <w:r w:rsidRPr="005A0406">
              <w:rPr>
                <w:b/>
              </w:rPr>
              <w:t>Způsob ověření výsledků učení</w:t>
            </w:r>
          </w:p>
        </w:tc>
        <w:tc>
          <w:tcPr>
            <w:tcW w:w="3057" w:type="dxa"/>
            <w:gridSpan w:val="4"/>
            <w:tcBorders>
              <w:bottom w:val="single" w:sz="4" w:space="0" w:color="auto"/>
            </w:tcBorders>
            <w:tcPrChange w:id="109" w:author="Natálie Honková" w:date="2025-07-18T09:39:00Z">
              <w:tcPr>
                <w:tcW w:w="3057" w:type="dxa"/>
                <w:gridSpan w:val="4"/>
                <w:tcBorders>
                  <w:bottom w:val="single" w:sz="4" w:space="0" w:color="auto"/>
                </w:tcBorders>
              </w:tcPr>
            </w:tcPrChange>
          </w:tcPr>
          <w:p w14:paraId="63F64D66" w14:textId="6F107FA2" w:rsidR="005110DD" w:rsidRDefault="005110DD" w:rsidP="00F8305C">
            <w:pPr>
              <w:jc w:val="both"/>
            </w:pPr>
            <w:r w:rsidRPr="009166C1">
              <w:t>zápočet</w:t>
            </w:r>
          </w:p>
        </w:tc>
        <w:tc>
          <w:tcPr>
            <w:tcW w:w="1479" w:type="dxa"/>
            <w:tcBorders>
              <w:bottom w:val="single" w:sz="4" w:space="0" w:color="auto"/>
            </w:tcBorders>
            <w:shd w:val="clear" w:color="auto" w:fill="F7CAAC"/>
            <w:tcPrChange w:id="110" w:author="Natálie Honková" w:date="2025-07-18T09:39:00Z">
              <w:tcPr>
                <w:tcW w:w="1479" w:type="dxa"/>
                <w:tcBorders>
                  <w:bottom w:val="single" w:sz="4" w:space="0" w:color="auto"/>
                </w:tcBorders>
                <w:shd w:val="clear" w:color="auto" w:fill="F7CAAC"/>
              </w:tcPr>
            </w:tcPrChange>
          </w:tcPr>
          <w:p w14:paraId="7B042ABA" w14:textId="77777777" w:rsidR="005110DD" w:rsidRDefault="005110DD" w:rsidP="00F8305C">
            <w:pPr>
              <w:jc w:val="both"/>
              <w:rPr>
                <w:b/>
              </w:rPr>
            </w:pPr>
            <w:r>
              <w:rPr>
                <w:b/>
              </w:rPr>
              <w:t>Forma výuky</w:t>
            </w:r>
          </w:p>
        </w:tc>
        <w:tc>
          <w:tcPr>
            <w:tcW w:w="1884" w:type="dxa"/>
            <w:gridSpan w:val="2"/>
            <w:tcBorders>
              <w:bottom w:val="single" w:sz="4" w:space="0" w:color="auto"/>
            </w:tcBorders>
            <w:tcPrChange w:id="111" w:author="Natálie Honková" w:date="2025-07-18T09:39:00Z">
              <w:tcPr>
                <w:tcW w:w="1884" w:type="dxa"/>
                <w:gridSpan w:val="2"/>
                <w:tcBorders>
                  <w:bottom w:val="single" w:sz="4" w:space="0" w:color="auto"/>
                </w:tcBorders>
              </w:tcPr>
            </w:tcPrChange>
          </w:tcPr>
          <w:p w14:paraId="197D7E94" w14:textId="1C0555E6" w:rsidR="005110DD" w:rsidRDefault="00787B43" w:rsidP="00F8305C">
            <w:pPr>
              <w:jc w:val="both"/>
            </w:pPr>
            <w:r w:rsidRPr="00094AFE">
              <w:t>s</w:t>
            </w:r>
            <w:r w:rsidR="005110DD" w:rsidRPr="00094AFE">
              <w:t>emináře</w:t>
            </w:r>
          </w:p>
          <w:p w14:paraId="69E81841" w14:textId="1505C5AF" w:rsidR="00787B43" w:rsidRDefault="00787B43" w:rsidP="00F8305C">
            <w:pPr>
              <w:jc w:val="both"/>
            </w:pPr>
          </w:p>
        </w:tc>
      </w:tr>
      <w:tr w:rsidR="005110DD" w14:paraId="6381E0F7" w14:textId="77777777" w:rsidTr="00C21351">
        <w:trPr>
          <w:trPrChange w:id="112" w:author="Natálie Honková" w:date="2025-07-18T09:39:00Z">
            <w:trPr>
              <w:wBefore w:w="393" w:type="dxa"/>
              <w:wAfter w:w="101" w:type="dxa"/>
            </w:trPr>
          </w:trPrChange>
        </w:trPr>
        <w:tc>
          <w:tcPr>
            <w:tcW w:w="3435" w:type="dxa"/>
            <w:gridSpan w:val="2"/>
            <w:shd w:val="clear" w:color="auto" w:fill="F7CAAC"/>
            <w:tcPrChange w:id="113" w:author="Natálie Honková" w:date="2025-07-18T09:39:00Z">
              <w:tcPr>
                <w:tcW w:w="3435" w:type="dxa"/>
                <w:gridSpan w:val="2"/>
                <w:shd w:val="clear" w:color="auto" w:fill="F7CAAC"/>
              </w:tcPr>
            </w:tcPrChange>
          </w:tcPr>
          <w:p w14:paraId="39D1B739"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7"/>
            <w:tcBorders>
              <w:bottom w:val="single" w:sz="4" w:space="0" w:color="auto"/>
            </w:tcBorders>
            <w:tcPrChange w:id="114" w:author="Natálie Honková" w:date="2025-07-18T09:39:00Z">
              <w:tcPr>
                <w:tcW w:w="6420" w:type="dxa"/>
                <w:gridSpan w:val="7"/>
                <w:tcBorders>
                  <w:bottom w:val="single" w:sz="4" w:space="0" w:color="auto"/>
                </w:tcBorders>
              </w:tcPr>
            </w:tcPrChange>
          </w:tcPr>
          <w:p w14:paraId="1090204D" w14:textId="366EB06F" w:rsidR="00AA7EEF" w:rsidRDefault="00AA7EEF" w:rsidP="00F8305C">
            <w:pPr>
              <w:jc w:val="both"/>
              <w:rPr>
                <w:color w:val="000000"/>
                <w:shd w:val="clear" w:color="auto" w:fill="FFFFFF"/>
              </w:rPr>
            </w:pPr>
            <w:r>
              <w:rPr>
                <w:color w:val="000000"/>
                <w:shd w:val="clear" w:color="auto" w:fill="FFFFFF"/>
              </w:rPr>
              <w:t>Aktivní účast na seminářích</w:t>
            </w:r>
            <w:r w:rsidR="00753199">
              <w:rPr>
                <w:color w:val="000000"/>
                <w:shd w:val="clear" w:color="auto" w:fill="FFFFFF"/>
              </w:rPr>
              <w:t xml:space="preserve"> (min. 80 %)</w:t>
            </w:r>
            <w:r>
              <w:rPr>
                <w:color w:val="000000"/>
                <w:shd w:val="clear" w:color="auto" w:fill="FFFFFF"/>
              </w:rPr>
              <w:t>.</w:t>
            </w:r>
          </w:p>
          <w:p w14:paraId="31E97031" w14:textId="4BE44DF9" w:rsidR="005110DD" w:rsidRDefault="0091364C" w:rsidP="00F8305C">
            <w:pPr>
              <w:jc w:val="both"/>
            </w:pPr>
            <w:r>
              <w:rPr>
                <w:color w:val="000000"/>
                <w:shd w:val="clear" w:color="auto" w:fill="FFFFFF"/>
              </w:rPr>
              <w:t>Z</w:t>
            </w:r>
            <w:r w:rsidR="00E52A86" w:rsidRPr="00AA3FDB">
              <w:rPr>
                <w:color w:val="000000"/>
                <w:shd w:val="clear" w:color="auto" w:fill="FFFFFF"/>
              </w:rPr>
              <w:t>isk nejméně 50 % bodů z</w:t>
            </w:r>
            <w:r w:rsidR="00E52A86">
              <w:rPr>
                <w:color w:val="000000"/>
                <w:shd w:val="clear" w:color="auto" w:fill="FFFFFF"/>
              </w:rPr>
              <w:t>e dvou</w:t>
            </w:r>
            <w:r w:rsidR="00E52A86" w:rsidRPr="00AA3FDB">
              <w:rPr>
                <w:color w:val="000000"/>
                <w:shd w:val="clear" w:color="auto" w:fill="FFFFFF"/>
              </w:rPr>
              <w:t xml:space="preserve"> písemných testů</w:t>
            </w:r>
            <w:r w:rsidR="00E52A86">
              <w:rPr>
                <w:color w:val="000000"/>
                <w:shd w:val="clear" w:color="auto" w:fill="FFFFFF"/>
              </w:rPr>
              <w:t xml:space="preserve"> v průběhu semestru nebo nejméně </w:t>
            </w:r>
            <w:r w:rsidR="00E52A86" w:rsidRPr="00AA3FDB">
              <w:rPr>
                <w:color w:val="000000"/>
                <w:shd w:val="clear" w:color="auto" w:fill="FFFFFF"/>
              </w:rPr>
              <w:t xml:space="preserve">50 % bodů </w:t>
            </w:r>
            <w:r w:rsidR="00E52A86">
              <w:rPr>
                <w:color w:val="000000"/>
                <w:shd w:val="clear" w:color="auto" w:fill="FFFFFF"/>
              </w:rPr>
              <w:t>z </w:t>
            </w:r>
            <w:r w:rsidR="00E52A86" w:rsidRPr="00AA3FDB">
              <w:rPr>
                <w:color w:val="000000"/>
                <w:shd w:val="clear" w:color="auto" w:fill="FFFFFF"/>
              </w:rPr>
              <w:t>test</w:t>
            </w:r>
            <w:r w:rsidR="00E52A86">
              <w:rPr>
                <w:color w:val="000000"/>
                <w:shd w:val="clear" w:color="auto" w:fill="FFFFFF"/>
              </w:rPr>
              <w:t>u vstupního.</w:t>
            </w:r>
            <w:r w:rsidR="00AA7EEF">
              <w:rPr>
                <w:color w:val="000000"/>
                <w:shd w:val="clear" w:color="auto" w:fill="FFFFFF"/>
              </w:rPr>
              <w:t xml:space="preserve"> </w:t>
            </w:r>
          </w:p>
        </w:tc>
      </w:tr>
      <w:tr w:rsidR="005110DD" w14:paraId="4C7BF1FA" w14:textId="77777777" w:rsidTr="00C21351">
        <w:trPr>
          <w:trHeight w:val="197"/>
          <w:trPrChange w:id="115" w:author="Natálie Honková" w:date="2025-07-18T09:39:00Z">
            <w:trPr>
              <w:wBefore w:w="393" w:type="dxa"/>
              <w:wAfter w:w="101" w:type="dxa"/>
              <w:trHeight w:val="197"/>
            </w:trPr>
          </w:trPrChange>
        </w:trPr>
        <w:tc>
          <w:tcPr>
            <w:tcW w:w="3435" w:type="dxa"/>
            <w:gridSpan w:val="2"/>
            <w:tcBorders>
              <w:top w:val="nil"/>
            </w:tcBorders>
            <w:shd w:val="clear" w:color="auto" w:fill="F7CAAC"/>
            <w:tcPrChange w:id="116" w:author="Natálie Honková" w:date="2025-07-18T09:39:00Z">
              <w:tcPr>
                <w:tcW w:w="3435" w:type="dxa"/>
                <w:gridSpan w:val="2"/>
                <w:tcBorders>
                  <w:top w:val="nil"/>
                </w:tcBorders>
                <w:shd w:val="clear" w:color="auto" w:fill="F7CAAC"/>
              </w:tcPr>
            </w:tcPrChange>
          </w:tcPr>
          <w:p w14:paraId="08A0436B" w14:textId="77777777" w:rsidR="005110DD" w:rsidRDefault="005110DD" w:rsidP="00F8305C">
            <w:pPr>
              <w:jc w:val="both"/>
              <w:rPr>
                <w:b/>
              </w:rPr>
            </w:pPr>
            <w:r>
              <w:rPr>
                <w:b/>
              </w:rPr>
              <w:t>Garant předmětu</w:t>
            </w:r>
          </w:p>
        </w:tc>
        <w:tc>
          <w:tcPr>
            <w:tcW w:w="6420" w:type="dxa"/>
            <w:gridSpan w:val="7"/>
            <w:tcBorders>
              <w:top w:val="nil"/>
            </w:tcBorders>
            <w:tcPrChange w:id="117" w:author="Natálie Honková" w:date="2025-07-18T09:39:00Z">
              <w:tcPr>
                <w:tcW w:w="6420" w:type="dxa"/>
                <w:gridSpan w:val="7"/>
                <w:tcBorders>
                  <w:top w:val="nil"/>
                </w:tcBorders>
              </w:tcPr>
            </w:tcPrChange>
          </w:tcPr>
          <w:p w14:paraId="074711A1" w14:textId="77777777" w:rsidR="005110DD" w:rsidRDefault="005110DD" w:rsidP="00F8305C">
            <w:pPr>
              <w:jc w:val="both"/>
            </w:pPr>
          </w:p>
        </w:tc>
      </w:tr>
      <w:tr w:rsidR="005110DD" w14:paraId="01508FE0" w14:textId="77777777" w:rsidTr="00C21351">
        <w:trPr>
          <w:trHeight w:val="243"/>
          <w:trPrChange w:id="118" w:author="Natálie Honková" w:date="2025-07-18T09:39:00Z">
            <w:trPr>
              <w:wBefore w:w="393" w:type="dxa"/>
              <w:wAfter w:w="101" w:type="dxa"/>
              <w:trHeight w:val="243"/>
            </w:trPr>
          </w:trPrChange>
        </w:trPr>
        <w:tc>
          <w:tcPr>
            <w:tcW w:w="3435" w:type="dxa"/>
            <w:gridSpan w:val="2"/>
            <w:tcBorders>
              <w:top w:val="nil"/>
            </w:tcBorders>
            <w:shd w:val="clear" w:color="auto" w:fill="F7CAAC"/>
            <w:tcPrChange w:id="119" w:author="Natálie Honková" w:date="2025-07-18T09:39:00Z">
              <w:tcPr>
                <w:tcW w:w="3435" w:type="dxa"/>
                <w:gridSpan w:val="2"/>
                <w:tcBorders>
                  <w:top w:val="nil"/>
                </w:tcBorders>
                <w:shd w:val="clear" w:color="auto" w:fill="F7CAAC"/>
              </w:tcPr>
            </w:tcPrChange>
          </w:tcPr>
          <w:p w14:paraId="49FEEF44" w14:textId="77777777" w:rsidR="005110DD" w:rsidRDefault="005110DD" w:rsidP="00F8305C">
            <w:pPr>
              <w:jc w:val="both"/>
              <w:rPr>
                <w:b/>
              </w:rPr>
            </w:pPr>
            <w:r>
              <w:rPr>
                <w:b/>
              </w:rPr>
              <w:t>Zapojení garanta do výuky předmětu</w:t>
            </w:r>
          </w:p>
        </w:tc>
        <w:tc>
          <w:tcPr>
            <w:tcW w:w="6420" w:type="dxa"/>
            <w:gridSpan w:val="7"/>
            <w:tcBorders>
              <w:top w:val="nil"/>
            </w:tcBorders>
            <w:tcPrChange w:id="120" w:author="Natálie Honková" w:date="2025-07-18T09:39:00Z">
              <w:tcPr>
                <w:tcW w:w="6420" w:type="dxa"/>
                <w:gridSpan w:val="7"/>
                <w:tcBorders>
                  <w:top w:val="nil"/>
                </w:tcBorders>
              </w:tcPr>
            </w:tcPrChange>
          </w:tcPr>
          <w:p w14:paraId="542DEFAD" w14:textId="77777777" w:rsidR="005110DD" w:rsidRDefault="005110DD" w:rsidP="00F8305C">
            <w:pPr>
              <w:jc w:val="both"/>
            </w:pPr>
          </w:p>
        </w:tc>
      </w:tr>
      <w:tr w:rsidR="005110DD" w14:paraId="10D4BCFB" w14:textId="77777777" w:rsidTr="00C21351">
        <w:trPr>
          <w:trPrChange w:id="121" w:author="Natálie Honková" w:date="2025-07-18T09:39:00Z">
            <w:trPr>
              <w:wBefore w:w="393" w:type="dxa"/>
              <w:wAfter w:w="101" w:type="dxa"/>
            </w:trPr>
          </w:trPrChange>
        </w:trPr>
        <w:tc>
          <w:tcPr>
            <w:tcW w:w="3435" w:type="dxa"/>
            <w:gridSpan w:val="2"/>
            <w:shd w:val="clear" w:color="auto" w:fill="F7CAAC"/>
            <w:tcPrChange w:id="122" w:author="Natálie Honková" w:date="2025-07-18T09:39:00Z">
              <w:tcPr>
                <w:tcW w:w="3435" w:type="dxa"/>
                <w:gridSpan w:val="2"/>
                <w:shd w:val="clear" w:color="auto" w:fill="F7CAAC"/>
              </w:tcPr>
            </w:tcPrChange>
          </w:tcPr>
          <w:p w14:paraId="0AAC378E" w14:textId="77777777" w:rsidR="005110DD" w:rsidRDefault="005110DD" w:rsidP="00F8305C">
            <w:pPr>
              <w:jc w:val="both"/>
              <w:rPr>
                <w:b/>
              </w:rPr>
            </w:pPr>
            <w:r>
              <w:rPr>
                <w:b/>
              </w:rPr>
              <w:t>Vyučující</w:t>
            </w:r>
          </w:p>
        </w:tc>
        <w:tc>
          <w:tcPr>
            <w:tcW w:w="6420" w:type="dxa"/>
            <w:gridSpan w:val="7"/>
            <w:tcBorders>
              <w:bottom w:val="nil"/>
            </w:tcBorders>
            <w:tcPrChange w:id="123" w:author="Natálie Honková" w:date="2025-07-18T09:39:00Z">
              <w:tcPr>
                <w:tcW w:w="6420" w:type="dxa"/>
                <w:gridSpan w:val="7"/>
                <w:tcBorders>
                  <w:bottom w:val="nil"/>
                </w:tcBorders>
              </w:tcPr>
            </w:tcPrChange>
          </w:tcPr>
          <w:p w14:paraId="0BDBF864" w14:textId="77777777" w:rsidR="005110DD" w:rsidRDefault="005110DD" w:rsidP="00F8305C">
            <w:pPr>
              <w:jc w:val="both"/>
            </w:pPr>
          </w:p>
        </w:tc>
      </w:tr>
      <w:tr w:rsidR="005110DD" w14:paraId="7E5BBE69" w14:textId="77777777" w:rsidTr="00C21351">
        <w:trPr>
          <w:trHeight w:val="260"/>
          <w:trPrChange w:id="124" w:author="Natálie Honková" w:date="2025-07-18T09:39:00Z">
            <w:trPr>
              <w:wBefore w:w="393" w:type="dxa"/>
              <w:wAfter w:w="101" w:type="dxa"/>
              <w:trHeight w:val="260"/>
            </w:trPr>
          </w:trPrChange>
        </w:trPr>
        <w:tc>
          <w:tcPr>
            <w:tcW w:w="9855" w:type="dxa"/>
            <w:gridSpan w:val="9"/>
            <w:tcBorders>
              <w:top w:val="nil"/>
            </w:tcBorders>
            <w:tcPrChange w:id="125" w:author="Natálie Honková" w:date="2025-07-18T09:39:00Z">
              <w:tcPr>
                <w:tcW w:w="9855" w:type="dxa"/>
                <w:gridSpan w:val="9"/>
                <w:tcBorders>
                  <w:top w:val="nil"/>
                </w:tcBorders>
              </w:tcPr>
            </w:tcPrChange>
          </w:tcPr>
          <w:p w14:paraId="4C629E32" w14:textId="30B7215B" w:rsidR="005110DD" w:rsidRPr="004B6ED6" w:rsidRDefault="009556F6" w:rsidP="00F8305C">
            <w:pPr>
              <w:spacing w:before="60" w:after="60"/>
              <w:jc w:val="both"/>
            </w:pPr>
            <w:r>
              <w:fldChar w:fldCharType="begin"/>
            </w:r>
            <w:r>
              <w:instrText xml:space="preserve"> HYPERLINK \l "Kutálková" </w:instrText>
            </w:r>
            <w:r>
              <w:fldChar w:fldCharType="separate"/>
            </w:r>
            <w:r w:rsidR="004B6ED6" w:rsidRPr="004B6ED6">
              <w:rPr>
                <w:rStyle w:val="OdstavecseseznamemChar"/>
                <w:rFonts w:ascii="Times New Roman" w:hAnsi="Times New Roman" w:cs="Times New Roman"/>
                <w:sz w:val="20"/>
                <w:szCs w:val="20"/>
              </w:rPr>
              <w:t>RNDr. Eva Kutálková, Ph.D.</w:t>
            </w:r>
            <w:r>
              <w:rPr>
                <w:rStyle w:val="OdstavecseseznamemChar"/>
                <w:rFonts w:ascii="Times New Roman" w:hAnsi="Times New Roman" w:cs="Times New Roman"/>
                <w:sz w:val="20"/>
                <w:szCs w:val="20"/>
              </w:rPr>
              <w:fldChar w:fldCharType="end"/>
            </w:r>
            <w:r w:rsidR="004B6ED6" w:rsidRPr="004B6ED6">
              <w:t xml:space="preserve"> (100% s)</w:t>
            </w:r>
          </w:p>
        </w:tc>
      </w:tr>
      <w:tr w:rsidR="005110DD" w14:paraId="2A88676C" w14:textId="77777777" w:rsidTr="00C21351">
        <w:trPr>
          <w:trPrChange w:id="126" w:author="Natálie Honková" w:date="2025-07-18T09:39:00Z">
            <w:trPr>
              <w:wBefore w:w="393" w:type="dxa"/>
              <w:wAfter w:w="101" w:type="dxa"/>
            </w:trPr>
          </w:trPrChange>
        </w:trPr>
        <w:tc>
          <w:tcPr>
            <w:tcW w:w="3435" w:type="dxa"/>
            <w:gridSpan w:val="2"/>
            <w:shd w:val="clear" w:color="auto" w:fill="F7CAAC"/>
            <w:tcPrChange w:id="127" w:author="Natálie Honková" w:date="2025-07-18T09:39:00Z">
              <w:tcPr>
                <w:tcW w:w="3435" w:type="dxa"/>
                <w:gridSpan w:val="2"/>
                <w:shd w:val="clear" w:color="auto" w:fill="F7CAAC"/>
              </w:tcPr>
            </w:tcPrChange>
          </w:tcPr>
          <w:p w14:paraId="20A4CD5D" w14:textId="77777777" w:rsidR="005110DD" w:rsidRPr="005A0406" w:rsidRDefault="005110DD" w:rsidP="00F8305C">
            <w:pPr>
              <w:jc w:val="both"/>
              <w:rPr>
                <w:b/>
              </w:rPr>
            </w:pPr>
            <w:r w:rsidRPr="005A0406">
              <w:rPr>
                <w:b/>
              </w:rPr>
              <w:t>Hlavní témata a výsledky učení</w:t>
            </w:r>
          </w:p>
        </w:tc>
        <w:tc>
          <w:tcPr>
            <w:tcW w:w="6420" w:type="dxa"/>
            <w:gridSpan w:val="7"/>
            <w:tcBorders>
              <w:bottom w:val="nil"/>
            </w:tcBorders>
            <w:tcPrChange w:id="128" w:author="Natálie Honková" w:date="2025-07-18T09:39:00Z">
              <w:tcPr>
                <w:tcW w:w="6420" w:type="dxa"/>
                <w:gridSpan w:val="7"/>
                <w:tcBorders>
                  <w:bottom w:val="nil"/>
                </w:tcBorders>
              </w:tcPr>
            </w:tcPrChange>
          </w:tcPr>
          <w:p w14:paraId="6D672F24" w14:textId="77777777" w:rsidR="005110DD" w:rsidRPr="005A0406" w:rsidRDefault="005110DD" w:rsidP="00F8305C">
            <w:pPr>
              <w:jc w:val="both"/>
            </w:pPr>
          </w:p>
        </w:tc>
      </w:tr>
      <w:tr w:rsidR="005110DD" w14:paraId="6C63F5EC" w14:textId="77777777" w:rsidTr="00C21351">
        <w:trPr>
          <w:trHeight w:val="2197"/>
          <w:trPrChange w:id="129" w:author="Natálie Honková" w:date="2025-07-18T09:39:00Z">
            <w:trPr>
              <w:wBefore w:w="393" w:type="dxa"/>
              <w:wAfter w:w="101" w:type="dxa"/>
              <w:trHeight w:val="2197"/>
            </w:trPr>
          </w:trPrChange>
        </w:trPr>
        <w:tc>
          <w:tcPr>
            <w:tcW w:w="9855" w:type="dxa"/>
            <w:gridSpan w:val="9"/>
            <w:tcBorders>
              <w:top w:val="nil"/>
              <w:bottom w:val="single" w:sz="4" w:space="0" w:color="auto"/>
            </w:tcBorders>
            <w:tcPrChange w:id="130" w:author="Natálie Honková" w:date="2025-07-18T09:39:00Z">
              <w:tcPr>
                <w:tcW w:w="9855" w:type="dxa"/>
                <w:gridSpan w:val="9"/>
                <w:tcBorders>
                  <w:top w:val="nil"/>
                  <w:bottom w:val="single" w:sz="4" w:space="0" w:color="auto"/>
                </w:tcBorders>
              </w:tcPr>
            </w:tcPrChange>
          </w:tcPr>
          <w:p w14:paraId="4DF47113" w14:textId="7F79EC23" w:rsidR="005110DD" w:rsidRPr="00351747" w:rsidRDefault="005110DD" w:rsidP="00F8305C">
            <w:pPr>
              <w:jc w:val="both"/>
              <w:rPr>
                <w:b/>
                <w:bCs/>
              </w:rPr>
            </w:pPr>
            <w:r w:rsidRPr="00D22542">
              <w:t xml:space="preserve">Cílem předmětu je </w:t>
            </w:r>
            <w:r w:rsidR="00E52A86" w:rsidRPr="00E52A86">
              <w:t>seznámit studenta s problematikou klasické mechaniky. Kurz je koncipován tak, aby umožnil studium fyziky i studentům, kteří ji studovali na střední škole jen okrajově</w:t>
            </w:r>
            <w:r w:rsidRPr="00D22542">
              <w:t>.</w:t>
            </w:r>
            <w:r>
              <w:rPr>
                <w:b/>
                <w:bCs/>
              </w:rPr>
              <w:t xml:space="preserve"> </w:t>
            </w:r>
            <w:r w:rsidRPr="00351747">
              <w:rPr>
                <w:b/>
                <w:bCs/>
              </w:rPr>
              <w:t>Obsah předmětu tvoří tyto tematické celky:</w:t>
            </w:r>
          </w:p>
          <w:p w14:paraId="15245104" w14:textId="6A82DE1A" w:rsidR="00CA2F1A" w:rsidRPr="00594F2F" w:rsidRDefault="00CA2F1A" w:rsidP="00594F2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4F2F">
              <w:rPr>
                <w:rFonts w:ascii="Times New Roman" w:hAnsi="Times New Roman" w:cs="Times New Roman"/>
                <w:sz w:val="20"/>
                <w:szCs w:val="20"/>
                <w:lang w:eastAsia="cs-CZ"/>
              </w:rPr>
              <w:t>Poloha bodu v rovině, poloha bodu v prostoru, kartézské souřadnice.</w:t>
            </w:r>
          </w:p>
          <w:p w14:paraId="2D44D235" w14:textId="3249FDFE" w:rsidR="00CA2F1A" w:rsidRPr="00594F2F" w:rsidRDefault="00CA2F1A" w:rsidP="00594F2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4F2F">
              <w:rPr>
                <w:rFonts w:ascii="Times New Roman" w:hAnsi="Times New Roman" w:cs="Times New Roman"/>
                <w:sz w:val="20"/>
                <w:szCs w:val="20"/>
                <w:lang w:eastAsia="cs-CZ"/>
              </w:rPr>
              <w:t>Skalární a vektorové veličiny, rozklad vektoru do složek, skalární a vektorový součin, model hmotného bodu.</w:t>
            </w:r>
          </w:p>
          <w:p w14:paraId="4441073B" w14:textId="0C11EF93" w:rsidR="00CA2F1A" w:rsidRPr="00594F2F" w:rsidRDefault="00CA2F1A" w:rsidP="00594F2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4F2F">
              <w:rPr>
                <w:rFonts w:ascii="Times New Roman" w:hAnsi="Times New Roman" w:cs="Times New Roman"/>
                <w:sz w:val="20"/>
                <w:szCs w:val="20"/>
                <w:lang w:eastAsia="cs-CZ"/>
              </w:rPr>
              <w:t>Průměrná a okamžitá rychlost, průměrné a okamžité zrychlení, infinitesimální počet.</w:t>
            </w:r>
          </w:p>
          <w:p w14:paraId="0DBF4352" w14:textId="4F47622C" w:rsidR="00CA2F1A" w:rsidRPr="00594F2F" w:rsidRDefault="00CA2F1A" w:rsidP="00594F2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4F2F">
              <w:rPr>
                <w:rFonts w:ascii="Times New Roman" w:hAnsi="Times New Roman" w:cs="Times New Roman"/>
                <w:sz w:val="20"/>
                <w:szCs w:val="20"/>
                <w:lang w:eastAsia="cs-CZ"/>
              </w:rPr>
              <w:t>Rovnoměrný a rovnoměrně zrychlený přímočarý pohyb.</w:t>
            </w:r>
          </w:p>
          <w:p w14:paraId="7D864EF1" w14:textId="370FE4B3" w:rsidR="00CA2F1A" w:rsidRPr="00594F2F" w:rsidRDefault="00CA2F1A" w:rsidP="00594F2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4F2F">
              <w:rPr>
                <w:rFonts w:ascii="Times New Roman" w:hAnsi="Times New Roman" w:cs="Times New Roman"/>
                <w:sz w:val="20"/>
                <w:szCs w:val="20"/>
                <w:lang w:eastAsia="cs-CZ"/>
              </w:rPr>
              <w:t>Princip nezávislosti pohybů, vrhy.</w:t>
            </w:r>
          </w:p>
          <w:p w14:paraId="248F6F8F" w14:textId="76DD3651" w:rsidR="00CA2F1A" w:rsidRPr="00594F2F" w:rsidRDefault="00CA2F1A" w:rsidP="00594F2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4F2F">
              <w:rPr>
                <w:rFonts w:ascii="Times New Roman" w:hAnsi="Times New Roman" w:cs="Times New Roman"/>
                <w:sz w:val="20"/>
                <w:szCs w:val="20"/>
                <w:lang w:eastAsia="cs-CZ"/>
              </w:rPr>
              <w:t>Rovnoměrný, rovnoměrně zrychlený a obecný pohyb po kružnici.</w:t>
            </w:r>
          </w:p>
          <w:p w14:paraId="2DB78C1B" w14:textId="66EB06A8" w:rsidR="00CA2F1A" w:rsidRPr="00594F2F" w:rsidRDefault="00CA2F1A" w:rsidP="00594F2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4F2F">
              <w:rPr>
                <w:rFonts w:ascii="Times New Roman" w:hAnsi="Times New Roman" w:cs="Times New Roman"/>
                <w:sz w:val="20"/>
                <w:szCs w:val="20"/>
                <w:lang w:eastAsia="cs-CZ"/>
              </w:rPr>
              <w:t>Tečné a normálové zrychlení, klasifikace pohybů.</w:t>
            </w:r>
          </w:p>
          <w:p w14:paraId="7586A266" w14:textId="14AE6172" w:rsidR="00CA2F1A" w:rsidRPr="00594F2F" w:rsidRDefault="00CA2F1A" w:rsidP="00594F2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4F2F">
              <w:rPr>
                <w:rFonts w:ascii="Times New Roman" w:hAnsi="Times New Roman" w:cs="Times New Roman"/>
                <w:sz w:val="20"/>
                <w:szCs w:val="20"/>
                <w:lang w:eastAsia="cs-CZ"/>
              </w:rPr>
              <w:t>Newtonovy pohybové zákony, hybnost, moment síly a hybnosti, inerciální a neinerciální soustavy.</w:t>
            </w:r>
          </w:p>
          <w:p w14:paraId="491124E8" w14:textId="494A6765" w:rsidR="00CA2F1A" w:rsidRPr="00594F2F" w:rsidRDefault="00CA2F1A" w:rsidP="00594F2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4F2F">
              <w:rPr>
                <w:rFonts w:ascii="Times New Roman" w:hAnsi="Times New Roman" w:cs="Times New Roman"/>
                <w:sz w:val="20"/>
                <w:szCs w:val="20"/>
                <w:lang w:eastAsia="cs-CZ"/>
              </w:rPr>
              <w:t>Třecí síla, pohyb tělesa po vodorovné a nakloněné rovině.</w:t>
            </w:r>
          </w:p>
          <w:p w14:paraId="31C1A9E1" w14:textId="7B8BEB7C" w:rsidR="00CA2F1A" w:rsidRPr="00594F2F" w:rsidRDefault="00CA2F1A" w:rsidP="00594F2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4F2F">
              <w:rPr>
                <w:rFonts w:ascii="Times New Roman" w:hAnsi="Times New Roman" w:cs="Times New Roman"/>
                <w:sz w:val="20"/>
                <w:szCs w:val="20"/>
                <w:lang w:eastAsia="cs-CZ"/>
              </w:rPr>
              <w:t>Dynamika pohybu po kružnici.</w:t>
            </w:r>
          </w:p>
          <w:p w14:paraId="6D9EEF28" w14:textId="0537D577" w:rsidR="00CA2F1A" w:rsidRPr="00594F2F" w:rsidRDefault="00CA2F1A" w:rsidP="00594F2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4F2F">
              <w:rPr>
                <w:rFonts w:ascii="Times New Roman" w:hAnsi="Times New Roman" w:cs="Times New Roman"/>
                <w:sz w:val="20"/>
                <w:szCs w:val="20"/>
                <w:lang w:eastAsia="cs-CZ"/>
              </w:rPr>
              <w:t>Práce síly, celková mechanická energie, konzervativní a nekonzervativní síly.</w:t>
            </w:r>
          </w:p>
          <w:p w14:paraId="0549CA3F" w14:textId="731B8794" w:rsidR="00CA2F1A" w:rsidRPr="00594F2F" w:rsidRDefault="00CA2F1A" w:rsidP="00594F2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4F2F">
              <w:rPr>
                <w:rFonts w:ascii="Times New Roman" w:hAnsi="Times New Roman" w:cs="Times New Roman"/>
                <w:sz w:val="20"/>
                <w:szCs w:val="20"/>
                <w:lang w:eastAsia="cs-CZ"/>
              </w:rPr>
              <w:t>Zákon zachování energie, výkon, účinnost.</w:t>
            </w:r>
          </w:p>
          <w:p w14:paraId="75D8EA55" w14:textId="77777777" w:rsidR="005110DD" w:rsidRDefault="005110DD" w:rsidP="00F8305C">
            <w:pPr>
              <w:jc w:val="both"/>
              <w:rPr>
                <w:b/>
                <w:bCs/>
              </w:rPr>
            </w:pPr>
          </w:p>
          <w:p w14:paraId="1DA2C7ED"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08DC8B1E" w14:textId="77777777" w:rsidR="005110DD" w:rsidRPr="000C69A4"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6F875E57" w14:textId="77777777" w:rsidR="00083D6A" w:rsidRPr="00083D6A" w:rsidRDefault="00083D6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083D6A">
              <w:rPr>
                <w:rFonts w:ascii="Times New Roman" w:hAnsi="Times New Roman" w:cs="Times New Roman"/>
                <w:sz w:val="20"/>
                <w:szCs w:val="20"/>
                <w:lang w:eastAsia="cs-CZ"/>
              </w:rPr>
              <w:t>popsat polohu bodu v rovině a v prostoru</w:t>
            </w:r>
          </w:p>
          <w:p w14:paraId="373B308F" w14:textId="77777777" w:rsidR="00083D6A" w:rsidRPr="00083D6A" w:rsidRDefault="00083D6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083D6A">
              <w:rPr>
                <w:rFonts w:ascii="Times New Roman" w:hAnsi="Times New Roman" w:cs="Times New Roman"/>
                <w:sz w:val="20"/>
                <w:szCs w:val="20"/>
                <w:lang w:eastAsia="cs-CZ"/>
              </w:rPr>
              <w:t>definovat rychlost a zrychlení</w:t>
            </w:r>
          </w:p>
          <w:p w14:paraId="74C2A8A6" w14:textId="77777777" w:rsidR="00083D6A" w:rsidRPr="00083D6A" w:rsidRDefault="00083D6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083D6A">
              <w:rPr>
                <w:rFonts w:ascii="Times New Roman" w:hAnsi="Times New Roman" w:cs="Times New Roman"/>
                <w:sz w:val="20"/>
                <w:szCs w:val="20"/>
                <w:lang w:eastAsia="cs-CZ"/>
              </w:rPr>
              <w:t>charakterizovat rovnoměrný a rovnoměrně zrychlený přímočarý pohyb</w:t>
            </w:r>
          </w:p>
          <w:p w14:paraId="6ACCEC2D" w14:textId="77777777" w:rsidR="00083D6A" w:rsidRPr="00083D6A" w:rsidRDefault="00083D6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083D6A">
              <w:rPr>
                <w:rFonts w:ascii="Times New Roman" w:hAnsi="Times New Roman" w:cs="Times New Roman"/>
                <w:sz w:val="20"/>
                <w:szCs w:val="20"/>
                <w:lang w:eastAsia="cs-CZ"/>
              </w:rPr>
              <w:t>vysvětlit Newtonovy pohybové zákony</w:t>
            </w:r>
          </w:p>
          <w:p w14:paraId="528D6E90" w14:textId="77777777" w:rsidR="00083D6A" w:rsidRPr="00083D6A" w:rsidRDefault="00083D6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083D6A">
              <w:rPr>
                <w:rFonts w:ascii="Times New Roman" w:hAnsi="Times New Roman" w:cs="Times New Roman"/>
                <w:sz w:val="20"/>
                <w:szCs w:val="20"/>
                <w:lang w:eastAsia="cs-CZ"/>
              </w:rPr>
              <w:t>definovat práci, výkon a účinnost</w:t>
            </w:r>
          </w:p>
          <w:p w14:paraId="0FD1C456" w14:textId="77777777" w:rsidR="005110DD" w:rsidRPr="000C69A4" w:rsidRDefault="005110DD" w:rsidP="00F8305C">
            <w:pPr>
              <w:tabs>
                <w:tab w:val="left" w:pos="328"/>
              </w:tabs>
              <w:rPr>
                <w:b/>
                <w:color w:val="000000" w:themeColor="text1"/>
              </w:rPr>
            </w:pPr>
          </w:p>
          <w:p w14:paraId="7D65C0D3" w14:textId="77777777" w:rsidR="005110DD" w:rsidRPr="000C69A4" w:rsidRDefault="005110DD" w:rsidP="00F8305C">
            <w:pPr>
              <w:tabs>
                <w:tab w:val="left" w:pos="328"/>
              </w:tabs>
              <w:rPr>
                <w:b/>
                <w:color w:val="000000" w:themeColor="text1"/>
              </w:rPr>
            </w:pPr>
            <w:r w:rsidRPr="000C69A4">
              <w:rPr>
                <w:b/>
                <w:color w:val="000000" w:themeColor="text1"/>
              </w:rPr>
              <w:t>Odborné dovednosti:</w:t>
            </w:r>
          </w:p>
          <w:p w14:paraId="4FB34DCE" w14:textId="77777777" w:rsidR="00083D6A" w:rsidRPr="00083D6A" w:rsidRDefault="00083D6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083D6A">
              <w:rPr>
                <w:rFonts w:ascii="Times New Roman" w:hAnsi="Times New Roman" w:cs="Times New Roman"/>
                <w:sz w:val="20"/>
                <w:szCs w:val="20"/>
                <w:lang w:eastAsia="cs-CZ"/>
              </w:rPr>
              <w:t>určit polohu bodu v rovině a prostoru</w:t>
            </w:r>
          </w:p>
          <w:p w14:paraId="2CBCBEA4" w14:textId="77777777" w:rsidR="00083D6A" w:rsidRPr="00083D6A" w:rsidRDefault="00083D6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083D6A">
              <w:rPr>
                <w:rFonts w:ascii="Times New Roman" w:hAnsi="Times New Roman" w:cs="Times New Roman"/>
                <w:sz w:val="20"/>
                <w:szCs w:val="20"/>
                <w:lang w:eastAsia="cs-CZ"/>
              </w:rPr>
              <w:t>vypočítat rychlost a zrychlení</w:t>
            </w:r>
          </w:p>
          <w:p w14:paraId="5FEA5525" w14:textId="77777777" w:rsidR="00083D6A" w:rsidRPr="00083D6A" w:rsidRDefault="00083D6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083D6A">
              <w:rPr>
                <w:rFonts w:ascii="Times New Roman" w:hAnsi="Times New Roman" w:cs="Times New Roman"/>
                <w:sz w:val="20"/>
                <w:szCs w:val="20"/>
                <w:lang w:eastAsia="cs-CZ"/>
              </w:rPr>
              <w:t>aplikovat Newtonovy pohybové zákony</w:t>
            </w:r>
          </w:p>
          <w:p w14:paraId="3BD155CB" w14:textId="77777777" w:rsidR="00083D6A" w:rsidRPr="00083D6A" w:rsidRDefault="00083D6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083D6A">
              <w:rPr>
                <w:rFonts w:ascii="Times New Roman" w:hAnsi="Times New Roman" w:cs="Times New Roman"/>
                <w:sz w:val="20"/>
                <w:szCs w:val="20"/>
                <w:lang w:eastAsia="cs-CZ"/>
              </w:rPr>
              <w:t>vypočítat práci a výkon</w:t>
            </w:r>
          </w:p>
          <w:p w14:paraId="43A35796" w14:textId="68D50F0E" w:rsidR="005110DD" w:rsidRPr="005A0406" w:rsidRDefault="00083D6A" w:rsidP="009B0068">
            <w:pPr>
              <w:pStyle w:val="Odstavecseseznamem"/>
              <w:numPr>
                <w:ilvl w:val="0"/>
                <w:numId w:val="6"/>
              </w:numPr>
              <w:spacing w:after="0" w:line="240" w:lineRule="auto"/>
              <w:ind w:left="170" w:hanging="170"/>
            </w:pPr>
            <w:r w:rsidRPr="00083D6A">
              <w:rPr>
                <w:rFonts w:ascii="Times New Roman" w:hAnsi="Times New Roman" w:cs="Times New Roman"/>
                <w:sz w:val="20"/>
                <w:szCs w:val="20"/>
                <w:lang w:eastAsia="cs-CZ"/>
              </w:rPr>
              <w:t>aplikovat zákon zachování energie</w:t>
            </w:r>
          </w:p>
        </w:tc>
      </w:tr>
      <w:tr w:rsidR="005110DD" w14:paraId="686BA1D8" w14:textId="77777777" w:rsidTr="00C21351">
        <w:trPr>
          <w:trHeight w:val="283"/>
          <w:trPrChange w:id="131" w:author="Natálie Honková" w:date="2025-07-18T09:39:00Z">
            <w:trPr>
              <w:wBefore w:w="393" w:type="dxa"/>
              <w:wAfter w:w="101" w:type="dxa"/>
              <w:trHeight w:val="283"/>
            </w:trPr>
          </w:trPrChange>
        </w:trPr>
        <w:tc>
          <w:tcPr>
            <w:tcW w:w="3152" w:type="dxa"/>
            <w:tcBorders>
              <w:top w:val="single" w:sz="4" w:space="0" w:color="auto"/>
              <w:bottom w:val="single" w:sz="4" w:space="0" w:color="auto"/>
              <w:right w:val="single" w:sz="4" w:space="0" w:color="auto"/>
            </w:tcBorders>
            <w:shd w:val="clear" w:color="auto" w:fill="FBD4B4" w:themeFill="accent6" w:themeFillTint="66"/>
            <w:tcPrChange w:id="132" w:author="Natálie Honková" w:date="2025-07-18T09:39:00Z">
              <w:tcPr>
                <w:tcW w:w="3152" w:type="dxa"/>
                <w:tcBorders>
                  <w:top w:val="single" w:sz="4" w:space="0" w:color="auto"/>
                  <w:bottom w:val="single" w:sz="4" w:space="0" w:color="auto"/>
                  <w:right w:val="single" w:sz="4" w:space="0" w:color="auto"/>
                </w:tcBorders>
                <w:shd w:val="clear" w:color="auto" w:fill="FBD4B4" w:themeFill="accent6" w:themeFillTint="66"/>
              </w:tcPr>
            </w:tcPrChange>
          </w:tcPr>
          <w:p w14:paraId="51DE562B" w14:textId="77777777" w:rsidR="005110DD" w:rsidRPr="005A0406" w:rsidRDefault="005110DD" w:rsidP="00F8305C">
            <w:pPr>
              <w:jc w:val="both"/>
            </w:pPr>
            <w:r w:rsidRPr="005A0406">
              <w:rPr>
                <w:b/>
              </w:rPr>
              <w:t>Metody výuky</w:t>
            </w:r>
          </w:p>
        </w:tc>
        <w:tc>
          <w:tcPr>
            <w:tcW w:w="6703" w:type="dxa"/>
            <w:gridSpan w:val="8"/>
            <w:tcBorders>
              <w:top w:val="single" w:sz="4" w:space="0" w:color="auto"/>
              <w:left w:val="single" w:sz="4" w:space="0" w:color="auto"/>
              <w:bottom w:val="nil"/>
              <w:right w:val="single" w:sz="4" w:space="0" w:color="auto"/>
            </w:tcBorders>
            <w:tcPrChange w:id="133" w:author="Natálie Honková" w:date="2025-07-18T09:39:00Z">
              <w:tcPr>
                <w:tcW w:w="6703" w:type="dxa"/>
                <w:gridSpan w:val="8"/>
                <w:tcBorders>
                  <w:top w:val="single" w:sz="4" w:space="0" w:color="auto"/>
                  <w:left w:val="single" w:sz="4" w:space="0" w:color="auto"/>
                  <w:bottom w:val="nil"/>
                  <w:right w:val="single" w:sz="4" w:space="0" w:color="auto"/>
                </w:tcBorders>
              </w:tcPr>
            </w:tcPrChange>
          </w:tcPr>
          <w:p w14:paraId="599C9E24" w14:textId="77777777" w:rsidR="005110DD" w:rsidRDefault="005110DD" w:rsidP="00F8305C">
            <w:pPr>
              <w:jc w:val="both"/>
            </w:pPr>
          </w:p>
        </w:tc>
      </w:tr>
      <w:tr w:rsidR="005110DD" w14:paraId="7FB205E8" w14:textId="77777777" w:rsidTr="00C21351">
        <w:trPr>
          <w:trHeight w:val="1281"/>
          <w:trPrChange w:id="134" w:author="Natálie Honková" w:date="2025-07-18T09:39:00Z">
            <w:trPr>
              <w:wBefore w:w="393" w:type="dxa"/>
              <w:wAfter w:w="101" w:type="dxa"/>
              <w:trHeight w:val="1281"/>
            </w:trPr>
          </w:trPrChange>
        </w:trPr>
        <w:tc>
          <w:tcPr>
            <w:tcW w:w="9855" w:type="dxa"/>
            <w:gridSpan w:val="9"/>
            <w:tcBorders>
              <w:top w:val="nil"/>
              <w:bottom w:val="single" w:sz="4" w:space="0" w:color="auto"/>
            </w:tcBorders>
            <w:tcPrChange w:id="135" w:author="Natálie Honková" w:date="2025-07-18T09:39:00Z">
              <w:tcPr>
                <w:tcW w:w="9855" w:type="dxa"/>
                <w:gridSpan w:val="9"/>
                <w:tcBorders>
                  <w:top w:val="nil"/>
                  <w:bottom w:val="single" w:sz="4" w:space="0" w:color="auto"/>
                </w:tcBorders>
              </w:tcPr>
            </w:tcPrChange>
          </w:tcPr>
          <w:p w14:paraId="042CC259" w14:textId="77777777" w:rsidR="005110DD" w:rsidRPr="00421D29" w:rsidRDefault="005110DD" w:rsidP="00F8305C">
            <w:pPr>
              <w:jc w:val="both"/>
              <w:rPr>
                <w:b/>
                <w:bCs/>
                <w:u w:val="single"/>
              </w:rPr>
            </w:pPr>
            <w:r w:rsidRPr="00421D29">
              <w:rPr>
                <w:b/>
                <w:bCs/>
                <w:u w:val="single"/>
              </w:rPr>
              <w:t>Metody a přístupy používané ve výuce</w:t>
            </w:r>
          </w:p>
          <w:p w14:paraId="442892DE" w14:textId="77777777" w:rsidR="005110DD" w:rsidRPr="00421D29" w:rsidRDefault="005110DD" w:rsidP="00F8305C">
            <w:pPr>
              <w:pStyle w:val="Nadpis5"/>
              <w:spacing w:before="0"/>
              <w:rPr>
                <w:rFonts w:ascii="Times New Roman" w:eastAsia="Times New Roman" w:hAnsi="Times New Roman" w:cs="Times New Roman"/>
                <w:b/>
                <w:bCs/>
                <w:color w:val="auto"/>
              </w:rPr>
            </w:pPr>
            <w:r w:rsidRPr="00421D29">
              <w:rPr>
                <w:rFonts w:ascii="Times New Roman" w:eastAsia="Times New Roman" w:hAnsi="Times New Roman" w:cs="Times New Roman"/>
                <w:b/>
                <w:bCs/>
                <w:color w:val="auto"/>
              </w:rPr>
              <w:t>Pro dosažení odborných znalostí jsou užívány vyučovací metody:</w:t>
            </w:r>
          </w:p>
          <w:p w14:paraId="639733E0" w14:textId="20F886D9" w:rsidR="005110DD" w:rsidRPr="00421D29" w:rsidRDefault="00421D29" w:rsidP="00F8305C">
            <w:pPr>
              <w:jc w:val="both"/>
              <w:rPr>
                <w:color w:val="000000"/>
                <w:shd w:val="clear" w:color="auto" w:fill="FFFFFF"/>
              </w:rPr>
            </w:pPr>
            <w:r w:rsidRPr="00421D29">
              <w:t>Aktivizující</w:t>
            </w:r>
            <w:r w:rsidR="00065238">
              <w:t xml:space="preserve"> </w:t>
            </w:r>
            <w:r w:rsidR="00065238" w:rsidRPr="00065238">
              <w:t>(simulace, hry, dramatizace)</w:t>
            </w:r>
            <w:r w:rsidRPr="00421D29">
              <w:t xml:space="preserve">, </w:t>
            </w:r>
            <w:r w:rsidR="005110DD" w:rsidRPr="00421D29">
              <w:t>Přednášení</w:t>
            </w:r>
          </w:p>
          <w:p w14:paraId="3AAE016D" w14:textId="77777777" w:rsidR="005110DD" w:rsidRPr="00421D29" w:rsidRDefault="005110DD" w:rsidP="00F8305C">
            <w:pPr>
              <w:jc w:val="both"/>
              <w:rPr>
                <w:color w:val="000000"/>
                <w:shd w:val="clear" w:color="auto" w:fill="FFFFFF"/>
              </w:rPr>
            </w:pPr>
          </w:p>
          <w:p w14:paraId="40797F66" w14:textId="77777777" w:rsidR="005110DD" w:rsidRPr="00421D29" w:rsidRDefault="005110DD" w:rsidP="00F8305C">
            <w:pPr>
              <w:jc w:val="both"/>
              <w:rPr>
                <w:b/>
                <w:bCs/>
              </w:rPr>
            </w:pPr>
            <w:r w:rsidRPr="00421D29">
              <w:rPr>
                <w:b/>
                <w:bCs/>
              </w:rPr>
              <w:t>Pro dosažení odborných dovedností jsou užívány vyučovací metody:</w:t>
            </w:r>
          </w:p>
          <w:p w14:paraId="10194CDE" w14:textId="6CDE8FBA" w:rsidR="005110DD" w:rsidRPr="00421D29" w:rsidRDefault="005110DD" w:rsidP="00F8305C">
            <w:pPr>
              <w:rPr>
                <w:color w:val="000000"/>
                <w:shd w:val="clear" w:color="auto" w:fill="FFFFFF"/>
              </w:rPr>
            </w:pPr>
            <w:r w:rsidRPr="00421D29">
              <w:rPr>
                <w:color w:val="000000"/>
                <w:shd w:val="clear" w:color="auto" w:fill="FFFFFF"/>
              </w:rPr>
              <w:t>Praktické procvičování</w:t>
            </w:r>
            <w:r w:rsidR="00421D29" w:rsidRPr="00421D29">
              <w:rPr>
                <w:color w:val="000000"/>
                <w:shd w:val="clear" w:color="auto" w:fill="FFFFFF"/>
              </w:rPr>
              <w:t>, Dialogická (diskuze, rozhovor, brainstorming)</w:t>
            </w:r>
          </w:p>
          <w:p w14:paraId="35A687D6" w14:textId="77777777" w:rsidR="005110DD" w:rsidRPr="00421D29" w:rsidRDefault="005110DD" w:rsidP="00F8305C"/>
          <w:p w14:paraId="50B5F681" w14:textId="77777777" w:rsidR="005110DD" w:rsidRPr="00421D29" w:rsidRDefault="005110DD" w:rsidP="00F8305C">
            <w:pPr>
              <w:pStyle w:val="Nadpis5"/>
              <w:spacing w:before="0"/>
              <w:rPr>
                <w:rFonts w:ascii="Times New Roman" w:eastAsia="Times New Roman" w:hAnsi="Times New Roman" w:cs="Times New Roman"/>
                <w:b/>
                <w:bCs/>
                <w:color w:val="auto"/>
              </w:rPr>
            </w:pPr>
            <w:r w:rsidRPr="00421D29">
              <w:rPr>
                <w:rFonts w:ascii="Times New Roman" w:eastAsia="Times New Roman" w:hAnsi="Times New Roman" w:cs="Times New Roman"/>
                <w:b/>
                <w:bCs/>
                <w:color w:val="auto"/>
              </w:rPr>
              <w:t>Očekávané výsledky učení dosažené studiem předmětu jsou ověřovány hodnoticími metodami:</w:t>
            </w:r>
          </w:p>
          <w:p w14:paraId="6FBEA3ED" w14:textId="0BFEC09A" w:rsidR="005110DD" w:rsidRDefault="00421D29" w:rsidP="00F8305C">
            <w:pPr>
              <w:jc w:val="both"/>
              <w:rPr>
                <w:color w:val="000000"/>
              </w:rPr>
            </w:pPr>
            <w:r w:rsidRPr="00421D29">
              <w:rPr>
                <w:color w:val="000000"/>
              </w:rPr>
              <w:t>Písemná zkouška</w:t>
            </w:r>
            <w:r w:rsidR="005110DD" w:rsidRPr="00421D29">
              <w:rPr>
                <w:color w:val="000000"/>
              </w:rPr>
              <w:t>, Systematické pozorování studenta</w:t>
            </w:r>
          </w:p>
          <w:p w14:paraId="7FA3BEF8" w14:textId="77777777" w:rsidR="005110DD" w:rsidRPr="008440C7" w:rsidRDefault="005110DD" w:rsidP="00F8305C">
            <w:pPr>
              <w:jc w:val="both"/>
              <w:rPr>
                <w:strike/>
                <w:color w:val="000000"/>
              </w:rPr>
            </w:pPr>
          </w:p>
          <w:p w14:paraId="47E2244F" w14:textId="77777777" w:rsidR="005110DD" w:rsidRPr="000C69A4" w:rsidRDefault="005110DD" w:rsidP="00F8305C">
            <w:pPr>
              <w:jc w:val="both"/>
              <w:rPr>
                <w:b/>
                <w:bCs/>
                <w:u w:val="single"/>
              </w:rPr>
            </w:pPr>
            <w:r w:rsidRPr="000C69A4">
              <w:rPr>
                <w:b/>
                <w:bCs/>
                <w:u w:val="single"/>
              </w:rPr>
              <w:t>Používané didaktické prostředky</w:t>
            </w:r>
          </w:p>
          <w:p w14:paraId="4997BA0C" w14:textId="77777777" w:rsidR="005110DD" w:rsidRPr="0071371D" w:rsidRDefault="005110DD" w:rsidP="00F8305C">
            <w:pPr>
              <w:jc w:val="both"/>
            </w:pPr>
            <w:r w:rsidRPr="000C69A4">
              <w:t xml:space="preserve">Při </w:t>
            </w:r>
            <w:r w:rsidRPr="00CA2F1A">
              <w:t>výuce jsou využívány technické výukové prostředky – vizuální/audiovizuální prostředky výpočetní a prezentační techniky, materiální vybavení poslucháren, seminárních a odborných učeben a laboratoří a moderní učební pomůcky, zejm. dataprojekce, on-line nástroje, zdroje odborné literatury, databáze, výukové počítačové programy, prezentace, videozáznamy, modely aj.</w:t>
            </w:r>
          </w:p>
          <w:p w14:paraId="5CC945E9" w14:textId="77777777" w:rsidR="005110DD" w:rsidRPr="0071371D" w:rsidRDefault="005110DD" w:rsidP="00F8305C">
            <w:pPr>
              <w:jc w:val="both"/>
            </w:pPr>
          </w:p>
          <w:p w14:paraId="308BD689" w14:textId="3E6E4F52" w:rsidR="005110DD"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6FB1240B" w14:textId="77777777" w:rsidTr="00C21351">
        <w:trPr>
          <w:trHeight w:val="265"/>
          <w:trPrChange w:id="136" w:author="Natálie Honková" w:date="2025-07-18T09:39:00Z">
            <w:trPr>
              <w:wBefore w:w="393" w:type="dxa"/>
              <w:wAfter w:w="101" w:type="dxa"/>
              <w:trHeight w:val="265"/>
            </w:trPr>
          </w:trPrChange>
        </w:trPr>
        <w:tc>
          <w:tcPr>
            <w:tcW w:w="3653" w:type="dxa"/>
            <w:gridSpan w:val="3"/>
            <w:tcBorders>
              <w:top w:val="single" w:sz="4" w:space="0" w:color="auto"/>
            </w:tcBorders>
            <w:shd w:val="clear" w:color="auto" w:fill="F7CAAC"/>
            <w:tcPrChange w:id="137" w:author="Natálie Honková" w:date="2025-07-18T09:39:00Z">
              <w:tcPr>
                <w:tcW w:w="3653" w:type="dxa"/>
                <w:gridSpan w:val="3"/>
                <w:tcBorders>
                  <w:top w:val="single" w:sz="4" w:space="0" w:color="auto"/>
                </w:tcBorders>
                <w:shd w:val="clear" w:color="auto" w:fill="F7CAAC"/>
              </w:tcPr>
            </w:tcPrChange>
          </w:tcPr>
          <w:p w14:paraId="6B9981B3" w14:textId="77777777" w:rsidR="005110DD" w:rsidRDefault="005110DD" w:rsidP="00F8305C">
            <w:pPr>
              <w:jc w:val="both"/>
            </w:pPr>
            <w:r>
              <w:rPr>
                <w:b/>
              </w:rPr>
              <w:lastRenderedPageBreak/>
              <w:t>Studijní literatura a studijní pomůcky</w:t>
            </w:r>
          </w:p>
        </w:tc>
        <w:tc>
          <w:tcPr>
            <w:tcW w:w="6202" w:type="dxa"/>
            <w:gridSpan w:val="6"/>
            <w:tcBorders>
              <w:top w:val="single" w:sz="4" w:space="0" w:color="auto"/>
              <w:bottom w:val="nil"/>
            </w:tcBorders>
            <w:tcPrChange w:id="138" w:author="Natálie Honková" w:date="2025-07-18T09:39:00Z">
              <w:tcPr>
                <w:tcW w:w="6202" w:type="dxa"/>
                <w:gridSpan w:val="6"/>
                <w:tcBorders>
                  <w:top w:val="single" w:sz="4" w:space="0" w:color="auto"/>
                  <w:bottom w:val="nil"/>
                </w:tcBorders>
              </w:tcPr>
            </w:tcPrChange>
          </w:tcPr>
          <w:p w14:paraId="7B11A9EF" w14:textId="77777777" w:rsidR="005110DD" w:rsidRDefault="005110DD" w:rsidP="00F8305C">
            <w:pPr>
              <w:jc w:val="both"/>
            </w:pPr>
          </w:p>
        </w:tc>
      </w:tr>
      <w:tr w:rsidR="005110DD" w14:paraId="12CFAE3B" w14:textId="77777777" w:rsidTr="00C21351">
        <w:trPr>
          <w:trHeight w:val="1497"/>
          <w:trPrChange w:id="139" w:author="Natálie Honková" w:date="2025-07-18T09:39:00Z">
            <w:trPr>
              <w:wBefore w:w="393" w:type="dxa"/>
              <w:wAfter w:w="101" w:type="dxa"/>
              <w:trHeight w:val="1497"/>
            </w:trPr>
          </w:trPrChange>
        </w:trPr>
        <w:tc>
          <w:tcPr>
            <w:tcW w:w="9855" w:type="dxa"/>
            <w:gridSpan w:val="9"/>
            <w:tcBorders>
              <w:top w:val="nil"/>
            </w:tcBorders>
            <w:tcPrChange w:id="140" w:author="Natálie Honková" w:date="2025-07-18T09:39:00Z">
              <w:tcPr>
                <w:tcW w:w="9855" w:type="dxa"/>
                <w:gridSpan w:val="9"/>
                <w:tcBorders>
                  <w:top w:val="nil"/>
                </w:tcBorders>
              </w:tcPr>
            </w:tcPrChange>
          </w:tcPr>
          <w:p w14:paraId="62A9389C" w14:textId="77777777" w:rsidR="00E52A86" w:rsidRPr="004F512D" w:rsidRDefault="00E52A86" w:rsidP="003B43A9">
            <w:pPr>
              <w:jc w:val="both"/>
              <w:rPr>
                <w:u w:val="single"/>
              </w:rPr>
            </w:pPr>
            <w:r w:rsidRPr="004F512D">
              <w:rPr>
                <w:u w:val="single"/>
              </w:rPr>
              <w:t>Povinná literatura:</w:t>
            </w:r>
          </w:p>
          <w:p w14:paraId="10ED9C8E" w14:textId="77777777" w:rsidR="00E52A86" w:rsidRPr="00325FD2" w:rsidRDefault="00E52A86" w:rsidP="003B43A9">
            <w:pPr>
              <w:shd w:val="clear" w:color="auto" w:fill="FFFFFF"/>
              <w:jc w:val="both"/>
            </w:pPr>
            <w:r w:rsidRPr="00325FD2">
              <w:t>PONÍŽIL, P., MRÁČEK, A. </w:t>
            </w:r>
            <w:r w:rsidRPr="00325FD2">
              <w:rPr>
                <w:iCs/>
              </w:rPr>
              <w:t>Učební texty k předmětu Seminář z fyziky</w:t>
            </w:r>
            <w:r w:rsidRPr="00325FD2">
              <w:rPr>
                <w:i/>
              </w:rPr>
              <w:t xml:space="preserve">. </w:t>
            </w:r>
            <w:r w:rsidRPr="00325FD2">
              <w:t xml:space="preserve">Online. Ústav fyziky a materiálového inženýrství FT UTB. Dostupné z: </w:t>
            </w:r>
            <w:r w:rsidR="009556F6">
              <w:fldChar w:fldCharType="begin"/>
            </w:r>
            <w:r w:rsidR="009556F6">
              <w:instrText xml:space="preserve"> HYPERLINK "http://ufmi.ft.utb.cz/index.php?page=sem_fyz" </w:instrText>
            </w:r>
            <w:r w:rsidR="009556F6">
              <w:fldChar w:fldCharType="separate"/>
            </w:r>
            <w:r w:rsidRPr="00325FD2">
              <w:rPr>
                <w:rStyle w:val="Hypertextovodkaz"/>
              </w:rPr>
              <w:t>http://ufmi.ft.utb.cz/index.php?page=sem_fyz</w:t>
            </w:r>
            <w:r w:rsidR="009556F6">
              <w:rPr>
                <w:rStyle w:val="Hypertextovodkaz"/>
              </w:rPr>
              <w:fldChar w:fldCharType="end"/>
            </w:r>
            <w:r w:rsidR="009556F6">
              <w:fldChar w:fldCharType="begin"/>
            </w:r>
            <w:r w:rsidR="009556F6">
              <w:instrText xml:space="preserve"> HYPERLINK "http://ufmi.ft.utb.cz/index.php" </w:instrText>
            </w:r>
            <w:r w:rsidR="009556F6">
              <w:fldChar w:fldCharType="separate"/>
            </w:r>
            <w:r w:rsidR="009556F6">
              <w:fldChar w:fldCharType="end"/>
            </w:r>
            <w:r w:rsidR="009556F6">
              <w:fldChar w:fldCharType="begin"/>
            </w:r>
            <w:r w:rsidR="009556F6">
              <w:instrText xml:space="preserve"> HYPERLINK "http://ufmi.ft.utb.cz/index.php?page=fyzika_1" </w:instrText>
            </w:r>
            <w:r w:rsidR="009556F6">
              <w:fldChar w:fldCharType="separate"/>
            </w:r>
            <w:r w:rsidR="009556F6">
              <w:fldChar w:fldCharType="end"/>
            </w:r>
            <w:r w:rsidRPr="00325FD2">
              <w:t>.</w:t>
            </w:r>
          </w:p>
          <w:p w14:paraId="069BABF0" w14:textId="620F5EC3" w:rsidR="00E52A86" w:rsidRDefault="009556F6" w:rsidP="003B43A9">
            <w:pPr>
              <w:shd w:val="clear" w:color="auto" w:fill="FFFFFF"/>
              <w:jc w:val="both"/>
            </w:pPr>
            <w:r>
              <w:fldChar w:fldCharType="begin"/>
            </w:r>
            <w:r>
              <w:instrText xml:space="preserve"> HYPERLINK "https://vufind.katalog.k.utb.cz/Record/72892" \t "_blank" </w:instrText>
            </w:r>
            <w:r>
              <w:fldChar w:fldCharType="separate"/>
            </w:r>
            <w:r w:rsidR="00E52A86" w:rsidRPr="00325FD2">
              <w:t>HALLIDAY, D., RESNICK, R., WALKER, J. </w:t>
            </w:r>
            <w:r w:rsidR="00E52A86" w:rsidRPr="00325FD2">
              <w:rPr>
                <w:iCs/>
              </w:rPr>
              <w:t>Fyzika 1, 2.</w:t>
            </w:r>
            <w:r w:rsidR="00E52A86" w:rsidRPr="00325FD2">
              <w:rPr>
                <w:i/>
              </w:rPr>
              <w:t xml:space="preserve"> </w:t>
            </w:r>
            <w:r w:rsidR="00E52A86" w:rsidRPr="00325FD2">
              <w:rPr>
                <w:iCs/>
              </w:rPr>
              <w:t>Překlad 8. vyd.</w:t>
            </w:r>
            <w:r w:rsidR="00E52A86" w:rsidRPr="00325FD2">
              <w:t xml:space="preserve"> Dotisk. Brno: VUTIUM, 2021. </w:t>
            </w:r>
            <w:r>
              <w:fldChar w:fldCharType="end"/>
            </w:r>
            <w:r w:rsidR="00E52A86" w:rsidRPr="00325FD2">
              <w:t>ISBN 978-80-214-4123-1.</w:t>
            </w:r>
          </w:p>
          <w:p w14:paraId="7EC394A3" w14:textId="77777777" w:rsidR="003B43A9" w:rsidRPr="00B81AEB" w:rsidRDefault="003B43A9" w:rsidP="003B43A9">
            <w:pPr>
              <w:shd w:val="clear" w:color="auto" w:fill="FFFFFF"/>
              <w:jc w:val="both"/>
            </w:pPr>
            <w:r w:rsidRPr="00604353">
              <w:rPr>
                <w:caps/>
              </w:rPr>
              <w:t>Kuhn, K.F., Noschese, F</w:t>
            </w:r>
            <w:r>
              <w:t xml:space="preserve">. </w:t>
            </w:r>
            <w:r w:rsidRPr="00604353">
              <w:t>Basic Physics: A Self-Teaching Guide</w:t>
            </w:r>
            <w:r>
              <w:t>.</w:t>
            </w:r>
            <w:r w:rsidRPr="00604353">
              <w:t xml:space="preserve"> </w:t>
            </w:r>
            <w:r>
              <w:t xml:space="preserve">3rd Ed. New York: </w:t>
            </w:r>
            <w:r w:rsidRPr="00604353">
              <w:t>John Wiley &amp; Sons Inc, 2020</w:t>
            </w:r>
            <w:r>
              <w:t xml:space="preserve">. ISBN </w:t>
            </w:r>
            <w:r w:rsidRPr="00B651EB">
              <w:t>9781119629900.</w:t>
            </w:r>
          </w:p>
          <w:p w14:paraId="5B04C6A8" w14:textId="77777777" w:rsidR="003B43A9" w:rsidRDefault="00B651EB" w:rsidP="003B43A9">
            <w:pPr>
              <w:pStyle w:val="Textkomente"/>
              <w:jc w:val="both"/>
            </w:pPr>
            <w:r>
              <w:t>BROWN, R.G. Introductory Physics I. Elementary Mechanics. Dostupné z:</w:t>
            </w:r>
          </w:p>
          <w:p w14:paraId="28FABF84" w14:textId="41D195EC" w:rsidR="00604353" w:rsidRDefault="009556F6" w:rsidP="003B43A9">
            <w:pPr>
              <w:pStyle w:val="Textkomente"/>
              <w:jc w:val="both"/>
            </w:pPr>
            <w:r>
              <w:fldChar w:fldCharType="begin"/>
            </w:r>
            <w:r>
              <w:instrText xml:space="preserve"> HYPERLINK "https://webhome.phy.duke.edu/~rgb/Class/intro_physics_1/intro_physics_1.pdf" </w:instrText>
            </w:r>
            <w:r>
              <w:fldChar w:fldCharType="separate"/>
            </w:r>
            <w:r w:rsidR="00B651EB" w:rsidRPr="004C4588">
              <w:rPr>
                <w:rStyle w:val="Hypertextovodkaz"/>
              </w:rPr>
              <w:t>https://webhome.phy.duke.edu/~rgb/Class/intro_physics_1/intro_physics_1.pdf</w:t>
            </w:r>
            <w:r>
              <w:rPr>
                <w:rStyle w:val="Hypertextovodkaz"/>
              </w:rPr>
              <w:fldChar w:fldCharType="end"/>
            </w:r>
            <w:r w:rsidR="0002564D">
              <w:t>.</w:t>
            </w:r>
          </w:p>
          <w:p w14:paraId="1D1FBA15" w14:textId="77777777" w:rsidR="00E52A86" w:rsidRPr="00325FD2" w:rsidRDefault="00E52A86" w:rsidP="00E52A86">
            <w:pPr>
              <w:shd w:val="clear" w:color="auto" w:fill="FFFFFF"/>
              <w:jc w:val="both"/>
              <w:rPr>
                <w:u w:val="single"/>
              </w:rPr>
            </w:pPr>
          </w:p>
          <w:p w14:paraId="65326B54" w14:textId="77777777" w:rsidR="00E52A86" w:rsidRPr="00325FD2" w:rsidRDefault="00E52A86" w:rsidP="00E52A86">
            <w:pPr>
              <w:jc w:val="both"/>
              <w:rPr>
                <w:u w:val="single"/>
              </w:rPr>
            </w:pPr>
            <w:r w:rsidRPr="00325FD2">
              <w:rPr>
                <w:u w:val="single"/>
              </w:rPr>
              <w:t>Doporučená literatura:</w:t>
            </w:r>
          </w:p>
          <w:p w14:paraId="5A4C5C17" w14:textId="77777777" w:rsidR="00E52A86" w:rsidRPr="00325FD2" w:rsidRDefault="00E52A86" w:rsidP="00E52A86">
            <w:pPr>
              <w:shd w:val="clear" w:color="auto" w:fill="FFFFFF"/>
              <w:jc w:val="both"/>
            </w:pPr>
            <w:r w:rsidRPr="00325FD2">
              <w:t>FEYNMAN, R.P. Feynmanovy přednášky z fyziky – revidované vydání – 1. díl.</w:t>
            </w:r>
            <w:r w:rsidRPr="00325FD2">
              <w:rPr>
                <w:i/>
                <w:iCs/>
              </w:rPr>
              <w:t xml:space="preserve"> </w:t>
            </w:r>
            <w:r w:rsidRPr="00325FD2">
              <w:t>Praha: Fragment, 2024. ISBN 978-80-253-7063-6.</w:t>
            </w:r>
          </w:p>
          <w:p w14:paraId="3E75D1BF" w14:textId="77777777" w:rsidR="00E52A86" w:rsidRPr="00325FD2" w:rsidRDefault="00E52A86" w:rsidP="00E52A86">
            <w:pPr>
              <w:jc w:val="both"/>
            </w:pPr>
            <w:r w:rsidRPr="00325FD2">
              <w:t>WALKER, J., HALLIDAY, D., RESNICK, R. Principles of Physics. 10th Ed. Singapore: Wiley, 2014. ISBN 978-1-118-23074-9.</w:t>
            </w:r>
          </w:p>
          <w:p w14:paraId="48FC5BBC" w14:textId="77777777" w:rsidR="00E52A86" w:rsidRPr="00325FD2" w:rsidRDefault="00E52A86" w:rsidP="00E52A86">
            <w:pPr>
              <w:shd w:val="clear" w:color="auto" w:fill="FFFFFF"/>
              <w:jc w:val="both"/>
            </w:pPr>
            <w:r w:rsidRPr="00325FD2">
              <w:t>GASCHA, H., PFLANZ, S. </w:t>
            </w:r>
            <w:r w:rsidRPr="00325FD2">
              <w:rPr>
                <w:iCs/>
              </w:rPr>
              <w:t>Kompendium fyziky</w:t>
            </w:r>
            <w:r w:rsidRPr="00325FD2">
              <w:t>. Universum. Praha: Knižní klub, 2017. ISBN 978-80-242-5716-7.</w:t>
            </w:r>
            <w:r w:rsidRPr="00325FD2">
              <w:rPr>
                <w:color w:val="1A1A1A"/>
                <w:shd w:val="clear" w:color="auto" w:fill="FFFFFF"/>
              </w:rPr>
              <w:t xml:space="preserve"> </w:t>
            </w:r>
          </w:p>
          <w:p w14:paraId="51DA6B4B" w14:textId="77777777" w:rsidR="00604353" w:rsidRDefault="009556F6" w:rsidP="00604353">
            <w:pPr>
              <w:shd w:val="clear" w:color="auto" w:fill="FFFFFF"/>
              <w:jc w:val="both"/>
            </w:pPr>
            <w:r>
              <w:fldChar w:fldCharType="begin"/>
            </w:r>
            <w:r>
              <w:instrText xml:space="preserve"> HYPERLINK "https://vufind.katalog.k.utb.cz/Record/53279" \t "_blank" </w:instrText>
            </w:r>
            <w:r>
              <w:fldChar w:fldCharType="separate"/>
            </w:r>
            <w:r w:rsidR="00E52A86" w:rsidRPr="00325FD2">
              <w:t>SVOBODA, E. a kol. </w:t>
            </w:r>
            <w:r w:rsidR="00E52A86" w:rsidRPr="00325FD2">
              <w:rPr>
                <w:iCs/>
              </w:rPr>
              <w:t xml:space="preserve">Přehled středoškolské fyziky. </w:t>
            </w:r>
            <w:r w:rsidR="00E52A86" w:rsidRPr="00325FD2">
              <w:t xml:space="preserve">6. uprav. a dopl. vyd. Praha: Prometheus, 2020. ISBN </w:t>
            </w:r>
            <w:r>
              <w:fldChar w:fldCharType="end"/>
            </w:r>
            <w:r w:rsidR="00E52A86" w:rsidRPr="00325FD2">
              <w:t>978-80-719-6475-9.</w:t>
            </w:r>
            <w:r w:rsidR="00604353" w:rsidRPr="00B81AEB">
              <w:t xml:space="preserve"> </w:t>
            </w:r>
          </w:p>
          <w:p w14:paraId="0031D547" w14:textId="35301DB1" w:rsidR="00325FD2" w:rsidRPr="003B43A9" w:rsidRDefault="00604353" w:rsidP="003B43A9">
            <w:pPr>
              <w:jc w:val="both"/>
            </w:pPr>
            <w:r w:rsidRPr="003B43A9">
              <w:rPr>
                <w:caps/>
              </w:rPr>
              <w:t>Schwichtenberg</w:t>
            </w:r>
            <w:r w:rsidR="003B43A9" w:rsidRPr="003B43A9">
              <w:rPr>
                <w:caps/>
              </w:rPr>
              <w:t>, J.</w:t>
            </w:r>
            <w:r w:rsidRPr="003B43A9">
              <w:t xml:space="preserve"> Teach Yourself Physics: </w:t>
            </w:r>
            <w:r w:rsidR="003B43A9" w:rsidRPr="003B43A9">
              <w:t>A</w:t>
            </w:r>
            <w:r w:rsidRPr="003B43A9">
              <w:t xml:space="preserve"> </w:t>
            </w:r>
            <w:r w:rsidR="003B43A9" w:rsidRPr="003B43A9">
              <w:t>T</w:t>
            </w:r>
            <w:r w:rsidRPr="003B43A9">
              <w:t xml:space="preserve">ravel </w:t>
            </w:r>
            <w:r w:rsidR="003B43A9" w:rsidRPr="003B43A9">
              <w:t>C</w:t>
            </w:r>
            <w:r w:rsidRPr="003B43A9">
              <w:t>ompanion</w:t>
            </w:r>
            <w:r w:rsidR="003B43A9" w:rsidRPr="003B43A9">
              <w:t>. No-Nonsense Books</w:t>
            </w:r>
            <w:r w:rsidR="003B43A9">
              <w:t xml:space="preserve">, </w:t>
            </w:r>
            <w:r w:rsidRPr="003B43A9">
              <w:t>2020</w:t>
            </w:r>
            <w:r w:rsidR="003B43A9" w:rsidRPr="003B43A9">
              <w:t>. ISBN 978-3948763008.</w:t>
            </w:r>
          </w:p>
        </w:tc>
      </w:tr>
      <w:tr w:rsidR="005110DD" w14:paraId="1196CD12" w14:textId="77777777" w:rsidTr="00C21351">
        <w:trPr>
          <w:trPrChange w:id="141" w:author="Natálie Honková" w:date="2025-07-18T09:39:00Z">
            <w:trPr>
              <w:wBefore w:w="393" w:type="dxa"/>
              <w:wAfter w:w="101" w:type="dxa"/>
            </w:trPr>
          </w:trPrChange>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Change w:id="142" w:author="Natálie Honková" w:date="2025-07-18T09:39:00Z">
              <w:tcPr>
                <w:tcW w:w="9855" w:type="dxa"/>
                <w:gridSpan w:val="9"/>
                <w:tcBorders>
                  <w:top w:val="single" w:sz="12" w:space="0" w:color="auto"/>
                  <w:left w:val="single" w:sz="2" w:space="0" w:color="auto"/>
                  <w:bottom w:val="single" w:sz="2" w:space="0" w:color="auto"/>
                  <w:right w:val="single" w:sz="2" w:space="0" w:color="auto"/>
                </w:tcBorders>
                <w:shd w:val="clear" w:color="auto" w:fill="F7CAAC"/>
              </w:tcPr>
            </w:tcPrChange>
          </w:tcPr>
          <w:p w14:paraId="445BD212" w14:textId="77777777" w:rsidR="005110DD" w:rsidRDefault="005110DD" w:rsidP="00F8305C">
            <w:pPr>
              <w:jc w:val="center"/>
              <w:rPr>
                <w:b/>
              </w:rPr>
            </w:pPr>
            <w:r>
              <w:rPr>
                <w:b/>
              </w:rPr>
              <w:t>Informace ke kombinované nebo distanční formě</w:t>
            </w:r>
          </w:p>
        </w:tc>
      </w:tr>
      <w:tr w:rsidR="005110DD" w14:paraId="6A9CE757" w14:textId="77777777" w:rsidTr="00C21351">
        <w:trPr>
          <w:trPrChange w:id="143" w:author="Natálie Honková" w:date="2025-07-18T09:39:00Z">
            <w:trPr>
              <w:wBefore w:w="393" w:type="dxa"/>
              <w:wAfter w:w="101" w:type="dxa"/>
            </w:trPr>
          </w:trPrChange>
        </w:trPr>
        <w:tc>
          <w:tcPr>
            <w:tcW w:w="4787" w:type="dxa"/>
            <w:gridSpan w:val="4"/>
            <w:tcBorders>
              <w:top w:val="single" w:sz="2" w:space="0" w:color="auto"/>
            </w:tcBorders>
            <w:shd w:val="clear" w:color="auto" w:fill="F7CAAC"/>
            <w:tcPrChange w:id="144" w:author="Natálie Honková" w:date="2025-07-18T09:39:00Z">
              <w:tcPr>
                <w:tcW w:w="4787" w:type="dxa"/>
                <w:gridSpan w:val="4"/>
                <w:tcBorders>
                  <w:top w:val="single" w:sz="2" w:space="0" w:color="auto"/>
                </w:tcBorders>
                <w:shd w:val="clear" w:color="auto" w:fill="F7CAAC"/>
              </w:tcPr>
            </w:tcPrChange>
          </w:tcPr>
          <w:p w14:paraId="6145F0FF" w14:textId="77777777" w:rsidR="005110DD" w:rsidRDefault="005110DD" w:rsidP="00F8305C">
            <w:pPr>
              <w:jc w:val="both"/>
            </w:pPr>
            <w:r>
              <w:rPr>
                <w:b/>
              </w:rPr>
              <w:t>Rozsah konzultací (soustředění)</w:t>
            </w:r>
          </w:p>
        </w:tc>
        <w:tc>
          <w:tcPr>
            <w:tcW w:w="889" w:type="dxa"/>
            <w:tcBorders>
              <w:top w:val="single" w:sz="2" w:space="0" w:color="auto"/>
            </w:tcBorders>
            <w:tcPrChange w:id="145" w:author="Natálie Honková" w:date="2025-07-18T09:39:00Z">
              <w:tcPr>
                <w:tcW w:w="889" w:type="dxa"/>
                <w:tcBorders>
                  <w:top w:val="single" w:sz="2" w:space="0" w:color="auto"/>
                </w:tcBorders>
              </w:tcPr>
            </w:tcPrChange>
          </w:tcPr>
          <w:p w14:paraId="533B4F16" w14:textId="5F94A727" w:rsidR="005110DD" w:rsidRDefault="00766418" w:rsidP="00766418">
            <w:pPr>
              <w:jc w:val="center"/>
            </w:pPr>
            <w:r>
              <w:t>8</w:t>
            </w:r>
          </w:p>
        </w:tc>
        <w:tc>
          <w:tcPr>
            <w:tcW w:w="4179" w:type="dxa"/>
            <w:gridSpan w:val="4"/>
            <w:tcBorders>
              <w:top w:val="single" w:sz="2" w:space="0" w:color="auto"/>
            </w:tcBorders>
            <w:shd w:val="clear" w:color="auto" w:fill="F7CAAC"/>
            <w:tcPrChange w:id="146" w:author="Natálie Honková" w:date="2025-07-18T09:39:00Z">
              <w:tcPr>
                <w:tcW w:w="4179" w:type="dxa"/>
                <w:gridSpan w:val="4"/>
                <w:tcBorders>
                  <w:top w:val="single" w:sz="2" w:space="0" w:color="auto"/>
                </w:tcBorders>
                <w:shd w:val="clear" w:color="auto" w:fill="F7CAAC"/>
              </w:tcPr>
            </w:tcPrChange>
          </w:tcPr>
          <w:p w14:paraId="2555E0C7" w14:textId="77777777" w:rsidR="005110DD" w:rsidRDefault="005110DD" w:rsidP="00F8305C">
            <w:pPr>
              <w:jc w:val="both"/>
              <w:rPr>
                <w:b/>
              </w:rPr>
            </w:pPr>
            <w:r>
              <w:rPr>
                <w:b/>
              </w:rPr>
              <w:t xml:space="preserve">hodin </w:t>
            </w:r>
          </w:p>
        </w:tc>
      </w:tr>
      <w:tr w:rsidR="005110DD" w14:paraId="33691541" w14:textId="77777777" w:rsidTr="00C21351">
        <w:trPr>
          <w:trPrChange w:id="147" w:author="Natálie Honková" w:date="2025-07-18T09:39:00Z">
            <w:trPr>
              <w:wBefore w:w="393" w:type="dxa"/>
              <w:wAfter w:w="101" w:type="dxa"/>
            </w:trPr>
          </w:trPrChange>
        </w:trPr>
        <w:tc>
          <w:tcPr>
            <w:tcW w:w="9855" w:type="dxa"/>
            <w:gridSpan w:val="9"/>
            <w:shd w:val="clear" w:color="auto" w:fill="F7CAAC"/>
            <w:tcPrChange w:id="148" w:author="Natálie Honková" w:date="2025-07-18T09:39:00Z">
              <w:tcPr>
                <w:tcW w:w="9855" w:type="dxa"/>
                <w:gridSpan w:val="9"/>
                <w:shd w:val="clear" w:color="auto" w:fill="F7CAAC"/>
              </w:tcPr>
            </w:tcPrChange>
          </w:tcPr>
          <w:p w14:paraId="2063E586" w14:textId="77777777" w:rsidR="005110DD" w:rsidRDefault="005110DD" w:rsidP="00F8305C">
            <w:pPr>
              <w:jc w:val="both"/>
              <w:rPr>
                <w:b/>
              </w:rPr>
            </w:pPr>
            <w:r>
              <w:rPr>
                <w:b/>
              </w:rPr>
              <w:t>Informace o způsobu kontaktu s vyučujícím</w:t>
            </w:r>
          </w:p>
        </w:tc>
      </w:tr>
      <w:tr w:rsidR="005110DD" w14:paraId="5EF50BFA" w14:textId="77777777" w:rsidTr="00C21351">
        <w:trPr>
          <w:trHeight w:val="1373"/>
          <w:trPrChange w:id="149" w:author="Natálie Honková" w:date="2025-07-18T09:39:00Z">
            <w:trPr>
              <w:wBefore w:w="393" w:type="dxa"/>
              <w:wAfter w:w="101" w:type="dxa"/>
              <w:trHeight w:val="1373"/>
            </w:trPr>
          </w:trPrChange>
        </w:trPr>
        <w:tc>
          <w:tcPr>
            <w:tcW w:w="9855" w:type="dxa"/>
            <w:gridSpan w:val="9"/>
            <w:tcPrChange w:id="150" w:author="Natálie Honková" w:date="2025-07-18T09:39:00Z">
              <w:tcPr>
                <w:tcW w:w="9855" w:type="dxa"/>
                <w:gridSpan w:val="9"/>
              </w:tcPr>
            </w:tcPrChange>
          </w:tcPr>
          <w:p w14:paraId="536683A2" w14:textId="1C88D6AA" w:rsidR="00E52A86" w:rsidRPr="00E52A86" w:rsidRDefault="00E52A86" w:rsidP="00E52A86">
            <w:pPr>
              <w:pStyle w:val="TableParagraph"/>
              <w:spacing w:line="240" w:lineRule="auto"/>
              <w:ind w:left="0"/>
              <w:rPr>
                <w:sz w:val="20"/>
                <w:szCs w:val="20"/>
                <w:highlight w:val="yellow"/>
              </w:rPr>
            </w:pPr>
            <w:r w:rsidRPr="00837B26">
              <w:rPr>
                <w:sz w:val="20"/>
                <w:szCs w:val="20"/>
              </w:rPr>
              <w:t xml:space="preserve">Studenti se účastní </w:t>
            </w:r>
            <w:r w:rsidRPr="00A2001D">
              <w:rPr>
                <w:sz w:val="20"/>
                <w:szCs w:val="20"/>
              </w:rPr>
              <w:t xml:space="preserve">výuky, kde je jim redukovanou formou prezentována látka dle anotace předmětu. </w:t>
            </w:r>
            <w:r w:rsidR="00837B26" w:rsidRPr="00A2001D">
              <w:rPr>
                <w:sz w:val="20"/>
                <w:szCs w:val="20"/>
              </w:rPr>
              <w:t xml:space="preserve">Výuka je realizována v blocích. </w:t>
            </w:r>
            <w:r w:rsidRPr="00A2001D">
              <w:rPr>
                <w:sz w:val="20"/>
                <w:szCs w:val="20"/>
              </w:rPr>
              <w:t xml:space="preserve">Studentům budou určeny části učiva k samostatnému nastudování. </w:t>
            </w:r>
            <w:r w:rsidRPr="00A2001D">
              <w:rPr>
                <w:sz w:val="20"/>
              </w:rPr>
              <w:t>Součástí</w:t>
            </w:r>
            <w:r w:rsidRPr="00A2001D">
              <w:rPr>
                <w:spacing w:val="-13"/>
                <w:sz w:val="20"/>
              </w:rPr>
              <w:t xml:space="preserve"> </w:t>
            </w:r>
            <w:r w:rsidRPr="00A2001D">
              <w:rPr>
                <w:sz w:val="20"/>
              </w:rPr>
              <w:t>výuky</w:t>
            </w:r>
            <w:r w:rsidRPr="00A2001D">
              <w:rPr>
                <w:spacing w:val="-12"/>
                <w:sz w:val="20"/>
              </w:rPr>
              <w:t xml:space="preserve"> </w:t>
            </w:r>
            <w:r w:rsidRPr="00A2001D">
              <w:rPr>
                <w:sz w:val="20"/>
              </w:rPr>
              <w:t>jsou</w:t>
            </w:r>
            <w:r w:rsidRPr="00A2001D">
              <w:rPr>
                <w:spacing w:val="-13"/>
                <w:sz w:val="20"/>
              </w:rPr>
              <w:t xml:space="preserve"> </w:t>
            </w:r>
            <w:r w:rsidRPr="00A2001D">
              <w:rPr>
                <w:sz w:val="20"/>
              </w:rPr>
              <w:t>vzorově</w:t>
            </w:r>
            <w:r w:rsidRPr="00A2001D">
              <w:rPr>
                <w:spacing w:val="-12"/>
                <w:sz w:val="20"/>
              </w:rPr>
              <w:t xml:space="preserve"> </w:t>
            </w:r>
            <w:r w:rsidRPr="00A2001D">
              <w:rPr>
                <w:sz w:val="20"/>
              </w:rPr>
              <w:t>řešené</w:t>
            </w:r>
            <w:r w:rsidRPr="00A2001D">
              <w:rPr>
                <w:spacing w:val="-13"/>
                <w:sz w:val="20"/>
              </w:rPr>
              <w:t xml:space="preserve"> </w:t>
            </w:r>
            <w:r w:rsidRPr="00A2001D">
              <w:rPr>
                <w:sz w:val="20"/>
              </w:rPr>
              <w:t>příklady,</w:t>
            </w:r>
            <w:r w:rsidRPr="00A2001D">
              <w:rPr>
                <w:spacing w:val="-12"/>
                <w:sz w:val="20"/>
              </w:rPr>
              <w:t xml:space="preserve"> </w:t>
            </w:r>
            <w:r w:rsidRPr="00A2001D">
              <w:rPr>
                <w:sz w:val="20"/>
              </w:rPr>
              <w:t>které</w:t>
            </w:r>
            <w:r w:rsidRPr="00A2001D">
              <w:rPr>
                <w:spacing w:val="-13"/>
                <w:sz w:val="20"/>
              </w:rPr>
              <w:t xml:space="preserve"> </w:t>
            </w:r>
            <w:r w:rsidRPr="00A2001D">
              <w:rPr>
                <w:sz w:val="20"/>
              </w:rPr>
              <w:t>v</w:t>
            </w:r>
            <w:r w:rsidRPr="00A2001D">
              <w:rPr>
                <w:spacing w:val="1"/>
                <w:sz w:val="20"/>
              </w:rPr>
              <w:t xml:space="preserve"> </w:t>
            </w:r>
            <w:r w:rsidRPr="00A2001D">
              <w:rPr>
                <w:sz w:val="20"/>
              </w:rPr>
              <w:t>drobných</w:t>
            </w:r>
            <w:r w:rsidRPr="00A2001D">
              <w:rPr>
                <w:spacing w:val="-13"/>
                <w:sz w:val="20"/>
              </w:rPr>
              <w:t xml:space="preserve"> </w:t>
            </w:r>
            <w:r w:rsidRPr="00A2001D">
              <w:rPr>
                <w:sz w:val="20"/>
              </w:rPr>
              <w:t>obměnách</w:t>
            </w:r>
            <w:r w:rsidRPr="00A2001D">
              <w:rPr>
                <w:spacing w:val="-12"/>
                <w:sz w:val="20"/>
              </w:rPr>
              <w:t xml:space="preserve"> </w:t>
            </w:r>
            <w:r w:rsidRPr="00A2001D">
              <w:rPr>
                <w:sz w:val="20"/>
              </w:rPr>
              <w:t>studenti</w:t>
            </w:r>
            <w:r w:rsidRPr="00A2001D">
              <w:rPr>
                <w:spacing w:val="-13"/>
                <w:sz w:val="20"/>
              </w:rPr>
              <w:t xml:space="preserve"> </w:t>
            </w:r>
            <w:r w:rsidRPr="00A2001D">
              <w:rPr>
                <w:sz w:val="20"/>
              </w:rPr>
              <w:t>budou</w:t>
            </w:r>
            <w:r w:rsidRPr="00A2001D">
              <w:rPr>
                <w:spacing w:val="-12"/>
                <w:sz w:val="20"/>
              </w:rPr>
              <w:t xml:space="preserve"> </w:t>
            </w:r>
            <w:r w:rsidRPr="00A2001D">
              <w:rPr>
                <w:sz w:val="20"/>
              </w:rPr>
              <w:t>řešit</w:t>
            </w:r>
            <w:r w:rsidRPr="00A2001D">
              <w:rPr>
                <w:spacing w:val="-13"/>
                <w:sz w:val="20"/>
              </w:rPr>
              <w:t xml:space="preserve"> </w:t>
            </w:r>
            <w:r w:rsidRPr="00A2001D">
              <w:rPr>
                <w:sz w:val="20"/>
              </w:rPr>
              <w:t>během</w:t>
            </w:r>
            <w:r w:rsidRPr="00A2001D">
              <w:rPr>
                <w:spacing w:val="-12"/>
                <w:sz w:val="20"/>
              </w:rPr>
              <w:t xml:space="preserve"> </w:t>
            </w:r>
            <w:r w:rsidRPr="00A2001D">
              <w:rPr>
                <w:sz w:val="20"/>
              </w:rPr>
              <w:t>výstupního</w:t>
            </w:r>
            <w:r w:rsidRPr="00A2001D">
              <w:rPr>
                <w:spacing w:val="-13"/>
                <w:sz w:val="20"/>
              </w:rPr>
              <w:t xml:space="preserve"> </w:t>
            </w:r>
            <w:r w:rsidRPr="00A2001D">
              <w:rPr>
                <w:sz w:val="20"/>
              </w:rPr>
              <w:t>testu. K</w:t>
            </w:r>
            <w:r w:rsidRPr="00A2001D">
              <w:rPr>
                <w:spacing w:val="-2"/>
                <w:sz w:val="20"/>
              </w:rPr>
              <w:t xml:space="preserve"> </w:t>
            </w:r>
            <w:r w:rsidR="007C59D0" w:rsidRPr="00A2001D">
              <w:rPr>
                <w:sz w:val="20"/>
              </w:rPr>
              <w:t>úspěšnému</w:t>
            </w:r>
            <w:r w:rsidRPr="00A2001D">
              <w:rPr>
                <w:sz w:val="20"/>
              </w:rPr>
              <w:t xml:space="preserve"> absolvování předmětu stačí 50% </w:t>
            </w:r>
            <w:r w:rsidR="007C59D0" w:rsidRPr="00A2001D">
              <w:rPr>
                <w:sz w:val="20"/>
              </w:rPr>
              <w:t>úspěšnost</w:t>
            </w:r>
            <w:r w:rsidRPr="00A2001D">
              <w:rPr>
                <w:sz w:val="20"/>
              </w:rPr>
              <w:t xml:space="preserve"> při</w:t>
            </w:r>
            <w:r w:rsidRPr="00A2001D">
              <w:rPr>
                <w:spacing w:val="-2"/>
                <w:sz w:val="20"/>
              </w:rPr>
              <w:t xml:space="preserve"> </w:t>
            </w:r>
            <w:r w:rsidRPr="00A2001D">
              <w:rPr>
                <w:sz w:val="20"/>
              </w:rPr>
              <w:t>testu</w:t>
            </w:r>
            <w:r w:rsidRPr="00A2001D">
              <w:rPr>
                <w:sz w:val="20"/>
                <w:szCs w:val="20"/>
              </w:rPr>
              <w:t>. Konzultace</w:t>
            </w:r>
            <w:r w:rsidRPr="00837B26">
              <w:rPr>
                <w:sz w:val="20"/>
                <w:szCs w:val="20"/>
              </w:rPr>
              <w:t xml:space="preserve"> jsou možné v rámci výuky nebo lze vyučujícího kontaktovat viz</w:t>
            </w:r>
            <w:r w:rsidRPr="00837B26">
              <w:rPr>
                <w:spacing w:val="-2"/>
                <w:sz w:val="20"/>
                <w:szCs w:val="20"/>
              </w:rPr>
              <w:t xml:space="preserve"> </w:t>
            </w:r>
            <w:r w:rsidRPr="00837B26">
              <w:rPr>
                <w:sz w:val="20"/>
                <w:szCs w:val="20"/>
              </w:rPr>
              <w:t>níže.</w:t>
            </w:r>
          </w:p>
          <w:p w14:paraId="1ED4C7F4" w14:textId="77777777" w:rsidR="00E52A86" w:rsidRPr="00E52A86" w:rsidRDefault="00E52A86" w:rsidP="00E52A86">
            <w:pPr>
              <w:pStyle w:val="TableParagraph"/>
              <w:spacing w:line="240" w:lineRule="auto"/>
              <w:ind w:left="0"/>
              <w:rPr>
                <w:highlight w:val="yellow"/>
              </w:rPr>
            </w:pPr>
          </w:p>
          <w:p w14:paraId="640796E8" w14:textId="77777777" w:rsidR="00E52A86" w:rsidRDefault="00E52A86" w:rsidP="00E52A86">
            <w:r w:rsidRPr="00004B7D">
              <w:t xml:space="preserve">Možnosti komunikace s vyučujícím: </w:t>
            </w:r>
            <w:r w:rsidR="009556F6">
              <w:fldChar w:fldCharType="begin"/>
            </w:r>
            <w:r w:rsidR="009556F6">
              <w:instrText xml:space="preserve"> HYPERLINK "mailto:kutalkova@utb.cz" \h </w:instrText>
            </w:r>
            <w:r w:rsidR="009556F6">
              <w:fldChar w:fldCharType="separate"/>
            </w:r>
            <w:r w:rsidRPr="00004B7D">
              <w:rPr>
                <w:color w:val="0000FF"/>
                <w:u w:val="single" w:color="0000FF"/>
              </w:rPr>
              <w:t>kutalkova@utb.cz</w:t>
            </w:r>
            <w:r w:rsidRPr="00004B7D">
              <w:t>,</w:t>
            </w:r>
            <w:r w:rsidR="009556F6">
              <w:fldChar w:fldCharType="end"/>
            </w:r>
            <w:r w:rsidRPr="00004B7D">
              <w:rPr>
                <w:spacing w:val="-6"/>
              </w:rPr>
              <w:t xml:space="preserve"> </w:t>
            </w:r>
            <w:r w:rsidRPr="00004B7D">
              <w:t>576</w:t>
            </w:r>
            <w:r w:rsidRPr="00004B7D">
              <w:rPr>
                <w:spacing w:val="-8"/>
              </w:rPr>
              <w:t xml:space="preserve"> </w:t>
            </w:r>
            <w:r w:rsidRPr="00004B7D">
              <w:t>035</w:t>
            </w:r>
            <w:r w:rsidRPr="00004B7D">
              <w:rPr>
                <w:spacing w:val="-4"/>
              </w:rPr>
              <w:t> 104.</w:t>
            </w:r>
          </w:p>
          <w:p w14:paraId="616134B4" w14:textId="77777777" w:rsidR="005110DD" w:rsidRDefault="005110DD" w:rsidP="00F8305C">
            <w:pPr>
              <w:jc w:val="both"/>
            </w:pPr>
          </w:p>
          <w:p w14:paraId="692FD247" w14:textId="77777777" w:rsidR="005110DD" w:rsidRDefault="005110DD" w:rsidP="00F8305C">
            <w:pPr>
              <w:jc w:val="both"/>
            </w:pPr>
          </w:p>
          <w:p w14:paraId="03E24BBB" w14:textId="77777777" w:rsidR="005110DD" w:rsidRDefault="005110DD" w:rsidP="00F8305C">
            <w:pPr>
              <w:jc w:val="both"/>
            </w:pPr>
          </w:p>
          <w:p w14:paraId="1B8000F4" w14:textId="77777777" w:rsidR="005110DD" w:rsidRDefault="005110DD" w:rsidP="00F8305C">
            <w:pPr>
              <w:jc w:val="both"/>
            </w:pPr>
          </w:p>
          <w:p w14:paraId="18B15713" w14:textId="77777777" w:rsidR="005110DD" w:rsidRDefault="005110DD" w:rsidP="00F8305C">
            <w:pPr>
              <w:jc w:val="both"/>
            </w:pPr>
          </w:p>
          <w:p w14:paraId="666643D9" w14:textId="77777777" w:rsidR="005110DD" w:rsidRDefault="005110DD" w:rsidP="00F8305C">
            <w:pPr>
              <w:jc w:val="both"/>
            </w:pPr>
          </w:p>
          <w:p w14:paraId="7C45D4C3" w14:textId="4557EE70" w:rsidR="005110DD" w:rsidRDefault="005110DD" w:rsidP="00F8305C">
            <w:pPr>
              <w:jc w:val="both"/>
            </w:pPr>
          </w:p>
          <w:p w14:paraId="59631980" w14:textId="49D62309" w:rsidR="00F53E89" w:rsidRDefault="00F53E89" w:rsidP="00F8305C">
            <w:pPr>
              <w:jc w:val="both"/>
            </w:pPr>
          </w:p>
          <w:p w14:paraId="370ADA73" w14:textId="366B40E0" w:rsidR="00F53E89" w:rsidRDefault="00F53E89" w:rsidP="00F8305C">
            <w:pPr>
              <w:jc w:val="both"/>
            </w:pPr>
          </w:p>
          <w:p w14:paraId="4BA495B6" w14:textId="041033C6" w:rsidR="00F53E89" w:rsidRDefault="00F53E89" w:rsidP="00F8305C">
            <w:pPr>
              <w:jc w:val="both"/>
            </w:pPr>
          </w:p>
          <w:p w14:paraId="7C9EDF6F" w14:textId="75EEA17A" w:rsidR="00F53E89" w:rsidRDefault="00F53E89" w:rsidP="00F8305C">
            <w:pPr>
              <w:jc w:val="both"/>
            </w:pPr>
          </w:p>
          <w:p w14:paraId="5EB5C4C6" w14:textId="7E4AB8B7" w:rsidR="00F53E89" w:rsidRDefault="00F53E89" w:rsidP="00F8305C">
            <w:pPr>
              <w:jc w:val="both"/>
            </w:pPr>
          </w:p>
          <w:p w14:paraId="139D4E0D" w14:textId="14C80F15" w:rsidR="00F53E89" w:rsidRDefault="00F53E89" w:rsidP="00F8305C">
            <w:pPr>
              <w:jc w:val="both"/>
            </w:pPr>
          </w:p>
          <w:p w14:paraId="59F7619C" w14:textId="0268745E" w:rsidR="00F53E89" w:rsidRDefault="00F53E89" w:rsidP="00F8305C">
            <w:pPr>
              <w:jc w:val="both"/>
            </w:pPr>
          </w:p>
          <w:p w14:paraId="7C44F3B1" w14:textId="7C45BA52" w:rsidR="00F53E89" w:rsidRDefault="00F53E89" w:rsidP="00F8305C">
            <w:pPr>
              <w:jc w:val="both"/>
            </w:pPr>
          </w:p>
          <w:p w14:paraId="1A09D7A6" w14:textId="06A2B886" w:rsidR="00F53E89" w:rsidRDefault="00F53E89" w:rsidP="00F8305C">
            <w:pPr>
              <w:jc w:val="both"/>
            </w:pPr>
          </w:p>
          <w:p w14:paraId="2B8DAF84" w14:textId="759335B0" w:rsidR="00F53E89" w:rsidRDefault="00F53E89" w:rsidP="00F8305C">
            <w:pPr>
              <w:jc w:val="both"/>
            </w:pPr>
          </w:p>
          <w:p w14:paraId="2B7F9FDE" w14:textId="5A24D619" w:rsidR="00F53E89" w:rsidRDefault="00F53E89" w:rsidP="00F8305C">
            <w:pPr>
              <w:jc w:val="both"/>
            </w:pPr>
          </w:p>
          <w:p w14:paraId="52365DBD" w14:textId="0AB701A4" w:rsidR="00F53E89" w:rsidRDefault="00F53E89" w:rsidP="00F8305C">
            <w:pPr>
              <w:jc w:val="both"/>
            </w:pPr>
          </w:p>
          <w:p w14:paraId="29C6AC39" w14:textId="45C9D0A9" w:rsidR="00F53E89" w:rsidRDefault="00F53E89" w:rsidP="00F8305C">
            <w:pPr>
              <w:jc w:val="both"/>
            </w:pPr>
          </w:p>
          <w:p w14:paraId="6A56C7F2" w14:textId="1E4185FA" w:rsidR="00F53E89" w:rsidRDefault="00F53E89" w:rsidP="00F8305C">
            <w:pPr>
              <w:jc w:val="both"/>
            </w:pPr>
          </w:p>
          <w:p w14:paraId="52BD9359" w14:textId="4DCA9AC4" w:rsidR="00F53E89" w:rsidRDefault="00F53E89" w:rsidP="00F8305C">
            <w:pPr>
              <w:jc w:val="both"/>
            </w:pPr>
          </w:p>
          <w:p w14:paraId="70A03E72" w14:textId="4E88952C" w:rsidR="00F53E89" w:rsidRDefault="00F53E89" w:rsidP="00F8305C">
            <w:pPr>
              <w:jc w:val="both"/>
            </w:pPr>
          </w:p>
          <w:p w14:paraId="68CF9944" w14:textId="7F37AF33" w:rsidR="00F53E89" w:rsidRDefault="00F53E89" w:rsidP="00F8305C">
            <w:pPr>
              <w:jc w:val="both"/>
            </w:pPr>
          </w:p>
          <w:p w14:paraId="1E00437D" w14:textId="77777777" w:rsidR="005110DD" w:rsidRDefault="005110DD" w:rsidP="00F8305C">
            <w:pPr>
              <w:jc w:val="both"/>
            </w:pPr>
          </w:p>
          <w:p w14:paraId="0B29D5A0" w14:textId="77777777" w:rsidR="005110DD" w:rsidRDefault="005110DD" w:rsidP="00F8305C">
            <w:pPr>
              <w:jc w:val="both"/>
            </w:pPr>
          </w:p>
        </w:tc>
      </w:tr>
      <w:tr w:rsidR="005110DD" w14:paraId="7422E68E" w14:textId="77777777" w:rsidTr="00C21351">
        <w:trPr>
          <w:trPrChange w:id="151" w:author="Natálie Honková" w:date="2025-07-18T09:39:00Z">
            <w:trPr>
              <w:wBefore w:w="393" w:type="dxa"/>
              <w:wAfter w:w="101" w:type="dxa"/>
            </w:trPr>
          </w:trPrChange>
        </w:trPr>
        <w:tc>
          <w:tcPr>
            <w:tcW w:w="9855" w:type="dxa"/>
            <w:gridSpan w:val="9"/>
            <w:tcBorders>
              <w:bottom w:val="double" w:sz="4" w:space="0" w:color="auto"/>
            </w:tcBorders>
            <w:shd w:val="clear" w:color="auto" w:fill="BDD6EE"/>
            <w:tcPrChange w:id="152" w:author="Natálie Honková" w:date="2025-07-18T09:39:00Z">
              <w:tcPr>
                <w:tcW w:w="9855" w:type="dxa"/>
                <w:gridSpan w:val="9"/>
                <w:tcBorders>
                  <w:bottom w:val="double" w:sz="4" w:space="0" w:color="auto"/>
                </w:tcBorders>
                <w:shd w:val="clear" w:color="auto" w:fill="BDD6EE"/>
              </w:tcPr>
            </w:tcPrChange>
          </w:tcPr>
          <w:p w14:paraId="27C2B83E" w14:textId="107BE33D" w:rsidR="005110DD" w:rsidRDefault="005110DD" w:rsidP="00F8305C">
            <w:pPr>
              <w:jc w:val="both"/>
              <w:rPr>
                <w:b/>
                <w:sz w:val="28"/>
              </w:rPr>
            </w:pPr>
            <w:r>
              <w:lastRenderedPageBreak/>
              <w:br w:type="page"/>
            </w:r>
            <w:bookmarkStart w:id="153" w:name="_Hlk190870647"/>
            <w:r>
              <w:br w:type="page"/>
            </w:r>
            <w:r>
              <w:rPr>
                <w:b/>
                <w:sz w:val="28"/>
              </w:rPr>
              <w:t>B-III – Charakteristika studijního předmětu</w:t>
            </w:r>
          </w:p>
        </w:tc>
      </w:tr>
      <w:tr w:rsidR="005110DD" w14:paraId="0CEF865C" w14:textId="77777777" w:rsidTr="00C21351">
        <w:trPr>
          <w:trPrChange w:id="154" w:author="Natálie Honková" w:date="2025-07-18T09:39:00Z">
            <w:trPr>
              <w:wBefore w:w="393" w:type="dxa"/>
              <w:wAfter w:w="101" w:type="dxa"/>
            </w:trPr>
          </w:trPrChange>
        </w:trPr>
        <w:tc>
          <w:tcPr>
            <w:tcW w:w="3435" w:type="dxa"/>
            <w:gridSpan w:val="2"/>
            <w:tcBorders>
              <w:top w:val="double" w:sz="4" w:space="0" w:color="auto"/>
            </w:tcBorders>
            <w:shd w:val="clear" w:color="auto" w:fill="F7CAAC"/>
            <w:tcPrChange w:id="155" w:author="Natálie Honková" w:date="2025-07-18T09:39:00Z">
              <w:tcPr>
                <w:tcW w:w="3435" w:type="dxa"/>
                <w:gridSpan w:val="2"/>
                <w:tcBorders>
                  <w:top w:val="double" w:sz="4" w:space="0" w:color="auto"/>
                </w:tcBorders>
                <w:shd w:val="clear" w:color="auto" w:fill="F7CAAC"/>
              </w:tcPr>
            </w:tcPrChange>
          </w:tcPr>
          <w:p w14:paraId="79F3D316" w14:textId="77777777" w:rsidR="005110DD" w:rsidRDefault="005110DD" w:rsidP="00F8305C">
            <w:pPr>
              <w:jc w:val="both"/>
              <w:rPr>
                <w:b/>
              </w:rPr>
            </w:pPr>
            <w:r>
              <w:rPr>
                <w:b/>
              </w:rPr>
              <w:t>Název studijního předmětu</w:t>
            </w:r>
          </w:p>
        </w:tc>
        <w:tc>
          <w:tcPr>
            <w:tcW w:w="6420" w:type="dxa"/>
            <w:gridSpan w:val="7"/>
            <w:tcBorders>
              <w:top w:val="double" w:sz="4" w:space="0" w:color="auto"/>
            </w:tcBorders>
            <w:tcPrChange w:id="156" w:author="Natálie Honková" w:date="2025-07-18T09:39:00Z">
              <w:tcPr>
                <w:tcW w:w="6420" w:type="dxa"/>
                <w:gridSpan w:val="7"/>
                <w:tcBorders>
                  <w:top w:val="double" w:sz="4" w:space="0" w:color="auto"/>
                </w:tcBorders>
              </w:tcPr>
            </w:tcPrChange>
          </w:tcPr>
          <w:p w14:paraId="19F5FCCA" w14:textId="60719DB7" w:rsidR="005110DD" w:rsidRPr="00C964A6" w:rsidRDefault="00C964A6" w:rsidP="00F8305C">
            <w:pPr>
              <w:jc w:val="both"/>
              <w:rPr>
                <w:b/>
                <w:bCs/>
              </w:rPr>
            </w:pPr>
            <w:bookmarkStart w:id="157" w:name="Ob_a_anorg_chem"/>
            <w:bookmarkEnd w:id="157"/>
            <w:r w:rsidRPr="00C964A6">
              <w:rPr>
                <w:b/>
                <w:bCs/>
              </w:rPr>
              <w:t>Obecná a anorganická chemie</w:t>
            </w:r>
          </w:p>
        </w:tc>
      </w:tr>
      <w:tr w:rsidR="005110DD" w14:paraId="0E30BECF" w14:textId="77777777" w:rsidTr="00C21351">
        <w:trPr>
          <w:trPrChange w:id="158" w:author="Natálie Honková" w:date="2025-07-18T09:39:00Z">
            <w:trPr>
              <w:wBefore w:w="393" w:type="dxa"/>
              <w:wAfter w:w="101" w:type="dxa"/>
            </w:trPr>
          </w:trPrChange>
        </w:trPr>
        <w:tc>
          <w:tcPr>
            <w:tcW w:w="3435" w:type="dxa"/>
            <w:gridSpan w:val="2"/>
            <w:shd w:val="clear" w:color="auto" w:fill="F7CAAC"/>
            <w:tcPrChange w:id="159" w:author="Natálie Honková" w:date="2025-07-18T09:39:00Z">
              <w:tcPr>
                <w:tcW w:w="3435" w:type="dxa"/>
                <w:gridSpan w:val="2"/>
                <w:shd w:val="clear" w:color="auto" w:fill="F7CAAC"/>
              </w:tcPr>
            </w:tcPrChange>
          </w:tcPr>
          <w:p w14:paraId="5C023B01" w14:textId="77777777" w:rsidR="005110DD" w:rsidRDefault="005110DD" w:rsidP="00F8305C">
            <w:pPr>
              <w:jc w:val="both"/>
              <w:rPr>
                <w:b/>
              </w:rPr>
            </w:pPr>
            <w:r>
              <w:rPr>
                <w:b/>
              </w:rPr>
              <w:t>Typ předmětu</w:t>
            </w:r>
          </w:p>
        </w:tc>
        <w:tc>
          <w:tcPr>
            <w:tcW w:w="3057" w:type="dxa"/>
            <w:gridSpan w:val="4"/>
            <w:tcPrChange w:id="160" w:author="Natálie Honková" w:date="2025-07-18T09:39:00Z">
              <w:tcPr>
                <w:tcW w:w="3057" w:type="dxa"/>
                <w:gridSpan w:val="4"/>
              </w:tcPr>
            </w:tcPrChange>
          </w:tcPr>
          <w:p w14:paraId="5C9E8F6C" w14:textId="7A063C18" w:rsidR="005110DD" w:rsidRDefault="009166C1" w:rsidP="00F8305C">
            <w:pPr>
              <w:jc w:val="both"/>
            </w:pPr>
            <w:r>
              <w:t>p</w:t>
            </w:r>
            <w:r w:rsidR="005110DD">
              <w:t>ovinný</w:t>
            </w:r>
            <w:r>
              <w:t>, ZT</w:t>
            </w:r>
          </w:p>
        </w:tc>
        <w:tc>
          <w:tcPr>
            <w:tcW w:w="2695" w:type="dxa"/>
            <w:gridSpan w:val="2"/>
            <w:shd w:val="clear" w:color="auto" w:fill="F7CAAC"/>
            <w:tcPrChange w:id="161" w:author="Natálie Honková" w:date="2025-07-18T09:39:00Z">
              <w:tcPr>
                <w:tcW w:w="2695" w:type="dxa"/>
                <w:gridSpan w:val="2"/>
                <w:shd w:val="clear" w:color="auto" w:fill="F7CAAC"/>
              </w:tcPr>
            </w:tcPrChange>
          </w:tcPr>
          <w:p w14:paraId="49F0F7F4" w14:textId="77777777" w:rsidR="005110DD" w:rsidRDefault="005110DD" w:rsidP="00F8305C">
            <w:pPr>
              <w:jc w:val="both"/>
            </w:pPr>
            <w:r>
              <w:rPr>
                <w:b/>
              </w:rPr>
              <w:t>doporučený ročník / semestr</w:t>
            </w:r>
          </w:p>
        </w:tc>
        <w:tc>
          <w:tcPr>
            <w:tcW w:w="668" w:type="dxa"/>
            <w:tcPrChange w:id="162" w:author="Natálie Honková" w:date="2025-07-18T09:39:00Z">
              <w:tcPr>
                <w:tcW w:w="668" w:type="dxa"/>
              </w:tcPr>
            </w:tcPrChange>
          </w:tcPr>
          <w:p w14:paraId="3C651DB0" w14:textId="77777777" w:rsidR="005110DD" w:rsidRDefault="005110DD" w:rsidP="00F8305C">
            <w:pPr>
              <w:jc w:val="both"/>
            </w:pPr>
            <w:r>
              <w:t>1/ZS</w:t>
            </w:r>
          </w:p>
        </w:tc>
      </w:tr>
      <w:tr w:rsidR="005110DD" w14:paraId="484CC3CE" w14:textId="77777777" w:rsidTr="00C21351">
        <w:trPr>
          <w:trPrChange w:id="163" w:author="Natálie Honková" w:date="2025-07-18T09:39:00Z">
            <w:trPr>
              <w:wBefore w:w="393" w:type="dxa"/>
              <w:wAfter w:w="101" w:type="dxa"/>
            </w:trPr>
          </w:trPrChange>
        </w:trPr>
        <w:tc>
          <w:tcPr>
            <w:tcW w:w="3435" w:type="dxa"/>
            <w:gridSpan w:val="2"/>
            <w:shd w:val="clear" w:color="auto" w:fill="F7CAAC"/>
            <w:tcPrChange w:id="164" w:author="Natálie Honková" w:date="2025-07-18T09:39:00Z">
              <w:tcPr>
                <w:tcW w:w="3435" w:type="dxa"/>
                <w:gridSpan w:val="2"/>
                <w:shd w:val="clear" w:color="auto" w:fill="F7CAAC"/>
              </w:tcPr>
            </w:tcPrChange>
          </w:tcPr>
          <w:p w14:paraId="7F14C4D1" w14:textId="77777777" w:rsidR="005110DD" w:rsidRDefault="005110DD" w:rsidP="00F8305C">
            <w:pPr>
              <w:jc w:val="both"/>
              <w:rPr>
                <w:b/>
              </w:rPr>
            </w:pPr>
            <w:r>
              <w:rPr>
                <w:b/>
              </w:rPr>
              <w:t>Rozsah studijního předmětu</w:t>
            </w:r>
          </w:p>
        </w:tc>
        <w:tc>
          <w:tcPr>
            <w:tcW w:w="1352" w:type="dxa"/>
            <w:gridSpan w:val="2"/>
            <w:tcPrChange w:id="165" w:author="Natálie Honková" w:date="2025-07-18T09:39:00Z">
              <w:tcPr>
                <w:tcW w:w="1352" w:type="dxa"/>
                <w:gridSpan w:val="2"/>
              </w:tcPr>
            </w:tcPrChange>
          </w:tcPr>
          <w:p w14:paraId="5ACF79EA" w14:textId="733735FB" w:rsidR="005110DD" w:rsidRPr="00094AFE" w:rsidRDefault="005110DD" w:rsidP="00F8305C">
            <w:pPr>
              <w:jc w:val="both"/>
            </w:pPr>
            <w:r w:rsidRPr="00094AFE">
              <w:t>2</w:t>
            </w:r>
            <w:r w:rsidR="001C370D" w:rsidRPr="00094AFE">
              <w:t>4</w:t>
            </w:r>
            <w:r w:rsidRPr="00094AFE">
              <w:t>p+</w:t>
            </w:r>
            <w:r w:rsidR="001C370D" w:rsidRPr="00094AFE">
              <w:t>24</w:t>
            </w:r>
            <w:r w:rsidRPr="00094AFE">
              <w:t>s+</w:t>
            </w:r>
            <w:r w:rsidR="001C370D" w:rsidRPr="00094AFE">
              <w:t>0</w:t>
            </w:r>
            <w:r w:rsidRPr="00094AFE">
              <w:t>l</w:t>
            </w:r>
          </w:p>
        </w:tc>
        <w:tc>
          <w:tcPr>
            <w:tcW w:w="889" w:type="dxa"/>
            <w:shd w:val="clear" w:color="auto" w:fill="F7CAAC"/>
            <w:tcPrChange w:id="166" w:author="Natálie Honková" w:date="2025-07-18T09:39:00Z">
              <w:tcPr>
                <w:tcW w:w="889" w:type="dxa"/>
                <w:shd w:val="clear" w:color="auto" w:fill="F7CAAC"/>
              </w:tcPr>
            </w:tcPrChange>
          </w:tcPr>
          <w:p w14:paraId="6484E6BD" w14:textId="77777777" w:rsidR="005110DD" w:rsidRPr="00094AFE" w:rsidRDefault="005110DD" w:rsidP="00F8305C">
            <w:pPr>
              <w:jc w:val="both"/>
              <w:rPr>
                <w:b/>
              </w:rPr>
            </w:pPr>
            <w:r w:rsidRPr="00094AFE">
              <w:rPr>
                <w:b/>
              </w:rPr>
              <w:t xml:space="preserve">hod. </w:t>
            </w:r>
          </w:p>
        </w:tc>
        <w:tc>
          <w:tcPr>
            <w:tcW w:w="816" w:type="dxa"/>
            <w:tcPrChange w:id="167" w:author="Natálie Honková" w:date="2025-07-18T09:39:00Z">
              <w:tcPr>
                <w:tcW w:w="816" w:type="dxa"/>
              </w:tcPr>
            </w:tcPrChange>
          </w:tcPr>
          <w:p w14:paraId="5994CD9B" w14:textId="445A414C" w:rsidR="005110DD" w:rsidRPr="00094AFE" w:rsidRDefault="001C370D" w:rsidP="00F8305C">
            <w:pPr>
              <w:jc w:val="both"/>
            </w:pPr>
            <w:r w:rsidRPr="00094AFE">
              <w:t>48</w:t>
            </w:r>
          </w:p>
        </w:tc>
        <w:tc>
          <w:tcPr>
            <w:tcW w:w="1479" w:type="dxa"/>
            <w:shd w:val="clear" w:color="auto" w:fill="F7CAAC"/>
            <w:tcPrChange w:id="168" w:author="Natálie Honková" w:date="2025-07-18T09:39:00Z">
              <w:tcPr>
                <w:tcW w:w="1479" w:type="dxa"/>
                <w:shd w:val="clear" w:color="auto" w:fill="F7CAAC"/>
              </w:tcPr>
            </w:tcPrChange>
          </w:tcPr>
          <w:p w14:paraId="3CA09132" w14:textId="77777777" w:rsidR="005110DD" w:rsidRDefault="005110DD" w:rsidP="00F8305C">
            <w:pPr>
              <w:jc w:val="both"/>
              <w:rPr>
                <w:b/>
              </w:rPr>
            </w:pPr>
            <w:r>
              <w:rPr>
                <w:b/>
              </w:rPr>
              <w:t>kreditů</w:t>
            </w:r>
          </w:p>
        </w:tc>
        <w:tc>
          <w:tcPr>
            <w:tcW w:w="1884" w:type="dxa"/>
            <w:gridSpan w:val="2"/>
            <w:tcPrChange w:id="169" w:author="Natálie Honková" w:date="2025-07-18T09:39:00Z">
              <w:tcPr>
                <w:tcW w:w="1884" w:type="dxa"/>
                <w:gridSpan w:val="2"/>
              </w:tcPr>
            </w:tcPrChange>
          </w:tcPr>
          <w:p w14:paraId="76EEF57D" w14:textId="5C3C5D6C" w:rsidR="005110DD" w:rsidRDefault="009166C1" w:rsidP="00F8305C">
            <w:pPr>
              <w:jc w:val="both"/>
            </w:pPr>
            <w:r>
              <w:t>4</w:t>
            </w:r>
          </w:p>
        </w:tc>
      </w:tr>
      <w:tr w:rsidR="005110DD" w14:paraId="2F531006" w14:textId="77777777" w:rsidTr="00C21351">
        <w:trPr>
          <w:trPrChange w:id="170" w:author="Natálie Honková" w:date="2025-07-18T09:39:00Z">
            <w:trPr>
              <w:wBefore w:w="393" w:type="dxa"/>
              <w:wAfter w:w="101" w:type="dxa"/>
            </w:trPr>
          </w:trPrChange>
        </w:trPr>
        <w:tc>
          <w:tcPr>
            <w:tcW w:w="3435" w:type="dxa"/>
            <w:gridSpan w:val="2"/>
            <w:shd w:val="clear" w:color="auto" w:fill="F7CAAC"/>
            <w:tcPrChange w:id="171" w:author="Natálie Honková" w:date="2025-07-18T09:39:00Z">
              <w:tcPr>
                <w:tcW w:w="3435" w:type="dxa"/>
                <w:gridSpan w:val="2"/>
                <w:shd w:val="clear" w:color="auto" w:fill="F7CAAC"/>
              </w:tcPr>
            </w:tcPrChange>
          </w:tcPr>
          <w:p w14:paraId="4400985E" w14:textId="77777777" w:rsidR="005110DD" w:rsidRDefault="005110DD" w:rsidP="00F8305C">
            <w:pPr>
              <w:jc w:val="both"/>
              <w:rPr>
                <w:b/>
                <w:sz w:val="22"/>
              </w:rPr>
            </w:pPr>
            <w:r>
              <w:rPr>
                <w:b/>
              </w:rPr>
              <w:t>Prerekvizity, korekvizity, ekvivalence</w:t>
            </w:r>
          </w:p>
        </w:tc>
        <w:tc>
          <w:tcPr>
            <w:tcW w:w="6420" w:type="dxa"/>
            <w:gridSpan w:val="7"/>
            <w:tcPrChange w:id="172" w:author="Natálie Honková" w:date="2025-07-18T09:39:00Z">
              <w:tcPr>
                <w:tcW w:w="6420" w:type="dxa"/>
                <w:gridSpan w:val="7"/>
              </w:tcPr>
            </w:tcPrChange>
          </w:tcPr>
          <w:p w14:paraId="65E22284" w14:textId="77777777" w:rsidR="005110DD" w:rsidRDefault="005110DD" w:rsidP="00F8305C">
            <w:pPr>
              <w:jc w:val="both"/>
            </w:pPr>
          </w:p>
        </w:tc>
      </w:tr>
      <w:tr w:rsidR="005110DD" w14:paraId="28ECB4AE" w14:textId="77777777" w:rsidTr="00C21351">
        <w:trPr>
          <w:trPrChange w:id="173" w:author="Natálie Honková" w:date="2025-07-18T09:39:00Z">
            <w:trPr>
              <w:wBefore w:w="393" w:type="dxa"/>
              <w:wAfter w:w="101" w:type="dxa"/>
            </w:trPr>
          </w:trPrChange>
        </w:trPr>
        <w:tc>
          <w:tcPr>
            <w:tcW w:w="3435" w:type="dxa"/>
            <w:gridSpan w:val="2"/>
            <w:shd w:val="clear" w:color="auto" w:fill="F7CAAC"/>
            <w:tcPrChange w:id="174" w:author="Natálie Honková" w:date="2025-07-18T09:39:00Z">
              <w:tcPr>
                <w:tcW w:w="3435" w:type="dxa"/>
                <w:gridSpan w:val="2"/>
                <w:shd w:val="clear" w:color="auto" w:fill="F7CAAC"/>
              </w:tcPr>
            </w:tcPrChange>
          </w:tcPr>
          <w:p w14:paraId="209A8981" w14:textId="77777777" w:rsidR="005110DD" w:rsidRPr="005A0406" w:rsidRDefault="005110DD" w:rsidP="00F8305C">
            <w:pPr>
              <w:jc w:val="both"/>
              <w:rPr>
                <w:b/>
              </w:rPr>
            </w:pPr>
            <w:r w:rsidRPr="005A0406">
              <w:rPr>
                <w:b/>
              </w:rPr>
              <w:t>Způsob ověření výsledků učení</w:t>
            </w:r>
          </w:p>
        </w:tc>
        <w:tc>
          <w:tcPr>
            <w:tcW w:w="3057" w:type="dxa"/>
            <w:gridSpan w:val="4"/>
            <w:tcBorders>
              <w:bottom w:val="single" w:sz="4" w:space="0" w:color="auto"/>
            </w:tcBorders>
            <w:tcPrChange w:id="175" w:author="Natálie Honková" w:date="2025-07-18T09:39:00Z">
              <w:tcPr>
                <w:tcW w:w="3057" w:type="dxa"/>
                <w:gridSpan w:val="4"/>
                <w:tcBorders>
                  <w:bottom w:val="single" w:sz="4" w:space="0" w:color="auto"/>
                </w:tcBorders>
              </w:tcPr>
            </w:tcPrChange>
          </w:tcPr>
          <w:p w14:paraId="6399CCBD" w14:textId="77777777" w:rsidR="005110DD" w:rsidRDefault="005110DD" w:rsidP="00F8305C">
            <w:pPr>
              <w:jc w:val="both"/>
            </w:pPr>
            <w:r w:rsidRPr="009166C1">
              <w:t>zápočet, zkouška</w:t>
            </w:r>
          </w:p>
        </w:tc>
        <w:tc>
          <w:tcPr>
            <w:tcW w:w="1479" w:type="dxa"/>
            <w:tcBorders>
              <w:bottom w:val="single" w:sz="4" w:space="0" w:color="auto"/>
            </w:tcBorders>
            <w:shd w:val="clear" w:color="auto" w:fill="F7CAAC"/>
            <w:tcPrChange w:id="176" w:author="Natálie Honková" w:date="2025-07-18T09:39:00Z">
              <w:tcPr>
                <w:tcW w:w="1479" w:type="dxa"/>
                <w:tcBorders>
                  <w:bottom w:val="single" w:sz="4" w:space="0" w:color="auto"/>
                </w:tcBorders>
                <w:shd w:val="clear" w:color="auto" w:fill="F7CAAC"/>
              </w:tcPr>
            </w:tcPrChange>
          </w:tcPr>
          <w:p w14:paraId="1E505550" w14:textId="77777777" w:rsidR="005110DD" w:rsidRDefault="005110DD" w:rsidP="00F8305C">
            <w:pPr>
              <w:jc w:val="both"/>
              <w:rPr>
                <w:b/>
              </w:rPr>
            </w:pPr>
            <w:r>
              <w:rPr>
                <w:b/>
              </w:rPr>
              <w:t>Forma výuky</w:t>
            </w:r>
          </w:p>
        </w:tc>
        <w:tc>
          <w:tcPr>
            <w:tcW w:w="1884" w:type="dxa"/>
            <w:gridSpan w:val="2"/>
            <w:tcBorders>
              <w:bottom w:val="single" w:sz="4" w:space="0" w:color="auto"/>
            </w:tcBorders>
            <w:tcPrChange w:id="177" w:author="Natálie Honková" w:date="2025-07-18T09:39:00Z">
              <w:tcPr>
                <w:tcW w:w="1884" w:type="dxa"/>
                <w:gridSpan w:val="2"/>
                <w:tcBorders>
                  <w:bottom w:val="single" w:sz="4" w:space="0" w:color="auto"/>
                </w:tcBorders>
              </w:tcPr>
            </w:tcPrChange>
          </w:tcPr>
          <w:p w14:paraId="309C15B7" w14:textId="77777777" w:rsidR="005110DD" w:rsidRDefault="005110DD" w:rsidP="00F8305C">
            <w:pPr>
              <w:jc w:val="both"/>
            </w:pPr>
            <w:r w:rsidRPr="00094AFE">
              <w:t>přednášky, semináře</w:t>
            </w:r>
          </w:p>
          <w:p w14:paraId="0AE5B210" w14:textId="55D6E856" w:rsidR="00787B43" w:rsidRDefault="00787B43" w:rsidP="00F8305C">
            <w:pPr>
              <w:jc w:val="both"/>
            </w:pPr>
          </w:p>
        </w:tc>
      </w:tr>
      <w:tr w:rsidR="005110DD" w14:paraId="005E21C3" w14:textId="77777777" w:rsidTr="00C21351">
        <w:trPr>
          <w:trPrChange w:id="178" w:author="Natálie Honková" w:date="2025-07-18T09:39:00Z">
            <w:trPr>
              <w:wBefore w:w="393" w:type="dxa"/>
              <w:wAfter w:w="101" w:type="dxa"/>
            </w:trPr>
          </w:trPrChange>
        </w:trPr>
        <w:tc>
          <w:tcPr>
            <w:tcW w:w="3435" w:type="dxa"/>
            <w:gridSpan w:val="2"/>
            <w:shd w:val="clear" w:color="auto" w:fill="F7CAAC"/>
            <w:tcPrChange w:id="179" w:author="Natálie Honková" w:date="2025-07-18T09:39:00Z">
              <w:tcPr>
                <w:tcW w:w="3435" w:type="dxa"/>
                <w:gridSpan w:val="2"/>
                <w:shd w:val="clear" w:color="auto" w:fill="F7CAAC"/>
              </w:tcPr>
            </w:tcPrChange>
          </w:tcPr>
          <w:p w14:paraId="1BDC38C7"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7"/>
            <w:tcBorders>
              <w:bottom w:val="single" w:sz="4" w:space="0" w:color="auto"/>
            </w:tcBorders>
            <w:tcPrChange w:id="180" w:author="Natálie Honková" w:date="2025-07-18T09:39:00Z">
              <w:tcPr>
                <w:tcW w:w="6420" w:type="dxa"/>
                <w:gridSpan w:val="7"/>
                <w:tcBorders>
                  <w:bottom w:val="single" w:sz="4" w:space="0" w:color="auto"/>
                </w:tcBorders>
              </w:tcPr>
            </w:tcPrChange>
          </w:tcPr>
          <w:p w14:paraId="33ECDF3A" w14:textId="66565C99" w:rsidR="00201E9B" w:rsidRDefault="00553036" w:rsidP="00553036">
            <w:pPr>
              <w:jc w:val="both"/>
              <w:rPr>
                <w:color w:val="000000"/>
                <w:shd w:val="clear" w:color="auto" w:fill="FFFFFF"/>
              </w:rPr>
            </w:pPr>
            <w:r w:rsidRPr="00553036">
              <w:rPr>
                <w:color w:val="000000"/>
                <w:shd w:val="clear" w:color="auto" w:fill="FFFFFF"/>
              </w:rPr>
              <w:t>Docházka: minimálně 80% účast na seminářích.</w:t>
            </w:r>
          </w:p>
          <w:p w14:paraId="47D6B86E" w14:textId="77777777" w:rsidR="00553036" w:rsidRPr="00553036" w:rsidRDefault="00553036" w:rsidP="00553036">
            <w:pPr>
              <w:jc w:val="both"/>
              <w:rPr>
                <w:color w:val="000000"/>
                <w:shd w:val="clear" w:color="auto" w:fill="FFFFFF"/>
              </w:rPr>
            </w:pPr>
            <w:r w:rsidRPr="00553036">
              <w:rPr>
                <w:color w:val="000000"/>
                <w:shd w:val="clear" w:color="auto" w:fill="FFFFFF"/>
              </w:rPr>
              <w:t>Zápočet: bodový zisk celkem min. 50 bodů z průběžných písemných prací (3 práce, celkem max. 102 body).</w:t>
            </w:r>
          </w:p>
          <w:p w14:paraId="3DEE7728" w14:textId="2D1D6B5A" w:rsidR="00553036" w:rsidRDefault="00553036" w:rsidP="00553036">
            <w:pPr>
              <w:pStyle w:val="Textkomente"/>
              <w:jc w:val="both"/>
            </w:pPr>
            <w:r w:rsidRPr="00553036">
              <w:rPr>
                <w:color w:val="000000"/>
                <w:shd w:val="clear" w:color="auto" w:fill="FFFFFF"/>
              </w:rPr>
              <w:t>Zkouška: dosažení min. 80 bodů ve zkouškové písemné práci (max. 200 bodů), prokázání dostatečné znalosti probíraných tematických okruhů dosažením min. 100 bodů z ústní zkoušky (max. 200 bodů)</w:t>
            </w:r>
            <w:r w:rsidR="001844CC">
              <w:rPr>
                <w:color w:val="000000"/>
                <w:shd w:val="clear" w:color="auto" w:fill="FFFFFF"/>
              </w:rPr>
              <w:t xml:space="preserve"> a dosažení ze zkouškové písemné práce a z ústní zkoušky celkem nejméně 200 bodů</w:t>
            </w:r>
            <w:r w:rsidRPr="00553036">
              <w:rPr>
                <w:color w:val="000000"/>
                <w:shd w:val="clear" w:color="auto" w:fill="FFFFFF"/>
              </w:rPr>
              <w:t>.</w:t>
            </w:r>
          </w:p>
        </w:tc>
      </w:tr>
      <w:tr w:rsidR="005110DD" w14:paraId="3BAF09C6" w14:textId="77777777" w:rsidTr="00C21351">
        <w:trPr>
          <w:trHeight w:val="197"/>
          <w:trPrChange w:id="181" w:author="Natálie Honková" w:date="2025-07-18T09:39:00Z">
            <w:trPr>
              <w:wBefore w:w="393" w:type="dxa"/>
              <w:wAfter w:w="101" w:type="dxa"/>
              <w:trHeight w:val="197"/>
            </w:trPr>
          </w:trPrChange>
        </w:trPr>
        <w:tc>
          <w:tcPr>
            <w:tcW w:w="3435" w:type="dxa"/>
            <w:gridSpan w:val="2"/>
            <w:tcBorders>
              <w:top w:val="nil"/>
            </w:tcBorders>
            <w:shd w:val="clear" w:color="auto" w:fill="F7CAAC"/>
            <w:tcPrChange w:id="182" w:author="Natálie Honková" w:date="2025-07-18T09:39:00Z">
              <w:tcPr>
                <w:tcW w:w="3435" w:type="dxa"/>
                <w:gridSpan w:val="2"/>
                <w:tcBorders>
                  <w:top w:val="nil"/>
                </w:tcBorders>
                <w:shd w:val="clear" w:color="auto" w:fill="F7CAAC"/>
              </w:tcPr>
            </w:tcPrChange>
          </w:tcPr>
          <w:p w14:paraId="3641DC5B" w14:textId="77777777" w:rsidR="005110DD" w:rsidRDefault="005110DD" w:rsidP="00F8305C">
            <w:pPr>
              <w:jc w:val="both"/>
              <w:rPr>
                <w:b/>
              </w:rPr>
            </w:pPr>
            <w:r>
              <w:rPr>
                <w:b/>
              </w:rPr>
              <w:t>Garant předmětu</w:t>
            </w:r>
          </w:p>
        </w:tc>
        <w:tc>
          <w:tcPr>
            <w:tcW w:w="6420" w:type="dxa"/>
            <w:gridSpan w:val="7"/>
            <w:tcBorders>
              <w:top w:val="nil"/>
            </w:tcBorders>
            <w:tcPrChange w:id="183" w:author="Natálie Honková" w:date="2025-07-18T09:39:00Z">
              <w:tcPr>
                <w:tcW w:w="6420" w:type="dxa"/>
                <w:gridSpan w:val="7"/>
                <w:tcBorders>
                  <w:top w:val="nil"/>
                </w:tcBorders>
              </w:tcPr>
            </w:tcPrChange>
          </w:tcPr>
          <w:p w14:paraId="1675E314" w14:textId="77777777" w:rsidR="005110DD" w:rsidRDefault="009556F6" w:rsidP="00F8305C">
            <w:pPr>
              <w:jc w:val="both"/>
              <w:rPr>
                <w:ins w:id="184" w:author="Natálie Honková" w:date="2025-07-14T08:43:00Z"/>
                <w:rStyle w:val="OdstavecseseznamemChar"/>
                <w:rFonts w:ascii="Times New Roman" w:hAnsi="Times New Roman" w:cs="Times New Roman"/>
                <w:sz w:val="20"/>
                <w:szCs w:val="20"/>
              </w:rPr>
            </w:pPr>
            <w:r>
              <w:fldChar w:fldCharType="begin"/>
            </w:r>
            <w:r>
              <w:instrText xml:space="preserve"> HYPERLINK \l "Kafka" </w:instrText>
            </w:r>
            <w:r>
              <w:fldChar w:fldCharType="separate"/>
            </w:r>
            <w:r w:rsidR="0039145C" w:rsidRPr="0039145C">
              <w:rPr>
                <w:rStyle w:val="OdstavecseseznamemChar"/>
                <w:rFonts w:ascii="Times New Roman" w:hAnsi="Times New Roman" w:cs="Times New Roman"/>
                <w:sz w:val="20"/>
                <w:szCs w:val="20"/>
              </w:rPr>
              <w:t>doc. Ing. Stanislav Kafka, CSc.</w:t>
            </w:r>
            <w:r>
              <w:rPr>
                <w:rStyle w:val="OdstavecseseznamemChar"/>
                <w:rFonts w:ascii="Times New Roman" w:hAnsi="Times New Roman" w:cs="Times New Roman"/>
                <w:sz w:val="20"/>
                <w:szCs w:val="20"/>
              </w:rPr>
              <w:fldChar w:fldCharType="end"/>
            </w:r>
          </w:p>
          <w:p w14:paraId="17AF507A" w14:textId="620095B5" w:rsidR="00F92B44" w:rsidRPr="0039145C" w:rsidRDefault="00F92B44" w:rsidP="00F8305C">
            <w:pPr>
              <w:jc w:val="both"/>
            </w:pPr>
            <w:ins w:id="185" w:author="Natálie Honková" w:date="2025-07-14T08:44:00Z">
              <w:r>
                <w:t xml:space="preserve">(doc. </w:t>
              </w:r>
            </w:ins>
            <w:ins w:id="186" w:author="Natálie Honková" w:date="2025-07-18T09:37:00Z">
              <w:r w:rsidR="00C21351">
                <w:t>Mgr</w:t>
              </w:r>
            </w:ins>
            <w:ins w:id="187" w:author="Natálie Honková" w:date="2025-07-14T08:44:00Z">
              <w:r>
                <w:t xml:space="preserve">. </w:t>
              </w:r>
            </w:ins>
            <w:ins w:id="188" w:author="Natálie Honková" w:date="2025-07-18T09:37:00Z">
              <w:r w:rsidR="00C21351">
                <w:t>Robert Vícha</w:t>
              </w:r>
            </w:ins>
            <w:ins w:id="189" w:author="Natálie Honková" w:date="2025-07-14T08:44:00Z">
              <w:r>
                <w:t>, Ph.D.)</w:t>
              </w:r>
            </w:ins>
          </w:p>
        </w:tc>
      </w:tr>
      <w:tr w:rsidR="005110DD" w14:paraId="31E7611C" w14:textId="77777777" w:rsidTr="00C21351">
        <w:trPr>
          <w:trHeight w:val="243"/>
          <w:trPrChange w:id="190" w:author="Natálie Honková" w:date="2025-07-18T09:39:00Z">
            <w:trPr>
              <w:wBefore w:w="393" w:type="dxa"/>
              <w:wAfter w:w="101" w:type="dxa"/>
              <w:trHeight w:val="243"/>
            </w:trPr>
          </w:trPrChange>
        </w:trPr>
        <w:tc>
          <w:tcPr>
            <w:tcW w:w="3435" w:type="dxa"/>
            <w:gridSpan w:val="2"/>
            <w:tcBorders>
              <w:top w:val="nil"/>
            </w:tcBorders>
            <w:shd w:val="clear" w:color="auto" w:fill="F7CAAC"/>
            <w:tcPrChange w:id="191" w:author="Natálie Honková" w:date="2025-07-18T09:39:00Z">
              <w:tcPr>
                <w:tcW w:w="3435" w:type="dxa"/>
                <w:gridSpan w:val="2"/>
                <w:tcBorders>
                  <w:top w:val="nil"/>
                </w:tcBorders>
                <w:shd w:val="clear" w:color="auto" w:fill="F7CAAC"/>
              </w:tcPr>
            </w:tcPrChange>
          </w:tcPr>
          <w:p w14:paraId="4516C646" w14:textId="77777777" w:rsidR="005110DD" w:rsidRDefault="005110DD" w:rsidP="00F8305C">
            <w:pPr>
              <w:jc w:val="both"/>
              <w:rPr>
                <w:b/>
              </w:rPr>
            </w:pPr>
            <w:r>
              <w:rPr>
                <w:b/>
              </w:rPr>
              <w:t>Zapojení garanta do výuky předmětu</w:t>
            </w:r>
          </w:p>
        </w:tc>
        <w:tc>
          <w:tcPr>
            <w:tcW w:w="6420" w:type="dxa"/>
            <w:gridSpan w:val="7"/>
            <w:tcBorders>
              <w:top w:val="nil"/>
            </w:tcBorders>
            <w:tcPrChange w:id="192" w:author="Natálie Honková" w:date="2025-07-18T09:39:00Z">
              <w:tcPr>
                <w:tcW w:w="6420" w:type="dxa"/>
                <w:gridSpan w:val="7"/>
                <w:tcBorders>
                  <w:top w:val="nil"/>
                </w:tcBorders>
              </w:tcPr>
            </w:tcPrChange>
          </w:tcPr>
          <w:p w14:paraId="15C14100" w14:textId="47A0338F" w:rsidR="005110DD" w:rsidRDefault="0039145C" w:rsidP="00F8305C">
            <w:pPr>
              <w:jc w:val="both"/>
            </w:pPr>
            <w:r w:rsidRPr="0039145C">
              <w:t>100% p</w:t>
            </w:r>
          </w:p>
        </w:tc>
      </w:tr>
      <w:tr w:rsidR="005110DD" w14:paraId="6F4CAAFF" w14:textId="77777777" w:rsidTr="00C21351">
        <w:trPr>
          <w:trPrChange w:id="193" w:author="Natálie Honková" w:date="2025-07-18T09:39:00Z">
            <w:trPr>
              <w:wBefore w:w="393" w:type="dxa"/>
              <w:wAfter w:w="101" w:type="dxa"/>
            </w:trPr>
          </w:trPrChange>
        </w:trPr>
        <w:tc>
          <w:tcPr>
            <w:tcW w:w="3435" w:type="dxa"/>
            <w:gridSpan w:val="2"/>
            <w:shd w:val="clear" w:color="auto" w:fill="F7CAAC"/>
            <w:tcPrChange w:id="194" w:author="Natálie Honková" w:date="2025-07-18T09:39:00Z">
              <w:tcPr>
                <w:tcW w:w="3435" w:type="dxa"/>
                <w:gridSpan w:val="2"/>
                <w:shd w:val="clear" w:color="auto" w:fill="F7CAAC"/>
              </w:tcPr>
            </w:tcPrChange>
          </w:tcPr>
          <w:p w14:paraId="14854D49" w14:textId="77777777" w:rsidR="005110DD" w:rsidRDefault="005110DD" w:rsidP="00F8305C">
            <w:pPr>
              <w:jc w:val="both"/>
              <w:rPr>
                <w:b/>
              </w:rPr>
            </w:pPr>
            <w:r>
              <w:rPr>
                <w:b/>
              </w:rPr>
              <w:t>Vyučující</w:t>
            </w:r>
          </w:p>
        </w:tc>
        <w:tc>
          <w:tcPr>
            <w:tcW w:w="6420" w:type="dxa"/>
            <w:gridSpan w:val="7"/>
            <w:tcBorders>
              <w:bottom w:val="nil"/>
            </w:tcBorders>
            <w:tcPrChange w:id="195" w:author="Natálie Honková" w:date="2025-07-18T09:39:00Z">
              <w:tcPr>
                <w:tcW w:w="6420" w:type="dxa"/>
                <w:gridSpan w:val="7"/>
                <w:tcBorders>
                  <w:bottom w:val="nil"/>
                </w:tcBorders>
              </w:tcPr>
            </w:tcPrChange>
          </w:tcPr>
          <w:p w14:paraId="58F2A264" w14:textId="77777777" w:rsidR="005110DD" w:rsidRDefault="005110DD" w:rsidP="00F8305C">
            <w:pPr>
              <w:jc w:val="both"/>
            </w:pPr>
          </w:p>
        </w:tc>
      </w:tr>
      <w:tr w:rsidR="005110DD" w14:paraId="65351341" w14:textId="77777777" w:rsidTr="00C21351">
        <w:trPr>
          <w:trHeight w:val="260"/>
          <w:trPrChange w:id="196" w:author="Natálie Honková" w:date="2025-07-18T09:39:00Z">
            <w:trPr>
              <w:wBefore w:w="393" w:type="dxa"/>
              <w:wAfter w:w="101" w:type="dxa"/>
              <w:trHeight w:val="260"/>
            </w:trPr>
          </w:trPrChange>
        </w:trPr>
        <w:tc>
          <w:tcPr>
            <w:tcW w:w="9855" w:type="dxa"/>
            <w:gridSpan w:val="9"/>
            <w:tcBorders>
              <w:top w:val="nil"/>
            </w:tcBorders>
            <w:tcPrChange w:id="197" w:author="Natálie Honková" w:date="2025-07-18T09:39:00Z">
              <w:tcPr>
                <w:tcW w:w="9855" w:type="dxa"/>
                <w:gridSpan w:val="9"/>
                <w:tcBorders>
                  <w:top w:val="nil"/>
                </w:tcBorders>
              </w:tcPr>
            </w:tcPrChange>
          </w:tcPr>
          <w:p w14:paraId="6E5CF8C5" w14:textId="77777777" w:rsidR="005110DD" w:rsidRDefault="009556F6" w:rsidP="00F92B44">
            <w:pPr>
              <w:spacing w:before="60"/>
              <w:jc w:val="both"/>
              <w:rPr>
                <w:ins w:id="198" w:author="Natálie Honková" w:date="2025-07-14T08:39:00Z"/>
              </w:rPr>
            </w:pPr>
            <w:r>
              <w:fldChar w:fldCharType="begin"/>
            </w:r>
            <w:r>
              <w:instrText xml:space="preserve"> HYPERLINK \l "Kafka" </w:instrText>
            </w:r>
            <w:r>
              <w:fldChar w:fldCharType="separate"/>
            </w:r>
            <w:r w:rsidR="0039145C" w:rsidRPr="0039145C">
              <w:rPr>
                <w:rStyle w:val="OdstavecseseznamemChar"/>
                <w:rFonts w:ascii="Times New Roman" w:hAnsi="Times New Roman" w:cs="Times New Roman"/>
                <w:b/>
                <w:bCs/>
                <w:sz w:val="20"/>
                <w:szCs w:val="20"/>
              </w:rPr>
              <w:t>doc. Ing. Stanislav Kafka, CSc.</w:t>
            </w:r>
            <w:r>
              <w:rPr>
                <w:rStyle w:val="OdstavecseseznamemChar"/>
                <w:rFonts w:ascii="Times New Roman" w:hAnsi="Times New Roman" w:cs="Times New Roman"/>
                <w:b/>
                <w:bCs/>
                <w:sz w:val="20"/>
                <w:szCs w:val="20"/>
              </w:rPr>
              <w:fldChar w:fldCharType="end"/>
            </w:r>
            <w:r w:rsidR="0039145C" w:rsidRPr="0039145C">
              <w:t xml:space="preserve"> (100% p)</w:t>
            </w:r>
          </w:p>
          <w:p w14:paraId="6B48DC37" w14:textId="7A2B2F01" w:rsidR="00F92B44" w:rsidRPr="0039145C" w:rsidRDefault="00F92B44" w:rsidP="00F92B44">
            <w:pPr>
              <w:spacing w:after="60"/>
              <w:jc w:val="both"/>
            </w:pPr>
            <w:ins w:id="199" w:author="Natálie Honková" w:date="2025-07-14T08:39:00Z">
              <w:r>
                <w:t xml:space="preserve">(doc. </w:t>
              </w:r>
            </w:ins>
            <w:ins w:id="200" w:author="Natálie Honková" w:date="2025-07-18T09:37:00Z">
              <w:r w:rsidR="00C21351">
                <w:t>Mgr. Robert Vícha</w:t>
              </w:r>
            </w:ins>
            <w:ins w:id="201" w:author="Natálie Honková" w:date="2025-07-14T08:39:00Z">
              <w:r>
                <w:t>, Ph.D.)</w:t>
              </w:r>
            </w:ins>
          </w:p>
        </w:tc>
      </w:tr>
      <w:tr w:rsidR="005110DD" w14:paraId="4EF7525D" w14:textId="77777777" w:rsidTr="00C21351">
        <w:trPr>
          <w:trPrChange w:id="202" w:author="Natálie Honková" w:date="2025-07-18T09:39:00Z">
            <w:trPr>
              <w:wBefore w:w="393" w:type="dxa"/>
              <w:wAfter w:w="101" w:type="dxa"/>
            </w:trPr>
          </w:trPrChange>
        </w:trPr>
        <w:tc>
          <w:tcPr>
            <w:tcW w:w="3435" w:type="dxa"/>
            <w:gridSpan w:val="2"/>
            <w:shd w:val="clear" w:color="auto" w:fill="F7CAAC"/>
            <w:tcPrChange w:id="203" w:author="Natálie Honková" w:date="2025-07-18T09:39:00Z">
              <w:tcPr>
                <w:tcW w:w="3435" w:type="dxa"/>
                <w:gridSpan w:val="2"/>
                <w:shd w:val="clear" w:color="auto" w:fill="F7CAAC"/>
              </w:tcPr>
            </w:tcPrChange>
          </w:tcPr>
          <w:p w14:paraId="40308665" w14:textId="77777777" w:rsidR="005110DD" w:rsidRPr="005A0406" w:rsidRDefault="005110DD" w:rsidP="00F8305C">
            <w:pPr>
              <w:jc w:val="both"/>
              <w:rPr>
                <w:b/>
              </w:rPr>
            </w:pPr>
            <w:r w:rsidRPr="005A0406">
              <w:rPr>
                <w:b/>
              </w:rPr>
              <w:t>Hlavní témata a výsledky učení</w:t>
            </w:r>
          </w:p>
        </w:tc>
        <w:tc>
          <w:tcPr>
            <w:tcW w:w="6420" w:type="dxa"/>
            <w:gridSpan w:val="7"/>
            <w:tcBorders>
              <w:bottom w:val="nil"/>
            </w:tcBorders>
            <w:tcPrChange w:id="204" w:author="Natálie Honková" w:date="2025-07-18T09:39:00Z">
              <w:tcPr>
                <w:tcW w:w="6420" w:type="dxa"/>
                <w:gridSpan w:val="7"/>
                <w:tcBorders>
                  <w:bottom w:val="nil"/>
                </w:tcBorders>
              </w:tcPr>
            </w:tcPrChange>
          </w:tcPr>
          <w:p w14:paraId="20A0AC1B" w14:textId="77777777" w:rsidR="005110DD" w:rsidRPr="005A0406" w:rsidRDefault="005110DD" w:rsidP="00F8305C">
            <w:pPr>
              <w:jc w:val="both"/>
            </w:pPr>
          </w:p>
        </w:tc>
      </w:tr>
      <w:tr w:rsidR="005110DD" w14:paraId="00DF8007" w14:textId="77777777" w:rsidTr="00C21351">
        <w:trPr>
          <w:trHeight w:val="2197"/>
          <w:trPrChange w:id="205" w:author="Natálie Honková" w:date="2025-07-18T09:39:00Z">
            <w:trPr>
              <w:wBefore w:w="393" w:type="dxa"/>
              <w:wAfter w:w="101" w:type="dxa"/>
              <w:trHeight w:val="2197"/>
            </w:trPr>
          </w:trPrChange>
        </w:trPr>
        <w:tc>
          <w:tcPr>
            <w:tcW w:w="9855" w:type="dxa"/>
            <w:gridSpan w:val="9"/>
            <w:tcBorders>
              <w:top w:val="nil"/>
              <w:bottom w:val="single" w:sz="4" w:space="0" w:color="auto"/>
            </w:tcBorders>
            <w:tcPrChange w:id="206" w:author="Natálie Honková" w:date="2025-07-18T09:39:00Z">
              <w:tcPr>
                <w:tcW w:w="9855" w:type="dxa"/>
                <w:gridSpan w:val="9"/>
                <w:tcBorders>
                  <w:top w:val="nil"/>
                  <w:bottom w:val="single" w:sz="4" w:space="0" w:color="auto"/>
                </w:tcBorders>
              </w:tcPr>
            </w:tcPrChange>
          </w:tcPr>
          <w:p w14:paraId="011F895D" w14:textId="55CB2302" w:rsidR="005110DD" w:rsidRPr="00351747" w:rsidRDefault="005205CE" w:rsidP="00F8305C">
            <w:pPr>
              <w:jc w:val="both"/>
              <w:rPr>
                <w:b/>
                <w:bCs/>
              </w:rPr>
            </w:pPr>
            <w:r w:rsidRPr="005205CE">
              <w:rPr>
                <w:kern w:val="1"/>
              </w:rPr>
              <w:t>Cílem předmětu je nabytí zevrubných vědomostí z obecné chemie, které jsou potřebné pro studium chemických věd, a přehledu v anorganické chemii s důrazem na průmyslově významné chemické děje.</w:t>
            </w:r>
            <w:r>
              <w:rPr>
                <w:kern w:val="1"/>
              </w:rPr>
              <w:t xml:space="preserve"> </w:t>
            </w:r>
            <w:r w:rsidR="005110DD" w:rsidRPr="00351747">
              <w:rPr>
                <w:b/>
                <w:bCs/>
              </w:rPr>
              <w:t>Obsah předmětu tvoří tyto tematické celky:</w:t>
            </w:r>
          </w:p>
          <w:p w14:paraId="2302142A" w14:textId="1354BE55" w:rsidR="001844CC" w:rsidRPr="001844CC" w:rsidRDefault="001844CC" w:rsidP="001844CC">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844CC">
              <w:rPr>
                <w:rFonts w:ascii="Times New Roman" w:hAnsi="Times New Roman" w:cs="Times New Roman"/>
                <w:sz w:val="20"/>
                <w:szCs w:val="20"/>
                <w:lang w:eastAsia="cs-CZ"/>
              </w:rPr>
              <w:t>Formy hmoty, fyzikální interakce, poznatky vedoucí k jadernému modelu atomu, nuklidy, prvky a isotopy, Rutherfordův model atomu, atomová spektra, Bohrův model atomu vodíku.</w:t>
            </w:r>
          </w:p>
          <w:p w14:paraId="21CC5252" w14:textId="4C7C295A" w:rsidR="001844CC" w:rsidRPr="001844CC" w:rsidRDefault="001844CC" w:rsidP="001844CC">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844CC">
              <w:rPr>
                <w:rFonts w:ascii="Times New Roman" w:hAnsi="Times New Roman" w:cs="Times New Roman"/>
                <w:sz w:val="20"/>
                <w:szCs w:val="20"/>
                <w:lang w:eastAsia="cs-CZ"/>
              </w:rPr>
              <w:t>Vlnově mechanický model atomu, periodická soustava prvků, ionizační energie a elektronová afinita atomů.</w:t>
            </w:r>
          </w:p>
          <w:p w14:paraId="367EDD12" w14:textId="72FB9B8A" w:rsidR="001844CC" w:rsidRPr="001844CC" w:rsidRDefault="001844CC" w:rsidP="001844CC">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844CC">
              <w:rPr>
                <w:rFonts w:ascii="Times New Roman" w:hAnsi="Times New Roman" w:cs="Times New Roman"/>
                <w:sz w:val="20"/>
                <w:szCs w:val="20"/>
                <w:lang w:eastAsia="cs-CZ"/>
              </w:rPr>
              <w:t>Teorie iontové vazby, Lewisova teorie kovalentní vazby, teorie molekulových orbitalů, hybridizace atomových orbitalů, delokalizace π-vazeb, polární kovalentní vazba, elektronegativita, kovová vazba, nevazebné interakce.</w:t>
            </w:r>
          </w:p>
          <w:p w14:paraId="3BF3C7BE" w14:textId="77C31DC3" w:rsidR="001844CC" w:rsidRPr="001844CC" w:rsidRDefault="001844CC" w:rsidP="001844CC">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844CC">
              <w:rPr>
                <w:rFonts w:ascii="Times New Roman" w:hAnsi="Times New Roman" w:cs="Times New Roman"/>
                <w:sz w:val="20"/>
                <w:szCs w:val="20"/>
                <w:lang w:eastAsia="cs-CZ"/>
              </w:rPr>
              <w:t>Chemické reakce a jejich třídění, rychlost chemické reakce, chemická rovnováha, katalýza, elektrolytická disociace, vylučovací reakce, oxidačně-redukční reakce, elektrolýza, Arrheniova a Broenstedova teorie kyselin a zásad, síla kyselin a zásad, kyselost a zásaditost vodných roztoků.</w:t>
            </w:r>
          </w:p>
          <w:p w14:paraId="12429373" w14:textId="1BD245D9" w:rsidR="001844CC" w:rsidRPr="001844CC" w:rsidRDefault="001844CC" w:rsidP="001844CC">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844CC">
              <w:rPr>
                <w:rFonts w:ascii="Times New Roman" w:hAnsi="Times New Roman" w:cs="Times New Roman"/>
                <w:sz w:val="20"/>
                <w:szCs w:val="20"/>
                <w:lang w:eastAsia="cs-CZ"/>
              </w:rPr>
              <w:t>Lewisova teorie kyselin a zásad, reakce za vzniku komplexů; výskyt atomů prvků v přírodě.</w:t>
            </w:r>
          </w:p>
          <w:p w14:paraId="1F1F6AF0" w14:textId="0FF4FF5D" w:rsidR="001844CC" w:rsidRPr="001844CC" w:rsidRDefault="001844CC" w:rsidP="001844CC">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844CC">
              <w:rPr>
                <w:rFonts w:ascii="Times New Roman" w:hAnsi="Times New Roman" w:cs="Times New Roman"/>
                <w:sz w:val="20"/>
                <w:szCs w:val="20"/>
                <w:lang w:eastAsia="cs-CZ"/>
              </w:rPr>
              <w:t>Chemie prvků bloku s a prvků 13. skupiny.</w:t>
            </w:r>
          </w:p>
          <w:p w14:paraId="13562998" w14:textId="011A9AA9" w:rsidR="001844CC" w:rsidRPr="001844CC" w:rsidRDefault="001844CC" w:rsidP="001844CC">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844CC">
              <w:rPr>
                <w:rFonts w:ascii="Times New Roman" w:hAnsi="Times New Roman" w:cs="Times New Roman"/>
                <w:sz w:val="20"/>
                <w:szCs w:val="20"/>
                <w:lang w:eastAsia="cs-CZ"/>
              </w:rPr>
              <w:t>Chemie prvků 14. skupiny, sklo a silikáty.</w:t>
            </w:r>
          </w:p>
          <w:p w14:paraId="6B866CBB" w14:textId="31ADDA52" w:rsidR="001844CC" w:rsidRPr="001844CC" w:rsidRDefault="001844CC" w:rsidP="001844CC">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844CC">
              <w:rPr>
                <w:rFonts w:ascii="Times New Roman" w:hAnsi="Times New Roman" w:cs="Times New Roman"/>
                <w:sz w:val="20"/>
                <w:szCs w:val="20"/>
                <w:lang w:eastAsia="cs-CZ"/>
              </w:rPr>
              <w:t>Chemie prvků 15. skupiny; kyslík a jeho binární sloučeniny, základní pojmy z technologie vody.</w:t>
            </w:r>
          </w:p>
          <w:p w14:paraId="1F062AD6" w14:textId="48EE0CE8" w:rsidR="001844CC" w:rsidRPr="001844CC" w:rsidRDefault="001844CC" w:rsidP="001844CC">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844CC">
              <w:rPr>
                <w:rFonts w:ascii="Times New Roman" w:hAnsi="Times New Roman" w:cs="Times New Roman"/>
                <w:sz w:val="20"/>
                <w:szCs w:val="20"/>
                <w:lang w:eastAsia="cs-CZ"/>
              </w:rPr>
              <w:t>Chemie chalkogenů a halogenů.</w:t>
            </w:r>
          </w:p>
          <w:p w14:paraId="4AA6129B" w14:textId="2AD43553" w:rsidR="001844CC" w:rsidRPr="001844CC" w:rsidRDefault="001844CC" w:rsidP="001844CC">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844CC">
              <w:rPr>
                <w:rFonts w:ascii="Times New Roman" w:hAnsi="Times New Roman" w:cs="Times New Roman"/>
                <w:sz w:val="20"/>
                <w:szCs w:val="20"/>
                <w:lang w:eastAsia="cs-CZ"/>
              </w:rPr>
              <w:t>Chemie prvků 3. – 7. skupiny.</w:t>
            </w:r>
          </w:p>
          <w:p w14:paraId="6024AD5B" w14:textId="4AA3E8F0" w:rsidR="001844CC" w:rsidRPr="001844CC" w:rsidRDefault="001844CC" w:rsidP="001844CC">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844CC">
              <w:rPr>
                <w:rFonts w:ascii="Times New Roman" w:hAnsi="Times New Roman" w:cs="Times New Roman"/>
                <w:sz w:val="20"/>
                <w:szCs w:val="20"/>
                <w:lang w:eastAsia="cs-CZ"/>
              </w:rPr>
              <w:t>Chemie prvků triády železa a platinových kovů.</w:t>
            </w:r>
          </w:p>
          <w:p w14:paraId="28E8C4BA" w14:textId="07271FA5" w:rsidR="001844CC" w:rsidRPr="001844CC" w:rsidRDefault="001844CC" w:rsidP="00F8305C">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844CC">
              <w:rPr>
                <w:rFonts w:ascii="Times New Roman" w:hAnsi="Times New Roman" w:cs="Times New Roman"/>
                <w:sz w:val="20"/>
                <w:szCs w:val="20"/>
                <w:lang w:eastAsia="cs-CZ"/>
              </w:rPr>
              <w:t>Chemie prvků 11. a 12. skupiny; vzácné plyny a jejich sloučeniny.</w:t>
            </w:r>
          </w:p>
          <w:p w14:paraId="340AF266" w14:textId="77777777" w:rsidR="001844CC" w:rsidRDefault="001844CC" w:rsidP="00F8305C">
            <w:pPr>
              <w:jc w:val="both"/>
              <w:rPr>
                <w:b/>
                <w:bCs/>
              </w:rPr>
            </w:pPr>
          </w:p>
          <w:p w14:paraId="354AA999"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0C591E0A" w14:textId="77777777" w:rsidR="005110DD" w:rsidRPr="000C69A4"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3489A716" w14:textId="77777777" w:rsidR="00C04504" w:rsidRPr="00C04504" w:rsidRDefault="00C0450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04504">
              <w:rPr>
                <w:rFonts w:ascii="Times New Roman" w:hAnsi="Times New Roman" w:cs="Times New Roman"/>
                <w:sz w:val="20"/>
                <w:szCs w:val="20"/>
                <w:lang w:eastAsia="cs-CZ"/>
              </w:rPr>
              <w:t>stavba atomu (Bohrův model atomu vodíku, kvantově-mechanický model atomu)</w:t>
            </w:r>
          </w:p>
          <w:p w14:paraId="1FDBBE2D" w14:textId="77777777" w:rsidR="00C04504" w:rsidRPr="00C04504" w:rsidRDefault="00C0450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04504">
              <w:rPr>
                <w:rFonts w:ascii="Times New Roman" w:hAnsi="Times New Roman" w:cs="Times New Roman"/>
                <w:sz w:val="20"/>
                <w:szCs w:val="20"/>
                <w:lang w:eastAsia="cs-CZ"/>
              </w:rPr>
              <w:t>typy chemických vazeb, teorie molekulových orbitalů, principy slabých interakcí mezi molekulami</w:t>
            </w:r>
          </w:p>
          <w:p w14:paraId="4C1B8D41" w14:textId="77777777" w:rsidR="00C04504" w:rsidRPr="00C04504" w:rsidRDefault="00C0450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04504">
              <w:rPr>
                <w:rFonts w:ascii="Times New Roman" w:hAnsi="Times New Roman" w:cs="Times New Roman"/>
                <w:sz w:val="20"/>
                <w:szCs w:val="20"/>
                <w:lang w:eastAsia="cs-CZ"/>
              </w:rPr>
              <w:t>základy chemické kinetiky (definice rychlosti chemické reakce, řád reakce) a princip chemické rovnováhy na základě Guldbergova-Waageova zákona</w:t>
            </w:r>
          </w:p>
          <w:p w14:paraId="5806C656" w14:textId="77777777" w:rsidR="00C04504" w:rsidRPr="00C04504" w:rsidRDefault="00C0450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04504">
              <w:rPr>
                <w:rFonts w:ascii="Times New Roman" w:hAnsi="Times New Roman" w:cs="Times New Roman"/>
                <w:sz w:val="20"/>
                <w:szCs w:val="20"/>
                <w:lang w:eastAsia="cs-CZ"/>
              </w:rPr>
              <w:t>využití periodických trendů při porovnání fyzikálních a chemických vlastností prvků a jejich sloučenin</w:t>
            </w:r>
          </w:p>
          <w:p w14:paraId="16F3B546" w14:textId="65719696" w:rsidR="00C04504" w:rsidRPr="00C04504" w:rsidRDefault="00C0450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04504">
              <w:rPr>
                <w:rFonts w:ascii="Times New Roman" w:hAnsi="Times New Roman" w:cs="Times New Roman"/>
                <w:sz w:val="20"/>
                <w:szCs w:val="20"/>
                <w:lang w:eastAsia="cs-CZ"/>
              </w:rPr>
              <w:t>chemické přeměny a přípravy nebo výroby vybraných látek založené na chemických reakcích</w:t>
            </w:r>
          </w:p>
          <w:p w14:paraId="51AAD806" w14:textId="77777777" w:rsidR="00C04504" w:rsidRDefault="00C04504" w:rsidP="00C04504">
            <w:pPr>
              <w:rPr>
                <w:sz w:val="17"/>
                <w:szCs w:val="17"/>
              </w:rPr>
            </w:pPr>
          </w:p>
          <w:p w14:paraId="6968BEA9" w14:textId="77777777" w:rsidR="005110DD" w:rsidRPr="000C69A4" w:rsidRDefault="005110DD" w:rsidP="00F8305C">
            <w:pPr>
              <w:tabs>
                <w:tab w:val="left" w:pos="328"/>
              </w:tabs>
              <w:rPr>
                <w:b/>
                <w:color w:val="000000" w:themeColor="text1"/>
              </w:rPr>
            </w:pPr>
            <w:r w:rsidRPr="000C69A4">
              <w:rPr>
                <w:b/>
                <w:color w:val="000000" w:themeColor="text1"/>
              </w:rPr>
              <w:t>Odborné dovednosti:</w:t>
            </w:r>
          </w:p>
          <w:p w14:paraId="38FCDA61" w14:textId="77777777" w:rsidR="00C04504" w:rsidRPr="00C04504" w:rsidRDefault="00C0450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04504">
              <w:rPr>
                <w:rFonts w:ascii="Times New Roman" w:hAnsi="Times New Roman" w:cs="Times New Roman"/>
                <w:sz w:val="20"/>
                <w:szCs w:val="20"/>
                <w:lang w:eastAsia="cs-CZ"/>
              </w:rPr>
              <w:t>provádět výpočty založené na bilanci hmotnosti nebo látkového množství</w:t>
            </w:r>
          </w:p>
          <w:p w14:paraId="57529168" w14:textId="77777777" w:rsidR="00C04504" w:rsidRPr="00C04504" w:rsidRDefault="00C0450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04504">
              <w:rPr>
                <w:rFonts w:ascii="Times New Roman" w:hAnsi="Times New Roman" w:cs="Times New Roman"/>
                <w:sz w:val="20"/>
                <w:szCs w:val="20"/>
                <w:lang w:eastAsia="cs-CZ"/>
              </w:rPr>
              <w:t>provádět stechiometrické výpočty včetně využití stavové rovnice ideálního plynu a Faradayových zákonů elektrolýzy</w:t>
            </w:r>
          </w:p>
          <w:p w14:paraId="15A11847" w14:textId="77777777" w:rsidR="00C04504" w:rsidRPr="00C04504" w:rsidRDefault="00C0450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04504">
              <w:rPr>
                <w:rFonts w:ascii="Times New Roman" w:hAnsi="Times New Roman" w:cs="Times New Roman"/>
                <w:sz w:val="20"/>
                <w:szCs w:val="20"/>
                <w:lang w:eastAsia="cs-CZ"/>
              </w:rPr>
              <w:t>provádět přepočty mezi koncentracemi silných kyselin nebo zásad a hodnotami pH jejich vodných roztoků</w:t>
            </w:r>
          </w:p>
          <w:p w14:paraId="602D18EF" w14:textId="77777777" w:rsidR="00C04504" w:rsidRPr="00C04504" w:rsidRDefault="00C0450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04504">
              <w:rPr>
                <w:rFonts w:ascii="Times New Roman" w:hAnsi="Times New Roman" w:cs="Times New Roman"/>
                <w:sz w:val="20"/>
                <w:szCs w:val="20"/>
                <w:lang w:eastAsia="cs-CZ"/>
              </w:rPr>
              <w:t>vytvářet systematické názvy anorganických sloučenin podle jejich vzorců a psát vzorce, případně kreslit strukturní elektronové vzorce, anorganických sloučenin podle jejich systematických názvů</w:t>
            </w:r>
          </w:p>
          <w:p w14:paraId="726752C7" w14:textId="3D226B0E" w:rsidR="005110DD" w:rsidRPr="005A0406" w:rsidRDefault="00C04504" w:rsidP="009B0068">
            <w:pPr>
              <w:pStyle w:val="Odstavecseseznamem"/>
              <w:numPr>
                <w:ilvl w:val="0"/>
                <w:numId w:val="6"/>
              </w:numPr>
              <w:spacing w:after="0" w:line="240" w:lineRule="auto"/>
              <w:ind w:left="170" w:hanging="170"/>
            </w:pPr>
            <w:r w:rsidRPr="00C04504">
              <w:rPr>
                <w:rFonts w:ascii="Times New Roman" w:hAnsi="Times New Roman" w:cs="Times New Roman"/>
                <w:sz w:val="20"/>
                <w:szCs w:val="20"/>
                <w:lang w:eastAsia="cs-CZ"/>
              </w:rPr>
              <w:t>vypočítat stechiometrické koeficienty reaktantů a produktů chemické reakce</w:t>
            </w:r>
          </w:p>
        </w:tc>
      </w:tr>
      <w:tr w:rsidR="005110DD" w14:paraId="067AEA6D" w14:textId="77777777" w:rsidTr="00C21351">
        <w:trPr>
          <w:trHeight w:val="283"/>
          <w:trPrChange w:id="207" w:author="Natálie Honková" w:date="2025-07-18T09:39:00Z">
            <w:trPr>
              <w:wBefore w:w="393" w:type="dxa"/>
              <w:wAfter w:w="101" w:type="dxa"/>
              <w:trHeight w:val="283"/>
            </w:trPr>
          </w:trPrChange>
        </w:trPr>
        <w:tc>
          <w:tcPr>
            <w:tcW w:w="3152" w:type="dxa"/>
            <w:tcBorders>
              <w:top w:val="single" w:sz="4" w:space="0" w:color="auto"/>
              <w:bottom w:val="single" w:sz="4" w:space="0" w:color="auto"/>
              <w:right w:val="single" w:sz="4" w:space="0" w:color="auto"/>
            </w:tcBorders>
            <w:shd w:val="clear" w:color="auto" w:fill="FBD4B4" w:themeFill="accent6" w:themeFillTint="66"/>
            <w:tcPrChange w:id="208" w:author="Natálie Honková" w:date="2025-07-18T09:39:00Z">
              <w:tcPr>
                <w:tcW w:w="3152" w:type="dxa"/>
                <w:tcBorders>
                  <w:top w:val="single" w:sz="4" w:space="0" w:color="auto"/>
                  <w:bottom w:val="single" w:sz="4" w:space="0" w:color="auto"/>
                  <w:right w:val="single" w:sz="4" w:space="0" w:color="auto"/>
                </w:tcBorders>
                <w:shd w:val="clear" w:color="auto" w:fill="FBD4B4" w:themeFill="accent6" w:themeFillTint="66"/>
              </w:tcPr>
            </w:tcPrChange>
          </w:tcPr>
          <w:p w14:paraId="193F3708" w14:textId="77777777" w:rsidR="005110DD" w:rsidRPr="005A0406" w:rsidRDefault="005110DD" w:rsidP="00F8305C">
            <w:pPr>
              <w:jc w:val="both"/>
            </w:pPr>
            <w:r w:rsidRPr="005A0406">
              <w:rPr>
                <w:b/>
              </w:rPr>
              <w:t>Metody výuky</w:t>
            </w:r>
          </w:p>
        </w:tc>
        <w:tc>
          <w:tcPr>
            <w:tcW w:w="6703" w:type="dxa"/>
            <w:gridSpan w:val="8"/>
            <w:tcBorders>
              <w:top w:val="single" w:sz="4" w:space="0" w:color="auto"/>
              <w:left w:val="single" w:sz="4" w:space="0" w:color="auto"/>
              <w:bottom w:val="nil"/>
              <w:right w:val="single" w:sz="4" w:space="0" w:color="auto"/>
            </w:tcBorders>
            <w:tcPrChange w:id="209" w:author="Natálie Honková" w:date="2025-07-18T09:39:00Z">
              <w:tcPr>
                <w:tcW w:w="6703" w:type="dxa"/>
                <w:gridSpan w:val="8"/>
                <w:tcBorders>
                  <w:top w:val="single" w:sz="4" w:space="0" w:color="auto"/>
                  <w:left w:val="single" w:sz="4" w:space="0" w:color="auto"/>
                  <w:bottom w:val="nil"/>
                  <w:right w:val="single" w:sz="4" w:space="0" w:color="auto"/>
                </w:tcBorders>
              </w:tcPr>
            </w:tcPrChange>
          </w:tcPr>
          <w:p w14:paraId="292EE103" w14:textId="77777777" w:rsidR="005110DD" w:rsidRDefault="005110DD" w:rsidP="00F8305C">
            <w:pPr>
              <w:jc w:val="both"/>
            </w:pPr>
          </w:p>
        </w:tc>
      </w:tr>
      <w:tr w:rsidR="005110DD" w14:paraId="71177F4B" w14:textId="77777777" w:rsidTr="00C21351">
        <w:trPr>
          <w:trHeight w:val="430"/>
          <w:trPrChange w:id="210" w:author="Natálie Honková" w:date="2025-07-18T09:39:00Z">
            <w:trPr>
              <w:wBefore w:w="393" w:type="dxa"/>
              <w:wAfter w:w="101" w:type="dxa"/>
              <w:trHeight w:val="430"/>
            </w:trPr>
          </w:trPrChange>
        </w:trPr>
        <w:tc>
          <w:tcPr>
            <w:tcW w:w="9855" w:type="dxa"/>
            <w:gridSpan w:val="9"/>
            <w:tcBorders>
              <w:top w:val="nil"/>
              <w:bottom w:val="single" w:sz="4" w:space="0" w:color="auto"/>
            </w:tcBorders>
            <w:tcPrChange w:id="211" w:author="Natálie Honková" w:date="2025-07-18T09:39:00Z">
              <w:tcPr>
                <w:tcW w:w="9855" w:type="dxa"/>
                <w:gridSpan w:val="9"/>
                <w:tcBorders>
                  <w:top w:val="nil"/>
                  <w:bottom w:val="single" w:sz="4" w:space="0" w:color="auto"/>
                </w:tcBorders>
              </w:tcPr>
            </w:tcPrChange>
          </w:tcPr>
          <w:p w14:paraId="34800784" w14:textId="77777777" w:rsidR="005110DD" w:rsidRPr="000C69A4" w:rsidRDefault="005110DD" w:rsidP="00F8305C">
            <w:pPr>
              <w:jc w:val="both"/>
              <w:rPr>
                <w:b/>
                <w:bCs/>
                <w:u w:val="single"/>
              </w:rPr>
            </w:pPr>
            <w:r w:rsidRPr="000C69A4">
              <w:rPr>
                <w:b/>
                <w:bCs/>
                <w:u w:val="single"/>
              </w:rPr>
              <w:t>Metody a přístupy používané ve výuce</w:t>
            </w:r>
          </w:p>
          <w:p w14:paraId="2EAD1FB8" w14:textId="77777777" w:rsidR="005110DD" w:rsidRPr="000C69A4" w:rsidRDefault="005110DD" w:rsidP="00F8305C">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lastRenderedPageBreak/>
              <w:t>Pro dosažení odborných znalostí jsou užívány vyučovací metody:</w:t>
            </w:r>
          </w:p>
          <w:p w14:paraId="06C45CB4" w14:textId="6CD8F636" w:rsidR="00C04504" w:rsidRPr="00C04504" w:rsidRDefault="00C04504" w:rsidP="00F8305C">
            <w:pPr>
              <w:jc w:val="both"/>
            </w:pPr>
            <w:r>
              <w:t xml:space="preserve">Metody písemných akcí (např. u souborných zkoušek, klauzur), </w:t>
            </w:r>
            <w:r w:rsidR="005110DD" w:rsidRPr="00C04504">
              <w:t xml:space="preserve">Monologická (výklad, přednáška, instruktáž), </w:t>
            </w:r>
            <w:r w:rsidRPr="00C04504">
              <w:t>Přednášení</w:t>
            </w:r>
          </w:p>
          <w:p w14:paraId="0D546958" w14:textId="77777777" w:rsidR="005110DD" w:rsidRPr="00C04504" w:rsidRDefault="005110DD" w:rsidP="00F8305C">
            <w:pPr>
              <w:jc w:val="both"/>
              <w:rPr>
                <w:color w:val="000000"/>
                <w:shd w:val="clear" w:color="auto" w:fill="FFFFFF"/>
              </w:rPr>
            </w:pPr>
          </w:p>
          <w:p w14:paraId="7A5A0837" w14:textId="77777777" w:rsidR="005110DD" w:rsidRPr="00C04504" w:rsidRDefault="005110DD" w:rsidP="00F8305C">
            <w:pPr>
              <w:jc w:val="both"/>
              <w:rPr>
                <w:b/>
                <w:bCs/>
              </w:rPr>
            </w:pPr>
            <w:r w:rsidRPr="00C04504">
              <w:rPr>
                <w:b/>
                <w:bCs/>
              </w:rPr>
              <w:t>Pro dosažení odborných dovedností jsou užívány vyučovací metody:</w:t>
            </w:r>
          </w:p>
          <w:p w14:paraId="6AFA2F79" w14:textId="448619A1" w:rsidR="005110DD" w:rsidRPr="006D0F29" w:rsidRDefault="00C04504" w:rsidP="00F8305C">
            <w:pPr>
              <w:rPr>
                <w:color w:val="000000"/>
                <w:shd w:val="clear" w:color="auto" w:fill="FFFFFF"/>
              </w:rPr>
            </w:pPr>
            <w:r w:rsidRPr="00C04504">
              <w:rPr>
                <w:color w:val="000000"/>
                <w:shd w:val="clear" w:color="auto" w:fill="FFFFFF"/>
              </w:rPr>
              <w:t xml:space="preserve">Dialogická (diskuze, rozhovor, brainstorming), </w:t>
            </w:r>
            <w:r w:rsidR="005110DD" w:rsidRPr="00C04504">
              <w:rPr>
                <w:color w:val="000000"/>
                <w:shd w:val="clear" w:color="auto" w:fill="FFFFFF"/>
              </w:rPr>
              <w:t>Praktické procvičování</w:t>
            </w:r>
          </w:p>
          <w:p w14:paraId="1AFC1ACA" w14:textId="77777777" w:rsidR="005110DD" w:rsidRPr="000C69A4" w:rsidRDefault="005110DD" w:rsidP="00F8305C"/>
          <w:p w14:paraId="549C652A" w14:textId="77777777" w:rsidR="005110DD" w:rsidRPr="005110DD" w:rsidRDefault="005110DD" w:rsidP="00F8305C">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t>Očekávané výsledky učení dosažené studiem předmětu jsou ověřovány hodnoticími metodami:</w:t>
            </w:r>
          </w:p>
          <w:p w14:paraId="0EE1D56D" w14:textId="18348794" w:rsidR="005110DD" w:rsidRDefault="005110DD" w:rsidP="00F8305C">
            <w:pPr>
              <w:jc w:val="both"/>
              <w:rPr>
                <w:color w:val="000000"/>
              </w:rPr>
            </w:pPr>
            <w:r w:rsidRPr="00C04504">
              <w:rPr>
                <w:color w:val="000000"/>
              </w:rPr>
              <w:t>Kombinovaná zkouška (písemná část + ústní část), Známkou</w:t>
            </w:r>
          </w:p>
          <w:p w14:paraId="08C56FEC" w14:textId="77777777" w:rsidR="005110DD" w:rsidRPr="008440C7" w:rsidRDefault="005110DD" w:rsidP="00F8305C">
            <w:pPr>
              <w:jc w:val="both"/>
              <w:rPr>
                <w:strike/>
                <w:color w:val="000000"/>
              </w:rPr>
            </w:pPr>
          </w:p>
          <w:p w14:paraId="1963627D" w14:textId="77777777" w:rsidR="005110DD" w:rsidRPr="000C69A4" w:rsidRDefault="005110DD" w:rsidP="00F8305C">
            <w:pPr>
              <w:jc w:val="both"/>
              <w:rPr>
                <w:b/>
                <w:bCs/>
                <w:u w:val="single"/>
              </w:rPr>
            </w:pPr>
            <w:r w:rsidRPr="000C69A4">
              <w:rPr>
                <w:b/>
                <w:bCs/>
                <w:u w:val="single"/>
              </w:rPr>
              <w:t>Používané didaktické prostředky</w:t>
            </w:r>
          </w:p>
          <w:p w14:paraId="14C62044" w14:textId="77777777" w:rsidR="005110DD" w:rsidRPr="0071371D" w:rsidRDefault="005110DD" w:rsidP="00F8305C">
            <w:pPr>
              <w:jc w:val="both"/>
            </w:pPr>
            <w:r w:rsidRPr="000C69A4">
              <w:t xml:space="preserve">Při výuce jsou využívány technické výukové prostředky – vizuální/audiovizuální prostředky výpočetní a prezentační </w:t>
            </w:r>
            <w:r w:rsidRPr="00CA2F1A">
              <w:t>techniky, materiální vybavení poslucháren, seminárních a odborných učeben a laboratoří a moderní učební pomůcky, zejm. dataprojekce, on-line nástroje, zdroje odborné literatury, databáze, výukové počítačové programy, prezentace, videozáznamy, modely aj.</w:t>
            </w:r>
          </w:p>
          <w:p w14:paraId="0FD095CA" w14:textId="77777777" w:rsidR="005110DD" w:rsidRPr="0071371D" w:rsidRDefault="005110DD" w:rsidP="00F8305C">
            <w:pPr>
              <w:jc w:val="both"/>
            </w:pPr>
          </w:p>
          <w:p w14:paraId="500F2BFE" w14:textId="13707B49" w:rsidR="005110DD"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1D9E667A" w14:textId="77777777" w:rsidTr="00C21351">
        <w:trPr>
          <w:trHeight w:val="265"/>
          <w:trPrChange w:id="212" w:author="Natálie Honková" w:date="2025-07-18T09:39:00Z">
            <w:trPr>
              <w:wBefore w:w="393" w:type="dxa"/>
              <w:wAfter w:w="101" w:type="dxa"/>
              <w:trHeight w:val="265"/>
            </w:trPr>
          </w:trPrChange>
        </w:trPr>
        <w:tc>
          <w:tcPr>
            <w:tcW w:w="3653" w:type="dxa"/>
            <w:gridSpan w:val="3"/>
            <w:tcBorders>
              <w:top w:val="single" w:sz="4" w:space="0" w:color="auto"/>
            </w:tcBorders>
            <w:shd w:val="clear" w:color="auto" w:fill="F7CAAC"/>
            <w:tcPrChange w:id="213" w:author="Natálie Honková" w:date="2025-07-18T09:39:00Z">
              <w:tcPr>
                <w:tcW w:w="3653" w:type="dxa"/>
                <w:gridSpan w:val="3"/>
                <w:tcBorders>
                  <w:top w:val="single" w:sz="4" w:space="0" w:color="auto"/>
                </w:tcBorders>
                <w:shd w:val="clear" w:color="auto" w:fill="F7CAAC"/>
              </w:tcPr>
            </w:tcPrChange>
          </w:tcPr>
          <w:p w14:paraId="2D7B6026" w14:textId="77777777" w:rsidR="005110DD" w:rsidRDefault="005110DD" w:rsidP="00F8305C">
            <w:pPr>
              <w:jc w:val="both"/>
            </w:pPr>
            <w:r>
              <w:rPr>
                <w:b/>
              </w:rPr>
              <w:lastRenderedPageBreak/>
              <w:t>Studijní literatura a studijní pomůcky</w:t>
            </w:r>
          </w:p>
        </w:tc>
        <w:tc>
          <w:tcPr>
            <w:tcW w:w="6202" w:type="dxa"/>
            <w:gridSpan w:val="6"/>
            <w:tcBorders>
              <w:top w:val="single" w:sz="4" w:space="0" w:color="auto"/>
              <w:bottom w:val="nil"/>
            </w:tcBorders>
            <w:tcPrChange w:id="214" w:author="Natálie Honková" w:date="2025-07-18T09:39:00Z">
              <w:tcPr>
                <w:tcW w:w="6202" w:type="dxa"/>
                <w:gridSpan w:val="6"/>
                <w:tcBorders>
                  <w:top w:val="single" w:sz="4" w:space="0" w:color="auto"/>
                  <w:bottom w:val="nil"/>
                </w:tcBorders>
              </w:tcPr>
            </w:tcPrChange>
          </w:tcPr>
          <w:p w14:paraId="71246E0A" w14:textId="77777777" w:rsidR="005110DD" w:rsidRDefault="005110DD" w:rsidP="00F8305C">
            <w:pPr>
              <w:jc w:val="both"/>
            </w:pPr>
          </w:p>
        </w:tc>
      </w:tr>
      <w:tr w:rsidR="005110DD" w14:paraId="1167105F" w14:textId="77777777" w:rsidTr="00C21351">
        <w:trPr>
          <w:trHeight w:val="1497"/>
          <w:trPrChange w:id="215" w:author="Natálie Honková" w:date="2025-07-18T09:39:00Z">
            <w:trPr>
              <w:wBefore w:w="393" w:type="dxa"/>
              <w:wAfter w:w="101" w:type="dxa"/>
              <w:trHeight w:val="1497"/>
            </w:trPr>
          </w:trPrChange>
        </w:trPr>
        <w:tc>
          <w:tcPr>
            <w:tcW w:w="9855" w:type="dxa"/>
            <w:gridSpan w:val="9"/>
            <w:tcBorders>
              <w:top w:val="nil"/>
            </w:tcBorders>
            <w:tcPrChange w:id="216" w:author="Natálie Honková" w:date="2025-07-18T09:39:00Z">
              <w:tcPr>
                <w:tcW w:w="9855" w:type="dxa"/>
                <w:gridSpan w:val="9"/>
                <w:tcBorders>
                  <w:top w:val="nil"/>
                </w:tcBorders>
              </w:tcPr>
            </w:tcPrChange>
          </w:tcPr>
          <w:p w14:paraId="27BBAAEC" w14:textId="77777777" w:rsidR="00BD4AF8" w:rsidRPr="00BD1FAC" w:rsidRDefault="00BD4AF8" w:rsidP="00BD4AF8">
            <w:pPr>
              <w:jc w:val="both"/>
            </w:pPr>
            <w:r w:rsidRPr="00BD1FAC">
              <w:rPr>
                <w:u w:val="single"/>
              </w:rPr>
              <w:t>Povinná literatura</w:t>
            </w:r>
            <w:r w:rsidRPr="00BD1FAC">
              <w:t>:</w:t>
            </w:r>
          </w:p>
          <w:p w14:paraId="6598F959" w14:textId="77777777" w:rsidR="00BD4AF8" w:rsidRPr="00BD1FAC" w:rsidRDefault="00BD4AF8" w:rsidP="00BD4AF8">
            <w:pPr>
              <w:jc w:val="both"/>
            </w:pPr>
            <w:r w:rsidRPr="00BD1FAC">
              <w:t>H</w:t>
            </w:r>
            <w:r w:rsidRPr="00BD1FAC">
              <w:rPr>
                <w:caps/>
              </w:rPr>
              <w:t>ousecroft</w:t>
            </w:r>
            <w:r w:rsidRPr="00BD1FAC">
              <w:t>, C.E., S</w:t>
            </w:r>
            <w:r w:rsidRPr="00BD1FAC">
              <w:rPr>
                <w:caps/>
              </w:rPr>
              <w:t>harpe,</w:t>
            </w:r>
            <w:r w:rsidRPr="00BD1FAC">
              <w:t xml:space="preserve"> A.G. Anorganická chemie. Praha: VŠCHT, 2014. ISBN 978-80-7080-872-6. </w:t>
            </w:r>
          </w:p>
          <w:p w14:paraId="38A2AE77" w14:textId="0B936FC8" w:rsidR="00BD4AF8" w:rsidRDefault="00BD4AF8" w:rsidP="00BD4AF8">
            <w:pPr>
              <w:jc w:val="both"/>
            </w:pPr>
            <w:r w:rsidRPr="00BD1FAC">
              <w:t>K</w:t>
            </w:r>
            <w:r w:rsidRPr="00BD1FAC">
              <w:rPr>
                <w:caps/>
              </w:rPr>
              <w:t>afka</w:t>
            </w:r>
            <w:r w:rsidRPr="00BD1FAC">
              <w:t xml:space="preserve">, S. Příklady a úlohy z obecné, anorganické a organické chemie. 4. uprav. vyd. Zlín: UTB, 2011. ISBN 978-80-7454-095-0. </w:t>
            </w:r>
          </w:p>
          <w:p w14:paraId="349304A7" w14:textId="5D5C95C0" w:rsidR="00CF7DBC" w:rsidRDefault="00CF7DBC" w:rsidP="00CF7DBC">
            <w:pPr>
              <w:jc w:val="both"/>
              <w:rPr>
                <w:caps/>
              </w:rPr>
            </w:pPr>
            <w:r w:rsidRPr="00176670">
              <w:rPr>
                <w:caps/>
              </w:rPr>
              <w:t>Weller, M</w:t>
            </w:r>
            <w:r>
              <w:rPr>
                <w:caps/>
              </w:rPr>
              <w:t>.</w:t>
            </w:r>
            <w:r w:rsidRPr="00176670">
              <w:rPr>
                <w:caps/>
              </w:rPr>
              <w:t>T.</w:t>
            </w:r>
            <w:r>
              <w:rPr>
                <w:caps/>
              </w:rPr>
              <w:t xml:space="preserve"> </w:t>
            </w:r>
            <w:r>
              <w:t xml:space="preserve">Inorganic Chemistry. </w:t>
            </w:r>
            <w:r w:rsidRPr="00FA5554">
              <w:t>Oxford: Oxford University Press, 2014</w:t>
            </w:r>
            <w:r>
              <w:t xml:space="preserve">. ISBN </w:t>
            </w:r>
            <w:r w:rsidRPr="00176670">
              <w:t>9780199641826</w:t>
            </w:r>
            <w:r>
              <w:t>.</w:t>
            </w:r>
          </w:p>
          <w:p w14:paraId="07264A05" w14:textId="2FE78EAD" w:rsidR="00CF7DBC" w:rsidRDefault="00CF7DBC" w:rsidP="00CF7DBC">
            <w:pPr>
              <w:jc w:val="both"/>
            </w:pPr>
            <w:r w:rsidRPr="00F8550B">
              <w:rPr>
                <w:caps/>
              </w:rPr>
              <w:t>Shriver</w:t>
            </w:r>
            <w:r w:rsidRPr="00122909">
              <w:t xml:space="preserve">, D.F., </w:t>
            </w:r>
            <w:r w:rsidRPr="00CF7DBC">
              <w:rPr>
                <w:caps/>
              </w:rPr>
              <w:t>Atkins</w:t>
            </w:r>
            <w:r w:rsidRPr="00122909">
              <w:t xml:space="preserve">, P.W. </w:t>
            </w:r>
            <w:r>
              <w:t xml:space="preserve">Inorganic Chemistry. </w:t>
            </w:r>
            <w:r w:rsidR="00CE6DD7">
              <w:t xml:space="preserve">4th Ed. </w:t>
            </w:r>
            <w:r w:rsidRPr="00122909">
              <w:t>Oxford</w:t>
            </w:r>
            <w:r>
              <w:t>:</w:t>
            </w:r>
            <w:r w:rsidRPr="00122909">
              <w:t xml:space="preserve"> Oxford University Press, </w:t>
            </w:r>
            <w:r w:rsidR="00CE6DD7">
              <w:t>2006</w:t>
            </w:r>
            <w:r>
              <w:t xml:space="preserve">. ISBN </w:t>
            </w:r>
            <w:r w:rsidR="00CE6DD7" w:rsidRPr="00CE6DD7">
              <w:t>0199264635.</w:t>
            </w:r>
          </w:p>
          <w:p w14:paraId="540BCA9E" w14:textId="77777777" w:rsidR="00BD4AF8" w:rsidRPr="00BD1FAC" w:rsidRDefault="00BD4AF8" w:rsidP="00BD4AF8">
            <w:pPr>
              <w:jc w:val="both"/>
            </w:pPr>
          </w:p>
          <w:p w14:paraId="636902DC" w14:textId="77777777" w:rsidR="00BD4AF8" w:rsidRPr="00BD1FAC" w:rsidRDefault="00BD4AF8" w:rsidP="00BD4AF8">
            <w:pPr>
              <w:jc w:val="both"/>
            </w:pPr>
            <w:r w:rsidRPr="00BD1FAC">
              <w:rPr>
                <w:u w:val="single"/>
              </w:rPr>
              <w:t>Doporučená literatura</w:t>
            </w:r>
            <w:r w:rsidRPr="00BD1FAC">
              <w:t>:</w:t>
            </w:r>
          </w:p>
          <w:p w14:paraId="4E9FAE9A" w14:textId="77777777" w:rsidR="00BD4AF8" w:rsidRPr="00BD1FAC" w:rsidRDefault="00BD4AF8" w:rsidP="00BD4AF8">
            <w:pPr>
              <w:jc w:val="both"/>
            </w:pPr>
            <w:r w:rsidRPr="00BD1FAC">
              <w:t>J</w:t>
            </w:r>
            <w:r w:rsidRPr="00BD1FAC">
              <w:rPr>
                <w:caps/>
              </w:rPr>
              <w:t>ursík</w:t>
            </w:r>
            <w:r w:rsidRPr="00BD1FAC">
              <w:t>, F. Anorganická chemie nekovů. Praha: VŠCHT, 2001 (2008 dotisk). ISBN 978-80-7080-417-9.</w:t>
            </w:r>
          </w:p>
          <w:p w14:paraId="5EFA2D60" w14:textId="77777777" w:rsidR="00BD4AF8" w:rsidRPr="00BD1FAC" w:rsidRDefault="00BD4AF8" w:rsidP="00BD4AF8">
            <w:pPr>
              <w:jc w:val="both"/>
            </w:pPr>
            <w:r w:rsidRPr="00BD1FAC">
              <w:t>J</w:t>
            </w:r>
            <w:r w:rsidRPr="00BD1FAC">
              <w:rPr>
                <w:caps/>
              </w:rPr>
              <w:t>ursík</w:t>
            </w:r>
            <w:r w:rsidRPr="00BD1FAC">
              <w:t>, F. Anorganická chemie kovů. Praha: VŠCHT, 2002 (2008 dotisk). ISBN 978-80-7080-504-6.</w:t>
            </w:r>
          </w:p>
          <w:p w14:paraId="3EAB9723" w14:textId="77777777" w:rsidR="00BD4AF8" w:rsidRPr="00BD1FAC" w:rsidRDefault="00BD4AF8" w:rsidP="00BD4AF8">
            <w:pPr>
              <w:jc w:val="both"/>
            </w:pPr>
            <w:r w:rsidRPr="00BD1FAC">
              <w:t>R</w:t>
            </w:r>
            <w:r w:rsidRPr="00BD1FAC">
              <w:rPr>
                <w:caps/>
              </w:rPr>
              <w:t>ubešová,</w:t>
            </w:r>
            <w:r w:rsidRPr="00BD1FAC">
              <w:t xml:space="preserve"> K. Basic Chemical Calculations. Praha: VŠCHT, 2016. ISBN 978-80-7080-953-2.</w:t>
            </w:r>
          </w:p>
          <w:p w14:paraId="286A4F0B" w14:textId="34E78993" w:rsidR="005110DD" w:rsidRPr="00D22542" w:rsidRDefault="00BD4AF8" w:rsidP="00BD4AF8">
            <w:pPr>
              <w:jc w:val="both"/>
            </w:pPr>
            <w:r w:rsidRPr="00BD1FAC">
              <w:t>P</w:t>
            </w:r>
            <w:r w:rsidRPr="00BD1FAC">
              <w:rPr>
                <w:caps/>
              </w:rPr>
              <w:t>etrucci</w:t>
            </w:r>
            <w:r w:rsidRPr="00BD1FAC">
              <w:t>, R.H. a kol. General Chemistry: Principles and Modern Applications. 9th Ed. Upper Saddle River: Pearson Education, 2007. ISBN 131493302.</w:t>
            </w:r>
          </w:p>
        </w:tc>
      </w:tr>
      <w:tr w:rsidR="005110DD" w14:paraId="25872F32" w14:textId="77777777" w:rsidTr="00C21351">
        <w:trPr>
          <w:trPrChange w:id="217" w:author="Natálie Honková" w:date="2025-07-18T09:39:00Z">
            <w:trPr>
              <w:wBefore w:w="393" w:type="dxa"/>
              <w:wAfter w:w="101" w:type="dxa"/>
            </w:trPr>
          </w:trPrChange>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Change w:id="218" w:author="Natálie Honková" w:date="2025-07-18T09:39:00Z">
              <w:tcPr>
                <w:tcW w:w="9855" w:type="dxa"/>
                <w:gridSpan w:val="9"/>
                <w:tcBorders>
                  <w:top w:val="single" w:sz="12" w:space="0" w:color="auto"/>
                  <w:left w:val="single" w:sz="2" w:space="0" w:color="auto"/>
                  <w:bottom w:val="single" w:sz="2" w:space="0" w:color="auto"/>
                  <w:right w:val="single" w:sz="2" w:space="0" w:color="auto"/>
                </w:tcBorders>
                <w:shd w:val="clear" w:color="auto" w:fill="F7CAAC"/>
              </w:tcPr>
            </w:tcPrChange>
          </w:tcPr>
          <w:p w14:paraId="39EBC8E8" w14:textId="77777777" w:rsidR="005110DD" w:rsidRDefault="005110DD" w:rsidP="00F8305C">
            <w:pPr>
              <w:jc w:val="center"/>
              <w:rPr>
                <w:b/>
              </w:rPr>
            </w:pPr>
            <w:r>
              <w:rPr>
                <w:b/>
              </w:rPr>
              <w:t>Informace ke kombinované nebo distanční formě</w:t>
            </w:r>
          </w:p>
        </w:tc>
      </w:tr>
      <w:tr w:rsidR="005110DD" w14:paraId="00199819" w14:textId="77777777" w:rsidTr="00C21351">
        <w:trPr>
          <w:trPrChange w:id="219" w:author="Natálie Honková" w:date="2025-07-18T09:39:00Z">
            <w:trPr>
              <w:wBefore w:w="393" w:type="dxa"/>
              <w:wAfter w:w="101" w:type="dxa"/>
            </w:trPr>
          </w:trPrChange>
        </w:trPr>
        <w:tc>
          <w:tcPr>
            <w:tcW w:w="4787" w:type="dxa"/>
            <w:gridSpan w:val="4"/>
            <w:tcBorders>
              <w:top w:val="single" w:sz="2" w:space="0" w:color="auto"/>
            </w:tcBorders>
            <w:shd w:val="clear" w:color="auto" w:fill="F7CAAC"/>
            <w:tcPrChange w:id="220" w:author="Natálie Honková" w:date="2025-07-18T09:39:00Z">
              <w:tcPr>
                <w:tcW w:w="4787" w:type="dxa"/>
                <w:gridSpan w:val="4"/>
                <w:tcBorders>
                  <w:top w:val="single" w:sz="2" w:space="0" w:color="auto"/>
                </w:tcBorders>
                <w:shd w:val="clear" w:color="auto" w:fill="F7CAAC"/>
              </w:tcPr>
            </w:tcPrChange>
          </w:tcPr>
          <w:p w14:paraId="4E2A4C82" w14:textId="77777777" w:rsidR="005110DD" w:rsidRDefault="005110DD" w:rsidP="00F8305C">
            <w:pPr>
              <w:jc w:val="both"/>
            </w:pPr>
            <w:r>
              <w:rPr>
                <w:b/>
              </w:rPr>
              <w:t>Rozsah konzultací (soustředění)</w:t>
            </w:r>
          </w:p>
        </w:tc>
        <w:tc>
          <w:tcPr>
            <w:tcW w:w="889" w:type="dxa"/>
            <w:tcBorders>
              <w:top w:val="single" w:sz="2" w:space="0" w:color="auto"/>
            </w:tcBorders>
            <w:tcPrChange w:id="221" w:author="Natálie Honková" w:date="2025-07-18T09:39:00Z">
              <w:tcPr>
                <w:tcW w:w="889" w:type="dxa"/>
                <w:tcBorders>
                  <w:top w:val="single" w:sz="2" w:space="0" w:color="auto"/>
                </w:tcBorders>
              </w:tcPr>
            </w:tcPrChange>
          </w:tcPr>
          <w:p w14:paraId="47C5EBAC" w14:textId="1B34A82D" w:rsidR="005110DD" w:rsidRDefault="00766418" w:rsidP="00766418">
            <w:pPr>
              <w:jc w:val="center"/>
            </w:pPr>
            <w:r>
              <w:t>16</w:t>
            </w:r>
          </w:p>
        </w:tc>
        <w:tc>
          <w:tcPr>
            <w:tcW w:w="4179" w:type="dxa"/>
            <w:gridSpan w:val="4"/>
            <w:tcBorders>
              <w:top w:val="single" w:sz="2" w:space="0" w:color="auto"/>
            </w:tcBorders>
            <w:shd w:val="clear" w:color="auto" w:fill="F7CAAC"/>
            <w:tcPrChange w:id="222" w:author="Natálie Honková" w:date="2025-07-18T09:39:00Z">
              <w:tcPr>
                <w:tcW w:w="4179" w:type="dxa"/>
                <w:gridSpan w:val="4"/>
                <w:tcBorders>
                  <w:top w:val="single" w:sz="2" w:space="0" w:color="auto"/>
                </w:tcBorders>
                <w:shd w:val="clear" w:color="auto" w:fill="F7CAAC"/>
              </w:tcPr>
            </w:tcPrChange>
          </w:tcPr>
          <w:p w14:paraId="0EEEF42A" w14:textId="77777777" w:rsidR="005110DD" w:rsidRDefault="005110DD" w:rsidP="00F8305C">
            <w:pPr>
              <w:jc w:val="both"/>
              <w:rPr>
                <w:b/>
              </w:rPr>
            </w:pPr>
            <w:r>
              <w:rPr>
                <w:b/>
              </w:rPr>
              <w:t xml:space="preserve">hodin </w:t>
            </w:r>
          </w:p>
        </w:tc>
      </w:tr>
      <w:tr w:rsidR="005110DD" w14:paraId="424F6203" w14:textId="77777777" w:rsidTr="00C21351">
        <w:trPr>
          <w:trPrChange w:id="223" w:author="Natálie Honková" w:date="2025-07-18T09:39:00Z">
            <w:trPr>
              <w:wBefore w:w="393" w:type="dxa"/>
              <w:wAfter w:w="101" w:type="dxa"/>
            </w:trPr>
          </w:trPrChange>
        </w:trPr>
        <w:tc>
          <w:tcPr>
            <w:tcW w:w="9855" w:type="dxa"/>
            <w:gridSpan w:val="9"/>
            <w:shd w:val="clear" w:color="auto" w:fill="F7CAAC"/>
            <w:tcPrChange w:id="224" w:author="Natálie Honková" w:date="2025-07-18T09:39:00Z">
              <w:tcPr>
                <w:tcW w:w="9855" w:type="dxa"/>
                <w:gridSpan w:val="9"/>
                <w:shd w:val="clear" w:color="auto" w:fill="F7CAAC"/>
              </w:tcPr>
            </w:tcPrChange>
          </w:tcPr>
          <w:p w14:paraId="70ECAA55" w14:textId="77777777" w:rsidR="005110DD" w:rsidRDefault="005110DD" w:rsidP="00F8305C">
            <w:pPr>
              <w:jc w:val="both"/>
              <w:rPr>
                <w:b/>
              </w:rPr>
            </w:pPr>
            <w:r>
              <w:rPr>
                <w:b/>
              </w:rPr>
              <w:t>Informace o způsobu kontaktu s vyučujícím</w:t>
            </w:r>
          </w:p>
        </w:tc>
      </w:tr>
      <w:tr w:rsidR="005110DD" w14:paraId="3AA07E35" w14:textId="77777777" w:rsidTr="00C21351">
        <w:trPr>
          <w:trHeight w:val="1373"/>
          <w:trPrChange w:id="225" w:author="Natálie Honková" w:date="2025-07-18T09:39:00Z">
            <w:trPr>
              <w:wBefore w:w="393" w:type="dxa"/>
              <w:wAfter w:w="101" w:type="dxa"/>
              <w:trHeight w:val="1373"/>
            </w:trPr>
          </w:trPrChange>
        </w:trPr>
        <w:tc>
          <w:tcPr>
            <w:tcW w:w="9855" w:type="dxa"/>
            <w:gridSpan w:val="9"/>
            <w:tcPrChange w:id="226" w:author="Natálie Honková" w:date="2025-07-18T09:39:00Z">
              <w:tcPr>
                <w:tcW w:w="9855" w:type="dxa"/>
                <w:gridSpan w:val="9"/>
              </w:tcPr>
            </w:tcPrChange>
          </w:tcPr>
          <w:p w14:paraId="21AEC047" w14:textId="71484EDD" w:rsidR="00BD4AF8" w:rsidRPr="00BD4AF8" w:rsidRDefault="00032448" w:rsidP="00BD4AF8">
            <w:pPr>
              <w:jc w:val="both"/>
              <w:rPr>
                <w:highlight w:val="cyan"/>
              </w:rPr>
            </w:pPr>
            <w:r w:rsidRPr="00CE6F38">
              <w:t>Studenti se účastní výuky, kde je jim redukovanou formou prezentována látka dle anotace předmětu. Výuka je realizována v blocích. Studentům budou určeny části učiva k samostatnému nastudování.</w:t>
            </w:r>
            <w:r w:rsidR="00BD1FAC">
              <w:t xml:space="preserve"> </w:t>
            </w:r>
            <w:r w:rsidR="00BD4AF8" w:rsidRPr="00CF7DBC">
              <w:t>Kontrola samostatného studia bude provedena písemným testem. Konzultace jsou možné v rámci výuky nebo lze vyučuj</w:t>
            </w:r>
            <w:r w:rsidR="00BD4AF8" w:rsidRPr="00032448">
              <w:t>ícího kontaktovat viz níže.</w:t>
            </w:r>
          </w:p>
          <w:p w14:paraId="4813208F" w14:textId="77777777" w:rsidR="00BD4AF8" w:rsidRPr="00BD4AF8" w:rsidRDefault="00BD4AF8" w:rsidP="00BD4AF8">
            <w:pPr>
              <w:jc w:val="both"/>
              <w:rPr>
                <w:highlight w:val="cyan"/>
              </w:rPr>
            </w:pPr>
          </w:p>
          <w:p w14:paraId="20D4F3B4" w14:textId="33C5BFAF" w:rsidR="00BD4AF8" w:rsidDel="00F92B44" w:rsidRDefault="00BD4AF8" w:rsidP="00BD4AF8">
            <w:pPr>
              <w:jc w:val="both"/>
              <w:rPr>
                <w:del w:id="227" w:author="Natálie Honková" w:date="2025-07-14T08:44:00Z"/>
              </w:rPr>
            </w:pPr>
            <w:r w:rsidRPr="0080343F">
              <w:rPr>
                <w:bCs/>
              </w:rPr>
              <w:t xml:space="preserve">Možnosti komunikace s vyučujícím: </w:t>
            </w:r>
            <w:r w:rsidR="009556F6">
              <w:fldChar w:fldCharType="begin"/>
            </w:r>
            <w:r w:rsidR="009556F6">
              <w:instrText xml:space="preserve"> HYPERLINK "mailto:kafka@utb.cz" </w:instrText>
            </w:r>
            <w:r w:rsidR="009556F6">
              <w:fldChar w:fldCharType="separate"/>
            </w:r>
            <w:r w:rsidRPr="0080343F">
              <w:rPr>
                <w:rStyle w:val="Hypertextovodkaz"/>
              </w:rPr>
              <w:t>kafka@utb.cz</w:t>
            </w:r>
            <w:r w:rsidR="009556F6">
              <w:rPr>
                <w:rStyle w:val="Hypertextovodkaz"/>
              </w:rPr>
              <w:fldChar w:fldCharType="end"/>
            </w:r>
            <w:r w:rsidRPr="0080343F">
              <w:t>, 576 031</w:t>
            </w:r>
            <w:r w:rsidR="0080343F" w:rsidRPr="0080343F">
              <w:t> </w:t>
            </w:r>
            <w:r w:rsidRPr="0080343F">
              <w:t>115</w:t>
            </w:r>
            <w:r w:rsidR="0080343F" w:rsidRPr="0080343F">
              <w:t>, 576 031</w:t>
            </w:r>
            <w:r w:rsidR="00E3078C">
              <w:t> </w:t>
            </w:r>
            <w:r w:rsidR="0080343F" w:rsidRPr="0080343F">
              <w:t>107</w:t>
            </w:r>
            <w:ins w:id="228" w:author="Natálie Honková" w:date="2025-07-14T08:57:00Z">
              <w:r w:rsidR="00E3078C">
                <w:t xml:space="preserve">, </w:t>
              </w:r>
            </w:ins>
            <w:ins w:id="229" w:author="Natálie Honková" w:date="2025-07-14T08:58:00Z">
              <w:r w:rsidR="00E3078C">
                <w:t>(</w:t>
              </w:r>
            </w:ins>
            <w:r w:rsidR="00C21351">
              <w:fldChar w:fldCharType="begin"/>
            </w:r>
            <w:r w:rsidR="00C21351">
              <w:instrText xml:space="preserve"> HYPERLINK "mailto:</w:instrText>
            </w:r>
            <w:r w:rsidR="00C21351" w:rsidRPr="00C21351">
              <w:instrText>rvicha@utb.cz</w:instrText>
            </w:r>
            <w:r w:rsidR="00C21351">
              <w:instrText xml:space="preserve">" </w:instrText>
            </w:r>
            <w:r w:rsidR="00C21351">
              <w:fldChar w:fldCharType="separate"/>
            </w:r>
            <w:ins w:id="230" w:author="Natálie Honková" w:date="2025-07-18T09:37:00Z">
              <w:r w:rsidR="00C21351" w:rsidRPr="00C21351">
                <w:rPr>
                  <w:rStyle w:val="Hypertextovodkaz"/>
                </w:rPr>
                <w:t>rvicha</w:t>
              </w:r>
            </w:ins>
            <w:ins w:id="231" w:author="Natálie Honková" w:date="2025-07-14T08:57:00Z">
              <w:r w:rsidR="00C21351" w:rsidRPr="00C21351">
                <w:rPr>
                  <w:rStyle w:val="Hypertextovodkaz"/>
                </w:rPr>
                <w:t>@utb.cz</w:t>
              </w:r>
            </w:ins>
            <w:ins w:id="232" w:author="Natálie Honková" w:date="2025-07-18T09:38:00Z">
              <w:r w:rsidR="00C21351">
                <w:fldChar w:fldCharType="end"/>
              </w:r>
            </w:ins>
            <w:ins w:id="233" w:author="Natálie Honková" w:date="2025-07-14T08:57:00Z">
              <w:r w:rsidR="00E3078C" w:rsidRPr="00EB665B">
                <w:t>, 576 031 </w:t>
              </w:r>
            </w:ins>
            <w:ins w:id="234" w:author="Natálie Honková" w:date="2025-07-18T10:51:00Z">
              <w:r w:rsidR="009A7D49">
                <w:t>10</w:t>
              </w:r>
            </w:ins>
            <w:ins w:id="235" w:author="Natálie Honková" w:date="2025-07-18T09:38:00Z">
              <w:r w:rsidR="00C21351">
                <w:t>3</w:t>
              </w:r>
            </w:ins>
            <w:ins w:id="236" w:author="Natálie Honková" w:date="2025-07-14T08:58:00Z">
              <w:r w:rsidR="00E3078C">
                <w:t>)</w:t>
              </w:r>
            </w:ins>
            <w:ins w:id="237" w:author="Natálie Honková" w:date="2025-07-14T08:57:00Z">
              <w:r w:rsidR="00E3078C" w:rsidRPr="00EB665B">
                <w:t>.</w:t>
              </w:r>
            </w:ins>
          </w:p>
          <w:p w14:paraId="7A6FDA30" w14:textId="37B34405" w:rsidR="005110DD" w:rsidDel="00F92B44" w:rsidRDefault="005110DD" w:rsidP="00F8305C">
            <w:pPr>
              <w:jc w:val="both"/>
              <w:rPr>
                <w:del w:id="238" w:author="Natálie Honková" w:date="2025-07-14T08:44:00Z"/>
              </w:rPr>
            </w:pPr>
          </w:p>
          <w:p w14:paraId="3012601F" w14:textId="3A111684" w:rsidR="005110DD" w:rsidDel="00E3078C" w:rsidRDefault="005110DD" w:rsidP="00F8305C">
            <w:pPr>
              <w:jc w:val="both"/>
              <w:rPr>
                <w:del w:id="239" w:author="Natálie Honková" w:date="2025-07-14T08:56:00Z"/>
              </w:rPr>
            </w:pPr>
          </w:p>
          <w:p w14:paraId="4BFE4254" w14:textId="77777777" w:rsidR="005110DD" w:rsidRDefault="005110DD" w:rsidP="00F8305C">
            <w:pPr>
              <w:jc w:val="both"/>
            </w:pPr>
          </w:p>
          <w:p w14:paraId="74436BC7" w14:textId="77777777" w:rsidR="005110DD" w:rsidRDefault="005110DD" w:rsidP="00F8305C">
            <w:pPr>
              <w:jc w:val="both"/>
            </w:pPr>
          </w:p>
          <w:p w14:paraId="598A9446" w14:textId="77777777" w:rsidR="005110DD" w:rsidRDefault="005110DD" w:rsidP="00F8305C">
            <w:pPr>
              <w:jc w:val="both"/>
            </w:pPr>
          </w:p>
          <w:p w14:paraId="34671952" w14:textId="77777777" w:rsidR="005110DD" w:rsidRDefault="005110DD" w:rsidP="00F8305C">
            <w:pPr>
              <w:jc w:val="both"/>
            </w:pPr>
          </w:p>
          <w:p w14:paraId="72433B19" w14:textId="77777777" w:rsidR="005110DD" w:rsidRDefault="005110DD" w:rsidP="00F8305C">
            <w:pPr>
              <w:jc w:val="both"/>
            </w:pPr>
          </w:p>
          <w:p w14:paraId="183F25E5" w14:textId="77777777" w:rsidR="005110DD" w:rsidRDefault="005110DD" w:rsidP="00F8305C">
            <w:pPr>
              <w:jc w:val="both"/>
            </w:pPr>
          </w:p>
          <w:p w14:paraId="499D86C0" w14:textId="3536E075" w:rsidR="005110DD" w:rsidRDefault="005110DD" w:rsidP="00F8305C">
            <w:pPr>
              <w:jc w:val="both"/>
            </w:pPr>
          </w:p>
          <w:p w14:paraId="154DC6EB" w14:textId="63D4D3C0" w:rsidR="00CF7DBC" w:rsidRDefault="00CF7DBC" w:rsidP="00F8305C">
            <w:pPr>
              <w:jc w:val="both"/>
            </w:pPr>
          </w:p>
          <w:p w14:paraId="76CC574C" w14:textId="183DE3B1" w:rsidR="00CF7DBC" w:rsidRDefault="00CF7DBC" w:rsidP="00F8305C">
            <w:pPr>
              <w:jc w:val="both"/>
            </w:pPr>
          </w:p>
          <w:p w14:paraId="1954B221" w14:textId="614251A3" w:rsidR="00CF7DBC" w:rsidRDefault="00CF7DBC" w:rsidP="00F8305C">
            <w:pPr>
              <w:jc w:val="both"/>
            </w:pPr>
          </w:p>
          <w:p w14:paraId="4842B627" w14:textId="4252CB23" w:rsidR="00CF7DBC" w:rsidRDefault="00CF7DBC" w:rsidP="00F8305C">
            <w:pPr>
              <w:jc w:val="both"/>
            </w:pPr>
          </w:p>
          <w:p w14:paraId="7D47D6CD" w14:textId="4808758D" w:rsidR="00CF7DBC" w:rsidRDefault="00CF7DBC" w:rsidP="00F8305C">
            <w:pPr>
              <w:jc w:val="both"/>
            </w:pPr>
          </w:p>
          <w:p w14:paraId="07927E77" w14:textId="1A0A3F59" w:rsidR="00CF7DBC" w:rsidRDefault="00CF7DBC" w:rsidP="00F8305C">
            <w:pPr>
              <w:jc w:val="both"/>
            </w:pPr>
          </w:p>
          <w:p w14:paraId="162D01F1" w14:textId="57B02E66" w:rsidR="00CF7DBC" w:rsidRDefault="00CF7DBC" w:rsidP="00F8305C">
            <w:pPr>
              <w:jc w:val="both"/>
            </w:pPr>
          </w:p>
          <w:p w14:paraId="1CF0F392" w14:textId="62BCECD2" w:rsidR="00CF7DBC" w:rsidRDefault="00CF7DBC" w:rsidP="00F8305C">
            <w:pPr>
              <w:jc w:val="both"/>
            </w:pPr>
          </w:p>
          <w:p w14:paraId="04D62AC1" w14:textId="15DA24A9" w:rsidR="00CF7DBC" w:rsidDel="00E3078C" w:rsidRDefault="00CF7DBC" w:rsidP="00F8305C">
            <w:pPr>
              <w:jc w:val="both"/>
              <w:rPr>
                <w:del w:id="240" w:author="Natálie Honková" w:date="2025-07-14T08:58:00Z"/>
              </w:rPr>
            </w:pPr>
          </w:p>
          <w:p w14:paraId="67050404" w14:textId="4677F7B4" w:rsidR="00CF7DBC" w:rsidRDefault="00CF7DBC" w:rsidP="00F8305C">
            <w:pPr>
              <w:jc w:val="both"/>
            </w:pPr>
          </w:p>
          <w:p w14:paraId="03667D99" w14:textId="0DED1BD2" w:rsidR="00CF7DBC" w:rsidRDefault="00CF7DBC" w:rsidP="00F8305C">
            <w:pPr>
              <w:jc w:val="both"/>
            </w:pPr>
          </w:p>
          <w:p w14:paraId="5C50F478" w14:textId="7D17CF31" w:rsidR="00CF7DBC" w:rsidRDefault="00CF7DBC" w:rsidP="00F8305C">
            <w:pPr>
              <w:jc w:val="both"/>
              <w:rPr>
                <w:ins w:id="241" w:author="Natálie Honková" w:date="2025-07-18T09:39:00Z"/>
              </w:rPr>
            </w:pPr>
          </w:p>
          <w:p w14:paraId="157486E3" w14:textId="32675E26" w:rsidR="00C21351" w:rsidRDefault="00C21351" w:rsidP="00F8305C">
            <w:pPr>
              <w:jc w:val="both"/>
              <w:rPr>
                <w:ins w:id="242" w:author="Natálie Honková" w:date="2025-07-18T09:39:00Z"/>
              </w:rPr>
            </w:pPr>
          </w:p>
          <w:p w14:paraId="4293ADAC" w14:textId="367A7F78" w:rsidR="00C21351" w:rsidDel="00C21351" w:rsidRDefault="00C21351" w:rsidP="00F8305C">
            <w:pPr>
              <w:jc w:val="both"/>
              <w:rPr>
                <w:del w:id="243" w:author="Natálie Honková" w:date="2025-07-18T09:39:00Z"/>
              </w:rPr>
            </w:pPr>
          </w:p>
          <w:p w14:paraId="107FB86B" w14:textId="77777777" w:rsidR="00CF7DBC" w:rsidRDefault="00CF7DBC" w:rsidP="00F8305C">
            <w:pPr>
              <w:jc w:val="both"/>
            </w:pPr>
          </w:p>
          <w:p w14:paraId="3B47554F" w14:textId="77777777" w:rsidR="005110DD" w:rsidRDefault="005110DD" w:rsidP="00F8305C">
            <w:pPr>
              <w:jc w:val="both"/>
            </w:pPr>
          </w:p>
        </w:tc>
      </w:tr>
      <w:bookmarkEnd w:id="153"/>
    </w:tbl>
    <w:p w14:paraId="7E0B0113" w14:textId="77777777" w:rsidR="00C21351" w:rsidRDefault="00C21351">
      <w:pPr>
        <w:rPr>
          <w:ins w:id="244" w:author="Natálie Honková" w:date="2025-07-18T09:39:00Z"/>
        </w:rPr>
      </w:pPr>
      <w:ins w:id="245" w:author="Natálie Honková" w:date="2025-07-18T09:39:00Z">
        <w:r>
          <w:lastRenderedPageBreak/>
          <w:br w:type="page"/>
        </w:r>
      </w:ins>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3"/>
        <w:gridCol w:w="923"/>
        <w:gridCol w:w="1164"/>
        <w:gridCol w:w="1065"/>
        <w:gridCol w:w="283"/>
        <w:gridCol w:w="218"/>
        <w:gridCol w:w="476"/>
        <w:gridCol w:w="658"/>
        <w:gridCol w:w="889"/>
        <w:gridCol w:w="206"/>
        <w:gridCol w:w="610"/>
        <w:gridCol w:w="1138"/>
        <w:gridCol w:w="341"/>
        <w:gridCol w:w="993"/>
        <w:gridCol w:w="223"/>
        <w:gridCol w:w="668"/>
        <w:gridCol w:w="101"/>
      </w:tblGrid>
      <w:tr w:rsidR="005110DD" w14:paraId="436E18A4"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48822263" w14:textId="1478EC39" w:rsidR="005110DD" w:rsidRDefault="005110DD" w:rsidP="00F8305C">
            <w:pPr>
              <w:jc w:val="both"/>
              <w:rPr>
                <w:b/>
                <w:sz w:val="28"/>
              </w:rPr>
            </w:pPr>
            <w:r>
              <w:lastRenderedPageBreak/>
              <w:br w:type="page"/>
            </w:r>
            <w:r>
              <w:rPr>
                <w:b/>
                <w:sz w:val="28"/>
              </w:rPr>
              <w:t>B-III – Charakteristika studijního předmětu</w:t>
            </w:r>
          </w:p>
        </w:tc>
      </w:tr>
      <w:tr w:rsidR="005110DD" w14:paraId="68CC64D8"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71B41BE6"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259F3BF8" w14:textId="04BDB1F7" w:rsidR="005110DD" w:rsidRPr="00C964A6" w:rsidRDefault="00C964A6" w:rsidP="00F8305C">
            <w:pPr>
              <w:jc w:val="both"/>
              <w:rPr>
                <w:b/>
                <w:bCs/>
              </w:rPr>
            </w:pPr>
            <w:bookmarkStart w:id="246" w:name="Lab_tech"/>
            <w:bookmarkEnd w:id="246"/>
            <w:r w:rsidRPr="00C964A6">
              <w:rPr>
                <w:b/>
                <w:bCs/>
              </w:rPr>
              <w:t>Laboratorní technika</w:t>
            </w:r>
          </w:p>
        </w:tc>
      </w:tr>
      <w:tr w:rsidR="005110DD" w14:paraId="2962BDDB" w14:textId="77777777" w:rsidTr="001041BE">
        <w:trPr>
          <w:gridBefore w:val="1"/>
          <w:gridAfter w:val="1"/>
          <w:wBefore w:w="393" w:type="dxa"/>
          <w:wAfter w:w="101" w:type="dxa"/>
        </w:trPr>
        <w:tc>
          <w:tcPr>
            <w:tcW w:w="3435" w:type="dxa"/>
            <w:gridSpan w:val="4"/>
            <w:shd w:val="clear" w:color="auto" w:fill="F7CAAC"/>
          </w:tcPr>
          <w:p w14:paraId="0445A4D0" w14:textId="77777777" w:rsidR="005110DD" w:rsidRDefault="005110DD" w:rsidP="00F8305C">
            <w:pPr>
              <w:jc w:val="both"/>
              <w:rPr>
                <w:b/>
              </w:rPr>
            </w:pPr>
            <w:r>
              <w:rPr>
                <w:b/>
              </w:rPr>
              <w:t>Typ předmětu</w:t>
            </w:r>
          </w:p>
        </w:tc>
        <w:tc>
          <w:tcPr>
            <w:tcW w:w="3057" w:type="dxa"/>
            <w:gridSpan w:val="6"/>
          </w:tcPr>
          <w:p w14:paraId="7ED07A14" w14:textId="77777777" w:rsidR="005110DD" w:rsidRDefault="005110DD" w:rsidP="00F8305C">
            <w:pPr>
              <w:jc w:val="both"/>
            </w:pPr>
            <w:r>
              <w:t>povinný</w:t>
            </w:r>
          </w:p>
        </w:tc>
        <w:tc>
          <w:tcPr>
            <w:tcW w:w="2695" w:type="dxa"/>
            <w:gridSpan w:val="4"/>
            <w:shd w:val="clear" w:color="auto" w:fill="F7CAAC"/>
          </w:tcPr>
          <w:p w14:paraId="1EE84C26" w14:textId="77777777" w:rsidR="005110DD" w:rsidRDefault="005110DD" w:rsidP="00F8305C">
            <w:pPr>
              <w:jc w:val="both"/>
            </w:pPr>
            <w:r>
              <w:rPr>
                <w:b/>
              </w:rPr>
              <w:t>doporučený ročník / semestr</w:t>
            </w:r>
          </w:p>
        </w:tc>
        <w:tc>
          <w:tcPr>
            <w:tcW w:w="668" w:type="dxa"/>
          </w:tcPr>
          <w:p w14:paraId="50BE2372" w14:textId="77777777" w:rsidR="005110DD" w:rsidRDefault="005110DD" w:rsidP="00F8305C">
            <w:pPr>
              <w:jc w:val="both"/>
            </w:pPr>
            <w:r>
              <w:t>1/ZS</w:t>
            </w:r>
          </w:p>
        </w:tc>
      </w:tr>
      <w:tr w:rsidR="005110DD" w14:paraId="161FA685" w14:textId="77777777" w:rsidTr="001041BE">
        <w:trPr>
          <w:gridBefore w:val="1"/>
          <w:gridAfter w:val="1"/>
          <w:wBefore w:w="393" w:type="dxa"/>
          <w:wAfter w:w="101" w:type="dxa"/>
        </w:trPr>
        <w:tc>
          <w:tcPr>
            <w:tcW w:w="3435" w:type="dxa"/>
            <w:gridSpan w:val="4"/>
            <w:shd w:val="clear" w:color="auto" w:fill="F7CAAC"/>
          </w:tcPr>
          <w:p w14:paraId="4C1A548C" w14:textId="77777777" w:rsidR="005110DD" w:rsidRDefault="005110DD" w:rsidP="00F8305C">
            <w:pPr>
              <w:jc w:val="both"/>
              <w:rPr>
                <w:b/>
              </w:rPr>
            </w:pPr>
            <w:r>
              <w:rPr>
                <w:b/>
              </w:rPr>
              <w:t>Rozsah studijního předmětu</w:t>
            </w:r>
          </w:p>
        </w:tc>
        <w:tc>
          <w:tcPr>
            <w:tcW w:w="1352" w:type="dxa"/>
            <w:gridSpan w:val="3"/>
          </w:tcPr>
          <w:p w14:paraId="292A5E78" w14:textId="4549A795" w:rsidR="005110DD" w:rsidRPr="00094AFE" w:rsidRDefault="001C370D" w:rsidP="00F8305C">
            <w:pPr>
              <w:jc w:val="both"/>
            </w:pPr>
            <w:r w:rsidRPr="00094AFE">
              <w:t>0</w:t>
            </w:r>
            <w:r w:rsidR="005110DD" w:rsidRPr="00094AFE">
              <w:t>p+</w:t>
            </w:r>
            <w:r w:rsidRPr="00094AFE">
              <w:t>12</w:t>
            </w:r>
            <w:r w:rsidR="005110DD" w:rsidRPr="00094AFE">
              <w:t>s+2</w:t>
            </w:r>
            <w:r w:rsidRPr="00094AFE">
              <w:t>4</w:t>
            </w:r>
            <w:r w:rsidR="005110DD" w:rsidRPr="00094AFE">
              <w:t>l</w:t>
            </w:r>
          </w:p>
        </w:tc>
        <w:tc>
          <w:tcPr>
            <w:tcW w:w="889" w:type="dxa"/>
            <w:shd w:val="clear" w:color="auto" w:fill="F7CAAC"/>
          </w:tcPr>
          <w:p w14:paraId="5976F2BD" w14:textId="77777777" w:rsidR="005110DD" w:rsidRPr="00094AFE" w:rsidRDefault="005110DD" w:rsidP="00F8305C">
            <w:pPr>
              <w:jc w:val="both"/>
              <w:rPr>
                <w:b/>
              </w:rPr>
            </w:pPr>
            <w:r w:rsidRPr="00094AFE">
              <w:rPr>
                <w:b/>
              </w:rPr>
              <w:t xml:space="preserve">hod. </w:t>
            </w:r>
          </w:p>
        </w:tc>
        <w:tc>
          <w:tcPr>
            <w:tcW w:w="816" w:type="dxa"/>
            <w:gridSpan w:val="2"/>
          </w:tcPr>
          <w:p w14:paraId="434B31FF" w14:textId="0FA11573" w:rsidR="005110DD" w:rsidRPr="00094AFE" w:rsidRDefault="001C370D" w:rsidP="00F8305C">
            <w:pPr>
              <w:jc w:val="both"/>
            </w:pPr>
            <w:r w:rsidRPr="00094AFE">
              <w:t>36</w:t>
            </w:r>
          </w:p>
        </w:tc>
        <w:tc>
          <w:tcPr>
            <w:tcW w:w="1479" w:type="dxa"/>
            <w:gridSpan w:val="2"/>
            <w:shd w:val="clear" w:color="auto" w:fill="F7CAAC"/>
          </w:tcPr>
          <w:p w14:paraId="36C9EEB6" w14:textId="77777777" w:rsidR="005110DD" w:rsidRDefault="005110DD" w:rsidP="00F8305C">
            <w:pPr>
              <w:jc w:val="both"/>
              <w:rPr>
                <w:b/>
              </w:rPr>
            </w:pPr>
            <w:r>
              <w:rPr>
                <w:b/>
              </w:rPr>
              <w:t>kreditů</w:t>
            </w:r>
          </w:p>
        </w:tc>
        <w:tc>
          <w:tcPr>
            <w:tcW w:w="1884" w:type="dxa"/>
            <w:gridSpan w:val="3"/>
          </w:tcPr>
          <w:p w14:paraId="7BD7853E" w14:textId="12D8E269" w:rsidR="005110DD" w:rsidRDefault="009166C1" w:rsidP="00F8305C">
            <w:pPr>
              <w:jc w:val="both"/>
            </w:pPr>
            <w:r>
              <w:t>3</w:t>
            </w:r>
          </w:p>
        </w:tc>
      </w:tr>
      <w:tr w:rsidR="005110DD" w14:paraId="51F61D52" w14:textId="77777777" w:rsidTr="001041BE">
        <w:trPr>
          <w:gridBefore w:val="1"/>
          <w:gridAfter w:val="1"/>
          <w:wBefore w:w="393" w:type="dxa"/>
          <w:wAfter w:w="101" w:type="dxa"/>
        </w:trPr>
        <w:tc>
          <w:tcPr>
            <w:tcW w:w="3435" w:type="dxa"/>
            <w:gridSpan w:val="4"/>
            <w:shd w:val="clear" w:color="auto" w:fill="F7CAAC"/>
          </w:tcPr>
          <w:p w14:paraId="5743EDB1" w14:textId="77777777" w:rsidR="005110DD" w:rsidRDefault="005110DD" w:rsidP="00F8305C">
            <w:pPr>
              <w:jc w:val="both"/>
              <w:rPr>
                <w:b/>
                <w:sz w:val="22"/>
              </w:rPr>
            </w:pPr>
            <w:r>
              <w:rPr>
                <w:b/>
              </w:rPr>
              <w:t>Prerekvizity, korekvizity, ekvivalence</w:t>
            </w:r>
          </w:p>
        </w:tc>
        <w:tc>
          <w:tcPr>
            <w:tcW w:w="6420" w:type="dxa"/>
            <w:gridSpan w:val="11"/>
          </w:tcPr>
          <w:p w14:paraId="6402940A" w14:textId="77777777" w:rsidR="005110DD" w:rsidRDefault="005110DD" w:rsidP="00F8305C">
            <w:pPr>
              <w:jc w:val="both"/>
            </w:pPr>
          </w:p>
        </w:tc>
      </w:tr>
      <w:tr w:rsidR="005110DD" w14:paraId="2C4B9436" w14:textId="77777777" w:rsidTr="001041BE">
        <w:trPr>
          <w:gridBefore w:val="1"/>
          <w:gridAfter w:val="1"/>
          <w:wBefore w:w="393" w:type="dxa"/>
          <w:wAfter w:w="101" w:type="dxa"/>
        </w:trPr>
        <w:tc>
          <w:tcPr>
            <w:tcW w:w="3435" w:type="dxa"/>
            <w:gridSpan w:val="4"/>
            <w:shd w:val="clear" w:color="auto" w:fill="F7CAAC"/>
          </w:tcPr>
          <w:p w14:paraId="69CFBCE3" w14:textId="77777777" w:rsidR="005110DD" w:rsidRPr="005A0406" w:rsidRDefault="005110DD" w:rsidP="00F8305C">
            <w:pPr>
              <w:jc w:val="both"/>
              <w:rPr>
                <w:b/>
              </w:rPr>
            </w:pPr>
            <w:r w:rsidRPr="005A0406">
              <w:rPr>
                <w:b/>
              </w:rPr>
              <w:t>Způsob ověření výsledků učení</w:t>
            </w:r>
          </w:p>
        </w:tc>
        <w:tc>
          <w:tcPr>
            <w:tcW w:w="3057" w:type="dxa"/>
            <w:gridSpan w:val="6"/>
            <w:tcBorders>
              <w:bottom w:val="single" w:sz="4" w:space="0" w:color="auto"/>
            </w:tcBorders>
          </w:tcPr>
          <w:p w14:paraId="618E3218" w14:textId="0B05043F" w:rsidR="005110DD" w:rsidRPr="009166C1" w:rsidRDefault="009166C1" w:rsidP="00F8305C">
            <w:pPr>
              <w:jc w:val="both"/>
            </w:pPr>
            <w:r w:rsidRPr="009166C1">
              <w:t xml:space="preserve">klasifikovaný </w:t>
            </w:r>
            <w:r w:rsidR="005110DD" w:rsidRPr="009166C1">
              <w:t>zápočet</w:t>
            </w:r>
          </w:p>
        </w:tc>
        <w:tc>
          <w:tcPr>
            <w:tcW w:w="1479" w:type="dxa"/>
            <w:gridSpan w:val="2"/>
            <w:tcBorders>
              <w:bottom w:val="single" w:sz="4" w:space="0" w:color="auto"/>
            </w:tcBorders>
            <w:shd w:val="clear" w:color="auto" w:fill="F7CAAC"/>
          </w:tcPr>
          <w:p w14:paraId="2724B68F" w14:textId="77777777" w:rsidR="005110DD" w:rsidRDefault="005110DD" w:rsidP="00F8305C">
            <w:pPr>
              <w:jc w:val="both"/>
              <w:rPr>
                <w:b/>
              </w:rPr>
            </w:pPr>
            <w:r>
              <w:rPr>
                <w:b/>
              </w:rPr>
              <w:t>Forma výuky</w:t>
            </w:r>
          </w:p>
        </w:tc>
        <w:tc>
          <w:tcPr>
            <w:tcW w:w="1884" w:type="dxa"/>
            <w:gridSpan w:val="3"/>
            <w:tcBorders>
              <w:bottom w:val="single" w:sz="4" w:space="0" w:color="auto"/>
            </w:tcBorders>
          </w:tcPr>
          <w:p w14:paraId="3EEE2672" w14:textId="77777777" w:rsidR="001D77F6" w:rsidRDefault="005110DD" w:rsidP="00F8305C">
            <w:pPr>
              <w:jc w:val="both"/>
            </w:pPr>
            <w:r w:rsidRPr="00094AFE">
              <w:t xml:space="preserve">semináře, </w:t>
            </w:r>
          </w:p>
          <w:p w14:paraId="467C5EBF" w14:textId="1D9A2E47" w:rsidR="005110DD" w:rsidRDefault="005110DD" w:rsidP="00F8305C">
            <w:pPr>
              <w:jc w:val="both"/>
            </w:pPr>
            <w:r w:rsidRPr="00094AFE">
              <w:t>laboratorní cvičení</w:t>
            </w:r>
          </w:p>
        </w:tc>
      </w:tr>
      <w:tr w:rsidR="005110DD" w14:paraId="49008A74" w14:textId="77777777" w:rsidTr="001041BE">
        <w:trPr>
          <w:gridBefore w:val="1"/>
          <w:gridAfter w:val="1"/>
          <w:wBefore w:w="393" w:type="dxa"/>
          <w:wAfter w:w="101" w:type="dxa"/>
        </w:trPr>
        <w:tc>
          <w:tcPr>
            <w:tcW w:w="3435" w:type="dxa"/>
            <w:gridSpan w:val="4"/>
            <w:shd w:val="clear" w:color="auto" w:fill="F7CAAC"/>
          </w:tcPr>
          <w:p w14:paraId="6A81B8C0"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66EA28BC" w14:textId="27AFF521" w:rsidR="003B5E46" w:rsidRDefault="00201E9B" w:rsidP="00F8305C">
            <w:pPr>
              <w:jc w:val="both"/>
            </w:pPr>
            <w:r>
              <w:t>Min. 80% p</w:t>
            </w:r>
            <w:r w:rsidR="003B5E46" w:rsidRPr="00D219E5">
              <w:t xml:space="preserve">ovinná docházka </w:t>
            </w:r>
            <w:r w:rsidR="002F7413">
              <w:t>v</w:t>
            </w:r>
            <w:r w:rsidR="003B5E46" w:rsidRPr="00D219E5">
              <w:t xml:space="preserve"> seminář</w:t>
            </w:r>
            <w:r w:rsidR="002F7413">
              <w:t>ích</w:t>
            </w:r>
            <w:r w:rsidR="003B5E46" w:rsidRPr="00D219E5">
              <w:t xml:space="preserve"> a </w:t>
            </w:r>
            <w:r>
              <w:t xml:space="preserve">absolvování všech </w:t>
            </w:r>
            <w:r w:rsidR="003B5E46" w:rsidRPr="00D219E5">
              <w:t>laboratorní</w:t>
            </w:r>
            <w:r>
              <w:t>ch</w:t>
            </w:r>
            <w:r w:rsidR="003B5E46" w:rsidRPr="00D219E5">
              <w:t xml:space="preserve"> cvičení. Vypracování protokolů z jednotlivých úloh. Za každý protokol je maximálně 10 bodů, minimum je </w:t>
            </w:r>
            <w:r w:rsidR="001104FC">
              <w:t>5</w:t>
            </w:r>
            <w:r w:rsidR="003B5E46" w:rsidRPr="00D219E5">
              <w:t xml:space="preserve"> bodů, jinak musí student protokol přepracovat. </w:t>
            </w:r>
          </w:p>
          <w:p w14:paraId="731FB920" w14:textId="230DE3D5" w:rsidR="003B5E46" w:rsidRDefault="003B5E46" w:rsidP="00F8305C">
            <w:pPr>
              <w:jc w:val="both"/>
            </w:pPr>
            <w:r w:rsidRPr="00D219E5">
              <w:t>Klasifikovaný zápoče</w:t>
            </w:r>
            <w:r>
              <w:t>t má dvě části: </w:t>
            </w:r>
          </w:p>
          <w:p w14:paraId="5575511D" w14:textId="2350F04F" w:rsidR="003B5E46" w:rsidRDefault="003B5E46" w:rsidP="00F8305C">
            <w:pPr>
              <w:jc w:val="both"/>
            </w:pPr>
            <w:r>
              <w:t>1. </w:t>
            </w:r>
            <w:r w:rsidRPr="00D219E5">
              <w:t>Klasifikace protokolů z laboratorního cvičení. Celkem je 6 úloh, za každou 10 bod</w:t>
            </w:r>
            <w:r>
              <w:t>ů, tedy lze získat maximálně 60 </w:t>
            </w:r>
            <w:r w:rsidRPr="00D219E5">
              <w:t>bodů</w:t>
            </w:r>
            <w:r>
              <w:t xml:space="preserve">. </w:t>
            </w:r>
            <w:r w:rsidRPr="003B5E46">
              <w:t>Minimum je 30 bodů.</w:t>
            </w:r>
          </w:p>
          <w:p w14:paraId="5D05F7CE" w14:textId="43488035" w:rsidR="005110DD" w:rsidRDefault="003B5E46" w:rsidP="00F8305C">
            <w:pPr>
              <w:jc w:val="both"/>
            </w:pPr>
            <w:r w:rsidRPr="00D219E5">
              <w:t xml:space="preserve">2. </w:t>
            </w:r>
            <w:r w:rsidRPr="003B5E46">
              <w:t>Test získaných dovedností a znalostí na posledním laboratorním cvičení. Maximum 40 bodů, minimum 20 bodů.</w:t>
            </w:r>
          </w:p>
        </w:tc>
      </w:tr>
      <w:tr w:rsidR="005110DD" w14:paraId="7BC4E39E"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34CC5E35" w14:textId="77777777" w:rsidR="005110DD" w:rsidRDefault="005110DD" w:rsidP="00F8305C">
            <w:pPr>
              <w:jc w:val="both"/>
              <w:rPr>
                <w:b/>
              </w:rPr>
            </w:pPr>
            <w:r>
              <w:rPr>
                <w:b/>
              </w:rPr>
              <w:t>Garant předmětu</w:t>
            </w:r>
          </w:p>
        </w:tc>
        <w:tc>
          <w:tcPr>
            <w:tcW w:w="6420" w:type="dxa"/>
            <w:gridSpan w:val="11"/>
            <w:tcBorders>
              <w:top w:val="nil"/>
            </w:tcBorders>
          </w:tcPr>
          <w:p w14:paraId="1F46D778" w14:textId="77777777" w:rsidR="005110DD" w:rsidRDefault="005110DD" w:rsidP="00F8305C">
            <w:pPr>
              <w:jc w:val="both"/>
            </w:pPr>
          </w:p>
        </w:tc>
      </w:tr>
      <w:tr w:rsidR="005110DD" w14:paraId="4862F2F7"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4B5D1A1C" w14:textId="77777777" w:rsidR="005110DD" w:rsidRDefault="005110DD" w:rsidP="00F8305C">
            <w:pPr>
              <w:jc w:val="both"/>
              <w:rPr>
                <w:b/>
              </w:rPr>
            </w:pPr>
            <w:r>
              <w:rPr>
                <w:b/>
              </w:rPr>
              <w:t>Zapojení garanta do výuky předmětu</w:t>
            </w:r>
          </w:p>
        </w:tc>
        <w:tc>
          <w:tcPr>
            <w:tcW w:w="6420" w:type="dxa"/>
            <w:gridSpan w:val="11"/>
            <w:tcBorders>
              <w:top w:val="nil"/>
            </w:tcBorders>
          </w:tcPr>
          <w:p w14:paraId="4DBF8BCC" w14:textId="77777777" w:rsidR="005110DD" w:rsidRDefault="005110DD" w:rsidP="00F8305C">
            <w:pPr>
              <w:jc w:val="both"/>
            </w:pPr>
          </w:p>
        </w:tc>
      </w:tr>
      <w:tr w:rsidR="005110DD" w14:paraId="72D8300A" w14:textId="77777777" w:rsidTr="001041BE">
        <w:trPr>
          <w:gridBefore w:val="1"/>
          <w:gridAfter w:val="1"/>
          <w:wBefore w:w="393" w:type="dxa"/>
          <w:wAfter w:w="101" w:type="dxa"/>
        </w:trPr>
        <w:tc>
          <w:tcPr>
            <w:tcW w:w="3435" w:type="dxa"/>
            <w:gridSpan w:val="4"/>
            <w:shd w:val="clear" w:color="auto" w:fill="F7CAAC"/>
          </w:tcPr>
          <w:p w14:paraId="170FD01D" w14:textId="77777777" w:rsidR="005110DD" w:rsidRDefault="005110DD" w:rsidP="00F8305C">
            <w:pPr>
              <w:jc w:val="both"/>
              <w:rPr>
                <w:b/>
              </w:rPr>
            </w:pPr>
            <w:r>
              <w:rPr>
                <w:b/>
              </w:rPr>
              <w:t>Vyučující</w:t>
            </w:r>
          </w:p>
        </w:tc>
        <w:tc>
          <w:tcPr>
            <w:tcW w:w="6420" w:type="dxa"/>
            <w:gridSpan w:val="11"/>
            <w:tcBorders>
              <w:bottom w:val="nil"/>
            </w:tcBorders>
          </w:tcPr>
          <w:p w14:paraId="54AFAEF8" w14:textId="77777777" w:rsidR="005110DD" w:rsidRDefault="005110DD" w:rsidP="00F8305C">
            <w:pPr>
              <w:jc w:val="both"/>
            </w:pPr>
          </w:p>
        </w:tc>
      </w:tr>
      <w:tr w:rsidR="005110DD" w14:paraId="2C61E31C" w14:textId="77777777" w:rsidTr="001041BE">
        <w:trPr>
          <w:gridBefore w:val="1"/>
          <w:gridAfter w:val="1"/>
          <w:wBefore w:w="393" w:type="dxa"/>
          <w:wAfter w:w="101" w:type="dxa"/>
          <w:trHeight w:val="260"/>
        </w:trPr>
        <w:tc>
          <w:tcPr>
            <w:tcW w:w="9855" w:type="dxa"/>
            <w:gridSpan w:val="15"/>
            <w:tcBorders>
              <w:top w:val="nil"/>
            </w:tcBorders>
          </w:tcPr>
          <w:p w14:paraId="6AB7E891" w14:textId="3B40BF2F" w:rsidR="005110DD" w:rsidRPr="0039145C" w:rsidRDefault="009556F6" w:rsidP="00F8305C">
            <w:pPr>
              <w:spacing w:before="60" w:after="60"/>
              <w:jc w:val="both"/>
            </w:pPr>
            <w:hyperlink w:anchor="Polášková" w:history="1">
              <w:r w:rsidR="0039145C" w:rsidRPr="0039145C">
                <w:rPr>
                  <w:rStyle w:val="OdstavecseseznamemChar"/>
                  <w:rFonts w:ascii="Times New Roman" w:hAnsi="Times New Roman" w:cs="Times New Roman"/>
                  <w:sz w:val="20"/>
                  <w:szCs w:val="20"/>
                </w:rPr>
                <w:t>doc. Ing. Martina Polášková, Ph.D.</w:t>
              </w:r>
            </w:hyperlink>
            <w:r w:rsidR="0039145C" w:rsidRPr="0039145C">
              <w:t xml:space="preserve"> (100% s)</w:t>
            </w:r>
          </w:p>
        </w:tc>
      </w:tr>
      <w:tr w:rsidR="005110DD" w14:paraId="3B653C06" w14:textId="77777777" w:rsidTr="001041BE">
        <w:trPr>
          <w:gridBefore w:val="1"/>
          <w:gridAfter w:val="1"/>
          <w:wBefore w:w="393" w:type="dxa"/>
          <w:wAfter w:w="101" w:type="dxa"/>
        </w:trPr>
        <w:tc>
          <w:tcPr>
            <w:tcW w:w="3435" w:type="dxa"/>
            <w:gridSpan w:val="4"/>
            <w:shd w:val="clear" w:color="auto" w:fill="F7CAAC"/>
          </w:tcPr>
          <w:p w14:paraId="42527A3F"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71288AE4" w14:textId="77777777" w:rsidR="005110DD" w:rsidRPr="005A0406" w:rsidRDefault="005110DD" w:rsidP="00F8305C">
            <w:pPr>
              <w:jc w:val="both"/>
            </w:pPr>
          </w:p>
        </w:tc>
      </w:tr>
      <w:tr w:rsidR="005110DD" w14:paraId="2E50388D"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35BC7AF0" w14:textId="48736A33" w:rsidR="005110DD" w:rsidRPr="00351747" w:rsidRDefault="005110DD" w:rsidP="00F8305C">
            <w:pPr>
              <w:jc w:val="both"/>
              <w:rPr>
                <w:b/>
                <w:bCs/>
              </w:rPr>
            </w:pPr>
            <w:r w:rsidRPr="00D22542">
              <w:t xml:space="preserve">Cílem předmětu je </w:t>
            </w:r>
            <w:r w:rsidR="003B5E46" w:rsidRPr="00D3073E">
              <w:rPr>
                <w:kern w:val="1"/>
              </w:rPr>
              <w:t>studenty seznámit s prací v laboratoři a uvést do základních konceptů chemie a technologie materiálů</w:t>
            </w:r>
            <w:r w:rsidRPr="00D22542">
              <w:t>.</w:t>
            </w:r>
            <w:r>
              <w:rPr>
                <w:b/>
                <w:bCs/>
              </w:rPr>
              <w:t xml:space="preserve"> </w:t>
            </w:r>
            <w:r w:rsidRPr="00351747">
              <w:rPr>
                <w:b/>
                <w:bCs/>
              </w:rPr>
              <w:t>Obsah předmětu tvoří tyto tematické celky:</w:t>
            </w:r>
          </w:p>
          <w:p w14:paraId="2FEE56BB" w14:textId="63777ADA" w:rsidR="00CA2F1A" w:rsidRPr="001E2327" w:rsidRDefault="00CA2F1A" w:rsidP="001E2327">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E2327">
              <w:rPr>
                <w:rFonts w:ascii="Times New Roman" w:hAnsi="Times New Roman" w:cs="Times New Roman"/>
                <w:sz w:val="20"/>
                <w:szCs w:val="20"/>
                <w:lang w:eastAsia="cs-CZ"/>
              </w:rPr>
              <w:t>Seminář: Úvod; materiály, pomůcky, přístroje; proces, operace; navážka, výtěžek; laboratorní deník, protokol; tabulky.</w:t>
            </w:r>
          </w:p>
          <w:p w14:paraId="658218AD" w14:textId="3C21A9B9" w:rsidR="00CA2F1A" w:rsidRPr="001E2327" w:rsidRDefault="00CA2F1A" w:rsidP="001E2327">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E2327">
              <w:rPr>
                <w:rFonts w:ascii="Times New Roman" w:hAnsi="Times New Roman" w:cs="Times New Roman"/>
                <w:sz w:val="20"/>
                <w:szCs w:val="20"/>
                <w:lang w:eastAsia="cs-CZ"/>
              </w:rPr>
              <w:t>Laboratorní cvičení: Bezpečnost, první pomoc; materiály, pomůcky, přístroje; práce se sklem, sestavování aparatur, laboratorní příručka.</w:t>
            </w:r>
          </w:p>
          <w:p w14:paraId="4AF98F65" w14:textId="7BECE5AC" w:rsidR="00CA2F1A" w:rsidRPr="001E2327" w:rsidRDefault="00CA2F1A" w:rsidP="001E2327">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E2327">
              <w:rPr>
                <w:rFonts w:ascii="Times New Roman" w:hAnsi="Times New Roman" w:cs="Times New Roman"/>
                <w:sz w:val="20"/>
                <w:szCs w:val="20"/>
                <w:lang w:eastAsia="cs-CZ"/>
              </w:rPr>
              <w:t>Seminář: Hmota, hmotnost, zákony zachování, objem a hustota.</w:t>
            </w:r>
          </w:p>
          <w:p w14:paraId="62FEFAC5" w14:textId="31456952" w:rsidR="00CA2F1A" w:rsidRPr="001E2327" w:rsidRDefault="00CA2F1A" w:rsidP="001E2327">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E2327">
              <w:rPr>
                <w:rFonts w:ascii="Times New Roman" w:hAnsi="Times New Roman" w:cs="Times New Roman"/>
                <w:sz w:val="20"/>
                <w:szCs w:val="20"/>
                <w:lang w:eastAsia="cs-CZ"/>
              </w:rPr>
              <w:t>Laboratorní cvičení: Stanovení hustoty, hustoměry, flotace, pyknometr; usazování a dekantace; zpracování přírodní suroviny; plasty, polymery.</w:t>
            </w:r>
          </w:p>
          <w:p w14:paraId="6AE732AD" w14:textId="735C14E3" w:rsidR="00CA2F1A" w:rsidRPr="001E2327" w:rsidRDefault="00CA2F1A" w:rsidP="001E2327">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E2327">
              <w:rPr>
                <w:rFonts w:ascii="Times New Roman" w:hAnsi="Times New Roman" w:cs="Times New Roman"/>
                <w:sz w:val="20"/>
                <w:szCs w:val="20"/>
                <w:lang w:eastAsia="cs-CZ"/>
              </w:rPr>
              <w:t>Seminář: Výtěžek, teoretický výtěžek, rozsah reakce. Čistota, nečistoty.</w:t>
            </w:r>
          </w:p>
          <w:p w14:paraId="42901241" w14:textId="08CE0482" w:rsidR="00CA2F1A" w:rsidRPr="001E2327" w:rsidRDefault="00CA2F1A" w:rsidP="001E2327">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E2327">
              <w:rPr>
                <w:rFonts w:ascii="Times New Roman" w:hAnsi="Times New Roman" w:cs="Times New Roman"/>
                <w:sz w:val="20"/>
                <w:szCs w:val="20"/>
                <w:lang w:eastAsia="cs-CZ"/>
              </w:rPr>
              <w:t>Laboratorní cvičení: Vážení; keramika; zahřívání, lázně, plamen, pece; žíhání, příprava pigmentů, pálení vápna.</w:t>
            </w:r>
          </w:p>
          <w:p w14:paraId="2C1927BF" w14:textId="5B9D6372" w:rsidR="00CA2F1A" w:rsidRPr="001E2327" w:rsidRDefault="00CA2F1A" w:rsidP="001E2327">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E2327">
              <w:rPr>
                <w:rFonts w:ascii="Times New Roman" w:hAnsi="Times New Roman" w:cs="Times New Roman"/>
                <w:sz w:val="20"/>
                <w:szCs w:val="20"/>
                <w:lang w:eastAsia="cs-CZ"/>
              </w:rPr>
              <w:t>Seminář: Roztoky, koncentrace, ředění a směšování, výpočty.</w:t>
            </w:r>
          </w:p>
          <w:p w14:paraId="5C16A5F3" w14:textId="1BDBC61D" w:rsidR="00CA2F1A" w:rsidRPr="001E2327" w:rsidRDefault="00CA2F1A" w:rsidP="001E2327">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E2327">
              <w:rPr>
                <w:rFonts w:ascii="Times New Roman" w:hAnsi="Times New Roman" w:cs="Times New Roman"/>
                <w:sz w:val="20"/>
                <w:szCs w:val="20"/>
                <w:lang w:eastAsia="cs-CZ"/>
              </w:rPr>
              <w:t>Laboratorní cvičení: Práce s kapalinami, běžná rozpouštědla, měření objemu, dávkování, příprava roztoků; čistění, oddělování složek směsí, filtrace, srážení, teplota tání, sublimace.</w:t>
            </w:r>
          </w:p>
          <w:p w14:paraId="6BE933C4" w14:textId="385DFB36" w:rsidR="00CA2F1A" w:rsidRPr="001E2327" w:rsidRDefault="00CA2F1A" w:rsidP="001E2327">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E2327">
              <w:rPr>
                <w:rFonts w:ascii="Times New Roman" w:hAnsi="Times New Roman" w:cs="Times New Roman"/>
                <w:sz w:val="20"/>
                <w:szCs w:val="20"/>
                <w:lang w:eastAsia="cs-CZ"/>
              </w:rPr>
              <w:t>Seminář: Heterogenní reakce, plyny v laboratoři.</w:t>
            </w:r>
          </w:p>
          <w:p w14:paraId="6C73D3E5" w14:textId="196A9130" w:rsidR="00CA2F1A" w:rsidRPr="001E2327" w:rsidRDefault="00CA2F1A" w:rsidP="001E2327">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E2327">
              <w:rPr>
                <w:rFonts w:ascii="Times New Roman" w:hAnsi="Times New Roman" w:cs="Times New Roman"/>
                <w:sz w:val="20"/>
                <w:szCs w:val="20"/>
                <w:lang w:eastAsia="cs-CZ"/>
              </w:rPr>
              <w:t>Laboratorní cvičení: Práce s plyny, ochranná atmosféra, zdroje plynů.</w:t>
            </w:r>
          </w:p>
          <w:p w14:paraId="3294F566" w14:textId="73C4FF1F" w:rsidR="00CA2F1A" w:rsidRPr="001E2327" w:rsidRDefault="00CA2F1A" w:rsidP="001E2327">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E2327">
              <w:rPr>
                <w:rFonts w:ascii="Times New Roman" w:hAnsi="Times New Roman" w:cs="Times New Roman"/>
                <w:sz w:val="20"/>
                <w:szCs w:val="20"/>
                <w:lang w:eastAsia="cs-CZ"/>
              </w:rPr>
              <w:t>Seminář: Teplo, ohřev a chlazení; fázová změna, stupně volnosti, var, odpařování, destilace.</w:t>
            </w:r>
          </w:p>
          <w:p w14:paraId="6F78D1A5" w14:textId="6AB03BA6" w:rsidR="005110DD" w:rsidRPr="001E2327" w:rsidRDefault="00CA2F1A" w:rsidP="001E2327">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E2327">
              <w:rPr>
                <w:rFonts w:ascii="Times New Roman" w:hAnsi="Times New Roman" w:cs="Times New Roman"/>
                <w:sz w:val="20"/>
                <w:szCs w:val="20"/>
                <w:lang w:eastAsia="cs-CZ"/>
              </w:rPr>
              <w:t>Laboratorní cvičení: Destilace s vodní parou, extrakce, separace fází, stanovení indexu lomu.</w:t>
            </w:r>
          </w:p>
          <w:p w14:paraId="090FAAF8" w14:textId="77777777" w:rsidR="005110DD" w:rsidRDefault="005110DD" w:rsidP="00F8305C">
            <w:pPr>
              <w:jc w:val="both"/>
              <w:rPr>
                <w:b/>
                <w:bCs/>
              </w:rPr>
            </w:pPr>
          </w:p>
          <w:p w14:paraId="391EA1AB"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672CF216" w14:textId="77777777" w:rsidR="005110DD" w:rsidRPr="000C69A4"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612ACAB9" w14:textId="28C2DA0B" w:rsidR="00370D9C" w:rsidRPr="00370D9C" w:rsidRDefault="00370D9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w:t>
            </w:r>
            <w:r w:rsidRPr="00370D9C">
              <w:rPr>
                <w:rFonts w:ascii="Times New Roman" w:hAnsi="Times New Roman" w:cs="Times New Roman"/>
                <w:sz w:val="20"/>
                <w:szCs w:val="20"/>
                <w:lang w:eastAsia="cs-CZ"/>
              </w:rPr>
              <w:t>opsat vybavení laboratoře, laboratorního skla a pomůcek</w:t>
            </w:r>
          </w:p>
          <w:p w14:paraId="41B00561" w14:textId="15A22E4B" w:rsidR="00370D9C" w:rsidRPr="00370D9C" w:rsidRDefault="00370D9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u</w:t>
            </w:r>
            <w:r w:rsidRPr="00370D9C">
              <w:rPr>
                <w:rFonts w:ascii="Times New Roman" w:hAnsi="Times New Roman" w:cs="Times New Roman"/>
                <w:sz w:val="20"/>
                <w:szCs w:val="20"/>
                <w:lang w:eastAsia="cs-CZ"/>
              </w:rPr>
              <w:t>rčit hmotnost, objem a hustotu kapalin i pevných těles</w:t>
            </w:r>
          </w:p>
          <w:p w14:paraId="18CB42D7" w14:textId="09A485F2" w:rsidR="00370D9C" w:rsidRPr="00370D9C" w:rsidRDefault="00370D9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d</w:t>
            </w:r>
            <w:r w:rsidRPr="00370D9C">
              <w:rPr>
                <w:rFonts w:ascii="Times New Roman" w:hAnsi="Times New Roman" w:cs="Times New Roman"/>
                <w:sz w:val="20"/>
                <w:szCs w:val="20"/>
                <w:lang w:eastAsia="cs-CZ"/>
              </w:rPr>
              <w:t>efinovat výtěžek, teoretický výtěžek a rozsah reakce</w:t>
            </w:r>
          </w:p>
          <w:p w14:paraId="48CFFB76" w14:textId="02FE60BD" w:rsidR="00370D9C" w:rsidRPr="00370D9C" w:rsidRDefault="00370D9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w:t>
            </w:r>
            <w:r w:rsidRPr="00370D9C">
              <w:rPr>
                <w:rFonts w:ascii="Times New Roman" w:hAnsi="Times New Roman" w:cs="Times New Roman"/>
                <w:sz w:val="20"/>
                <w:szCs w:val="20"/>
                <w:lang w:eastAsia="cs-CZ"/>
              </w:rPr>
              <w:t>opsat fázovou změnu</w:t>
            </w:r>
          </w:p>
          <w:p w14:paraId="6DEEB109" w14:textId="55E9C4BA" w:rsidR="00370D9C" w:rsidRPr="00370D9C" w:rsidRDefault="00370D9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c</w:t>
            </w:r>
            <w:r w:rsidRPr="00370D9C">
              <w:rPr>
                <w:rFonts w:ascii="Times New Roman" w:hAnsi="Times New Roman" w:cs="Times New Roman"/>
                <w:sz w:val="20"/>
                <w:szCs w:val="20"/>
                <w:lang w:eastAsia="cs-CZ"/>
              </w:rPr>
              <w:t>harakterizovat způsoby oddělování složek směsí na základě sublimace, srážení, hustoty a odpařování</w:t>
            </w:r>
          </w:p>
          <w:p w14:paraId="42503572" w14:textId="77777777" w:rsidR="005110DD" w:rsidRPr="000C69A4" w:rsidRDefault="005110DD" w:rsidP="00F8305C">
            <w:pPr>
              <w:tabs>
                <w:tab w:val="left" w:pos="328"/>
              </w:tabs>
              <w:rPr>
                <w:b/>
                <w:color w:val="000000" w:themeColor="text1"/>
              </w:rPr>
            </w:pPr>
          </w:p>
          <w:p w14:paraId="1A1F2F22" w14:textId="77777777" w:rsidR="005110DD" w:rsidRPr="000C69A4" w:rsidRDefault="005110DD" w:rsidP="00F8305C">
            <w:pPr>
              <w:tabs>
                <w:tab w:val="left" w:pos="328"/>
              </w:tabs>
              <w:rPr>
                <w:b/>
                <w:color w:val="000000" w:themeColor="text1"/>
              </w:rPr>
            </w:pPr>
            <w:r w:rsidRPr="000C69A4">
              <w:rPr>
                <w:b/>
                <w:color w:val="000000" w:themeColor="text1"/>
              </w:rPr>
              <w:t>Odborné dovednosti:</w:t>
            </w:r>
          </w:p>
          <w:p w14:paraId="383D4E7B" w14:textId="49C230A5" w:rsidR="00370D9C" w:rsidRPr="00370D9C" w:rsidRDefault="00370D9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z</w:t>
            </w:r>
            <w:r w:rsidRPr="00370D9C">
              <w:rPr>
                <w:rFonts w:ascii="Times New Roman" w:hAnsi="Times New Roman" w:cs="Times New Roman"/>
                <w:sz w:val="20"/>
                <w:szCs w:val="20"/>
                <w:lang w:eastAsia="cs-CZ"/>
              </w:rPr>
              <w:t>ákladní dovednosti pro práci v laboratoři a orientaci v základních konceptech pro studium chemie a technologie materiálů</w:t>
            </w:r>
          </w:p>
          <w:p w14:paraId="22F8A21F" w14:textId="236B173E" w:rsidR="00370D9C" w:rsidRPr="00370D9C" w:rsidRDefault="00370D9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s</w:t>
            </w:r>
            <w:r w:rsidRPr="00370D9C">
              <w:rPr>
                <w:rFonts w:ascii="Times New Roman" w:hAnsi="Times New Roman" w:cs="Times New Roman"/>
                <w:sz w:val="20"/>
                <w:szCs w:val="20"/>
                <w:lang w:eastAsia="cs-CZ"/>
              </w:rPr>
              <w:t>estavit chemické aparatury</w:t>
            </w:r>
          </w:p>
          <w:p w14:paraId="37704625" w14:textId="414EFE53" w:rsidR="00370D9C" w:rsidRPr="00370D9C" w:rsidRDefault="00370D9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z</w:t>
            </w:r>
            <w:r w:rsidRPr="00370D9C">
              <w:rPr>
                <w:rFonts w:ascii="Times New Roman" w:hAnsi="Times New Roman" w:cs="Times New Roman"/>
                <w:sz w:val="20"/>
                <w:szCs w:val="20"/>
                <w:lang w:eastAsia="cs-CZ"/>
              </w:rPr>
              <w:t>volit vhodný druh laboratorního skla a pomůcek</w:t>
            </w:r>
          </w:p>
          <w:p w14:paraId="693FCCD6" w14:textId="4BBBB7DD" w:rsidR="00370D9C" w:rsidRPr="00370D9C" w:rsidRDefault="00370D9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w:t>
            </w:r>
            <w:r w:rsidRPr="00370D9C">
              <w:rPr>
                <w:rFonts w:ascii="Times New Roman" w:hAnsi="Times New Roman" w:cs="Times New Roman"/>
                <w:sz w:val="20"/>
                <w:szCs w:val="20"/>
                <w:lang w:eastAsia="cs-CZ"/>
              </w:rPr>
              <w:t>racovat s plyny a ochrannou atmosférou</w:t>
            </w:r>
          </w:p>
          <w:p w14:paraId="4FA20DF3" w14:textId="6306E4D0" w:rsidR="00370D9C" w:rsidRPr="00370D9C" w:rsidRDefault="00370D9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o</w:t>
            </w:r>
            <w:r w:rsidRPr="00370D9C">
              <w:rPr>
                <w:rFonts w:ascii="Times New Roman" w:hAnsi="Times New Roman" w:cs="Times New Roman"/>
                <w:sz w:val="20"/>
                <w:szCs w:val="20"/>
                <w:lang w:eastAsia="cs-CZ"/>
              </w:rPr>
              <w:t>ddělovat jednotlivé složky směsí na základě rozdílných chemických a fyzikálních vlastností</w:t>
            </w:r>
          </w:p>
          <w:p w14:paraId="16FE05D0" w14:textId="7801FA27" w:rsidR="00370D9C" w:rsidRPr="00370D9C" w:rsidRDefault="00370D9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w:t>
            </w:r>
            <w:r w:rsidRPr="00370D9C">
              <w:rPr>
                <w:rFonts w:ascii="Times New Roman" w:hAnsi="Times New Roman" w:cs="Times New Roman"/>
                <w:sz w:val="20"/>
                <w:szCs w:val="20"/>
                <w:lang w:eastAsia="cs-CZ"/>
              </w:rPr>
              <w:t>řipravovat roztoky, ředění a směšování</w:t>
            </w:r>
          </w:p>
          <w:p w14:paraId="395FE13A" w14:textId="70E69E7B" w:rsidR="005110DD" w:rsidRPr="005A0406" w:rsidRDefault="00370D9C" w:rsidP="009B0068">
            <w:pPr>
              <w:pStyle w:val="Odstavecseseznamem"/>
              <w:numPr>
                <w:ilvl w:val="0"/>
                <w:numId w:val="6"/>
              </w:numPr>
              <w:spacing w:after="0" w:line="240" w:lineRule="auto"/>
              <w:ind w:left="170" w:hanging="170"/>
            </w:pPr>
            <w:r>
              <w:rPr>
                <w:rFonts w:ascii="Times New Roman" w:hAnsi="Times New Roman" w:cs="Times New Roman"/>
                <w:sz w:val="20"/>
                <w:szCs w:val="20"/>
                <w:lang w:eastAsia="cs-CZ"/>
              </w:rPr>
              <w:t>p</w:t>
            </w:r>
            <w:r w:rsidRPr="00370D9C">
              <w:rPr>
                <w:rFonts w:ascii="Times New Roman" w:hAnsi="Times New Roman" w:cs="Times New Roman"/>
                <w:sz w:val="20"/>
                <w:szCs w:val="20"/>
                <w:lang w:eastAsia="cs-CZ"/>
              </w:rPr>
              <w:t>opsat provedený experiment a zpracovat ho do protokolu</w:t>
            </w:r>
          </w:p>
        </w:tc>
      </w:tr>
      <w:tr w:rsidR="005110DD" w14:paraId="02DB7196"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569641D4" w14:textId="77777777" w:rsidR="005110DD" w:rsidRPr="005A0406" w:rsidRDefault="005110DD"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5D683C3A" w14:textId="77777777" w:rsidR="005110DD" w:rsidRDefault="005110DD" w:rsidP="00F8305C">
            <w:pPr>
              <w:jc w:val="both"/>
            </w:pPr>
          </w:p>
        </w:tc>
      </w:tr>
      <w:tr w:rsidR="005110DD" w14:paraId="4BC58179" w14:textId="77777777" w:rsidTr="001041BE">
        <w:trPr>
          <w:gridBefore w:val="1"/>
          <w:gridAfter w:val="1"/>
          <w:wBefore w:w="393" w:type="dxa"/>
          <w:wAfter w:w="101" w:type="dxa"/>
          <w:trHeight w:val="714"/>
        </w:trPr>
        <w:tc>
          <w:tcPr>
            <w:tcW w:w="9855" w:type="dxa"/>
            <w:gridSpan w:val="15"/>
            <w:tcBorders>
              <w:top w:val="nil"/>
              <w:bottom w:val="single" w:sz="4" w:space="0" w:color="auto"/>
            </w:tcBorders>
          </w:tcPr>
          <w:p w14:paraId="37A14C47" w14:textId="77777777" w:rsidR="005110DD" w:rsidRPr="000C69A4" w:rsidRDefault="005110DD" w:rsidP="00F8305C">
            <w:pPr>
              <w:jc w:val="both"/>
              <w:rPr>
                <w:b/>
                <w:bCs/>
                <w:u w:val="single"/>
              </w:rPr>
            </w:pPr>
            <w:r w:rsidRPr="000C69A4">
              <w:rPr>
                <w:b/>
                <w:bCs/>
                <w:u w:val="single"/>
              </w:rPr>
              <w:t>Metody a přístupy používané ve výuce</w:t>
            </w:r>
          </w:p>
          <w:p w14:paraId="41F80FE5" w14:textId="77777777" w:rsidR="005110DD" w:rsidRPr="00370D9C" w:rsidRDefault="005110DD" w:rsidP="00F8305C">
            <w:pPr>
              <w:pStyle w:val="Nadpis5"/>
              <w:spacing w:before="0"/>
              <w:rPr>
                <w:rFonts w:ascii="Times New Roman" w:eastAsia="Times New Roman" w:hAnsi="Times New Roman" w:cs="Times New Roman"/>
                <w:b/>
                <w:bCs/>
                <w:color w:val="auto"/>
              </w:rPr>
            </w:pPr>
            <w:r w:rsidRPr="00370D9C">
              <w:rPr>
                <w:rFonts w:ascii="Times New Roman" w:eastAsia="Times New Roman" w:hAnsi="Times New Roman" w:cs="Times New Roman"/>
                <w:b/>
                <w:bCs/>
                <w:color w:val="auto"/>
              </w:rPr>
              <w:t>Pro dosažení odborných znalostí jsou užívány vyučovací metody:</w:t>
            </w:r>
          </w:p>
          <w:p w14:paraId="64869556" w14:textId="54AEAAAA" w:rsidR="005110DD" w:rsidRPr="00370D9C" w:rsidRDefault="00370D9C" w:rsidP="00F8305C">
            <w:pPr>
              <w:jc w:val="both"/>
              <w:rPr>
                <w:color w:val="000000"/>
                <w:shd w:val="clear" w:color="auto" w:fill="FFFFFF"/>
              </w:rPr>
            </w:pPr>
            <w:r w:rsidRPr="00370D9C">
              <w:rPr>
                <w:color w:val="000000"/>
                <w:shd w:val="clear" w:color="auto" w:fill="FFFFFF"/>
              </w:rPr>
              <w:t>Dialogická (diskuze, rozhovor, brainstorming)</w:t>
            </w:r>
            <w:r w:rsidR="005110DD" w:rsidRPr="00370D9C">
              <w:t>, Monologická (výklad, přednáška, instruktáž</w:t>
            </w:r>
            <w:r w:rsidRPr="00370D9C">
              <w:t>)</w:t>
            </w:r>
          </w:p>
          <w:p w14:paraId="1A1BF995" w14:textId="77777777" w:rsidR="005110DD" w:rsidRPr="00370D9C" w:rsidRDefault="005110DD" w:rsidP="00F8305C">
            <w:pPr>
              <w:jc w:val="both"/>
              <w:rPr>
                <w:color w:val="000000"/>
                <w:shd w:val="clear" w:color="auto" w:fill="FFFFFF"/>
              </w:rPr>
            </w:pPr>
          </w:p>
          <w:p w14:paraId="3E428DD7" w14:textId="77777777" w:rsidR="005110DD" w:rsidRPr="00370D9C" w:rsidRDefault="005110DD" w:rsidP="00F8305C">
            <w:pPr>
              <w:jc w:val="both"/>
              <w:rPr>
                <w:b/>
                <w:bCs/>
              </w:rPr>
            </w:pPr>
            <w:r w:rsidRPr="00370D9C">
              <w:rPr>
                <w:b/>
                <w:bCs/>
              </w:rPr>
              <w:t>Pro dosažení odborných dovedností jsou užívány vyučovací metody:</w:t>
            </w:r>
          </w:p>
          <w:p w14:paraId="1A483A3D" w14:textId="70CAABF2" w:rsidR="005110DD" w:rsidRPr="00370D9C" w:rsidRDefault="005110DD" w:rsidP="00F8305C">
            <w:pPr>
              <w:rPr>
                <w:color w:val="000000"/>
                <w:shd w:val="clear" w:color="auto" w:fill="FFFFFF"/>
              </w:rPr>
            </w:pPr>
            <w:r w:rsidRPr="00370D9C">
              <w:rPr>
                <w:color w:val="000000"/>
                <w:shd w:val="clear" w:color="auto" w:fill="FFFFFF"/>
              </w:rPr>
              <w:t>Laborování, Demonstrace</w:t>
            </w:r>
          </w:p>
          <w:p w14:paraId="5FEEF46D" w14:textId="77777777" w:rsidR="005110DD" w:rsidRPr="00370D9C" w:rsidRDefault="005110DD" w:rsidP="00F8305C"/>
          <w:p w14:paraId="6D23D143" w14:textId="77777777" w:rsidR="005110DD" w:rsidRPr="00370D9C" w:rsidRDefault="005110DD" w:rsidP="00F8305C">
            <w:pPr>
              <w:pStyle w:val="Nadpis5"/>
              <w:spacing w:before="0"/>
              <w:rPr>
                <w:rFonts w:ascii="Times New Roman" w:eastAsia="Times New Roman" w:hAnsi="Times New Roman" w:cs="Times New Roman"/>
                <w:b/>
                <w:bCs/>
                <w:color w:val="auto"/>
              </w:rPr>
            </w:pPr>
            <w:r w:rsidRPr="00370D9C">
              <w:rPr>
                <w:rFonts w:ascii="Times New Roman" w:eastAsia="Times New Roman" w:hAnsi="Times New Roman" w:cs="Times New Roman"/>
                <w:b/>
                <w:bCs/>
                <w:color w:val="auto"/>
              </w:rPr>
              <w:t>Očekávané výsledky učení dosažené studiem předmětu jsou ověřovány hodnoticími metodami:</w:t>
            </w:r>
          </w:p>
          <w:p w14:paraId="121FE51D" w14:textId="56850602" w:rsidR="005110DD" w:rsidRDefault="00370D9C" w:rsidP="00F8305C">
            <w:pPr>
              <w:jc w:val="both"/>
              <w:rPr>
                <w:color w:val="000000"/>
              </w:rPr>
            </w:pPr>
            <w:r w:rsidRPr="00370D9C">
              <w:rPr>
                <w:color w:val="000000"/>
              </w:rPr>
              <w:t>Analýza jiné písem. práce studenta (kazuistika, deník, plán ...),</w:t>
            </w:r>
            <w:r w:rsidRPr="00370D9C">
              <w:rPr>
                <w:rFonts w:ascii="Tahoma" w:hAnsi="Tahoma" w:cs="Tahoma"/>
                <w:color w:val="000000"/>
                <w:sz w:val="17"/>
                <w:szCs w:val="17"/>
                <w:shd w:val="clear" w:color="auto" w:fill="FFFFFF"/>
              </w:rPr>
              <w:t xml:space="preserve"> </w:t>
            </w:r>
            <w:r w:rsidR="005110DD" w:rsidRPr="00370D9C">
              <w:rPr>
                <w:color w:val="000000"/>
              </w:rPr>
              <w:t>Didaktický test, Známkou</w:t>
            </w:r>
          </w:p>
          <w:p w14:paraId="6CA5410E" w14:textId="77777777" w:rsidR="005110DD" w:rsidRPr="008440C7" w:rsidRDefault="005110DD" w:rsidP="00F8305C">
            <w:pPr>
              <w:jc w:val="both"/>
              <w:rPr>
                <w:strike/>
                <w:color w:val="000000"/>
              </w:rPr>
            </w:pPr>
          </w:p>
          <w:p w14:paraId="1ABDA6C8" w14:textId="3187FD10" w:rsidR="005110DD" w:rsidRPr="000C69A4" w:rsidRDefault="00910D1F" w:rsidP="00F8305C">
            <w:pPr>
              <w:jc w:val="both"/>
              <w:rPr>
                <w:b/>
                <w:bCs/>
                <w:u w:val="single"/>
              </w:rPr>
            </w:pPr>
            <w:r w:rsidRPr="000C69A4">
              <w:rPr>
                <w:b/>
                <w:bCs/>
                <w:u w:val="single"/>
              </w:rPr>
              <w:t>P</w:t>
            </w:r>
            <w:r w:rsidR="005110DD" w:rsidRPr="000C69A4">
              <w:rPr>
                <w:b/>
                <w:bCs/>
                <w:u w:val="single"/>
              </w:rPr>
              <w:t>oužívané didaktické prostředky</w:t>
            </w:r>
          </w:p>
          <w:p w14:paraId="78B40152" w14:textId="77777777" w:rsidR="005110DD" w:rsidRPr="0071371D" w:rsidRDefault="005110DD" w:rsidP="00F8305C">
            <w:pPr>
              <w:jc w:val="both"/>
            </w:pPr>
            <w:r w:rsidRPr="000C69A4">
              <w:t xml:space="preserve">Při výuce jsou využívány technické výukové prostředky – vizuální/audiovizuální prostředky výpočetní a prezentační </w:t>
            </w:r>
            <w:r w:rsidRPr="00CA2F1A">
              <w:t>techniky, materiální vybavení poslucháren, seminárních a odborných učeben a laboratoří a moderní učební pomůcky, zejm. dataprojekce, on-line nástroje, zdroje odborné literatury, databáze, výukové počítačové programy, prezentace, videozáznamy, modely aj.</w:t>
            </w:r>
          </w:p>
          <w:p w14:paraId="2CA3AF9C" w14:textId="77777777" w:rsidR="005110DD" w:rsidRPr="0071371D" w:rsidRDefault="005110DD" w:rsidP="00F8305C">
            <w:pPr>
              <w:jc w:val="both"/>
            </w:pPr>
          </w:p>
          <w:p w14:paraId="1E94C13A" w14:textId="0968434F" w:rsidR="005110DD"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7155D321"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7304C9A8" w14:textId="77777777" w:rsidR="005110DD" w:rsidRDefault="005110DD" w:rsidP="00F8305C">
            <w:pPr>
              <w:jc w:val="both"/>
            </w:pPr>
            <w:r>
              <w:rPr>
                <w:b/>
              </w:rPr>
              <w:lastRenderedPageBreak/>
              <w:t>Studijní literatura a studijní pomůcky</w:t>
            </w:r>
          </w:p>
        </w:tc>
        <w:tc>
          <w:tcPr>
            <w:tcW w:w="6202" w:type="dxa"/>
            <w:gridSpan w:val="10"/>
            <w:tcBorders>
              <w:top w:val="single" w:sz="4" w:space="0" w:color="auto"/>
              <w:bottom w:val="nil"/>
            </w:tcBorders>
          </w:tcPr>
          <w:p w14:paraId="19B935E8" w14:textId="77777777" w:rsidR="005110DD" w:rsidRDefault="005110DD" w:rsidP="00F8305C">
            <w:pPr>
              <w:jc w:val="both"/>
            </w:pPr>
          </w:p>
        </w:tc>
      </w:tr>
      <w:tr w:rsidR="005110DD" w14:paraId="41E6782B" w14:textId="77777777" w:rsidTr="001041BE">
        <w:trPr>
          <w:gridBefore w:val="1"/>
          <w:gridAfter w:val="1"/>
          <w:wBefore w:w="393" w:type="dxa"/>
          <w:wAfter w:w="101" w:type="dxa"/>
          <w:trHeight w:val="1497"/>
        </w:trPr>
        <w:tc>
          <w:tcPr>
            <w:tcW w:w="9855" w:type="dxa"/>
            <w:gridSpan w:val="15"/>
            <w:tcBorders>
              <w:top w:val="nil"/>
            </w:tcBorders>
          </w:tcPr>
          <w:p w14:paraId="73249DB0" w14:textId="77777777" w:rsidR="003B5E46" w:rsidRPr="001E2327" w:rsidRDefault="003B5E46" w:rsidP="003B5E46">
            <w:pPr>
              <w:jc w:val="both"/>
              <w:rPr>
                <w:u w:val="single"/>
              </w:rPr>
            </w:pPr>
            <w:r w:rsidRPr="001E2327">
              <w:rPr>
                <w:u w:val="single"/>
              </w:rPr>
              <w:t xml:space="preserve">Povinná literatura: </w:t>
            </w:r>
          </w:p>
          <w:p w14:paraId="5EC26D8F" w14:textId="77777777" w:rsidR="003B5E46" w:rsidRPr="001E2327" w:rsidRDefault="003B5E46" w:rsidP="003B5E46">
            <w:pPr>
              <w:jc w:val="both"/>
            </w:pPr>
            <w:r w:rsidRPr="001E2327">
              <w:t xml:space="preserve">DRECHSLEROVÁ, T., PLAČKOVÁ, T., BEČVÁŘOVÁ, I. Laboratorní technika. Plzeň: ZČU, 2015. 84 s. ISBN 978-80-261-0533-6. Dostupné v elektronické podobě přes </w:t>
            </w:r>
            <w:hyperlink r:id="rId19" w:history="1">
              <w:r w:rsidRPr="001E2327">
                <w:rPr>
                  <w:rStyle w:val="Hypertextovodkaz"/>
                </w:rPr>
                <w:t>www.knihovna.utb.cz</w:t>
              </w:r>
            </w:hyperlink>
            <w:r w:rsidRPr="001E2327">
              <w:t>.</w:t>
            </w:r>
          </w:p>
          <w:p w14:paraId="63F1F445" w14:textId="77777777" w:rsidR="003B5E46" w:rsidRPr="001E2327" w:rsidRDefault="003B5E46" w:rsidP="003B5E46">
            <w:pPr>
              <w:jc w:val="both"/>
            </w:pPr>
            <w:r w:rsidRPr="001E2327">
              <w:t>KOTEK, J. Laboratorní technika. Praha: Karolinum, 2007. Učební texty Univerzity Karlovy v Praze. ISBN 9788024614410.</w:t>
            </w:r>
          </w:p>
          <w:p w14:paraId="5434D56E" w14:textId="322FFBFA" w:rsidR="003B5E46" w:rsidRPr="001E2327" w:rsidRDefault="003B5E46" w:rsidP="003B5E46">
            <w:pPr>
              <w:jc w:val="both"/>
            </w:pPr>
            <w:r w:rsidRPr="001E2327">
              <w:t xml:space="preserve">BERAN, J.A. Laboratory Manual for Principles of General Chemistry. 10th Ed. Hoboken: Wiley, 2014. ISBN 9780874216561. </w:t>
            </w:r>
          </w:p>
          <w:p w14:paraId="75E274CB" w14:textId="10522FA7" w:rsidR="001E2327" w:rsidRPr="001E2327" w:rsidRDefault="001E2327" w:rsidP="003B5E46">
            <w:pPr>
              <w:jc w:val="both"/>
            </w:pPr>
            <w:r w:rsidRPr="001E2327">
              <w:t>KUMAR, P. Laboratory Manual for Engineering Chemistry. 1st Ed. Reyansh Authortopic Pvt. Ltd.,</w:t>
            </w:r>
            <w:r w:rsidRPr="001E2327">
              <w:rPr>
                <w:rFonts w:ascii="Helvetica" w:hAnsi="Helvetica" w:cs="Helvetica"/>
                <w:color w:val="212121"/>
                <w:shd w:val="clear" w:color="auto" w:fill="FFFFFF"/>
              </w:rPr>
              <w:t xml:space="preserve"> </w:t>
            </w:r>
            <w:r w:rsidRPr="001E2327">
              <w:t>2022. ISBN 9789393301000.</w:t>
            </w:r>
          </w:p>
          <w:p w14:paraId="09ECB90D" w14:textId="77777777" w:rsidR="003B5E46" w:rsidRPr="001E2327" w:rsidRDefault="003B5E46" w:rsidP="003B5E46">
            <w:pPr>
              <w:jc w:val="both"/>
            </w:pPr>
          </w:p>
          <w:p w14:paraId="5983E443" w14:textId="77777777" w:rsidR="003B5E46" w:rsidRPr="001E2327" w:rsidRDefault="003B5E46" w:rsidP="003B5E46">
            <w:pPr>
              <w:jc w:val="both"/>
              <w:rPr>
                <w:u w:val="single"/>
              </w:rPr>
            </w:pPr>
            <w:r w:rsidRPr="001E2327">
              <w:rPr>
                <w:u w:val="single"/>
              </w:rPr>
              <w:t xml:space="preserve">Doporučená literatura: </w:t>
            </w:r>
          </w:p>
          <w:p w14:paraId="20855BB0" w14:textId="0584A8BB" w:rsidR="003B5E46" w:rsidRPr="001E2327" w:rsidRDefault="003B5E46" w:rsidP="003B5E46">
            <w:pPr>
              <w:jc w:val="both"/>
            </w:pPr>
            <w:r w:rsidRPr="001E2327">
              <w:rPr>
                <w:caps/>
              </w:rPr>
              <w:t>Sýkorová, D., Mastný, L</w:t>
            </w:r>
            <w:r w:rsidRPr="001E2327">
              <w:t>. Návody pro laboratoře z anorganické chemie. Praha: VŠCHT, 2009. ISBN 8070804521.</w:t>
            </w:r>
          </w:p>
          <w:p w14:paraId="1BC02BE6" w14:textId="61F01621" w:rsidR="006A41B9" w:rsidRPr="006A41B9" w:rsidRDefault="0033128E" w:rsidP="006A41B9">
            <w:pPr>
              <w:jc w:val="both"/>
            </w:pPr>
            <w:r w:rsidRPr="001E2327">
              <w:rPr>
                <w:kern w:val="2"/>
              </w:rPr>
              <w:t xml:space="preserve">Laboratorní technika. Brno: PdF MU. Dostupné z: </w:t>
            </w:r>
            <w:hyperlink r:id="rId20" w:history="1">
              <w:r w:rsidRPr="001E2327">
                <w:rPr>
                  <w:rStyle w:val="Hypertextovodkaz"/>
                  <w:kern w:val="2"/>
                </w:rPr>
                <w:t>https://www.ped.muni.cz/wchem/sm/hc/labtech/</w:t>
              </w:r>
            </w:hyperlink>
            <w:r w:rsidRPr="001E2327">
              <w:rPr>
                <w:kern w:val="2"/>
              </w:rPr>
              <w:t>.</w:t>
            </w:r>
            <w:r w:rsidR="006A41B9" w:rsidRPr="006A41B9">
              <w:rPr>
                <w:caps/>
              </w:rPr>
              <w:t>Beran</w:t>
            </w:r>
            <w:r w:rsidR="006A41B9" w:rsidRPr="006A41B9">
              <w:t>, J.A. Laboratory Manual for Principles of General Chemistry. 10th Ed. John Wiley &amp; Sons Inc, 2014. ISBN 1118621514.</w:t>
            </w:r>
          </w:p>
          <w:p w14:paraId="26771828" w14:textId="6F46DBE8" w:rsidR="005110DD" w:rsidRPr="00D22542" w:rsidRDefault="0033128E" w:rsidP="0033128E">
            <w:pPr>
              <w:jc w:val="both"/>
            </w:pPr>
            <w:r w:rsidRPr="001E2327">
              <w:rPr>
                <w:kern w:val="2"/>
              </w:rPr>
              <w:t xml:space="preserve">TIMBERLAKE, K.C. Laboratory Manual for General, Organic, and Biological Chemistry. Pearson, 2018. ISBN 0134720156. </w:t>
            </w:r>
          </w:p>
        </w:tc>
      </w:tr>
      <w:tr w:rsidR="005110DD" w14:paraId="3B7B6FC8"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419CE7F5" w14:textId="77777777" w:rsidR="005110DD" w:rsidRDefault="005110DD" w:rsidP="00F8305C">
            <w:pPr>
              <w:jc w:val="center"/>
              <w:rPr>
                <w:b/>
              </w:rPr>
            </w:pPr>
            <w:r>
              <w:rPr>
                <w:b/>
              </w:rPr>
              <w:t>Informace ke kombinované nebo distanční formě</w:t>
            </w:r>
          </w:p>
        </w:tc>
      </w:tr>
      <w:tr w:rsidR="005110DD" w14:paraId="5AD0DFB5"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097C13F7" w14:textId="77777777" w:rsidR="005110DD" w:rsidRDefault="005110DD" w:rsidP="00F8305C">
            <w:pPr>
              <w:jc w:val="both"/>
            </w:pPr>
            <w:r>
              <w:rPr>
                <w:b/>
              </w:rPr>
              <w:t>Rozsah konzultací (soustředění)</w:t>
            </w:r>
          </w:p>
        </w:tc>
        <w:tc>
          <w:tcPr>
            <w:tcW w:w="889" w:type="dxa"/>
            <w:tcBorders>
              <w:top w:val="single" w:sz="2" w:space="0" w:color="auto"/>
            </w:tcBorders>
          </w:tcPr>
          <w:p w14:paraId="7816A911" w14:textId="6C05BB6C" w:rsidR="005110DD" w:rsidRDefault="00766418" w:rsidP="00766418">
            <w:pPr>
              <w:jc w:val="center"/>
            </w:pPr>
            <w:r>
              <w:t>12</w:t>
            </w:r>
          </w:p>
        </w:tc>
        <w:tc>
          <w:tcPr>
            <w:tcW w:w="4179" w:type="dxa"/>
            <w:gridSpan w:val="7"/>
            <w:tcBorders>
              <w:top w:val="single" w:sz="2" w:space="0" w:color="auto"/>
            </w:tcBorders>
            <w:shd w:val="clear" w:color="auto" w:fill="F7CAAC"/>
          </w:tcPr>
          <w:p w14:paraId="1860F62D" w14:textId="77777777" w:rsidR="005110DD" w:rsidRDefault="005110DD" w:rsidP="00F8305C">
            <w:pPr>
              <w:jc w:val="both"/>
              <w:rPr>
                <w:b/>
              </w:rPr>
            </w:pPr>
            <w:r>
              <w:rPr>
                <w:b/>
              </w:rPr>
              <w:t xml:space="preserve">hodin </w:t>
            </w:r>
          </w:p>
        </w:tc>
      </w:tr>
      <w:tr w:rsidR="005110DD" w14:paraId="4CF3315D" w14:textId="77777777" w:rsidTr="001041BE">
        <w:trPr>
          <w:gridBefore w:val="1"/>
          <w:gridAfter w:val="1"/>
          <w:wBefore w:w="393" w:type="dxa"/>
          <w:wAfter w:w="101" w:type="dxa"/>
        </w:trPr>
        <w:tc>
          <w:tcPr>
            <w:tcW w:w="9855" w:type="dxa"/>
            <w:gridSpan w:val="15"/>
            <w:shd w:val="clear" w:color="auto" w:fill="F7CAAC"/>
          </w:tcPr>
          <w:p w14:paraId="1A2307E9" w14:textId="77777777" w:rsidR="005110DD" w:rsidRDefault="005110DD" w:rsidP="00F8305C">
            <w:pPr>
              <w:jc w:val="both"/>
              <w:rPr>
                <w:b/>
              </w:rPr>
            </w:pPr>
            <w:r>
              <w:rPr>
                <w:b/>
              </w:rPr>
              <w:t>Informace o způsobu kontaktu s vyučujícím</w:t>
            </w:r>
          </w:p>
        </w:tc>
      </w:tr>
      <w:tr w:rsidR="005110DD" w14:paraId="68B628B9" w14:textId="77777777" w:rsidTr="001041BE">
        <w:trPr>
          <w:gridBefore w:val="1"/>
          <w:gridAfter w:val="1"/>
          <w:wBefore w:w="393" w:type="dxa"/>
          <w:wAfter w:w="101" w:type="dxa"/>
          <w:trHeight w:val="1373"/>
        </w:trPr>
        <w:tc>
          <w:tcPr>
            <w:tcW w:w="9855" w:type="dxa"/>
            <w:gridSpan w:val="15"/>
          </w:tcPr>
          <w:p w14:paraId="611C142A" w14:textId="6CA723A8" w:rsidR="003B5E46" w:rsidRPr="004E5476" w:rsidRDefault="00032448" w:rsidP="003B5E46">
            <w:pPr>
              <w:jc w:val="both"/>
              <w:rPr>
                <w:highlight w:val="cyan"/>
              </w:rPr>
            </w:pPr>
            <w:r w:rsidRPr="004E5476">
              <w:t>Studenti se účastní výuky, kde je jim redukovanou formou prezentována látka dle anotace předmětu. Výuka je realizována v blocích.</w:t>
            </w:r>
            <w:r w:rsidR="00837B26">
              <w:t xml:space="preserve"> </w:t>
            </w:r>
            <w:r w:rsidRPr="004E5476">
              <w:t xml:space="preserve">Studentům budou určeny části učiva k samostatnému </w:t>
            </w:r>
            <w:r w:rsidRPr="001E2327">
              <w:t>nastudování.</w:t>
            </w:r>
            <w:r w:rsidR="008C6BA1" w:rsidRPr="001E2327">
              <w:t xml:space="preserve"> </w:t>
            </w:r>
            <w:r w:rsidR="003B5E46" w:rsidRPr="001E2327">
              <w:t>Kontrola samostatného studia bude provedena písemným testem. Praktická laboratorní cvičení proběhnou blokově se standardním výstupem – protokoly. Konzultace jsou možné v rámci výuky nebo lze vyučujícího kontaktovat viz níže.</w:t>
            </w:r>
          </w:p>
          <w:p w14:paraId="0D3E723E" w14:textId="77777777" w:rsidR="003B5E46" w:rsidRPr="004E5476" w:rsidRDefault="003B5E46" w:rsidP="003B5E46">
            <w:pPr>
              <w:jc w:val="both"/>
              <w:rPr>
                <w:highlight w:val="cyan"/>
              </w:rPr>
            </w:pPr>
          </w:p>
          <w:p w14:paraId="28B98DB6" w14:textId="32B1737D" w:rsidR="005110DD" w:rsidRPr="004E5476" w:rsidRDefault="003B5E46" w:rsidP="003B5E46">
            <w:pPr>
              <w:jc w:val="both"/>
            </w:pPr>
            <w:r w:rsidRPr="00D4161C">
              <w:rPr>
                <w:bCs/>
              </w:rPr>
              <w:t xml:space="preserve">Možnosti komunikace s vyučujícím: </w:t>
            </w:r>
            <w:hyperlink r:id="rId21" w:history="1">
              <w:r w:rsidR="00D4161C" w:rsidRPr="00D4161C">
                <w:rPr>
                  <w:rStyle w:val="Hypertextovodkaz"/>
                </w:rPr>
                <w:t>mpolaskova@utb.cz</w:t>
              </w:r>
            </w:hyperlink>
            <w:r w:rsidRPr="00D4161C">
              <w:t>, 576 03</w:t>
            </w:r>
            <w:r w:rsidR="00D4161C" w:rsidRPr="00D4161C">
              <w:t>1</w:t>
            </w:r>
            <w:r w:rsidR="00032448" w:rsidRPr="00D4161C">
              <w:t> </w:t>
            </w:r>
            <w:r w:rsidR="00D4161C" w:rsidRPr="00D4161C">
              <w:t>118</w:t>
            </w:r>
            <w:r w:rsidRPr="00D4161C">
              <w:t>.</w:t>
            </w:r>
          </w:p>
          <w:p w14:paraId="19919D47" w14:textId="77777777" w:rsidR="00032448" w:rsidRDefault="00032448" w:rsidP="003B5E46">
            <w:pPr>
              <w:jc w:val="both"/>
            </w:pPr>
          </w:p>
          <w:p w14:paraId="717E392F" w14:textId="77777777" w:rsidR="005110DD" w:rsidRDefault="005110DD" w:rsidP="00F8305C">
            <w:pPr>
              <w:jc w:val="both"/>
            </w:pPr>
          </w:p>
          <w:p w14:paraId="3CE0E4BF" w14:textId="77777777" w:rsidR="005110DD" w:rsidRDefault="005110DD" w:rsidP="00F8305C">
            <w:pPr>
              <w:jc w:val="both"/>
            </w:pPr>
          </w:p>
          <w:p w14:paraId="1AB44A28" w14:textId="77777777" w:rsidR="005110DD" w:rsidRDefault="005110DD" w:rsidP="00F8305C">
            <w:pPr>
              <w:jc w:val="both"/>
            </w:pPr>
          </w:p>
          <w:p w14:paraId="118DA10C" w14:textId="77777777" w:rsidR="005110DD" w:rsidRDefault="005110DD" w:rsidP="00F8305C">
            <w:pPr>
              <w:jc w:val="both"/>
            </w:pPr>
          </w:p>
          <w:p w14:paraId="01680BE6" w14:textId="77777777" w:rsidR="005110DD" w:rsidRDefault="005110DD" w:rsidP="00F8305C">
            <w:pPr>
              <w:jc w:val="both"/>
            </w:pPr>
          </w:p>
          <w:p w14:paraId="0F9D356C" w14:textId="63D3A754" w:rsidR="005110DD" w:rsidRDefault="005110DD" w:rsidP="00F8305C">
            <w:pPr>
              <w:jc w:val="both"/>
            </w:pPr>
          </w:p>
          <w:p w14:paraId="49C7302F" w14:textId="79905FC6" w:rsidR="006A41B9" w:rsidRDefault="006A41B9" w:rsidP="00F8305C">
            <w:pPr>
              <w:jc w:val="both"/>
            </w:pPr>
          </w:p>
          <w:p w14:paraId="32B733EE" w14:textId="394FF4D2" w:rsidR="006A41B9" w:rsidRDefault="006A41B9" w:rsidP="00F8305C">
            <w:pPr>
              <w:jc w:val="both"/>
            </w:pPr>
          </w:p>
          <w:p w14:paraId="4B700171" w14:textId="22F42E22" w:rsidR="006A41B9" w:rsidRDefault="006A41B9" w:rsidP="00F8305C">
            <w:pPr>
              <w:jc w:val="both"/>
            </w:pPr>
          </w:p>
          <w:p w14:paraId="0C9A9F47" w14:textId="22DD20DD" w:rsidR="006A41B9" w:rsidRDefault="006A41B9" w:rsidP="00F8305C">
            <w:pPr>
              <w:jc w:val="both"/>
            </w:pPr>
          </w:p>
          <w:p w14:paraId="18428F5C" w14:textId="4C82846D" w:rsidR="006A41B9" w:rsidRDefault="006A41B9" w:rsidP="00F8305C">
            <w:pPr>
              <w:jc w:val="both"/>
            </w:pPr>
          </w:p>
          <w:p w14:paraId="461F38CB" w14:textId="36D28C81" w:rsidR="006A41B9" w:rsidRDefault="006A41B9" w:rsidP="00F8305C">
            <w:pPr>
              <w:jc w:val="both"/>
            </w:pPr>
          </w:p>
          <w:p w14:paraId="4664F2A6" w14:textId="0C6F360A" w:rsidR="006A41B9" w:rsidRDefault="006A41B9" w:rsidP="00F8305C">
            <w:pPr>
              <w:jc w:val="both"/>
            </w:pPr>
          </w:p>
          <w:p w14:paraId="2178E0B2" w14:textId="3550D5F2" w:rsidR="0033128E" w:rsidRDefault="0033128E" w:rsidP="00F8305C">
            <w:pPr>
              <w:jc w:val="both"/>
            </w:pPr>
          </w:p>
          <w:p w14:paraId="792C711D" w14:textId="38FC5B53" w:rsidR="0033128E" w:rsidRDefault="0033128E" w:rsidP="00F8305C">
            <w:pPr>
              <w:jc w:val="both"/>
            </w:pPr>
          </w:p>
          <w:p w14:paraId="1D1732ED" w14:textId="77777777" w:rsidR="005110DD" w:rsidRDefault="005110DD" w:rsidP="00F8305C">
            <w:pPr>
              <w:jc w:val="both"/>
            </w:pPr>
          </w:p>
          <w:p w14:paraId="1E09600A" w14:textId="77777777" w:rsidR="005110DD" w:rsidRDefault="005110DD" w:rsidP="00F8305C">
            <w:pPr>
              <w:jc w:val="both"/>
            </w:pPr>
          </w:p>
        </w:tc>
      </w:tr>
      <w:tr w:rsidR="005110DD" w14:paraId="0D238F5B"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2F453589" w14:textId="77777777" w:rsidR="005110DD" w:rsidRDefault="005110DD" w:rsidP="00F8305C">
            <w:pPr>
              <w:jc w:val="both"/>
              <w:rPr>
                <w:b/>
                <w:sz w:val="28"/>
              </w:rPr>
            </w:pPr>
            <w:bookmarkStart w:id="247" w:name="_Hlk185321616"/>
            <w:r>
              <w:lastRenderedPageBreak/>
              <w:br w:type="page"/>
            </w:r>
            <w:r>
              <w:rPr>
                <w:b/>
                <w:sz w:val="28"/>
              </w:rPr>
              <w:t>B-III – Charakteristika studijního předmětu</w:t>
            </w:r>
          </w:p>
        </w:tc>
      </w:tr>
      <w:tr w:rsidR="005110DD" w14:paraId="75E0C488"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283F4D95"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1F901776" w14:textId="21BD5D71" w:rsidR="005110DD" w:rsidRPr="00C964A6" w:rsidRDefault="00C964A6" w:rsidP="00F8305C">
            <w:pPr>
              <w:jc w:val="both"/>
              <w:rPr>
                <w:b/>
                <w:bCs/>
              </w:rPr>
            </w:pPr>
            <w:bookmarkStart w:id="248" w:name="Úvod_do_polovod_mat_a_tech"/>
            <w:bookmarkEnd w:id="248"/>
            <w:r w:rsidRPr="00EC4C92">
              <w:rPr>
                <w:b/>
                <w:bCs/>
              </w:rPr>
              <w:t>Úvod do polovodičových materiálů a technologií</w:t>
            </w:r>
          </w:p>
        </w:tc>
      </w:tr>
      <w:tr w:rsidR="005110DD" w14:paraId="403996E6" w14:textId="77777777" w:rsidTr="001041BE">
        <w:trPr>
          <w:gridBefore w:val="1"/>
          <w:gridAfter w:val="1"/>
          <w:wBefore w:w="393" w:type="dxa"/>
          <w:wAfter w:w="101" w:type="dxa"/>
        </w:trPr>
        <w:tc>
          <w:tcPr>
            <w:tcW w:w="3435" w:type="dxa"/>
            <w:gridSpan w:val="4"/>
            <w:shd w:val="clear" w:color="auto" w:fill="F7CAAC"/>
          </w:tcPr>
          <w:p w14:paraId="4AE09E3A" w14:textId="77777777" w:rsidR="005110DD" w:rsidRDefault="005110DD" w:rsidP="00F8305C">
            <w:pPr>
              <w:jc w:val="both"/>
              <w:rPr>
                <w:b/>
              </w:rPr>
            </w:pPr>
            <w:r>
              <w:rPr>
                <w:b/>
              </w:rPr>
              <w:t>Typ předmětu</w:t>
            </w:r>
          </w:p>
        </w:tc>
        <w:tc>
          <w:tcPr>
            <w:tcW w:w="3057" w:type="dxa"/>
            <w:gridSpan w:val="6"/>
          </w:tcPr>
          <w:p w14:paraId="2622E49F" w14:textId="1978F8F2" w:rsidR="005110DD" w:rsidRDefault="009166C1" w:rsidP="00F8305C">
            <w:pPr>
              <w:jc w:val="both"/>
            </w:pPr>
            <w:r>
              <w:t>po</w:t>
            </w:r>
            <w:r w:rsidR="005110DD">
              <w:t>vinný</w:t>
            </w:r>
            <w:r>
              <w:t>, ZT</w:t>
            </w:r>
          </w:p>
        </w:tc>
        <w:tc>
          <w:tcPr>
            <w:tcW w:w="2695" w:type="dxa"/>
            <w:gridSpan w:val="4"/>
            <w:shd w:val="clear" w:color="auto" w:fill="F7CAAC"/>
          </w:tcPr>
          <w:p w14:paraId="23A98187" w14:textId="77777777" w:rsidR="005110DD" w:rsidRDefault="005110DD" w:rsidP="00F8305C">
            <w:pPr>
              <w:jc w:val="both"/>
            </w:pPr>
            <w:r>
              <w:rPr>
                <w:b/>
              </w:rPr>
              <w:t>doporučený ročník / semestr</w:t>
            </w:r>
          </w:p>
        </w:tc>
        <w:tc>
          <w:tcPr>
            <w:tcW w:w="668" w:type="dxa"/>
          </w:tcPr>
          <w:p w14:paraId="38DAE2BF" w14:textId="77777777" w:rsidR="005110DD" w:rsidRDefault="005110DD" w:rsidP="00F8305C">
            <w:pPr>
              <w:jc w:val="both"/>
            </w:pPr>
            <w:r>
              <w:t>1/ZS</w:t>
            </w:r>
          </w:p>
        </w:tc>
      </w:tr>
      <w:tr w:rsidR="005110DD" w14:paraId="355CCF01" w14:textId="77777777" w:rsidTr="001041BE">
        <w:trPr>
          <w:gridBefore w:val="1"/>
          <w:gridAfter w:val="1"/>
          <w:wBefore w:w="393" w:type="dxa"/>
          <w:wAfter w:w="101" w:type="dxa"/>
        </w:trPr>
        <w:tc>
          <w:tcPr>
            <w:tcW w:w="3435" w:type="dxa"/>
            <w:gridSpan w:val="4"/>
            <w:shd w:val="clear" w:color="auto" w:fill="F7CAAC"/>
          </w:tcPr>
          <w:p w14:paraId="7C5EC367" w14:textId="77777777" w:rsidR="005110DD" w:rsidRDefault="005110DD" w:rsidP="00F8305C">
            <w:pPr>
              <w:jc w:val="both"/>
              <w:rPr>
                <w:b/>
              </w:rPr>
            </w:pPr>
            <w:r>
              <w:rPr>
                <w:b/>
              </w:rPr>
              <w:t>Rozsah studijního předmětu</w:t>
            </w:r>
          </w:p>
        </w:tc>
        <w:tc>
          <w:tcPr>
            <w:tcW w:w="1352" w:type="dxa"/>
            <w:gridSpan w:val="3"/>
          </w:tcPr>
          <w:p w14:paraId="5A7B3C0E" w14:textId="350B0AE4" w:rsidR="005110DD" w:rsidRPr="00B74836" w:rsidRDefault="009166C1" w:rsidP="00F8305C">
            <w:pPr>
              <w:jc w:val="both"/>
            </w:pPr>
            <w:r>
              <w:t>12</w:t>
            </w:r>
            <w:r w:rsidR="005110DD" w:rsidRPr="00B74836">
              <w:t>p+</w:t>
            </w:r>
            <w:r>
              <w:t>0</w:t>
            </w:r>
            <w:r w:rsidR="005110DD" w:rsidRPr="00B74836">
              <w:t>s+2</w:t>
            </w:r>
            <w:r w:rsidR="00AF4C79" w:rsidRPr="00B74836">
              <w:t>4</w:t>
            </w:r>
            <w:r w:rsidR="005110DD" w:rsidRPr="00B74836">
              <w:t>l</w:t>
            </w:r>
          </w:p>
        </w:tc>
        <w:tc>
          <w:tcPr>
            <w:tcW w:w="889" w:type="dxa"/>
            <w:shd w:val="clear" w:color="auto" w:fill="F7CAAC"/>
          </w:tcPr>
          <w:p w14:paraId="44BBC5D2" w14:textId="77777777" w:rsidR="005110DD" w:rsidRPr="00B74836" w:rsidRDefault="005110DD" w:rsidP="00F8305C">
            <w:pPr>
              <w:jc w:val="both"/>
              <w:rPr>
                <w:b/>
              </w:rPr>
            </w:pPr>
            <w:r w:rsidRPr="00B74836">
              <w:rPr>
                <w:b/>
              </w:rPr>
              <w:t xml:space="preserve">hod. </w:t>
            </w:r>
          </w:p>
        </w:tc>
        <w:tc>
          <w:tcPr>
            <w:tcW w:w="816" w:type="dxa"/>
            <w:gridSpan w:val="2"/>
          </w:tcPr>
          <w:p w14:paraId="72A0CFDE" w14:textId="0C908675" w:rsidR="005110DD" w:rsidRPr="00B74836" w:rsidRDefault="009166C1" w:rsidP="00F8305C">
            <w:pPr>
              <w:jc w:val="both"/>
            </w:pPr>
            <w:r>
              <w:t>36</w:t>
            </w:r>
          </w:p>
        </w:tc>
        <w:tc>
          <w:tcPr>
            <w:tcW w:w="1479" w:type="dxa"/>
            <w:gridSpan w:val="2"/>
            <w:shd w:val="clear" w:color="auto" w:fill="F7CAAC"/>
          </w:tcPr>
          <w:p w14:paraId="1E537BE6" w14:textId="77777777" w:rsidR="005110DD" w:rsidRDefault="005110DD" w:rsidP="00F8305C">
            <w:pPr>
              <w:jc w:val="both"/>
              <w:rPr>
                <w:b/>
              </w:rPr>
            </w:pPr>
            <w:r>
              <w:rPr>
                <w:b/>
              </w:rPr>
              <w:t>kreditů</w:t>
            </w:r>
          </w:p>
        </w:tc>
        <w:tc>
          <w:tcPr>
            <w:tcW w:w="1884" w:type="dxa"/>
            <w:gridSpan w:val="3"/>
          </w:tcPr>
          <w:p w14:paraId="03C4F0F6" w14:textId="1F82F06D" w:rsidR="005110DD" w:rsidRDefault="009166C1" w:rsidP="00F8305C">
            <w:pPr>
              <w:jc w:val="both"/>
            </w:pPr>
            <w:r>
              <w:t>3</w:t>
            </w:r>
          </w:p>
        </w:tc>
      </w:tr>
      <w:tr w:rsidR="005110DD" w14:paraId="5904F624" w14:textId="77777777" w:rsidTr="001041BE">
        <w:trPr>
          <w:gridBefore w:val="1"/>
          <w:gridAfter w:val="1"/>
          <w:wBefore w:w="393" w:type="dxa"/>
          <w:wAfter w:w="101" w:type="dxa"/>
        </w:trPr>
        <w:tc>
          <w:tcPr>
            <w:tcW w:w="3435" w:type="dxa"/>
            <w:gridSpan w:val="4"/>
            <w:shd w:val="clear" w:color="auto" w:fill="F7CAAC"/>
          </w:tcPr>
          <w:p w14:paraId="447E37B3" w14:textId="77777777" w:rsidR="005110DD" w:rsidRDefault="005110DD" w:rsidP="00F8305C">
            <w:pPr>
              <w:jc w:val="both"/>
              <w:rPr>
                <w:b/>
                <w:sz w:val="22"/>
              </w:rPr>
            </w:pPr>
            <w:r>
              <w:rPr>
                <w:b/>
              </w:rPr>
              <w:t>Prerekvizity, korekvizity, ekvivalence</w:t>
            </w:r>
          </w:p>
        </w:tc>
        <w:tc>
          <w:tcPr>
            <w:tcW w:w="6420" w:type="dxa"/>
            <w:gridSpan w:val="11"/>
          </w:tcPr>
          <w:p w14:paraId="392B9BCE" w14:textId="77777777" w:rsidR="005110DD" w:rsidRDefault="005110DD" w:rsidP="00F8305C">
            <w:pPr>
              <w:jc w:val="both"/>
            </w:pPr>
          </w:p>
        </w:tc>
      </w:tr>
      <w:tr w:rsidR="005110DD" w14:paraId="6FC3F421" w14:textId="77777777" w:rsidTr="001041BE">
        <w:trPr>
          <w:gridBefore w:val="1"/>
          <w:gridAfter w:val="1"/>
          <w:wBefore w:w="393" w:type="dxa"/>
          <w:wAfter w:w="101" w:type="dxa"/>
        </w:trPr>
        <w:tc>
          <w:tcPr>
            <w:tcW w:w="3435" w:type="dxa"/>
            <w:gridSpan w:val="4"/>
            <w:shd w:val="clear" w:color="auto" w:fill="F7CAAC"/>
          </w:tcPr>
          <w:p w14:paraId="2E63A7C8" w14:textId="77777777" w:rsidR="005110DD" w:rsidRPr="005A0406" w:rsidRDefault="005110DD" w:rsidP="00F8305C">
            <w:pPr>
              <w:jc w:val="both"/>
              <w:rPr>
                <w:b/>
              </w:rPr>
            </w:pPr>
            <w:r w:rsidRPr="005A0406">
              <w:rPr>
                <w:b/>
              </w:rPr>
              <w:t>Způsob ověření výsledků učení</w:t>
            </w:r>
          </w:p>
        </w:tc>
        <w:tc>
          <w:tcPr>
            <w:tcW w:w="3057" w:type="dxa"/>
            <w:gridSpan w:val="6"/>
            <w:tcBorders>
              <w:bottom w:val="single" w:sz="4" w:space="0" w:color="auto"/>
            </w:tcBorders>
          </w:tcPr>
          <w:p w14:paraId="4028824A" w14:textId="6118EB93" w:rsidR="005110DD" w:rsidRDefault="005110DD" w:rsidP="00F8305C">
            <w:pPr>
              <w:jc w:val="both"/>
            </w:pPr>
            <w:r w:rsidRPr="009166C1">
              <w:t>zápočet</w:t>
            </w:r>
          </w:p>
        </w:tc>
        <w:tc>
          <w:tcPr>
            <w:tcW w:w="1479" w:type="dxa"/>
            <w:gridSpan w:val="2"/>
            <w:tcBorders>
              <w:bottom w:val="single" w:sz="4" w:space="0" w:color="auto"/>
            </w:tcBorders>
            <w:shd w:val="clear" w:color="auto" w:fill="F7CAAC"/>
          </w:tcPr>
          <w:p w14:paraId="6D1B3A87" w14:textId="77777777" w:rsidR="005110DD" w:rsidRDefault="005110DD" w:rsidP="00F8305C">
            <w:pPr>
              <w:jc w:val="both"/>
              <w:rPr>
                <w:b/>
              </w:rPr>
            </w:pPr>
            <w:r>
              <w:rPr>
                <w:b/>
              </w:rPr>
              <w:t>Forma výuky</w:t>
            </w:r>
          </w:p>
        </w:tc>
        <w:tc>
          <w:tcPr>
            <w:tcW w:w="1884" w:type="dxa"/>
            <w:gridSpan w:val="3"/>
            <w:tcBorders>
              <w:bottom w:val="single" w:sz="4" w:space="0" w:color="auto"/>
            </w:tcBorders>
          </w:tcPr>
          <w:p w14:paraId="37A8F938" w14:textId="201D9496" w:rsidR="00094AFE" w:rsidRPr="00B74836" w:rsidRDefault="009166C1" w:rsidP="00787B43">
            <w:pPr>
              <w:jc w:val="both"/>
            </w:pPr>
            <w:r>
              <w:t>přednášky,</w:t>
            </w:r>
          </w:p>
          <w:p w14:paraId="48A15197" w14:textId="5B3C6985" w:rsidR="005110DD" w:rsidRDefault="005110DD" w:rsidP="00787B43">
            <w:pPr>
              <w:jc w:val="both"/>
            </w:pPr>
            <w:r w:rsidRPr="00B74836">
              <w:t>laboratorní cvičení</w:t>
            </w:r>
          </w:p>
        </w:tc>
      </w:tr>
      <w:tr w:rsidR="005110DD" w14:paraId="532B8F43" w14:textId="77777777" w:rsidTr="001041BE">
        <w:trPr>
          <w:gridBefore w:val="1"/>
          <w:gridAfter w:val="1"/>
          <w:wBefore w:w="393" w:type="dxa"/>
          <w:wAfter w:w="101" w:type="dxa"/>
        </w:trPr>
        <w:tc>
          <w:tcPr>
            <w:tcW w:w="3435" w:type="dxa"/>
            <w:gridSpan w:val="4"/>
            <w:shd w:val="clear" w:color="auto" w:fill="F7CAAC"/>
          </w:tcPr>
          <w:p w14:paraId="4B7993DE"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7D08BC45" w14:textId="7534C11F" w:rsidR="00D92593" w:rsidRPr="00F931D2" w:rsidRDefault="00D92593" w:rsidP="00AF4C79">
            <w:pPr>
              <w:jc w:val="both"/>
            </w:pPr>
            <w:r>
              <w:rPr>
                <w:color w:val="000000"/>
                <w:shd w:val="clear" w:color="auto" w:fill="FFFFFF"/>
              </w:rPr>
              <w:t>A</w:t>
            </w:r>
            <w:r w:rsidRPr="000203CD">
              <w:rPr>
                <w:color w:val="000000"/>
                <w:shd w:val="clear" w:color="auto" w:fill="FFFFFF"/>
              </w:rPr>
              <w:t>bsolvování všech předepsaných laboratorních cvičení</w:t>
            </w:r>
            <w:r w:rsidRPr="00F931D2">
              <w:t>, vypracování</w:t>
            </w:r>
            <w:r w:rsidRPr="00F931D2">
              <w:rPr>
                <w:spacing w:val="40"/>
              </w:rPr>
              <w:t xml:space="preserve"> </w:t>
            </w:r>
            <w:r w:rsidRPr="00F931D2">
              <w:t>a</w:t>
            </w:r>
            <w:r w:rsidRPr="00F931D2">
              <w:rPr>
                <w:spacing w:val="40"/>
              </w:rPr>
              <w:t xml:space="preserve"> </w:t>
            </w:r>
            <w:r w:rsidRPr="00F931D2">
              <w:t>uznání</w:t>
            </w:r>
            <w:r w:rsidRPr="00F931D2">
              <w:rPr>
                <w:spacing w:val="40"/>
              </w:rPr>
              <w:t xml:space="preserve"> </w:t>
            </w:r>
            <w:r w:rsidRPr="00F931D2">
              <w:t>laboratorních</w:t>
            </w:r>
            <w:r w:rsidRPr="00F931D2">
              <w:rPr>
                <w:spacing w:val="40"/>
              </w:rPr>
              <w:t xml:space="preserve"> </w:t>
            </w:r>
            <w:r w:rsidRPr="00F931D2">
              <w:t>protokolů.</w:t>
            </w:r>
          </w:p>
        </w:tc>
      </w:tr>
      <w:tr w:rsidR="005110DD" w14:paraId="6ADCADCF"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4923E245" w14:textId="77777777" w:rsidR="005110DD" w:rsidRDefault="005110DD" w:rsidP="00F8305C">
            <w:pPr>
              <w:jc w:val="both"/>
              <w:rPr>
                <w:b/>
              </w:rPr>
            </w:pPr>
            <w:r>
              <w:rPr>
                <w:b/>
              </w:rPr>
              <w:t>Garant předmětu</w:t>
            </w:r>
          </w:p>
        </w:tc>
        <w:tc>
          <w:tcPr>
            <w:tcW w:w="6420" w:type="dxa"/>
            <w:gridSpan w:val="11"/>
            <w:tcBorders>
              <w:top w:val="nil"/>
            </w:tcBorders>
          </w:tcPr>
          <w:p w14:paraId="00AC3E3F" w14:textId="1EF1F17F" w:rsidR="005110DD" w:rsidRDefault="0039145C" w:rsidP="00F8305C">
            <w:pPr>
              <w:jc w:val="both"/>
            </w:pPr>
            <w:r>
              <w:t>prof. Ing. Petr Slobodian, Ph.D.</w:t>
            </w:r>
          </w:p>
        </w:tc>
      </w:tr>
      <w:tr w:rsidR="005110DD" w14:paraId="31AD4CD4"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2F04BD83" w14:textId="77777777" w:rsidR="005110DD" w:rsidRDefault="005110DD" w:rsidP="00F8305C">
            <w:pPr>
              <w:jc w:val="both"/>
              <w:rPr>
                <w:b/>
              </w:rPr>
            </w:pPr>
            <w:r>
              <w:rPr>
                <w:b/>
              </w:rPr>
              <w:t>Zapojení garanta do výuky předmětu</w:t>
            </w:r>
          </w:p>
        </w:tc>
        <w:tc>
          <w:tcPr>
            <w:tcW w:w="6420" w:type="dxa"/>
            <w:gridSpan w:val="11"/>
            <w:tcBorders>
              <w:top w:val="nil"/>
            </w:tcBorders>
          </w:tcPr>
          <w:p w14:paraId="63E70B67" w14:textId="15FB3FC3" w:rsidR="005110DD" w:rsidRDefault="0039145C" w:rsidP="00F8305C">
            <w:pPr>
              <w:jc w:val="both"/>
            </w:pPr>
            <w:r>
              <w:t>100% p</w:t>
            </w:r>
          </w:p>
        </w:tc>
      </w:tr>
      <w:tr w:rsidR="005110DD" w14:paraId="1E985143" w14:textId="77777777" w:rsidTr="001041BE">
        <w:trPr>
          <w:gridBefore w:val="1"/>
          <w:gridAfter w:val="1"/>
          <w:wBefore w:w="393" w:type="dxa"/>
          <w:wAfter w:w="101" w:type="dxa"/>
        </w:trPr>
        <w:tc>
          <w:tcPr>
            <w:tcW w:w="3435" w:type="dxa"/>
            <w:gridSpan w:val="4"/>
            <w:shd w:val="clear" w:color="auto" w:fill="F7CAAC"/>
          </w:tcPr>
          <w:p w14:paraId="606935C2" w14:textId="77777777" w:rsidR="005110DD" w:rsidRDefault="005110DD" w:rsidP="00F8305C">
            <w:pPr>
              <w:jc w:val="both"/>
              <w:rPr>
                <w:b/>
              </w:rPr>
            </w:pPr>
            <w:r>
              <w:rPr>
                <w:b/>
              </w:rPr>
              <w:t>Vyučující</w:t>
            </w:r>
          </w:p>
        </w:tc>
        <w:tc>
          <w:tcPr>
            <w:tcW w:w="6420" w:type="dxa"/>
            <w:gridSpan w:val="11"/>
            <w:tcBorders>
              <w:bottom w:val="nil"/>
            </w:tcBorders>
          </w:tcPr>
          <w:p w14:paraId="3F403E06" w14:textId="77777777" w:rsidR="005110DD" w:rsidRDefault="005110DD" w:rsidP="00F8305C">
            <w:pPr>
              <w:jc w:val="both"/>
            </w:pPr>
          </w:p>
        </w:tc>
      </w:tr>
      <w:tr w:rsidR="005110DD" w14:paraId="3B124366" w14:textId="77777777" w:rsidTr="001041BE">
        <w:trPr>
          <w:gridBefore w:val="1"/>
          <w:gridAfter w:val="1"/>
          <w:wBefore w:w="393" w:type="dxa"/>
          <w:wAfter w:w="101" w:type="dxa"/>
          <w:trHeight w:val="260"/>
        </w:trPr>
        <w:tc>
          <w:tcPr>
            <w:tcW w:w="9855" w:type="dxa"/>
            <w:gridSpan w:val="15"/>
            <w:tcBorders>
              <w:top w:val="nil"/>
            </w:tcBorders>
          </w:tcPr>
          <w:p w14:paraId="54722C17" w14:textId="71FDF549" w:rsidR="005110DD" w:rsidRDefault="00221F47" w:rsidP="00F8305C">
            <w:pPr>
              <w:spacing w:before="60" w:after="60"/>
              <w:jc w:val="both"/>
            </w:pPr>
            <w:r w:rsidRPr="0030321C">
              <w:rPr>
                <w:b/>
                <w:bCs/>
              </w:rPr>
              <w:t>prof. Ing. Petr Slobodian, Ph.D.</w:t>
            </w:r>
            <w:r w:rsidR="00D6099B" w:rsidRPr="0039145C">
              <w:t xml:space="preserve"> (100% </w:t>
            </w:r>
            <w:r w:rsidR="0039145C" w:rsidRPr="0039145C">
              <w:t>p</w:t>
            </w:r>
            <w:r w:rsidR="00D6099B" w:rsidRPr="0039145C">
              <w:t>)</w:t>
            </w:r>
          </w:p>
        </w:tc>
      </w:tr>
      <w:tr w:rsidR="005110DD" w14:paraId="4C11A799" w14:textId="77777777" w:rsidTr="001041BE">
        <w:trPr>
          <w:gridBefore w:val="1"/>
          <w:gridAfter w:val="1"/>
          <w:wBefore w:w="393" w:type="dxa"/>
          <w:wAfter w:w="101" w:type="dxa"/>
        </w:trPr>
        <w:tc>
          <w:tcPr>
            <w:tcW w:w="3435" w:type="dxa"/>
            <w:gridSpan w:val="4"/>
            <w:shd w:val="clear" w:color="auto" w:fill="F7CAAC"/>
          </w:tcPr>
          <w:p w14:paraId="46B0801D"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7C2FAD20" w14:textId="77777777" w:rsidR="005110DD" w:rsidRPr="005A0406" w:rsidRDefault="005110DD" w:rsidP="00F8305C">
            <w:pPr>
              <w:jc w:val="both"/>
            </w:pPr>
          </w:p>
        </w:tc>
      </w:tr>
      <w:tr w:rsidR="005110DD" w14:paraId="46953773"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5C5785E7" w14:textId="30C6F871" w:rsidR="005110DD" w:rsidRPr="007F1727" w:rsidRDefault="004824A1" w:rsidP="00F8305C">
            <w:pPr>
              <w:jc w:val="both"/>
              <w:rPr>
                <w:b/>
                <w:bCs/>
              </w:rPr>
            </w:pPr>
            <w:r w:rsidRPr="007F1727">
              <w:t xml:space="preserve">Cílem předmětu je získat ucelený přehled o polovodičových materiálech a jejich výrobních procesech. Předmět klade důraz na základní struktury a principy polovodičových součástek. </w:t>
            </w:r>
            <w:r w:rsidR="005110DD" w:rsidRPr="007F1727">
              <w:rPr>
                <w:b/>
                <w:bCs/>
              </w:rPr>
              <w:t>Obsah předmětu tvoří tyto tematické celky:</w:t>
            </w:r>
          </w:p>
          <w:p w14:paraId="5D973C26" w14:textId="77777777" w:rsidR="004824A1" w:rsidRPr="007F1727" w:rsidRDefault="004824A1" w:rsidP="004824A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1727">
              <w:rPr>
                <w:rFonts w:ascii="Times New Roman" w:hAnsi="Times New Roman" w:cs="Times New Roman"/>
                <w:sz w:val="20"/>
                <w:szCs w:val="20"/>
                <w:lang w:eastAsia="cs-CZ"/>
              </w:rPr>
              <w:t>Aplikace polovodičů v každodenním životě a vývoj polovodičového průmyslu.</w:t>
            </w:r>
          </w:p>
          <w:p w14:paraId="0DEB6B8A" w14:textId="77777777" w:rsidR="004824A1" w:rsidRPr="007F1727" w:rsidRDefault="004824A1" w:rsidP="004824A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1727">
              <w:rPr>
                <w:rFonts w:ascii="Times New Roman" w:hAnsi="Times New Roman" w:cs="Times New Roman"/>
                <w:sz w:val="20"/>
                <w:szCs w:val="20"/>
                <w:lang w:eastAsia="cs-CZ"/>
              </w:rPr>
              <w:t>Základy elektrické vodivosti a pásové teorie: od teorie k praktickému využití.</w:t>
            </w:r>
          </w:p>
          <w:p w14:paraId="1B895451" w14:textId="77777777" w:rsidR="004824A1" w:rsidRPr="007F1727" w:rsidRDefault="004824A1" w:rsidP="004824A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1727">
              <w:rPr>
                <w:rFonts w:ascii="Times New Roman" w:hAnsi="Times New Roman" w:cs="Times New Roman"/>
                <w:sz w:val="20"/>
                <w:szCs w:val="20"/>
                <w:lang w:eastAsia="cs-CZ"/>
              </w:rPr>
              <w:t>Struktura polovodičů: krystaly, defekty a nábojové nosiče.</w:t>
            </w:r>
          </w:p>
          <w:p w14:paraId="7E747054" w14:textId="77777777" w:rsidR="004824A1" w:rsidRPr="007F1727" w:rsidRDefault="004824A1" w:rsidP="004824A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1727">
              <w:rPr>
                <w:rFonts w:ascii="Times New Roman" w:hAnsi="Times New Roman" w:cs="Times New Roman"/>
                <w:sz w:val="20"/>
                <w:szCs w:val="20"/>
                <w:lang w:eastAsia="cs-CZ"/>
              </w:rPr>
              <w:t>Hlavní polovodiče: křemík, germanium a další klíčové materiály.</w:t>
            </w:r>
          </w:p>
          <w:p w14:paraId="54063C9A" w14:textId="77777777" w:rsidR="004824A1" w:rsidRPr="007F1727" w:rsidRDefault="004824A1" w:rsidP="004824A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1727">
              <w:rPr>
                <w:rFonts w:ascii="Times New Roman" w:hAnsi="Times New Roman" w:cs="Times New Roman"/>
                <w:sz w:val="20"/>
                <w:szCs w:val="20"/>
                <w:lang w:eastAsia="cs-CZ"/>
              </w:rPr>
              <w:t>Přenos náboje v polovodičích: elektrostatika a P-N přechod.</w:t>
            </w:r>
          </w:p>
          <w:p w14:paraId="0E4FC3FA" w14:textId="77777777" w:rsidR="004824A1" w:rsidRPr="007F1727" w:rsidRDefault="004824A1" w:rsidP="004824A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1727">
              <w:rPr>
                <w:rFonts w:ascii="Times New Roman" w:hAnsi="Times New Roman" w:cs="Times New Roman"/>
                <w:sz w:val="20"/>
                <w:szCs w:val="20"/>
                <w:lang w:eastAsia="cs-CZ"/>
              </w:rPr>
              <w:t>Fotolitografie a leptání.</w:t>
            </w:r>
          </w:p>
          <w:p w14:paraId="251E141B" w14:textId="77777777" w:rsidR="004824A1" w:rsidRPr="007F1727" w:rsidRDefault="004824A1" w:rsidP="004824A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1727">
              <w:rPr>
                <w:rFonts w:ascii="Times New Roman" w:hAnsi="Times New Roman" w:cs="Times New Roman"/>
                <w:sz w:val="20"/>
                <w:szCs w:val="20"/>
                <w:lang w:eastAsia="cs-CZ"/>
              </w:rPr>
              <w:t>Polovodičové součástky: diody a tranzistory.</w:t>
            </w:r>
          </w:p>
          <w:p w14:paraId="0DF611D3" w14:textId="77777777" w:rsidR="004824A1" w:rsidRPr="007F1727" w:rsidRDefault="004824A1" w:rsidP="004824A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1727">
              <w:rPr>
                <w:rFonts w:ascii="Times New Roman" w:hAnsi="Times New Roman" w:cs="Times New Roman"/>
                <w:sz w:val="20"/>
                <w:szCs w:val="20"/>
                <w:lang w:eastAsia="cs-CZ"/>
              </w:rPr>
              <w:t>Přehled výrobních procesů: jak se vyrábějí polovodiče.</w:t>
            </w:r>
          </w:p>
          <w:p w14:paraId="3416801A" w14:textId="77777777" w:rsidR="004824A1" w:rsidRPr="007F1727" w:rsidRDefault="004824A1" w:rsidP="004824A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1727">
              <w:rPr>
                <w:rFonts w:ascii="Times New Roman" w:hAnsi="Times New Roman" w:cs="Times New Roman"/>
                <w:sz w:val="20"/>
                <w:szCs w:val="20"/>
                <w:lang w:eastAsia="cs-CZ"/>
              </w:rPr>
              <w:t>Integrované obvody: základ moderní elektroniky.</w:t>
            </w:r>
          </w:p>
          <w:p w14:paraId="5E3D44FA" w14:textId="77777777" w:rsidR="004824A1" w:rsidRPr="007F1727" w:rsidRDefault="004824A1" w:rsidP="004824A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1727">
              <w:rPr>
                <w:rFonts w:ascii="Times New Roman" w:hAnsi="Times New Roman" w:cs="Times New Roman"/>
                <w:sz w:val="20"/>
                <w:szCs w:val="20"/>
                <w:lang w:eastAsia="cs-CZ"/>
              </w:rPr>
              <w:t>Polovodiče a světlo: optoelektronika.</w:t>
            </w:r>
          </w:p>
          <w:p w14:paraId="6F8C1B5C" w14:textId="77777777" w:rsidR="004824A1" w:rsidRPr="007F1727" w:rsidRDefault="004824A1" w:rsidP="004824A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1727">
              <w:rPr>
                <w:rFonts w:ascii="Times New Roman" w:hAnsi="Times New Roman" w:cs="Times New Roman"/>
                <w:sz w:val="20"/>
                <w:szCs w:val="20"/>
                <w:lang w:eastAsia="cs-CZ"/>
              </w:rPr>
              <w:t>Nové technologie v polovodičích: karbid křemíku, grafen, kvantové tečky a flexibilní materiály.</w:t>
            </w:r>
          </w:p>
          <w:p w14:paraId="6D0291E1" w14:textId="77777777" w:rsidR="004824A1" w:rsidRPr="007F1727" w:rsidRDefault="004824A1" w:rsidP="004824A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1727">
              <w:rPr>
                <w:rFonts w:ascii="Times New Roman" w:hAnsi="Times New Roman" w:cs="Times New Roman"/>
                <w:sz w:val="20"/>
                <w:szCs w:val="20"/>
                <w:lang w:eastAsia="cs-CZ"/>
              </w:rPr>
              <w:t>Trendy a budoucí vývoj.</w:t>
            </w:r>
          </w:p>
          <w:p w14:paraId="4B9C26AA" w14:textId="77777777" w:rsidR="005110DD" w:rsidRPr="007F1727" w:rsidRDefault="005110DD" w:rsidP="00F8305C">
            <w:pPr>
              <w:jc w:val="both"/>
              <w:rPr>
                <w:b/>
                <w:bCs/>
              </w:rPr>
            </w:pPr>
          </w:p>
          <w:p w14:paraId="40841CF4" w14:textId="77777777" w:rsidR="005110DD" w:rsidRPr="007F1727" w:rsidRDefault="005110DD" w:rsidP="00F8305C">
            <w:pPr>
              <w:jc w:val="both"/>
              <w:rPr>
                <w:b/>
                <w:bCs/>
              </w:rPr>
            </w:pPr>
            <w:r w:rsidRPr="007F1727">
              <w:rPr>
                <w:b/>
                <w:bCs/>
              </w:rPr>
              <w:t xml:space="preserve">Očekávané výsledky učení </w:t>
            </w:r>
            <w:r w:rsidRPr="007F1727">
              <w:rPr>
                <w:b/>
                <w:color w:val="000000" w:themeColor="text1"/>
              </w:rPr>
              <w:t>– po absolvování předmětu student prokazuje:</w:t>
            </w:r>
          </w:p>
          <w:p w14:paraId="27578446" w14:textId="16A6BD0D" w:rsidR="005110DD" w:rsidRPr="007F1727" w:rsidRDefault="005110DD" w:rsidP="00F8305C">
            <w:pPr>
              <w:tabs>
                <w:tab w:val="left" w:pos="328"/>
              </w:tabs>
              <w:rPr>
                <w:b/>
                <w:color w:val="000000" w:themeColor="text1"/>
              </w:rPr>
            </w:pPr>
            <w:r w:rsidRPr="007F1727">
              <w:rPr>
                <w:b/>
              </w:rPr>
              <w:t>Odborné z</w:t>
            </w:r>
            <w:r w:rsidRPr="007F1727">
              <w:rPr>
                <w:b/>
                <w:color w:val="000000" w:themeColor="text1"/>
              </w:rPr>
              <w:t xml:space="preserve">nalosti: </w:t>
            </w:r>
          </w:p>
          <w:p w14:paraId="528F6452" w14:textId="4C73A7A8" w:rsidR="004824A1" w:rsidRPr="007F1727" w:rsidRDefault="004824A1" w:rsidP="004824A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1727">
              <w:rPr>
                <w:rFonts w:ascii="Times New Roman" w:hAnsi="Times New Roman" w:cs="Times New Roman"/>
                <w:sz w:val="20"/>
                <w:szCs w:val="20"/>
                <w:lang w:eastAsia="cs-CZ"/>
              </w:rPr>
              <w:t>popsat základní strukturu polovodičů</w:t>
            </w:r>
          </w:p>
          <w:p w14:paraId="62088ABC" w14:textId="0BF3B193" w:rsidR="004824A1" w:rsidRPr="007F1727" w:rsidRDefault="004824A1" w:rsidP="004824A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1727">
              <w:rPr>
                <w:rFonts w:ascii="Times New Roman" w:hAnsi="Times New Roman" w:cs="Times New Roman"/>
                <w:sz w:val="20"/>
                <w:szCs w:val="20"/>
                <w:lang w:eastAsia="cs-CZ"/>
              </w:rPr>
              <w:t>charakterizovat materiály, které se používají k výrobě polovodičových součástek</w:t>
            </w:r>
          </w:p>
          <w:p w14:paraId="7CBF2C2E" w14:textId="1EF00A34" w:rsidR="004824A1" w:rsidRPr="007F1727" w:rsidRDefault="004824A1" w:rsidP="004824A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1727">
              <w:rPr>
                <w:rFonts w:ascii="Times New Roman" w:hAnsi="Times New Roman" w:cs="Times New Roman"/>
                <w:sz w:val="20"/>
                <w:szCs w:val="20"/>
                <w:lang w:eastAsia="cs-CZ"/>
              </w:rPr>
              <w:t>popsat základní fyzikální jevy spojené s přenosem náboje</w:t>
            </w:r>
          </w:p>
          <w:p w14:paraId="4D0ED167" w14:textId="79C43066" w:rsidR="004824A1" w:rsidRPr="007F1727" w:rsidRDefault="004824A1" w:rsidP="004824A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1727">
              <w:rPr>
                <w:rFonts w:ascii="Times New Roman" w:hAnsi="Times New Roman" w:cs="Times New Roman"/>
                <w:sz w:val="20"/>
                <w:szCs w:val="20"/>
                <w:lang w:eastAsia="cs-CZ"/>
              </w:rPr>
              <w:t>popsat metody přípravy polovodičů založené na fotolitografii</w:t>
            </w:r>
          </w:p>
          <w:p w14:paraId="4C843D73" w14:textId="77777777" w:rsidR="004824A1" w:rsidRPr="007F1727" w:rsidRDefault="004824A1" w:rsidP="004824A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1727">
              <w:rPr>
                <w:rFonts w:ascii="Times New Roman" w:hAnsi="Times New Roman" w:cs="Times New Roman"/>
                <w:sz w:val="20"/>
                <w:szCs w:val="20"/>
                <w:lang w:eastAsia="cs-CZ"/>
              </w:rPr>
              <w:t>popsat praktické aplikace polovodičů a integrovaných obvodů</w:t>
            </w:r>
          </w:p>
          <w:p w14:paraId="38A81157" w14:textId="77777777" w:rsidR="00AF4C79" w:rsidRPr="007F1727" w:rsidRDefault="00AF4C79" w:rsidP="00AF4C79">
            <w:pPr>
              <w:pStyle w:val="Odstavecseseznamem"/>
              <w:tabs>
                <w:tab w:val="left" w:pos="328"/>
              </w:tabs>
              <w:spacing w:after="0" w:line="240" w:lineRule="auto"/>
              <w:ind w:left="170"/>
              <w:rPr>
                <w:b/>
                <w:color w:val="000000" w:themeColor="text1"/>
              </w:rPr>
            </w:pPr>
          </w:p>
          <w:p w14:paraId="63A0FF04" w14:textId="77777777" w:rsidR="005110DD" w:rsidRPr="007F1727" w:rsidRDefault="005110DD" w:rsidP="00F8305C">
            <w:pPr>
              <w:tabs>
                <w:tab w:val="left" w:pos="328"/>
              </w:tabs>
              <w:rPr>
                <w:b/>
                <w:color w:val="000000" w:themeColor="text1"/>
              </w:rPr>
            </w:pPr>
            <w:r w:rsidRPr="007F1727">
              <w:rPr>
                <w:b/>
                <w:color w:val="000000" w:themeColor="text1"/>
              </w:rPr>
              <w:t>Odborné dovednosti:</w:t>
            </w:r>
          </w:p>
          <w:p w14:paraId="73779388" w14:textId="77777777" w:rsidR="004824A1" w:rsidRPr="007F1727" w:rsidRDefault="004824A1" w:rsidP="004824A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1727">
              <w:rPr>
                <w:rFonts w:ascii="Times New Roman" w:hAnsi="Times New Roman" w:cs="Times New Roman"/>
                <w:sz w:val="20"/>
                <w:szCs w:val="20"/>
                <w:lang w:eastAsia="cs-CZ"/>
              </w:rPr>
              <w:t xml:space="preserve">rozeznat polovodičové materiály z hlediska elektrických vlastností </w:t>
            </w:r>
          </w:p>
          <w:p w14:paraId="4D63CC5B" w14:textId="77777777" w:rsidR="004824A1" w:rsidRPr="007F1727" w:rsidRDefault="004824A1" w:rsidP="004824A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1727">
              <w:rPr>
                <w:rFonts w:ascii="Times New Roman" w:hAnsi="Times New Roman" w:cs="Times New Roman"/>
                <w:sz w:val="20"/>
                <w:szCs w:val="20"/>
                <w:lang w:eastAsia="cs-CZ"/>
              </w:rPr>
              <w:t>navrhnout architekturu základních polovodičových součástek</w:t>
            </w:r>
          </w:p>
          <w:p w14:paraId="08A3AAE2" w14:textId="0CA4E441" w:rsidR="004824A1" w:rsidRPr="007F1727" w:rsidRDefault="004824A1" w:rsidP="004824A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1727">
              <w:rPr>
                <w:rFonts w:ascii="Times New Roman" w:hAnsi="Times New Roman" w:cs="Times New Roman"/>
                <w:sz w:val="20"/>
                <w:szCs w:val="20"/>
                <w:lang w:eastAsia="cs-CZ"/>
              </w:rPr>
              <w:t>změřit základní charakteristiky polovodičových součástek</w:t>
            </w:r>
          </w:p>
          <w:p w14:paraId="09DF6231" w14:textId="77777777" w:rsidR="004824A1" w:rsidRPr="007F1727" w:rsidRDefault="004824A1" w:rsidP="004824A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1727">
              <w:rPr>
                <w:rFonts w:ascii="Times New Roman" w:hAnsi="Times New Roman" w:cs="Times New Roman"/>
                <w:sz w:val="20"/>
                <w:szCs w:val="20"/>
                <w:lang w:eastAsia="cs-CZ"/>
              </w:rPr>
              <w:t>připravit design masky vodivých cest</w:t>
            </w:r>
          </w:p>
          <w:p w14:paraId="326422BB" w14:textId="2CD53A73" w:rsidR="005110DD" w:rsidRPr="005A0406" w:rsidRDefault="004824A1" w:rsidP="004824A1">
            <w:pPr>
              <w:pStyle w:val="Odstavecseseznamem"/>
              <w:numPr>
                <w:ilvl w:val="0"/>
                <w:numId w:val="6"/>
              </w:numPr>
              <w:spacing w:after="0" w:line="240" w:lineRule="auto"/>
              <w:ind w:left="170" w:hanging="170"/>
            </w:pPr>
            <w:r w:rsidRPr="007F1727">
              <w:rPr>
                <w:rFonts w:ascii="Times New Roman" w:hAnsi="Times New Roman" w:cs="Times New Roman"/>
                <w:sz w:val="20"/>
                <w:szCs w:val="20"/>
                <w:lang w:eastAsia="cs-CZ"/>
              </w:rPr>
              <w:t>pracovat s odbornou technickou dokumentací v oblasti polovodičů</w:t>
            </w:r>
          </w:p>
        </w:tc>
      </w:tr>
      <w:tr w:rsidR="005110DD" w14:paraId="4C2E562E"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657D169C" w14:textId="77777777" w:rsidR="005110DD" w:rsidRPr="005A0406" w:rsidRDefault="005110DD"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0AD944BA" w14:textId="77777777" w:rsidR="005110DD" w:rsidRDefault="005110DD" w:rsidP="00F8305C">
            <w:pPr>
              <w:jc w:val="both"/>
            </w:pPr>
          </w:p>
        </w:tc>
      </w:tr>
      <w:tr w:rsidR="005110DD" w14:paraId="36498FEC" w14:textId="77777777" w:rsidTr="001041BE">
        <w:trPr>
          <w:gridBefore w:val="1"/>
          <w:gridAfter w:val="1"/>
          <w:wBefore w:w="393" w:type="dxa"/>
          <w:wAfter w:w="101" w:type="dxa"/>
          <w:trHeight w:val="1139"/>
        </w:trPr>
        <w:tc>
          <w:tcPr>
            <w:tcW w:w="9855" w:type="dxa"/>
            <w:gridSpan w:val="15"/>
            <w:tcBorders>
              <w:top w:val="nil"/>
              <w:bottom w:val="single" w:sz="4" w:space="0" w:color="auto"/>
            </w:tcBorders>
          </w:tcPr>
          <w:p w14:paraId="28AD0EE9" w14:textId="77777777" w:rsidR="005110DD" w:rsidRPr="000C69A4" w:rsidRDefault="005110DD" w:rsidP="00F8305C">
            <w:pPr>
              <w:jc w:val="both"/>
              <w:rPr>
                <w:b/>
                <w:bCs/>
                <w:u w:val="single"/>
              </w:rPr>
            </w:pPr>
            <w:r w:rsidRPr="000C69A4">
              <w:rPr>
                <w:b/>
                <w:bCs/>
                <w:u w:val="single"/>
              </w:rPr>
              <w:t>Metody a přístupy používané ve výuce</w:t>
            </w:r>
          </w:p>
          <w:p w14:paraId="1221BF36" w14:textId="77777777" w:rsidR="005110DD" w:rsidRPr="000C69A4" w:rsidRDefault="005110DD" w:rsidP="00F8305C">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33B147CB" w14:textId="329BCE0C" w:rsidR="005110DD" w:rsidRDefault="005110DD" w:rsidP="00F8305C">
            <w:pPr>
              <w:jc w:val="both"/>
              <w:rPr>
                <w:color w:val="000000"/>
                <w:shd w:val="clear" w:color="auto" w:fill="FFFFFF"/>
              </w:rPr>
            </w:pPr>
            <w:r w:rsidRPr="00AF4C79">
              <w:t xml:space="preserve">Monologická (výklad, přednáška, instruktáž), </w:t>
            </w:r>
            <w:r w:rsidRPr="00AF4C79">
              <w:rPr>
                <w:color w:val="000000"/>
                <w:shd w:val="clear" w:color="auto" w:fill="FFFFFF"/>
              </w:rPr>
              <w:t>Dialogická (diskuze, rozhovor, brainstorming)</w:t>
            </w:r>
          </w:p>
          <w:p w14:paraId="331C1408" w14:textId="77777777" w:rsidR="005110DD" w:rsidRDefault="005110DD" w:rsidP="00F8305C">
            <w:pPr>
              <w:jc w:val="both"/>
              <w:rPr>
                <w:color w:val="000000"/>
                <w:shd w:val="clear" w:color="auto" w:fill="FFFFFF"/>
              </w:rPr>
            </w:pPr>
          </w:p>
          <w:p w14:paraId="57395637" w14:textId="77777777" w:rsidR="005110DD" w:rsidRPr="000C69A4" w:rsidRDefault="005110DD" w:rsidP="00F8305C">
            <w:pPr>
              <w:jc w:val="both"/>
              <w:rPr>
                <w:b/>
                <w:bCs/>
              </w:rPr>
            </w:pPr>
            <w:r w:rsidRPr="000C69A4">
              <w:rPr>
                <w:b/>
                <w:bCs/>
              </w:rPr>
              <w:t>Pro dosažení odborných dovedností jsou užívány vyučovací metody:</w:t>
            </w:r>
          </w:p>
          <w:p w14:paraId="4DAD579E" w14:textId="1E3C625A" w:rsidR="005110DD" w:rsidRPr="006D0F29" w:rsidRDefault="005110DD" w:rsidP="00F8305C">
            <w:pPr>
              <w:rPr>
                <w:color w:val="000000"/>
                <w:shd w:val="clear" w:color="auto" w:fill="FFFFFF"/>
              </w:rPr>
            </w:pPr>
            <w:r w:rsidRPr="00AF4C79">
              <w:rPr>
                <w:color w:val="000000"/>
                <w:shd w:val="clear" w:color="auto" w:fill="FFFFFF"/>
              </w:rPr>
              <w:t>Individuální práce studentů, Praktické procvičování</w:t>
            </w:r>
          </w:p>
          <w:p w14:paraId="0E0727DC" w14:textId="6BBF5E94" w:rsidR="005110DD" w:rsidRDefault="005110DD" w:rsidP="00F8305C"/>
          <w:p w14:paraId="4390E622" w14:textId="77777777" w:rsidR="005110DD" w:rsidRPr="005110DD" w:rsidRDefault="005110DD" w:rsidP="00F8305C">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t>Očekávané výsledky učení dosažené studiem předmětu jsou ověřovány hodnoticími metodami:</w:t>
            </w:r>
          </w:p>
          <w:p w14:paraId="28D97D92" w14:textId="15A90F14" w:rsidR="005110DD" w:rsidRDefault="005110DD" w:rsidP="00F8305C">
            <w:pPr>
              <w:jc w:val="both"/>
              <w:rPr>
                <w:color w:val="000000"/>
              </w:rPr>
            </w:pPr>
            <w:r w:rsidRPr="00AF4C79">
              <w:rPr>
                <w:color w:val="000000"/>
              </w:rPr>
              <w:t>Rozbor produktů pracovní činnosti studenta (technické práce)</w:t>
            </w:r>
            <w:r w:rsidR="00D92593">
              <w:rPr>
                <w:color w:val="000000"/>
              </w:rPr>
              <w:t>, Rozhovor</w:t>
            </w:r>
          </w:p>
          <w:p w14:paraId="166AC694" w14:textId="77777777" w:rsidR="00AF4C79" w:rsidRPr="008440C7" w:rsidRDefault="00AF4C79" w:rsidP="00F8305C">
            <w:pPr>
              <w:jc w:val="both"/>
              <w:rPr>
                <w:strike/>
                <w:color w:val="000000"/>
              </w:rPr>
            </w:pPr>
          </w:p>
          <w:p w14:paraId="022CE62D" w14:textId="77777777" w:rsidR="005110DD" w:rsidRPr="000C69A4" w:rsidRDefault="005110DD" w:rsidP="00F8305C">
            <w:pPr>
              <w:jc w:val="both"/>
              <w:rPr>
                <w:b/>
                <w:bCs/>
                <w:u w:val="single"/>
              </w:rPr>
            </w:pPr>
            <w:r w:rsidRPr="000C69A4">
              <w:rPr>
                <w:b/>
                <w:bCs/>
                <w:u w:val="single"/>
              </w:rPr>
              <w:t>Používané didaktické prostředky</w:t>
            </w:r>
          </w:p>
          <w:p w14:paraId="0F870D77" w14:textId="77777777" w:rsidR="005110DD" w:rsidRPr="0071371D" w:rsidRDefault="005110DD" w:rsidP="00F8305C">
            <w:pPr>
              <w:jc w:val="both"/>
            </w:pPr>
            <w:r w:rsidRPr="000C69A4">
              <w:t xml:space="preserve">Při výuce jsou využívány technické výukové prostředky – vizuální/audiovizuální prostředky výpočetní a prezentační </w:t>
            </w:r>
            <w:r w:rsidRPr="00CA2F1A">
              <w:t>techniky, materiální vybavení poslucháren, seminárních a odborných učeben a laboratoří a moderní učební pomůcky, zejm. dataprojekce, on-line nástroje, zdroje odborné literatury, databáze, výukové počítačové programy, prezentace, videozáznamy, modely aj.</w:t>
            </w:r>
          </w:p>
          <w:p w14:paraId="4B1C3BCA" w14:textId="77777777" w:rsidR="005110DD" w:rsidRPr="0071371D" w:rsidRDefault="005110DD" w:rsidP="00F8305C">
            <w:pPr>
              <w:jc w:val="both"/>
            </w:pPr>
          </w:p>
          <w:p w14:paraId="152E8FA6" w14:textId="73D56A19" w:rsidR="005110DD" w:rsidRDefault="00AD7980" w:rsidP="00F8305C">
            <w:pPr>
              <w:jc w:val="both"/>
            </w:pPr>
            <w:r w:rsidRPr="00AD7980">
              <w:lastRenderedPageBreak/>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601F563E"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3F23288D" w14:textId="77777777" w:rsidR="005110DD" w:rsidRDefault="005110DD" w:rsidP="00F8305C">
            <w:pPr>
              <w:jc w:val="both"/>
            </w:pPr>
            <w:r>
              <w:rPr>
                <w:b/>
              </w:rPr>
              <w:lastRenderedPageBreak/>
              <w:t>Studijní literatura a studijní pomůcky</w:t>
            </w:r>
          </w:p>
        </w:tc>
        <w:tc>
          <w:tcPr>
            <w:tcW w:w="6202" w:type="dxa"/>
            <w:gridSpan w:val="10"/>
            <w:tcBorders>
              <w:top w:val="single" w:sz="4" w:space="0" w:color="auto"/>
              <w:bottom w:val="nil"/>
            </w:tcBorders>
          </w:tcPr>
          <w:p w14:paraId="42D77E91" w14:textId="77777777" w:rsidR="005110DD" w:rsidRDefault="005110DD" w:rsidP="00F8305C">
            <w:pPr>
              <w:jc w:val="both"/>
            </w:pPr>
          </w:p>
        </w:tc>
      </w:tr>
      <w:tr w:rsidR="005110DD" w14:paraId="5AD5CEA1" w14:textId="77777777" w:rsidTr="001041BE">
        <w:trPr>
          <w:gridBefore w:val="1"/>
          <w:gridAfter w:val="1"/>
          <w:wBefore w:w="393" w:type="dxa"/>
          <w:wAfter w:w="101" w:type="dxa"/>
          <w:trHeight w:val="1497"/>
        </w:trPr>
        <w:tc>
          <w:tcPr>
            <w:tcW w:w="9855" w:type="dxa"/>
            <w:gridSpan w:val="15"/>
            <w:tcBorders>
              <w:top w:val="nil"/>
            </w:tcBorders>
          </w:tcPr>
          <w:p w14:paraId="2D3C72FF" w14:textId="77777777" w:rsidR="005110DD" w:rsidRPr="00FC233B" w:rsidRDefault="005110DD" w:rsidP="003A4C58">
            <w:pPr>
              <w:jc w:val="both"/>
              <w:rPr>
                <w:u w:val="single"/>
              </w:rPr>
            </w:pPr>
            <w:r w:rsidRPr="00FC233B">
              <w:rPr>
                <w:u w:val="single"/>
              </w:rPr>
              <w:t>Povinná literatura:</w:t>
            </w:r>
          </w:p>
          <w:p w14:paraId="149EE61D" w14:textId="5ABEF9C1" w:rsidR="003A4C58" w:rsidRPr="001522EE" w:rsidRDefault="003A4C58" w:rsidP="003A4C58">
            <w:pPr>
              <w:jc w:val="both"/>
            </w:pPr>
            <w:r w:rsidRPr="001522EE">
              <w:t xml:space="preserve">ŠAVEL, J. </w:t>
            </w:r>
            <w:r w:rsidRPr="001522EE">
              <w:rPr>
                <w:rStyle w:val="Siln"/>
                <w:b w:val="0"/>
                <w:bCs w:val="0"/>
              </w:rPr>
              <w:t>Elektrotechnologie: Materiály, technologie a výroba v elektronice a elektrotechnice. 4. rozš. vyd</w:t>
            </w:r>
            <w:r w:rsidRPr="001522EE">
              <w:t>. Praha: BEN – technická literatura, 2006. ISBN 978-80-7300-190-2.</w:t>
            </w:r>
          </w:p>
          <w:p w14:paraId="1388ABE7" w14:textId="1D77D143" w:rsidR="003A4C58" w:rsidRPr="001522EE" w:rsidRDefault="003A4C58" w:rsidP="003A4C58">
            <w:pPr>
              <w:jc w:val="both"/>
              <w:rPr>
                <w:u w:val="single"/>
              </w:rPr>
            </w:pPr>
            <w:r w:rsidRPr="001522EE">
              <w:rPr>
                <w:caps/>
              </w:rPr>
              <w:t>Doleček</w:t>
            </w:r>
            <w:r w:rsidRPr="001522EE">
              <w:t>, J. Moderní učebnice elektroniky. 2. díl. Polovodičové prvky a elektronky. Praha: BEN – technická literatura, 2005. ISBN 80-7300-161-6.</w:t>
            </w:r>
          </w:p>
          <w:p w14:paraId="52ABE6B1" w14:textId="04F7FCC7" w:rsidR="003A4C58" w:rsidRPr="001522EE" w:rsidRDefault="003A4C58" w:rsidP="003A4C58">
            <w:pPr>
              <w:jc w:val="both"/>
            </w:pPr>
            <w:r w:rsidRPr="001522EE">
              <w:rPr>
                <w:caps/>
              </w:rPr>
              <w:t>Grahn,</w:t>
            </w:r>
            <w:r w:rsidRPr="001522EE">
              <w:t xml:space="preserve"> H.T. Introduction to Semiconductor Physics. 2nd Ed. Berlin: Springer, 2022. ISBN 978-3030552738.</w:t>
            </w:r>
          </w:p>
          <w:p w14:paraId="27BDEB25" w14:textId="4A63357F" w:rsidR="003A4C58" w:rsidRPr="001522EE" w:rsidRDefault="003A4C58" w:rsidP="003A4C58">
            <w:pPr>
              <w:jc w:val="both"/>
            </w:pPr>
            <w:r w:rsidRPr="001522EE">
              <w:rPr>
                <w:caps/>
              </w:rPr>
              <w:t>Pierret</w:t>
            </w:r>
            <w:r w:rsidRPr="001522EE">
              <w:t>, R.F. Advanced Semiconductor Fundamentals.</w:t>
            </w:r>
            <w:r w:rsidR="00A61098" w:rsidRPr="001522EE">
              <w:t xml:space="preserve"> </w:t>
            </w:r>
            <w:r w:rsidRPr="001522EE">
              <w:t>3rd Ed. Upper Saddle River: Pearson, 2020. ISBN 978-0130617929.</w:t>
            </w:r>
          </w:p>
          <w:p w14:paraId="444F449F" w14:textId="77777777" w:rsidR="005110DD" w:rsidRPr="001522EE" w:rsidRDefault="005110DD" w:rsidP="003A4C58">
            <w:pPr>
              <w:jc w:val="both"/>
            </w:pPr>
          </w:p>
          <w:p w14:paraId="30085C6F" w14:textId="68E1238A" w:rsidR="005110DD" w:rsidRDefault="005110DD" w:rsidP="003A4C58">
            <w:pPr>
              <w:jc w:val="both"/>
              <w:rPr>
                <w:u w:val="single"/>
              </w:rPr>
            </w:pPr>
            <w:r w:rsidRPr="001522EE">
              <w:rPr>
                <w:u w:val="single"/>
              </w:rPr>
              <w:t>Doporučená literatura:</w:t>
            </w:r>
          </w:p>
          <w:p w14:paraId="201D64D0" w14:textId="3C2D28BF" w:rsidR="00033A0A" w:rsidRPr="00033A0A" w:rsidRDefault="00033A0A" w:rsidP="003A4C58">
            <w:pPr>
              <w:jc w:val="both"/>
              <w:rPr>
                <w:u w:val="single"/>
              </w:rPr>
            </w:pPr>
            <w:r w:rsidRPr="00033A0A">
              <w:rPr>
                <w:color w:val="000000"/>
                <w:shd w:val="clear" w:color="auto" w:fill="FFFFFF"/>
              </w:rPr>
              <w:t xml:space="preserve">VOJTĚCH, D. Materiály a jejich mezní stavy. </w:t>
            </w:r>
            <w:r>
              <w:rPr>
                <w:color w:val="000000"/>
                <w:shd w:val="clear" w:color="auto" w:fill="FFFFFF"/>
              </w:rPr>
              <w:t>Praha</w:t>
            </w:r>
            <w:r w:rsidRPr="00033A0A">
              <w:rPr>
                <w:color w:val="000000"/>
                <w:shd w:val="clear" w:color="auto" w:fill="FFFFFF"/>
              </w:rPr>
              <w:t xml:space="preserve">: </w:t>
            </w:r>
            <w:r>
              <w:rPr>
                <w:color w:val="000000"/>
                <w:shd w:val="clear" w:color="auto" w:fill="FFFFFF"/>
              </w:rPr>
              <w:t>VŠCHT</w:t>
            </w:r>
            <w:r w:rsidRPr="00033A0A">
              <w:rPr>
                <w:color w:val="000000"/>
                <w:shd w:val="clear" w:color="auto" w:fill="FFFFFF"/>
              </w:rPr>
              <w:t>, 2010. ISBN 9788070807415.</w:t>
            </w:r>
          </w:p>
          <w:p w14:paraId="63E80103" w14:textId="1F592B51" w:rsidR="003A4C58" w:rsidRPr="001522EE" w:rsidRDefault="003A4C58" w:rsidP="003A4C58">
            <w:pPr>
              <w:jc w:val="both"/>
            </w:pPr>
            <w:r w:rsidRPr="001522EE">
              <w:rPr>
                <w:caps/>
              </w:rPr>
              <w:t>Blahovec</w:t>
            </w:r>
            <w:r w:rsidRPr="001522EE">
              <w:t xml:space="preserve">, A. </w:t>
            </w:r>
            <w:r w:rsidRPr="001522EE">
              <w:rPr>
                <w:rStyle w:val="Zdraznn"/>
                <w:i w:val="0"/>
                <w:iCs w:val="0"/>
              </w:rPr>
              <w:t>Elektrotechnika I</w:t>
            </w:r>
            <w:r w:rsidRPr="001522EE">
              <w:rPr>
                <w:i/>
                <w:iCs/>
              </w:rPr>
              <w:t>.</w:t>
            </w:r>
            <w:r w:rsidRPr="001522EE">
              <w:t xml:space="preserve"> 6. vyd. Praha: Informatorium, 2016. ISBN 978-80-7333-123-8.</w:t>
            </w:r>
          </w:p>
          <w:p w14:paraId="62D96E1F" w14:textId="4167907F" w:rsidR="003A4C58" w:rsidRPr="001522EE" w:rsidRDefault="003A4C58" w:rsidP="003A4C58">
            <w:pPr>
              <w:jc w:val="both"/>
            </w:pPr>
            <w:r w:rsidRPr="001522EE">
              <w:t xml:space="preserve">ZÁHLAVA, V., VOBECKÝ, J. </w:t>
            </w:r>
            <w:r w:rsidRPr="001522EE">
              <w:rPr>
                <w:rStyle w:val="Siln"/>
                <w:b w:val="0"/>
                <w:bCs w:val="0"/>
              </w:rPr>
              <w:t xml:space="preserve">Elektronika: Součástky a obvody, principy a příklady. 3. rozš. vyd. </w:t>
            </w:r>
            <w:r w:rsidRPr="001522EE">
              <w:t>Praha: Grada Publishing, 2005. ISBN 978-80-247-1241-3.</w:t>
            </w:r>
          </w:p>
          <w:p w14:paraId="4FC4773F" w14:textId="61281928" w:rsidR="003A4C58" w:rsidRPr="001522EE" w:rsidRDefault="003A4C58" w:rsidP="003A4C58">
            <w:pPr>
              <w:jc w:val="both"/>
            </w:pPr>
            <w:r w:rsidRPr="001522EE">
              <w:rPr>
                <w:caps/>
              </w:rPr>
              <w:t>Pierret,</w:t>
            </w:r>
            <w:r w:rsidRPr="001522EE">
              <w:t xml:space="preserve"> R.F. Semiconductor Device Fundamentals. 2nd Ed. Upper Saddle River: Pearson, 2018. ISBN 978-0131004165.</w:t>
            </w:r>
          </w:p>
          <w:p w14:paraId="4BCEE28B" w14:textId="09A89E35" w:rsidR="005110DD" w:rsidRPr="00D22542" w:rsidRDefault="003A4C58" w:rsidP="003A4C58">
            <w:pPr>
              <w:jc w:val="both"/>
            </w:pPr>
            <w:r w:rsidRPr="001522EE">
              <w:rPr>
                <w:caps/>
              </w:rPr>
              <w:t>Sze</w:t>
            </w:r>
            <w:r w:rsidRPr="001522EE">
              <w:t>, S.M., N</w:t>
            </w:r>
            <w:r w:rsidRPr="001522EE">
              <w:rPr>
                <w:caps/>
              </w:rPr>
              <w:t>g</w:t>
            </w:r>
            <w:r w:rsidRPr="001522EE">
              <w:t>, K.K. Physics of Semiconductor Devices. 4th Ed. Hoboken: John Wiley &amp; Sons, 2019. ISBN 978-1119429110.</w:t>
            </w:r>
          </w:p>
        </w:tc>
      </w:tr>
      <w:tr w:rsidR="005110DD" w14:paraId="51DB1536"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5764D20D" w14:textId="77777777" w:rsidR="005110DD" w:rsidRDefault="005110DD" w:rsidP="00F8305C">
            <w:pPr>
              <w:jc w:val="center"/>
              <w:rPr>
                <w:b/>
              </w:rPr>
            </w:pPr>
            <w:r>
              <w:rPr>
                <w:b/>
              </w:rPr>
              <w:t>Informace ke kombinované nebo distanční formě</w:t>
            </w:r>
          </w:p>
        </w:tc>
      </w:tr>
      <w:tr w:rsidR="005110DD" w14:paraId="3CF6859E"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5CC9A650" w14:textId="77777777" w:rsidR="005110DD" w:rsidRDefault="005110DD" w:rsidP="00F8305C">
            <w:pPr>
              <w:jc w:val="both"/>
            </w:pPr>
            <w:r>
              <w:rPr>
                <w:b/>
              </w:rPr>
              <w:t>Rozsah konzultací (soustředění)</w:t>
            </w:r>
          </w:p>
        </w:tc>
        <w:tc>
          <w:tcPr>
            <w:tcW w:w="889" w:type="dxa"/>
            <w:tcBorders>
              <w:top w:val="single" w:sz="2" w:space="0" w:color="auto"/>
            </w:tcBorders>
          </w:tcPr>
          <w:p w14:paraId="3EFE21E8" w14:textId="558EF67E" w:rsidR="005110DD" w:rsidRDefault="00766418" w:rsidP="00766418">
            <w:pPr>
              <w:jc w:val="center"/>
            </w:pPr>
            <w:r>
              <w:t>12</w:t>
            </w:r>
          </w:p>
        </w:tc>
        <w:tc>
          <w:tcPr>
            <w:tcW w:w="4179" w:type="dxa"/>
            <w:gridSpan w:val="7"/>
            <w:tcBorders>
              <w:top w:val="single" w:sz="2" w:space="0" w:color="auto"/>
            </w:tcBorders>
            <w:shd w:val="clear" w:color="auto" w:fill="F7CAAC"/>
          </w:tcPr>
          <w:p w14:paraId="366788C4" w14:textId="77777777" w:rsidR="005110DD" w:rsidRDefault="005110DD" w:rsidP="00F8305C">
            <w:pPr>
              <w:jc w:val="both"/>
              <w:rPr>
                <w:b/>
              </w:rPr>
            </w:pPr>
            <w:r>
              <w:rPr>
                <w:b/>
              </w:rPr>
              <w:t xml:space="preserve">hodin </w:t>
            </w:r>
          </w:p>
        </w:tc>
      </w:tr>
      <w:tr w:rsidR="005110DD" w14:paraId="7DE7B986" w14:textId="77777777" w:rsidTr="001041BE">
        <w:trPr>
          <w:gridBefore w:val="1"/>
          <w:gridAfter w:val="1"/>
          <w:wBefore w:w="393" w:type="dxa"/>
          <w:wAfter w:w="101" w:type="dxa"/>
        </w:trPr>
        <w:tc>
          <w:tcPr>
            <w:tcW w:w="9855" w:type="dxa"/>
            <w:gridSpan w:val="15"/>
            <w:shd w:val="clear" w:color="auto" w:fill="F7CAAC"/>
          </w:tcPr>
          <w:p w14:paraId="5870E400" w14:textId="77777777" w:rsidR="005110DD" w:rsidRDefault="005110DD" w:rsidP="00F8305C">
            <w:pPr>
              <w:jc w:val="both"/>
              <w:rPr>
                <w:b/>
              </w:rPr>
            </w:pPr>
            <w:r>
              <w:rPr>
                <w:b/>
              </w:rPr>
              <w:t>Informace o způsobu kontaktu s vyučujícím</w:t>
            </w:r>
          </w:p>
        </w:tc>
      </w:tr>
      <w:tr w:rsidR="005110DD" w14:paraId="57DB763D" w14:textId="77777777" w:rsidTr="001041BE">
        <w:trPr>
          <w:gridBefore w:val="1"/>
          <w:gridAfter w:val="1"/>
          <w:wBefore w:w="393" w:type="dxa"/>
          <w:wAfter w:w="101" w:type="dxa"/>
          <w:trHeight w:val="1373"/>
        </w:trPr>
        <w:tc>
          <w:tcPr>
            <w:tcW w:w="9855" w:type="dxa"/>
            <w:gridSpan w:val="15"/>
          </w:tcPr>
          <w:p w14:paraId="309C33B8" w14:textId="0DB059E2" w:rsidR="00032448" w:rsidRPr="00CE6F38" w:rsidRDefault="00032448" w:rsidP="00032448">
            <w:pPr>
              <w:pStyle w:val="TableParagraph"/>
              <w:spacing w:line="240" w:lineRule="auto"/>
              <w:ind w:left="0"/>
              <w:rPr>
                <w:sz w:val="20"/>
                <w:szCs w:val="20"/>
              </w:rPr>
            </w:pPr>
            <w:r w:rsidRPr="00CE6F38">
              <w:rPr>
                <w:sz w:val="20"/>
                <w:szCs w:val="20"/>
              </w:rPr>
              <w:t xml:space="preserve">Studenti se účastní výuky, kde je jim redukovanou formou prezentována látka dle anotace předmětu. </w:t>
            </w:r>
            <w:r w:rsidR="004E5476" w:rsidRPr="00CE6F38">
              <w:rPr>
                <w:sz w:val="20"/>
                <w:szCs w:val="20"/>
              </w:rPr>
              <w:t>Výuka je realizována v</w:t>
            </w:r>
            <w:r w:rsidR="004E5476">
              <w:rPr>
                <w:sz w:val="20"/>
                <w:szCs w:val="20"/>
              </w:rPr>
              <w:t> </w:t>
            </w:r>
            <w:r w:rsidR="004E5476" w:rsidRPr="00CE6F38">
              <w:rPr>
                <w:sz w:val="20"/>
                <w:szCs w:val="20"/>
              </w:rPr>
              <w:t>blocích</w:t>
            </w:r>
            <w:r w:rsidR="004E5476">
              <w:rPr>
                <w:sz w:val="20"/>
                <w:szCs w:val="20"/>
              </w:rPr>
              <w:t>.</w:t>
            </w:r>
            <w:r w:rsidR="004E5476" w:rsidRPr="00CE6F38">
              <w:rPr>
                <w:sz w:val="20"/>
                <w:szCs w:val="20"/>
              </w:rPr>
              <w:t xml:space="preserve"> </w:t>
            </w:r>
            <w:r w:rsidRPr="00CE6F38">
              <w:rPr>
                <w:sz w:val="20"/>
                <w:szCs w:val="20"/>
              </w:rPr>
              <w:t xml:space="preserve">Studentům budou určeny části učiva k samostatnému nastudování. </w:t>
            </w:r>
            <w:r w:rsidR="0050225A" w:rsidRPr="00F931D2">
              <w:rPr>
                <w:sz w:val="20"/>
                <w:szCs w:val="20"/>
              </w:rPr>
              <w:t xml:space="preserve">Studenti absolvují laboratorní cvičení, z každé úlohy zpracují protokol v požadovaném rozsahu a kvalitě. </w:t>
            </w:r>
            <w:r w:rsidR="003A4C58" w:rsidRPr="00F931D2">
              <w:rPr>
                <w:sz w:val="20"/>
                <w:szCs w:val="20"/>
              </w:rPr>
              <w:t>Kontrola připravenosti studentů</w:t>
            </w:r>
            <w:r w:rsidR="00A61098" w:rsidRPr="00F931D2">
              <w:rPr>
                <w:sz w:val="20"/>
                <w:szCs w:val="20"/>
              </w:rPr>
              <w:t xml:space="preserve"> na výuku</w:t>
            </w:r>
            <w:r w:rsidR="003A4C58" w:rsidRPr="00F931D2">
              <w:rPr>
                <w:sz w:val="20"/>
                <w:szCs w:val="20"/>
              </w:rPr>
              <w:t xml:space="preserve"> bude ověřena </w:t>
            </w:r>
            <w:r w:rsidR="00FB6D23" w:rsidRPr="00F931D2">
              <w:rPr>
                <w:sz w:val="20"/>
                <w:szCs w:val="20"/>
              </w:rPr>
              <w:t xml:space="preserve">ústní formou </w:t>
            </w:r>
            <w:r w:rsidR="003A4C58" w:rsidRPr="00F931D2">
              <w:rPr>
                <w:sz w:val="20"/>
                <w:szCs w:val="20"/>
              </w:rPr>
              <w:t xml:space="preserve">během laboratorních cvičení. </w:t>
            </w:r>
            <w:r w:rsidRPr="00F931D2">
              <w:rPr>
                <w:sz w:val="20"/>
                <w:szCs w:val="20"/>
              </w:rPr>
              <w:t>Konzultace jsou možné v rámci výuky</w:t>
            </w:r>
            <w:r w:rsidRPr="0050225A">
              <w:rPr>
                <w:sz w:val="20"/>
                <w:szCs w:val="20"/>
              </w:rPr>
              <w:t xml:space="preserve"> nebo lze vyučujícího kontaktovat viz</w:t>
            </w:r>
            <w:r w:rsidRPr="0050225A">
              <w:rPr>
                <w:spacing w:val="-2"/>
                <w:sz w:val="20"/>
                <w:szCs w:val="20"/>
              </w:rPr>
              <w:t xml:space="preserve"> </w:t>
            </w:r>
            <w:r w:rsidRPr="0050225A">
              <w:rPr>
                <w:sz w:val="20"/>
                <w:szCs w:val="20"/>
              </w:rPr>
              <w:t>níže.</w:t>
            </w:r>
          </w:p>
          <w:p w14:paraId="7378F34E" w14:textId="77777777" w:rsidR="00032448" w:rsidRPr="00CE6F38" w:rsidRDefault="00032448" w:rsidP="00032448"/>
          <w:p w14:paraId="2920950D" w14:textId="65B45863" w:rsidR="0050225A" w:rsidRDefault="00032448" w:rsidP="00033A0A">
            <w:r w:rsidRPr="00CE6F38">
              <w:t xml:space="preserve">Možnosti komunikace s vyučujícím: </w:t>
            </w:r>
            <w:hyperlink r:id="rId22" w:history="1">
              <w:r w:rsidRPr="00CE6F38">
                <w:rPr>
                  <w:rStyle w:val="Hypertextovodkaz"/>
                </w:rPr>
                <w:t>slobodian@utb.cz,</w:t>
              </w:r>
            </w:hyperlink>
            <w:r w:rsidRPr="00CE6F38">
              <w:rPr>
                <w:spacing w:val="-6"/>
              </w:rPr>
              <w:t xml:space="preserve"> </w:t>
            </w:r>
            <w:r w:rsidRPr="00032448">
              <w:t>576</w:t>
            </w:r>
            <w:r w:rsidRPr="00032448">
              <w:rPr>
                <w:spacing w:val="-7"/>
              </w:rPr>
              <w:t xml:space="preserve"> </w:t>
            </w:r>
            <w:r w:rsidRPr="00032448">
              <w:t>03</w:t>
            </w:r>
            <w:r>
              <w:t>1</w:t>
            </w:r>
            <w:r w:rsidRPr="00032448">
              <w:rPr>
                <w:spacing w:val="-5"/>
              </w:rPr>
              <w:t> </w:t>
            </w:r>
            <w:r>
              <w:rPr>
                <w:spacing w:val="-4"/>
              </w:rPr>
              <w:t>350</w:t>
            </w:r>
            <w:r w:rsidRPr="00032448">
              <w:rPr>
                <w:spacing w:val="-4"/>
              </w:rPr>
              <w:t>.</w:t>
            </w:r>
          </w:p>
          <w:p w14:paraId="73E4FEC0" w14:textId="4174EA79" w:rsidR="007F1727" w:rsidRDefault="007F1727" w:rsidP="00F8305C">
            <w:pPr>
              <w:jc w:val="both"/>
            </w:pPr>
          </w:p>
          <w:p w14:paraId="3D5406B7" w14:textId="5B925D64" w:rsidR="00F931D2" w:rsidRDefault="00F931D2" w:rsidP="00F8305C">
            <w:pPr>
              <w:jc w:val="both"/>
            </w:pPr>
          </w:p>
          <w:p w14:paraId="3C8BA5C9" w14:textId="54108B1C" w:rsidR="007F1727" w:rsidRDefault="007F1727" w:rsidP="00F8305C">
            <w:pPr>
              <w:jc w:val="both"/>
            </w:pPr>
          </w:p>
          <w:p w14:paraId="19B591FB" w14:textId="65AE17BB" w:rsidR="00E254FF" w:rsidRDefault="00E254FF" w:rsidP="00F8305C">
            <w:pPr>
              <w:jc w:val="both"/>
            </w:pPr>
          </w:p>
          <w:p w14:paraId="62D1610F" w14:textId="15856D85" w:rsidR="00E254FF" w:rsidRDefault="00E254FF" w:rsidP="00F8305C">
            <w:pPr>
              <w:jc w:val="both"/>
            </w:pPr>
          </w:p>
          <w:p w14:paraId="3AC73E77" w14:textId="08B42916" w:rsidR="00E254FF" w:rsidRDefault="00E254FF" w:rsidP="00F8305C">
            <w:pPr>
              <w:jc w:val="both"/>
            </w:pPr>
          </w:p>
          <w:p w14:paraId="0298D9E8" w14:textId="3CEC5380" w:rsidR="00E254FF" w:rsidRDefault="00E254FF" w:rsidP="00F8305C">
            <w:pPr>
              <w:jc w:val="both"/>
            </w:pPr>
          </w:p>
          <w:p w14:paraId="514C3483" w14:textId="73875C5B" w:rsidR="00E254FF" w:rsidRDefault="00E254FF" w:rsidP="00F8305C">
            <w:pPr>
              <w:jc w:val="both"/>
            </w:pPr>
          </w:p>
          <w:p w14:paraId="2AEEF5F0" w14:textId="2C5DBACD" w:rsidR="00E254FF" w:rsidRDefault="00E254FF" w:rsidP="00F8305C">
            <w:pPr>
              <w:jc w:val="both"/>
            </w:pPr>
          </w:p>
          <w:p w14:paraId="22D4104F" w14:textId="3C826544" w:rsidR="00E254FF" w:rsidRDefault="00E254FF" w:rsidP="00F8305C">
            <w:pPr>
              <w:jc w:val="both"/>
            </w:pPr>
          </w:p>
          <w:p w14:paraId="7173AEE0" w14:textId="7E08CB05" w:rsidR="00E254FF" w:rsidRDefault="00E254FF" w:rsidP="00F8305C">
            <w:pPr>
              <w:jc w:val="both"/>
            </w:pPr>
          </w:p>
          <w:p w14:paraId="32618491" w14:textId="62276AFE" w:rsidR="00E254FF" w:rsidRDefault="00E254FF" w:rsidP="00F8305C">
            <w:pPr>
              <w:jc w:val="both"/>
            </w:pPr>
          </w:p>
          <w:p w14:paraId="1D407495" w14:textId="4CC53798" w:rsidR="00E254FF" w:rsidRDefault="00E254FF" w:rsidP="00F8305C">
            <w:pPr>
              <w:jc w:val="both"/>
            </w:pPr>
          </w:p>
          <w:p w14:paraId="44F2964A" w14:textId="297C6715" w:rsidR="00E254FF" w:rsidRDefault="00E254FF" w:rsidP="00F8305C">
            <w:pPr>
              <w:jc w:val="both"/>
            </w:pPr>
          </w:p>
          <w:p w14:paraId="248B4E12" w14:textId="0F3EE049" w:rsidR="00E254FF" w:rsidRDefault="00E254FF" w:rsidP="00F8305C">
            <w:pPr>
              <w:jc w:val="both"/>
            </w:pPr>
          </w:p>
          <w:p w14:paraId="7A2EF887" w14:textId="77015318" w:rsidR="00E254FF" w:rsidRDefault="00E254FF" w:rsidP="00F8305C">
            <w:pPr>
              <w:jc w:val="both"/>
            </w:pPr>
          </w:p>
          <w:p w14:paraId="08DDA9E5" w14:textId="3ACB7881" w:rsidR="00E254FF" w:rsidRDefault="00E254FF" w:rsidP="00F8305C">
            <w:pPr>
              <w:jc w:val="both"/>
            </w:pPr>
          </w:p>
          <w:p w14:paraId="2ADABD30" w14:textId="2498A97D" w:rsidR="00E254FF" w:rsidRDefault="00E254FF" w:rsidP="00F8305C">
            <w:pPr>
              <w:jc w:val="both"/>
            </w:pPr>
          </w:p>
          <w:p w14:paraId="0FAAEC17" w14:textId="2B2FF35E" w:rsidR="00E254FF" w:rsidRDefault="00E254FF" w:rsidP="00F8305C">
            <w:pPr>
              <w:jc w:val="both"/>
            </w:pPr>
          </w:p>
          <w:p w14:paraId="69981BC9" w14:textId="0B6EE888" w:rsidR="00E254FF" w:rsidRDefault="00E254FF" w:rsidP="00F8305C">
            <w:pPr>
              <w:jc w:val="both"/>
            </w:pPr>
          </w:p>
          <w:p w14:paraId="38DB5C35" w14:textId="526D3CF0" w:rsidR="00E254FF" w:rsidRDefault="00E254FF" w:rsidP="00F8305C">
            <w:pPr>
              <w:jc w:val="both"/>
            </w:pPr>
          </w:p>
          <w:p w14:paraId="43C79B4E" w14:textId="5B9DCA30" w:rsidR="00E254FF" w:rsidRDefault="00E254FF" w:rsidP="00F8305C">
            <w:pPr>
              <w:jc w:val="both"/>
            </w:pPr>
          </w:p>
          <w:p w14:paraId="4F627EE2" w14:textId="10AA9014" w:rsidR="00E254FF" w:rsidRDefault="00E254FF" w:rsidP="00F8305C">
            <w:pPr>
              <w:jc w:val="both"/>
            </w:pPr>
          </w:p>
          <w:p w14:paraId="7A65F8EC" w14:textId="350B75A3" w:rsidR="00E254FF" w:rsidRDefault="00E254FF" w:rsidP="00F8305C">
            <w:pPr>
              <w:jc w:val="both"/>
            </w:pPr>
          </w:p>
          <w:p w14:paraId="296F325E" w14:textId="29EC1A5D" w:rsidR="00E254FF" w:rsidRDefault="00E254FF" w:rsidP="00F8305C">
            <w:pPr>
              <w:jc w:val="both"/>
            </w:pPr>
          </w:p>
          <w:p w14:paraId="61BC2FEF" w14:textId="0B87CEFA" w:rsidR="00E254FF" w:rsidRDefault="00E254FF" w:rsidP="00F8305C">
            <w:pPr>
              <w:jc w:val="both"/>
            </w:pPr>
          </w:p>
          <w:p w14:paraId="741BF68D" w14:textId="6FCE8617" w:rsidR="00E254FF" w:rsidRDefault="00E254FF" w:rsidP="00F8305C">
            <w:pPr>
              <w:jc w:val="both"/>
            </w:pPr>
          </w:p>
          <w:p w14:paraId="6AA505C6" w14:textId="77777777" w:rsidR="005110DD" w:rsidRDefault="005110DD" w:rsidP="00F8305C">
            <w:pPr>
              <w:jc w:val="both"/>
            </w:pPr>
          </w:p>
        </w:tc>
      </w:tr>
      <w:bookmarkEnd w:id="247"/>
      <w:tr w:rsidR="005110DD" w14:paraId="1181706B"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1180B3E1" w14:textId="77777777" w:rsidR="005110DD" w:rsidRDefault="005110DD" w:rsidP="00F8305C">
            <w:pPr>
              <w:jc w:val="both"/>
              <w:rPr>
                <w:b/>
                <w:sz w:val="28"/>
              </w:rPr>
            </w:pPr>
            <w:r>
              <w:lastRenderedPageBreak/>
              <w:br w:type="page"/>
            </w:r>
            <w:r>
              <w:rPr>
                <w:b/>
                <w:sz w:val="28"/>
              </w:rPr>
              <w:t>B-III – Charakteristika studijního předmětu</w:t>
            </w:r>
          </w:p>
        </w:tc>
      </w:tr>
      <w:tr w:rsidR="005110DD" w14:paraId="371CE9CF"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2DC27CC2"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1938E7AF" w14:textId="5B9CB8A1" w:rsidR="005110DD" w:rsidRPr="00C964A6" w:rsidRDefault="00C964A6" w:rsidP="00F8305C">
            <w:pPr>
              <w:jc w:val="both"/>
              <w:rPr>
                <w:b/>
                <w:bCs/>
              </w:rPr>
            </w:pPr>
            <w:bookmarkStart w:id="249" w:name="Zákl_tox_a_ochr_ŽP"/>
            <w:bookmarkEnd w:id="249"/>
            <w:r w:rsidRPr="00C964A6">
              <w:rPr>
                <w:b/>
                <w:bCs/>
              </w:rPr>
              <w:t>Základy toxikologie a ochrany životního prostředí</w:t>
            </w:r>
          </w:p>
        </w:tc>
      </w:tr>
      <w:tr w:rsidR="005110DD" w14:paraId="1ACB2985" w14:textId="77777777" w:rsidTr="001041BE">
        <w:trPr>
          <w:gridBefore w:val="1"/>
          <w:gridAfter w:val="1"/>
          <w:wBefore w:w="393" w:type="dxa"/>
          <w:wAfter w:w="101" w:type="dxa"/>
        </w:trPr>
        <w:tc>
          <w:tcPr>
            <w:tcW w:w="3435" w:type="dxa"/>
            <w:gridSpan w:val="4"/>
            <w:shd w:val="clear" w:color="auto" w:fill="F7CAAC"/>
          </w:tcPr>
          <w:p w14:paraId="6B427DBE" w14:textId="77777777" w:rsidR="005110DD" w:rsidRDefault="005110DD" w:rsidP="00F8305C">
            <w:pPr>
              <w:jc w:val="both"/>
              <w:rPr>
                <w:b/>
              </w:rPr>
            </w:pPr>
            <w:r>
              <w:rPr>
                <w:b/>
              </w:rPr>
              <w:t>Typ předmětu</w:t>
            </w:r>
          </w:p>
        </w:tc>
        <w:tc>
          <w:tcPr>
            <w:tcW w:w="3057" w:type="dxa"/>
            <w:gridSpan w:val="6"/>
          </w:tcPr>
          <w:p w14:paraId="70DED02A" w14:textId="77777777" w:rsidR="005110DD" w:rsidRDefault="005110DD" w:rsidP="00F8305C">
            <w:pPr>
              <w:jc w:val="both"/>
            </w:pPr>
            <w:r>
              <w:t>povinný</w:t>
            </w:r>
          </w:p>
        </w:tc>
        <w:tc>
          <w:tcPr>
            <w:tcW w:w="2695" w:type="dxa"/>
            <w:gridSpan w:val="4"/>
            <w:shd w:val="clear" w:color="auto" w:fill="F7CAAC"/>
          </w:tcPr>
          <w:p w14:paraId="2EE4DC10" w14:textId="77777777" w:rsidR="005110DD" w:rsidRDefault="005110DD" w:rsidP="00F8305C">
            <w:pPr>
              <w:jc w:val="both"/>
            </w:pPr>
            <w:r>
              <w:rPr>
                <w:b/>
              </w:rPr>
              <w:t>doporučený ročník / semestr</w:t>
            </w:r>
          </w:p>
        </w:tc>
        <w:tc>
          <w:tcPr>
            <w:tcW w:w="668" w:type="dxa"/>
          </w:tcPr>
          <w:p w14:paraId="1CDB0E95" w14:textId="77777777" w:rsidR="005110DD" w:rsidRDefault="005110DD" w:rsidP="00F8305C">
            <w:pPr>
              <w:jc w:val="both"/>
            </w:pPr>
            <w:r>
              <w:t>1/ZS</w:t>
            </w:r>
          </w:p>
        </w:tc>
      </w:tr>
      <w:tr w:rsidR="005110DD" w14:paraId="7D452718" w14:textId="77777777" w:rsidTr="001041BE">
        <w:trPr>
          <w:gridBefore w:val="1"/>
          <w:gridAfter w:val="1"/>
          <w:wBefore w:w="393" w:type="dxa"/>
          <w:wAfter w:w="101" w:type="dxa"/>
        </w:trPr>
        <w:tc>
          <w:tcPr>
            <w:tcW w:w="3435" w:type="dxa"/>
            <w:gridSpan w:val="4"/>
            <w:shd w:val="clear" w:color="auto" w:fill="F7CAAC"/>
          </w:tcPr>
          <w:p w14:paraId="7F04A06A" w14:textId="77777777" w:rsidR="005110DD" w:rsidRDefault="005110DD" w:rsidP="00F8305C">
            <w:pPr>
              <w:jc w:val="both"/>
              <w:rPr>
                <w:b/>
              </w:rPr>
            </w:pPr>
            <w:r>
              <w:rPr>
                <w:b/>
              </w:rPr>
              <w:t>Rozsah studijního předmětu</w:t>
            </w:r>
          </w:p>
        </w:tc>
        <w:tc>
          <w:tcPr>
            <w:tcW w:w="1352" w:type="dxa"/>
            <w:gridSpan w:val="3"/>
          </w:tcPr>
          <w:p w14:paraId="6F8AFF30" w14:textId="7192CD05" w:rsidR="005110DD" w:rsidRPr="00B74836" w:rsidRDefault="005110DD" w:rsidP="00F8305C">
            <w:pPr>
              <w:jc w:val="both"/>
            </w:pPr>
            <w:r w:rsidRPr="00B74836">
              <w:t>2</w:t>
            </w:r>
            <w:r w:rsidR="001C370D" w:rsidRPr="00B74836">
              <w:t>4</w:t>
            </w:r>
            <w:r w:rsidRPr="00B74836">
              <w:t>p+1</w:t>
            </w:r>
            <w:r w:rsidR="001C370D" w:rsidRPr="00B74836">
              <w:t>2</w:t>
            </w:r>
            <w:r w:rsidRPr="00B74836">
              <w:t>s+</w:t>
            </w:r>
            <w:r w:rsidR="001C370D" w:rsidRPr="00B74836">
              <w:t>0</w:t>
            </w:r>
            <w:r w:rsidRPr="00B74836">
              <w:t>l</w:t>
            </w:r>
          </w:p>
        </w:tc>
        <w:tc>
          <w:tcPr>
            <w:tcW w:w="889" w:type="dxa"/>
            <w:shd w:val="clear" w:color="auto" w:fill="F7CAAC"/>
          </w:tcPr>
          <w:p w14:paraId="426CB7DE" w14:textId="77777777" w:rsidR="005110DD" w:rsidRPr="00B74836" w:rsidRDefault="005110DD" w:rsidP="00F8305C">
            <w:pPr>
              <w:jc w:val="both"/>
              <w:rPr>
                <w:b/>
              </w:rPr>
            </w:pPr>
            <w:r w:rsidRPr="00B74836">
              <w:rPr>
                <w:b/>
              </w:rPr>
              <w:t xml:space="preserve">hod. </w:t>
            </w:r>
          </w:p>
        </w:tc>
        <w:tc>
          <w:tcPr>
            <w:tcW w:w="816" w:type="dxa"/>
            <w:gridSpan w:val="2"/>
          </w:tcPr>
          <w:p w14:paraId="5FD69AFC" w14:textId="76F22B8C" w:rsidR="005110DD" w:rsidRPr="00B74836" w:rsidRDefault="001C370D" w:rsidP="00F8305C">
            <w:pPr>
              <w:jc w:val="both"/>
            </w:pPr>
            <w:r w:rsidRPr="00B74836">
              <w:t>36</w:t>
            </w:r>
          </w:p>
        </w:tc>
        <w:tc>
          <w:tcPr>
            <w:tcW w:w="1479" w:type="dxa"/>
            <w:gridSpan w:val="2"/>
            <w:shd w:val="clear" w:color="auto" w:fill="F7CAAC"/>
          </w:tcPr>
          <w:p w14:paraId="47049F7F" w14:textId="77777777" w:rsidR="005110DD" w:rsidRPr="00B74836" w:rsidRDefault="005110DD" w:rsidP="00F8305C">
            <w:pPr>
              <w:jc w:val="both"/>
              <w:rPr>
                <w:b/>
              </w:rPr>
            </w:pPr>
            <w:r w:rsidRPr="00B74836">
              <w:rPr>
                <w:b/>
              </w:rPr>
              <w:t>kreditů</w:t>
            </w:r>
          </w:p>
        </w:tc>
        <w:tc>
          <w:tcPr>
            <w:tcW w:w="1884" w:type="dxa"/>
            <w:gridSpan w:val="3"/>
          </w:tcPr>
          <w:p w14:paraId="17679ED6" w14:textId="6C287245" w:rsidR="005110DD" w:rsidRPr="00B74836" w:rsidRDefault="00982948" w:rsidP="00F8305C">
            <w:pPr>
              <w:jc w:val="both"/>
            </w:pPr>
            <w:r>
              <w:t>3</w:t>
            </w:r>
          </w:p>
        </w:tc>
      </w:tr>
      <w:tr w:rsidR="005110DD" w14:paraId="5C107869" w14:textId="77777777" w:rsidTr="001041BE">
        <w:trPr>
          <w:gridBefore w:val="1"/>
          <w:gridAfter w:val="1"/>
          <w:wBefore w:w="393" w:type="dxa"/>
          <w:wAfter w:w="101" w:type="dxa"/>
        </w:trPr>
        <w:tc>
          <w:tcPr>
            <w:tcW w:w="3435" w:type="dxa"/>
            <w:gridSpan w:val="4"/>
            <w:shd w:val="clear" w:color="auto" w:fill="F7CAAC"/>
          </w:tcPr>
          <w:p w14:paraId="60F9BC20" w14:textId="77777777" w:rsidR="005110DD" w:rsidRDefault="005110DD" w:rsidP="00F8305C">
            <w:pPr>
              <w:jc w:val="both"/>
              <w:rPr>
                <w:b/>
                <w:sz w:val="22"/>
              </w:rPr>
            </w:pPr>
            <w:r>
              <w:rPr>
                <w:b/>
              </w:rPr>
              <w:t>Prerekvizity, korekvizity, ekvivalence</w:t>
            </w:r>
          </w:p>
        </w:tc>
        <w:tc>
          <w:tcPr>
            <w:tcW w:w="6420" w:type="dxa"/>
            <w:gridSpan w:val="11"/>
          </w:tcPr>
          <w:p w14:paraId="67B313EE" w14:textId="77777777" w:rsidR="005110DD" w:rsidRPr="00B74836" w:rsidRDefault="005110DD" w:rsidP="00F8305C">
            <w:pPr>
              <w:jc w:val="both"/>
            </w:pPr>
          </w:p>
        </w:tc>
      </w:tr>
      <w:tr w:rsidR="005110DD" w14:paraId="209993EB" w14:textId="77777777" w:rsidTr="001041BE">
        <w:trPr>
          <w:gridBefore w:val="1"/>
          <w:gridAfter w:val="1"/>
          <w:wBefore w:w="393" w:type="dxa"/>
          <w:wAfter w:w="101" w:type="dxa"/>
        </w:trPr>
        <w:tc>
          <w:tcPr>
            <w:tcW w:w="3435" w:type="dxa"/>
            <w:gridSpan w:val="4"/>
            <w:shd w:val="clear" w:color="auto" w:fill="F7CAAC"/>
          </w:tcPr>
          <w:p w14:paraId="7EE84402" w14:textId="77777777" w:rsidR="005110DD" w:rsidRPr="005A0406" w:rsidRDefault="005110DD" w:rsidP="00F8305C">
            <w:pPr>
              <w:jc w:val="both"/>
              <w:rPr>
                <w:b/>
              </w:rPr>
            </w:pPr>
            <w:r w:rsidRPr="005A0406">
              <w:rPr>
                <w:b/>
              </w:rPr>
              <w:t>Způsob ověření výsledků učení</w:t>
            </w:r>
          </w:p>
        </w:tc>
        <w:tc>
          <w:tcPr>
            <w:tcW w:w="3057" w:type="dxa"/>
            <w:gridSpan w:val="6"/>
            <w:tcBorders>
              <w:bottom w:val="single" w:sz="4" w:space="0" w:color="auto"/>
            </w:tcBorders>
          </w:tcPr>
          <w:p w14:paraId="2F860833" w14:textId="2427F3E2" w:rsidR="005110DD" w:rsidRDefault="00982948" w:rsidP="00F8305C">
            <w:pPr>
              <w:jc w:val="both"/>
            </w:pPr>
            <w:r w:rsidRPr="00982948">
              <w:t xml:space="preserve">klasifikovaný </w:t>
            </w:r>
            <w:r w:rsidR="005110DD" w:rsidRPr="00982948">
              <w:t>zápočet</w:t>
            </w:r>
          </w:p>
        </w:tc>
        <w:tc>
          <w:tcPr>
            <w:tcW w:w="1479" w:type="dxa"/>
            <w:gridSpan w:val="2"/>
            <w:tcBorders>
              <w:bottom w:val="single" w:sz="4" w:space="0" w:color="auto"/>
            </w:tcBorders>
            <w:shd w:val="clear" w:color="auto" w:fill="F7CAAC"/>
          </w:tcPr>
          <w:p w14:paraId="43F54F97" w14:textId="77777777" w:rsidR="005110DD" w:rsidRDefault="005110DD" w:rsidP="00F8305C">
            <w:pPr>
              <w:jc w:val="both"/>
              <w:rPr>
                <w:b/>
              </w:rPr>
            </w:pPr>
            <w:r>
              <w:rPr>
                <w:b/>
              </w:rPr>
              <w:t>Forma výuky</w:t>
            </w:r>
          </w:p>
        </w:tc>
        <w:tc>
          <w:tcPr>
            <w:tcW w:w="1884" w:type="dxa"/>
            <w:gridSpan w:val="3"/>
            <w:tcBorders>
              <w:bottom w:val="single" w:sz="4" w:space="0" w:color="auto"/>
            </w:tcBorders>
          </w:tcPr>
          <w:p w14:paraId="6BDEE2CC" w14:textId="77777777" w:rsidR="005110DD" w:rsidRDefault="005110DD" w:rsidP="00F8305C">
            <w:pPr>
              <w:jc w:val="both"/>
            </w:pPr>
            <w:r w:rsidRPr="00B74836">
              <w:t>přednášky, semináře</w:t>
            </w:r>
          </w:p>
          <w:p w14:paraId="34FB1D23" w14:textId="2F65B509" w:rsidR="00094AFE" w:rsidRDefault="00094AFE" w:rsidP="00F8305C">
            <w:pPr>
              <w:jc w:val="both"/>
            </w:pPr>
          </w:p>
        </w:tc>
      </w:tr>
      <w:tr w:rsidR="005110DD" w14:paraId="420B3C92" w14:textId="77777777" w:rsidTr="001041BE">
        <w:trPr>
          <w:gridBefore w:val="1"/>
          <w:gridAfter w:val="1"/>
          <w:wBefore w:w="393" w:type="dxa"/>
          <w:wAfter w:w="101" w:type="dxa"/>
        </w:trPr>
        <w:tc>
          <w:tcPr>
            <w:tcW w:w="3435" w:type="dxa"/>
            <w:gridSpan w:val="4"/>
            <w:shd w:val="clear" w:color="auto" w:fill="F7CAAC"/>
          </w:tcPr>
          <w:p w14:paraId="3ECC6DCC"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20283879" w14:textId="4B3A5623" w:rsidR="0091364C" w:rsidRPr="0091364C" w:rsidRDefault="0091364C" w:rsidP="00F8305C">
            <w:pPr>
              <w:jc w:val="both"/>
            </w:pPr>
            <w:r w:rsidRPr="0091364C">
              <w:rPr>
                <w:color w:val="000000"/>
                <w:shd w:val="clear" w:color="auto" w:fill="FFFFFF"/>
              </w:rPr>
              <w:t>Účast na seminářích min. 80 %; úspěšné vypracování a přednes prezentace (příp. seminární práce) na zvolené téma; min. 60 % z průběžných testů (2 za semestr); závěrečný test (min. 50 % správných odpovědí).</w:t>
            </w:r>
          </w:p>
        </w:tc>
      </w:tr>
      <w:tr w:rsidR="005110DD" w14:paraId="1C981FBB"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441F72DF" w14:textId="77777777" w:rsidR="005110DD" w:rsidRDefault="005110DD" w:rsidP="00F8305C">
            <w:pPr>
              <w:jc w:val="both"/>
              <w:rPr>
                <w:b/>
              </w:rPr>
            </w:pPr>
            <w:r>
              <w:rPr>
                <w:b/>
              </w:rPr>
              <w:t>Garant předmětu</w:t>
            </w:r>
          </w:p>
        </w:tc>
        <w:tc>
          <w:tcPr>
            <w:tcW w:w="6420" w:type="dxa"/>
            <w:gridSpan w:val="11"/>
            <w:tcBorders>
              <w:top w:val="nil"/>
            </w:tcBorders>
          </w:tcPr>
          <w:p w14:paraId="0586B9F2" w14:textId="77777777" w:rsidR="005110DD" w:rsidRDefault="005110DD" w:rsidP="00F8305C">
            <w:pPr>
              <w:jc w:val="both"/>
            </w:pPr>
          </w:p>
        </w:tc>
      </w:tr>
      <w:tr w:rsidR="005110DD" w14:paraId="60DF4749"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1305FFDC" w14:textId="77777777" w:rsidR="005110DD" w:rsidRDefault="005110DD" w:rsidP="00F8305C">
            <w:pPr>
              <w:jc w:val="both"/>
              <w:rPr>
                <w:b/>
              </w:rPr>
            </w:pPr>
            <w:r>
              <w:rPr>
                <w:b/>
              </w:rPr>
              <w:t>Zapojení garanta do výuky předmětu</w:t>
            </w:r>
          </w:p>
        </w:tc>
        <w:tc>
          <w:tcPr>
            <w:tcW w:w="6420" w:type="dxa"/>
            <w:gridSpan w:val="11"/>
            <w:tcBorders>
              <w:top w:val="nil"/>
            </w:tcBorders>
          </w:tcPr>
          <w:p w14:paraId="683553DE" w14:textId="77777777" w:rsidR="005110DD" w:rsidRDefault="005110DD" w:rsidP="00F8305C">
            <w:pPr>
              <w:jc w:val="both"/>
            </w:pPr>
          </w:p>
        </w:tc>
      </w:tr>
      <w:tr w:rsidR="005110DD" w14:paraId="1A01C3FC" w14:textId="77777777" w:rsidTr="001041BE">
        <w:trPr>
          <w:gridBefore w:val="1"/>
          <w:gridAfter w:val="1"/>
          <w:wBefore w:w="393" w:type="dxa"/>
          <w:wAfter w:w="101" w:type="dxa"/>
        </w:trPr>
        <w:tc>
          <w:tcPr>
            <w:tcW w:w="3435" w:type="dxa"/>
            <w:gridSpan w:val="4"/>
            <w:shd w:val="clear" w:color="auto" w:fill="F7CAAC"/>
          </w:tcPr>
          <w:p w14:paraId="70BE9AFA" w14:textId="77777777" w:rsidR="005110DD" w:rsidRDefault="005110DD" w:rsidP="00F8305C">
            <w:pPr>
              <w:jc w:val="both"/>
              <w:rPr>
                <w:b/>
              </w:rPr>
            </w:pPr>
            <w:r>
              <w:rPr>
                <w:b/>
              </w:rPr>
              <w:t>Vyučující</w:t>
            </w:r>
          </w:p>
        </w:tc>
        <w:tc>
          <w:tcPr>
            <w:tcW w:w="6420" w:type="dxa"/>
            <w:gridSpan w:val="11"/>
            <w:tcBorders>
              <w:bottom w:val="nil"/>
            </w:tcBorders>
          </w:tcPr>
          <w:p w14:paraId="5B4C5265" w14:textId="77777777" w:rsidR="005110DD" w:rsidRDefault="005110DD" w:rsidP="00F8305C">
            <w:pPr>
              <w:jc w:val="both"/>
            </w:pPr>
          </w:p>
        </w:tc>
      </w:tr>
      <w:tr w:rsidR="005110DD" w14:paraId="32E9C560" w14:textId="77777777" w:rsidTr="001041BE">
        <w:trPr>
          <w:gridBefore w:val="1"/>
          <w:gridAfter w:val="1"/>
          <w:wBefore w:w="393" w:type="dxa"/>
          <w:wAfter w:w="101" w:type="dxa"/>
          <w:trHeight w:val="260"/>
        </w:trPr>
        <w:tc>
          <w:tcPr>
            <w:tcW w:w="9855" w:type="dxa"/>
            <w:gridSpan w:val="15"/>
            <w:tcBorders>
              <w:top w:val="nil"/>
            </w:tcBorders>
          </w:tcPr>
          <w:p w14:paraId="50C86579" w14:textId="015C1F71" w:rsidR="005110DD" w:rsidRPr="00D60083" w:rsidRDefault="009556F6" w:rsidP="00F8305C">
            <w:pPr>
              <w:spacing w:before="60" w:after="60"/>
              <w:jc w:val="both"/>
            </w:pPr>
            <w:hyperlink w:anchor="Filip" w:history="1">
              <w:r w:rsidR="00D60083" w:rsidRPr="00D60083">
                <w:rPr>
                  <w:rStyle w:val="OdstavecseseznamemChar"/>
                  <w:rFonts w:ascii="Times New Roman" w:hAnsi="Times New Roman" w:cs="Times New Roman"/>
                  <w:sz w:val="20"/>
                  <w:szCs w:val="20"/>
                </w:rPr>
                <w:t>doc. Ing. Jaroslav Filip, PhD.</w:t>
              </w:r>
            </w:hyperlink>
            <w:r w:rsidR="00D60083" w:rsidRPr="00D60083">
              <w:t xml:space="preserve"> (100% p)</w:t>
            </w:r>
          </w:p>
        </w:tc>
      </w:tr>
      <w:tr w:rsidR="005110DD" w14:paraId="19A7BE18" w14:textId="77777777" w:rsidTr="001041BE">
        <w:trPr>
          <w:gridBefore w:val="1"/>
          <w:gridAfter w:val="1"/>
          <w:wBefore w:w="393" w:type="dxa"/>
          <w:wAfter w:w="101" w:type="dxa"/>
        </w:trPr>
        <w:tc>
          <w:tcPr>
            <w:tcW w:w="3435" w:type="dxa"/>
            <w:gridSpan w:val="4"/>
            <w:shd w:val="clear" w:color="auto" w:fill="F7CAAC"/>
          </w:tcPr>
          <w:p w14:paraId="4D45B55D"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064B8130" w14:textId="77777777" w:rsidR="005110DD" w:rsidRPr="005A0406" w:rsidRDefault="005110DD" w:rsidP="00F8305C">
            <w:pPr>
              <w:jc w:val="both"/>
            </w:pPr>
          </w:p>
        </w:tc>
      </w:tr>
      <w:tr w:rsidR="005110DD" w14:paraId="712B87E3"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53346646" w14:textId="240C77E1" w:rsidR="005110DD" w:rsidRPr="00351747" w:rsidRDefault="005110DD" w:rsidP="00F8305C">
            <w:pPr>
              <w:jc w:val="both"/>
              <w:rPr>
                <w:b/>
                <w:bCs/>
              </w:rPr>
            </w:pPr>
            <w:r w:rsidRPr="00D22542">
              <w:t xml:space="preserve">Cílem předmětu je </w:t>
            </w:r>
            <w:r w:rsidR="008F40EB" w:rsidRPr="00AA5826">
              <w:rPr>
                <w:kern w:val="1"/>
              </w:rPr>
              <w:t>seznámit studenty s toxickými účinky možných polutantů na jedince i na ostatní složky ŽP. Dále nastínit mechanismy účinků těchto látek a jejich možný osud v ŽP stejně jako možnosti jejich odstraňování z environmentu a ochranu před nimi</w:t>
            </w:r>
            <w:r w:rsidRPr="00D22542">
              <w:t>.</w:t>
            </w:r>
            <w:r>
              <w:rPr>
                <w:b/>
                <w:bCs/>
              </w:rPr>
              <w:t xml:space="preserve"> </w:t>
            </w:r>
            <w:r w:rsidRPr="00351747">
              <w:rPr>
                <w:b/>
                <w:bCs/>
              </w:rPr>
              <w:t>Obsah předmětu tvoří tyto tematické celky:</w:t>
            </w:r>
          </w:p>
          <w:p w14:paraId="7182630C" w14:textId="21F560F4" w:rsidR="005E08ED" w:rsidRPr="005E08ED" w:rsidRDefault="005E08ED" w:rsidP="005E08E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08ED">
              <w:rPr>
                <w:rFonts w:ascii="Times New Roman" w:hAnsi="Times New Roman" w:cs="Times New Roman"/>
                <w:sz w:val="20"/>
                <w:szCs w:val="20"/>
                <w:lang w:eastAsia="cs-CZ"/>
              </w:rPr>
              <w:t>Základní pojmy toxikologie (xenobiotika, expozice, dávka, účinek, doba latence, působení cizorodých látek na živý organismus, toxikokinetika).</w:t>
            </w:r>
          </w:p>
          <w:p w14:paraId="321EA478" w14:textId="5B92E345" w:rsidR="005E08ED" w:rsidRPr="005E08ED" w:rsidRDefault="005E08ED" w:rsidP="005E08E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08ED">
              <w:rPr>
                <w:rFonts w:ascii="Times New Roman" w:hAnsi="Times New Roman" w:cs="Times New Roman"/>
                <w:sz w:val="20"/>
                <w:szCs w:val="20"/>
                <w:lang w:eastAsia="cs-CZ"/>
              </w:rPr>
              <w:t>Toxikologie vybraných anorganických škodlivých látek (prvky hlavních podskupin periodického systému a jejich sloučenin).</w:t>
            </w:r>
          </w:p>
          <w:p w14:paraId="5C9852A7" w14:textId="7E525D22" w:rsidR="005E08ED" w:rsidRPr="005E08ED" w:rsidRDefault="005E08ED" w:rsidP="005E08E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08ED">
              <w:rPr>
                <w:rFonts w:ascii="Times New Roman" w:hAnsi="Times New Roman" w:cs="Times New Roman"/>
                <w:sz w:val="20"/>
                <w:szCs w:val="20"/>
                <w:lang w:eastAsia="cs-CZ"/>
              </w:rPr>
              <w:t>Toxikologie vybraných anorganických škodlivých látek (prvky vedlejších podskupin periodického systému a jejich sloučenin).</w:t>
            </w:r>
          </w:p>
          <w:p w14:paraId="5AA7C04F" w14:textId="1DA2458A" w:rsidR="005E08ED" w:rsidRPr="005E08ED" w:rsidRDefault="005E08ED" w:rsidP="005E08E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08ED">
              <w:rPr>
                <w:rFonts w:ascii="Times New Roman" w:hAnsi="Times New Roman" w:cs="Times New Roman"/>
                <w:sz w:val="20"/>
                <w:szCs w:val="20"/>
                <w:lang w:eastAsia="cs-CZ"/>
              </w:rPr>
              <w:t>Toxikologie vybraných skupin organických sloučenin.</w:t>
            </w:r>
          </w:p>
          <w:p w14:paraId="70898943" w14:textId="3878FCD4" w:rsidR="005E08ED" w:rsidRPr="005E08ED" w:rsidRDefault="005E08ED" w:rsidP="005E08E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08ED">
              <w:rPr>
                <w:rFonts w:ascii="Times New Roman" w:hAnsi="Times New Roman" w:cs="Times New Roman"/>
                <w:sz w:val="20"/>
                <w:szCs w:val="20"/>
                <w:lang w:eastAsia="cs-CZ"/>
              </w:rPr>
              <w:t>Experimentální toxikologie (hodnocení toxicity látek, testování akutní, subakutní, subchronické a chronické toxicity, hodnocení úrovně expozice, epidemiologické studie).</w:t>
            </w:r>
          </w:p>
          <w:p w14:paraId="6763C520" w14:textId="4C7A76C3" w:rsidR="005E08ED" w:rsidRPr="005E08ED" w:rsidRDefault="005E08ED" w:rsidP="005E08E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08ED">
              <w:rPr>
                <w:rFonts w:ascii="Times New Roman" w:hAnsi="Times New Roman" w:cs="Times New Roman"/>
                <w:sz w:val="20"/>
                <w:szCs w:val="20"/>
                <w:lang w:eastAsia="cs-CZ"/>
              </w:rPr>
              <w:t>Návykové a psychotropní látky.</w:t>
            </w:r>
          </w:p>
          <w:p w14:paraId="798E4B24" w14:textId="38C0A6EC" w:rsidR="005E08ED" w:rsidRPr="005E08ED" w:rsidRDefault="005E08ED" w:rsidP="005E08E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08ED">
              <w:rPr>
                <w:rFonts w:ascii="Times New Roman" w:hAnsi="Times New Roman" w:cs="Times New Roman"/>
                <w:sz w:val="20"/>
                <w:szCs w:val="20"/>
                <w:lang w:eastAsia="cs-CZ"/>
              </w:rPr>
              <w:t>Znečištění a čištění vod, úpravy na pitnou, toxicita kalů z čistírenských procesů.</w:t>
            </w:r>
          </w:p>
          <w:p w14:paraId="62E5A135" w14:textId="0D162E82" w:rsidR="005E08ED" w:rsidRPr="005E08ED" w:rsidRDefault="005E08ED" w:rsidP="005E08E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08ED">
              <w:rPr>
                <w:rFonts w:ascii="Times New Roman" w:hAnsi="Times New Roman" w:cs="Times New Roman"/>
                <w:sz w:val="20"/>
                <w:szCs w:val="20"/>
                <w:lang w:eastAsia="cs-CZ"/>
              </w:rPr>
              <w:t>Znečištění ovzduší – toxicita aerosolů, tuhých a plynných polutantů z emisí.</w:t>
            </w:r>
          </w:p>
          <w:p w14:paraId="1E665548" w14:textId="167B9843" w:rsidR="005E08ED" w:rsidRPr="005E08ED" w:rsidRDefault="005E08ED" w:rsidP="005E08E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08ED">
              <w:rPr>
                <w:rFonts w:ascii="Times New Roman" w:hAnsi="Times New Roman" w:cs="Times New Roman"/>
                <w:sz w:val="20"/>
                <w:szCs w:val="20"/>
                <w:lang w:eastAsia="cs-CZ"/>
              </w:rPr>
              <w:t>Druhy a kategorie odpadů.</w:t>
            </w:r>
          </w:p>
          <w:p w14:paraId="56E27BA1" w14:textId="6131FFA6" w:rsidR="005E08ED" w:rsidRPr="005E08ED" w:rsidRDefault="005E08ED" w:rsidP="005E08E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08ED">
              <w:rPr>
                <w:rFonts w:ascii="Times New Roman" w:hAnsi="Times New Roman" w:cs="Times New Roman"/>
                <w:sz w:val="20"/>
                <w:szCs w:val="20"/>
                <w:lang w:eastAsia="cs-CZ"/>
              </w:rPr>
              <w:t>Spalování odpadů, skládkování odpadů, stabilizace/solidifikace.</w:t>
            </w:r>
          </w:p>
          <w:p w14:paraId="49ADAC79" w14:textId="1BB71903" w:rsidR="005E08ED" w:rsidRPr="005E08ED" w:rsidRDefault="005E08ED" w:rsidP="005E08E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08ED">
              <w:rPr>
                <w:rFonts w:ascii="Times New Roman" w:hAnsi="Times New Roman" w:cs="Times New Roman"/>
                <w:sz w:val="20"/>
                <w:szCs w:val="20"/>
                <w:lang w:eastAsia="cs-CZ"/>
              </w:rPr>
              <w:t>Fyzikální znečištění ŽP, ochrana proti hluku a záření.</w:t>
            </w:r>
          </w:p>
          <w:p w14:paraId="26BE87C2" w14:textId="495A1EFB" w:rsidR="005E08ED" w:rsidRPr="005E08ED" w:rsidRDefault="005E08ED" w:rsidP="005E08E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08ED">
              <w:rPr>
                <w:rFonts w:ascii="Times New Roman" w:hAnsi="Times New Roman" w:cs="Times New Roman"/>
                <w:sz w:val="20"/>
                <w:szCs w:val="20"/>
                <w:lang w:eastAsia="cs-CZ"/>
              </w:rPr>
              <w:t>Netechnologické nástroje v ochraně ŽP.</w:t>
            </w:r>
          </w:p>
          <w:p w14:paraId="2C32D039" w14:textId="77777777" w:rsidR="005110DD" w:rsidRDefault="005110DD" w:rsidP="00F8305C">
            <w:pPr>
              <w:jc w:val="both"/>
              <w:rPr>
                <w:b/>
                <w:bCs/>
              </w:rPr>
            </w:pPr>
          </w:p>
          <w:p w14:paraId="346AD886"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020160E7" w14:textId="77777777" w:rsidR="005110DD" w:rsidRPr="000C69A4"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693FC525" w14:textId="7786A3AC" w:rsidR="006625ED" w:rsidRPr="007B296A" w:rsidRDefault="009B40F0"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přehled o hlavních</w:t>
            </w:r>
            <w:r w:rsidR="006625ED" w:rsidRPr="005C3FE3">
              <w:rPr>
                <w:rFonts w:ascii="Times New Roman" w:hAnsi="Times New Roman" w:cs="Times New Roman"/>
                <w:sz w:val="20"/>
                <w:szCs w:val="20"/>
                <w:lang w:eastAsia="cs-CZ"/>
              </w:rPr>
              <w:t xml:space="preserve"> paradigmat</w:t>
            </w:r>
            <w:r>
              <w:rPr>
                <w:rFonts w:ascii="Times New Roman" w:hAnsi="Times New Roman" w:cs="Times New Roman"/>
                <w:sz w:val="20"/>
                <w:szCs w:val="20"/>
                <w:lang w:eastAsia="cs-CZ"/>
              </w:rPr>
              <w:t>ech</w:t>
            </w:r>
            <w:r w:rsidR="006625ED" w:rsidRPr="005C3FE3">
              <w:rPr>
                <w:rFonts w:ascii="Times New Roman" w:hAnsi="Times New Roman" w:cs="Times New Roman"/>
                <w:sz w:val="20"/>
                <w:szCs w:val="20"/>
                <w:lang w:eastAsia="cs-CZ"/>
              </w:rPr>
              <w:t xml:space="preserve"> a základ</w:t>
            </w:r>
            <w:r>
              <w:rPr>
                <w:rFonts w:ascii="Times New Roman" w:hAnsi="Times New Roman" w:cs="Times New Roman"/>
                <w:sz w:val="20"/>
                <w:szCs w:val="20"/>
                <w:lang w:eastAsia="cs-CZ"/>
              </w:rPr>
              <w:t>ech</w:t>
            </w:r>
            <w:r w:rsidR="006625ED" w:rsidRPr="005C3FE3">
              <w:rPr>
                <w:rFonts w:ascii="Times New Roman" w:hAnsi="Times New Roman" w:cs="Times New Roman"/>
                <w:sz w:val="20"/>
                <w:szCs w:val="20"/>
                <w:lang w:eastAsia="cs-CZ"/>
              </w:rPr>
              <w:t xml:space="preserve"> obecné a teoretické toxikologie</w:t>
            </w:r>
          </w:p>
          <w:p w14:paraId="4E7AFAED" w14:textId="364B293C" w:rsidR="006625ED" w:rsidRPr="007B296A" w:rsidRDefault="007B296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s</w:t>
            </w:r>
            <w:r w:rsidR="006625ED" w:rsidRPr="005C3FE3">
              <w:rPr>
                <w:rFonts w:ascii="Times New Roman" w:hAnsi="Times New Roman" w:cs="Times New Roman"/>
                <w:sz w:val="20"/>
                <w:szCs w:val="20"/>
                <w:lang w:eastAsia="cs-CZ"/>
              </w:rPr>
              <w:t>tručný přehled výskytu a působení majoritních toxikantů anorganické a organické povahy</w:t>
            </w:r>
          </w:p>
          <w:p w14:paraId="5EF931CF" w14:textId="641E7835" w:rsidR="006625ED" w:rsidRPr="007B296A" w:rsidRDefault="007B296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z</w:t>
            </w:r>
            <w:r w:rsidR="006625ED" w:rsidRPr="005C3FE3">
              <w:rPr>
                <w:rFonts w:ascii="Times New Roman" w:hAnsi="Times New Roman" w:cs="Times New Roman"/>
                <w:sz w:val="20"/>
                <w:szCs w:val="20"/>
                <w:lang w:eastAsia="cs-CZ"/>
              </w:rPr>
              <w:t>ákladní informace o majoritních polutantech ve vodách, ovzduší a o škodlivých fyzikálních jevech</w:t>
            </w:r>
          </w:p>
          <w:p w14:paraId="18F8B8A1" w14:textId="2A94DDC5" w:rsidR="006625ED" w:rsidRPr="007B296A" w:rsidRDefault="007B296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s</w:t>
            </w:r>
            <w:r w:rsidR="006625ED" w:rsidRPr="005C3FE3">
              <w:rPr>
                <w:rFonts w:ascii="Times New Roman" w:hAnsi="Times New Roman" w:cs="Times New Roman"/>
                <w:sz w:val="20"/>
                <w:szCs w:val="20"/>
                <w:lang w:eastAsia="cs-CZ"/>
              </w:rPr>
              <w:t>tručný přehled konceptu a nejpoužívanějších technologií ochrany životního prostředí</w:t>
            </w:r>
          </w:p>
          <w:p w14:paraId="18CFB795" w14:textId="7C8E707C" w:rsidR="006625ED" w:rsidRPr="007B296A" w:rsidRDefault="007B296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s</w:t>
            </w:r>
            <w:r w:rsidR="006625ED" w:rsidRPr="005C3FE3">
              <w:rPr>
                <w:rFonts w:ascii="Times New Roman" w:hAnsi="Times New Roman" w:cs="Times New Roman"/>
                <w:sz w:val="20"/>
                <w:szCs w:val="20"/>
                <w:lang w:eastAsia="cs-CZ"/>
              </w:rPr>
              <w:t>tručný přehled netechnologických nástrojů ochrany životního prostředí a nakládání s odpady</w:t>
            </w:r>
          </w:p>
          <w:p w14:paraId="09EF37B1" w14:textId="77777777" w:rsidR="005110DD" w:rsidRPr="000C69A4" w:rsidRDefault="005110DD" w:rsidP="00F8305C">
            <w:pPr>
              <w:tabs>
                <w:tab w:val="left" w:pos="328"/>
              </w:tabs>
              <w:rPr>
                <w:b/>
                <w:color w:val="000000" w:themeColor="text1"/>
              </w:rPr>
            </w:pPr>
          </w:p>
          <w:p w14:paraId="39383681" w14:textId="77777777" w:rsidR="005110DD" w:rsidRPr="000C69A4" w:rsidRDefault="005110DD" w:rsidP="00F8305C">
            <w:pPr>
              <w:tabs>
                <w:tab w:val="left" w:pos="328"/>
              </w:tabs>
              <w:rPr>
                <w:b/>
                <w:color w:val="000000" w:themeColor="text1"/>
              </w:rPr>
            </w:pPr>
            <w:r w:rsidRPr="000C69A4">
              <w:rPr>
                <w:b/>
                <w:color w:val="000000" w:themeColor="text1"/>
              </w:rPr>
              <w:t>Odborné dovednosti:</w:t>
            </w:r>
          </w:p>
          <w:p w14:paraId="33DC756E" w14:textId="29534416" w:rsidR="006625ED" w:rsidRPr="007B296A" w:rsidRDefault="007B296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s</w:t>
            </w:r>
            <w:r w:rsidR="006625ED" w:rsidRPr="005C3FE3">
              <w:rPr>
                <w:rFonts w:ascii="Times New Roman" w:hAnsi="Times New Roman" w:cs="Times New Roman"/>
                <w:sz w:val="20"/>
                <w:szCs w:val="20"/>
                <w:lang w:eastAsia="cs-CZ"/>
              </w:rPr>
              <w:t>tručně hodnotit/charakterizovat látky z hlediska jejich toxicity</w:t>
            </w:r>
          </w:p>
          <w:p w14:paraId="2B91C21F" w14:textId="7A876FCB" w:rsidR="006625ED" w:rsidRPr="007B296A" w:rsidRDefault="007B296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v</w:t>
            </w:r>
            <w:r w:rsidR="006625ED" w:rsidRPr="005C3FE3">
              <w:rPr>
                <w:rFonts w:ascii="Times New Roman" w:hAnsi="Times New Roman" w:cs="Times New Roman"/>
                <w:sz w:val="20"/>
                <w:szCs w:val="20"/>
                <w:lang w:eastAsia="cs-CZ"/>
              </w:rPr>
              <w:t>ysvětlit negativní dopady majoritních toxikantů a polutantů na zdraví a ŽP</w:t>
            </w:r>
          </w:p>
          <w:p w14:paraId="11D0EBD7" w14:textId="6C61D632" w:rsidR="006625ED" w:rsidRPr="007B296A" w:rsidRDefault="007B296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d</w:t>
            </w:r>
            <w:r w:rsidR="006625ED" w:rsidRPr="005C3FE3">
              <w:rPr>
                <w:rFonts w:ascii="Times New Roman" w:hAnsi="Times New Roman" w:cs="Times New Roman"/>
                <w:sz w:val="20"/>
                <w:szCs w:val="20"/>
                <w:lang w:eastAsia="cs-CZ"/>
              </w:rPr>
              <w:t>iskutovat hlavní negativní dopady lidské činnosti (průmysl, zemědělství, doprava) na zdraví a ŽP</w:t>
            </w:r>
          </w:p>
          <w:p w14:paraId="16F46303" w14:textId="79A558C1" w:rsidR="006625ED" w:rsidRPr="007B296A" w:rsidRDefault="007B296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v</w:t>
            </w:r>
            <w:r w:rsidR="006625ED" w:rsidRPr="005C3FE3">
              <w:rPr>
                <w:rFonts w:ascii="Times New Roman" w:hAnsi="Times New Roman" w:cs="Times New Roman"/>
                <w:sz w:val="20"/>
                <w:szCs w:val="20"/>
                <w:lang w:eastAsia="cs-CZ"/>
              </w:rPr>
              <w:t>ysvětlit hlavní principy snižování emisí majoritních polutantů</w:t>
            </w:r>
          </w:p>
          <w:p w14:paraId="3C8FBBFC" w14:textId="6B462419" w:rsidR="005110DD" w:rsidRPr="005A0406" w:rsidRDefault="007B296A" w:rsidP="009B0068">
            <w:pPr>
              <w:pStyle w:val="Odstavecseseznamem"/>
              <w:numPr>
                <w:ilvl w:val="0"/>
                <w:numId w:val="6"/>
              </w:numPr>
              <w:spacing w:after="0" w:line="240" w:lineRule="auto"/>
              <w:ind w:left="170" w:hanging="170"/>
            </w:pPr>
            <w:r>
              <w:rPr>
                <w:rFonts w:ascii="Times New Roman" w:hAnsi="Times New Roman" w:cs="Times New Roman"/>
                <w:sz w:val="20"/>
                <w:szCs w:val="20"/>
                <w:lang w:eastAsia="cs-CZ"/>
              </w:rPr>
              <w:t>d</w:t>
            </w:r>
            <w:r w:rsidR="006625ED" w:rsidRPr="005C3FE3">
              <w:rPr>
                <w:rFonts w:ascii="Times New Roman" w:hAnsi="Times New Roman" w:cs="Times New Roman"/>
                <w:sz w:val="20"/>
                <w:szCs w:val="20"/>
                <w:lang w:eastAsia="cs-CZ"/>
              </w:rPr>
              <w:t>iskutovat hlavní nástroje ochrany životního prostředí v kontextu vlastních zkušeností, návyků</w:t>
            </w:r>
          </w:p>
        </w:tc>
      </w:tr>
      <w:tr w:rsidR="005110DD" w14:paraId="2570451C"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2E090B66" w14:textId="77777777" w:rsidR="005110DD" w:rsidRPr="005A0406" w:rsidRDefault="005110DD"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2C070C51" w14:textId="77777777" w:rsidR="005110DD" w:rsidRDefault="005110DD" w:rsidP="00F8305C">
            <w:pPr>
              <w:jc w:val="both"/>
            </w:pPr>
          </w:p>
        </w:tc>
      </w:tr>
      <w:tr w:rsidR="005110DD" w14:paraId="797E3592" w14:textId="77777777" w:rsidTr="001041BE">
        <w:trPr>
          <w:gridBefore w:val="1"/>
          <w:gridAfter w:val="1"/>
          <w:wBefore w:w="393" w:type="dxa"/>
          <w:wAfter w:w="101" w:type="dxa"/>
          <w:trHeight w:val="1139"/>
        </w:trPr>
        <w:tc>
          <w:tcPr>
            <w:tcW w:w="9855" w:type="dxa"/>
            <w:gridSpan w:val="15"/>
            <w:tcBorders>
              <w:top w:val="nil"/>
              <w:bottom w:val="single" w:sz="4" w:space="0" w:color="auto"/>
            </w:tcBorders>
          </w:tcPr>
          <w:p w14:paraId="5F181A29" w14:textId="77777777" w:rsidR="005110DD" w:rsidRPr="000C69A4" w:rsidRDefault="005110DD" w:rsidP="00F8305C">
            <w:pPr>
              <w:jc w:val="both"/>
              <w:rPr>
                <w:b/>
                <w:bCs/>
                <w:u w:val="single"/>
              </w:rPr>
            </w:pPr>
            <w:r w:rsidRPr="000C69A4">
              <w:rPr>
                <w:b/>
                <w:bCs/>
                <w:u w:val="single"/>
              </w:rPr>
              <w:t>Metody a přístupy používané ve výuce</w:t>
            </w:r>
          </w:p>
          <w:p w14:paraId="3AB092AD" w14:textId="77777777" w:rsidR="005110DD" w:rsidRPr="007B296A" w:rsidRDefault="005110DD" w:rsidP="00F8305C">
            <w:pPr>
              <w:pStyle w:val="Nadpis5"/>
              <w:spacing w:before="0"/>
              <w:rPr>
                <w:rFonts w:ascii="Times New Roman" w:eastAsia="Times New Roman" w:hAnsi="Times New Roman" w:cs="Times New Roman"/>
                <w:b/>
                <w:bCs/>
                <w:color w:val="auto"/>
              </w:rPr>
            </w:pPr>
            <w:r w:rsidRPr="007B296A">
              <w:rPr>
                <w:rFonts w:ascii="Times New Roman" w:eastAsia="Times New Roman" w:hAnsi="Times New Roman" w:cs="Times New Roman"/>
                <w:b/>
                <w:bCs/>
                <w:color w:val="auto"/>
              </w:rPr>
              <w:t>Pro dosažení odborných znalostí jsou užívány vyučovací metody:</w:t>
            </w:r>
          </w:p>
          <w:p w14:paraId="66BDB9B3" w14:textId="77777777" w:rsidR="007B296A" w:rsidRPr="007B296A" w:rsidRDefault="005110DD" w:rsidP="007B296A">
            <w:pPr>
              <w:rPr>
                <w:color w:val="000000"/>
                <w:shd w:val="clear" w:color="auto" w:fill="FFFFFF"/>
              </w:rPr>
            </w:pPr>
            <w:r w:rsidRPr="007B296A">
              <w:t xml:space="preserve">Monologická (výklad, přednáška, instruktáž), </w:t>
            </w:r>
            <w:r w:rsidR="007B296A" w:rsidRPr="007B296A">
              <w:t>Přednášení</w:t>
            </w:r>
            <w:r w:rsidR="007B296A">
              <w:t xml:space="preserve">, </w:t>
            </w:r>
            <w:r w:rsidR="007B296A" w:rsidRPr="007B296A">
              <w:rPr>
                <w:color w:val="000000"/>
                <w:shd w:val="clear" w:color="auto" w:fill="FFFFFF"/>
              </w:rPr>
              <w:t>Dialogická (diskuze, rozhovor, brainstorming)</w:t>
            </w:r>
          </w:p>
          <w:p w14:paraId="18753CF5" w14:textId="77777777" w:rsidR="005110DD" w:rsidRPr="007B296A" w:rsidRDefault="005110DD" w:rsidP="00F8305C">
            <w:pPr>
              <w:jc w:val="both"/>
              <w:rPr>
                <w:color w:val="000000"/>
                <w:shd w:val="clear" w:color="auto" w:fill="FFFFFF"/>
              </w:rPr>
            </w:pPr>
          </w:p>
          <w:p w14:paraId="64B03B20" w14:textId="77777777" w:rsidR="005110DD" w:rsidRPr="007B296A" w:rsidRDefault="005110DD" w:rsidP="00F8305C">
            <w:pPr>
              <w:jc w:val="both"/>
              <w:rPr>
                <w:b/>
                <w:bCs/>
              </w:rPr>
            </w:pPr>
            <w:r w:rsidRPr="007B296A">
              <w:rPr>
                <w:b/>
                <w:bCs/>
              </w:rPr>
              <w:t>Pro dosažení odborných dovedností jsou užívány vyučovací metody:</w:t>
            </w:r>
          </w:p>
          <w:p w14:paraId="3E3AC7AB" w14:textId="53C77A2C" w:rsidR="005110DD" w:rsidRPr="007B296A" w:rsidRDefault="007B296A" w:rsidP="00F8305C">
            <w:pPr>
              <w:rPr>
                <w:color w:val="000000"/>
                <w:shd w:val="clear" w:color="auto" w:fill="FFFFFF"/>
              </w:rPr>
            </w:pPr>
            <w:r w:rsidRPr="007B296A">
              <w:rPr>
                <w:color w:val="000000"/>
                <w:shd w:val="clear" w:color="auto" w:fill="FFFFFF"/>
              </w:rPr>
              <w:t>Analýza prezentace, Dialogická (diskuze, rozhovor, brainstorming)</w:t>
            </w:r>
          </w:p>
          <w:p w14:paraId="26A6BB49" w14:textId="77777777" w:rsidR="007B296A" w:rsidRPr="007B296A" w:rsidRDefault="007B296A" w:rsidP="00F8305C"/>
          <w:p w14:paraId="700AD092" w14:textId="77777777" w:rsidR="005110DD" w:rsidRPr="007B296A" w:rsidRDefault="005110DD" w:rsidP="00F8305C">
            <w:pPr>
              <w:pStyle w:val="Nadpis5"/>
              <w:spacing w:before="0"/>
              <w:rPr>
                <w:rFonts w:ascii="Times New Roman" w:eastAsia="Times New Roman" w:hAnsi="Times New Roman" w:cs="Times New Roman"/>
                <w:b/>
                <w:bCs/>
                <w:color w:val="auto"/>
              </w:rPr>
            </w:pPr>
            <w:r w:rsidRPr="007B296A">
              <w:rPr>
                <w:rFonts w:ascii="Times New Roman" w:eastAsia="Times New Roman" w:hAnsi="Times New Roman" w:cs="Times New Roman"/>
                <w:b/>
                <w:bCs/>
                <w:color w:val="auto"/>
              </w:rPr>
              <w:t>Očekávané výsledky učení dosažené studiem předmětu jsou ověřovány hodnoticími metodami:</w:t>
            </w:r>
          </w:p>
          <w:p w14:paraId="69F06EFE" w14:textId="12B69CBE" w:rsidR="005110DD" w:rsidRDefault="005110DD" w:rsidP="00F8305C">
            <w:pPr>
              <w:jc w:val="both"/>
              <w:rPr>
                <w:color w:val="000000"/>
              </w:rPr>
            </w:pPr>
            <w:r w:rsidRPr="007B296A">
              <w:rPr>
                <w:color w:val="000000"/>
              </w:rPr>
              <w:t>Příprava a přednes prezentace, Známkou</w:t>
            </w:r>
          </w:p>
          <w:p w14:paraId="47DEED26" w14:textId="77777777" w:rsidR="005110DD" w:rsidRPr="008440C7" w:rsidRDefault="005110DD" w:rsidP="00F8305C">
            <w:pPr>
              <w:jc w:val="both"/>
              <w:rPr>
                <w:strike/>
                <w:color w:val="000000"/>
              </w:rPr>
            </w:pPr>
          </w:p>
          <w:p w14:paraId="4E3CB3B4" w14:textId="57FEFF8D" w:rsidR="005110DD" w:rsidRPr="000C69A4" w:rsidRDefault="00910D1F" w:rsidP="00F8305C">
            <w:pPr>
              <w:jc w:val="both"/>
              <w:rPr>
                <w:b/>
                <w:bCs/>
                <w:u w:val="single"/>
              </w:rPr>
            </w:pPr>
            <w:r w:rsidRPr="000C69A4">
              <w:rPr>
                <w:b/>
                <w:bCs/>
                <w:u w:val="single"/>
              </w:rPr>
              <w:lastRenderedPageBreak/>
              <w:t>P</w:t>
            </w:r>
            <w:r w:rsidR="005110DD" w:rsidRPr="000C69A4">
              <w:rPr>
                <w:b/>
                <w:bCs/>
                <w:u w:val="single"/>
              </w:rPr>
              <w:t>oužívané didaktické prostředky</w:t>
            </w:r>
          </w:p>
          <w:p w14:paraId="09C6E59F" w14:textId="77777777" w:rsidR="005110DD" w:rsidRPr="0071371D" w:rsidRDefault="005110DD" w:rsidP="00F8305C">
            <w:pPr>
              <w:jc w:val="both"/>
            </w:pPr>
            <w:r w:rsidRPr="000C69A4">
              <w:t xml:space="preserve">Při výuce jsou využívány technické výukové prostředky – vizuální/audiovizuální prostředky výpočetní a prezentační </w:t>
            </w:r>
            <w:r w:rsidRPr="00CA2F1A">
              <w:t>techniky, materiální vybavení poslucháren, seminárních a odborných učeben a laboratoří a moderní učební pomůcky, zejm. dataprojekce, on-line nástroje, zdroje odborné literatury, databáze, výukové počítačové programy, prezentace, videozáznamy, modely aj.</w:t>
            </w:r>
          </w:p>
          <w:p w14:paraId="2E63C773" w14:textId="77777777" w:rsidR="005110DD" w:rsidRPr="0071371D" w:rsidRDefault="005110DD" w:rsidP="00F8305C">
            <w:pPr>
              <w:jc w:val="both"/>
            </w:pPr>
          </w:p>
          <w:p w14:paraId="44E75394" w14:textId="0442604E" w:rsidR="005110DD"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2A8A3F6F"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79DA15F3" w14:textId="77777777" w:rsidR="005110DD" w:rsidRDefault="005110DD" w:rsidP="00F8305C">
            <w:pPr>
              <w:jc w:val="both"/>
            </w:pPr>
            <w:r>
              <w:rPr>
                <w:b/>
              </w:rPr>
              <w:lastRenderedPageBreak/>
              <w:t>Studijní literatura a studijní pomůcky</w:t>
            </w:r>
          </w:p>
        </w:tc>
        <w:tc>
          <w:tcPr>
            <w:tcW w:w="6202" w:type="dxa"/>
            <w:gridSpan w:val="10"/>
            <w:tcBorders>
              <w:top w:val="single" w:sz="4" w:space="0" w:color="auto"/>
              <w:bottom w:val="nil"/>
            </w:tcBorders>
          </w:tcPr>
          <w:p w14:paraId="3E890B7B" w14:textId="77777777" w:rsidR="005110DD" w:rsidRDefault="005110DD" w:rsidP="00F8305C">
            <w:pPr>
              <w:jc w:val="both"/>
            </w:pPr>
          </w:p>
        </w:tc>
      </w:tr>
      <w:tr w:rsidR="005110DD" w14:paraId="314DD3CD" w14:textId="77777777" w:rsidTr="001041BE">
        <w:trPr>
          <w:gridBefore w:val="1"/>
          <w:gridAfter w:val="1"/>
          <w:wBefore w:w="393" w:type="dxa"/>
          <w:wAfter w:w="101" w:type="dxa"/>
          <w:trHeight w:val="1497"/>
        </w:trPr>
        <w:tc>
          <w:tcPr>
            <w:tcW w:w="9855" w:type="dxa"/>
            <w:gridSpan w:val="15"/>
            <w:tcBorders>
              <w:top w:val="nil"/>
            </w:tcBorders>
          </w:tcPr>
          <w:p w14:paraId="61622A15" w14:textId="77777777" w:rsidR="008F40EB" w:rsidRPr="001F2B1F" w:rsidRDefault="008F40EB" w:rsidP="008F40EB">
            <w:pPr>
              <w:pStyle w:val="western"/>
              <w:spacing w:before="0" w:beforeAutospacing="0" w:after="0" w:line="240" w:lineRule="auto"/>
              <w:jc w:val="both"/>
              <w:rPr>
                <w:u w:val="single"/>
              </w:rPr>
            </w:pPr>
            <w:r w:rsidRPr="001F2B1F">
              <w:rPr>
                <w:u w:val="single"/>
              </w:rPr>
              <w:t>Povinná literatura:</w:t>
            </w:r>
          </w:p>
          <w:p w14:paraId="61C35DAC" w14:textId="1AF430A3" w:rsidR="009B40F0" w:rsidRPr="001F2B1F" w:rsidRDefault="009B40F0" w:rsidP="009B40F0">
            <w:pPr>
              <w:suppressAutoHyphens/>
              <w:jc w:val="both"/>
              <w:rPr>
                <w:lang w:val="en-US" w:eastAsia="zh-CN"/>
              </w:rPr>
            </w:pPr>
            <w:r>
              <w:rPr>
                <w:lang w:val="en-US" w:eastAsia="zh-CN"/>
              </w:rPr>
              <w:t>McGACHY, L. a spol</w:t>
            </w:r>
            <w:r w:rsidRPr="001F2B1F">
              <w:rPr>
                <w:lang w:val="en-US" w:eastAsia="zh-CN"/>
              </w:rPr>
              <w:t xml:space="preserve">. </w:t>
            </w:r>
            <w:r w:rsidRPr="009B40F0">
              <w:rPr>
                <w:lang w:eastAsia="zh-CN"/>
              </w:rPr>
              <w:t>Toxikologie a ekotoxikologie</w:t>
            </w:r>
            <w:r>
              <w:rPr>
                <w:lang w:val="en-US" w:eastAsia="zh-CN"/>
              </w:rPr>
              <w:t xml:space="preserve"> I.</w:t>
            </w:r>
            <w:r w:rsidRPr="001F2B1F">
              <w:rPr>
                <w:lang w:val="en-US" w:eastAsia="zh-CN"/>
              </w:rPr>
              <w:t xml:space="preserve"> Praha: VŠCHT, </w:t>
            </w:r>
            <w:r>
              <w:rPr>
                <w:lang w:val="en-US" w:eastAsia="zh-CN"/>
              </w:rPr>
              <w:t>2021</w:t>
            </w:r>
            <w:r w:rsidRPr="001F2B1F">
              <w:rPr>
                <w:lang w:val="en-US" w:eastAsia="zh-CN"/>
              </w:rPr>
              <w:t xml:space="preserve">. ISBN </w:t>
            </w:r>
            <w:r w:rsidRPr="001A23E7">
              <w:rPr>
                <w:lang w:eastAsia="zh-CN"/>
              </w:rPr>
              <w:t>978-80-7592-097-3</w:t>
            </w:r>
            <w:r>
              <w:rPr>
                <w:lang w:eastAsia="zh-CN"/>
              </w:rPr>
              <w:t>.</w:t>
            </w:r>
          </w:p>
          <w:p w14:paraId="1EED78D6" w14:textId="77777777" w:rsidR="009B40F0" w:rsidRDefault="009B40F0" w:rsidP="009B40F0">
            <w:pPr>
              <w:suppressAutoHyphens/>
              <w:jc w:val="both"/>
              <w:rPr>
                <w:lang w:val="en-US" w:eastAsia="zh-CN"/>
              </w:rPr>
            </w:pPr>
            <w:r w:rsidRPr="001F2B1F">
              <w:rPr>
                <w:lang w:val="en-US" w:eastAsia="zh-CN"/>
              </w:rPr>
              <w:t xml:space="preserve">MARKOVÁ, K. </w:t>
            </w:r>
            <w:r w:rsidRPr="009B40F0">
              <w:rPr>
                <w:lang w:eastAsia="zh-CN"/>
              </w:rPr>
              <w:t>Uvedení do studia životního prostředí. Ústí nad Labem</w:t>
            </w:r>
            <w:r w:rsidRPr="001F2B1F">
              <w:rPr>
                <w:lang w:val="en-US" w:eastAsia="zh-CN"/>
              </w:rPr>
              <w:t xml:space="preserve">: FŽP UJEP, 2014. ISBN 978-80-7414-853-8. </w:t>
            </w:r>
          </w:p>
          <w:p w14:paraId="17416C0E" w14:textId="5206B30B" w:rsidR="009B40F0" w:rsidRDefault="009B40F0" w:rsidP="009B40F0">
            <w:pPr>
              <w:suppressAutoHyphens/>
              <w:jc w:val="both"/>
              <w:rPr>
                <w:lang w:val="en-US" w:eastAsia="zh-CN"/>
              </w:rPr>
            </w:pPr>
            <w:r>
              <w:rPr>
                <w:lang w:val="en-US" w:eastAsia="zh-CN"/>
              </w:rPr>
              <w:t>BERTHOUEX, P.M., BROWN, L.C. Pollution Prevention and Control: Part I. Human Health and Environmental Quality. bookboon.com, 2013. ISBN 978-87-0526-5.</w:t>
            </w:r>
          </w:p>
          <w:p w14:paraId="43DB2569" w14:textId="1FFFE06F" w:rsidR="009B40F0" w:rsidRPr="001F2B1F" w:rsidRDefault="009B40F0" w:rsidP="009B40F0">
            <w:pPr>
              <w:suppressAutoHyphens/>
              <w:jc w:val="both"/>
              <w:rPr>
                <w:lang w:val="en-US" w:eastAsia="zh-CN"/>
              </w:rPr>
            </w:pPr>
            <w:r>
              <w:rPr>
                <w:lang w:val="en-US" w:eastAsia="zh-CN"/>
              </w:rPr>
              <w:t>HILL, M.K. Understanding Environmental Pollution. 3</w:t>
            </w:r>
            <w:r w:rsidRPr="009B40F0">
              <w:rPr>
                <w:lang w:val="en-US" w:eastAsia="zh-CN"/>
              </w:rPr>
              <w:t>rd</w:t>
            </w:r>
            <w:r>
              <w:rPr>
                <w:lang w:val="en-US" w:eastAsia="zh-CN"/>
              </w:rPr>
              <w:t xml:space="preserve"> Ed. Cambridge: Cambridge University Press, 2010. ISBN </w:t>
            </w:r>
            <w:r w:rsidRPr="00C61C9C">
              <w:rPr>
                <w:lang w:val="en-US" w:eastAsia="zh-CN"/>
              </w:rPr>
              <w:t>978-0521736695</w:t>
            </w:r>
            <w:r>
              <w:rPr>
                <w:lang w:val="en-US" w:eastAsia="zh-CN"/>
              </w:rPr>
              <w:t>.</w:t>
            </w:r>
          </w:p>
          <w:p w14:paraId="4936FC32" w14:textId="77777777" w:rsidR="009B40F0" w:rsidRPr="001F2B1F" w:rsidRDefault="009B40F0" w:rsidP="009B40F0">
            <w:pPr>
              <w:suppressAutoHyphens/>
              <w:jc w:val="both"/>
              <w:rPr>
                <w:lang w:val="en-US" w:eastAsia="zh-CN"/>
              </w:rPr>
            </w:pPr>
          </w:p>
          <w:p w14:paraId="5D75D5D7" w14:textId="77777777" w:rsidR="009B40F0" w:rsidRPr="001F2B1F" w:rsidRDefault="009B40F0" w:rsidP="009B40F0">
            <w:pPr>
              <w:suppressAutoHyphens/>
              <w:jc w:val="both"/>
              <w:rPr>
                <w:kern w:val="1"/>
              </w:rPr>
            </w:pPr>
            <w:r w:rsidRPr="001F2B1F">
              <w:rPr>
                <w:kern w:val="1"/>
                <w:u w:val="single"/>
              </w:rPr>
              <w:t>Doporučená literatura</w:t>
            </w:r>
            <w:r w:rsidRPr="001F2B1F">
              <w:rPr>
                <w:kern w:val="1"/>
              </w:rPr>
              <w:t>:</w:t>
            </w:r>
          </w:p>
          <w:p w14:paraId="4D17414C" w14:textId="043767B4" w:rsidR="009B40F0" w:rsidRPr="001F2B1F" w:rsidRDefault="009B40F0" w:rsidP="009B40F0">
            <w:pPr>
              <w:suppressAutoHyphens/>
              <w:jc w:val="both"/>
              <w:rPr>
                <w:lang w:val="en-US" w:eastAsia="zh-CN"/>
              </w:rPr>
            </w:pPr>
            <w:r w:rsidRPr="001F2B1F">
              <w:rPr>
                <w:lang w:val="en-US" w:eastAsia="zh-CN"/>
              </w:rPr>
              <w:t xml:space="preserve">BARTUSEK, S. </w:t>
            </w:r>
            <w:r w:rsidRPr="009B40F0">
              <w:rPr>
                <w:lang w:eastAsia="zh-CN"/>
              </w:rPr>
              <w:t>Ochrana životního prostředí. 1. vyd.</w:t>
            </w:r>
            <w:r w:rsidRPr="001F2B1F">
              <w:rPr>
                <w:lang w:val="en-US" w:eastAsia="zh-CN"/>
              </w:rPr>
              <w:t xml:space="preserve"> Ostrava: VŠB</w:t>
            </w:r>
            <w:r w:rsidR="00AC2961">
              <w:rPr>
                <w:lang w:val="en-US" w:eastAsia="zh-CN"/>
              </w:rPr>
              <w:t>-</w:t>
            </w:r>
            <w:r w:rsidRPr="001F2B1F">
              <w:rPr>
                <w:lang w:val="en-US" w:eastAsia="zh-CN"/>
              </w:rPr>
              <w:t>TU, 2012. ISBN 978-80-248-2569-4.</w:t>
            </w:r>
          </w:p>
          <w:p w14:paraId="5658F7BC" w14:textId="118020BE" w:rsidR="009B40F0" w:rsidRDefault="009B40F0" w:rsidP="009B40F0">
            <w:pPr>
              <w:jc w:val="both"/>
              <w:rPr>
                <w:lang w:eastAsia="zh-CN"/>
              </w:rPr>
            </w:pPr>
            <w:r>
              <w:rPr>
                <w:lang w:val="es-ES_tradnl" w:eastAsia="zh-CN"/>
              </w:rPr>
              <w:t>LINHART, I</w:t>
            </w:r>
            <w:r w:rsidRPr="001F2B1F">
              <w:rPr>
                <w:lang w:val="es-ES_tradnl" w:eastAsia="zh-CN"/>
              </w:rPr>
              <w:t xml:space="preserve">. </w:t>
            </w:r>
            <w:r w:rsidRPr="009B40F0">
              <w:rPr>
                <w:lang w:eastAsia="zh-CN"/>
              </w:rPr>
              <w:t>Toxikologie: Interakce škodlivých látek s živými organismy, jejich mechanismy, projevy a důsledky. 2. rozš</w:t>
            </w:r>
            <w:r w:rsidR="003E7574">
              <w:rPr>
                <w:lang w:eastAsia="zh-CN"/>
              </w:rPr>
              <w:t>.</w:t>
            </w:r>
            <w:r w:rsidRPr="009B40F0">
              <w:rPr>
                <w:lang w:eastAsia="zh-CN"/>
              </w:rPr>
              <w:t xml:space="preserve"> a upr</w:t>
            </w:r>
            <w:r w:rsidR="003E7574">
              <w:rPr>
                <w:lang w:eastAsia="zh-CN"/>
              </w:rPr>
              <w:t>.</w:t>
            </w:r>
            <w:r w:rsidRPr="009B40F0">
              <w:rPr>
                <w:lang w:eastAsia="zh-CN"/>
              </w:rPr>
              <w:t xml:space="preserve"> vyd. Praha:</w:t>
            </w:r>
            <w:r>
              <w:rPr>
                <w:lang w:eastAsia="zh-CN"/>
              </w:rPr>
              <w:t xml:space="preserve"> </w:t>
            </w:r>
            <w:r w:rsidRPr="009B40F0">
              <w:rPr>
                <w:lang w:eastAsia="zh-CN"/>
              </w:rPr>
              <w:t>VŠCHT, 2014. ISBN 978-80-7080-877-1.</w:t>
            </w:r>
          </w:p>
          <w:p w14:paraId="2E24BE4A" w14:textId="77777777" w:rsidR="00012245" w:rsidRDefault="00012245" w:rsidP="00012245">
            <w:pPr>
              <w:suppressAutoHyphens/>
              <w:jc w:val="both"/>
              <w:rPr>
                <w:lang w:val="en-US" w:eastAsia="zh-CN"/>
              </w:rPr>
            </w:pPr>
            <w:r w:rsidRPr="001F2B1F">
              <w:rPr>
                <w:lang w:val="en-US" w:eastAsia="zh-CN"/>
              </w:rPr>
              <w:t xml:space="preserve">SPELLMAN, F.R. The Science of Environmental Pollution. 2nd Ed. Boca Raton: CRC Press, 2010. ISBN 9781439813034. </w:t>
            </w:r>
          </w:p>
          <w:p w14:paraId="63D65A29" w14:textId="0AB3B5C2" w:rsidR="00012245" w:rsidRPr="00D22542" w:rsidRDefault="00012245" w:rsidP="00012245">
            <w:pPr>
              <w:suppressAutoHyphens/>
              <w:jc w:val="both"/>
            </w:pPr>
            <w:r>
              <w:rPr>
                <w:lang w:val="en-US" w:eastAsia="zh-CN"/>
              </w:rPr>
              <w:t>KLAASEN, C.D. (Ed.) Casarett &amp; Doull´s Toxicology: The Basic Science of Poisons. 9</w:t>
            </w:r>
            <w:r w:rsidRPr="009B40F0">
              <w:rPr>
                <w:lang w:val="en-US" w:eastAsia="zh-CN"/>
              </w:rPr>
              <w:t>th</w:t>
            </w:r>
            <w:r>
              <w:rPr>
                <w:lang w:val="en-US" w:eastAsia="zh-CN"/>
              </w:rPr>
              <w:t xml:space="preserve"> Ed. </w:t>
            </w:r>
            <w:r w:rsidRPr="00A55C95">
              <w:rPr>
                <w:lang w:val="en-US" w:eastAsia="zh-CN"/>
              </w:rPr>
              <w:t>New York: McGraw-Hill Education,</w:t>
            </w:r>
            <w:r>
              <w:rPr>
                <w:lang w:val="en-US" w:eastAsia="zh-CN"/>
              </w:rPr>
              <w:t xml:space="preserve"> 2019. </w:t>
            </w:r>
            <w:r w:rsidRPr="001C455B">
              <w:rPr>
                <w:lang w:val="en-US" w:eastAsia="zh-CN"/>
              </w:rPr>
              <w:t>ISBN 978-1-259-86374-5</w:t>
            </w:r>
            <w:r>
              <w:rPr>
                <w:lang w:val="en-US" w:eastAsia="zh-CN"/>
              </w:rPr>
              <w:t>.</w:t>
            </w:r>
          </w:p>
        </w:tc>
      </w:tr>
      <w:tr w:rsidR="005110DD" w14:paraId="084CB151"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11C33173" w14:textId="77777777" w:rsidR="005110DD" w:rsidRDefault="005110DD" w:rsidP="00F8305C">
            <w:pPr>
              <w:jc w:val="center"/>
              <w:rPr>
                <w:b/>
              </w:rPr>
            </w:pPr>
            <w:r>
              <w:rPr>
                <w:b/>
              </w:rPr>
              <w:t>Informace ke kombinované nebo distanční formě</w:t>
            </w:r>
          </w:p>
        </w:tc>
      </w:tr>
      <w:tr w:rsidR="005110DD" w14:paraId="3F9D5E5B"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013B2E2C" w14:textId="77777777" w:rsidR="005110DD" w:rsidRDefault="005110DD" w:rsidP="00F8305C">
            <w:pPr>
              <w:jc w:val="both"/>
            </w:pPr>
            <w:r>
              <w:rPr>
                <w:b/>
              </w:rPr>
              <w:t>Rozsah konzultací (soustředění)</w:t>
            </w:r>
          </w:p>
        </w:tc>
        <w:tc>
          <w:tcPr>
            <w:tcW w:w="889" w:type="dxa"/>
            <w:tcBorders>
              <w:top w:val="single" w:sz="2" w:space="0" w:color="auto"/>
            </w:tcBorders>
          </w:tcPr>
          <w:p w14:paraId="5666F4DF" w14:textId="40A4BC1D" w:rsidR="005110DD" w:rsidRDefault="00766418" w:rsidP="00766418">
            <w:pPr>
              <w:jc w:val="center"/>
            </w:pPr>
            <w:r>
              <w:t>12</w:t>
            </w:r>
          </w:p>
        </w:tc>
        <w:tc>
          <w:tcPr>
            <w:tcW w:w="4179" w:type="dxa"/>
            <w:gridSpan w:val="7"/>
            <w:tcBorders>
              <w:top w:val="single" w:sz="2" w:space="0" w:color="auto"/>
            </w:tcBorders>
            <w:shd w:val="clear" w:color="auto" w:fill="F7CAAC"/>
          </w:tcPr>
          <w:p w14:paraId="46CCF344" w14:textId="77777777" w:rsidR="005110DD" w:rsidRDefault="005110DD" w:rsidP="00F8305C">
            <w:pPr>
              <w:jc w:val="both"/>
              <w:rPr>
                <w:b/>
              </w:rPr>
            </w:pPr>
            <w:r>
              <w:rPr>
                <w:b/>
              </w:rPr>
              <w:t xml:space="preserve">hodin </w:t>
            </w:r>
          </w:p>
        </w:tc>
      </w:tr>
      <w:tr w:rsidR="005110DD" w14:paraId="244AED51" w14:textId="77777777" w:rsidTr="001041BE">
        <w:trPr>
          <w:gridBefore w:val="1"/>
          <w:gridAfter w:val="1"/>
          <w:wBefore w:w="393" w:type="dxa"/>
          <w:wAfter w:w="101" w:type="dxa"/>
        </w:trPr>
        <w:tc>
          <w:tcPr>
            <w:tcW w:w="9855" w:type="dxa"/>
            <w:gridSpan w:val="15"/>
            <w:shd w:val="clear" w:color="auto" w:fill="F7CAAC"/>
          </w:tcPr>
          <w:p w14:paraId="13399D0E" w14:textId="77777777" w:rsidR="005110DD" w:rsidRDefault="005110DD" w:rsidP="00F8305C">
            <w:pPr>
              <w:jc w:val="both"/>
              <w:rPr>
                <w:b/>
              </w:rPr>
            </w:pPr>
            <w:r>
              <w:rPr>
                <w:b/>
              </w:rPr>
              <w:t>Informace o způsobu kontaktu s vyučujícím</w:t>
            </w:r>
          </w:p>
        </w:tc>
      </w:tr>
      <w:tr w:rsidR="005110DD" w14:paraId="7B4952BC" w14:textId="77777777" w:rsidTr="001041BE">
        <w:trPr>
          <w:gridBefore w:val="1"/>
          <w:gridAfter w:val="1"/>
          <w:wBefore w:w="393" w:type="dxa"/>
          <w:wAfter w:w="101" w:type="dxa"/>
          <w:trHeight w:val="1373"/>
        </w:trPr>
        <w:tc>
          <w:tcPr>
            <w:tcW w:w="9855" w:type="dxa"/>
            <w:gridSpan w:val="15"/>
          </w:tcPr>
          <w:p w14:paraId="7F8F27B3" w14:textId="37DBC80B" w:rsidR="008F40EB" w:rsidRPr="00837B26" w:rsidRDefault="00032448" w:rsidP="008F40EB">
            <w:pPr>
              <w:suppressAutoHyphens/>
              <w:jc w:val="both"/>
              <w:rPr>
                <w:lang w:eastAsia="zh-CN"/>
              </w:rPr>
            </w:pPr>
            <w:r w:rsidRPr="00CE6F38">
              <w:t xml:space="preserve">Studenti se účastní výuky, kde je jim redukovanou formou prezentována látka dle anotace předmětu. </w:t>
            </w:r>
            <w:r w:rsidR="00837B26" w:rsidRPr="00CE6F38">
              <w:t>Výuka je realizována v blocích.</w:t>
            </w:r>
            <w:r w:rsidR="00837B26">
              <w:t xml:space="preserve"> </w:t>
            </w:r>
            <w:r w:rsidRPr="00CE6F38">
              <w:t>Studentům budou určeny části učiva k samostatnému nastudování.</w:t>
            </w:r>
            <w:r w:rsidR="001F2B1F">
              <w:t xml:space="preserve"> </w:t>
            </w:r>
            <w:r w:rsidR="008F40EB" w:rsidRPr="00B24E3F">
              <w:rPr>
                <w:lang w:eastAsia="zh-CN"/>
              </w:rPr>
              <w:t xml:space="preserve">Zároveň budou zadána témata pro </w:t>
            </w:r>
            <w:r w:rsidR="008F40EB" w:rsidRPr="00686DCB">
              <w:rPr>
                <w:lang w:eastAsia="zh-CN"/>
              </w:rPr>
              <w:t xml:space="preserve">vypracování </w:t>
            </w:r>
            <w:r w:rsidR="009B40F0" w:rsidRPr="00686DCB">
              <w:rPr>
                <w:lang w:eastAsia="zh-CN"/>
              </w:rPr>
              <w:t>samostatných</w:t>
            </w:r>
            <w:r w:rsidR="008F40EB" w:rsidRPr="00686DCB">
              <w:rPr>
                <w:lang w:eastAsia="zh-CN"/>
              </w:rPr>
              <w:t xml:space="preserve"> prací, jejichž úspěšné odevzdání</w:t>
            </w:r>
            <w:r w:rsidR="009B40F0" w:rsidRPr="00686DCB">
              <w:rPr>
                <w:lang w:eastAsia="zh-CN"/>
              </w:rPr>
              <w:t>/prezentování</w:t>
            </w:r>
            <w:r w:rsidR="008F40EB" w:rsidRPr="00686DCB">
              <w:rPr>
                <w:lang w:eastAsia="zh-CN"/>
              </w:rPr>
              <w:t xml:space="preserve"> je podmínkou pro přistoupení k zápočtovému testu. </w:t>
            </w:r>
            <w:r w:rsidR="008F40EB" w:rsidRPr="00686DCB">
              <w:t>Konzultace</w:t>
            </w:r>
            <w:r w:rsidR="008F40EB" w:rsidRPr="00837B26">
              <w:t xml:space="preserve"> jsou možné v rámci výuky nebo lze vyučujícího kontaktovat viz níže.</w:t>
            </w:r>
          </w:p>
          <w:p w14:paraId="31F2FCCF" w14:textId="77777777" w:rsidR="008F40EB" w:rsidRPr="00CE29AB" w:rsidRDefault="008F40EB" w:rsidP="008F40EB">
            <w:pPr>
              <w:suppressAutoHyphens/>
              <w:jc w:val="both"/>
              <w:rPr>
                <w:lang w:eastAsia="zh-CN"/>
              </w:rPr>
            </w:pPr>
          </w:p>
          <w:p w14:paraId="51D95190" w14:textId="3BBFFF41" w:rsidR="008F40EB" w:rsidRPr="008F40EB" w:rsidRDefault="008F40EB" w:rsidP="008F40EB">
            <w:pPr>
              <w:suppressAutoHyphens/>
              <w:jc w:val="both"/>
              <w:rPr>
                <w:lang w:eastAsia="zh-CN"/>
              </w:rPr>
            </w:pPr>
            <w:r w:rsidRPr="00CE29AB">
              <w:rPr>
                <w:bCs/>
              </w:rPr>
              <w:t xml:space="preserve">Možnosti komunikace s vyučujícím: </w:t>
            </w:r>
            <w:hyperlink r:id="rId23" w:history="1">
              <w:r w:rsidRPr="00CE29AB">
                <w:rPr>
                  <w:rStyle w:val="Hypertextovodkaz"/>
                  <w:lang w:eastAsia="zh-CN"/>
                </w:rPr>
                <w:t>jfilip@utb.cz</w:t>
              </w:r>
            </w:hyperlink>
            <w:r w:rsidRPr="00CE29AB">
              <w:rPr>
                <w:lang w:eastAsia="zh-CN"/>
              </w:rPr>
              <w:t>, 576 031</w:t>
            </w:r>
            <w:r w:rsidR="00CE29AB" w:rsidRPr="00CE29AB">
              <w:rPr>
                <w:lang w:eastAsia="zh-CN"/>
              </w:rPr>
              <w:t> </w:t>
            </w:r>
            <w:r w:rsidRPr="00CE29AB">
              <w:rPr>
                <w:lang w:eastAsia="zh-CN"/>
              </w:rPr>
              <w:t>2</w:t>
            </w:r>
            <w:r w:rsidR="00CE29AB" w:rsidRPr="00CE29AB">
              <w:rPr>
                <w:lang w:eastAsia="zh-CN"/>
              </w:rPr>
              <w:t>09</w:t>
            </w:r>
            <w:r w:rsidRPr="00CE29AB">
              <w:rPr>
                <w:lang w:eastAsia="zh-CN"/>
              </w:rPr>
              <w:t>.</w:t>
            </w:r>
          </w:p>
          <w:p w14:paraId="697EFDFC" w14:textId="77777777" w:rsidR="005110DD" w:rsidRDefault="005110DD" w:rsidP="00F8305C">
            <w:pPr>
              <w:jc w:val="both"/>
            </w:pPr>
          </w:p>
          <w:p w14:paraId="47E2AA47" w14:textId="77777777" w:rsidR="005110DD" w:rsidRDefault="005110DD" w:rsidP="00F8305C">
            <w:pPr>
              <w:jc w:val="both"/>
            </w:pPr>
          </w:p>
          <w:p w14:paraId="5DAB37B0" w14:textId="77777777" w:rsidR="005110DD" w:rsidRDefault="005110DD" w:rsidP="00F8305C">
            <w:pPr>
              <w:jc w:val="both"/>
            </w:pPr>
          </w:p>
          <w:p w14:paraId="49FA44A9" w14:textId="77777777" w:rsidR="005110DD" w:rsidRDefault="005110DD" w:rsidP="00F8305C">
            <w:pPr>
              <w:jc w:val="both"/>
            </w:pPr>
          </w:p>
          <w:p w14:paraId="2128D446" w14:textId="77777777" w:rsidR="005110DD" w:rsidRDefault="005110DD" w:rsidP="00F8305C">
            <w:pPr>
              <w:jc w:val="both"/>
            </w:pPr>
          </w:p>
          <w:p w14:paraId="366442D8" w14:textId="77777777" w:rsidR="005110DD" w:rsidRDefault="005110DD" w:rsidP="00F8305C">
            <w:pPr>
              <w:jc w:val="both"/>
            </w:pPr>
          </w:p>
          <w:p w14:paraId="3F6521E6" w14:textId="77777777" w:rsidR="005110DD" w:rsidRDefault="005110DD" w:rsidP="00F8305C">
            <w:pPr>
              <w:jc w:val="both"/>
            </w:pPr>
          </w:p>
          <w:p w14:paraId="25D24EB2" w14:textId="4F00F647" w:rsidR="005110DD" w:rsidRDefault="005110DD" w:rsidP="00F8305C">
            <w:pPr>
              <w:jc w:val="both"/>
            </w:pPr>
          </w:p>
          <w:p w14:paraId="72F4CE84" w14:textId="34A39E28" w:rsidR="00686DCB" w:rsidRDefault="00686DCB" w:rsidP="00F8305C">
            <w:pPr>
              <w:jc w:val="both"/>
            </w:pPr>
          </w:p>
          <w:p w14:paraId="03F73648" w14:textId="3DEA2227" w:rsidR="00686DCB" w:rsidRDefault="00686DCB" w:rsidP="00F8305C">
            <w:pPr>
              <w:jc w:val="both"/>
            </w:pPr>
          </w:p>
          <w:p w14:paraId="5A2CFC45" w14:textId="0AD6D58F" w:rsidR="00686DCB" w:rsidRDefault="00686DCB" w:rsidP="00F8305C">
            <w:pPr>
              <w:jc w:val="both"/>
            </w:pPr>
          </w:p>
          <w:p w14:paraId="6ECB9767" w14:textId="137C3D10" w:rsidR="00686DCB" w:rsidRDefault="00686DCB" w:rsidP="00F8305C">
            <w:pPr>
              <w:jc w:val="both"/>
            </w:pPr>
          </w:p>
          <w:p w14:paraId="203F3EFE" w14:textId="3560683F" w:rsidR="00686DCB" w:rsidRDefault="00686DCB" w:rsidP="00F8305C">
            <w:pPr>
              <w:jc w:val="both"/>
            </w:pPr>
          </w:p>
          <w:p w14:paraId="4E8C07C9" w14:textId="6D138E1F" w:rsidR="00686DCB" w:rsidRDefault="00686DCB" w:rsidP="00F8305C">
            <w:pPr>
              <w:jc w:val="both"/>
            </w:pPr>
          </w:p>
          <w:p w14:paraId="22402EE1" w14:textId="13532BB5" w:rsidR="00686DCB" w:rsidRDefault="00686DCB" w:rsidP="00F8305C">
            <w:pPr>
              <w:jc w:val="both"/>
            </w:pPr>
          </w:p>
          <w:p w14:paraId="78C07A8B" w14:textId="0B2A24C1" w:rsidR="00686DCB" w:rsidRDefault="00686DCB" w:rsidP="00F8305C">
            <w:pPr>
              <w:jc w:val="both"/>
            </w:pPr>
          </w:p>
          <w:p w14:paraId="6AD0B622" w14:textId="63E83521" w:rsidR="00686DCB" w:rsidRDefault="00686DCB" w:rsidP="00F8305C">
            <w:pPr>
              <w:jc w:val="both"/>
            </w:pPr>
          </w:p>
          <w:p w14:paraId="5E4B19B7" w14:textId="02265C73" w:rsidR="00686DCB" w:rsidRDefault="00686DCB" w:rsidP="00F8305C">
            <w:pPr>
              <w:jc w:val="both"/>
            </w:pPr>
          </w:p>
          <w:p w14:paraId="14B54886" w14:textId="09ABFE9F" w:rsidR="00686DCB" w:rsidRDefault="00686DCB" w:rsidP="00F8305C">
            <w:pPr>
              <w:jc w:val="both"/>
            </w:pPr>
          </w:p>
          <w:p w14:paraId="2653DE40" w14:textId="7A81F179" w:rsidR="00686DCB" w:rsidRDefault="00686DCB" w:rsidP="00F8305C">
            <w:pPr>
              <w:jc w:val="both"/>
            </w:pPr>
          </w:p>
          <w:p w14:paraId="66199FF2" w14:textId="001A03D3" w:rsidR="00686DCB" w:rsidRDefault="00686DCB" w:rsidP="00F8305C">
            <w:pPr>
              <w:jc w:val="both"/>
            </w:pPr>
          </w:p>
          <w:p w14:paraId="01116144" w14:textId="12CD163E" w:rsidR="00686DCB" w:rsidRDefault="00686DCB" w:rsidP="00F8305C">
            <w:pPr>
              <w:jc w:val="both"/>
            </w:pPr>
          </w:p>
          <w:p w14:paraId="60DB14A3" w14:textId="4FB394A5" w:rsidR="00686DCB" w:rsidRDefault="00686DCB" w:rsidP="00F8305C">
            <w:pPr>
              <w:jc w:val="both"/>
            </w:pPr>
          </w:p>
          <w:p w14:paraId="1403FCD5" w14:textId="77777777" w:rsidR="00686DCB" w:rsidRDefault="00686DCB" w:rsidP="00F8305C">
            <w:pPr>
              <w:jc w:val="both"/>
            </w:pPr>
          </w:p>
          <w:p w14:paraId="1021C9D9" w14:textId="77777777" w:rsidR="005110DD" w:rsidRDefault="005110DD" w:rsidP="00F8305C">
            <w:pPr>
              <w:jc w:val="both"/>
            </w:pPr>
          </w:p>
        </w:tc>
      </w:tr>
      <w:tr w:rsidR="0075795C" w14:paraId="5DEB1594"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692224CF" w14:textId="77777777" w:rsidR="0075795C" w:rsidRDefault="0075795C" w:rsidP="002401AC">
            <w:pPr>
              <w:jc w:val="both"/>
              <w:rPr>
                <w:b/>
                <w:sz w:val="28"/>
              </w:rPr>
            </w:pPr>
            <w:r>
              <w:lastRenderedPageBreak/>
              <w:br w:type="page"/>
            </w:r>
            <w:r>
              <w:rPr>
                <w:b/>
                <w:sz w:val="28"/>
              </w:rPr>
              <w:t>B-III – Charakteristika studijního předmětu</w:t>
            </w:r>
          </w:p>
        </w:tc>
      </w:tr>
      <w:tr w:rsidR="0075795C" w14:paraId="734E3845"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1EA7BCB0" w14:textId="77777777" w:rsidR="0075795C" w:rsidRDefault="0075795C" w:rsidP="002401AC">
            <w:pPr>
              <w:jc w:val="both"/>
              <w:rPr>
                <w:b/>
              </w:rPr>
            </w:pPr>
            <w:r>
              <w:rPr>
                <w:b/>
              </w:rPr>
              <w:t>Název studijního předmětu</w:t>
            </w:r>
          </w:p>
        </w:tc>
        <w:tc>
          <w:tcPr>
            <w:tcW w:w="6420" w:type="dxa"/>
            <w:gridSpan w:val="11"/>
            <w:tcBorders>
              <w:top w:val="double" w:sz="4" w:space="0" w:color="auto"/>
            </w:tcBorders>
          </w:tcPr>
          <w:p w14:paraId="23FE7153" w14:textId="44AA190C" w:rsidR="0075795C" w:rsidRPr="0075795C" w:rsidRDefault="0075795C" w:rsidP="002401AC">
            <w:pPr>
              <w:jc w:val="both"/>
              <w:rPr>
                <w:b/>
                <w:bCs/>
              </w:rPr>
            </w:pPr>
            <w:bookmarkStart w:id="250" w:name="Udrž_a_obnov_zdroje"/>
            <w:bookmarkEnd w:id="250"/>
            <w:r w:rsidRPr="0075795C">
              <w:rPr>
                <w:b/>
                <w:color w:val="000000" w:themeColor="text1"/>
              </w:rPr>
              <w:t>Udržitelné a obnovitelné zdroje</w:t>
            </w:r>
          </w:p>
        </w:tc>
      </w:tr>
      <w:tr w:rsidR="0075795C" w14:paraId="4FA79E41" w14:textId="77777777" w:rsidTr="001041BE">
        <w:trPr>
          <w:gridBefore w:val="1"/>
          <w:gridAfter w:val="1"/>
          <w:wBefore w:w="393" w:type="dxa"/>
          <w:wAfter w:w="101" w:type="dxa"/>
        </w:trPr>
        <w:tc>
          <w:tcPr>
            <w:tcW w:w="3435" w:type="dxa"/>
            <w:gridSpan w:val="4"/>
            <w:shd w:val="clear" w:color="auto" w:fill="F7CAAC"/>
          </w:tcPr>
          <w:p w14:paraId="1AD194F9" w14:textId="77777777" w:rsidR="0075795C" w:rsidRDefault="0075795C" w:rsidP="002401AC">
            <w:pPr>
              <w:jc w:val="both"/>
              <w:rPr>
                <w:b/>
              </w:rPr>
            </w:pPr>
            <w:r>
              <w:rPr>
                <w:b/>
              </w:rPr>
              <w:t>Typ předmětu</w:t>
            </w:r>
          </w:p>
        </w:tc>
        <w:tc>
          <w:tcPr>
            <w:tcW w:w="3057" w:type="dxa"/>
            <w:gridSpan w:val="6"/>
          </w:tcPr>
          <w:p w14:paraId="754CC921" w14:textId="77777777" w:rsidR="0075795C" w:rsidRDefault="0075795C" w:rsidP="002401AC">
            <w:pPr>
              <w:jc w:val="both"/>
            </w:pPr>
            <w:r>
              <w:t>povinný</w:t>
            </w:r>
          </w:p>
        </w:tc>
        <w:tc>
          <w:tcPr>
            <w:tcW w:w="2695" w:type="dxa"/>
            <w:gridSpan w:val="4"/>
            <w:shd w:val="clear" w:color="auto" w:fill="F7CAAC"/>
          </w:tcPr>
          <w:p w14:paraId="1DCCEB6E" w14:textId="77777777" w:rsidR="0075795C" w:rsidRDefault="0075795C" w:rsidP="002401AC">
            <w:pPr>
              <w:jc w:val="both"/>
            </w:pPr>
            <w:r>
              <w:rPr>
                <w:b/>
              </w:rPr>
              <w:t>doporučený ročník / semestr</w:t>
            </w:r>
          </w:p>
        </w:tc>
        <w:tc>
          <w:tcPr>
            <w:tcW w:w="668" w:type="dxa"/>
          </w:tcPr>
          <w:p w14:paraId="597098ED" w14:textId="77777777" w:rsidR="0075795C" w:rsidRDefault="0075795C" w:rsidP="002401AC">
            <w:pPr>
              <w:jc w:val="both"/>
            </w:pPr>
            <w:r>
              <w:t>1/ZS</w:t>
            </w:r>
          </w:p>
        </w:tc>
      </w:tr>
      <w:tr w:rsidR="0075795C" w14:paraId="110CD4D7" w14:textId="77777777" w:rsidTr="001041BE">
        <w:trPr>
          <w:gridBefore w:val="1"/>
          <w:gridAfter w:val="1"/>
          <w:wBefore w:w="393" w:type="dxa"/>
          <w:wAfter w:w="101" w:type="dxa"/>
        </w:trPr>
        <w:tc>
          <w:tcPr>
            <w:tcW w:w="3435" w:type="dxa"/>
            <w:gridSpan w:val="4"/>
            <w:shd w:val="clear" w:color="auto" w:fill="F7CAAC"/>
          </w:tcPr>
          <w:p w14:paraId="6C6EFB80" w14:textId="77777777" w:rsidR="0075795C" w:rsidRDefault="0075795C" w:rsidP="002401AC">
            <w:pPr>
              <w:jc w:val="both"/>
              <w:rPr>
                <w:b/>
              </w:rPr>
            </w:pPr>
            <w:r>
              <w:rPr>
                <w:b/>
              </w:rPr>
              <w:t>Rozsah studijního předmětu</w:t>
            </w:r>
          </w:p>
        </w:tc>
        <w:tc>
          <w:tcPr>
            <w:tcW w:w="1352" w:type="dxa"/>
            <w:gridSpan w:val="3"/>
          </w:tcPr>
          <w:p w14:paraId="78B3602C" w14:textId="48DF26E6" w:rsidR="0075795C" w:rsidRPr="00B74836" w:rsidRDefault="0075795C" w:rsidP="002401AC">
            <w:pPr>
              <w:jc w:val="both"/>
            </w:pPr>
            <w:r>
              <w:t>12</w:t>
            </w:r>
            <w:r w:rsidRPr="00B74836">
              <w:t>p+</w:t>
            </w:r>
            <w:r>
              <w:t>12</w:t>
            </w:r>
            <w:r w:rsidRPr="00B74836">
              <w:t>s+0l</w:t>
            </w:r>
          </w:p>
        </w:tc>
        <w:tc>
          <w:tcPr>
            <w:tcW w:w="889" w:type="dxa"/>
            <w:shd w:val="clear" w:color="auto" w:fill="F7CAAC"/>
          </w:tcPr>
          <w:p w14:paraId="147D6FCC" w14:textId="77777777" w:rsidR="0075795C" w:rsidRPr="00B74836" w:rsidRDefault="0075795C" w:rsidP="002401AC">
            <w:pPr>
              <w:jc w:val="both"/>
              <w:rPr>
                <w:b/>
              </w:rPr>
            </w:pPr>
            <w:r w:rsidRPr="00B74836">
              <w:rPr>
                <w:b/>
              </w:rPr>
              <w:t xml:space="preserve">hod. </w:t>
            </w:r>
          </w:p>
        </w:tc>
        <w:tc>
          <w:tcPr>
            <w:tcW w:w="816" w:type="dxa"/>
            <w:gridSpan w:val="2"/>
          </w:tcPr>
          <w:p w14:paraId="2B36A9AC" w14:textId="77777777" w:rsidR="0075795C" w:rsidRPr="00B74836" w:rsidRDefault="0075795C" w:rsidP="002401AC">
            <w:pPr>
              <w:jc w:val="both"/>
            </w:pPr>
            <w:r w:rsidRPr="00B74836">
              <w:t>24</w:t>
            </w:r>
          </w:p>
        </w:tc>
        <w:tc>
          <w:tcPr>
            <w:tcW w:w="1479" w:type="dxa"/>
            <w:gridSpan w:val="2"/>
            <w:shd w:val="clear" w:color="auto" w:fill="F7CAAC"/>
          </w:tcPr>
          <w:p w14:paraId="6B17E6AD" w14:textId="77777777" w:rsidR="0075795C" w:rsidRDefault="0075795C" w:rsidP="002401AC">
            <w:pPr>
              <w:jc w:val="both"/>
              <w:rPr>
                <w:b/>
              </w:rPr>
            </w:pPr>
            <w:r>
              <w:rPr>
                <w:b/>
              </w:rPr>
              <w:t>kreditů</w:t>
            </w:r>
          </w:p>
        </w:tc>
        <w:tc>
          <w:tcPr>
            <w:tcW w:w="1884" w:type="dxa"/>
            <w:gridSpan w:val="3"/>
          </w:tcPr>
          <w:p w14:paraId="0EF967B9" w14:textId="33E40FBC" w:rsidR="0075795C" w:rsidRDefault="0075795C" w:rsidP="002401AC">
            <w:pPr>
              <w:jc w:val="both"/>
            </w:pPr>
            <w:r>
              <w:t>3</w:t>
            </w:r>
          </w:p>
        </w:tc>
      </w:tr>
      <w:tr w:rsidR="0075795C" w14:paraId="2FD74250" w14:textId="77777777" w:rsidTr="001041BE">
        <w:trPr>
          <w:gridBefore w:val="1"/>
          <w:gridAfter w:val="1"/>
          <w:wBefore w:w="393" w:type="dxa"/>
          <w:wAfter w:w="101" w:type="dxa"/>
        </w:trPr>
        <w:tc>
          <w:tcPr>
            <w:tcW w:w="3435" w:type="dxa"/>
            <w:gridSpan w:val="4"/>
            <w:shd w:val="clear" w:color="auto" w:fill="F7CAAC"/>
          </w:tcPr>
          <w:p w14:paraId="344DEB29" w14:textId="77777777" w:rsidR="0075795C" w:rsidRDefault="0075795C" w:rsidP="002401AC">
            <w:pPr>
              <w:jc w:val="both"/>
              <w:rPr>
                <w:b/>
                <w:sz w:val="22"/>
              </w:rPr>
            </w:pPr>
            <w:r>
              <w:rPr>
                <w:b/>
              </w:rPr>
              <w:t>Prerekvizity, korekvizity, ekvivalence</w:t>
            </w:r>
          </w:p>
        </w:tc>
        <w:tc>
          <w:tcPr>
            <w:tcW w:w="6420" w:type="dxa"/>
            <w:gridSpan w:val="11"/>
          </w:tcPr>
          <w:p w14:paraId="2C43606F" w14:textId="77777777" w:rsidR="0075795C" w:rsidRDefault="0075795C" w:rsidP="002401AC">
            <w:pPr>
              <w:jc w:val="both"/>
            </w:pPr>
          </w:p>
        </w:tc>
      </w:tr>
      <w:tr w:rsidR="0075795C" w14:paraId="4D984A10" w14:textId="77777777" w:rsidTr="001041BE">
        <w:trPr>
          <w:gridBefore w:val="1"/>
          <w:gridAfter w:val="1"/>
          <w:wBefore w:w="393" w:type="dxa"/>
          <w:wAfter w:w="101" w:type="dxa"/>
        </w:trPr>
        <w:tc>
          <w:tcPr>
            <w:tcW w:w="3435" w:type="dxa"/>
            <w:gridSpan w:val="4"/>
            <w:shd w:val="clear" w:color="auto" w:fill="F7CAAC"/>
          </w:tcPr>
          <w:p w14:paraId="7017D58B" w14:textId="77777777" w:rsidR="0075795C" w:rsidRPr="005A0406" w:rsidRDefault="0075795C" w:rsidP="002401AC">
            <w:pPr>
              <w:jc w:val="both"/>
              <w:rPr>
                <w:b/>
              </w:rPr>
            </w:pPr>
            <w:r w:rsidRPr="005A0406">
              <w:rPr>
                <w:b/>
              </w:rPr>
              <w:t>Způsob ověření výsledků učení</w:t>
            </w:r>
          </w:p>
        </w:tc>
        <w:tc>
          <w:tcPr>
            <w:tcW w:w="3057" w:type="dxa"/>
            <w:gridSpan w:val="6"/>
            <w:tcBorders>
              <w:bottom w:val="single" w:sz="4" w:space="0" w:color="auto"/>
            </w:tcBorders>
          </w:tcPr>
          <w:p w14:paraId="5D683792" w14:textId="4C605AD4" w:rsidR="0075795C" w:rsidRDefault="0075795C" w:rsidP="002401AC">
            <w:pPr>
              <w:jc w:val="both"/>
            </w:pPr>
            <w:r w:rsidRPr="0075795C">
              <w:t>zápočet</w:t>
            </w:r>
          </w:p>
        </w:tc>
        <w:tc>
          <w:tcPr>
            <w:tcW w:w="1479" w:type="dxa"/>
            <w:gridSpan w:val="2"/>
            <w:tcBorders>
              <w:bottom w:val="single" w:sz="4" w:space="0" w:color="auto"/>
            </w:tcBorders>
            <w:shd w:val="clear" w:color="auto" w:fill="F7CAAC"/>
          </w:tcPr>
          <w:p w14:paraId="0228C278" w14:textId="77777777" w:rsidR="0075795C" w:rsidRDefault="0075795C" w:rsidP="002401AC">
            <w:pPr>
              <w:jc w:val="both"/>
              <w:rPr>
                <w:b/>
              </w:rPr>
            </w:pPr>
            <w:r>
              <w:rPr>
                <w:b/>
              </w:rPr>
              <w:t>Forma výuky</w:t>
            </w:r>
          </w:p>
        </w:tc>
        <w:tc>
          <w:tcPr>
            <w:tcW w:w="1884" w:type="dxa"/>
            <w:gridSpan w:val="3"/>
            <w:tcBorders>
              <w:bottom w:val="single" w:sz="4" w:space="0" w:color="auto"/>
            </w:tcBorders>
          </w:tcPr>
          <w:p w14:paraId="70B934AE" w14:textId="12E3E8A2" w:rsidR="0075795C" w:rsidRDefault="0075795C" w:rsidP="002401AC">
            <w:pPr>
              <w:jc w:val="both"/>
            </w:pPr>
            <w:r>
              <w:t xml:space="preserve">přednášky, </w:t>
            </w:r>
            <w:r w:rsidRPr="00B74836">
              <w:t>semináře</w:t>
            </w:r>
          </w:p>
          <w:p w14:paraId="0C26F52C" w14:textId="77777777" w:rsidR="0075795C" w:rsidRDefault="0075795C" w:rsidP="002401AC">
            <w:pPr>
              <w:jc w:val="both"/>
            </w:pPr>
          </w:p>
        </w:tc>
      </w:tr>
      <w:tr w:rsidR="0075795C" w14:paraId="799AE36A" w14:textId="77777777" w:rsidTr="001041BE">
        <w:trPr>
          <w:gridBefore w:val="1"/>
          <w:gridAfter w:val="1"/>
          <w:wBefore w:w="393" w:type="dxa"/>
          <w:wAfter w:w="101" w:type="dxa"/>
        </w:trPr>
        <w:tc>
          <w:tcPr>
            <w:tcW w:w="3435" w:type="dxa"/>
            <w:gridSpan w:val="4"/>
            <w:shd w:val="clear" w:color="auto" w:fill="F7CAAC"/>
          </w:tcPr>
          <w:p w14:paraId="665E20AD" w14:textId="77777777" w:rsidR="0075795C" w:rsidRPr="005A0406" w:rsidRDefault="0075795C" w:rsidP="002401A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44187705" w14:textId="744334F4" w:rsidR="0075795C" w:rsidRPr="0075795C" w:rsidRDefault="0075795C" w:rsidP="002401AC">
            <w:pPr>
              <w:jc w:val="both"/>
            </w:pPr>
            <w:r w:rsidRPr="0075795C">
              <w:t>V seminářích min. 80% účast, v rámci seminářů vypracovat a odprezentovat skupinový projekt, v zápočtovém testu získat min. 60 % bodů.</w:t>
            </w:r>
          </w:p>
        </w:tc>
      </w:tr>
      <w:tr w:rsidR="0075795C" w14:paraId="5C8B3AB2"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4613493A" w14:textId="77777777" w:rsidR="0075795C" w:rsidRDefault="0075795C" w:rsidP="002401AC">
            <w:pPr>
              <w:jc w:val="both"/>
              <w:rPr>
                <w:b/>
              </w:rPr>
            </w:pPr>
            <w:r>
              <w:rPr>
                <w:b/>
              </w:rPr>
              <w:t>Garant předmětu</w:t>
            </w:r>
          </w:p>
        </w:tc>
        <w:tc>
          <w:tcPr>
            <w:tcW w:w="6420" w:type="dxa"/>
            <w:gridSpan w:val="11"/>
            <w:tcBorders>
              <w:top w:val="nil"/>
            </w:tcBorders>
          </w:tcPr>
          <w:p w14:paraId="6CED0950" w14:textId="77777777" w:rsidR="0075795C" w:rsidRDefault="0075795C" w:rsidP="002401AC">
            <w:pPr>
              <w:jc w:val="both"/>
            </w:pPr>
          </w:p>
        </w:tc>
      </w:tr>
      <w:tr w:rsidR="0075795C" w14:paraId="4E27D63B"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6457A996" w14:textId="77777777" w:rsidR="0075795C" w:rsidRDefault="0075795C" w:rsidP="002401AC">
            <w:pPr>
              <w:jc w:val="both"/>
              <w:rPr>
                <w:b/>
              </w:rPr>
            </w:pPr>
            <w:r>
              <w:rPr>
                <w:b/>
              </w:rPr>
              <w:t>Zapojení garanta do výuky předmětu</w:t>
            </w:r>
          </w:p>
        </w:tc>
        <w:tc>
          <w:tcPr>
            <w:tcW w:w="6420" w:type="dxa"/>
            <w:gridSpan w:val="11"/>
            <w:tcBorders>
              <w:top w:val="nil"/>
            </w:tcBorders>
          </w:tcPr>
          <w:p w14:paraId="1211C10D" w14:textId="77777777" w:rsidR="0075795C" w:rsidRDefault="0075795C" w:rsidP="002401AC">
            <w:pPr>
              <w:jc w:val="both"/>
            </w:pPr>
          </w:p>
        </w:tc>
      </w:tr>
      <w:tr w:rsidR="0075795C" w14:paraId="7A347718" w14:textId="77777777" w:rsidTr="001041BE">
        <w:trPr>
          <w:gridBefore w:val="1"/>
          <w:gridAfter w:val="1"/>
          <w:wBefore w:w="393" w:type="dxa"/>
          <w:wAfter w:w="101" w:type="dxa"/>
        </w:trPr>
        <w:tc>
          <w:tcPr>
            <w:tcW w:w="3435" w:type="dxa"/>
            <w:gridSpan w:val="4"/>
            <w:shd w:val="clear" w:color="auto" w:fill="F7CAAC"/>
          </w:tcPr>
          <w:p w14:paraId="69526C59" w14:textId="77777777" w:rsidR="0075795C" w:rsidRDefault="0075795C" w:rsidP="002401AC">
            <w:pPr>
              <w:jc w:val="both"/>
              <w:rPr>
                <w:b/>
              </w:rPr>
            </w:pPr>
            <w:r>
              <w:rPr>
                <w:b/>
              </w:rPr>
              <w:t>Vyučující</w:t>
            </w:r>
          </w:p>
        </w:tc>
        <w:tc>
          <w:tcPr>
            <w:tcW w:w="6420" w:type="dxa"/>
            <w:gridSpan w:val="11"/>
            <w:tcBorders>
              <w:bottom w:val="nil"/>
            </w:tcBorders>
          </w:tcPr>
          <w:p w14:paraId="1A138726" w14:textId="77777777" w:rsidR="0075795C" w:rsidRDefault="0075795C" w:rsidP="002401AC">
            <w:pPr>
              <w:jc w:val="both"/>
            </w:pPr>
          </w:p>
        </w:tc>
      </w:tr>
      <w:tr w:rsidR="0075795C" w14:paraId="60A58187" w14:textId="77777777" w:rsidTr="001041BE">
        <w:trPr>
          <w:gridBefore w:val="1"/>
          <w:gridAfter w:val="1"/>
          <w:wBefore w:w="393" w:type="dxa"/>
          <w:wAfter w:w="101" w:type="dxa"/>
          <w:trHeight w:val="260"/>
        </w:trPr>
        <w:tc>
          <w:tcPr>
            <w:tcW w:w="9855" w:type="dxa"/>
            <w:gridSpan w:val="15"/>
            <w:tcBorders>
              <w:top w:val="nil"/>
            </w:tcBorders>
          </w:tcPr>
          <w:p w14:paraId="49C9E00F" w14:textId="34447B7E" w:rsidR="0075795C" w:rsidRPr="0075795C" w:rsidRDefault="0075795C" w:rsidP="0075795C">
            <w:pPr>
              <w:spacing w:before="60" w:after="60"/>
              <w:jc w:val="both"/>
            </w:pPr>
            <w:r w:rsidRPr="0075795C">
              <w:rPr>
                <w:color w:val="000000" w:themeColor="text1"/>
              </w:rPr>
              <w:t xml:space="preserve">Ing. Jana Šerá, Ph.D. </w:t>
            </w:r>
            <w:r w:rsidRPr="0075795C">
              <w:t>(100% p)</w:t>
            </w:r>
          </w:p>
        </w:tc>
      </w:tr>
      <w:tr w:rsidR="0075795C" w14:paraId="5AF2E059" w14:textId="77777777" w:rsidTr="001041BE">
        <w:trPr>
          <w:gridBefore w:val="1"/>
          <w:gridAfter w:val="1"/>
          <w:wBefore w:w="393" w:type="dxa"/>
          <w:wAfter w:w="101" w:type="dxa"/>
        </w:trPr>
        <w:tc>
          <w:tcPr>
            <w:tcW w:w="3435" w:type="dxa"/>
            <w:gridSpan w:val="4"/>
            <w:shd w:val="clear" w:color="auto" w:fill="F7CAAC"/>
          </w:tcPr>
          <w:p w14:paraId="48670F54" w14:textId="77777777" w:rsidR="0075795C" w:rsidRPr="005A0406" w:rsidRDefault="0075795C" w:rsidP="002401AC">
            <w:pPr>
              <w:jc w:val="both"/>
              <w:rPr>
                <w:b/>
              </w:rPr>
            </w:pPr>
            <w:r w:rsidRPr="005A0406">
              <w:rPr>
                <w:b/>
              </w:rPr>
              <w:t>Hlavní témata a výsledky učení</w:t>
            </w:r>
          </w:p>
        </w:tc>
        <w:tc>
          <w:tcPr>
            <w:tcW w:w="6420" w:type="dxa"/>
            <w:gridSpan w:val="11"/>
            <w:tcBorders>
              <w:bottom w:val="nil"/>
            </w:tcBorders>
          </w:tcPr>
          <w:p w14:paraId="34C3E9F3" w14:textId="77777777" w:rsidR="0075795C" w:rsidRPr="005A0406" w:rsidRDefault="0075795C" w:rsidP="002401AC">
            <w:pPr>
              <w:jc w:val="both"/>
            </w:pPr>
          </w:p>
        </w:tc>
      </w:tr>
      <w:tr w:rsidR="0075795C" w14:paraId="4B3DD228" w14:textId="77777777" w:rsidTr="001041BE">
        <w:trPr>
          <w:gridBefore w:val="1"/>
          <w:gridAfter w:val="1"/>
          <w:wBefore w:w="393" w:type="dxa"/>
          <w:wAfter w:w="101" w:type="dxa"/>
          <w:trHeight w:val="289"/>
        </w:trPr>
        <w:tc>
          <w:tcPr>
            <w:tcW w:w="9855" w:type="dxa"/>
            <w:gridSpan w:val="15"/>
            <w:tcBorders>
              <w:top w:val="nil"/>
              <w:bottom w:val="single" w:sz="4" w:space="0" w:color="auto"/>
            </w:tcBorders>
          </w:tcPr>
          <w:p w14:paraId="3295A4B4" w14:textId="11E4A52E" w:rsidR="0075795C" w:rsidRPr="0075795C" w:rsidRDefault="0075795C" w:rsidP="0075795C">
            <w:pPr>
              <w:jc w:val="both"/>
              <w:rPr>
                <w:b/>
                <w:bCs/>
              </w:rPr>
            </w:pPr>
            <w:r w:rsidRPr="0075795C">
              <w:t xml:space="preserve">Cílem předmětu je studenty seznámit s konceptem udržitelnosti a jeho klíčovým významem pro rozvoj společnosti a ochranu životního prostředí. Studenti budou rovněž seznámeni s principy udržitelnosti v kontextu výrobních procesů, dále získají znalosti a dovedností v oblasti analýzy a hodnocení různých materiálů a zdrojů z hlediska jejich cirkularity a udržitelnosti. Dalším cílem je podporovat schopnost kritického myšlení a rámování výzev spojených s udržitelným využíváním zdrojů a materiálů při zohlednění ekonomických, sociálních a environmentálních aspektů. Studenti získají informace o udržitelnosti, které budou schopni efektivně využívat také při řešení budoucích profesních výzev. </w:t>
            </w:r>
            <w:r w:rsidRPr="0075795C">
              <w:rPr>
                <w:b/>
                <w:bCs/>
              </w:rPr>
              <w:t>Obsah předmětu tvoří tyto tematické celky:</w:t>
            </w:r>
          </w:p>
          <w:p w14:paraId="38D8A15C" w14:textId="77777777" w:rsidR="007F37E4" w:rsidRPr="007F37E4" w:rsidRDefault="007F37E4" w:rsidP="007F37E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37E4">
              <w:rPr>
                <w:rFonts w:ascii="Times New Roman" w:hAnsi="Times New Roman" w:cs="Times New Roman"/>
                <w:sz w:val="20"/>
                <w:szCs w:val="20"/>
                <w:lang w:eastAsia="cs-CZ"/>
              </w:rPr>
              <w:t>Koncept trvale udržitelného rozvoje: historie, důležité dokumenty, ekonomický, environmentální a sociální pilíř, globální cíle, Green Deal.</w:t>
            </w:r>
          </w:p>
          <w:p w14:paraId="69B32AF9" w14:textId="77777777" w:rsidR="007F37E4" w:rsidRPr="007F37E4" w:rsidRDefault="007F37E4" w:rsidP="007F37E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37E4">
              <w:rPr>
                <w:rFonts w:ascii="Times New Roman" w:hAnsi="Times New Roman" w:cs="Times New Roman"/>
                <w:sz w:val="20"/>
                <w:szCs w:val="20"/>
                <w:lang w:eastAsia="cs-CZ"/>
              </w:rPr>
              <w:t>Ovzduší: složení atmosféry, funkce, znečištění ovzduší a kvalita vzduchu, ochrana ovzduší.</w:t>
            </w:r>
          </w:p>
          <w:p w14:paraId="19848985" w14:textId="77777777" w:rsidR="007F37E4" w:rsidRPr="007F37E4" w:rsidRDefault="007F37E4" w:rsidP="007F37E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37E4">
              <w:rPr>
                <w:rFonts w:ascii="Times New Roman" w:hAnsi="Times New Roman" w:cs="Times New Roman"/>
                <w:sz w:val="20"/>
                <w:szCs w:val="20"/>
                <w:lang w:eastAsia="cs-CZ"/>
              </w:rPr>
              <w:t>Voda a její udržitelné využívání: funkce v životním prostředí, znečištění a změna vodních režimů, eutrofizace, ochrana vod, zajištění pitné vody pomocí konvenčních a nových technologií.</w:t>
            </w:r>
          </w:p>
          <w:p w14:paraId="0C9C7ED9" w14:textId="77777777" w:rsidR="007F37E4" w:rsidRPr="007F37E4" w:rsidRDefault="007F37E4" w:rsidP="007F37E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37E4">
              <w:rPr>
                <w:rFonts w:ascii="Times New Roman" w:hAnsi="Times New Roman" w:cs="Times New Roman"/>
                <w:sz w:val="20"/>
                <w:szCs w:val="20"/>
                <w:lang w:eastAsia="cs-CZ"/>
              </w:rPr>
              <w:t>Půda a její udržitelné využívání: složení půdy, význam půdy, pesticidy, hnojiva, mikroplasty a jejich vliv na strukturu půdy a biodiverzitu, eroze, desertifikace, konvenční zemědělství a možné alternativy – biofarming vs. technologické přístupy, moderní zemědělství pro udržitelnost.</w:t>
            </w:r>
          </w:p>
          <w:p w14:paraId="6ABB01E7" w14:textId="77777777" w:rsidR="007F37E4" w:rsidRPr="007F37E4" w:rsidRDefault="007F37E4" w:rsidP="007F37E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37E4">
              <w:rPr>
                <w:rFonts w:ascii="Times New Roman" w:hAnsi="Times New Roman" w:cs="Times New Roman"/>
                <w:sz w:val="20"/>
                <w:szCs w:val="20"/>
                <w:lang w:eastAsia="cs-CZ"/>
              </w:rPr>
              <w:t>Udržitelná doprava: druhy dopravy a jejich vliv na životní prostředí, osobní a nákladní doprava, spalovací a alternativní motory – elektromobilita, vodíkový pohon.</w:t>
            </w:r>
          </w:p>
          <w:p w14:paraId="2344E82A" w14:textId="77777777" w:rsidR="007F37E4" w:rsidRPr="007F37E4" w:rsidRDefault="007F37E4" w:rsidP="007F37E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37E4">
              <w:rPr>
                <w:rFonts w:ascii="Times New Roman" w:hAnsi="Times New Roman" w:cs="Times New Roman"/>
                <w:sz w:val="20"/>
                <w:szCs w:val="20"/>
                <w:lang w:eastAsia="cs-CZ"/>
              </w:rPr>
              <w:t>Využívání a ukládání energie: srovnání výtěžnosti různých zdrojů energie, uchování elektrické energie pro budoucí použití, efektivní využívání energie, spotřeba energie v domácnostech.</w:t>
            </w:r>
          </w:p>
          <w:p w14:paraId="258B66A8" w14:textId="77777777" w:rsidR="007F37E4" w:rsidRPr="007F37E4" w:rsidRDefault="007F37E4" w:rsidP="007F37E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37E4">
              <w:rPr>
                <w:rFonts w:ascii="Times New Roman" w:hAnsi="Times New Roman" w:cs="Times New Roman"/>
                <w:sz w:val="20"/>
                <w:szCs w:val="20"/>
                <w:lang w:eastAsia="cs-CZ"/>
              </w:rPr>
              <w:t>Odpovědná produkce a spotřeba: princip udržitelné výroby, snížení využívání vody, nižší spotřeba energie aj., význam lokální produkce a výroby, definice a význam udržitelných produktů.</w:t>
            </w:r>
          </w:p>
          <w:p w14:paraId="6FEDF4E0" w14:textId="77777777" w:rsidR="007F37E4" w:rsidRPr="007F37E4" w:rsidRDefault="007F37E4" w:rsidP="007F37E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37E4">
              <w:rPr>
                <w:rFonts w:ascii="Times New Roman" w:hAnsi="Times New Roman" w:cs="Times New Roman"/>
                <w:sz w:val="20"/>
                <w:szCs w:val="20"/>
                <w:lang w:eastAsia="cs-CZ"/>
              </w:rPr>
              <w:t>Cirkulární ekonomika: tradiční produkční řetězec Cradle to Grave vs. koncept cirkulární ekonomiky, prodlužování životního cyklu produktů, life cycle assesment (LCA).</w:t>
            </w:r>
          </w:p>
          <w:p w14:paraId="16D817E9" w14:textId="77777777" w:rsidR="007F37E4" w:rsidRPr="007F37E4" w:rsidRDefault="007F37E4" w:rsidP="007F37E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37E4">
              <w:rPr>
                <w:rFonts w:ascii="Times New Roman" w:hAnsi="Times New Roman" w:cs="Times New Roman"/>
                <w:sz w:val="20"/>
                <w:szCs w:val="20"/>
                <w:lang w:eastAsia="cs-CZ"/>
              </w:rPr>
              <w:t>Management a využití odpadů v rámci cirkulární ekonomiky: hierarchie nakládání s odpady, recyklace, skládkování, spalování, 3R, snížení produkce odpadů, zero waste koncept.</w:t>
            </w:r>
          </w:p>
          <w:p w14:paraId="7B19F3B9" w14:textId="77777777" w:rsidR="007F37E4" w:rsidRPr="007F37E4" w:rsidRDefault="007F37E4" w:rsidP="007F37E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37E4">
              <w:rPr>
                <w:rFonts w:ascii="Times New Roman" w:hAnsi="Times New Roman" w:cs="Times New Roman"/>
                <w:sz w:val="20"/>
                <w:szCs w:val="20"/>
                <w:lang w:eastAsia="cs-CZ"/>
              </w:rPr>
              <w:t>Kovy a minerály: rudné nerosty a minerály, vliv těžby na životní prostředí, udržitelná těžba, šetrné metody tavení a formování.</w:t>
            </w:r>
          </w:p>
          <w:p w14:paraId="2DA7F53F" w14:textId="77777777" w:rsidR="007F37E4" w:rsidRPr="007F37E4" w:rsidRDefault="007F37E4" w:rsidP="007F37E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37E4">
              <w:rPr>
                <w:rFonts w:ascii="Times New Roman" w:hAnsi="Times New Roman" w:cs="Times New Roman"/>
                <w:sz w:val="20"/>
                <w:szCs w:val="20"/>
                <w:lang w:eastAsia="cs-CZ"/>
              </w:rPr>
              <w:t>Plasty a jejich budoucnost: mikroplasty, nové technologie pro recyklaci plastů, environmentální výzvy spojené se znečištěním plasty a mikroplasty, biodegradabilní plasty a bio plasty.</w:t>
            </w:r>
          </w:p>
          <w:p w14:paraId="1F78413D" w14:textId="77777777" w:rsidR="007F37E4" w:rsidRPr="007F37E4" w:rsidRDefault="007F37E4" w:rsidP="007F37E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37E4">
              <w:rPr>
                <w:rFonts w:ascii="Times New Roman" w:hAnsi="Times New Roman" w:cs="Times New Roman"/>
                <w:sz w:val="20"/>
                <w:szCs w:val="20"/>
                <w:lang w:eastAsia="cs-CZ"/>
              </w:rPr>
              <w:t>Klimatická změna: zdroje uhlíku v životním prostředí, příčiny klimatických změn a jejich důsledky pro prostředí a společnost, skleníkové plyny, klimatické dohody, CO2 neutralita, uhlíková stopa.</w:t>
            </w:r>
          </w:p>
          <w:p w14:paraId="1178AA35" w14:textId="77777777" w:rsidR="0075795C" w:rsidRDefault="0075795C" w:rsidP="0075795C">
            <w:pPr>
              <w:jc w:val="both"/>
              <w:rPr>
                <w:b/>
                <w:bCs/>
              </w:rPr>
            </w:pPr>
          </w:p>
          <w:p w14:paraId="52D79258" w14:textId="77777777" w:rsidR="0075795C" w:rsidRPr="000C69A4" w:rsidRDefault="0075795C" w:rsidP="002401AC">
            <w:pPr>
              <w:jc w:val="both"/>
              <w:rPr>
                <w:b/>
                <w:bCs/>
              </w:rPr>
            </w:pPr>
            <w:r w:rsidRPr="000C69A4">
              <w:rPr>
                <w:b/>
                <w:bCs/>
              </w:rPr>
              <w:t xml:space="preserve">Očekávané výsledky učení </w:t>
            </w:r>
            <w:r w:rsidRPr="000C69A4">
              <w:rPr>
                <w:b/>
                <w:color w:val="000000" w:themeColor="text1"/>
              </w:rPr>
              <w:t>– po absolvování předmětu student prokazuje:</w:t>
            </w:r>
          </w:p>
          <w:p w14:paraId="331619F4" w14:textId="06369B73" w:rsidR="0075795C" w:rsidRDefault="0075795C" w:rsidP="002401AC">
            <w:pPr>
              <w:tabs>
                <w:tab w:val="left" w:pos="328"/>
              </w:tabs>
              <w:rPr>
                <w:b/>
                <w:color w:val="000000" w:themeColor="text1"/>
              </w:rPr>
            </w:pPr>
            <w:r w:rsidRPr="000C69A4">
              <w:rPr>
                <w:b/>
              </w:rPr>
              <w:t>Odborné z</w:t>
            </w:r>
            <w:r w:rsidRPr="000C69A4">
              <w:rPr>
                <w:b/>
                <w:color w:val="000000" w:themeColor="text1"/>
              </w:rPr>
              <w:t xml:space="preserve">nalosti: </w:t>
            </w:r>
          </w:p>
          <w:p w14:paraId="3CB395CE" w14:textId="77777777" w:rsidR="007F37E4" w:rsidRPr="007F37E4" w:rsidRDefault="007F37E4" w:rsidP="007F37E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37E4">
              <w:rPr>
                <w:rFonts w:ascii="Times New Roman" w:hAnsi="Times New Roman" w:cs="Times New Roman"/>
                <w:sz w:val="20"/>
                <w:szCs w:val="20"/>
                <w:lang w:eastAsia="cs-CZ"/>
              </w:rPr>
              <w:t>koncept udržitelnosti, jeho historický vývoj a klíčové dokumenty</w:t>
            </w:r>
          </w:p>
          <w:p w14:paraId="5086C37F" w14:textId="77777777" w:rsidR="007F37E4" w:rsidRPr="007F37E4" w:rsidRDefault="007F37E4" w:rsidP="007F37E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37E4">
              <w:rPr>
                <w:rFonts w:ascii="Times New Roman" w:hAnsi="Times New Roman" w:cs="Times New Roman"/>
                <w:sz w:val="20"/>
                <w:szCs w:val="20"/>
                <w:lang w:eastAsia="cs-CZ"/>
              </w:rPr>
              <w:t>význam půdy, vody, ovzduší a surovin pro ekosystémy i lidskou společnost, vliv lidské činnosti na klima</w:t>
            </w:r>
          </w:p>
          <w:p w14:paraId="5D06B9CC" w14:textId="362A5A75" w:rsidR="007F37E4" w:rsidRPr="007F37E4" w:rsidRDefault="007F37E4" w:rsidP="007F37E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37E4">
              <w:rPr>
                <w:rFonts w:ascii="Times New Roman" w:hAnsi="Times New Roman" w:cs="Times New Roman"/>
                <w:sz w:val="20"/>
                <w:szCs w:val="20"/>
                <w:lang w:eastAsia="cs-CZ"/>
              </w:rPr>
              <w:t>tradiční a cirkulární model hospodaření</w:t>
            </w:r>
            <w:r>
              <w:rPr>
                <w:rFonts w:ascii="Times New Roman" w:hAnsi="Times New Roman" w:cs="Times New Roman"/>
                <w:sz w:val="20"/>
                <w:szCs w:val="20"/>
                <w:lang w:eastAsia="cs-CZ"/>
              </w:rPr>
              <w:t>,</w:t>
            </w:r>
            <w:r w:rsidRPr="007F37E4">
              <w:rPr>
                <w:rFonts w:ascii="Times New Roman" w:hAnsi="Times New Roman" w:cs="Times New Roman"/>
                <w:sz w:val="20"/>
                <w:szCs w:val="20"/>
                <w:lang w:eastAsia="cs-CZ"/>
              </w:rPr>
              <w:t xml:space="preserve"> principy odpovědné produkce a spotřeby, recyklace a snižování odpadů</w:t>
            </w:r>
          </w:p>
          <w:p w14:paraId="6612BF11" w14:textId="1120E629" w:rsidR="007F37E4" w:rsidRPr="007F37E4" w:rsidRDefault="007F37E4" w:rsidP="007F37E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37E4">
              <w:rPr>
                <w:rFonts w:ascii="Times New Roman" w:hAnsi="Times New Roman" w:cs="Times New Roman"/>
                <w:sz w:val="20"/>
                <w:szCs w:val="20"/>
                <w:lang w:eastAsia="cs-CZ"/>
              </w:rPr>
              <w:t>environmentální výzvy v těžbě surovin, výrobě plastů a využití kovů</w:t>
            </w:r>
          </w:p>
          <w:p w14:paraId="7838E7F5" w14:textId="77777777" w:rsidR="007F37E4" w:rsidRPr="007F37E4" w:rsidRDefault="007F37E4" w:rsidP="007F37E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F37E4">
              <w:rPr>
                <w:rFonts w:ascii="Times New Roman" w:hAnsi="Times New Roman" w:cs="Times New Roman"/>
                <w:sz w:val="20"/>
                <w:szCs w:val="20"/>
                <w:lang w:eastAsia="cs-CZ"/>
              </w:rPr>
              <w:t>různé zdroje energie z hlediska efektivity a dopadu na životní prostředí</w:t>
            </w:r>
          </w:p>
          <w:p w14:paraId="47900454" w14:textId="77777777" w:rsidR="0075795C" w:rsidRPr="000C69A4" w:rsidRDefault="0075795C" w:rsidP="002401AC">
            <w:pPr>
              <w:tabs>
                <w:tab w:val="left" w:pos="328"/>
              </w:tabs>
              <w:rPr>
                <w:b/>
                <w:color w:val="000000" w:themeColor="text1"/>
              </w:rPr>
            </w:pPr>
          </w:p>
          <w:p w14:paraId="7B02E972" w14:textId="6A54BA87" w:rsidR="0075795C" w:rsidRDefault="0075795C" w:rsidP="002401AC">
            <w:pPr>
              <w:tabs>
                <w:tab w:val="left" w:pos="328"/>
              </w:tabs>
              <w:rPr>
                <w:b/>
                <w:color w:val="000000" w:themeColor="text1"/>
              </w:rPr>
            </w:pPr>
            <w:r w:rsidRPr="000C69A4">
              <w:rPr>
                <w:b/>
                <w:color w:val="000000" w:themeColor="text1"/>
              </w:rPr>
              <w:t>Odborné dovednosti:</w:t>
            </w:r>
          </w:p>
          <w:p w14:paraId="319AFFE6" w14:textId="77777777" w:rsidR="007F37E4" w:rsidRPr="00CD5EB2" w:rsidRDefault="007F37E4" w:rsidP="007F37E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D5EB2">
              <w:rPr>
                <w:rFonts w:ascii="Times New Roman" w:hAnsi="Times New Roman" w:cs="Times New Roman"/>
                <w:sz w:val="20"/>
                <w:szCs w:val="20"/>
                <w:lang w:eastAsia="cs-CZ"/>
              </w:rPr>
              <w:t>posoudit dopady různých ekonomických a průmyslových činností na životní prostředí</w:t>
            </w:r>
          </w:p>
          <w:p w14:paraId="2257FB11" w14:textId="77777777" w:rsidR="007F37E4" w:rsidRPr="00CD5EB2" w:rsidRDefault="007F37E4" w:rsidP="007F37E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D5EB2">
              <w:rPr>
                <w:rFonts w:ascii="Times New Roman" w:hAnsi="Times New Roman" w:cs="Times New Roman"/>
                <w:sz w:val="20"/>
                <w:szCs w:val="20"/>
                <w:lang w:eastAsia="cs-CZ"/>
              </w:rPr>
              <w:t>aplikovat metody hodnocení uhlíkové stopy a environmentálního dopadu produktů (LCA)</w:t>
            </w:r>
          </w:p>
          <w:p w14:paraId="24476CDB" w14:textId="1B17800B" w:rsidR="007F37E4" w:rsidRPr="00CD5EB2" w:rsidRDefault="007F37E4" w:rsidP="007F37E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D5EB2">
              <w:rPr>
                <w:rFonts w:ascii="Times New Roman" w:hAnsi="Times New Roman" w:cs="Times New Roman"/>
                <w:sz w:val="20"/>
                <w:szCs w:val="20"/>
                <w:lang w:eastAsia="cs-CZ"/>
              </w:rPr>
              <w:t>efektivně aplikovat principy hospodaření s vodou, půdou a surovinami, navrh</w:t>
            </w:r>
            <w:r w:rsidR="00E21DBF">
              <w:rPr>
                <w:rFonts w:ascii="Times New Roman" w:hAnsi="Times New Roman" w:cs="Times New Roman"/>
                <w:sz w:val="20"/>
                <w:szCs w:val="20"/>
                <w:lang w:eastAsia="cs-CZ"/>
              </w:rPr>
              <w:t>ovat</w:t>
            </w:r>
            <w:r w:rsidRPr="00CD5EB2">
              <w:rPr>
                <w:rFonts w:ascii="Times New Roman" w:hAnsi="Times New Roman" w:cs="Times New Roman"/>
                <w:sz w:val="20"/>
                <w:szCs w:val="20"/>
                <w:lang w:eastAsia="cs-CZ"/>
              </w:rPr>
              <w:t xml:space="preserve"> a implement</w:t>
            </w:r>
            <w:r w:rsidR="00E21DBF">
              <w:rPr>
                <w:rFonts w:ascii="Times New Roman" w:hAnsi="Times New Roman" w:cs="Times New Roman"/>
                <w:sz w:val="20"/>
                <w:szCs w:val="20"/>
                <w:lang w:eastAsia="cs-CZ"/>
              </w:rPr>
              <w:t>ovat</w:t>
            </w:r>
            <w:r w:rsidRPr="00CD5EB2">
              <w:rPr>
                <w:rFonts w:ascii="Times New Roman" w:hAnsi="Times New Roman" w:cs="Times New Roman"/>
                <w:sz w:val="20"/>
                <w:szCs w:val="20"/>
                <w:lang w:eastAsia="cs-CZ"/>
              </w:rPr>
              <w:t xml:space="preserve"> opatření pro jejich ochranu a udržitelné využívání v souladu s moderními environmentálními přístupy</w:t>
            </w:r>
          </w:p>
          <w:p w14:paraId="6327D171" w14:textId="77777777" w:rsidR="007F37E4" w:rsidRPr="007F37E4" w:rsidRDefault="007F37E4" w:rsidP="007F37E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D5EB2">
              <w:rPr>
                <w:rFonts w:ascii="Times New Roman" w:hAnsi="Times New Roman" w:cs="Times New Roman"/>
                <w:sz w:val="20"/>
                <w:szCs w:val="20"/>
                <w:lang w:eastAsia="cs-CZ"/>
              </w:rPr>
              <w:t>analyzovat a navrhnout strategie minimalizace odpadu, recyklace a efektivního nakládání s odpady</w:t>
            </w:r>
          </w:p>
          <w:p w14:paraId="715E5708" w14:textId="799DD624" w:rsidR="0075795C" w:rsidRPr="005A0406" w:rsidRDefault="007F37E4" w:rsidP="007F37E4">
            <w:pPr>
              <w:pStyle w:val="Odstavecseseznamem"/>
              <w:numPr>
                <w:ilvl w:val="0"/>
                <w:numId w:val="6"/>
              </w:numPr>
              <w:spacing w:after="0" w:line="240" w:lineRule="auto"/>
              <w:ind w:left="170" w:hanging="170"/>
            </w:pPr>
            <w:r w:rsidRPr="00CD5EB2">
              <w:rPr>
                <w:rFonts w:ascii="Times New Roman" w:hAnsi="Times New Roman" w:cs="Times New Roman"/>
                <w:sz w:val="20"/>
                <w:szCs w:val="20"/>
                <w:lang w:eastAsia="cs-CZ"/>
              </w:rPr>
              <w:lastRenderedPageBreak/>
              <w:t>uplat</w:t>
            </w:r>
            <w:r w:rsidR="00393B32">
              <w:rPr>
                <w:rFonts w:ascii="Times New Roman" w:hAnsi="Times New Roman" w:cs="Times New Roman"/>
                <w:sz w:val="20"/>
                <w:szCs w:val="20"/>
                <w:lang w:eastAsia="cs-CZ"/>
              </w:rPr>
              <w:t>ňovat</w:t>
            </w:r>
            <w:r w:rsidRPr="00CD5EB2">
              <w:rPr>
                <w:rFonts w:ascii="Times New Roman" w:hAnsi="Times New Roman" w:cs="Times New Roman"/>
                <w:sz w:val="20"/>
                <w:szCs w:val="20"/>
                <w:lang w:eastAsia="cs-CZ"/>
              </w:rPr>
              <w:t xml:space="preserve"> moderní technologie recyklace plastů, kovů a dalších materiálů a</w:t>
            </w:r>
            <w:r w:rsidR="00E21DBF">
              <w:rPr>
                <w:rFonts w:ascii="Times New Roman" w:hAnsi="Times New Roman" w:cs="Times New Roman"/>
                <w:sz w:val="20"/>
                <w:szCs w:val="20"/>
                <w:lang w:eastAsia="cs-CZ"/>
              </w:rPr>
              <w:t xml:space="preserve"> </w:t>
            </w:r>
            <w:r w:rsidRPr="00CD5EB2">
              <w:rPr>
                <w:rFonts w:ascii="Times New Roman" w:hAnsi="Times New Roman" w:cs="Times New Roman"/>
                <w:sz w:val="20"/>
                <w:szCs w:val="20"/>
                <w:lang w:eastAsia="cs-CZ"/>
              </w:rPr>
              <w:t xml:space="preserve">zavést </w:t>
            </w:r>
            <w:r w:rsidR="00E21DBF">
              <w:rPr>
                <w:rFonts w:ascii="Times New Roman" w:hAnsi="Times New Roman" w:cs="Times New Roman"/>
                <w:sz w:val="20"/>
                <w:szCs w:val="20"/>
                <w:lang w:eastAsia="cs-CZ"/>
              </w:rPr>
              <w:t xml:space="preserve">je </w:t>
            </w:r>
            <w:r w:rsidRPr="00CD5EB2">
              <w:rPr>
                <w:rFonts w:ascii="Times New Roman" w:hAnsi="Times New Roman" w:cs="Times New Roman"/>
                <w:sz w:val="20"/>
                <w:szCs w:val="20"/>
                <w:lang w:eastAsia="cs-CZ"/>
              </w:rPr>
              <w:t>do praxe</w:t>
            </w:r>
          </w:p>
        </w:tc>
      </w:tr>
      <w:tr w:rsidR="0075795C" w14:paraId="68DB76FC"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1DB412F0" w14:textId="77777777" w:rsidR="0075795C" w:rsidRPr="005A0406" w:rsidRDefault="0075795C" w:rsidP="002401AC">
            <w:pPr>
              <w:jc w:val="both"/>
            </w:pPr>
            <w:r w:rsidRPr="005A0406">
              <w:rPr>
                <w:b/>
              </w:rPr>
              <w:lastRenderedPageBreak/>
              <w:t>Metody výuky</w:t>
            </w:r>
          </w:p>
        </w:tc>
        <w:tc>
          <w:tcPr>
            <w:tcW w:w="6703" w:type="dxa"/>
            <w:gridSpan w:val="12"/>
            <w:tcBorders>
              <w:top w:val="single" w:sz="4" w:space="0" w:color="auto"/>
              <w:left w:val="single" w:sz="4" w:space="0" w:color="auto"/>
              <w:bottom w:val="nil"/>
              <w:right w:val="single" w:sz="4" w:space="0" w:color="auto"/>
            </w:tcBorders>
          </w:tcPr>
          <w:p w14:paraId="204742D4" w14:textId="77777777" w:rsidR="0075795C" w:rsidRDefault="0075795C" w:rsidP="002401AC">
            <w:pPr>
              <w:jc w:val="both"/>
            </w:pPr>
          </w:p>
        </w:tc>
      </w:tr>
      <w:tr w:rsidR="0075795C" w14:paraId="2E233480" w14:textId="77777777" w:rsidTr="001041BE">
        <w:trPr>
          <w:gridBefore w:val="1"/>
          <w:gridAfter w:val="1"/>
          <w:wBefore w:w="393" w:type="dxa"/>
          <w:wAfter w:w="101" w:type="dxa"/>
          <w:trHeight w:val="2354"/>
        </w:trPr>
        <w:tc>
          <w:tcPr>
            <w:tcW w:w="9855" w:type="dxa"/>
            <w:gridSpan w:val="15"/>
            <w:tcBorders>
              <w:top w:val="nil"/>
              <w:bottom w:val="single" w:sz="4" w:space="0" w:color="auto"/>
            </w:tcBorders>
          </w:tcPr>
          <w:p w14:paraId="467095B0" w14:textId="77777777" w:rsidR="0075795C" w:rsidRPr="00AF7FF4" w:rsidRDefault="0075795C" w:rsidP="002401AC">
            <w:pPr>
              <w:jc w:val="both"/>
              <w:rPr>
                <w:b/>
                <w:bCs/>
                <w:u w:val="single"/>
              </w:rPr>
            </w:pPr>
            <w:r w:rsidRPr="00AF7FF4">
              <w:rPr>
                <w:b/>
                <w:bCs/>
                <w:u w:val="single"/>
              </w:rPr>
              <w:t>Metody a přístupy používané ve výuce</w:t>
            </w:r>
          </w:p>
          <w:p w14:paraId="682B493E" w14:textId="77777777" w:rsidR="0075795C" w:rsidRPr="00AF7FF4" w:rsidRDefault="0075795C" w:rsidP="002401AC">
            <w:pPr>
              <w:pStyle w:val="Nadpis5"/>
              <w:spacing w:before="0"/>
              <w:rPr>
                <w:rFonts w:ascii="Times New Roman" w:eastAsia="Times New Roman" w:hAnsi="Times New Roman" w:cs="Times New Roman"/>
                <w:b/>
                <w:bCs/>
                <w:color w:val="auto"/>
              </w:rPr>
            </w:pPr>
            <w:r w:rsidRPr="00AF7FF4">
              <w:rPr>
                <w:rFonts w:ascii="Times New Roman" w:eastAsia="Times New Roman" w:hAnsi="Times New Roman" w:cs="Times New Roman"/>
                <w:b/>
                <w:bCs/>
                <w:color w:val="auto"/>
              </w:rPr>
              <w:t>Pro dosažení odborných znalostí jsou užívány vyučovací metody:</w:t>
            </w:r>
          </w:p>
          <w:p w14:paraId="0BA7D97D" w14:textId="69B1AE2E" w:rsidR="00E556EB" w:rsidRDefault="00A04DB8" w:rsidP="002401AC">
            <w:pPr>
              <w:jc w:val="both"/>
              <w:rPr>
                <w:color w:val="000000"/>
                <w:shd w:val="clear" w:color="auto" w:fill="FFFFFF"/>
              </w:rPr>
            </w:pPr>
            <w:r>
              <w:rPr>
                <w:color w:val="000000"/>
                <w:shd w:val="clear" w:color="auto" w:fill="FFFFFF"/>
              </w:rPr>
              <w:t>Monologická (výklad, přednáška, instruktáž), Práce studentů ve dvojicích, Týmová práce</w:t>
            </w:r>
          </w:p>
          <w:p w14:paraId="2D1A3978" w14:textId="77777777" w:rsidR="00A04DB8" w:rsidRPr="00AF7FF4" w:rsidRDefault="00A04DB8" w:rsidP="002401AC">
            <w:pPr>
              <w:jc w:val="both"/>
              <w:rPr>
                <w:color w:val="000000"/>
                <w:shd w:val="clear" w:color="auto" w:fill="FFFFFF"/>
              </w:rPr>
            </w:pPr>
          </w:p>
          <w:p w14:paraId="60352A0A" w14:textId="77777777" w:rsidR="0075795C" w:rsidRPr="00AF7FF4" w:rsidRDefault="0075795C" w:rsidP="002401AC">
            <w:pPr>
              <w:jc w:val="both"/>
              <w:rPr>
                <w:b/>
                <w:bCs/>
              </w:rPr>
            </w:pPr>
            <w:r w:rsidRPr="00AF7FF4">
              <w:rPr>
                <w:b/>
                <w:bCs/>
              </w:rPr>
              <w:t>Pro dosažení odborných dovedností jsou užívány vyučovací metody:</w:t>
            </w:r>
          </w:p>
          <w:p w14:paraId="4C47B19F" w14:textId="77777777" w:rsidR="00A04DB8" w:rsidRDefault="00A04DB8" w:rsidP="00A04DB8">
            <w:r>
              <w:t>Praktické procvičování, Týmová práce</w:t>
            </w:r>
          </w:p>
          <w:p w14:paraId="091CD589" w14:textId="77777777" w:rsidR="00BD2A0B" w:rsidRPr="00AF7FF4" w:rsidRDefault="00BD2A0B" w:rsidP="002401AC"/>
          <w:p w14:paraId="2AC8C578" w14:textId="77777777" w:rsidR="0075795C" w:rsidRPr="00AF7FF4" w:rsidRDefault="0075795C" w:rsidP="002401AC">
            <w:pPr>
              <w:pStyle w:val="Nadpis5"/>
              <w:spacing w:before="0"/>
              <w:rPr>
                <w:rFonts w:ascii="Times New Roman" w:eastAsia="Times New Roman" w:hAnsi="Times New Roman" w:cs="Times New Roman"/>
                <w:b/>
                <w:bCs/>
                <w:color w:val="auto"/>
              </w:rPr>
            </w:pPr>
            <w:r w:rsidRPr="00AF7FF4">
              <w:rPr>
                <w:rFonts w:ascii="Times New Roman" w:eastAsia="Times New Roman" w:hAnsi="Times New Roman" w:cs="Times New Roman"/>
                <w:b/>
                <w:bCs/>
                <w:color w:val="auto"/>
              </w:rPr>
              <w:t>Očekávané výsledky učení dosažené studiem předmětu jsou ověřovány hodnoticími metodami:</w:t>
            </w:r>
          </w:p>
          <w:p w14:paraId="21B53FFE" w14:textId="7FEF6F50" w:rsidR="00A04DB8" w:rsidRDefault="00A04DB8" w:rsidP="00A04DB8">
            <w:pPr>
              <w:jc w:val="both"/>
              <w:rPr>
                <w:color w:val="000000"/>
              </w:rPr>
            </w:pPr>
            <w:r>
              <w:rPr>
                <w:color w:val="000000"/>
              </w:rPr>
              <w:t>Zpracování prezentace, Didaktický test</w:t>
            </w:r>
          </w:p>
          <w:p w14:paraId="51FBD97E" w14:textId="77777777" w:rsidR="00737D78" w:rsidRDefault="00737D78" w:rsidP="002401AC">
            <w:pPr>
              <w:jc w:val="both"/>
              <w:rPr>
                <w:b/>
                <w:bCs/>
                <w:u w:val="single"/>
              </w:rPr>
            </w:pPr>
          </w:p>
          <w:p w14:paraId="64790EE4" w14:textId="470CD2B2" w:rsidR="0075795C" w:rsidRPr="000C69A4" w:rsidRDefault="00910D1F" w:rsidP="002401AC">
            <w:pPr>
              <w:jc w:val="both"/>
              <w:rPr>
                <w:b/>
                <w:bCs/>
                <w:u w:val="single"/>
              </w:rPr>
            </w:pPr>
            <w:r w:rsidRPr="000C69A4">
              <w:rPr>
                <w:b/>
                <w:bCs/>
                <w:u w:val="single"/>
              </w:rPr>
              <w:t>P</w:t>
            </w:r>
            <w:r w:rsidR="0075795C" w:rsidRPr="000C69A4">
              <w:rPr>
                <w:b/>
                <w:bCs/>
                <w:u w:val="single"/>
              </w:rPr>
              <w:t>oužívané didaktické prostředky</w:t>
            </w:r>
          </w:p>
          <w:p w14:paraId="133D1EF1" w14:textId="77777777" w:rsidR="0075795C" w:rsidRPr="0071371D" w:rsidRDefault="0075795C" w:rsidP="002401AC">
            <w:pPr>
              <w:jc w:val="both"/>
            </w:pPr>
            <w:r w:rsidRPr="00CA2F1A">
              <w:t>Při výuce jsou využívány technické výukové prostředky – vizuální/audiovizuální prostředky výpočetní a prezentační techniky, materiální vybavení poslucháren, seminárních a odborných učeben a laboratoří a moderní učební pomůcky, zejm. dataprojekce, on-line nástroje, zdroje odborné literatury, databáze, výukové počítačové programy, prezentace, videozáznamy, modely aj.</w:t>
            </w:r>
          </w:p>
          <w:p w14:paraId="2AD8BC6C" w14:textId="77777777" w:rsidR="0075795C" w:rsidRPr="0071371D" w:rsidRDefault="0075795C" w:rsidP="002401AC">
            <w:pPr>
              <w:jc w:val="both"/>
            </w:pPr>
          </w:p>
          <w:p w14:paraId="57C14FE7" w14:textId="0AE2724C" w:rsidR="0075795C" w:rsidRDefault="00AD7980" w:rsidP="002401A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75795C" w14:paraId="38EB5BC0"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17A1D557" w14:textId="77777777" w:rsidR="0075795C" w:rsidRDefault="0075795C" w:rsidP="002401AC">
            <w:pPr>
              <w:jc w:val="both"/>
            </w:pPr>
            <w:r>
              <w:rPr>
                <w:b/>
              </w:rPr>
              <w:t>Studijní literatura a studijní pomůcky</w:t>
            </w:r>
          </w:p>
        </w:tc>
        <w:tc>
          <w:tcPr>
            <w:tcW w:w="6202" w:type="dxa"/>
            <w:gridSpan w:val="10"/>
            <w:tcBorders>
              <w:top w:val="single" w:sz="4" w:space="0" w:color="auto"/>
              <w:bottom w:val="nil"/>
            </w:tcBorders>
          </w:tcPr>
          <w:p w14:paraId="36821EFB" w14:textId="77777777" w:rsidR="0075795C" w:rsidRDefault="0075795C" w:rsidP="002401AC">
            <w:pPr>
              <w:jc w:val="both"/>
            </w:pPr>
          </w:p>
        </w:tc>
      </w:tr>
      <w:tr w:rsidR="0075795C" w14:paraId="2E1B5DC0" w14:textId="77777777" w:rsidTr="001041BE">
        <w:trPr>
          <w:gridBefore w:val="1"/>
          <w:gridAfter w:val="1"/>
          <w:wBefore w:w="393" w:type="dxa"/>
          <w:wAfter w:w="101" w:type="dxa"/>
          <w:trHeight w:val="1497"/>
        </w:trPr>
        <w:tc>
          <w:tcPr>
            <w:tcW w:w="9855" w:type="dxa"/>
            <w:gridSpan w:val="15"/>
            <w:tcBorders>
              <w:top w:val="nil"/>
            </w:tcBorders>
          </w:tcPr>
          <w:p w14:paraId="65DD1B6B" w14:textId="77777777" w:rsidR="004E3508" w:rsidRPr="00AC34BA" w:rsidRDefault="004E3508" w:rsidP="00AC34BA">
            <w:pPr>
              <w:pStyle w:val="TableParagraph"/>
              <w:spacing w:line="228" w:lineRule="auto"/>
              <w:ind w:left="0"/>
              <w:rPr>
                <w:sz w:val="20"/>
                <w:szCs w:val="20"/>
              </w:rPr>
            </w:pPr>
            <w:r w:rsidRPr="00AC34BA">
              <w:rPr>
                <w:sz w:val="20"/>
                <w:szCs w:val="20"/>
                <w:u w:val="single"/>
              </w:rPr>
              <w:t>Povinná literatura:</w:t>
            </w:r>
          </w:p>
          <w:p w14:paraId="6E71C7BD" w14:textId="5EF9DEF4" w:rsidR="004E3508" w:rsidRPr="00AC34BA" w:rsidRDefault="004E3508" w:rsidP="00AC34BA">
            <w:pPr>
              <w:pStyle w:val="TableParagraph"/>
              <w:spacing w:line="228" w:lineRule="auto"/>
              <w:ind w:left="0"/>
              <w:rPr>
                <w:sz w:val="20"/>
                <w:szCs w:val="20"/>
              </w:rPr>
            </w:pPr>
            <w:r w:rsidRPr="00AC34BA">
              <w:rPr>
                <w:caps/>
                <w:sz w:val="20"/>
                <w:szCs w:val="20"/>
              </w:rPr>
              <w:t xml:space="preserve">NOVÁČEK, P. </w:t>
            </w:r>
            <w:r w:rsidRPr="00AC34BA">
              <w:rPr>
                <w:sz w:val="20"/>
                <w:szCs w:val="20"/>
              </w:rPr>
              <w:t>Udržitelný rozvoj. 2. vyd. Olomouc: UP, 2011. ISBN 9788024427959.</w:t>
            </w:r>
          </w:p>
          <w:p w14:paraId="32EB2A68" w14:textId="49BCF59F" w:rsidR="00290448" w:rsidRPr="00AC34BA" w:rsidRDefault="00290448" w:rsidP="00AC34BA">
            <w:pPr>
              <w:pStyle w:val="TableParagraph"/>
              <w:spacing w:line="228" w:lineRule="auto"/>
              <w:ind w:left="0"/>
              <w:rPr>
                <w:sz w:val="20"/>
                <w:szCs w:val="20"/>
              </w:rPr>
            </w:pPr>
            <w:r w:rsidRPr="00AC34BA">
              <w:rPr>
                <w:sz w:val="20"/>
                <w:szCs w:val="20"/>
              </w:rPr>
              <w:t>MOLDAN, B. Životní prostředí v globální perspektivě. Et – environmentální texty. Praha: UK, nakladatelství Karolinum, 2020. ISBN 978-80-246-4677-0.</w:t>
            </w:r>
          </w:p>
          <w:p w14:paraId="1E087EC5" w14:textId="77777777" w:rsidR="004E3508" w:rsidRPr="00AC34BA" w:rsidRDefault="004E3508" w:rsidP="00AC34BA">
            <w:pPr>
              <w:spacing w:line="228" w:lineRule="auto"/>
              <w:jc w:val="both"/>
            </w:pPr>
            <w:r w:rsidRPr="00AC34BA">
              <w:rPr>
                <w:caps/>
              </w:rPr>
              <w:t xml:space="preserve">ASHBY, M.F., FERRER I BALAS, D., sEGALÀS, J. </w:t>
            </w:r>
            <w:r w:rsidRPr="00AC34BA">
              <w:t>Materials and Sustainable Development. Amsterdam: Elsevier/BH, 2016. ISBN 9780081001769.</w:t>
            </w:r>
          </w:p>
          <w:p w14:paraId="4D47D20C" w14:textId="16114230" w:rsidR="007C4B01" w:rsidRPr="00AC34BA" w:rsidRDefault="00290448" w:rsidP="00AC34BA">
            <w:pPr>
              <w:spacing w:line="228" w:lineRule="auto"/>
              <w:jc w:val="both"/>
            </w:pPr>
            <w:r w:rsidRPr="00AC34BA">
              <w:rPr>
                <w:caps/>
              </w:rPr>
              <w:t xml:space="preserve">BLEWITT, J. </w:t>
            </w:r>
            <w:r w:rsidRPr="00AC34BA">
              <w:t>Understanding Sustainable Development. 3rd Ed. Abingdon, Oxon: Routledge, 2018. ISBN 9781315465838.</w:t>
            </w:r>
          </w:p>
          <w:p w14:paraId="2F24F505" w14:textId="77777777" w:rsidR="00290448" w:rsidRPr="00AC34BA" w:rsidRDefault="00290448" w:rsidP="00AC34BA">
            <w:pPr>
              <w:spacing w:line="228" w:lineRule="auto"/>
              <w:jc w:val="both"/>
            </w:pPr>
          </w:p>
          <w:p w14:paraId="1BE1FFC5" w14:textId="43AF0C01" w:rsidR="004E3508" w:rsidRDefault="004E3508" w:rsidP="00AC34BA">
            <w:pPr>
              <w:pStyle w:val="TableParagraph"/>
              <w:spacing w:line="228" w:lineRule="auto"/>
              <w:ind w:left="0"/>
              <w:rPr>
                <w:sz w:val="20"/>
                <w:szCs w:val="20"/>
                <w:u w:val="single"/>
              </w:rPr>
            </w:pPr>
            <w:r w:rsidRPr="00AC34BA">
              <w:rPr>
                <w:sz w:val="20"/>
                <w:szCs w:val="20"/>
                <w:u w:val="single"/>
              </w:rPr>
              <w:t>Doporučená literatura:</w:t>
            </w:r>
          </w:p>
          <w:p w14:paraId="56BA3CCF" w14:textId="55CD6D84" w:rsidR="00DD59A9" w:rsidRPr="00DD59A9" w:rsidRDefault="00DD59A9" w:rsidP="00DD59A9">
            <w:pPr>
              <w:shd w:val="clear" w:color="auto" w:fill="FFFFFF"/>
              <w:jc w:val="both"/>
              <w:textAlignment w:val="baseline"/>
              <w:rPr>
                <w:color w:val="000000"/>
              </w:rPr>
            </w:pPr>
            <w:r w:rsidRPr="00DD59A9">
              <w:rPr>
                <w:color w:val="000000"/>
              </w:rPr>
              <w:t xml:space="preserve">KOUDELKOVÁ, P. Společenská odpovědnost firem a organizací: udržitelně o udržitelnosti. </w:t>
            </w:r>
            <w:r>
              <w:rPr>
                <w:color w:val="000000"/>
              </w:rPr>
              <w:t>1. vyd</w:t>
            </w:r>
            <w:r w:rsidRPr="00DD59A9">
              <w:rPr>
                <w:color w:val="000000"/>
              </w:rPr>
              <w:t>. Jesenice: Ekopress, 2022. ISBN 978-80-87865-77-4.</w:t>
            </w:r>
          </w:p>
          <w:p w14:paraId="2D6C48B9" w14:textId="52335054" w:rsidR="00DD59A9" w:rsidRPr="00AC34BA" w:rsidRDefault="00DD59A9" w:rsidP="00DD59A9">
            <w:pPr>
              <w:shd w:val="clear" w:color="auto" w:fill="FFFFFF"/>
              <w:jc w:val="both"/>
              <w:textAlignment w:val="baseline"/>
              <w:rPr>
                <w:u w:val="single"/>
              </w:rPr>
            </w:pPr>
            <w:r w:rsidRPr="00DD59A9">
              <w:rPr>
                <w:color w:val="000000"/>
              </w:rPr>
              <w:t>ŠIMEK, M. Živá půda. Praha: Academia, 2019. ISBN 978-80-200-2976-8.</w:t>
            </w:r>
          </w:p>
          <w:p w14:paraId="7C723DC3" w14:textId="3939922E" w:rsidR="00290448" w:rsidRPr="00AC34BA" w:rsidRDefault="00290448" w:rsidP="00AC34BA">
            <w:pPr>
              <w:jc w:val="both"/>
            </w:pPr>
            <w:r w:rsidRPr="00AC34BA">
              <w:t>DIAZ, S.D.G. Sustainable Food Systems. Arcler Education Inc, 2020. ISBN 978-1-77407-232-5.</w:t>
            </w:r>
          </w:p>
          <w:p w14:paraId="04B4FB5A" w14:textId="5FB5273C" w:rsidR="007C4B01" w:rsidRPr="00D22542" w:rsidRDefault="004E3508" w:rsidP="00DD59A9">
            <w:pPr>
              <w:pStyle w:val="TableParagraph"/>
              <w:spacing w:line="240" w:lineRule="auto"/>
              <w:ind w:left="0"/>
            </w:pPr>
            <w:r w:rsidRPr="00AC34BA">
              <w:rPr>
                <w:sz w:val="20"/>
                <w:szCs w:val="20"/>
              </w:rPr>
              <w:t>THOMPSON, R. Sustainable Materials, Processes and Production. The Manufacturing Guides. London: Thames &amp; Hudson, 2013. ISBN 9780500290712.</w:t>
            </w:r>
          </w:p>
        </w:tc>
      </w:tr>
      <w:tr w:rsidR="0075795C" w14:paraId="6D2FE67F"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6AE84F1C" w14:textId="77777777" w:rsidR="0075795C" w:rsidRDefault="0075795C" w:rsidP="002401AC">
            <w:pPr>
              <w:jc w:val="center"/>
              <w:rPr>
                <w:b/>
              </w:rPr>
            </w:pPr>
            <w:r>
              <w:rPr>
                <w:b/>
              </w:rPr>
              <w:t>Informace ke kombinované nebo distanční formě</w:t>
            </w:r>
          </w:p>
        </w:tc>
      </w:tr>
      <w:tr w:rsidR="0075795C" w14:paraId="3E03DAE8"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61AA83C1" w14:textId="77777777" w:rsidR="0075795C" w:rsidRDefault="0075795C" w:rsidP="002401AC">
            <w:pPr>
              <w:jc w:val="both"/>
            </w:pPr>
            <w:r>
              <w:rPr>
                <w:b/>
              </w:rPr>
              <w:t>Rozsah konzultací (soustředění)</w:t>
            </w:r>
          </w:p>
        </w:tc>
        <w:tc>
          <w:tcPr>
            <w:tcW w:w="889" w:type="dxa"/>
            <w:tcBorders>
              <w:top w:val="single" w:sz="2" w:space="0" w:color="auto"/>
            </w:tcBorders>
          </w:tcPr>
          <w:p w14:paraId="658D796C" w14:textId="0AD16D72" w:rsidR="0075795C" w:rsidRDefault="00766418" w:rsidP="00766418">
            <w:pPr>
              <w:jc w:val="center"/>
            </w:pPr>
            <w:r>
              <w:t>8</w:t>
            </w:r>
          </w:p>
        </w:tc>
        <w:tc>
          <w:tcPr>
            <w:tcW w:w="4179" w:type="dxa"/>
            <w:gridSpan w:val="7"/>
            <w:tcBorders>
              <w:top w:val="single" w:sz="2" w:space="0" w:color="auto"/>
            </w:tcBorders>
            <w:shd w:val="clear" w:color="auto" w:fill="F7CAAC"/>
          </w:tcPr>
          <w:p w14:paraId="7F781D2A" w14:textId="77777777" w:rsidR="0075795C" w:rsidRDefault="0075795C" w:rsidP="002401AC">
            <w:pPr>
              <w:jc w:val="both"/>
              <w:rPr>
                <w:b/>
              </w:rPr>
            </w:pPr>
            <w:r>
              <w:rPr>
                <w:b/>
              </w:rPr>
              <w:t xml:space="preserve">hodin </w:t>
            </w:r>
          </w:p>
        </w:tc>
      </w:tr>
      <w:tr w:rsidR="0075795C" w14:paraId="3865EDFE" w14:textId="77777777" w:rsidTr="001041BE">
        <w:trPr>
          <w:gridBefore w:val="1"/>
          <w:gridAfter w:val="1"/>
          <w:wBefore w:w="393" w:type="dxa"/>
          <w:wAfter w:w="101" w:type="dxa"/>
        </w:trPr>
        <w:tc>
          <w:tcPr>
            <w:tcW w:w="9855" w:type="dxa"/>
            <w:gridSpan w:val="15"/>
            <w:shd w:val="clear" w:color="auto" w:fill="F7CAAC"/>
          </w:tcPr>
          <w:p w14:paraId="34F1B97E" w14:textId="77777777" w:rsidR="0075795C" w:rsidRDefault="0075795C" w:rsidP="002401AC">
            <w:pPr>
              <w:jc w:val="both"/>
              <w:rPr>
                <w:b/>
              </w:rPr>
            </w:pPr>
            <w:r>
              <w:rPr>
                <w:b/>
              </w:rPr>
              <w:t>Informace o způsobu kontaktu s vyučujícím</w:t>
            </w:r>
          </w:p>
        </w:tc>
      </w:tr>
      <w:tr w:rsidR="0075795C" w14:paraId="4A2D9B67" w14:textId="77777777" w:rsidTr="001041BE">
        <w:trPr>
          <w:gridBefore w:val="1"/>
          <w:gridAfter w:val="1"/>
          <w:wBefore w:w="393" w:type="dxa"/>
          <w:wAfter w:w="101" w:type="dxa"/>
          <w:trHeight w:val="1373"/>
        </w:trPr>
        <w:tc>
          <w:tcPr>
            <w:tcW w:w="9855" w:type="dxa"/>
            <w:gridSpan w:val="15"/>
          </w:tcPr>
          <w:p w14:paraId="32641D76" w14:textId="77777777" w:rsidR="00571C3E" w:rsidRPr="004E3508" w:rsidRDefault="00571C3E" w:rsidP="00571C3E">
            <w:pPr>
              <w:pStyle w:val="TableParagraph"/>
              <w:spacing w:line="228" w:lineRule="auto"/>
              <w:ind w:left="0"/>
              <w:rPr>
                <w:sz w:val="20"/>
                <w:szCs w:val="20"/>
              </w:rPr>
            </w:pPr>
            <w:r w:rsidRPr="004E3508">
              <w:rPr>
                <w:sz w:val="20"/>
                <w:szCs w:val="20"/>
              </w:rPr>
              <w:t>Studenti se účastní výuky, kde je jim redukovanou formou prezentována látka dle anotace předmětu. Výuka je realizována v blocích. Studentům budou určeny části učiva k samostatnému nastudování. K</w:t>
            </w:r>
            <w:r w:rsidRPr="004E3508">
              <w:rPr>
                <w:color w:val="000000"/>
                <w:sz w:val="20"/>
                <w:szCs w:val="20"/>
                <w:shd w:val="clear" w:color="auto" w:fill="FFFFFF"/>
              </w:rPr>
              <w:t xml:space="preserve">ontrola samostatného studia bude provedena písemným testem. </w:t>
            </w:r>
            <w:r w:rsidRPr="0042194F">
              <w:rPr>
                <w:color w:val="000000"/>
                <w:sz w:val="20"/>
                <w:szCs w:val="20"/>
                <w:shd w:val="clear" w:color="auto" w:fill="FFFFFF"/>
              </w:rPr>
              <w:t>Aktivní účast na výuce (minimálně 80% účast na odučených hodinách seminářů); vypracování skupinového projektu a jeho prezentace.</w:t>
            </w:r>
            <w:r w:rsidRPr="004E3508">
              <w:rPr>
                <w:color w:val="000000"/>
                <w:sz w:val="20"/>
                <w:szCs w:val="20"/>
                <w:shd w:val="clear" w:color="auto" w:fill="FFFFFF"/>
              </w:rPr>
              <w:t xml:space="preserve"> </w:t>
            </w:r>
            <w:r w:rsidRPr="004E3508">
              <w:rPr>
                <w:sz w:val="20"/>
                <w:szCs w:val="20"/>
              </w:rPr>
              <w:t>Konzultace jsou možné v rámci výuky nebo lze vyučujícího kontaktovat viz</w:t>
            </w:r>
            <w:r w:rsidRPr="004E3508">
              <w:rPr>
                <w:spacing w:val="-2"/>
                <w:sz w:val="20"/>
                <w:szCs w:val="20"/>
              </w:rPr>
              <w:t xml:space="preserve"> </w:t>
            </w:r>
            <w:r w:rsidRPr="004E3508">
              <w:rPr>
                <w:sz w:val="20"/>
                <w:szCs w:val="20"/>
              </w:rPr>
              <w:t>níže.</w:t>
            </w:r>
          </w:p>
          <w:p w14:paraId="45CB045E" w14:textId="77777777" w:rsidR="00571C3E" w:rsidRPr="004E3508" w:rsidRDefault="00571C3E" w:rsidP="00571C3E">
            <w:pPr>
              <w:spacing w:line="228" w:lineRule="auto"/>
              <w:jc w:val="both"/>
            </w:pPr>
          </w:p>
          <w:p w14:paraId="18737573" w14:textId="77777777" w:rsidR="00571C3E" w:rsidRPr="004E3508" w:rsidRDefault="00571C3E" w:rsidP="00571C3E">
            <w:pPr>
              <w:jc w:val="both"/>
            </w:pPr>
            <w:r w:rsidRPr="00B14A97">
              <w:t xml:space="preserve">Možnosti komunikace s vyučujícím: </w:t>
            </w:r>
            <w:hyperlink r:id="rId24" w:history="1">
              <w:r w:rsidRPr="00B14A97">
                <w:rPr>
                  <w:rStyle w:val="Hypertextovodkaz"/>
                </w:rPr>
                <w:t>sera@utb.cz</w:t>
              </w:r>
            </w:hyperlink>
            <w:r w:rsidRPr="00B14A97">
              <w:t>, 576 031 203.</w:t>
            </w:r>
          </w:p>
          <w:p w14:paraId="4B01D22C" w14:textId="77777777" w:rsidR="0075795C" w:rsidRDefault="0075795C" w:rsidP="002401AC">
            <w:pPr>
              <w:jc w:val="both"/>
            </w:pPr>
          </w:p>
          <w:p w14:paraId="1FE8B921" w14:textId="77777777" w:rsidR="0075795C" w:rsidRDefault="0075795C" w:rsidP="002401AC">
            <w:pPr>
              <w:jc w:val="both"/>
            </w:pPr>
          </w:p>
          <w:p w14:paraId="3E12E3FB" w14:textId="77777777" w:rsidR="0075795C" w:rsidRDefault="0075795C" w:rsidP="002401AC">
            <w:pPr>
              <w:jc w:val="both"/>
            </w:pPr>
          </w:p>
          <w:p w14:paraId="75C0E87A" w14:textId="77777777" w:rsidR="0075795C" w:rsidRDefault="0075795C" w:rsidP="002401AC">
            <w:pPr>
              <w:jc w:val="both"/>
            </w:pPr>
          </w:p>
          <w:p w14:paraId="04A3776D" w14:textId="77777777" w:rsidR="0075795C" w:rsidRDefault="0075795C" w:rsidP="002401AC">
            <w:pPr>
              <w:jc w:val="both"/>
            </w:pPr>
          </w:p>
          <w:p w14:paraId="0E2941AE" w14:textId="159D7A10" w:rsidR="0075795C" w:rsidRDefault="0075795C" w:rsidP="002401AC">
            <w:pPr>
              <w:jc w:val="both"/>
            </w:pPr>
          </w:p>
          <w:p w14:paraId="55607F98" w14:textId="720BC481" w:rsidR="00DD59A9" w:rsidRDefault="00DD59A9" w:rsidP="002401AC">
            <w:pPr>
              <w:jc w:val="both"/>
            </w:pPr>
          </w:p>
          <w:p w14:paraId="487E8458" w14:textId="38A80AFF" w:rsidR="00DD59A9" w:rsidRDefault="00DD59A9" w:rsidP="002401AC">
            <w:pPr>
              <w:jc w:val="both"/>
            </w:pPr>
          </w:p>
          <w:p w14:paraId="21BAA91D" w14:textId="10F67429" w:rsidR="00DD59A9" w:rsidRDefault="00DD59A9" w:rsidP="002401AC">
            <w:pPr>
              <w:jc w:val="both"/>
            </w:pPr>
          </w:p>
          <w:p w14:paraId="0745F12E" w14:textId="77777777" w:rsidR="00DD59A9" w:rsidRDefault="00DD59A9" w:rsidP="002401AC">
            <w:pPr>
              <w:jc w:val="both"/>
            </w:pPr>
          </w:p>
          <w:p w14:paraId="4BDCCA4A" w14:textId="77777777" w:rsidR="0075795C" w:rsidRDefault="0075795C" w:rsidP="002401AC">
            <w:pPr>
              <w:jc w:val="both"/>
            </w:pPr>
          </w:p>
          <w:p w14:paraId="7049617B" w14:textId="77777777" w:rsidR="0075795C" w:rsidRDefault="0075795C" w:rsidP="002401AC">
            <w:pPr>
              <w:jc w:val="both"/>
            </w:pPr>
          </w:p>
        </w:tc>
      </w:tr>
      <w:tr w:rsidR="005110DD" w14:paraId="016BC3CB"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532D06D4" w14:textId="3E8AF221" w:rsidR="005110DD" w:rsidRDefault="005110DD" w:rsidP="00F8305C">
            <w:pPr>
              <w:jc w:val="both"/>
              <w:rPr>
                <w:b/>
                <w:sz w:val="28"/>
              </w:rPr>
            </w:pPr>
            <w:r>
              <w:lastRenderedPageBreak/>
              <w:br w:type="page"/>
            </w:r>
            <w:r>
              <w:rPr>
                <w:b/>
                <w:sz w:val="28"/>
              </w:rPr>
              <w:t>B-III – Charakteristika studijního předmětu</w:t>
            </w:r>
          </w:p>
        </w:tc>
      </w:tr>
      <w:tr w:rsidR="005110DD" w14:paraId="22C276D9"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1E42EEE2"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08D3070F" w14:textId="67DA19FA" w:rsidR="005110DD" w:rsidRPr="00C964A6" w:rsidRDefault="00C964A6" w:rsidP="00F8305C">
            <w:pPr>
              <w:jc w:val="both"/>
              <w:rPr>
                <w:b/>
                <w:bCs/>
              </w:rPr>
            </w:pPr>
            <w:bookmarkStart w:id="251" w:name="Proj_man"/>
            <w:bookmarkEnd w:id="251"/>
            <w:r w:rsidRPr="00C964A6">
              <w:rPr>
                <w:b/>
                <w:bCs/>
              </w:rPr>
              <w:t>Projektový management</w:t>
            </w:r>
          </w:p>
        </w:tc>
      </w:tr>
      <w:tr w:rsidR="005110DD" w14:paraId="6A3AE2CB" w14:textId="77777777" w:rsidTr="001041BE">
        <w:trPr>
          <w:gridBefore w:val="1"/>
          <w:gridAfter w:val="1"/>
          <w:wBefore w:w="393" w:type="dxa"/>
          <w:wAfter w:w="101" w:type="dxa"/>
        </w:trPr>
        <w:tc>
          <w:tcPr>
            <w:tcW w:w="3435" w:type="dxa"/>
            <w:gridSpan w:val="4"/>
            <w:shd w:val="clear" w:color="auto" w:fill="F7CAAC"/>
          </w:tcPr>
          <w:p w14:paraId="19561AFE" w14:textId="77777777" w:rsidR="005110DD" w:rsidRDefault="005110DD" w:rsidP="00F8305C">
            <w:pPr>
              <w:jc w:val="both"/>
              <w:rPr>
                <w:b/>
              </w:rPr>
            </w:pPr>
            <w:r>
              <w:rPr>
                <w:b/>
              </w:rPr>
              <w:t>Typ předmětu</w:t>
            </w:r>
          </w:p>
        </w:tc>
        <w:tc>
          <w:tcPr>
            <w:tcW w:w="3057" w:type="dxa"/>
            <w:gridSpan w:val="6"/>
          </w:tcPr>
          <w:p w14:paraId="17564E4A" w14:textId="77777777" w:rsidR="005110DD" w:rsidRDefault="005110DD" w:rsidP="00F8305C">
            <w:pPr>
              <w:jc w:val="both"/>
            </w:pPr>
            <w:r>
              <w:t>povinný</w:t>
            </w:r>
          </w:p>
        </w:tc>
        <w:tc>
          <w:tcPr>
            <w:tcW w:w="2695" w:type="dxa"/>
            <w:gridSpan w:val="4"/>
            <w:shd w:val="clear" w:color="auto" w:fill="F7CAAC"/>
          </w:tcPr>
          <w:p w14:paraId="65063E11" w14:textId="77777777" w:rsidR="005110DD" w:rsidRDefault="005110DD" w:rsidP="00F8305C">
            <w:pPr>
              <w:jc w:val="both"/>
            </w:pPr>
            <w:r>
              <w:rPr>
                <w:b/>
              </w:rPr>
              <w:t>doporučený ročník / semestr</w:t>
            </w:r>
          </w:p>
        </w:tc>
        <w:tc>
          <w:tcPr>
            <w:tcW w:w="668" w:type="dxa"/>
          </w:tcPr>
          <w:p w14:paraId="3B87F7D1" w14:textId="77777777" w:rsidR="005110DD" w:rsidRDefault="005110DD" w:rsidP="00F8305C">
            <w:pPr>
              <w:jc w:val="both"/>
            </w:pPr>
            <w:r>
              <w:t>1/ZS</w:t>
            </w:r>
          </w:p>
        </w:tc>
      </w:tr>
      <w:tr w:rsidR="005110DD" w14:paraId="79BCCA8E" w14:textId="77777777" w:rsidTr="001041BE">
        <w:trPr>
          <w:gridBefore w:val="1"/>
          <w:gridAfter w:val="1"/>
          <w:wBefore w:w="393" w:type="dxa"/>
          <w:wAfter w:w="101" w:type="dxa"/>
        </w:trPr>
        <w:tc>
          <w:tcPr>
            <w:tcW w:w="3435" w:type="dxa"/>
            <w:gridSpan w:val="4"/>
            <w:shd w:val="clear" w:color="auto" w:fill="F7CAAC"/>
          </w:tcPr>
          <w:p w14:paraId="701B65BA" w14:textId="77777777" w:rsidR="005110DD" w:rsidRDefault="005110DD" w:rsidP="00F8305C">
            <w:pPr>
              <w:jc w:val="both"/>
              <w:rPr>
                <w:b/>
              </w:rPr>
            </w:pPr>
            <w:r>
              <w:rPr>
                <w:b/>
              </w:rPr>
              <w:t>Rozsah studijního předmětu</w:t>
            </w:r>
          </w:p>
        </w:tc>
        <w:tc>
          <w:tcPr>
            <w:tcW w:w="1352" w:type="dxa"/>
            <w:gridSpan w:val="3"/>
          </w:tcPr>
          <w:p w14:paraId="661A848F" w14:textId="1D6A99F3" w:rsidR="005110DD" w:rsidRPr="00B74836" w:rsidRDefault="001C370D" w:rsidP="00F8305C">
            <w:pPr>
              <w:jc w:val="both"/>
            </w:pPr>
            <w:r w:rsidRPr="00B74836">
              <w:t>0</w:t>
            </w:r>
            <w:r w:rsidR="005110DD" w:rsidRPr="00B74836">
              <w:t>p+</w:t>
            </w:r>
            <w:r w:rsidRPr="00B74836">
              <w:t>2</w:t>
            </w:r>
            <w:r w:rsidR="005110DD" w:rsidRPr="00B74836">
              <w:t>4s+</w:t>
            </w:r>
            <w:r w:rsidRPr="00B74836">
              <w:t>0</w:t>
            </w:r>
            <w:r w:rsidR="005110DD" w:rsidRPr="00B74836">
              <w:t>l</w:t>
            </w:r>
          </w:p>
        </w:tc>
        <w:tc>
          <w:tcPr>
            <w:tcW w:w="889" w:type="dxa"/>
            <w:shd w:val="clear" w:color="auto" w:fill="F7CAAC"/>
          </w:tcPr>
          <w:p w14:paraId="225C42AF" w14:textId="77777777" w:rsidR="005110DD" w:rsidRPr="00B74836" w:rsidRDefault="005110DD" w:rsidP="00F8305C">
            <w:pPr>
              <w:jc w:val="both"/>
              <w:rPr>
                <w:b/>
              </w:rPr>
            </w:pPr>
            <w:r w:rsidRPr="00B74836">
              <w:rPr>
                <w:b/>
              </w:rPr>
              <w:t xml:space="preserve">hod. </w:t>
            </w:r>
          </w:p>
        </w:tc>
        <w:tc>
          <w:tcPr>
            <w:tcW w:w="816" w:type="dxa"/>
            <w:gridSpan w:val="2"/>
          </w:tcPr>
          <w:p w14:paraId="4876FA28" w14:textId="3C632057" w:rsidR="005110DD" w:rsidRPr="00B74836" w:rsidRDefault="001C370D" w:rsidP="00F8305C">
            <w:pPr>
              <w:jc w:val="both"/>
            </w:pPr>
            <w:r w:rsidRPr="00B74836">
              <w:t>24</w:t>
            </w:r>
          </w:p>
        </w:tc>
        <w:tc>
          <w:tcPr>
            <w:tcW w:w="1479" w:type="dxa"/>
            <w:gridSpan w:val="2"/>
            <w:shd w:val="clear" w:color="auto" w:fill="F7CAAC"/>
          </w:tcPr>
          <w:p w14:paraId="1767AE6B" w14:textId="77777777" w:rsidR="005110DD" w:rsidRDefault="005110DD" w:rsidP="00F8305C">
            <w:pPr>
              <w:jc w:val="both"/>
              <w:rPr>
                <w:b/>
              </w:rPr>
            </w:pPr>
            <w:r>
              <w:rPr>
                <w:b/>
              </w:rPr>
              <w:t>kreditů</w:t>
            </w:r>
          </w:p>
        </w:tc>
        <w:tc>
          <w:tcPr>
            <w:tcW w:w="1884" w:type="dxa"/>
            <w:gridSpan w:val="3"/>
          </w:tcPr>
          <w:p w14:paraId="7F9B0932" w14:textId="2BC3F0C8" w:rsidR="005110DD" w:rsidRDefault="00982948" w:rsidP="00F8305C">
            <w:pPr>
              <w:jc w:val="both"/>
            </w:pPr>
            <w:r>
              <w:t>2</w:t>
            </w:r>
          </w:p>
        </w:tc>
      </w:tr>
      <w:tr w:rsidR="005110DD" w14:paraId="48DFD9AA" w14:textId="77777777" w:rsidTr="001041BE">
        <w:trPr>
          <w:gridBefore w:val="1"/>
          <w:gridAfter w:val="1"/>
          <w:wBefore w:w="393" w:type="dxa"/>
          <w:wAfter w:w="101" w:type="dxa"/>
        </w:trPr>
        <w:tc>
          <w:tcPr>
            <w:tcW w:w="3435" w:type="dxa"/>
            <w:gridSpan w:val="4"/>
            <w:shd w:val="clear" w:color="auto" w:fill="F7CAAC"/>
          </w:tcPr>
          <w:p w14:paraId="5AB3B27B" w14:textId="77777777" w:rsidR="005110DD" w:rsidRDefault="005110DD" w:rsidP="00F8305C">
            <w:pPr>
              <w:jc w:val="both"/>
              <w:rPr>
                <w:b/>
                <w:sz w:val="22"/>
              </w:rPr>
            </w:pPr>
            <w:r>
              <w:rPr>
                <w:b/>
              </w:rPr>
              <w:t>Prerekvizity, korekvizity, ekvivalence</w:t>
            </w:r>
          </w:p>
        </w:tc>
        <w:tc>
          <w:tcPr>
            <w:tcW w:w="6420" w:type="dxa"/>
            <w:gridSpan w:val="11"/>
          </w:tcPr>
          <w:p w14:paraId="3AD2ED21" w14:textId="77777777" w:rsidR="005110DD" w:rsidRDefault="005110DD" w:rsidP="00F8305C">
            <w:pPr>
              <w:jc w:val="both"/>
            </w:pPr>
          </w:p>
        </w:tc>
      </w:tr>
      <w:tr w:rsidR="005110DD" w14:paraId="79418C35" w14:textId="77777777" w:rsidTr="001041BE">
        <w:trPr>
          <w:gridBefore w:val="1"/>
          <w:gridAfter w:val="1"/>
          <w:wBefore w:w="393" w:type="dxa"/>
          <w:wAfter w:w="101" w:type="dxa"/>
        </w:trPr>
        <w:tc>
          <w:tcPr>
            <w:tcW w:w="3435" w:type="dxa"/>
            <w:gridSpan w:val="4"/>
            <w:shd w:val="clear" w:color="auto" w:fill="F7CAAC"/>
          </w:tcPr>
          <w:p w14:paraId="4EAE1DF5" w14:textId="77777777" w:rsidR="005110DD" w:rsidRPr="005A0406" w:rsidRDefault="005110DD" w:rsidP="00F8305C">
            <w:pPr>
              <w:jc w:val="both"/>
              <w:rPr>
                <w:b/>
              </w:rPr>
            </w:pPr>
            <w:r w:rsidRPr="005A0406">
              <w:rPr>
                <w:b/>
              </w:rPr>
              <w:t>Způsob ověření výsledků učení</w:t>
            </w:r>
          </w:p>
        </w:tc>
        <w:tc>
          <w:tcPr>
            <w:tcW w:w="3057" w:type="dxa"/>
            <w:gridSpan w:val="6"/>
            <w:tcBorders>
              <w:bottom w:val="single" w:sz="4" w:space="0" w:color="auto"/>
            </w:tcBorders>
          </w:tcPr>
          <w:p w14:paraId="08C0199F" w14:textId="16F8EDAB" w:rsidR="005110DD" w:rsidRDefault="005110DD" w:rsidP="00F8305C">
            <w:pPr>
              <w:jc w:val="both"/>
            </w:pPr>
            <w:r w:rsidRPr="00982948">
              <w:t>zápočet</w:t>
            </w:r>
          </w:p>
        </w:tc>
        <w:tc>
          <w:tcPr>
            <w:tcW w:w="1479" w:type="dxa"/>
            <w:gridSpan w:val="2"/>
            <w:tcBorders>
              <w:bottom w:val="single" w:sz="4" w:space="0" w:color="auto"/>
            </w:tcBorders>
            <w:shd w:val="clear" w:color="auto" w:fill="F7CAAC"/>
          </w:tcPr>
          <w:p w14:paraId="4CA3A587" w14:textId="77777777" w:rsidR="005110DD" w:rsidRDefault="005110DD" w:rsidP="00F8305C">
            <w:pPr>
              <w:jc w:val="both"/>
              <w:rPr>
                <w:b/>
              </w:rPr>
            </w:pPr>
            <w:r>
              <w:rPr>
                <w:b/>
              </w:rPr>
              <w:t>Forma výuky</w:t>
            </w:r>
          </w:p>
        </w:tc>
        <w:tc>
          <w:tcPr>
            <w:tcW w:w="1884" w:type="dxa"/>
            <w:gridSpan w:val="3"/>
            <w:tcBorders>
              <w:bottom w:val="single" w:sz="4" w:space="0" w:color="auto"/>
            </w:tcBorders>
          </w:tcPr>
          <w:p w14:paraId="746312AB" w14:textId="4700677B" w:rsidR="005110DD" w:rsidRDefault="00094AFE" w:rsidP="00F8305C">
            <w:pPr>
              <w:jc w:val="both"/>
            </w:pPr>
            <w:r w:rsidRPr="00B74836">
              <w:t>s</w:t>
            </w:r>
            <w:r w:rsidR="005110DD" w:rsidRPr="00B74836">
              <w:t>eminář</w:t>
            </w:r>
            <w:r w:rsidRPr="00B74836">
              <w:t>e</w:t>
            </w:r>
          </w:p>
          <w:p w14:paraId="3D1211CC" w14:textId="2C1673BE" w:rsidR="00094AFE" w:rsidRDefault="00094AFE" w:rsidP="00F8305C">
            <w:pPr>
              <w:jc w:val="both"/>
            </w:pPr>
          </w:p>
        </w:tc>
      </w:tr>
      <w:tr w:rsidR="005110DD" w14:paraId="5FAA93DF" w14:textId="77777777" w:rsidTr="001041BE">
        <w:trPr>
          <w:gridBefore w:val="1"/>
          <w:gridAfter w:val="1"/>
          <w:wBefore w:w="393" w:type="dxa"/>
          <w:wAfter w:w="101" w:type="dxa"/>
        </w:trPr>
        <w:tc>
          <w:tcPr>
            <w:tcW w:w="3435" w:type="dxa"/>
            <w:gridSpan w:val="4"/>
            <w:shd w:val="clear" w:color="auto" w:fill="F7CAAC"/>
          </w:tcPr>
          <w:p w14:paraId="62ACC9EF"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7C7CED5A" w14:textId="7437BF89" w:rsidR="005110DD" w:rsidRDefault="007C59D0" w:rsidP="00F8305C">
            <w:pPr>
              <w:jc w:val="both"/>
            </w:pPr>
            <w:r w:rsidRPr="0008595E">
              <w:rPr>
                <w:bCs/>
                <w:kern w:val="1"/>
              </w:rPr>
              <w:t xml:space="preserve">Aktivní účast na seminářích </w:t>
            </w:r>
            <w:r>
              <w:rPr>
                <w:bCs/>
                <w:kern w:val="1"/>
              </w:rPr>
              <w:t>–</w:t>
            </w:r>
            <w:r w:rsidRPr="0008595E">
              <w:rPr>
                <w:bCs/>
                <w:kern w:val="1"/>
              </w:rPr>
              <w:t xml:space="preserve"> min. 80 %</w:t>
            </w:r>
            <w:r>
              <w:rPr>
                <w:bCs/>
                <w:kern w:val="1"/>
              </w:rPr>
              <w:t xml:space="preserve">. </w:t>
            </w:r>
            <w:r w:rsidRPr="0008595E">
              <w:rPr>
                <w:bCs/>
                <w:kern w:val="1"/>
              </w:rPr>
              <w:t>Zpracování a odevzdání seminární práce, tj. vlastního projektu na dané téma nebo zápočtový test</w:t>
            </w:r>
            <w:r>
              <w:rPr>
                <w:bCs/>
                <w:kern w:val="1"/>
              </w:rPr>
              <w:t xml:space="preserve"> (min. 60 %)</w:t>
            </w:r>
            <w:r w:rsidRPr="0008595E">
              <w:rPr>
                <w:bCs/>
                <w:kern w:val="1"/>
              </w:rPr>
              <w:t>.</w:t>
            </w:r>
          </w:p>
        </w:tc>
      </w:tr>
      <w:tr w:rsidR="005110DD" w14:paraId="7523639D"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2DF7CDB8" w14:textId="77777777" w:rsidR="005110DD" w:rsidRDefault="005110DD" w:rsidP="00F8305C">
            <w:pPr>
              <w:jc w:val="both"/>
              <w:rPr>
                <w:b/>
              </w:rPr>
            </w:pPr>
            <w:r>
              <w:rPr>
                <w:b/>
              </w:rPr>
              <w:t>Garant předmětu</w:t>
            </w:r>
          </w:p>
        </w:tc>
        <w:tc>
          <w:tcPr>
            <w:tcW w:w="6420" w:type="dxa"/>
            <w:gridSpan w:val="11"/>
            <w:tcBorders>
              <w:top w:val="nil"/>
            </w:tcBorders>
          </w:tcPr>
          <w:p w14:paraId="169BE16A" w14:textId="77777777" w:rsidR="005110DD" w:rsidRDefault="005110DD" w:rsidP="00F8305C">
            <w:pPr>
              <w:jc w:val="both"/>
            </w:pPr>
          </w:p>
        </w:tc>
      </w:tr>
      <w:tr w:rsidR="005110DD" w14:paraId="4A944789"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69B18282" w14:textId="77777777" w:rsidR="005110DD" w:rsidRDefault="005110DD" w:rsidP="00F8305C">
            <w:pPr>
              <w:jc w:val="both"/>
              <w:rPr>
                <w:b/>
              </w:rPr>
            </w:pPr>
            <w:r>
              <w:rPr>
                <w:b/>
              </w:rPr>
              <w:t>Zapojení garanta do výuky předmětu</w:t>
            </w:r>
          </w:p>
        </w:tc>
        <w:tc>
          <w:tcPr>
            <w:tcW w:w="6420" w:type="dxa"/>
            <w:gridSpan w:val="11"/>
            <w:tcBorders>
              <w:top w:val="nil"/>
            </w:tcBorders>
          </w:tcPr>
          <w:p w14:paraId="59E89476" w14:textId="77777777" w:rsidR="005110DD" w:rsidRDefault="005110DD" w:rsidP="00F8305C">
            <w:pPr>
              <w:jc w:val="both"/>
            </w:pPr>
          </w:p>
        </w:tc>
      </w:tr>
      <w:tr w:rsidR="005110DD" w14:paraId="789D8524" w14:textId="77777777" w:rsidTr="001041BE">
        <w:trPr>
          <w:gridBefore w:val="1"/>
          <w:gridAfter w:val="1"/>
          <w:wBefore w:w="393" w:type="dxa"/>
          <w:wAfter w:w="101" w:type="dxa"/>
        </w:trPr>
        <w:tc>
          <w:tcPr>
            <w:tcW w:w="3435" w:type="dxa"/>
            <w:gridSpan w:val="4"/>
            <w:shd w:val="clear" w:color="auto" w:fill="F7CAAC"/>
          </w:tcPr>
          <w:p w14:paraId="3589365A" w14:textId="77777777" w:rsidR="005110DD" w:rsidRDefault="005110DD" w:rsidP="00F8305C">
            <w:pPr>
              <w:jc w:val="both"/>
              <w:rPr>
                <w:b/>
              </w:rPr>
            </w:pPr>
            <w:r>
              <w:rPr>
                <w:b/>
              </w:rPr>
              <w:t>Vyučující</w:t>
            </w:r>
          </w:p>
        </w:tc>
        <w:tc>
          <w:tcPr>
            <w:tcW w:w="6420" w:type="dxa"/>
            <w:gridSpan w:val="11"/>
            <w:tcBorders>
              <w:bottom w:val="nil"/>
            </w:tcBorders>
          </w:tcPr>
          <w:p w14:paraId="6BF6DD87" w14:textId="77777777" w:rsidR="005110DD" w:rsidRDefault="005110DD" w:rsidP="00F8305C">
            <w:pPr>
              <w:jc w:val="both"/>
            </w:pPr>
          </w:p>
        </w:tc>
      </w:tr>
      <w:tr w:rsidR="005110DD" w14:paraId="6574BBF8" w14:textId="77777777" w:rsidTr="001041BE">
        <w:trPr>
          <w:gridBefore w:val="1"/>
          <w:gridAfter w:val="1"/>
          <w:wBefore w:w="393" w:type="dxa"/>
          <w:wAfter w:w="101" w:type="dxa"/>
          <w:trHeight w:val="260"/>
        </w:trPr>
        <w:tc>
          <w:tcPr>
            <w:tcW w:w="9855" w:type="dxa"/>
            <w:gridSpan w:val="15"/>
            <w:tcBorders>
              <w:top w:val="nil"/>
            </w:tcBorders>
          </w:tcPr>
          <w:p w14:paraId="0D335248" w14:textId="1093EA6D" w:rsidR="005110DD" w:rsidRPr="000669E2" w:rsidRDefault="009556F6" w:rsidP="00D7231E">
            <w:pPr>
              <w:spacing w:before="60" w:after="60"/>
              <w:jc w:val="both"/>
            </w:pPr>
            <w:hyperlink w:anchor="Havelková" w:history="1">
              <w:r w:rsidR="00D60083" w:rsidRPr="000669E2">
                <w:rPr>
                  <w:rStyle w:val="OdstavecseseznamemChar"/>
                  <w:rFonts w:ascii="Times New Roman" w:hAnsi="Times New Roman" w:cs="Times New Roman"/>
                  <w:sz w:val="20"/>
                  <w:szCs w:val="20"/>
                </w:rPr>
                <w:t>Ing. Gabriela Havelková</w:t>
              </w:r>
            </w:hyperlink>
            <w:r w:rsidR="00D60083" w:rsidRPr="000669E2">
              <w:t xml:space="preserve"> (</w:t>
            </w:r>
            <w:r w:rsidR="00A23ECC" w:rsidRPr="000669E2">
              <w:t>5</w:t>
            </w:r>
            <w:r w:rsidR="00D60083" w:rsidRPr="000669E2">
              <w:t>0% s)</w:t>
            </w:r>
          </w:p>
          <w:p w14:paraId="4E09B515" w14:textId="5A99FF53" w:rsidR="00A23ECC" w:rsidRPr="00D60083" w:rsidRDefault="00A23ECC" w:rsidP="00D7231E">
            <w:pPr>
              <w:spacing w:before="60" w:after="60"/>
              <w:jc w:val="both"/>
            </w:pPr>
            <w:r w:rsidRPr="000669E2">
              <w:t>Ing. Markéta Špačková (50% s)</w:t>
            </w:r>
          </w:p>
        </w:tc>
      </w:tr>
      <w:tr w:rsidR="005110DD" w14:paraId="04D7F1C8" w14:textId="77777777" w:rsidTr="001041BE">
        <w:trPr>
          <w:gridBefore w:val="1"/>
          <w:gridAfter w:val="1"/>
          <w:wBefore w:w="393" w:type="dxa"/>
          <w:wAfter w:w="101" w:type="dxa"/>
        </w:trPr>
        <w:tc>
          <w:tcPr>
            <w:tcW w:w="3435" w:type="dxa"/>
            <w:gridSpan w:val="4"/>
            <w:shd w:val="clear" w:color="auto" w:fill="F7CAAC"/>
          </w:tcPr>
          <w:p w14:paraId="4A5C1506"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499F71A7" w14:textId="77777777" w:rsidR="005110DD" w:rsidRPr="005A0406" w:rsidRDefault="005110DD" w:rsidP="00F8305C">
            <w:pPr>
              <w:jc w:val="both"/>
            </w:pPr>
          </w:p>
        </w:tc>
      </w:tr>
      <w:tr w:rsidR="005110DD" w14:paraId="2F5595BC"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6B633E86" w14:textId="41BD4A00" w:rsidR="005110DD" w:rsidRPr="00351747" w:rsidRDefault="005110DD" w:rsidP="00F8305C">
            <w:pPr>
              <w:jc w:val="both"/>
              <w:rPr>
                <w:b/>
                <w:bCs/>
              </w:rPr>
            </w:pPr>
            <w:r w:rsidRPr="00D22542">
              <w:t xml:space="preserve">Cílem předmětu je </w:t>
            </w:r>
            <w:r w:rsidR="007C59D0" w:rsidRPr="00F74D69">
              <w:t>seznámit studenty se základy projektového řízení. Studenti si osvojí základní terminologii spojenou s projektovým managementem, jeho pravidla, postupy a metody. V rámci vypracování seminární práce s</w:t>
            </w:r>
            <w:r w:rsidR="007C59D0">
              <w:t>e</w:t>
            </w:r>
            <w:r w:rsidR="007C59D0" w:rsidRPr="00F74D69">
              <w:t xml:space="preserve"> tyto teoretické poznatky naučí aplikovat v praxi. Po úspěšném absolvování budou studenti schopni připravit projekt, naplánovat projekt, monitorovat jeho průběh, a především využívat projektové myšlení v praxi</w:t>
            </w:r>
            <w:r w:rsidRPr="00D22542">
              <w:t>.</w:t>
            </w:r>
            <w:r>
              <w:rPr>
                <w:b/>
                <w:bCs/>
              </w:rPr>
              <w:t xml:space="preserve"> </w:t>
            </w:r>
            <w:r w:rsidRPr="00351747">
              <w:rPr>
                <w:b/>
                <w:bCs/>
              </w:rPr>
              <w:t>Obsah předmětu tvoří tyto tematické celky:</w:t>
            </w:r>
          </w:p>
          <w:p w14:paraId="20F30F59" w14:textId="0759BA44" w:rsidR="007D4F7A" w:rsidRPr="007D4F7A" w:rsidRDefault="007D4F7A" w:rsidP="007D4F7A">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D4F7A">
              <w:rPr>
                <w:rFonts w:ascii="Times New Roman" w:hAnsi="Times New Roman" w:cs="Times New Roman"/>
                <w:sz w:val="20"/>
                <w:szCs w:val="20"/>
                <w:lang w:eastAsia="cs-CZ"/>
              </w:rPr>
              <w:t>Základní pojmy projektového řízení.</w:t>
            </w:r>
          </w:p>
          <w:p w14:paraId="27A09430" w14:textId="235EC3AA" w:rsidR="007D4F7A" w:rsidRPr="007D4F7A" w:rsidRDefault="007D4F7A" w:rsidP="007D4F7A">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D4F7A">
              <w:rPr>
                <w:rFonts w:ascii="Times New Roman" w:hAnsi="Times New Roman" w:cs="Times New Roman"/>
                <w:sz w:val="20"/>
                <w:szCs w:val="20"/>
                <w:lang w:eastAsia="cs-CZ"/>
              </w:rPr>
              <w:t>Životní cyklus projektu. Zainteresované strany (stakeholders).</w:t>
            </w:r>
          </w:p>
          <w:p w14:paraId="5661BA85" w14:textId="7A73F2E2" w:rsidR="007D4F7A" w:rsidRPr="007D4F7A" w:rsidRDefault="007D4F7A" w:rsidP="007D4F7A">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D4F7A">
              <w:rPr>
                <w:rFonts w:ascii="Times New Roman" w:hAnsi="Times New Roman" w:cs="Times New Roman"/>
                <w:sz w:val="20"/>
                <w:szCs w:val="20"/>
                <w:lang w:eastAsia="cs-CZ"/>
              </w:rPr>
              <w:t>Plánování projektu.</w:t>
            </w:r>
            <w:r w:rsidRPr="007D4F7A" w:rsidDel="00302EF5">
              <w:rPr>
                <w:rFonts w:ascii="Times New Roman" w:hAnsi="Times New Roman" w:cs="Times New Roman"/>
                <w:sz w:val="20"/>
                <w:szCs w:val="20"/>
                <w:lang w:eastAsia="cs-CZ"/>
              </w:rPr>
              <w:t xml:space="preserve"> </w:t>
            </w:r>
            <w:r w:rsidRPr="007D4F7A">
              <w:rPr>
                <w:rFonts w:ascii="Times New Roman" w:hAnsi="Times New Roman" w:cs="Times New Roman"/>
                <w:sz w:val="20"/>
                <w:szCs w:val="20"/>
                <w:lang w:eastAsia="cs-CZ"/>
              </w:rPr>
              <w:t>Harmonogram projektu.</w:t>
            </w:r>
          </w:p>
          <w:p w14:paraId="7E3D6C49" w14:textId="0DA1B565" w:rsidR="007D4F7A" w:rsidRPr="007D4F7A" w:rsidRDefault="007D4F7A" w:rsidP="007D4F7A">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D4F7A">
              <w:rPr>
                <w:rFonts w:ascii="Times New Roman" w:hAnsi="Times New Roman" w:cs="Times New Roman"/>
                <w:sz w:val="20"/>
                <w:szCs w:val="20"/>
                <w:lang w:eastAsia="cs-CZ"/>
              </w:rPr>
              <w:t>Projektový tým.</w:t>
            </w:r>
          </w:p>
          <w:p w14:paraId="157022E9" w14:textId="723E0AA1" w:rsidR="007D4F7A" w:rsidRPr="007D4F7A" w:rsidRDefault="007D4F7A" w:rsidP="007D4F7A">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D4F7A">
              <w:rPr>
                <w:rFonts w:ascii="Times New Roman" w:hAnsi="Times New Roman" w:cs="Times New Roman"/>
                <w:sz w:val="20"/>
                <w:szCs w:val="20"/>
                <w:lang w:eastAsia="cs-CZ"/>
              </w:rPr>
              <w:t>Rozpočet projektu.</w:t>
            </w:r>
          </w:p>
          <w:p w14:paraId="09F7F7D3" w14:textId="715C07C9" w:rsidR="007D4F7A" w:rsidRPr="007D4F7A" w:rsidRDefault="007D4F7A" w:rsidP="007D4F7A">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D4F7A">
              <w:rPr>
                <w:rFonts w:ascii="Times New Roman" w:hAnsi="Times New Roman" w:cs="Times New Roman"/>
                <w:sz w:val="20"/>
                <w:szCs w:val="20"/>
                <w:lang w:eastAsia="cs-CZ"/>
              </w:rPr>
              <w:t>Projektová komunikace.</w:t>
            </w:r>
          </w:p>
          <w:p w14:paraId="08EB0F74" w14:textId="01BDEC14" w:rsidR="007D4F7A" w:rsidRPr="007D4F7A" w:rsidRDefault="007D4F7A" w:rsidP="007D4F7A">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D4F7A">
              <w:rPr>
                <w:rFonts w:ascii="Times New Roman" w:hAnsi="Times New Roman" w:cs="Times New Roman"/>
                <w:sz w:val="20"/>
                <w:szCs w:val="20"/>
                <w:lang w:eastAsia="cs-CZ"/>
              </w:rPr>
              <w:t>Řízení rizik.</w:t>
            </w:r>
          </w:p>
          <w:p w14:paraId="3CBC98A7" w14:textId="58C54957" w:rsidR="007D4F7A" w:rsidRPr="007D4F7A" w:rsidRDefault="007D4F7A" w:rsidP="007D4F7A">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D4F7A">
              <w:rPr>
                <w:rFonts w:ascii="Times New Roman" w:hAnsi="Times New Roman" w:cs="Times New Roman"/>
                <w:sz w:val="20"/>
                <w:szCs w:val="20"/>
                <w:lang w:eastAsia="cs-CZ"/>
              </w:rPr>
              <w:t>Zahájení projektu.</w:t>
            </w:r>
          </w:p>
          <w:p w14:paraId="2A390B65" w14:textId="6275CC11" w:rsidR="007D4F7A" w:rsidRPr="007D4F7A" w:rsidRDefault="007D4F7A" w:rsidP="007D4F7A">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D4F7A">
              <w:rPr>
                <w:rFonts w:ascii="Times New Roman" w:hAnsi="Times New Roman" w:cs="Times New Roman"/>
                <w:sz w:val="20"/>
                <w:szCs w:val="20"/>
                <w:lang w:eastAsia="cs-CZ"/>
              </w:rPr>
              <w:t>Realizace projektu.</w:t>
            </w:r>
          </w:p>
          <w:p w14:paraId="6976FB87" w14:textId="16755728" w:rsidR="007D4F7A" w:rsidRPr="007D4F7A" w:rsidRDefault="007D4F7A" w:rsidP="007D4F7A">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D4F7A">
              <w:rPr>
                <w:rFonts w:ascii="Times New Roman" w:hAnsi="Times New Roman" w:cs="Times New Roman"/>
                <w:sz w:val="20"/>
                <w:szCs w:val="20"/>
                <w:lang w:eastAsia="cs-CZ"/>
              </w:rPr>
              <w:t>Ukončení projektu.</w:t>
            </w:r>
          </w:p>
          <w:p w14:paraId="149C6215" w14:textId="3FD4E4F9" w:rsidR="007D4F7A" w:rsidRPr="007D4F7A" w:rsidRDefault="007D4F7A" w:rsidP="007D4F7A">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D4F7A">
              <w:rPr>
                <w:rFonts w:ascii="Times New Roman" w:hAnsi="Times New Roman" w:cs="Times New Roman"/>
                <w:sz w:val="20"/>
                <w:szCs w:val="20"/>
                <w:lang w:eastAsia="cs-CZ"/>
              </w:rPr>
              <w:t>Možnosti financování projektů.</w:t>
            </w:r>
          </w:p>
          <w:p w14:paraId="4E6B72A8" w14:textId="39F42B58" w:rsidR="007D4F7A" w:rsidRPr="007D4F7A" w:rsidRDefault="007D4F7A" w:rsidP="007D4F7A">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D4F7A">
              <w:rPr>
                <w:rFonts w:ascii="Times New Roman" w:hAnsi="Times New Roman" w:cs="Times New Roman"/>
                <w:sz w:val="20"/>
                <w:szCs w:val="20"/>
                <w:lang w:eastAsia="cs-CZ"/>
              </w:rPr>
              <w:t>Trendy projektového managementu.</w:t>
            </w:r>
          </w:p>
          <w:p w14:paraId="00A44328" w14:textId="77777777" w:rsidR="005110DD" w:rsidRDefault="005110DD" w:rsidP="00F8305C">
            <w:pPr>
              <w:jc w:val="both"/>
              <w:rPr>
                <w:b/>
                <w:bCs/>
              </w:rPr>
            </w:pPr>
          </w:p>
          <w:p w14:paraId="38B0F66D"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77EA8378" w14:textId="77777777" w:rsidR="005110DD" w:rsidRPr="000C69A4"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3782967B" w14:textId="74595C9C" w:rsidR="007B296A"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d</w:t>
            </w:r>
            <w:r w:rsidR="007B296A" w:rsidRPr="00B46ABB">
              <w:rPr>
                <w:rFonts w:ascii="Times New Roman" w:hAnsi="Times New Roman" w:cs="Times New Roman"/>
                <w:sz w:val="20"/>
                <w:szCs w:val="20"/>
                <w:lang w:eastAsia="cs-CZ"/>
              </w:rPr>
              <w:t>efinovat základní vlastnosti a atributy projektu</w:t>
            </w:r>
          </w:p>
          <w:p w14:paraId="27D3AF5F" w14:textId="3C7F10EF" w:rsidR="007B296A"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v</w:t>
            </w:r>
            <w:r w:rsidR="007B296A" w:rsidRPr="00B46ABB">
              <w:rPr>
                <w:rFonts w:ascii="Times New Roman" w:hAnsi="Times New Roman" w:cs="Times New Roman"/>
                <w:sz w:val="20"/>
                <w:szCs w:val="20"/>
                <w:lang w:eastAsia="cs-CZ"/>
              </w:rPr>
              <w:t xml:space="preserve">ysvětlit </w:t>
            </w:r>
            <w:r>
              <w:rPr>
                <w:rFonts w:ascii="Times New Roman" w:hAnsi="Times New Roman" w:cs="Times New Roman"/>
                <w:sz w:val="20"/>
                <w:szCs w:val="20"/>
                <w:lang w:eastAsia="cs-CZ"/>
              </w:rPr>
              <w:t>„</w:t>
            </w:r>
            <w:r w:rsidR="007B296A" w:rsidRPr="00B46ABB">
              <w:rPr>
                <w:rFonts w:ascii="Times New Roman" w:hAnsi="Times New Roman" w:cs="Times New Roman"/>
                <w:sz w:val="20"/>
                <w:szCs w:val="20"/>
                <w:lang w:eastAsia="cs-CZ"/>
              </w:rPr>
              <w:t>trojimperativ projektu</w:t>
            </w:r>
            <w:r>
              <w:rPr>
                <w:rFonts w:ascii="Times New Roman" w:hAnsi="Times New Roman" w:cs="Times New Roman"/>
                <w:sz w:val="20"/>
                <w:szCs w:val="20"/>
                <w:lang w:eastAsia="cs-CZ"/>
              </w:rPr>
              <w:t>“</w:t>
            </w:r>
            <w:r w:rsidR="007B296A" w:rsidRPr="00B46ABB">
              <w:rPr>
                <w:rFonts w:ascii="Times New Roman" w:hAnsi="Times New Roman" w:cs="Times New Roman"/>
                <w:sz w:val="20"/>
                <w:szCs w:val="20"/>
                <w:lang w:eastAsia="cs-CZ"/>
              </w:rPr>
              <w:t xml:space="preserve"> a jeho použití</w:t>
            </w:r>
          </w:p>
          <w:p w14:paraId="7EFB9C4F" w14:textId="08094646" w:rsidR="007B296A"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w:t>
            </w:r>
            <w:r w:rsidR="007B296A" w:rsidRPr="00B46ABB">
              <w:rPr>
                <w:rFonts w:ascii="Times New Roman" w:hAnsi="Times New Roman" w:cs="Times New Roman"/>
                <w:sz w:val="20"/>
                <w:szCs w:val="20"/>
                <w:lang w:eastAsia="cs-CZ"/>
              </w:rPr>
              <w:t>opsat životní cyklus projektu a jeho jednotlivé fáze</w:t>
            </w:r>
          </w:p>
          <w:p w14:paraId="15A889DF" w14:textId="48585D6F" w:rsidR="007B296A"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d</w:t>
            </w:r>
            <w:r w:rsidR="007B296A" w:rsidRPr="00B46ABB">
              <w:rPr>
                <w:rFonts w:ascii="Times New Roman" w:hAnsi="Times New Roman" w:cs="Times New Roman"/>
                <w:sz w:val="20"/>
                <w:szCs w:val="20"/>
                <w:lang w:eastAsia="cs-CZ"/>
              </w:rPr>
              <w:t>efinovat konkrétní náklady, strukturovat rozpočet a specifikovat vhodné zdroje financování vč. konkrétních poskytovatelů</w:t>
            </w:r>
          </w:p>
          <w:p w14:paraId="7DBDFD8F" w14:textId="402485FC" w:rsidR="007B296A"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w:t>
            </w:r>
            <w:r w:rsidR="007B296A" w:rsidRPr="00B46ABB">
              <w:rPr>
                <w:rFonts w:ascii="Times New Roman" w:hAnsi="Times New Roman" w:cs="Times New Roman"/>
                <w:sz w:val="20"/>
                <w:szCs w:val="20"/>
                <w:lang w:eastAsia="cs-CZ"/>
              </w:rPr>
              <w:t>opsat aktuální trendy projektového managementu</w:t>
            </w:r>
          </w:p>
          <w:p w14:paraId="7AC29005" w14:textId="77777777" w:rsidR="005110DD" w:rsidRPr="000C69A4" w:rsidRDefault="005110DD" w:rsidP="00F8305C">
            <w:pPr>
              <w:tabs>
                <w:tab w:val="left" w:pos="328"/>
              </w:tabs>
              <w:rPr>
                <w:b/>
                <w:color w:val="000000" w:themeColor="text1"/>
              </w:rPr>
            </w:pPr>
          </w:p>
          <w:p w14:paraId="151C12B8" w14:textId="77777777" w:rsidR="005110DD" w:rsidRPr="000C69A4" w:rsidRDefault="005110DD" w:rsidP="00F8305C">
            <w:pPr>
              <w:tabs>
                <w:tab w:val="left" w:pos="328"/>
              </w:tabs>
              <w:rPr>
                <w:b/>
                <w:color w:val="000000" w:themeColor="text1"/>
              </w:rPr>
            </w:pPr>
            <w:r w:rsidRPr="000C69A4">
              <w:rPr>
                <w:b/>
                <w:color w:val="000000" w:themeColor="text1"/>
              </w:rPr>
              <w:t>Odborné dovednosti:</w:t>
            </w:r>
          </w:p>
          <w:p w14:paraId="45975D10" w14:textId="0D7C2B2C" w:rsidR="007B296A"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v</w:t>
            </w:r>
            <w:r w:rsidR="007B296A" w:rsidRPr="00B46ABB">
              <w:rPr>
                <w:rFonts w:ascii="Times New Roman" w:hAnsi="Times New Roman" w:cs="Times New Roman"/>
                <w:sz w:val="20"/>
                <w:szCs w:val="20"/>
                <w:lang w:eastAsia="cs-CZ"/>
              </w:rPr>
              <w:t>ytvořit projektový záměr samostatně i v rámci týmu</w:t>
            </w:r>
          </w:p>
          <w:p w14:paraId="5ADA18FC" w14:textId="285C8190" w:rsidR="007B296A"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n</w:t>
            </w:r>
            <w:r w:rsidR="007B296A" w:rsidRPr="00B46ABB">
              <w:rPr>
                <w:rFonts w:ascii="Times New Roman" w:hAnsi="Times New Roman" w:cs="Times New Roman"/>
                <w:sz w:val="20"/>
                <w:szCs w:val="20"/>
                <w:lang w:eastAsia="cs-CZ"/>
              </w:rPr>
              <w:t>avrhnout cíle projektu a konkrétní aktivity k jejich dosažení vč. harmonogramu jejich realizace</w:t>
            </w:r>
          </w:p>
          <w:p w14:paraId="7BFD6425" w14:textId="4B76C37B" w:rsidR="007B296A"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s</w:t>
            </w:r>
            <w:r w:rsidR="007B296A" w:rsidRPr="00B46ABB">
              <w:rPr>
                <w:rFonts w:ascii="Times New Roman" w:hAnsi="Times New Roman" w:cs="Times New Roman"/>
                <w:sz w:val="20"/>
                <w:szCs w:val="20"/>
                <w:lang w:eastAsia="cs-CZ"/>
              </w:rPr>
              <w:t>tanovit relevantní stakeholdery vč. zpracování jejich vlivu na realizaci projektu a sestavení základního komunikačního plánu</w:t>
            </w:r>
          </w:p>
          <w:p w14:paraId="42F7CF29" w14:textId="0610A199" w:rsidR="007B296A"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i</w:t>
            </w:r>
            <w:r w:rsidR="007B296A" w:rsidRPr="00B46ABB">
              <w:rPr>
                <w:rFonts w:ascii="Times New Roman" w:hAnsi="Times New Roman" w:cs="Times New Roman"/>
                <w:sz w:val="20"/>
                <w:szCs w:val="20"/>
                <w:lang w:eastAsia="cs-CZ"/>
              </w:rPr>
              <w:t>dentifikovat rizika projektu a analyzovat je</w:t>
            </w:r>
          </w:p>
          <w:p w14:paraId="7106DCE8" w14:textId="67315562" w:rsidR="005110DD" w:rsidRPr="005A0406" w:rsidRDefault="00AF7FF4" w:rsidP="009B0068">
            <w:pPr>
              <w:pStyle w:val="Odstavecseseznamem"/>
              <w:numPr>
                <w:ilvl w:val="0"/>
                <w:numId w:val="6"/>
              </w:numPr>
              <w:spacing w:after="0" w:line="240" w:lineRule="auto"/>
              <w:ind w:left="170" w:hanging="170"/>
            </w:pPr>
            <w:r>
              <w:rPr>
                <w:rFonts w:ascii="Times New Roman" w:hAnsi="Times New Roman" w:cs="Times New Roman"/>
                <w:sz w:val="20"/>
                <w:szCs w:val="20"/>
                <w:lang w:eastAsia="cs-CZ"/>
              </w:rPr>
              <w:t>s</w:t>
            </w:r>
            <w:r w:rsidR="007B296A" w:rsidRPr="00B46ABB">
              <w:rPr>
                <w:rFonts w:ascii="Times New Roman" w:hAnsi="Times New Roman" w:cs="Times New Roman"/>
                <w:sz w:val="20"/>
                <w:szCs w:val="20"/>
                <w:lang w:eastAsia="cs-CZ"/>
              </w:rPr>
              <w:t>estavit základní rozpočet projektu</w:t>
            </w:r>
          </w:p>
        </w:tc>
      </w:tr>
      <w:tr w:rsidR="005110DD" w14:paraId="3E0F896B"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015E250B" w14:textId="77777777" w:rsidR="005110DD" w:rsidRPr="005A0406" w:rsidRDefault="005110DD"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13BFBF03" w14:textId="77777777" w:rsidR="005110DD" w:rsidRDefault="005110DD" w:rsidP="00F8305C">
            <w:pPr>
              <w:jc w:val="both"/>
            </w:pPr>
          </w:p>
        </w:tc>
      </w:tr>
      <w:tr w:rsidR="005110DD" w14:paraId="5655B20A" w14:textId="77777777" w:rsidTr="001041BE">
        <w:trPr>
          <w:gridBefore w:val="1"/>
          <w:gridAfter w:val="1"/>
          <w:wBefore w:w="393" w:type="dxa"/>
          <w:wAfter w:w="101" w:type="dxa"/>
          <w:trHeight w:val="2354"/>
        </w:trPr>
        <w:tc>
          <w:tcPr>
            <w:tcW w:w="9855" w:type="dxa"/>
            <w:gridSpan w:val="15"/>
            <w:tcBorders>
              <w:top w:val="nil"/>
              <w:bottom w:val="single" w:sz="4" w:space="0" w:color="auto"/>
            </w:tcBorders>
          </w:tcPr>
          <w:p w14:paraId="75179D1B" w14:textId="77777777" w:rsidR="005110DD" w:rsidRPr="00AF7FF4" w:rsidRDefault="005110DD" w:rsidP="00F8305C">
            <w:pPr>
              <w:jc w:val="both"/>
              <w:rPr>
                <w:b/>
                <w:bCs/>
                <w:u w:val="single"/>
              </w:rPr>
            </w:pPr>
            <w:r w:rsidRPr="00AF7FF4">
              <w:rPr>
                <w:b/>
                <w:bCs/>
                <w:u w:val="single"/>
              </w:rPr>
              <w:t>Metody a přístupy používané ve výuce</w:t>
            </w:r>
          </w:p>
          <w:p w14:paraId="25F3050E" w14:textId="77777777" w:rsidR="005110DD" w:rsidRPr="00AF7FF4" w:rsidRDefault="005110DD" w:rsidP="00F8305C">
            <w:pPr>
              <w:pStyle w:val="Nadpis5"/>
              <w:spacing w:before="0"/>
              <w:rPr>
                <w:rFonts w:ascii="Times New Roman" w:eastAsia="Times New Roman" w:hAnsi="Times New Roman" w:cs="Times New Roman"/>
                <w:b/>
                <w:bCs/>
                <w:color w:val="auto"/>
              </w:rPr>
            </w:pPr>
            <w:r w:rsidRPr="00AF7FF4">
              <w:rPr>
                <w:rFonts w:ascii="Times New Roman" w:eastAsia="Times New Roman" w:hAnsi="Times New Roman" w:cs="Times New Roman"/>
                <w:b/>
                <w:bCs/>
                <w:color w:val="auto"/>
              </w:rPr>
              <w:t>Pro dosažení odborných znalostí jsou užívány vyučovací metody:</w:t>
            </w:r>
          </w:p>
          <w:p w14:paraId="7715A174" w14:textId="59580C8D" w:rsidR="005110DD" w:rsidRPr="00AF7FF4" w:rsidRDefault="00AF7FF4" w:rsidP="00F8305C">
            <w:pPr>
              <w:jc w:val="both"/>
              <w:rPr>
                <w:color w:val="000000"/>
                <w:shd w:val="clear" w:color="auto" w:fill="FFFFFF"/>
              </w:rPr>
            </w:pPr>
            <w:r w:rsidRPr="00AF7FF4">
              <w:rPr>
                <w:color w:val="000000"/>
                <w:shd w:val="clear" w:color="auto" w:fill="FFFFFF"/>
              </w:rPr>
              <w:t xml:space="preserve">Dialogická (diskuze, rozhovor, brainstorming), </w:t>
            </w:r>
            <w:r w:rsidR="005110DD" w:rsidRPr="00AF7FF4">
              <w:t>Monologická (výklad, přednáška, instruktáž</w:t>
            </w:r>
            <w:r w:rsidRPr="00AF7FF4">
              <w:t>)</w:t>
            </w:r>
          </w:p>
          <w:p w14:paraId="13DFE843" w14:textId="77777777" w:rsidR="005110DD" w:rsidRPr="00AF7FF4" w:rsidRDefault="005110DD" w:rsidP="00F8305C">
            <w:pPr>
              <w:jc w:val="both"/>
              <w:rPr>
                <w:color w:val="000000"/>
                <w:shd w:val="clear" w:color="auto" w:fill="FFFFFF"/>
              </w:rPr>
            </w:pPr>
          </w:p>
          <w:p w14:paraId="0FDE1567" w14:textId="77777777" w:rsidR="005110DD" w:rsidRPr="00AF7FF4" w:rsidRDefault="005110DD" w:rsidP="00F8305C">
            <w:pPr>
              <w:jc w:val="both"/>
              <w:rPr>
                <w:b/>
                <w:bCs/>
              </w:rPr>
            </w:pPr>
            <w:r w:rsidRPr="00AF7FF4">
              <w:rPr>
                <w:b/>
                <w:bCs/>
              </w:rPr>
              <w:t>Pro dosažení odborných dovedností jsou užívány vyučovací metody:</w:t>
            </w:r>
          </w:p>
          <w:p w14:paraId="55E7D9B2" w14:textId="4D8FD51E" w:rsidR="005110DD" w:rsidRPr="00AF7FF4" w:rsidRDefault="00AF7FF4" w:rsidP="00F8305C">
            <w:pPr>
              <w:rPr>
                <w:color w:val="000000"/>
                <w:shd w:val="clear" w:color="auto" w:fill="FFFFFF"/>
              </w:rPr>
            </w:pPr>
            <w:r w:rsidRPr="00AF7FF4">
              <w:rPr>
                <w:color w:val="000000"/>
                <w:shd w:val="clear" w:color="auto" w:fill="FFFFFF"/>
              </w:rPr>
              <w:t xml:space="preserve">Individuální práce studentů, </w:t>
            </w:r>
            <w:r w:rsidR="005110DD" w:rsidRPr="00AF7FF4">
              <w:rPr>
                <w:color w:val="000000"/>
                <w:shd w:val="clear" w:color="auto" w:fill="FFFFFF"/>
              </w:rPr>
              <w:t>Týmová práce</w:t>
            </w:r>
          </w:p>
          <w:p w14:paraId="3A97743B" w14:textId="77777777" w:rsidR="005110DD" w:rsidRPr="00AF7FF4" w:rsidRDefault="005110DD" w:rsidP="00F8305C"/>
          <w:p w14:paraId="5F52CADB" w14:textId="77777777" w:rsidR="005110DD" w:rsidRPr="00AF7FF4" w:rsidRDefault="005110DD" w:rsidP="00F8305C">
            <w:pPr>
              <w:pStyle w:val="Nadpis5"/>
              <w:spacing w:before="0"/>
              <w:rPr>
                <w:rFonts w:ascii="Times New Roman" w:eastAsia="Times New Roman" w:hAnsi="Times New Roman" w:cs="Times New Roman"/>
                <w:b/>
                <w:bCs/>
                <w:color w:val="auto"/>
              </w:rPr>
            </w:pPr>
            <w:r w:rsidRPr="00AF7FF4">
              <w:rPr>
                <w:rFonts w:ascii="Times New Roman" w:eastAsia="Times New Roman" w:hAnsi="Times New Roman" w:cs="Times New Roman"/>
                <w:b/>
                <w:bCs/>
                <w:color w:val="auto"/>
              </w:rPr>
              <w:t>Očekávané výsledky učení dosažené studiem předmětu jsou ověřovány hodnoticími metodami:</w:t>
            </w:r>
          </w:p>
          <w:p w14:paraId="063D2215" w14:textId="01B880FC" w:rsidR="005110DD" w:rsidRDefault="007B296A" w:rsidP="00F8305C">
            <w:pPr>
              <w:jc w:val="both"/>
              <w:rPr>
                <w:color w:val="000000"/>
              </w:rPr>
            </w:pPr>
            <w:r w:rsidRPr="00AF7FF4">
              <w:rPr>
                <w:color w:val="000000"/>
              </w:rPr>
              <w:t>Analýza seminární práce</w:t>
            </w:r>
          </w:p>
          <w:p w14:paraId="72513008" w14:textId="77777777" w:rsidR="005110DD" w:rsidRPr="008440C7" w:rsidRDefault="005110DD" w:rsidP="00F8305C">
            <w:pPr>
              <w:jc w:val="both"/>
              <w:rPr>
                <w:strike/>
                <w:color w:val="000000"/>
              </w:rPr>
            </w:pPr>
          </w:p>
          <w:p w14:paraId="2FAC89C9" w14:textId="2D3364E9" w:rsidR="005110DD" w:rsidRPr="000C69A4" w:rsidRDefault="00910D1F" w:rsidP="00F8305C">
            <w:pPr>
              <w:jc w:val="both"/>
              <w:rPr>
                <w:b/>
                <w:bCs/>
                <w:u w:val="single"/>
              </w:rPr>
            </w:pPr>
            <w:r w:rsidRPr="000C69A4">
              <w:rPr>
                <w:b/>
                <w:bCs/>
                <w:u w:val="single"/>
              </w:rPr>
              <w:t>P</w:t>
            </w:r>
            <w:r w:rsidR="005110DD" w:rsidRPr="000C69A4">
              <w:rPr>
                <w:b/>
                <w:bCs/>
                <w:u w:val="single"/>
              </w:rPr>
              <w:t>oužívané didaktické prostředky</w:t>
            </w:r>
          </w:p>
          <w:p w14:paraId="092EA6A2" w14:textId="77777777" w:rsidR="005110DD" w:rsidRPr="0071371D" w:rsidRDefault="005110DD" w:rsidP="00F8305C">
            <w:pPr>
              <w:jc w:val="both"/>
            </w:pPr>
            <w:r w:rsidRPr="00CA2F1A">
              <w:lastRenderedPageBreak/>
              <w:t>Při výuce jsou využívány technické výukové prostředky – vizuální/audiovizuální prostředky výpočetní a prezentační techniky, materiální vybavení poslucháren, seminárních a odborných učeben a laboratoří a moderní učební pomůcky, zejm. dataprojekce, on-line nástroje, zdroje odborné literatury, databáze, výukové počítačové programy, prezentace, videozáznamy, modely aj.</w:t>
            </w:r>
          </w:p>
          <w:p w14:paraId="5DBB5AAF" w14:textId="77777777" w:rsidR="005110DD" w:rsidRPr="0071371D" w:rsidRDefault="005110DD" w:rsidP="00F8305C">
            <w:pPr>
              <w:jc w:val="both"/>
            </w:pPr>
          </w:p>
          <w:p w14:paraId="7792D080" w14:textId="505ACD34" w:rsidR="005110DD"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505E76A1"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309C0712" w14:textId="77777777" w:rsidR="005110DD" w:rsidRDefault="005110DD" w:rsidP="00F8305C">
            <w:pPr>
              <w:jc w:val="both"/>
            </w:pPr>
            <w:r>
              <w:rPr>
                <w:b/>
              </w:rPr>
              <w:lastRenderedPageBreak/>
              <w:t>Studijní literatura a studijní pomůcky</w:t>
            </w:r>
          </w:p>
        </w:tc>
        <w:tc>
          <w:tcPr>
            <w:tcW w:w="6202" w:type="dxa"/>
            <w:gridSpan w:val="10"/>
            <w:tcBorders>
              <w:top w:val="single" w:sz="4" w:space="0" w:color="auto"/>
              <w:bottom w:val="nil"/>
            </w:tcBorders>
          </w:tcPr>
          <w:p w14:paraId="6CC8046B" w14:textId="77777777" w:rsidR="005110DD" w:rsidRDefault="005110DD" w:rsidP="00F8305C">
            <w:pPr>
              <w:jc w:val="both"/>
            </w:pPr>
          </w:p>
        </w:tc>
      </w:tr>
      <w:tr w:rsidR="005110DD" w14:paraId="58F964CC" w14:textId="77777777" w:rsidTr="001041BE">
        <w:trPr>
          <w:gridBefore w:val="1"/>
          <w:gridAfter w:val="1"/>
          <w:wBefore w:w="393" w:type="dxa"/>
          <w:wAfter w:w="101" w:type="dxa"/>
          <w:trHeight w:val="1497"/>
        </w:trPr>
        <w:tc>
          <w:tcPr>
            <w:tcW w:w="9855" w:type="dxa"/>
            <w:gridSpan w:val="15"/>
            <w:tcBorders>
              <w:top w:val="nil"/>
            </w:tcBorders>
          </w:tcPr>
          <w:p w14:paraId="72F13807" w14:textId="77777777" w:rsidR="00CB7334" w:rsidRPr="007C59D0" w:rsidRDefault="00CB7334" w:rsidP="00CB7334">
            <w:pPr>
              <w:pStyle w:val="TableParagraph"/>
              <w:spacing w:line="240" w:lineRule="auto"/>
              <w:ind w:left="0"/>
              <w:rPr>
                <w:sz w:val="20"/>
                <w:szCs w:val="20"/>
              </w:rPr>
            </w:pPr>
            <w:r w:rsidRPr="007C59D0">
              <w:rPr>
                <w:sz w:val="20"/>
                <w:szCs w:val="20"/>
                <w:u w:val="single"/>
              </w:rPr>
              <w:t>Povinná literatura:</w:t>
            </w:r>
          </w:p>
          <w:p w14:paraId="2AFF5E87" w14:textId="77777777" w:rsidR="00CB7334" w:rsidRPr="007C59D0" w:rsidRDefault="00CB7334" w:rsidP="00CB7334">
            <w:pPr>
              <w:jc w:val="both"/>
            </w:pPr>
            <w:r w:rsidRPr="007C59D0">
              <w:t>DOLEŽAL, J. Projektový management: komplexně, prakticky a podle světových standardů. Praha: Grada, 2016. ISBN 978-80-247-5620-2.</w:t>
            </w:r>
          </w:p>
          <w:p w14:paraId="21DA3B55" w14:textId="77777777" w:rsidR="00CB7334" w:rsidRPr="007C59D0" w:rsidRDefault="00CB7334" w:rsidP="00CB7334">
            <w:pPr>
              <w:jc w:val="both"/>
            </w:pPr>
            <w:r w:rsidRPr="007C59D0">
              <w:t>DOLEŽAL, J., MÁCHAL, P., LACKO, B. a kol. Projektový management podle IPMA. 2. vyd. Praha: Grada, 2012. ISBN 978-80-247-4275-5.</w:t>
            </w:r>
          </w:p>
          <w:p w14:paraId="4C2300FF" w14:textId="77777777" w:rsidR="00CB7334" w:rsidRDefault="00CB7334" w:rsidP="00CB7334">
            <w:pPr>
              <w:shd w:val="clear" w:color="auto" w:fill="FFFFFF"/>
              <w:jc w:val="both"/>
            </w:pPr>
            <w:r w:rsidRPr="007C59D0">
              <w:rPr>
                <w:caps/>
              </w:rPr>
              <w:t>Křivánek,</w:t>
            </w:r>
            <w:r w:rsidRPr="007C59D0">
              <w:t xml:space="preserve"> M. Dynamické vedení a řízení projektů: systémovým myšlením k úspěšným projektům. Praha: Grada, 2019. ISBN 9788027104086.</w:t>
            </w:r>
          </w:p>
          <w:p w14:paraId="75EA1DA9" w14:textId="77777777" w:rsidR="00CB7334" w:rsidRDefault="00CB7334" w:rsidP="00CB7334">
            <w:pPr>
              <w:shd w:val="clear" w:color="auto" w:fill="FFFFFF"/>
              <w:jc w:val="both"/>
            </w:pPr>
            <w:r w:rsidRPr="007C59D0">
              <w:t>HORINE, G. Project Management: Absolute Beginner´s Guide. Indianapolis: Que Publishing, 2017. ISBN 978-0789756756.</w:t>
            </w:r>
          </w:p>
          <w:p w14:paraId="2DD95003" w14:textId="53F917DE" w:rsidR="0017582F" w:rsidRDefault="00CB7334" w:rsidP="00CB7334">
            <w:pPr>
              <w:shd w:val="clear" w:color="auto" w:fill="FFFFFF"/>
              <w:jc w:val="both"/>
            </w:pPr>
            <w:r w:rsidRPr="0017582F">
              <w:t xml:space="preserve">A </w:t>
            </w:r>
            <w:r w:rsidR="0017582F">
              <w:t>G</w:t>
            </w:r>
            <w:r w:rsidRPr="0017582F">
              <w:t xml:space="preserve">uide to the </w:t>
            </w:r>
            <w:r w:rsidR="0017582F">
              <w:t>P</w:t>
            </w:r>
            <w:r w:rsidRPr="0017582F">
              <w:t xml:space="preserve">roject </w:t>
            </w:r>
            <w:r w:rsidR="0017582F">
              <w:t>M</w:t>
            </w:r>
            <w:r w:rsidRPr="0017582F">
              <w:t xml:space="preserve">anagement </w:t>
            </w:r>
            <w:r w:rsidR="0017582F">
              <w:t>B</w:t>
            </w:r>
            <w:r w:rsidRPr="0017582F">
              <w:t xml:space="preserve">ody of </w:t>
            </w:r>
            <w:r w:rsidR="0017582F">
              <w:t>K</w:t>
            </w:r>
            <w:r w:rsidRPr="0017582F">
              <w:t xml:space="preserve">nowledge (PMBOK </w:t>
            </w:r>
            <w:r w:rsidR="0017582F">
              <w:t>G</w:t>
            </w:r>
            <w:r w:rsidRPr="0017582F">
              <w:t>uide).</w:t>
            </w:r>
            <w:r>
              <w:t xml:space="preserve"> </w:t>
            </w:r>
            <w:r w:rsidR="0017582F">
              <w:t xml:space="preserve">6th Ed. </w:t>
            </w:r>
            <w:r>
              <w:t>Newtown Square: Project Management Institute, 2017. ISBN 9781628253900. Dostupné</w:t>
            </w:r>
            <w:r w:rsidR="0017582F">
              <w:t xml:space="preserve"> </w:t>
            </w:r>
            <w:r>
              <w:t>z:</w:t>
            </w:r>
          </w:p>
          <w:p w14:paraId="3180D33B" w14:textId="286A0644" w:rsidR="00CB7334" w:rsidRPr="007C59D0" w:rsidRDefault="009556F6" w:rsidP="00CB7334">
            <w:pPr>
              <w:shd w:val="clear" w:color="auto" w:fill="FFFFFF"/>
              <w:jc w:val="both"/>
            </w:pPr>
            <w:hyperlink r:id="rId25" w:history="1">
              <w:r w:rsidR="00CB7334">
                <w:rPr>
                  <w:rStyle w:val="Hypertextovodkaz"/>
                </w:rPr>
                <w:t>https://proxy.k.utb.cz/login?url=https://app.knovel.com/hotlink/toc/id:kpGPMBKP02/a-guide-to?kpromoter=marc</w:t>
              </w:r>
            </w:hyperlink>
            <w:r w:rsidR="00F52661" w:rsidRPr="00F52661">
              <w:rPr>
                <w:rStyle w:val="Hypertextovodkaz"/>
                <w:color w:val="auto"/>
                <w:u w:val="none"/>
              </w:rPr>
              <w:t>.</w:t>
            </w:r>
          </w:p>
          <w:p w14:paraId="11A9C16A" w14:textId="77777777" w:rsidR="00CB7334" w:rsidRPr="007C59D0" w:rsidRDefault="00CB7334" w:rsidP="00CB7334">
            <w:pPr>
              <w:jc w:val="both"/>
            </w:pPr>
          </w:p>
          <w:p w14:paraId="386DBD06" w14:textId="77777777" w:rsidR="00CB7334" w:rsidRPr="007C59D0" w:rsidRDefault="00CB7334" w:rsidP="00CB7334">
            <w:pPr>
              <w:pStyle w:val="TableParagraph"/>
              <w:spacing w:line="240" w:lineRule="auto"/>
              <w:ind w:left="0"/>
              <w:rPr>
                <w:sz w:val="20"/>
                <w:szCs w:val="20"/>
                <w:u w:val="single"/>
              </w:rPr>
            </w:pPr>
            <w:r w:rsidRPr="007C59D0">
              <w:rPr>
                <w:sz w:val="20"/>
                <w:szCs w:val="20"/>
                <w:u w:val="single"/>
              </w:rPr>
              <w:t>Doporučená literatura:</w:t>
            </w:r>
          </w:p>
          <w:p w14:paraId="64F96DE3" w14:textId="77777777" w:rsidR="00CB7334" w:rsidRPr="007C59D0" w:rsidRDefault="00CB7334" w:rsidP="00CB7334">
            <w:pPr>
              <w:shd w:val="clear" w:color="auto" w:fill="FFFFFF"/>
              <w:jc w:val="both"/>
            </w:pPr>
            <w:r w:rsidRPr="007C59D0">
              <w:t>ALDRIDGE, J., DERRINGTON, A.M. The Research Funding Toolkit How to Plan and Write Succesful Grant Applications. Thousand Oaks: SAGE Publications Ltd., 2012. ISBN 978-0-85702-968-3.</w:t>
            </w:r>
          </w:p>
          <w:p w14:paraId="4FF98E15" w14:textId="77777777" w:rsidR="00CB7334" w:rsidRDefault="00CB7334" w:rsidP="00CB7334">
            <w:pPr>
              <w:jc w:val="both"/>
            </w:pPr>
            <w:r w:rsidRPr="007C59D0">
              <w:t>LESTER, A. Project Management, Planning and Control – Managing Engineering, Construction and Manufacturing Projects to PMI, APM and BSI Standards. 7th Ed. Oxford: Butterworth-Heinemann, an imprint of Elsevier, 2017. ISBN 9780081020203.</w:t>
            </w:r>
          </w:p>
          <w:p w14:paraId="33CC95B2" w14:textId="0214C60C" w:rsidR="00CB7334" w:rsidRPr="007233E3" w:rsidRDefault="00CB7334" w:rsidP="00CB7334">
            <w:pPr>
              <w:jc w:val="both"/>
            </w:pPr>
            <w:r w:rsidRPr="007233E3">
              <w:t>BRADA, J</w:t>
            </w:r>
            <w:r>
              <w:t xml:space="preserve">., </w:t>
            </w:r>
            <w:r w:rsidRPr="007233E3">
              <w:t>ONDEK, Š</w:t>
            </w:r>
            <w:r>
              <w:t xml:space="preserve">. </w:t>
            </w:r>
            <w:r w:rsidRPr="00CB7334">
              <w:t>P3.express: Minimalistický systém projektového řízení.</w:t>
            </w:r>
            <w:r w:rsidRPr="007233E3">
              <w:t xml:space="preserve"> Online. Belgium: OMIMO</w:t>
            </w:r>
            <w:r>
              <w:t xml:space="preserve">, </w:t>
            </w:r>
            <w:r w:rsidRPr="007233E3">
              <w:t xml:space="preserve">2021. Dostupné z: </w:t>
            </w:r>
            <w:hyperlink r:id="rId26" w:history="1">
              <w:r w:rsidRPr="007233E3">
                <w:rPr>
                  <w:rStyle w:val="Hypertextovodkaz"/>
                </w:rPr>
                <w:t>https://p3.express/</w:t>
              </w:r>
            </w:hyperlink>
            <w:hyperlink r:id="rId27" w:history="1">
              <w:r w:rsidRPr="007233E3">
                <w:rPr>
                  <w:rStyle w:val="Hypertextovodkaz"/>
                </w:rPr>
                <w:t>cs</w:t>
              </w:r>
            </w:hyperlink>
            <w:hyperlink r:id="rId28" w:history="1">
              <w:r w:rsidRPr="007233E3">
                <w:rPr>
                  <w:rStyle w:val="Hypertextovodkaz"/>
                </w:rPr>
                <w:t>/#</w:t>
              </w:r>
            </w:hyperlink>
            <w:hyperlink r:id="rId29" w:history="1">
              <w:r w:rsidRPr="007233E3">
                <w:rPr>
                  <w:rStyle w:val="Hypertextovodkaz"/>
                </w:rPr>
                <w:t>bottomnav</w:t>
              </w:r>
            </w:hyperlink>
            <w:r w:rsidRPr="007233E3">
              <w:t xml:space="preserve">. </w:t>
            </w:r>
          </w:p>
          <w:p w14:paraId="4A978DE1" w14:textId="77777777" w:rsidR="00CB7334" w:rsidRDefault="00CB7334" w:rsidP="00CB7334">
            <w:pPr>
              <w:shd w:val="clear" w:color="auto" w:fill="FFFFFF"/>
              <w:jc w:val="both"/>
            </w:pPr>
            <w:r w:rsidRPr="007C59D0">
              <w:t>KOLAJOVÁ, L. Týmová spolupráce: Jak efektivně vést tým pro dosažení nejlepších výsledků. Praha: Grada, 2006. ISBN 80-247-1764-6.</w:t>
            </w:r>
          </w:p>
          <w:p w14:paraId="32E01103" w14:textId="19E07542" w:rsidR="00E03B35" w:rsidRPr="00D22542" w:rsidRDefault="00CB7334" w:rsidP="0017582F">
            <w:pPr>
              <w:shd w:val="clear" w:color="auto" w:fill="FFFFFF"/>
              <w:jc w:val="both"/>
            </w:pPr>
            <w:r w:rsidRPr="00485107">
              <w:t>SVOZILOVÁ, A. </w:t>
            </w:r>
            <w:r w:rsidRPr="00CB7334">
              <w:t>Projektový management: systémový přístup k řízení projektů.</w:t>
            </w:r>
            <w:r w:rsidRPr="00485107">
              <w:t xml:space="preserve"> 3.</w:t>
            </w:r>
            <w:r>
              <w:t xml:space="preserve"> aktual. a rozš. </w:t>
            </w:r>
            <w:r w:rsidRPr="00485107">
              <w:t>vyd. Praha: Grada, 2016. Expert. ISBN 978-80-271-0075-0.</w:t>
            </w:r>
          </w:p>
        </w:tc>
      </w:tr>
      <w:tr w:rsidR="005110DD" w14:paraId="05BB5994"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729CD59A" w14:textId="77777777" w:rsidR="005110DD" w:rsidRDefault="005110DD" w:rsidP="00F8305C">
            <w:pPr>
              <w:jc w:val="center"/>
              <w:rPr>
                <w:b/>
              </w:rPr>
            </w:pPr>
            <w:r>
              <w:rPr>
                <w:b/>
              </w:rPr>
              <w:t>Informace ke kombinované nebo distanční formě</w:t>
            </w:r>
          </w:p>
        </w:tc>
      </w:tr>
      <w:tr w:rsidR="005110DD" w14:paraId="7E5DB4DF"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7F683424" w14:textId="77777777" w:rsidR="005110DD" w:rsidRDefault="005110DD" w:rsidP="00F8305C">
            <w:pPr>
              <w:jc w:val="both"/>
            </w:pPr>
            <w:r>
              <w:rPr>
                <w:b/>
              </w:rPr>
              <w:t>Rozsah konzultací (soustředění)</w:t>
            </w:r>
          </w:p>
        </w:tc>
        <w:tc>
          <w:tcPr>
            <w:tcW w:w="889" w:type="dxa"/>
            <w:tcBorders>
              <w:top w:val="single" w:sz="2" w:space="0" w:color="auto"/>
            </w:tcBorders>
          </w:tcPr>
          <w:p w14:paraId="5BA53DD1" w14:textId="1F6057C7" w:rsidR="005110DD" w:rsidRDefault="00766418" w:rsidP="00766418">
            <w:pPr>
              <w:jc w:val="center"/>
            </w:pPr>
            <w:r>
              <w:t>8</w:t>
            </w:r>
          </w:p>
        </w:tc>
        <w:tc>
          <w:tcPr>
            <w:tcW w:w="4179" w:type="dxa"/>
            <w:gridSpan w:val="7"/>
            <w:tcBorders>
              <w:top w:val="single" w:sz="2" w:space="0" w:color="auto"/>
            </w:tcBorders>
            <w:shd w:val="clear" w:color="auto" w:fill="F7CAAC"/>
          </w:tcPr>
          <w:p w14:paraId="6D4154C3" w14:textId="77777777" w:rsidR="005110DD" w:rsidRDefault="005110DD" w:rsidP="00F8305C">
            <w:pPr>
              <w:jc w:val="both"/>
              <w:rPr>
                <w:b/>
              </w:rPr>
            </w:pPr>
            <w:r>
              <w:rPr>
                <w:b/>
              </w:rPr>
              <w:t xml:space="preserve">hodin </w:t>
            </w:r>
          </w:p>
        </w:tc>
      </w:tr>
      <w:tr w:rsidR="005110DD" w14:paraId="103EC33F" w14:textId="77777777" w:rsidTr="001041BE">
        <w:trPr>
          <w:gridBefore w:val="1"/>
          <w:gridAfter w:val="1"/>
          <w:wBefore w:w="393" w:type="dxa"/>
          <w:wAfter w:w="101" w:type="dxa"/>
        </w:trPr>
        <w:tc>
          <w:tcPr>
            <w:tcW w:w="9855" w:type="dxa"/>
            <w:gridSpan w:val="15"/>
            <w:shd w:val="clear" w:color="auto" w:fill="F7CAAC"/>
          </w:tcPr>
          <w:p w14:paraId="6BF0CEE9" w14:textId="77777777" w:rsidR="005110DD" w:rsidRDefault="005110DD" w:rsidP="00F8305C">
            <w:pPr>
              <w:jc w:val="both"/>
              <w:rPr>
                <w:b/>
              </w:rPr>
            </w:pPr>
            <w:r>
              <w:rPr>
                <w:b/>
              </w:rPr>
              <w:t>Informace o způsobu kontaktu s vyučujícím</w:t>
            </w:r>
          </w:p>
        </w:tc>
      </w:tr>
      <w:tr w:rsidR="005110DD" w14:paraId="6496C0DF" w14:textId="77777777" w:rsidTr="001041BE">
        <w:trPr>
          <w:gridBefore w:val="1"/>
          <w:gridAfter w:val="1"/>
          <w:wBefore w:w="393" w:type="dxa"/>
          <w:wAfter w:w="101" w:type="dxa"/>
          <w:trHeight w:val="1373"/>
        </w:trPr>
        <w:tc>
          <w:tcPr>
            <w:tcW w:w="9855" w:type="dxa"/>
            <w:gridSpan w:val="15"/>
          </w:tcPr>
          <w:p w14:paraId="088DB3AB" w14:textId="7EFFEC2C" w:rsidR="00D73117" w:rsidRPr="007C59D0" w:rsidRDefault="00D73117" w:rsidP="00D73117">
            <w:pPr>
              <w:jc w:val="both"/>
            </w:pPr>
            <w:r w:rsidRPr="00837B26">
              <w:t xml:space="preserve">Studenti se účastní výuky, kde je jim redukovanou formou prezentována látka dle anotace předmětu. Výuka je realizována v blocích. Studentům budou určeny části učiva k samostatnému nastudování. </w:t>
            </w:r>
            <w:r w:rsidR="008219C5" w:rsidRPr="008219C5">
              <w:t>Cílem výuky je zpracování vlastního projektu na vlastní téma s předem definovanými požadavky, jež budou mít studenti od počátku výuky k dispozici v IS Moodle</w:t>
            </w:r>
            <w:r w:rsidR="008219C5">
              <w:t xml:space="preserve">, </w:t>
            </w:r>
            <w:r w:rsidR="008219C5" w:rsidRPr="008219C5">
              <w:t>stejně jako zde budou mít přístupné prezentace s probíranou t</w:t>
            </w:r>
            <w:r w:rsidR="008219C5">
              <w:t>e</w:t>
            </w:r>
            <w:r w:rsidR="008219C5" w:rsidRPr="008219C5">
              <w:t>matikou. Požadavky na vlastní práci jsou konkretizovány v návaznosti na probíraná témata (např. minimální počet cílů projektu, definování a analýza stanoveného počtu stakeholderů, sestavení komunikačního plánu, podoba a forma práce apod.).</w:t>
            </w:r>
            <w:r w:rsidR="008219C5" w:rsidRPr="00595D93">
              <w:t xml:space="preserve"> </w:t>
            </w:r>
            <w:r w:rsidRPr="00595D93">
              <w:t xml:space="preserve"> </w:t>
            </w:r>
            <w:r w:rsidR="00824E2C" w:rsidRPr="00032448">
              <w:t xml:space="preserve">Konzultace jsou možné v rámci výuky nebo </w:t>
            </w:r>
            <w:r w:rsidR="00824E2C" w:rsidRPr="00E254FF">
              <w:t>lze vyučující</w:t>
            </w:r>
            <w:r w:rsidR="00E254FF">
              <w:t>ho</w:t>
            </w:r>
            <w:r w:rsidR="00824E2C" w:rsidRPr="00032448">
              <w:t xml:space="preserve"> kontaktovat viz níže.</w:t>
            </w:r>
          </w:p>
          <w:p w14:paraId="110D93B9" w14:textId="77777777" w:rsidR="00D73117" w:rsidRPr="00AE3A00" w:rsidRDefault="00D73117" w:rsidP="00D73117"/>
          <w:p w14:paraId="50E8E1B2" w14:textId="423853FC" w:rsidR="00D73117" w:rsidRDefault="00D73117" w:rsidP="00D73117">
            <w:r w:rsidRPr="00AE3A00">
              <w:t xml:space="preserve">Možnosti komunikace s vyučujícím: </w:t>
            </w:r>
            <w:hyperlink r:id="rId30" w:history="1">
              <w:r w:rsidR="00AE3A00" w:rsidRPr="00AE3A00">
                <w:rPr>
                  <w:rStyle w:val="Hypertextovodkaz"/>
                </w:rPr>
                <w:t>havelkova@utb.cz,</w:t>
              </w:r>
            </w:hyperlink>
            <w:r w:rsidRPr="00AE3A00">
              <w:rPr>
                <w:spacing w:val="-6"/>
              </w:rPr>
              <w:t xml:space="preserve"> </w:t>
            </w:r>
            <w:r w:rsidRPr="00AE3A00">
              <w:t>576</w:t>
            </w:r>
            <w:r w:rsidRPr="00AE3A00">
              <w:rPr>
                <w:spacing w:val="-7"/>
              </w:rPr>
              <w:t xml:space="preserve"> </w:t>
            </w:r>
            <w:r w:rsidRPr="001A08F7">
              <w:t>031</w:t>
            </w:r>
            <w:r w:rsidR="0017582F" w:rsidRPr="001A08F7">
              <w:rPr>
                <w:spacing w:val="-5"/>
              </w:rPr>
              <w:t> </w:t>
            </w:r>
            <w:r w:rsidRPr="001A08F7">
              <w:rPr>
                <w:spacing w:val="-4"/>
              </w:rPr>
              <w:t>3</w:t>
            </w:r>
            <w:r w:rsidR="00AE3A00" w:rsidRPr="001A08F7">
              <w:rPr>
                <w:spacing w:val="-4"/>
              </w:rPr>
              <w:t>4</w:t>
            </w:r>
            <w:r w:rsidRPr="001A08F7">
              <w:rPr>
                <w:spacing w:val="-4"/>
              </w:rPr>
              <w:t>0</w:t>
            </w:r>
            <w:r w:rsidR="0017582F" w:rsidRPr="001A08F7">
              <w:rPr>
                <w:spacing w:val="-4"/>
              </w:rPr>
              <w:t xml:space="preserve">, </w:t>
            </w:r>
            <w:hyperlink r:id="rId31" w:history="1">
              <w:r w:rsidR="0017582F" w:rsidRPr="001A08F7">
                <w:rPr>
                  <w:rStyle w:val="Hypertextovodkaz"/>
                  <w:spacing w:val="-4"/>
                </w:rPr>
                <w:t>spackova@utb.cz</w:t>
              </w:r>
            </w:hyperlink>
            <w:r w:rsidR="0017582F" w:rsidRPr="001A08F7">
              <w:rPr>
                <w:spacing w:val="-4"/>
              </w:rPr>
              <w:t>, 576 031 305</w:t>
            </w:r>
            <w:r w:rsidRPr="001A08F7">
              <w:rPr>
                <w:spacing w:val="-4"/>
              </w:rPr>
              <w:t>.</w:t>
            </w:r>
          </w:p>
          <w:p w14:paraId="3CFB0E46" w14:textId="77777777" w:rsidR="005110DD" w:rsidRDefault="005110DD" w:rsidP="00F8305C">
            <w:pPr>
              <w:jc w:val="both"/>
            </w:pPr>
          </w:p>
          <w:p w14:paraId="065F754A" w14:textId="77777777" w:rsidR="005110DD" w:rsidRDefault="005110DD" w:rsidP="00F8305C">
            <w:pPr>
              <w:jc w:val="both"/>
            </w:pPr>
          </w:p>
          <w:p w14:paraId="172353E7" w14:textId="77777777" w:rsidR="005110DD" w:rsidRDefault="005110DD" w:rsidP="00F8305C">
            <w:pPr>
              <w:jc w:val="both"/>
            </w:pPr>
          </w:p>
          <w:p w14:paraId="41568B5A" w14:textId="77777777" w:rsidR="005110DD" w:rsidRDefault="005110DD" w:rsidP="00F8305C">
            <w:pPr>
              <w:jc w:val="both"/>
            </w:pPr>
          </w:p>
          <w:p w14:paraId="302CCBA5" w14:textId="77777777" w:rsidR="005110DD" w:rsidRDefault="005110DD" w:rsidP="00F8305C">
            <w:pPr>
              <w:jc w:val="both"/>
            </w:pPr>
          </w:p>
          <w:p w14:paraId="4C9462B2" w14:textId="77777777" w:rsidR="007C59D0" w:rsidRDefault="007C59D0" w:rsidP="00F8305C">
            <w:pPr>
              <w:jc w:val="both"/>
            </w:pPr>
          </w:p>
          <w:p w14:paraId="1FF320BF" w14:textId="77777777" w:rsidR="007C59D0" w:rsidRDefault="007C59D0" w:rsidP="00F8305C">
            <w:pPr>
              <w:jc w:val="both"/>
            </w:pPr>
          </w:p>
          <w:p w14:paraId="10091826" w14:textId="14ABF26F" w:rsidR="007C59D0" w:rsidRDefault="007C59D0" w:rsidP="00F8305C">
            <w:pPr>
              <w:jc w:val="both"/>
            </w:pPr>
          </w:p>
          <w:p w14:paraId="23805036" w14:textId="129E1752" w:rsidR="004A5CEF" w:rsidRDefault="004A5CEF" w:rsidP="00F8305C">
            <w:pPr>
              <w:jc w:val="both"/>
            </w:pPr>
          </w:p>
          <w:p w14:paraId="55F16F0B" w14:textId="2A3DD310" w:rsidR="004A5CEF" w:rsidRDefault="004A5CEF" w:rsidP="00F8305C">
            <w:pPr>
              <w:jc w:val="both"/>
            </w:pPr>
          </w:p>
          <w:p w14:paraId="7529EEC0" w14:textId="37B9B1B3" w:rsidR="004A5CEF" w:rsidRDefault="004A5CEF" w:rsidP="00F8305C">
            <w:pPr>
              <w:jc w:val="both"/>
            </w:pPr>
          </w:p>
          <w:p w14:paraId="69E2FD3C" w14:textId="37834B2D" w:rsidR="004A5CEF" w:rsidRDefault="004A5CEF" w:rsidP="00F8305C">
            <w:pPr>
              <w:jc w:val="both"/>
            </w:pPr>
          </w:p>
          <w:p w14:paraId="42E7D2B1" w14:textId="77777777" w:rsidR="004A5CEF" w:rsidRDefault="004A5CEF" w:rsidP="00F8305C">
            <w:pPr>
              <w:jc w:val="both"/>
            </w:pPr>
          </w:p>
          <w:p w14:paraId="418D4B83" w14:textId="4D3BF3E9" w:rsidR="007C59D0" w:rsidRDefault="007C59D0" w:rsidP="00F8305C">
            <w:pPr>
              <w:jc w:val="both"/>
            </w:pPr>
          </w:p>
        </w:tc>
      </w:tr>
      <w:tr w:rsidR="005110DD" w14:paraId="6189B5D6"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06721484" w14:textId="6E1AF52D" w:rsidR="005110DD" w:rsidRDefault="005110DD" w:rsidP="00F8305C">
            <w:pPr>
              <w:jc w:val="both"/>
              <w:rPr>
                <w:b/>
                <w:sz w:val="28"/>
              </w:rPr>
            </w:pPr>
            <w:r>
              <w:lastRenderedPageBreak/>
              <w:br w:type="page"/>
            </w:r>
            <w:r>
              <w:rPr>
                <w:b/>
                <w:sz w:val="28"/>
              </w:rPr>
              <w:t>B-III – Charakteristika studijního předmětu</w:t>
            </w:r>
          </w:p>
        </w:tc>
      </w:tr>
      <w:tr w:rsidR="005110DD" w14:paraId="24EDCEDF"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7B11C12F"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732D1E3C" w14:textId="421B8368" w:rsidR="005110DD" w:rsidRPr="00C964A6" w:rsidRDefault="00C964A6" w:rsidP="00F8305C">
            <w:pPr>
              <w:jc w:val="both"/>
              <w:rPr>
                <w:b/>
                <w:bCs/>
              </w:rPr>
            </w:pPr>
            <w:bookmarkStart w:id="252" w:name="Mat_II"/>
            <w:bookmarkEnd w:id="252"/>
            <w:r w:rsidRPr="00C964A6">
              <w:rPr>
                <w:b/>
                <w:bCs/>
              </w:rPr>
              <w:t>Matematika II</w:t>
            </w:r>
          </w:p>
        </w:tc>
      </w:tr>
      <w:tr w:rsidR="005110DD" w14:paraId="7F032CC1" w14:textId="77777777" w:rsidTr="001041BE">
        <w:trPr>
          <w:gridBefore w:val="1"/>
          <w:gridAfter w:val="1"/>
          <w:wBefore w:w="393" w:type="dxa"/>
          <w:wAfter w:w="101" w:type="dxa"/>
        </w:trPr>
        <w:tc>
          <w:tcPr>
            <w:tcW w:w="3435" w:type="dxa"/>
            <w:gridSpan w:val="4"/>
            <w:shd w:val="clear" w:color="auto" w:fill="F7CAAC"/>
          </w:tcPr>
          <w:p w14:paraId="52260A37" w14:textId="77777777" w:rsidR="005110DD" w:rsidRDefault="005110DD" w:rsidP="00F8305C">
            <w:pPr>
              <w:jc w:val="both"/>
              <w:rPr>
                <w:b/>
              </w:rPr>
            </w:pPr>
            <w:r>
              <w:rPr>
                <w:b/>
              </w:rPr>
              <w:t>Typ předmětu</w:t>
            </w:r>
          </w:p>
        </w:tc>
        <w:tc>
          <w:tcPr>
            <w:tcW w:w="3057" w:type="dxa"/>
            <w:gridSpan w:val="6"/>
          </w:tcPr>
          <w:p w14:paraId="1862CB95" w14:textId="77777777" w:rsidR="005110DD" w:rsidRDefault="005110DD" w:rsidP="00F8305C">
            <w:pPr>
              <w:jc w:val="both"/>
            </w:pPr>
            <w:r>
              <w:t>povinný</w:t>
            </w:r>
          </w:p>
        </w:tc>
        <w:tc>
          <w:tcPr>
            <w:tcW w:w="2695" w:type="dxa"/>
            <w:gridSpan w:val="4"/>
            <w:shd w:val="clear" w:color="auto" w:fill="F7CAAC"/>
          </w:tcPr>
          <w:p w14:paraId="2128C050" w14:textId="77777777" w:rsidR="005110DD" w:rsidRDefault="005110DD" w:rsidP="00F8305C">
            <w:pPr>
              <w:jc w:val="both"/>
            </w:pPr>
            <w:r>
              <w:rPr>
                <w:b/>
              </w:rPr>
              <w:t>doporučený ročník / semestr</w:t>
            </w:r>
          </w:p>
        </w:tc>
        <w:tc>
          <w:tcPr>
            <w:tcW w:w="668" w:type="dxa"/>
          </w:tcPr>
          <w:p w14:paraId="336684D8" w14:textId="1561233B" w:rsidR="005110DD" w:rsidRDefault="005110DD" w:rsidP="00F8305C">
            <w:pPr>
              <w:jc w:val="both"/>
            </w:pPr>
            <w:r>
              <w:t>1/LS</w:t>
            </w:r>
          </w:p>
        </w:tc>
      </w:tr>
      <w:tr w:rsidR="005110DD" w14:paraId="50BD3E6D" w14:textId="77777777" w:rsidTr="001041BE">
        <w:trPr>
          <w:gridBefore w:val="1"/>
          <w:gridAfter w:val="1"/>
          <w:wBefore w:w="393" w:type="dxa"/>
          <w:wAfter w:w="101" w:type="dxa"/>
        </w:trPr>
        <w:tc>
          <w:tcPr>
            <w:tcW w:w="3435" w:type="dxa"/>
            <w:gridSpan w:val="4"/>
            <w:shd w:val="clear" w:color="auto" w:fill="F7CAAC"/>
          </w:tcPr>
          <w:p w14:paraId="37D8E399" w14:textId="77777777" w:rsidR="005110DD" w:rsidRDefault="005110DD" w:rsidP="00F8305C">
            <w:pPr>
              <w:jc w:val="both"/>
              <w:rPr>
                <w:b/>
              </w:rPr>
            </w:pPr>
            <w:r>
              <w:rPr>
                <w:b/>
              </w:rPr>
              <w:t>Rozsah studijního předmětu</w:t>
            </w:r>
          </w:p>
        </w:tc>
        <w:tc>
          <w:tcPr>
            <w:tcW w:w="1352" w:type="dxa"/>
            <w:gridSpan w:val="3"/>
          </w:tcPr>
          <w:p w14:paraId="16A0253F" w14:textId="01455E38" w:rsidR="005110DD" w:rsidRPr="00B74836" w:rsidRDefault="001C370D" w:rsidP="00F8305C">
            <w:pPr>
              <w:jc w:val="both"/>
            </w:pPr>
            <w:r w:rsidRPr="00B74836">
              <w:t>0</w:t>
            </w:r>
            <w:r w:rsidR="005110DD" w:rsidRPr="00B74836">
              <w:t>p+</w:t>
            </w:r>
            <w:r w:rsidRPr="00B74836">
              <w:t>56</w:t>
            </w:r>
            <w:r w:rsidR="005110DD" w:rsidRPr="00B74836">
              <w:t>s+</w:t>
            </w:r>
            <w:r w:rsidRPr="00B74836">
              <w:t>0</w:t>
            </w:r>
            <w:r w:rsidR="005110DD" w:rsidRPr="00B74836">
              <w:t>l</w:t>
            </w:r>
          </w:p>
        </w:tc>
        <w:tc>
          <w:tcPr>
            <w:tcW w:w="889" w:type="dxa"/>
            <w:shd w:val="clear" w:color="auto" w:fill="F7CAAC"/>
          </w:tcPr>
          <w:p w14:paraId="18C1B25D" w14:textId="77777777" w:rsidR="005110DD" w:rsidRPr="00B74836" w:rsidRDefault="005110DD" w:rsidP="00F8305C">
            <w:pPr>
              <w:jc w:val="both"/>
              <w:rPr>
                <w:b/>
              </w:rPr>
            </w:pPr>
            <w:r w:rsidRPr="00B74836">
              <w:rPr>
                <w:b/>
              </w:rPr>
              <w:t xml:space="preserve">hod. </w:t>
            </w:r>
          </w:p>
        </w:tc>
        <w:tc>
          <w:tcPr>
            <w:tcW w:w="816" w:type="dxa"/>
            <w:gridSpan w:val="2"/>
          </w:tcPr>
          <w:p w14:paraId="59E45068" w14:textId="6CCE7F6E" w:rsidR="005110DD" w:rsidRPr="00B74836" w:rsidRDefault="001C370D" w:rsidP="00F8305C">
            <w:pPr>
              <w:jc w:val="both"/>
            </w:pPr>
            <w:r w:rsidRPr="00B74836">
              <w:t>56</w:t>
            </w:r>
          </w:p>
        </w:tc>
        <w:tc>
          <w:tcPr>
            <w:tcW w:w="1479" w:type="dxa"/>
            <w:gridSpan w:val="2"/>
            <w:shd w:val="clear" w:color="auto" w:fill="F7CAAC"/>
          </w:tcPr>
          <w:p w14:paraId="26ED8F95" w14:textId="77777777" w:rsidR="005110DD" w:rsidRDefault="005110DD" w:rsidP="00F8305C">
            <w:pPr>
              <w:jc w:val="both"/>
              <w:rPr>
                <w:b/>
              </w:rPr>
            </w:pPr>
            <w:r>
              <w:rPr>
                <w:b/>
              </w:rPr>
              <w:t>kreditů</w:t>
            </w:r>
          </w:p>
        </w:tc>
        <w:tc>
          <w:tcPr>
            <w:tcW w:w="1884" w:type="dxa"/>
            <w:gridSpan w:val="3"/>
          </w:tcPr>
          <w:p w14:paraId="02AA0CE4" w14:textId="1D86149F" w:rsidR="005110DD" w:rsidRDefault="007A368A" w:rsidP="00F8305C">
            <w:pPr>
              <w:jc w:val="both"/>
            </w:pPr>
            <w:r>
              <w:t>6</w:t>
            </w:r>
          </w:p>
        </w:tc>
      </w:tr>
      <w:tr w:rsidR="005110DD" w14:paraId="2E8E0293" w14:textId="77777777" w:rsidTr="001041BE">
        <w:trPr>
          <w:gridBefore w:val="1"/>
          <w:gridAfter w:val="1"/>
          <w:wBefore w:w="393" w:type="dxa"/>
          <w:wAfter w:w="101" w:type="dxa"/>
        </w:trPr>
        <w:tc>
          <w:tcPr>
            <w:tcW w:w="3435" w:type="dxa"/>
            <w:gridSpan w:val="4"/>
            <w:shd w:val="clear" w:color="auto" w:fill="F7CAAC"/>
          </w:tcPr>
          <w:p w14:paraId="0710ACE7" w14:textId="77777777" w:rsidR="005110DD" w:rsidRDefault="005110DD" w:rsidP="00F8305C">
            <w:pPr>
              <w:jc w:val="both"/>
              <w:rPr>
                <w:b/>
                <w:sz w:val="22"/>
              </w:rPr>
            </w:pPr>
            <w:r>
              <w:rPr>
                <w:b/>
              </w:rPr>
              <w:t>Prerekvizity, korekvizity, ekvivalence</w:t>
            </w:r>
          </w:p>
        </w:tc>
        <w:tc>
          <w:tcPr>
            <w:tcW w:w="6420" w:type="dxa"/>
            <w:gridSpan w:val="11"/>
          </w:tcPr>
          <w:p w14:paraId="25C5C11B" w14:textId="77777777" w:rsidR="005110DD" w:rsidRDefault="005110DD" w:rsidP="00F8305C">
            <w:pPr>
              <w:jc w:val="both"/>
            </w:pPr>
          </w:p>
        </w:tc>
      </w:tr>
      <w:tr w:rsidR="005110DD" w14:paraId="6B340DC7" w14:textId="77777777" w:rsidTr="001041BE">
        <w:trPr>
          <w:gridBefore w:val="1"/>
          <w:gridAfter w:val="1"/>
          <w:wBefore w:w="393" w:type="dxa"/>
          <w:wAfter w:w="101" w:type="dxa"/>
        </w:trPr>
        <w:tc>
          <w:tcPr>
            <w:tcW w:w="3435" w:type="dxa"/>
            <w:gridSpan w:val="4"/>
            <w:shd w:val="clear" w:color="auto" w:fill="F7CAAC"/>
          </w:tcPr>
          <w:p w14:paraId="19058C1C" w14:textId="77777777" w:rsidR="005110DD" w:rsidRPr="005A0406" w:rsidRDefault="005110DD" w:rsidP="00F8305C">
            <w:pPr>
              <w:jc w:val="both"/>
              <w:rPr>
                <w:b/>
              </w:rPr>
            </w:pPr>
            <w:r w:rsidRPr="005A0406">
              <w:rPr>
                <w:b/>
              </w:rPr>
              <w:t>Způsob ověření výsledků učení</w:t>
            </w:r>
          </w:p>
        </w:tc>
        <w:tc>
          <w:tcPr>
            <w:tcW w:w="3057" w:type="dxa"/>
            <w:gridSpan w:val="6"/>
            <w:tcBorders>
              <w:bottom w:val="single" w:sz="4" w:space="0" w:color="auto"/>
            </w:tcBorders>
          </w:tcPr>
          <w:p w14:paraId="04DCC553" w14:textId="77777777" w:rsidR="005110DD" w:rsidRDefault="005110DD" w:rsidP="00F8305C">
            <w:pPr>
              <w:jc w:val="both"/>
            </w:pPr>
            <w:r w:rsidRPr="007A368A">
              <w:t>zápočet, zkouška</w:t>
            </w:r>
          </w:p>
        </w:tc>
        <w:tc>
          <w:tcPr>
            <w:tcW w:w="1479" w:type="dxa"/>
            <w:gridSpan w:val="2"/>
            <w:tcBorders>
              <w:bottom w:val="single" w:sz="4" w:space="0" w:color="auto"/>
            </w:tcBorders>
            <w:shd w:val="clear" w:color="auto" w:fill="F7CAAC"/>
          </w:tcPr>
          <w:p w14:paraId="248AA8A4" w14:textId="77777777" w:rsidR="005110DD" w:rsidRDefault="005110DD" w:rsidP="00F8305C">
            <w:pPr>
              <w:jc w:val="both"/>
              <w:rPr>
                <w:b/>
              </w:rPr>
            </w:pPr>
            <w:r>
              <w:rPr>
                <w:b/>
              </w:rPr>
              <w:t>Forma výuky</w:t>
            </w:r>
          </w:p>
        </w:tc>
        <w:tc>
          <w:tcPr>
            <w:tcW w:w="1884" w:type="dxa"/>
            <w:gridSpan w:val="3"/>
            <w:tcBorders>
              <w:bottom w:val="single" w:sz="4" w:space="0" w:color="auto"/>
            </w:tcBorders>
          </w:tcPr>
          <w:p w14:paraId="55A52468" w14:textId="34A71A00" w:rsidR="005110DD" w:rsidRDefault="00094AFE" w:rsidP="00F8305C">
            <w:pPr>
              <w:jc w:val="both"/>
            </w:pPr>
            <w:r w:rsidRPr="00B74836">
              <w:t>s</w:t>
            </w:r>
            <w:r w:rsidR="005110DD" w:rsidRPr="00B74836">
              <w:t>emináře</w:t>
            </w:r>
          </w:p>
          <w:p w14:paraId="76746AD9" w14:textId="27BE969F" w:rsidR="00094AFE" w:rsidRDefault="00094AFE" w:rsidP="00F8305C">
            <w:pPr>
              <w:jc w:val="both"/>
            </w:pPr>
          </w:p>
        </w:tc>
      </w:tr>
      <w:tr w:rsidR="005110DD" w14:paraId="60AFC17D" w14:textId="77777777" w:rsidTr="001041BE">
        <w:trPr>
          <w:gridBefore w:val="1"/>
          <w:gridAfter w:val="1"/>
          <w:wBefore w:w="393" w:type="dxa"/>
          <w:wAfter w:w="101" w:type="dxa"/>
        </w:trPr>
        <w:tc>
          <w:tcPr>
            <w:tcW w:w="3435" w:type="dxa"/>
            <w:gridSpan w:val="4"/>
            <w:shd w:val="clear" w:color="auto" w:fill="F7CAAC"/>
          </w:tcPr>
          <w:p w14:paraId="47016A60"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4A321F65" w14:textId="77777777" w:rsidR="00C8708E" w:rsidRPr="0060667D" w:rsidRDefault="00C8708E" w:rsidP="00C8708E">
            <w:pPr>
              <w:jc w:val="both"/>
              <w:rPr>
                <w:bCs/>
                <w:kern w:val="1"/>
              </w:rPr>
            </w:pPr>
            <w:r w:rsidRPr="0060667D">
              <w:rPr>
                <w:bCs/>
                <w:kern w:val="1"/>
              </w:rPr>
              <w:t>Povinná min. 80% docházka.</w:t>
            </w:r>
          </w:p>
          <w:p w14:paraId="7FEB314A" w14:textId="77777777" w:rsidR="00C8708E" w:rsidRPr="0060667D" w:rsidRDefault="00C8708E" w:rsidP="00C8708E">
            <w:pPr>
              <w:jc w:val="both"/>
              <w:rPr>
                <w:color w:val="000000"/>
                <w:shd w:val="clear" w:color="auto" w:fill="FFFFFF"/>
              </w:rPr>
            </w:pPr>
            <w:r w:rsidRPr="0060667D">
              <w:rPr>
                <w:color w:val="000000"/>
                <w:shd w:val="clear" w:color="auto" w:fill="FFFFFF"/>
              </w:rPr>
              <w:t>Zápočet: min. 50 % z počtu možných bodů za písemné práce, aktivita při lekcích, domácí úkoly.</w:t>
            </w:r>
          </w:p>
          <w:p w14:paraId="18611D5A" w14:textId="41813294" w:rsidR="005110DD" w:rsidRDefault="00C8708E" w:rsidP="00C8708E">
            <w:pPr>
              <w:jc w:val="both"/>
            </w:pPr>
            <w:r w:rsidRPr="0060667D">
              <w:rPr>
                <w:bCs/>
                <w:kern w:val="1"/>
              </w:rPr>
              <w:t xml:space="preserve">Zkouška – písemná: předpokladem ke složení zkoušky je udělený zápočet, zkoušková písemka má část teoretickou </w:t>
            </w:r>
            <w:r w:rsidR="003B478D">
              <w:rPr>
                <w:bCs/>
                <w:kern w:val="1"/>
              </w:rPr>
              <w:t xml:space="preserve">– interpretační </w:t>
            </w:r>
            <w:r w:rsidRPr="0060667D">
              <w:rPr>
                <w:bCs/>
                <w:kern w:val="1"/>
              </w:rPr>
              <w:t xml:space="preserve">(cca 25 %) a </w:t>
            </w:r>
            <w:r w:rsidR="003B478D" w:rsidRPr="0060667D">
              <w:rPr>
                <w:bCs/>
                <w:kern w:val="1"/>
              </w:rPr>
              <w:t>praktickou</w:t>
            </w:r>
            <w:r w:rsidR="003B478D">
              <w:rPr>
                <w:bCs/>
                <w:kern w:val="1"/>
              </w:rPr>
              <w:t xml:space="preserve"> – aplikační</w:t>
            </w:r>
            <w:r w:rsidRPr="0060667D">
              <w:rPr>
                <w:bCs/>
                <w:kern w:val="1"/>
              </w:rPr>
              <w:t xml:space="preserve"> (cca 75 %). </w:t>
            </w:r>
            <w:r w:rsidRPr="0060667D">
              <w:rPr>
                <w:bCs/>
                <w:kern w:val="2"/>
              </w:rPr>
              <w:t xml:space="preserve">Zkouška je udělena při úspěšnosti nad 50 </w:t>
            </w:r>
            <w:r w:rsidRPr="0060667D">
              <w:rPr>
                <w:bCs/>
                <w:kern w:val="2"/>
                <w:lang w:val="en-US"/>
              </w:rPr>
              <w:t xml:space="preserve">% z </w:t>
            </w:r>
            <w:r w:rsidRPr="009A2BF7">
              <w:rPr>
                <w:bCs/>
                <w:kern w:val="2"/>
              </w:rPr>
              <w:t>obou částí.</w:t>
            </w:r>
          </w:p>
        </w:tc>
      </w:tr>
      <w:tr w:rsidR="005110DD" w14:paraId="1FA0FFF8"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519EB04D" w14:textId="77777777" w:rsidR="005110DD" w:rsidRDefault="005110DD" w:rsidP="00F8305C">
            <w:pPr>
              <w:jc w:val="both"/>
              <w:rPr>
                <w:b/>
              </w:rPr>
            </w:pPr>
            <w:r>
              <w:rPr>
                <w:b/>
              </w:rPr>
              <w:t>Garant předmětu</w:t>
            </w:r>
          </w:p>
        </w:tc>
        <w:tc>
          <w:tcPr>
            <w:tcW w:w="6420" w:type="dxa"/>
            <w:gridSpan w:val="11"/>
            <w:tcBorders>
              <w:top w:val="nil"/>
            </w:tcBorders>
          </w:tcPr>
          <w:p w14:paraId="4FDE5649" w14:textId="77777777" w:rsidR="005110DD" w:rsidRDefault="005110DD" w:rsidP="00F8305C">
            <w:pPr>
              <w:jc w:val="both"/>
            </w:pPr>
          </w:p>
        </w:tc>
      </w:tr>
      <w:tr w:rsidR="005110DD" w14:paraId="054B2EC4"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7E889193" w14:textId="77777777" w:rsidR="005110DD" w:rsidRDefault="005110DD" w:rsidP="00F8305C">
            <w:pPr>
              <w:jc w:val="both"/>
              <w:rPr>
                <w:b/>
              </w:rPr>
            </w:pPr>
            <w:r>
              <w:rPr>
                <w:b/>
              </w:rPr>
              <w:t>Zapojení garanta do výuky předmětu</w:t>
            </w:r>
          </w:p>
        </w:tc>
        <w:tc>
          <w:tcPr>
            <w:tcW w:w="6420" w:type="dxa"/>
            <w:gridSpan w:val="11"/>
            <w:tcBorders>
              <w:top w:val="nil"/>
            </w:tcBorders>
          </w:tcPr>
          <w:p w14:paraId="5845B55A" w14:textId="77777777" w:rsidR="005110DD" w:rsidRDefault="005110DD" w:rsidP="00F8305C">
            <w:pPr>
              <w:jc w:val="both"/>
            </w:pPr>
          </w:p>
        </w:tc>
      </w:tr>
      <w:tr w:rsidR="005110DD" w14:paraId="6B5BD822" w14:textId="77777777" w:rsidTr="001041BE">
        <w:trPr>
          <w:gridBefore w:val="1"/>
          <w:gridAfter w:val="1"/>
          <w:wBefore w:w="393" w:type="dxa"/>
          <w:wAfter w:w="101" w:type="dxa"/>
        </w:trPr>
        <w:tc>
          <w:tcPr>
            <w:tcW w:w="3435" w:type="dxa"/>
            <w:gridSpan w:val="4"/>
            <w:shd w:val="clear" w:color="auto" w:fill="F7CAAC"/>
          </w:tcPr>
          <w:p w14:paraId="304DCC5A" w14:textId="77777777" w:rsidR="005110DD" w:rsidRDefault="005110DD" w:rsidP="00F8305C">
            <w:pPr>
              <w:jc w:val="both"/>
              <w:rPr>
                <w:b/>
              </w:rPr>
            </w:pPr>
            <w:r>
              <w:rPr>
                <w:b/>
              </w:rPr>
              <w:t>Vyučující</w:t>
            </w:r>
          </w:p>
        </w:tc>
        <w:tc>
          <w:tcPr>
            <w:tcW w:w="6420" w:type="dxa"/>
            <w:gridSpan w:val="11"/>
            <w:tcBorders>
              <w:bottom w:val="nil"/>
            </w:tcBorders>
          </w:tcPr>
          <w:p w14:paraId="33A5668C" w14:textId="77777777" w:rsidR="005110DD" w:rsidRDefault="005110DD" w:rsidP="00F8305C">
            <w:pPr>
              <w:jc w:val="both"/>
            </w:pPr>
          </w:p>
        </w:tc>
      </w:tr>
      <w:tr w:rsidR="005110DD" w14:paraId="5D1C5FE8" w14:textId="77777777" w:rsidTr="001041BE">
        <w:trPr>
          <w:gridBefore w:val="1"/>
          <w:gridAfter w:val="1"/>
          <w:wBefore w:w="393" w:type="dxa"/>
          <w:wAfter w:w="101" w:type="dxa"/>
          <w:trHeight w:val="260"/>
        </w:trPr>
        <w:tc>
          <w:tcPr>
            <w:tcW w:w="9855" w:type="dxa"/>
            <w:gridSpan w:val="15"/>
            <w:tcBorders>
              <w:top w:val="nil"/>
            </w:tcBorders>
          </w:tcPr>
          <w:p w14:paraId="3D7F70EF" w14:textId="6BB367A0" w:rsidR="005110DD" w:rsidRPr="00D60083" w:rsidRDefault="009556F6" w:rsidP="00F8305C">
            <w:pPr>
              <w:spacing w:before="60" w:after="60"/>
              <w:jc w:val="both"/>
            </w:pPr>
            <w:hyperlink w:anchor="Pátíková" w:history="1">
              <w:r w:rsidR="00D60083" w:rsidRPr="00D60083">
                <w:rPr>
                  <w:rStyle w:val="OdstavecseseznamemChar"/>
                  <w:rFonts w:ascii="Times New Roman" w:hAnsi="Times New Roman" w:cs="Times New Roman"/>
                  <w:sz w:val="20"/>
                  <w:szCs w:val="20"/>
                </w:rPr>
                <w:t>doc. Mgr. Zuzana Pátíková, Ph.D.</w:t>
              </w:r>
            </w:hyperlink>
            <w:r w:rsidR="00D60083" w:rsidRPr="00D60083">
              <w:t xml:space="preserve"> (100% s)</w:t>
            </w:r>
          </w:p>
        </w:tc>
      </w:tr>
      <w:tr w:rsidR="005110DD" w14:paraId="678BBF1D" w14:textId="77777777" w:rsidTr="001041BE">
        <w:trPr>
          <w:gridBefore w:val="1"/>
          <w:gridAfter w:val="1"/>
          <w:wBefore w:w="393" w:type="dxa"/>
          <w:wAfter w:w="101" w:type="dxa"/>
        </w:trPr>
        <w:tc>
          <w:tcPr>
            <w:tcW w:w="3435" w:type="dxa"/>
            <w:gridSpan w:val="4"/>
            <w:shd w:val="clear" w:color="auto" w:fill="F7CAAC"/>
          </w:tcPr>
          <w:p w14:paraId="24983461"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7E1E32B1" w14:textId="77777777" w:rsidR="005110DD" w:rsidRPr="005A0406" w:rsidRDefault="005110DD" w:rsidP="00F8305C">
            <w:pPr>
              <w:jc w:val="both"/>
            </w:pPr>
          </w:p>
        </w:tc>
      </w:tr>
      <w:tr w:rsidR="005110DD" w14:paraId="7269573D"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772F9D77" w14:textId="43C33280" w:rsidR="005110DD" w:rsidRPr="00351747" w:rsidRDefault="005110DD" w:rsidP="00F8305C">
            <w:pPr>
              <w:jc w:val="both"/>
              <w:rPr>
                <w:b/>
                <w:bCs/>
              </w:rPr>
            </w:pPr>
            <w:r w:rsidRPr="00D22542">
              <w:t xml:space="preserve">Cílem předmětu je </w:t>
            </w:r>
            <w:r w:rsidR="00C8708E" w:rsidRPr="00C8708E">
              <w:t>seznámit posluchače s integrálním počtem jedné proměnné a s diferenciálním počtem funkce dvou proměnných a jejich aplikacemi</w:t>
            </w:r>
            <w:r w:rsidRPr="00D22542">
              <w:t>.</w:t>
            </w:r>
            <w:r>
              <w:rPr>
                <w:b/>
                <w:bCs/>
              </w:rPr>
              <w:t xml:space="preserve"> </w:t>
            </w:r>
            <w:r w:rsidRPr="00351747">
              <w:rPr>
                <w:b/>
                <w:bCs/>
              </w:rPr>
              <w:t>Obsah předmětu tvoří tyto tematické celky:</w:t>
            </w:r>
          </w:p>
          <w:p w14:paraId="7BE60885" w14:textId="4207BB60" w:rsidR="00163046" w:rsidRPr="00AB7E7D" w:rsidRDefault="00163046" w:rsidP="00AB7E7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B7E7D">
              <w:rPr>
                <w:rFonts w:ascii="Times New Roman" w:hAnsi="Times New Roman" w:cs="Times New Roman"/>
                <w:sz w:val="20"/>
                <w:szCs w:val="20"/>
                <w:lang w:eastAsia="cs-CZ"/>
              </w:rPr>
              <w:t>Primitivní funkce, neurčitý integrál, integrace rozkladem.</w:t>
            </w:r>
          </w:p>
          <w:p w14:paraId="42E1DA31" w14:textId="12618879" w:rsidR="00163046" w:rsidRPr="00AB7E7D" w:rsidRDefault="00163046" w:rsidP="00AB7E7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B7E7D">
              <w:rPr>
                <w:rFonts w:ascii="Times New Roman" w:hAnsi="Times New Roman" w:cs="Times New Roman"/>
                <w:sz w:val="20"/>
                <w:szCs w:val="20"/>
                <w:lang w:eastAsia="cs-CZ"/>
              </w:rPr>
              <w:t>Integrace per partes, substituční metoda.</w:t>
            </w:r>
          </w:p>
          <w:p w14:paraId="6D7C57A6" w14:textId="33ED9C86" w:rsidR="00163046" w:rsidRPr="00AB7E7D" w:rsidRDefault="00163046" w:rsidP="00AB7E7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B7E7D">
              <w:rPr>
                <w:rFonts w:ascii="Times New Roman" w:hAnsi="Times New Roman" w:cs="Times New Roman"/>
                <w:sz w:val="20"/>
                <w:szCs w:val="20"/>
                <w:lang w:eastAsia="cs-CZ"/>
              </w:rPr>
              <w:t>Rozklad na parciální zlomky, integrace racionálních funkcí.</w:t>
            </w:r>
          </w:p>
          <w:p w14:paraId="563B70F1" w14:textId="1120FDAE" w:rsidR="00163046" w:rsidRPr="00AB7E7D" w:rsidRDefault="00163046" w:rsidP="00AB7E7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B7E7D">
              <w:rPr>
                <w:rFonts w:ascii="Times New Roman" w:hAnsi="Times New Roman" w:cs="Times New Roman"/>
                <w:sz w:val="20"/>
                <w:szCs w:val="20"/>
                <w:lang w:eastAsia="cs-CZ"/>
              </w:rPr>
              <w:t>Určitý integrál: Definice a základní vlastnosti. Integrace per partes a metoda substituční pro určité integrály.</w:t>
            </w:r>
          </w:p>
          <w:p w14:paraId="4168AE49" w14:textId="72395DC7" w:rsidR="00163046" w:rsidRPr="00AB7E7D" w:rsidRDefault="00163046" w:rsidP="00AB7E7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B7E7D">
              <w:rPr>
                <w:rFonts w:ascii="Times New Roman" w:hAnsi="Times New Roman" w:cs="Times New Roman"/>
                <w:sz w:val="20"/>
                <w:szCs w:val="20"/>
                <w:lang w:eastAsia="cs-CZ"/>
              </w:rPr>
              <w:t>Aplikace určitého integrálu v geometrii a ve fyzice. Nevlastní integrál.</w:t>
            </w:r>
          </w:p>
          <w:p w14:paraId="67F2ED1A" w14:textId="0304B7DE" w:rsidR="00163046" w:rsidRPr="00AB7E7D" w:rsidRDefault="00163046" w:rsidP="00AB7E7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B7E7D">
              <w:rPr>
                <w:rFonts w:ascii="Times New Roman" w:hAnsi="Times New Roman" w:cs="Times New Roman"/>
                <w:sz w:val="20"/>
                <w:szCs w:val="20"/>
                <w:lang w:eastAsia="cs-CZ"/>
              </w:rPr>
              <w:t>Eukleidovský prostor En, množiny v En, reálná funkce n reálných proměnných, metoda řezů.</w:t>
            </w:r>
          </w:p>
          <w:p w14:paraId="6D7EDC54" w14:textId="7F8102B9" w:rsidR="00163046" w:rsidRPr="00AB7E7D" w:rsidRDefault="00163046" w:rsidP="00AB7E7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B7E7D">
              <w:rPr>
                <w:rFonts w:ascii="Times New Roman" w:hAnsi="Times New Roman" w:cs="Times New Roman"/>
                <w:sz w:val="20"/>
                <w:szCs w:val="20"/>
                <w:lang w:eastAsia="cs-CZ"/>
              </w:rPr>
              <w:t>Limita a spojitost funkce více proměnných, parciální derivace.</w:t>
            </w:r>
          </w:p>
          <w:p w14:paraId="15F2F346" w14:textId="65AC62F7" w:rsidR="00F60A1C" w:rsidRPr="00AB7E7D" w:rsidRDefault="00163046" w:rsidP="00AB7E7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B7E7D">
              <w:rPr>
                <w:rFonts w:ascii="Times New Roman" w:hAnsi="Times New Roman" w:cs="Times New Roman"/>
                <w:sz w:val="20"/>
                <w:szCs w:val="20"/>
                <w:lang w:eastAsia="cs-CZ"/>
              </w:rPr>
              <w:t>Gradient, derivace ve směru, parciální derivace vyšších řádů, totální diferenciál funkce dvou proměnných (do 2. řádu)</w:t>
            </w:r>
            <w:r w:rsidR="00F60A1C" w:rsidRPr="00AB7E7D">
              <w:rPr>
                <w:rFonts w:ascii="Times New Roman" w:hAnsi="Times New Roman" w:cs="Times New Roman"/>
                <w:sz w:val="20"/>
                <w:szCs w:val="20"/>
                <w:lang w:eastAsia="cs-CZ"/>
              </w:rPr>
              <w:t>.</w:t>
            </w:r>
          </w:p>
          <w:p w14:paraId="36D77335" w14:textId="7F3D4664" w:rsidR="00163046" w:rsidRPr="00AB7E7D" w:rsidRDefault="00F60A1C" w:rsidP="00AB7E7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B7E7D">
              <w:rPr>
                <w:rFonts w:ascii="Times New Roman" w:hAnsi="Times New Roman" w:cs="Times New Roman"/>
                <w:sz w:val="20"/>
                <w:szCs w:val="20"/>
                <w:lang w:eastAsia="cs-CZ"/>
              </w:rPr>
              <w:t>T</w:t>
            </w:r>
            <w:r w:rsidR="00163046" w:rsidRPr="00AB7E7D">
              <w:rPr>
                <w:rFonts w:ascii="Times New Roman" w:hAnsi="Times New Roman" w:cs="Times New Roman"/>
                <w:sz w:val="20"/>
                <w:szCs w:val="20"/>
                <w:lang w:eastAsia="cs-CZ"/>
              </w:rPr>
              <w:t>ečná rovina, Taylorův polynom.</w:t>
            </w:r>
          </w:p>
          <w:p w14:paraId="026B994A" w14:textId="574165A3" w:rsidR="00163046" w:rsidRPr="00AB7E7D" w:rsidRDefault="00163046" w:rsidP="00AB7E7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B7E7D">
              <w:rPr>
                <w:rFonts w:ascii="Times New Roman" w:hAnsi="Times New Roman" w:cs="Times New Roman"/>
                <w:sz w:val="20"/>
                <w:szCs w:val="20"/>
                <w:lang w:eastAsia="cs-CZ"/>
              </w:rPr>
              <w:t>Lokální, vázané a globální extrémy funkce více proměnných.</w:t>
            </w:r>
          </w:p>
          <w:p w14:paraId="74E467F9" w14:textId="3A10E71E" w:rsidR="00163046" w:rsidRPr="00AB7E7D" w:rsidRDefault="00163046" w:rsidP="00AB7E7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B7E7D">
              <w:rPr>
                <w:rFonts w:ascii="Times New Roman" w:hAnsi="Times New Roman" w:cs="Times New Roman"/>
                <w:sz w:val="20"/>
                <w:szCs w:val="20"/>
                <w:lang w:eastAsia="cs-CZ"/>
              </w:rPr>
              <w:t>Funkce zadaná implicitně a její derivace.</w:t>
            </w:r>
          </w:p>
          <w:p w14:paraId="7975AF38" w14:textId="39796A34" w:rsidR="00163046" w:rsidRPr="00AB7E7D" w:rsidRDefault="00163046" w:rsidP="00AB7E7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B7E7D">
              <w:rPr>
                <w:rFonts w:ascii="Times New Roman" w:hAnsi="Times New Roman" w:cs="Times New Roman"/>
                <w:sz w:val="20"/>
                <w:szCs w:val="20"/>
                <w:lang w:eastAsia="cs-CZ"/>
              </w:rPr>
              <w:t>Aplikace diferenciálního počtu funkce více proměnných.</w:t>
            </w:r>
          </w:p>
          <w:p w14:paraId="32D0008A" w14:textId="15BC75E6" w:rsidR="00163046" w:rsidRPr="00AB7E7D" w:rsidRDefault="00163046" w:rsidP="00AB7E7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B7E7D">
              <w:rPr>
                <w:rFonts w:ascii="Times New Roman" w:hAnsi="Times New Roman" w:cs="Times New Roman"/>
                <w:sz w:val="20"/>
                <w:szCs w:val="20"/>
                <w:lang w:eastAsia="cs-CZ"/>
              </w:rPr>
              <w:t xml:space="preserve">Úvod do vícerozměrných </w:t>
            </w:r>
            <w:r w:rsidR="005B1EFC" w:rsidRPr="00AB7E7D">
              <w:rPr>
                <w:rFonts w:ascii="Times New Roman" w:hAnsi="Times New Roman" w:cs="Times New Roman"/>
                <w:sz w:val="20"/>
                <w:szCs w:val="20"/>
                <w:lang w:eastAsia="cs-CZ"/>
              </w:rPr>
              <w:t>integrálů – popis</w:t>
            </w:r>
            <w:r w:rsidRPr="00AB7E7D">
              <w:rPr>
                <w:rFonts w:ascii="Times New Roman" w:hAnsi="Times New Roman" w:cs="Times New Roman"/>
                <w:sz w:val="20"/>
                <w:szCs w:val="20"/>
                <w:lang w:eastAsia="cs-CZ"/>
              </w:rPr>
              <w:t xml:space="preserve"> integrační oblasti, integrace v kartézských a polárních souřadnicích.</w:t>
            </w:r>
          </w:p>
          <w:p w14:paraId="70B17816" w14:textId="676BB186" w:rsidR="00163046" w:rsidRPr="00AB7E7D" w:rsidRDefault="00163046" w:rsidP="00AB7E7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B7E7D">
              <w:rPr>
                <w:rFonts w:ascii="Times New Roman" w:hAnsi="Times New Roman" w:cs="Times New Roman"/>
                <w:sz w:val="20"/>
                <w:szCs w:val="20"/>
                <w:lang w:eastAsia="cs-CZ"/>
              </w:rPr>
              <w:t>Aplikace dvojných integrálů (obsah 2D oblasti, objem válce nad oblastí, povrch, těžiště 2D oblasti).</w:t>
            </w:r>
          </w:p>
          <w:p w14:paraId="78B8C794" w14:textId="77777777" w:rsidR="005110DD" w:rsidRDefault="005110DD" w:rsidP="00F8305C">
            <w:pPr>
              <w:jc w:val="both"/>
              <w:rPr>
                <w:b/>
                <w:bCs/>
              </w:rPr>
            </w:pPr>
          </w:p>
          <w:p w14:paraId="1105AE3F"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21FA5F29" w14:textId="77777777" w:rsidR="005110DD" w:rsidRPr="000C69A4"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0BCC273E" w14:textId="1092FAFD" w:rsidR="00AF7FF4"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v</w:t>
            </w:r>
            <w:r w:rsidRPr="003F7690">
              <w:rPr>
                <w:rFonts w:ascii="Times New Roman" w:hAnsi="Times New Roman" w:cs="Times New Roman"/>
                <w:sz w:val="20"/>
                <w:szCs w:val="20"/>
                <w:lang w:eastAsia="cs-CZ"/>
              </w:rPr>
              <w:t>ysvětlit, co je funkce primitivní k dané funkci</w:t>
            </w:r>
          </w:p>
          <w:p w14:paraId="320A1D9C" w14:textId="0C1E16A2" w:rsidR="00AF7FF4"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f</w:t>
            </w:r>
            <w:r w:rsidRPr="003F7690">
              <w:rPr>
                <w:rFonts w:ascii="Times New Roman" w:hAnsi="Times New Roman" w:cs="Times New Roman"/>
                <w:sz w:val="20"/>
                <w:szCs w:val="20"/>
                <w:lang w:eastAsia="cs-CZ"/>
              </w:rPr>
              <w:t>ormulovat Newton-Leibnizovu formuli</w:t>
            </w:r>
          </w:p>
          <w:p w14:paraId="491ECA54" w14:textId="168D56B1" w:rsidR="00AF7FF4"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v</w:t>
            </w:r>
            <w:r w:rsidRPr="003F7690">
              <w:rPr>
                <w:rFonts w:ascii="Times New Roman" w:hAnsi="Times New Roman" w:cs="Times New Roman"/>
                <w:sz w:val="20"/>
                <w:szCs w:val="20"/>
                <w:lang w:eastAsia="cs-CZ"/>
              </w:rPr>
              <w:t>yjmenovat, k čemu se může využít určitý integrál</w:t>
            </w:r>
          </w:p>
          <w:p w14:paraId="3D44DE7E" w14:textId="063F31F7" w:rsidR="00AF7FF4"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w:t>
            </w:r>
            <w:r w:rsidRPr="003F7690">
              <w:rPr>
                <w:rFonts w:ascii="Times New Roman" w:hAnsi="Times New Roman" w:cs="Times New Roman"/>
                <w:sz w:val="20"/>
                <w:szCs w:val="20"/>
                <w:lang w:eastAsia="cs-CZ"/>
              </w:rPr>
              <w:t>opsat geometrický význam parciálních derivací funkce dvou proměnných v bodě</w:t>
            </w:r>
          </w:p>
          <w:p w14:paraId="161869C8" w14:textId="78D4110C" w:rsidR="00AF7FF4"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v</w:t>
            </w:r>
            <w:r w:rsidRPr="003F7690">
              <w:rPr>
                <w:rFonts w:ascii="Times New Roman" w:hAnsi="Times New Roman" w:cs="Times New Roman"/>
                <w:sz w:val="20"/>
                <w:szCs w:val="20"/>
                <w:lang w:eastAsia="cs-CZ"/>
              </w:rPr>
              <w:t>ysvětlit význam gradientu v bodě</w:t>
            </w:r>
          </w:p>
          <w:p w14:paraId="419EE79C" w14:textId="3E0CEFC0" w:rsidR="00AF7FF4"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w:t>
            </w:r>
            <w:r w:rsidRPr="003F7690">
              <w:rPr>
                <w:rFonts w:ascii="Times New Roman" w:hAnsi="Times New Roman" w:cs="Times New Roman"/>
                <w:sz w:val="20"/>
                <w:szCs w:val="20"/>
                <w:lang w:eastAsia="cs-CZ"/>
              </w:rPr>
              <w:t>opsat proces hledání lokálních extrémů funkce dvou proměnných</w:t>
            </w:r>
          </w:p>
          <w:p w14:paraId="1D216B2F" w14:textId="77777777" w:rsidR="005110DD" w:rsidRPr="000C69A4" w:rsidRDefault="005110DD" w:rsidP="00F8305C">
            <w:pPr>
              <w:tabs>
                <w:tab w:val="left" w:pos="328"/>
              </w:tabs>
              <w:rPr>
                <w:b/>
                <w:color w:val="000000" w:themeColor="text1"/>
              </w:rPr>
            </w:pPr>
          </w:p>
          <w:p w14:paraId="2619A1E6" w14:textId="77777777" w:rsidR="005110DD" w:rsidRPr="000C69A4" w:rsidRDefault="005110DD" w:rsidP="00F8305C">
            <w:pPr>
              <w:tabs>
                <w:tab w:val="left" w:pos="328"/>
              </w:tabs>
              <w:rPr>
                <w:b/>
                <w:color w:val="000000" w:themeColor="text1"/>
              </w:rPr>
            </w:pPr>
            <w:r w:rsidRPr="000C69A4">
              <w:rPr>
                <w:b/>
                <w:color w:val="000000" w:themeColor="text1"/>
              </w:rPr>
              <w:t>Odborné dovednosti:</w:t>
            </w:r>
          </w:p>
          <w:p w14:paraId="44C473D2" w14:textId="4861C7DF" w:rsidR="00AF7FF4"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i</w:t>
            </w:r>
            <w:r w:rsidRPr="003F7690">
              <w:rPr>
                <w:rFonts w:ascii="Times New Roman" w:hAnsi="Times New Roman" w:cs="Times New Roman"/>
                <w:sz w:val="20"/>
                <w:szCs w:val="20"/>
                <w:lang w:eastAsia="cs-CZ"/>
              </w:rPr>
              <w:t>ntegrovat za využití integračních vzorců a úprav integrandu</w:t>
            </w:r>
          </w:p>
          <w:p w14:paraId="3F9C0F17" w14:textId="6A3D8416" w:rsidR="00AF7FF4"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a</w:t>
            </w:r>
            <w:r w:rsidRPr="003F7690">
              <w:rPr>
                <w:rFonts w:ascii="Times New Roman" w:hAnsi="Times New Roman" w:cs="Times New Roman"/>
                <w:sz w:val="20"/>
                <w:szCs w:val="20"/>
                <w:lang w:eastAsia="cs-CZ"/>
              </w:rPr>
              <w:t>plikovat integrační metody per partes a substituci</w:t>
            </w:r>
          </w:p>
          <w:p w14:paraId="60FBA9FD" w14:textId="5501242C" w:rsidR="00AF7FF4"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r</w:t>
            </w:r>
            <w:r w:rsidRPr="003F7690">
              <w:rPr>
                <w:rFonts w:ascii="Times New Roman" w:hAnsi="Times New Roman" w:cs="Times New Roman"/>
                <w:sz w:val="20"/>
                <w:szCs w:val="20"/>
                <w:lang w:eastAsia="cs-CZ"/>
              </w:rPr>
              <w:t>ozložit ryze lomenou racionální funkci na parciální zlomky</w:t>
            </w:r>
          </w:p>
          <w:p w14:paraId="31B53770" w14:textId="27D58035" w:rsidR="00AF7FF4"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i</w:t>
            </w:r>
            <w:r w:rsidRPr="003F7690">
              <w:rPr>
                <w:rFonts w:ascii="Times New Roman" w:hAnsi="Times New Roman" w:cs="Times New Roman"/>
                <w:sz w:val="20"/>
                <w:szCs w:val="20"/>
                <w:lang w:eastAsia="cs-CZ"/>
              </w:rPr>
              <w:t>ntegrovat parciální zlomky 1.-3. typu</w:t>
            </w:r>
          </w:p>
          <w:p w14:paraId="101C8614" w14:textId="44A42B06" w:rsidR="00AF7FF4"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w:t>
            </w:r>
            <w:r w:rsidRPr="003F7690">
              <w:rPr>
                <w:rFonts w:ascii="Times New Roman" w:hAnsi="Times New Roman" w:cs="Times New Roman"/>
                <w:sz w:val="20"/>
                <w:szCs w:val="20"/>
                <w:lang w:eastAsia="cs-CZ"/>
              </w:rPr>
              <w:t>omocí určitého integrálu vypočítat obsah plochy omezené grafy elementárních funkcí</w:t>
            </w:r>
          </w:p>
          <w:p w14:paraId="31505E32" w14:textId="691360BD" w:rsidR="00AF7FF4"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w:t>
            </w:r>
            <w:r w:rsidRPr="003F7690">
              <w:rPr>
                <w:rFonts w:ascii="Times New Roman" w:hAnsi="Times New Roman" w:cs="Times New Roman"/>
                <w:sz w:val="20"/>
                <w:szCs w:val="20"/>
                <w:lang w:eastAsia="cs-CZ"/>
              </w:rPr>
              <w:t>opsat pomocí nerovností jednoduché integrační oblasti (čtverec, obdélník, trojúhelník, oblast mezi grafy elementárních funkcí)</w:t>
            </w:r>
          </w:p>
          <w:p w14:paraId="733A6F17" w14:textId="27733184" w:rsidR="00AF7FF4"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v</w:t>
            </w:r>
            <w:r w:rsidRPr="003F7690">
              <w:rPr>
                <w:rFonts w:ascii="Times New Roman" w:hAnsi="Times New Roman" w:cs="Times New Roman"/>
                <w:sz w:val="20"/>
                <w:szCs w:val="20"/>
                <w:lang w:eastAsia="cs-CZ"/>
              </w:rPr>
              <w:t>ypočítat dvojný integrál v kartézských souřadnicích</w:t>
            </w:r>
          </w:p>
          <w:p w14:paraId="23C4B7C6" w14:textId="093F5C4A" w:rsidR="00AF7FF4"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w:t>
            </w:r>
            <w:r w:rsidRPr="003F7690">
              <w:rPr>
                <w:rFonts w:ascii="Times New Roman" w:hAnsi="Times New Roman" w:cs="Times New Roman"/>
                <w:sz w:val="20"/>
                <w:szCs w:val="20"/>
                <w:lang w:eastAsia="cs-CZ"/>
              </w:rPr>
              <w:t>řevést vhodný dvojný integrál do polárních souřadnic a zintegrovat</w:t>
            </w:r>
          </w:p>
          <w:p w14:paraId="4CCAE87E" w14:textId="5EC4335C" w:rsidR="00AF7FF4"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w:t>
            </w:r>
            <w:r w:rsidRPr="003F7690">
              <w:rPr>
                <w:rFonts w:ascii="Times New Roman" w:hAnsi="Times New Roman" w:cs="Times New Roman"/>
                <w:sz w:val="20"/>
                <w:szCs w:val="20"/>
                <w:lang w:eastAsia="cs-CZ"/>
              </w:rPr>
              <w:t>očítat parciální derivace funkcí dvou proměnných</w:t>
            </w:r>
          </w:p>
          <w:p w14:paraId="1F460124" w14:textId="27F33E45" w:rsidR="00AF7FF4"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s</w:t>
            </w:r>
            <w:r w:rsidRPr="003F7690">
              <w:rPr>
                <w:rFonts w:ascii="Times New Roman" w:hAnsi="Times New Roman" w:cs="Times New Roman"/>
                <w:sz w:val="20"/>
                <w:szCs w:val="20"/>
                <w:lang w:eastAsia="cs-CZ"/>
              </w:rPr>
              <w:t>estavit rovnici tečné roviny ke grafu funkce dvou proměnných v bodě</w:t>
            </w:r>
          </w:p>
          <w:p w14:paraId="5BA693F9" w14:textId="39A89B7B" w:rsidR="00AF7FF4" w:rsidRPr="00AF7FF4" w:rsidRDefault="00AF7FF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n</w:t>
            </w:r>
            <w:r w:rsidRPr="003F7690">
              <w:rPr>
                <w:rFonts w:ascii="Times New Roman" w:hAnsi="Times New Roman" w:cs="Times New Roman"/>
                <w:sz w:val="20"/>
                <w:szCs w:val="20"/>
                <w:lang w:eastAsia="cs-CZ"/>
              </w:rPr>
              <w:t>alézt stacionární body funkce dvou proměnných a pomocí Sylvestrova rozhodovacího kriteria rozhodnout o typu lokálního extrému</w:t>
            </w:r>
          </w:p>
          <w:p w14:paraId="4064B465" w14:textId="1461A34A" w:rsidR="005110DD" w:rsidRPr="005A0406" w:rsidRDefault="00AF7FF4" w:rsidP="009B0068">
            <w:pPr>
              <w:pStyle w:val="Odstavecseseznamem"/>
              <w:numPr>
                <w:ilvl w:val="0"/>
                <w:numId w:val="6"/>
              </w:numPr>
              <w:spacing w:after="0" w:line="240" w:lineRule="auto"/>
              <w:ind w:left="170" w:hanging="170"/>
            </w:pPr>
            <w:r>
              <w:rPr>
                <w:rFonts w:ascii="Times New Roman" w:hAnsi="Times New Roman" w:cs="Times New Roman"/>
                <w:sz w:val="20"/>
                <w:szCs w:val="20"/>
                <w:lang w:eastAsia="cs-CZ"/>
              </w:rPr>
              <w:t>n</w:t>
            </w:r>
            <w:r w:rsidRPr="003F7690">
              <w:rPr>
                <w:rFonts w:ascii="Times New Roman" w:hAnsi="Times New Roman" w:cs="Times New Roman"/>
                <w:sz w:val="20"/>
                <w:szCs w:val="20"/>
                <w:lang w:eastAsia="cs-CZ"/>
              </w:rPr>
              <w:t>alézt globální extrémy na kompaktní množině</w:t>
            </w:r>
          </w:p>
        </w:tc>
      </w:tr>
      <w:tr w:rsidR="005110DD" w14:paraId="3CCD44DB"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4E44A31D" w14:textId="77777777" w:rsidR="005110DD" w:rsidRPr="005A0406" w:rsidRDefault="005110DD" w:rsidP="00F8305C">
            <w:pPr>
              <w:jc w:val="both"/>
            </w:pPr>
            <w:r w:rsidRPr="005A0406">
              <w:rPr>
                <w:b/>
              </w:rPr>
              <w:lastRenderedPageBreak/>
              <w:t>Metody výuky</w:t>
            </w:r>
          </w:p>
        </w:tc>
        <w:tc>
          <w:tcPr>
            <w:tcW w:w="6703" w:type="dxa"/>
            <w:gridSpan w:val="12"/>
            <w:tcBorders>
              <w:top w:val="single" w:sz="4" w:space="0" w:color="auto"/>
              <w:left w:val="single" w:sz="4" w:space="0" w:color="auto"/>
              <w:bottom w:val="nil"/>
              <w:right w:val="single" w:sz="4" w:space="0" w:color="auto"/>
            </w:tcBorders>
          </w:tcPr>
          <w:p w14:paraId="3A32755D" w14:textId="77777777" w:rsidR="005110DD" w:rsidRDefault="005110DD" w:rsidP="00F8305C">
            <w:pPr>
              <w:jc w:val="both"/>
            </w:pPr>
          </w:p>
        </w:tc>
      </w:tr>
      <w:tr w:rsidR="005110DD" w14:paraId="3CF23BC8" w14:textId="77777777" w:rsidTr="001041BE">
        <w:trPr>
          <w:gridBefore w:val="1"/>
          <w:gridAfter w:val="1"/>
          <w:wBefore w:w="393" w:type="dxa"/>
          <w:wAfter w:w="101" w:type="dxa"/>
          <w:trHeight w:val="2354"/>
        </w:trPr>
        <w:tc>
          <w:tcPr>
            <w:tcW w:w="9855" w:type="dxa"/>
            <w:gridSpan w:val="15"/>
            <w:tcBorders>
              <w:top w:val="nil"/>
              <w:bottom w:val="single" w:sz="4" w:space="0" w:color="auto"/>
            </w:tcBorders>
          </w:tcPr>
          <w:p w14:paraId="29D757C2" w14:textId="77777777" w:rsidR="005110DD" w:rsidRPr="000C69A4" w:rsidRDefault="005110DD" w:rsidP="00F8305C">
            <w:pPr>
              <w:jc w:val="both"/>
              <w:rPr>
                <w:b/>
                <w:bCs/>
                <w:u w:val="single"/>
              </w:rPr>
            </w:pPr>
            <w:r w:rsidRPr="000C69A4">
              <w:rPr>
                <w:b/>
                <w:bCs/>
                <w:u w:val="single"/>
              </w:rPr>
              <w:t>Metody a přístupy používané ve výuce</w:t>
            </w:r>
          </w:p>
          <w:p w14:paraId="454E6AEB" w14:textId="77777777" w:rsidR="005110DD" w:rsidRPr="00AF7FF4" w:rsidRDefault="005110DD" w:rsidP="00F8305C">
            <w:pPr>
              <w:pStyle w:val="Nadpis5"/>
              <w:spacing w:before="0"/>
              <w:rPr>
                <w:rFonts w:ascii="Times New Roman" w:eastAsia="Times New Roman" w:hAnsi="Times New Roman" w:cs="Times New Roman"/>
                <w:b/>
                <w:bCs/>
                <w:color w:val="auto"/>
              </w:rPr>
            </w:pPr>
            <w:r w:rsidRPr="00AF7FF4">
              <w:rPr>
                <w:rFonts w:ascii="Times New Roman" w:eastAsia="Times New Roman" w:hAnsi="Times New Roman" w:cs="Times New Roman"/>
                <w:b/>
                <w:bCs/>
                <w:color w:val="auto"/>
              </w:rPr>
              <w:t>Pro dosažení odborných znalostí jsou užívány vyučovací metody:</w:t>
            </w:r>
          </w:p>
          <w:p w14:paraId="6C68911C" w14:textId="3E45AB3A" w:rsidR="005110DD" w:rsidRPr="00AF7FF4" w:rsidRDefault="005110DD" w:rsidP="00F8305C">
            <w:pPr>
              <w:jc w:val="both"/>
              <w:rPr>
                <w:color w:val="000000"/>
                <w:shd w:val="clear" w:color="auto" w:fill="FFFFFF"/>
              </w:rPr>
            </w:pPr>
            <w:r w:rsidRPr="00AF7FF4">
              <w:t xml:space="preserve">Přednášení, </w:t>
            </w:r>
            <w:r w:rsidR="00AF7FF4" w:rsidRPr="00AF7FF4">
              <w:rPr>
                <w:color w:val="000000"/>
                <w:shd w:val="clear" w:color="auto" w:fill="FFFFFF"/>
              </w:rPr>
              <w:t>Praktické procvičování</w:t>
            </w:r>
          </w:p>
          <w:p w14:paraId="0293D3EA" w14:textId="77777777" w:rsidR="005110DD" w:rsidRPr="00AF7FF4" w:rsidRDefault="005110DD" w:rsidP="00F8305C">
            <w:pPr>
              <w:jc w:val="both"/>
              <w:rPr>
                <w:color w:val="000000"/>
                <w:shd w:val="clear" w:color="auto" w:fill="FFFFFF"/>
              </w:rPr>
            </w:pPr>
          </w:p>
          <w:p w14:paraId="7C356B7B" w14:textId="77777777" w:rsidR="005110DD" w:rsidRPr="00AF7FF4" w:rsidRDefault="005110DD" w:rsidP="00F8305C">
            <w:pPr>
              <w:jc w:val="both"/>
              <w:rPr>
                <w:b/>
                <w:bCs/>
              </w:rPr>
            </w:pPr>
            <w:r w:rsidRPr="00AF7FF4">
              <w:rPr>
                <w:b/>
                <w:bCs/>
              </w:rPr>
              <w:t>Pro dosažení odborných dovedností jsou užívány vyučovací metody:</w:t>
            </w:r>
          </w:p>
          <w:p w14:paraId="7A1DCCB1" w14:textId="77777777" w:rsidR="00DB24C1" w:rsidRDefault="00DB24C1" w:rsidP="00DB24C1">
            <w:pPr>
              <w:jc w:val="both"/>
              <w:rPr>
                <w:color w:val="000000"/>
                <w:shd w:val="clear" w:color="auto" w:fill="FFFFFF"/>
              </w:rPr>
            </w:pPr>
            <w:r w:rsidRPr="006649D1">
              <w:rPr>
                <w:color w:val="000000"/>
                <w:shd w:val="clear" w:color="auto" w:fill="FFFFFF"/>
              </w:rPr>
              <w:t>Praktické procvičování</w:t>
            </w:r>
            <w:r>
              <w:rPr>
                <w:color w:val="000000"/>
                <w:shd w:val="clear" w:color="auto" w:fill="FFFFFF"/>
              </w:rPr>
              <w:t>, Individuální práce studentů, Práce studentů ve dvojicích</w:t>
            </w:r>
            <w:r w:rsidRPr="006649D1">
              <w:t xml:space="preserve"> </w:t>
            </w:r>
          </w:p>
          <w:p w14:paraId="448972D7" w14:textId="77777777" w:rsidR="00F60A1C" w:rsidRPr="00AF7FF4" w:rsidRDefault="00F60A1C" w:rsidP="00F8305C"/>
          <w:p w14:paraId="69DA8D30" w14:textId="77777777" w:rsidR="005110DD" w:rsidRPr="00AF7FF4" w:rsidRDefault="005110DD" w:rsidP="00F8305C">
            <w:pPr>
              <w:pStyle w:val="Nadpis5"/>
              <w:spacing w:before="0"/>
              <w:rPr>
                <w:rFonts w:ascii="Times New Roman" w:eastAsia="Times New Roman" w:hAnsi="Times New Roman" w:cs="Times New Roman"/>
                <w:b/>
                <w:bCs/>
                <w:color w:val="auto"/>
              </w:rPr>
            </w:pPr>
            <w:r w:rsidRPr="00AF7FF4">
              <w:rPr>
                <w:rFonts w:ascii="Times New Roman" w:eastAsia="Times New Roman" w:hAnsi="Times New Roman" w:cs="Times New Roman"/>
                <w:b/>
                <w:bCs/>
                <w:color w:val="auto"/>
              </w:rPr>
              <w:t>Očekávané výsledky učení dosažené studiem předmětu jsou ověřovány hodnoticími metodami:</w:t>
            </w:r>
          </w:p>
          <w:p w14:paraId="00675943" w14:textId="39A40EC2" w:rsidR="005110DD" w:rsidRDefault="00AF7FF4" w:rsidP="00F8305C">
            <w:pPr>
              <w:jc w:val="both"/>
              <w:rPr>
                <w:color w:val="000000"/>
              </w:rPr>
            </w:pPr>
            <w:r w:rsidRPr="00AF7FF4">
              <w:rPr>
                <w:color w:val="000000"/>
              </w:rPr>
              <w:t xml:space="preserve">Písemná </w:t>
            </w:r>
            <w:r w:rsidR="005110DD" w:rsidRPr="00AF7FF4">
              <w:rPr>
                <w:color w:val="000000"/>
              </w:rPr>
              <w:t>zkouška, Známkou</w:t>
            </w:r>
          </w:p>
          <w:p w14:paraId="17D80542" w14:textId="77777777" w:rsidR="005110DD" w:rsidRPr="008440C7" w:rsidRDefault="005110DD" w:rsidP="00F8305C">
            <w:pPr>
              <w:jc w:val="both"/>
              <w:rPr>
                <w:strike/>
                <w:color w:val="000000"/>
              </w:rPr>
            </w:pPr>
          </w:p>
          <w:p w14:paraId="554E6502" w14:textId="2A8F7121" w:rsidR="005110DD" w:rsidRPr="000C69A4" w:rsidRDefault="00910D1F" w:rsidP="00F8305C">
            <w:pPr>
              <w:jc w:val="both"/>
              <w:rPr>
                <w:b/>
                <w:bCs/>
                <w:u w:val="single"/>
              </w:rPr>
            </w:pPr>
            <w:r w:rsidRPr="000C69A4">
              <w:rPr>
                <w:b/>
                <w:bCs/>
                <w:u w:val="single"/>
              </w:rPr>
              <w:t>P</w:t>
            </w:r>
            <w:r w:rsidR="005110DD" w:rsidRPr="000C69A4">
              <w:rPr>
                <w:b/>
                <w:bCs/>
                <w:u w:val="single"/>
              </w:rPr>
              <w:t>oužívané didaktické prostředky</w:t>
            </w:r>
          </w:p>
          <w:p w14:paraId="3B85D021" w14:textId="77777777" w:rsidR="005110DD" w:rsidRPr="0071371D" w:rsidRDefault="005110DD" w:rsidP="00F8305C">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178E5C34" w14:textId="77777777" w:rsidR="005110DD" w:rsidRPr="0071371D" w:rsidRDefault="005110DD" w:rsidP="00F8305C">
            <w:pPr>
              <w:jc w:val="both"/>
            </w:pPr>
          </w:p>
          <w:p w14:paraId="4B74050A" w14:textId="194EE659" w:rsidR="005110DD"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5FADF6CD"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33EC37C1" w14:textId="77777777" w:rsidR="005110DD" w:rsidRDefault="005110DD" w:rsidP="00F8305C">
            <w:pPr>
              <w:jc w:val="both"/>
            </w:pPr>
            <w:r>
              <w:rPr>
                <w:b/>
              </w:rPr>
              <w:t>Studijní literatura a studijní pomůcky</w:t>
            </w:r>
          </w:p>
        </w:tc>
        <w:tc>
          <w:tcPr>
            <w:tcW w:w="6202" w:type="dxa"/>
            <w:gridSpan w:val="10"/>
            <w:tcBorders>
              <w:top w:val="single" w:sz="4" w:space="0" w:color="auto"/>
              <w:bottom w:val="nil"/>
            </w:tcBorders>
          </w:tcPr>
          <w:p w14:paraId="0823C7A0" w14:textId="77777777" w:rsidR="005110DD" w:rsidRDefault="005110DD" w:rsidP="00F8305C">
            <w:pPr>
              <w:jc w:val="both"/>
            </w:pPr>
          </w:p>
        </w:tc>
      </w:tr>
      <w:tr w:rsidR="005110DD" w14:paraId="33E04B86" w14:textId="77777777" w:rsidTr="001041BE">
        <w:trPr>
          <w:gridBefore w:val="1"/>
          <w:gridAfter w:val="1"/>
          <w:wBefore w:w="393" w:type="dxa"/>
          <w:wAfter w:w="101" w:type="dxa"/>
          <w:trHeight w:val="1497"/>
        </w:trPr>
        <w:tc>
          <w:tcPr>
            <w:tcW w:w="9855" w:type="dxa"/>
            <w:gridSpan w:val="15"/>
            <w:tcBorders>
              <w:top w:val="nil"/>
            </w:tcBorders>
          </w:tcPr>
          <w:p w14:paraId="568D5D6D" w14:textId="77777777" w:rsidR="00C8708E" w:rsidRPr="00E1296D" w:rsidRDefault="00C8708E" w:rsidP="00C8708E">
            <w:pPr>
              <w:pStyle w:val="TableParagraph"/>
              <w:spacing w:line="240" w:lineRule="auto"/>
              <w:ind w:left="0"/>
              <w:rPr>
                <w:sz w:val="20"/>
                <w:szCs w:val="20"/>
              </w:rPr>
            </w:pPr>
            <w:r w:rsidRPr="00E1296D">
              <w:rPr>
                <w:sz w:val="20"/>
                <w:szCs w:val="20"/>
                <w:u w:val="single"/>
              </w:rPr>
              <w:t>Povinná literatura:</w:t>
            </w:r>
          </w:p>
          <w:p w14:paraId="0846069A" w14:textId="77777777" w:rsidR="00C8708E" w:rsidRPr="00E1296D" w:rsidRDefault="00C8708E" w:rsidP="00C8708E">
            <w:pPr>
              <w:jc w:val="both"/>
            </w:pPr>
            <w:r w:rsidRPr="00E1296D">
              <w:rPr>
                <w:caps/>
              </w:rPr>
              <w:t>Ostravský, J., Polášek, V.</w:t>
            </w:r>
            <w:r w:rsidRPr="00E1296D">
              <w:t xml:space="preserve"> Diferenciální a integrální počet funkce jedné proměnné: vybrané statě. Zlín: UTB, 2011. ISBN 978-80-7454-124-7. </w:t>
            </w:r>
            <w:r w:rsidRPr="00E1296D">
              <w:rPr>
                <w:color w:val="000000"/>
              </w:rPr>
              <w:t xml:space="preserve">Dostupné z: </w:t>
            </w:r>
            <w:hyperlink r:id="rId32" w:history="1">
              <w:r w:rsidRPr="00E1296D">
                <w:rPr>
                  <w:rStyle w:val="Hypertextovodkaz"/>
                </w:rPr>
                <w:t>https://digilib.k.utb.cz/handle/10563/18586</w:t>
              </w:r>
            </w:hyperlink>
            <w:r w:rsidRPr="00E1296D">
              <w:t>.</w:t>
            </w:r>
          </w:p>
          <w:p w14:paraId="0177F9EC" w14:textId="77777777" w:rsidR="00C8708E" w:rsidRPr="00E1296D" w:rsidRDefault="00C8708E" w:rsidP="00C8708E">
            <w:pPr>
              <w:jc w:val="both"/>
            </w:pPr>
            <w:r w:rsidRPr="00E1296D">
              <w:rPr>
                <w:caps/>
              </w:rPr>
              <w:t>Ostravský, J</w:t>
            </w:r>
            <w:r w:rsidRPr="00E1296D">
              <w:t>. Diferenciální počet funkce více proměnných. Nekonečné číselné řady. Zlín: UTB, 2007. ISBN 978-80-7318.</w:t>
            </w:r>
          </w:p>
          <w:p w14:paraId="72BB7A25" w14:textId="77777777" w:rsidR="00C8708E" w:rsidRPr="00E1296D" w:rsidRDefault="00C8708E" w:rsidP="00C8708E">
            <w:pPr>
              <w:jc w:val="both"/>
              <w:rPr>
                <w:caps/>
              </w:rPr>
            </w:pPr>
            <w:r w:rsidRPr="00E1296D">
              <w:rPr>
                <w:caps/>
              </w:rPr>
              <w:t xml:space="preserve">Polášek, V., Sedláček, L., Kozáková, L. </w:t>
            </w:r>
            <w:r w:rsidRPr="00E1296D">
              <w:rPr>
                <w:color w:val="000000"/>
              </w:rPr>
              <w:t xml:space="preserve">Seminář z matematiky. Zlín: UTB, 2018. ISBN </w:t>
            </w:r>
            <w:r w:rsidRPr="00E1296D">
              <w:rPr>
                <w:caps/>
              </w:rPr>
              <w:t xml:space="preserve">9788074546877. </w:t>
            </w:r>
          </w:p>
          <w:p w14:paraId="22C78995" w14:textId="77777777" w:rsidR="00DB24C1" w:rsidRPr="00E1296D" w:rsidRDefault="00DB24C1" w:rsidP="00DB24C1">
            <w:pPr>
              <w:shd w:val="clear" w:color="auto" w:fill="FFFFFF"/>
              <w:jc w:val="both"/>
            </w:pPr>
            <w:r w:rsidRPr="00E1296D">
              <w:rPr>
                <w:caps/>
              </w:rPr>
              <w:t>Croft, A., Davidson,</w:t>
            </w:r>
            <w:r w:rsidRPr="00E1296D">
              <w:t xml:space="preserve"> R. Foundation Math. London: Pearson, 2020. ISBN 1292289686.</w:t>
            </w:r>
          </w:p>
          <w:p w14:paraId="078F708F" w14:textId="33EBF383" w:rsidR="00F60A1C" w:rsidRPr="00E1296D" w:rsidRDefault="00DB24C1" w:rsidP="00DB24C1">
            <w:pPr>
              <w:jc w:val="both"/>
            </w:pPr>
            <w:r w:rsidRPr="002D4D45">
              <w:rPr>
                <w:caps/>
              </w:rPr>
              <w:t>Riley</w:t>
            </w:r>
            <w:r w:rsidRPr="002D4D45">
              <w:t>, K.F. et al. Mathematical Methods for Physics and Engineering. Cambridge: Cambridge University Press, 2015. ISBN-10 0521679710.</w:t>
            </w:r>
          </w:p>
          <w:p w14:paraId="312D5A3F" w14:textId="77777777" w:rsidR="00DB24C1" w:rsidRPr="00E1296D" w:rsidRDefault="00DB24C1" w:rsidP="00DB24C1">
            <w:pPr>
              <w:jc w:val="both"/>
            </w:pPr>
          </w:p>
          <w:p w14:paraId="33283E7E" w14:textId="77777777" w:rsidR="00C8708E" w:rsidRPr="00E1296D" w:rsidRDefault="00C8708E" w:rsidP="00C8708E">
            <w:pPr>
              <w:pStyle w:val="TableParagraph"/>
              <w:spacing w:line="240" w:lineRule="auto"/>
              <w:ind w:left="0"/>
              <w:rPr>
                <w:sz w:val="20"/>
                <w:szCs w:val="20"/>
                <w:u w:val="single"/>
              </w:rPr>
            </w:pPr>
            <w:r w:rsidRPr="00E1296D">
              <w:rPr>
                <w:sz w:val="20"/>
                <w:szCs w:val="20"/>
                <w:u w:val="single"/>
              </w:rPr>
              <w:t>Doporučená literatura:</w:t>
            </w:r>
          </w:p>
          <w:p w14:paraId="637823D1" w14:textId="77777777" w:rsidR="00DB24C1" w:rsidRPr="00E1296D" w:rsidRDefault="00DB24C1" w:rsidP="00DB24C1">
            <w:pPr>
              <w:shd w:val="clear" w:color="auto" w:fill="FFFFFF"/>
              <w:jc w:val="both"/>
            </w:pPr>
            <w:r w:rsidRPr="00E1296D">
              <w:rPr>
                <w:caps/>
              </w:rPr>
              <w:t>Došlá, Z., Liška, P.</w:t>
            </w:r>
            <w:r w:rsidRPr="00E1296D">
              <w:t xml:space="preserve"> Matematika pro nematematické obory s aplikacemi v přírodních a technických vědách. Praha: Grada, 2014. ISBN 978-80-247-5322-5.</w:t>
            </w:r>
          </w:p>
          <w:p w14:paraId="1302E7DD" w14:textId="029053AF" w:rsidR="00DB24C1" w:rsidRPr="00E1296D" w:rsidRDefault="00DB24C1" w:rsidP="00DB24C1">
            <w:pPr>
              <w:pStyle w:val="TableParagraph"/>
              <w:spacing w:line="240" w:lineRule="auto"/>
              <w:ind w:left="0"/>
              <w:rPr>
                <w:sz w:val="20"/>
                <w:szCs w:val="20"/>
                <w:u w:val="single"/>
              </w:rPr>
            </w:pPr>
            <w:r w:rsidRPr="00E1296D">
              <w:rPr>
                <w:caps/>
                <w:sz w:val="20"/>
                <w:szCs w:val="20"/>
              </w:rPr>
              <w:t>Musilová, J., Musilová P. </w:t>
            </w:r>
            <w:r w:rsidRPr="00E1296D">
              <w:rPr>
                <w:sz w:val="20"/>
                <w:szCs w:val="20"/>
              </w:rPr>
              <w:t>Matematika pro porozumění i praxi</w:t>
            </w:r>
            <w:r w:rsidRPr="00E1296D">
              <w:rPr>
                <w:caps/>
                <w:sz w:val="20"/>
                <w:szCs w:val="20"/>
              </w:rPr>
              <w:t xml:space="preserve"> I. </w:t>
            </w:r>
            <w:r w:rsidR="009B24F2">
              <w:rPr>
                <w:caps/>
                <w:sz w:val="20"/>
                <w:szCs w:val="20"/>
              </w:rPr>
              <w:t>B</w:t>
            </w:r>
            <w:r w:rsidR="009B24F2" w:rsidRPr="009B24F2">
              <w:rPr>
                <w:sz w:val="20"/>
                <w:szCs w:val="20"/>
              </w:rPr>
              <w:t>rno</w:t>
            </w:r>
            <w:r w:rsidR="009B24F2">
              <w:rPr>
                <w:caps/>
                <w:sz w:val="20"/>
                <w:szCs w:val="20"/>
              </w:rPr>
              <w:t xml:space="preserve">: </w:t>
            </w:r>
            <w:r w:rsidRPr="00E1296D">
              <w:rPr>
                <w:caps/>
                <w:sz w:val="20"/>
                <w:szCs w:val="20"/>
              </w:rPr>
              <w:t>VUTIUM, 2009. ISBN 9788021436312.</w:t>
            </w:r>
          </w:p>
          <w:p w14:paraId="72AC2903" w14:textId="2BAABDE8" w:rsidR="002D207A" w:rsidRPr="00E1296D" w:rsidRDefault="002D207A" w:rsidP="002D207A">
            <w:pPr>
              <w:jc w:val="both"/>
            </w:pPr>
            <w:r w:rsidRPr="00E1296D">
              <w:rPr>
                <w:caps/>
              </w:rPr>
              <w:t>Anton, H., Bivens, I., Davis, S.</w:t>
            </w:r>
            <w:r w:rsidRPr="00E1296D">
              <w:t> </w:t>
            </w:r>
            <w:r w:rsidRPr="00E1296D">
              <w:rPr>
                <w:iCs/>
              </w:rPr>
              <w:t>Calculus.</w:t>
            </w:r>
            <w:r w:rsidRPr="00E1296D">
              <w:t xml:space="preserve"> 12th Ed. Hoboken: Wiley, 2022. ISBN 978-1-119-77810-3.</w:t>
            </w:r>
          </w:p>
          <w:p w14:paraId="7D11EDE4" w14:textId="150AAA5B" w:rsidR="00F60A1C" w:rsidRPr="00D22542" w:rsidRDefault="002D4D45" w:rsidP="00DB24C1">
            <w:pPr>
              <w:jc w:val="both"/>
            </w:pPr>
            <w:r>
              <w:rPr>
                <w:caps/>
              </w:rPr>
              <w:t xml:space="preserve">Bubeník, F., Zindulka, O. </w:t>
            </w:r>
            <w:r>
              <w:t>Mathematics for Engineers</w:t>
            </w:r>
            <w:r>
              <w:rPr>
                <w:caps/>
              </w:rPr>
              <w:t>. P</w:t>
            </w:r>
            <w:r w:rsidRPr="002D4D45">
              <w:t xml:space="preserve">raha: </w:t>
            </w:r>
            <w:r>
              <w:rPr>
                <w:caps/>
              </w:rPr>
              <w:t>ČVUT, 2021. ISBN 978-80-01-06877-9.</w:t>
            </w:r>
          </w:p>
        </w:tc>
      </w:tr>
      <w:tr w:rsidR="005110DD" w14:paraId="20A01C18"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3EBE2BB9" w14:textId="77777777" w:rsidR="005110DD" w:rsidRDefault="005110DD" w:rsidP="00F8305C">
            <w:pPr>
              <w:jc w:val="center"/>
              <w:rPr>
                <w:b/>
              </w:rPr>
            </w:pPr>
            <w:r>
              <w:rPr>
                <w:b/>
              </w:rPr>
              <w:t>Informace ke kombinované nebo distanční formě</w:t>
            </w:r>
          </w:p>
        </w:tc>
      </w:tr>
      <w:tr w:rsidR="005110DD" w14:paraId="08A97F62"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39628DED" w14:textId="77777777" w:rsidR="005110DD" w:rsidRDefault="005110DD" w:rsidP="00F8305C">
            <w:pPr>
              <w:jc w:val="both"/>
            </w:pPr>
            <w:r>
              <w:rPr>
                <w:b/>
              </w:rPr>
              <w:t>Rozsah konzultací (soustředění)</w:t>
            </w:r>
          </w:p>
        </w:tc>
        <w:tc>
          <w:tcPr>
            <w:tcW w:w="889" w:type="dxa"/>
            <w:tcBorders>
              <w:top w:val="single" w:sz="2" w:space="0" w:color="auto"/>
            </w:tcBorders>
          </w:tcPr>
          <w:p w14:paraId="14EB8256" w14:textId="76C0E5A6" w:rsidR="005110DD" w:rsidRDefault="00766418" w:rsidP="00766418">
            <w:pPr>
              <w:jc w:val="center"/>
            </w:pPr>
            <w:r>
              <w:t>16</w:t>
            </w:r>
          </w:p>
        </w:tc>
        <w:tc>
          <w:tcPr>
            <w:tcW w:w="4179" w:type="dxa"/>
            <w:gridSpan w:val="7"/>
            <w:tcBorders>
              <w:top w:val="single" w:sz="2" w:space="0" w:color="auto"/>
            </w:tcBorders>
            <w:shd w:val="clear" w:color="auto" w:fill="F7CAAC"/>
          </w:tcPr>
          <w:p w14:paraId="29F3CA6D" w14:textId="77777777" w:rsidR="005110DD" w:rsidRDefault="005110DD" w:rsidP="00F8305C">
            <w:pPr>
              <w:jc w:val="both"/>
              <w:rPr>
                <w:b/>
              </w:rPr>
            </w:pPr>
            <w:r>
              <w:rPr>
                <w:b/>
              </w:rPr>
              <w:t xml:space="preserve">hodin </w:t>
            </w:r>
          </w:p>
        </w:tc>
      </w:tr>
      <w:tr w:rsidR="005110DD" w14:paraId="359DBE2A" w14:textId="77777777" w:rsidTr="001041BE">
        <w:trPr>
          <w:gridBefore w:val="1"/>
          <w:gridAfter w:val="1"/>
          <w:wBefore w:w="393" w:type="dxa"/>
          <w:wAfter w:w="101" w:type="dxa"/>
        </w:trPr>
        <w:tc>
          <w:tcPr>
            <w:tcW w:w="9855" w:type="dxa"/>
            <w:gridSpan w:val="15"/>
            <w:shd w:val="clear" w:color="auto" w:fill="F7CAAC"/>
          </w:tcPr>
          <w:p w14:paraId="69888686" w14:textId="77777777" w:rsidR="005110DD" w:rsidRDefault="005110DD" w:rsidP="00F8305C">
            <w:pPr>
              <w:jc w:val="both"/>
              <w:rPr>
                <w:b/>
              </w:rPr>
            </w:pPr>
            <w:r>
              <w:rPr>
                <w:b/>
              </w:rPr>
              <w:t>Informace o způsobu kontaktu s vyučujícím</w:t>
            </w:r>
          </w:p>
        </w:tc>
      </w:tr>
      <w:tr w:rsidR="005110DD" w14:paraId="7BEA8C7D" w14:textId="77777777" w:rsidTr="001041BE">
        <w:trPr>
          <w:gridBefore w:val="1"/>
          <w:gridAfter w:val="1"/>
          <w:wBefore w:w="393" w:type="dxa"/>
          <w:wAfter w:w="101" w:type="dxa"/>
          <w:trHeight w:val="1373"/>
        </w:trPr>
        <w:tc>
          <w:tcPr>
            <w:tcW w:w="9855" w:type="dxa"/>
            <w:gridSpan w:val="15"/>
          </w:tcPr>
          <w:p w14:paraId="265A11BD" w14:textId="09C44255" w:rsidR="00C8708E" w:rsidRPr="00837B26" w:rsidRDefault="00C8708E" w:rsidP="00C8708E">
            <w:pPr>
              <w:pStyle w:val="TableParagraph"/>
              <w:spacing w:line="240" w:lineRule="auto"/>
              <w:ind w:left="0"/>
              <w:rPr>
                <w:sz w:val="20"/>
                <w:szCs w:val="20"/>
              </w:rPr>
            </w:pPr>
            <w:r w:rsidRPr="00837B26">
              <w:rPr>
                <w:sz w:val="20"/>
                <w:szCs w:val="20"/>
              </w:rPr>
              <w:t xml:space="preserve">Studenti se účastní výuky, kde je jim redukovanou formou prezentována látka dle anotace předmětu. </w:t>
            </w:r>
            <w:r w:rsidR="00837B26" w:rsidRPr="00837B26">
              <w:rPr>
                <w:sz w:val="20"/>
                <w:szCs w:val="20"/>
              </w:rPr>
              <w:t xml:space="preserve">Výuka je realizována v blocích. </w:t>
            </w:r>
            <w:r w:rsidRPr="00837B26">
              <w:rPr>
                <w:sz w:val="20"/>
                <w:szCs w:val="20"/>
              </w:rPr>
              <w:t>Studentům budou určeny části učiva k samostatnému nastudování</w:t>
            </w:r>
            <w:r w:rsidRPr="00DB24C1">
              <w:rPr>
                <w:sz w:val="20"/>
                <w:szCs w:val="20"/>
              </w:rPr>
              <w:t>.</w:t>
            </w:r>
            <w:r w:rsidR="00F60A1C" w:rsidRPr="00DB24C1">
              <w:rPr>
                <w:sz w:val="20"/>
                <w:szCs w:val="20"/>
              </w:rPr>
              <w:t xml:space="preserve"> </w:t>
            </w:r>
            <w:r w:rsidRPr="00DB24C1">
              <w:rPr>
                <w:sz w:val="20"/>
              </w:rPr>
              <w:t>Vyučující provádí bodové hodnocení samostatně řešených příkladů, na jehož základě uděluje zápočty. Zkouška má obvykle část příkladovou (písemnou) a část přednáškovou</w:t>
            </w:r>
            <w:r w:rsidRPr="00DB24C1">
              <w:rPr>
                <w:spacing w:val="-1"/>
                <w:sz w:val="20"/>
              </w:rPr>
              <w:t xml:space="preserve"> </w:t>
            </w:r>
            <w:r w:rsidRPr="00DB24C1">
              <w:rPr>
                <w:sz w:val="20"/>
              </w:rPr>
              <w:t>(písemnou či ústní), přičemž z</w:t>
            </w:r>
            <w:r w:rsidRPr="00DB24C1">
              <w:rPr>
                <w:spacing w:val="-2"/>
                <w:sz w:val="20"/>
              </w:rPr>
              <w:t xml:space="preserve"> </w:t>
            </w:r>
            <w:r w:rsidRPr="00DB24C1">
              <w:rPr>
                <w:sz w:val="20"/>
              </w:rPr>
              <w:t xml:space="preserve">každé části je nutno získat min. 50 %. </w:t>
            </w:r>
            <w:r w:rsidRPr="00DB24C1">
              <w:rPr>
                <w:sz w:val="20"/>
                <w:szCs w:val="20"/>
              </w:rPr>
              <w:t>Konzultace</w:t>
            </w:r>
            <w:r w:rsidRPr="00837B26">
              <w:rPr>
                <w:sz w:val="20"/>
                <w:szCs w:val="20"/>
              </w:rPr>
              <w:t xml:space="preserve"> jsou možné v rámci výuky nebo lze vyučujícího kontaktovat viz</w:t>
            </w:r>
            <w:r w:rsidRPr="00837B26">
              <w:rPr>
                <w:spacing w:val="-2"/>
                <w:sz w:val="20"/>
                <w:szCs w:val="20"/>
              </w:rPr>
              <w:t xml:space="preserve"> </w:t>
            </w:r>
            <w:r w:rsidRPr="00837B26">
              <w:rPr>
                <w:sz w:val="20"/>
                <w:szCs w:val="20"/>
              </w:rPr>
              <w:t>níže.</w:t>
            </w:r>
          </w:p>
          <w:p w14:paraId="68673AC7" w14:textId="77777777" w:rsidR="00C8708E" w:rsidRPr="008E1645" w:rsidRDefault="00C8708E" w:rsidP="00C8708E"/>
          <w:p w14:paraId="5B46CA32" w14:textId="77777777" w:rsidR="00C8708E" w:rsidRDefault="00C8708E" w:rsidP="00C8708E">
            <w:r w:rsidRPr="008E1645">
              <w:t xml:space="preserve">Možnosti komunikace s vyučujícím: </w:t>
            </w:r>
            <w:hyperlink r:id="rId33">
              <w:r w:rsidRPr="008E1645">
                <w:rPr>
                  <w:color w:val="0000FF"/>
                  <w:u w:val="single" w:color="0000FF"/>
                </w:rPr>
                <w:t>patikova@utb.cz</w:t>
              </w:r>
              <w:r w:rsidRPr="008E1645">
                <w:t>,</w:t>
              </w:r>
            </w:hyperlink>
            <w:r w:rsidRPr="008E1645">
              <w:rPr>
                <w:spacing w:val="-6"/>
              </w:rPr>
              <w:t xml:space="preserve"> </w:t>
            </w:r>
            <w:r w:rsidRPr="008E1645">
              <w:t>576</w:t>
            </w:r>
            <w:r w:rsidRPr="008E1645">
              <w:rPr>
                <w:spacing w:val="-7"/>
              </w:rPr>
              <w:t xml:space="preserve"> </w:t>
            </w:r>
            <w:r w:rsidRPr="008E1645">
              <w:t>035</w:t>
            </w:r>
            <w:r w:rsidRPr="008E1645">
              <w:rPr>
                <w:spacing w:val="-5"/>
              </w:rPr>
              <w:t> </w:t>
            </w:r>
            <w:r w:rsidRPr="008E1645">
              <w:rPr>
                <w:spacing w:val="-4"/>
              </w:rPr>
              <w:t>005.</w:t>
            </w:r>
          </w:p>
          <w:p w14:paraId="7F9511EB" w14:textId="77777777" w:rsidR="005110DD" w:rsidRDefault="005110DD" w:rsidP="00F8305C">
            <w:pPr>
              <w:jc w:val="both"/>
            </w:pPr>
          </w:p>
          <w:p w14:paraId="14DD5B36" w14:textId="77777777" w:rsidR="005110DD" w:rsidRDefault="005110DD" w:rsidP="00F8305C">
            <w:pPr>
              <w:jc w:val="both"/>
            </w:pPr>
          </w:p>
          <w:p w14:paraId="0B00DD65" w14:textId="77777777" w:rsidR="005110DD" w:rsidRDefault="005110DD" w:rsidP="00F8305C">
            <w:pPr>
              <w:jc w:val="both"/>
            </w:pPr>
          </w:p>
          <w:p w14:paraId="3B3A16B3" w14:textId="77777777" w:rsidR="005110DD" w:rsidRDefault="005110DD" w:rsidP="00F8305C">
            <w:pPr>
              <w:jc w:val="both"/>
            </w:pPr>
          </w:p>
          <w:p w14:paraId="3E85B4E8" w14:textId="77777777" w:rsidR="005110DD" w:rsidRDefault="005110DD" w:rsidP="00F8305C">
            <w:pPr>
              <w:jc w:val="both"/>
            </w:pPr>
          </w:p>
          <w:p w14:paraId="2A7A06FE" w14:textId="77777777" w:rsidR="005110DD" w:rsidRDefault="005110DD" w:rsidP="00F8305C">
            <w:pPr>
              <w:jc w:val="both"/>
            </w:pPr>
          </w:p>
          <w:p w14:paraId="266B0887" w14:textId="77777777" w:rsidR="005110DD" w:rsidRDefault="005110DD" w:rsidP="00F8305C">
            <w:pPr>
              <w:jc w:val="both"/>
            </w:pPr>
          </w:p>
          <w:p w14:paraId="7332FD1B" w14:textId="77777777" w:rsidR="005110DD" w:rsidRDefault="005110DD" w:rsidP="00F8305C">
            <w:pPr>
              <w:jc w:val="both"/>
            </w:pPr>
          </w:p>
          <w:p w14:paraId="0624DB64" w14:textId="0BAF5837" w:rsidR="005110DD" w:rsidRDefault="005110DD" w:rsidP="00F8305C">
            <w:pPr>
              <w:jc w:val="both"/>
            </w:pPr>
          </w:p>
          <w:p w14:paraId="60D7F7B1" w14:textId="58463D99" w:rsidR="00C20316" w:rsidRDefault="00C20316" w:rsidP="00F8305C">
            <w:pPr>
              <w:jc w:val="both"/>
            </w:pPr>
          </w:p>
          <w:p w14:paraId="19B5EE40" w14:textId="7381D4A7" w:rsidR="00C20316" w:rsidRDefault="00C20316" w:rsidP="00F8305C">
            <w:pPr>
              <w:jc w:val="both"/>
            </w:pPr>
          </w:p>
          <w:p w14:paraId="56C80ED7" w14:textId="77777777" w:rsidR="00C20316" w:rsidRDefault="00C20316" w:rsidP="00F8305C">
            <w:pPr>
              <w:jc w:val="both"/>
            </w:pPr>
          </w:p>
          <w:p w14:paraId="4F013211" w14:textId="77777777" w:rsidR="005110DD" w:rsidRDefault="005110DD" w:rsidP="00F8305C">
            <w:pPr>
              <w:jc w:val="both"/>
            </w:pPr>
          </w:p>
        </w:tc>
      </w:tr>
      <w:tr w:rsidR="005110DD" w14:paraId="6CC2B4C9"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51F2DADA" w14:textId="77777777" w:rsidR="005110DD" w:rsidRDefault="005110DD" w:rsidP="00F8305C">
            <w:pPr>
              <w:jc w:val="both"/>
              <w:rPr>
                <w:b/>
                <w:sz w:val="28"/>
              </w:rPr>
            </w:pPr>
            <w:bookmarkStart w:id="253" w:name="_Hlk192090781"/>
            <w:r>
              <w:lastRenderedPageBreak/>
              <w:br w:type="page"/>
            </w:r>
            <w:r>
              <w:rPr>
                <w:b/>
                <w:sz w:val="28"/>
              </w:rPr>
              <w:t>B-III – Charakteristika studijního předmětu</w:t>
            </w:r>
          </w:p>
        </w:tc>
      </w:tr>
      <w:tr w:rsidR="005110DD" w14:paraId="7A7370B1"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049E69D3"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4C4E7F38" w14:textId="5FC9EFF3" w:rsidR="005110DD" w:rsidRPr="00C964A6" w:rsidRDefault="00C964A6" w:rsidP="00F8305C">
            <w:pPr>
              <w:jc w:val="both"/>
              <w:rPr>
                <w:b/>
                <w:bCs/>
              </w:rPr>
            </w:pPr>
            <w:bookmarkStart w:id="254" w:name="Zprac_exper_I"/>
            <w:bookmarkEnd w:id="254"/>
            <w:r w:rsidRPr="00C964A6">
              <w:rPr>
                <w:b/>
                <w:bCs/>
              </w:rPr>
              <w:t>Zpracování experimentu I</w:t>
            </w:r>
          </w:p>
        </w:tc>
      </w:tr>
      <w:tr w:rsidR="005110DD" w14:paraId="0079DB5B" w14:textId="77777777" w:rsidTr="001041BE">
        <w:trPr>
          <w:gridBefore w:val="1"/>
          <w:gridAfter w:val="1"/>
          <w:wBefore w:w="393" w:type="dxa"/>
          <w:wAfter w:w="101" w:type="dxa"/>
        </w:trPr>
        <w:tc>
          <w:tcPr>
            <w:tcW w:w="3435" w:type="dxa"/>
            <w:gridSpan w:val="4"/>
            <w:shd w:val="clear" w:color="auto" w:fill="F7CAAC"/>
          </w:tcPr>
          <w:p w14:paraId="39B71EFA" w14:textId="77777777" w:rsidR="005110DD" w:rsidRDefault="005110DD" w:rsidP="00F8305C">
            <w:pPr>
              <w:jc w:val="both"/>
              <w:rPr>
                <w:b/>
              </w:rPr>
            </w:pPr>
            <w:r>
              <w:rPr>
                <w:b/>
              </w:rPr>
              <w:t>Typ předmětu</w:t>
            </w:r>
          </w:p>
        </w:tc>
        <w:tc>
          <w:tcPr>
            <w:tcW w:w="3057" w:type="dxa"/>
            <w:gridSpan w:val="6"/>
          </w:tcPr>
          <w:p w14:paraId="412C2D38" w14:textId="77777777" w:rsidR="005110DD" w:rsidRDefault="005110DD" w:rsidP="00F8305C">
            <w:pPr>
              <w:jc w:val="both"/>
            </w:pPr>
            <w:r>
              <w:t>povinný</w:t>
            </w:r>
          </w:p>
        </w:tc>
        <w:tc>
          <w:tcPr>
            <w:tcW w:w="2695" w:type="dxa"/>
            <w:gridSpan w:val="4"/>
            <w:shd w:val="clear" w:color="auto" w:fill="F7CAAC"/>
          </w:tcPr>
          <w:p w14:paraId="56CF935C" w14:textId="77777777" w:rsidR="005110DD" w:rsidRDefault="005110DD" w:rsidP="00F8305C">
            <w:pPr>
              <w:jc w:val="both"/>
            </w:pPr>
            <w:r>
              <w:rPr>
                <w:b/>
              </w:rPr>
              <w:t>doporučený ročník / semestr</w:t>
            </w:r>
          </w:p>
        </w:tc>
        <w:tc>
          <w:tcPr>
            <w:tcW w:w="668" w:type="dxa"/>
          </w:tcPr>
          <w:p w14:paraId="74551E57" w14:textId="77777777" w:rsidR="005110DD" w:rsidRDefault="005110DD" w:rsidP="00F8305C">
            <w:pPr>
              <w:jc w:val="both"/>
            </w:pPr>
            <w:r>
              <w:t>1/LS</w:t>
            </w:r>
          </w:p>
        </w:tc>
      </w:tr>
      <w:tr w:rsidR="005110DD" w14:paraId="74048A24" w14:textId="77777777" w:rsidTr="001041BE">
        <w:trPr>
          <w:gridBefore w:val="1"/>
          <w:gridAfter w:val="1"/>
          <w:wBefore w:w="393" w:type="dxa"/>
          <w:wAfter w:w="101" w:type="dxa"/>
        </w:trPr>
        <w:tc>
          <w:tcPr>
            <w:tcW w:w="3435" w:type="dxa"/>
            <w:gridSpan w:val="4"/>
            <w:shd w:val="clear" w:color="auto" w:fill="F7CAAC"/>
          </w:tcPr>
          <w:p w14:paraId="5DE0ED53" w14:textId="77777777" w:rsidR="005110DD" w:rsidRDefault="005110DD" w:rsidP="00F8305C">
            <w:pPr>
              <w:jc w:val="both"/>
              <w:rPr>
                <w:b/>
              </w:rPr>
            </w:pPr>
            <w:r>
              <w:rPr>
                <w:b/>
              </w:rPr>
              <w:t>Rozsah studijního předmětu</w:t>
            </w:r>
          </w:p>
        </w:tc>
        <w:tc>
          <w:tcPr>
            <w:tcW w:w="1352" w:type="dxa"/>
            <w:gridSpan w:val="3"/>
          </w:tcPr>
          <w:p w14:paraId="18FD7CFF" w14:textId="3EDBE964" w:rsidR="005110DD" w:rsidRPr="00B74836" w:rsidRDefault="001C370D" w:rsidP="00F8305C">
            <w:pPr>
              <w:jc w:val="both"/>
            </w:pPr>
            <w:r w:rsidRPr="00B74836">
              <w:t>14</w:t>
            </w:r>
            <w:r w:rsidR="005110DD" w:rsidRPr="00B74836">
              <w:t>p+14s+</w:t>
            </w:r>
            <w:r w:rsidRPr="00B74836">
              <w:t>14</w:t>
            </w:r>
            <w:r w:rsidR="005110DD" w:rsidRPr="00B74836">
              <w:t>l</w:t>
            </w:r>
          </w:p>
        </w:tc>
        <w:tc>
          <w:tcPr>
            <w:tcW w:w="889" w:type="dxa"/>
            <w:shd w:val="clear" w:color="auto" w:fill="F7CAAC"/>
          </w:tcPr>
          <w:p w14:paraId="4FB0FA88" w14:textId="77777777" w:rsidR="005110DD" w:rsidRPr="00B74836" w:rsidRDefault="005110DD" w:rsidP="00F8305C">
            <w:pPr>
              <w:jc w:val="both"/>
              <w:rPr>
                <w:b/>
              </w:rPr>
            </w:pPr>
            <w:r w:rsidRPr="00B74836">
              <w:rPr>
                <w:b/>
              </w:rPr>
              <w:t xml:space="preserve">hod. </w:t>
            </w:r>
          </w:p>
        </w:tc>
        <w:tc>
          <w:tcPr>
            <w:tcW w:w="816" w:type="dxa"/>
            <w:gridSpan w:val="2"/>
          </w:tcPr>
          <w:p w14:paraId="53882093" w14:textId="23580A26" w:rsidR="005110DD" w:rsidRPr="00B74836" w:rsidRDefault="001C370D" w:rsidP="00F8305C">
            <w:pPr>
              <w:jc w:val="both"/>
            </w:pPr>
            <w:r w:rsidRPr="00B74836">
              <w:t>42</w:t>
            </w:r>
          </w:p>
        </w:tc>
        <w:tc>
          <w:tcPr>
            <w:tcW w:w="1479" w:type="dxa"/>
            <w:gridSpan w:val="2"/>
            <w:shd w:val="clear" w:color="auto" w:fill="F7CAAC"/>
          </w:tcPr>
          <w:p w14:paraId="28569A32" w14:textId="77777777" w:rsidR="005110DD" w:rsidRDefault="005110DD" w:rsidP="00F8305C">
            <w:pPr>
              <w:jc w:val="both"/>
              <w:rPr>
                <w:b/>
              </w:rPr>
            </w:pPr>
            <w:r>
              <w:rPr>
                <w:b/>
              </w:rPr>
              <w:t>kreditů</w:t>
            </w:r>
          </w:p>
        </w:tc>
        <w:tc>
          <w:tcPr>
            <w:tcW w:w="1884" w:type="dxa"/>
            <w:gridSpan w:val="3"/>
          </w:tcPr>
          <w:p w14:paraId="1D662E22" w14:textId="3BD1CB2A" w:rsidR="005110DD" w:rsidRDefault="007A368A" w:rsidP="00F8305C">
            <w:pPr>
              <w:jc w:val="both"/>
            </w:pPr>
            <w:r>
              <w:t>3</w:t>
            </w:r>
          </w:p>
        </w:tc>
      </w:tr>
      <w:tr w:rsidR="005110DD" w14:paraId="7F870B31" w14:textId="77777777" w:rsidTr="001041BE">
        <w:trPr>
          <w:gridBefore w:val="1"/>
          <w:gridAfter w:val="1"/>
          <w:wBefore w:w="393" w:type="dxa"/>
          <w:wAfter w:w="101" w:type="dxa"/>
        </w:trPr>
        <w:tc>
          <w:tcPr>
            <w:tcW w:w="3435" w:type="dxa"/>
            <w:gridSpan w:val="4"/>
            <w:shd w:val="clear" w:color="auto" w:fill="F7CAAC"/>
          </w:tcPr>
          <w:p w14:paraId="6D348554" w14:textId="77777777" w:rsidR="005110DD" w:rsidRDefault="005110DD" w:rsidP="00F8305C">
            <w:pPr>
              <w:jc w:val="both"/>
              <w:rPr>
                <w:b/>
                <w:sz w:val="22"/>
              </w:rPr>
            </w:pPr>
            <w:r>
              <w:rPr>
                <w:b/>
              </w:rPr>
              <w:t>Prerekvizity, korekvizity, ekvivalence</w:t>
            </w:r>
          </w:p>
        </w:tc>
        <w:tc>
          <w:tcPr>
            <w:tcW w:w="6420" w:type="dxa"/>
            <w:gridSpan w:val="11"/>
          </w:tcPr>
          <w:p w14:paraId="12EBEA45" w14:textId="77777777" w:rsidR="005110DD" w:rsidRDefault="005110DD" w:rsidP="00F8305C">
            <w:pPr>
              <w:jc w:val="both"/>
            </w:pPr>
          </w:p>
        </w:tc>
      </w:tr>
      <w:tr w:rsidR="005110DD" w14:paraId="432B3B35" w14:textId="77777777" w:rsidTr="001041BE">
        <w:trPr>
          <w:gridBefore w:val="1"/>
          <w:gridAfter w:val="1"/>
          <w:wBefore w:w="393" w:type="dxa"/>
          <w:wAfter w:w="101" w:type="dxa"/>
        </w:trPr>
        <w:tc>
          <w:tcPr>
            <w:tcW w:w="3435" w:type="dxa"/>
            <w:gridSpan w:val="4"/>
            <w:shd w:val="clear" w:color="auto" w:fill="F7CAAC"/>
          </w:tcPr>
          <w:p w14:paraId="7AC5447E" w14:textId="77777777" w:rsidR="005110DD" w:rsidRPr="007A368A" w:rsidRDefault="005110DD" w:rsidP="00F8305C">
            <w:pPr>
              <w:jc w:val="both"/>
              <w:rPr>
                <w:b/>
              </w:rPr>
            </w:pPr>
            <w:r w:rsidRPr="007A368A">
              <w:rPr>
                <w:b/>
              </w:rPr>
              <w:t>Způsob ověření výsledků učení</w:t>
            </w:r>
          </w:p>
        </w:tc>
        <w:tc>
          <w:tcPr>
            <w:tcW w:w="3057" w:type="dxa"/>
            <w:gridSpan w:val="6"/>
            <w:tcBorders>
              <w:bottom w:val="single" w:sz="4" w:space="0" w:color="auto"/>
            </w:tcBorders>
          </w:tcPr>
          <w:p w14:paraId="7CE192FA" w14:textId="0A4EF20F" w:rsidR="005110DD" w:rsidRPr="007A368A" w:rsidRDefault="007A368A" w:rsidP="00F8305C">
            <w:pPr>
              <w:jc w:val="both"/>
            </w:pPr>
            <w:r w:rsidRPr="007A368A">
              <w:t xml:space="preserve">klasifikovaný </w:t>
            </w:r>
            <w:r w:rsidR="005110DD" w:rsidRPr="007A368A">
              <w:t>zápočet</w:t>
            </w:r>
          </w:p>
        </w:tc>
        <w:tc>
          <w:tcPr>
            <w:tcW w:w="1479" w:type="dxa"/>
            <w:gridSpan w:val="2"/>
            <w:tcBorders>
              <w:bottom w:val="single" w:sz="4" w:space="0" w:color="auto"/>
            </w:tcBorders>
            <w:shd w:val="clear" w:color="auto" w:fill="F7CAAC"/>
          </w:tcPr>
          <w:p w14:paraId="74D06EBD" w14:textId="77777777" w:rsidR="005110DD" w:rsidRDefault="005110DD" w:rsidP="00F8305C">
            <w:pPr>
              <w:jc w:val="both"/>
              <w:rPr>
                <w:b/>
              </w:rPr>
            </w:pPr>
            <w:r>
              <w:rPr>
                <w:b/>
              </w:rPr>
              <w:t>Forma výuky</w:t>
            </w:r>
          </w:p>
        </w:tc>
        <w:tc>
          <w:tcPr>
            <w:tcW w:w="1884" w:type="dxa"/>
            <w:gridSpan w:val="3"/>
            <w:tcBorders>
              <w:bottom w:val="single" w:sz="4" w:space="0" w:color="auto"/>
            </w:tcBorders>
          </w:tcPr>
          <w:p w14:paraId="7B35347B" w14:textId="77777777" w:rsidR="005110DD" w:rsidRDefault="005110DD" w:rsidP="00F8305C">
            <w:pPr>
              <w:jc w:val="both"/>
            </w:pPr>
            <w:r w:rsidRPr="00B74836">
              <w:t>přednášky, semináře, laboratorní cvičení</w:t>
            </w:r>
          </w:p>
        </w:tc>
      </w:tr>
      <w:tr w:rsidR="005110DD" w14:paraId="5B9379DF" w14:textId="77777777" w:rsidTr="001041BE">
        <w:trPr>
          <w:gridBefore w:val="1"/>
          <w:gridAfter w:val="1"/>
          <w:wBefore w:w="393" w:type="dxa"/>
          <w:wAfter w:w="101" w:type="dxa"/>
        </w:trPr>
        <w:tc>
          <w:tcPr>
            <w:tcW w:w="3435" w:type="dxa"/>
            <w:gridSpan w:val="4"/>
            <w:shd w:val="clear" w:color="auto" w:fill="F7CAAC"/>
          </w:tcPr>
          <w:p w14:paraId="6C8B4914"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0E1E9A1A" w14:textId="6420A56D" w:rsidR="009D2EBF" w:rsidRDefault="009D2EBF" w:rsidP="009D2EBF">
            <w:pPr>
              <w:jc w:val="both"/>
              <w:rPr>
                <w:color w:val="000000"/>
                <w:shd w:val="clear" w:color="auto" w:fill="FFFFFF"/>
              </w:rPr>
            </w:pPr>
            <w:r w:rsidRPr="00553036">
              <w:rPr>
                <w:color w:val="000000"/>
                <w:shd w:val="clear" w:color="auto" w:fill="FFFFFF"/>
              </w:rPr>
              <w:t>Docházka</w:t>
            </w:r>
            <w:r>
              <w:rPr>
                <w:color w:val="000000"/>
                <w:shd w:val="clear" w:color="auto" w:fill="FFFFFF"/>
              </w:rPr>
              <w:t xml:space="preserve"> </w:t>
            </w:r>
            <w:r w:rsidRPr="003B77D2">
              <w:rPr>
                <w:color w:val="000000"/>
                <w:shd w:val="clear" w:color="auto" w:fill="FFFFFF"/>
              </w:rPr>
              <w:t>–</w:t>
            </w:r>
            <w:r w:rsidRPr="00553036">
              <w:rPr>
                <w:color w:val="000000"/>
                <w:shd w:val="clear" w:color="auto" w:fill="FFFFFF"/>
              </w:rPr>
              <w:t xml:space="preserve"> min</w:t>
            </w:r>
            <w:r w:rsidR="00F32B83">
              <w:rPr>
                <w:color w:val="000000"/>
                <w:shd w:val="clear" w:color="auto" w:fill="FFFFFF"/>
              </w:rPr>
              <w:t>.</w:t>
            </w:r>
            <w:r w:rsidRPr="00553036">
              <w:rPr>
                <w:color w:val="000000"/>
                <w:shd w:val="clear" w:color="auto" w:fill="FFFFFF"/>
              </w:rPr>
              <w:t xml:space="preserve"> 80% účast na seminářích</w:t>
            </w:r>
            <w:r>
              <w:rPr>
                <w:color w:val="000000"/>
                <w:shd w:val="clear" w:color="auto" w:fill="FFFFFF"/>
              </w:rPr>
              <w:t xml:space="preserve">, absolvování všech laboratorních cvičení. </w:t>
            </w:r>
            <w:r w:rsidR="00C8708E" w:rsidRPr="00223F47">
              <w:rPr>
                <w:color w:val="000000"/>
                <w:shd w:val="clear" w:color="auto" w:fill="FFFFFF"/>
              </w:rPr>
              <w:t>Odevzdání a obhájení všech protokolů.</w:t>
            </w:r>
            <w:r w:rsidR="00305D8C">
              <w:rPr>
                <w:color w:val="000000"/>
                <w:shd w:val="clear" w:color="auto" w:fill="FFFFFF"/>
              </w:rPr>
              <w:t xml:space="preserve"> </w:t>
            </w:r>
          </w:p>
          <w:p w14:paraId="4FB4865D" w14:textId="34EDABFA" w:rsidR="005110DD" w:rsidRDefault="00C8708E" w:rsidP="009D2EBF">
            <w:pPr>
              <w:jc w:val="both"/>
            </w:pPr>
            <w:r w:rsidRPr="003B77D2">
              <w:rPr>
                <w:color w:val="000000"/>
                <w:shd w:val="clear" w:color="auto" w:fill="FFFFFF"/>
              </w:rPr>
              <w:t xml:space="preserve">Závěrečný test – </w:t>
            </w:r>
            <w:r w:rsidR="00C97290">
              <w:rPr>
                <w:color w:val="000000"/>
                <w:shd w:val="clear" w:color="auto" w:fill="FFFFFF"/>
              </w:rPr>
              <w:t xml:space="preserve">min. 50% úspěšnost, </w:t>
            </w:r>
            <w:r w:rsidRPr="003B77D2">
              <w:rPr>
                <w:color w:val="000000"/>
                <w:shd w:val="clear" w:color="auto" w:fill="FFFFFF"/>
              </w:rPr>
              <w:t>zpracování dvou statistických úloh, ústní obhajoba použitých statistických metod.</w:t>
            </w:r>
          </w:p>
        </w:tc>
      </w:tr>
      <w:tr w:rsidR="005110DD" w14:paraId="5154F7CF"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43B742EB" w14:textId="77777777" w:rsidR="005110DD" w:rsidRDefault="005110DD" w:rsidP="00F8305C">
            <w:pPr>
              <w:jc w:val="both"/>
              <w:rPr>
                <w:b/>
              </w:rPr>
            </w:pPr>
            <w:r>
              <w:rPr>
                <w:b/>
              </w:rPr>
              <w:t>Garant předmětu</w:t>
            </w:r>
          </w:p>
        </w:tc>
        <w:tc>
          <w:tcPr>
            <w:tcW w:w="6420" w:type="dxa"/>
            <w:gridSpan w:val="11"/>
            <w:tcBorders>
              <w:top w:val="nil"/>
            </w:tcBorders>
          </w:tcPr>
          <w:p w14:paraId="688F0237" w14:textId="77777777" w:rsidR="005110DD" w:rsidRDefault="005110DD" w:rsidP="00F8305C">
            <w:pPr>
              <w:jc w:val="both"/>
            </w:pPr>
          </w:p>
        </w:tc>
      </w:tr>
      <w:tr w:rsidR="005110DD" w14:paraId="00FA3B82"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43B39565" w14:textId="77777777" w:rsidR="005110DD" w:rsidRDefault="005110DD" w:rsidP="00F8305C">
            <w:pPr>
              <w:jc w:val="both"/>
              <w:rPr>
                <w:b/>
              </w:rPr>
            </w:pPr>
            <w:r>
              <w:rPr>
                <w:b/>
              </w:rPr>
              <w:t>Zapojení garanta do výuky předmětu</w:t>
            </w:r>
          </w:p>
        </w:tc>
        <w:tc>
          <w:tcPr>
            <w:tcW w:w="6420" w:type="dxa"/>
            <w:gridSpan w:val="11"/>
            <w:tcBorders>
              <w:top w:val="nil"/>
            </w:tcBorders>
          </w:tcPr>
          <w:p w14:paraId="5B770B52" w14:textId="77777777" w:rsidR="005110DD" w:rsidRDefault="005110DD" w:rsidP="00F8305C">
            <w:pPr>
              <w:jc w:val="both"/>
            </w:pPr>
          </w:p>
        </w:tc>
      </w:tr>
      <w:tr w:rsidR="005110DD" w14:paraId="23C8BF91" w14:textId="77777777" w:rsidTr="001041BE">
        <w:trPr>
          <w:gridBefore w:val="1"/>
          <w:gridAfter w:val="1"/>
          <w:wBefore w:w="393" w:type="dxa"/>
          <w:wAfter w:w="101" w:type="dxa"/>
        </w:trPr>
        <w:tc>
          <w:tcPr>
            <w:tcW w:w="3435" w:type="dxa"/>
            <w:gridSpan w:val="4"/>
            <w:shd w:val="clear" w:color="auto" w:fill="F7CAAC"/>
          </w:tcPr>
          <w:p w14:paraId="1AC9A13A" w14:textId="77777777" w:rsidR="005110DD" w:rsidRDefault="005110DD" w:rsidP="00F8305C">
            <w:pPr>
              <w:jc w:val="both"/>
              <w:rPr>
                <w:b/>
              </w:rPr>
            </w:pPr>
            <w:r>
              <w:rPr>
                <w:b/>
              </w:rPr>
              <w:t>Vyučující</w:t>
            </w:r>
          </w:p>
        </w:tc>
        <w:tc>
          <w:tcPr>
            <w:tcW w:w="6420" w:type="dxa"/>
            <w:gridSpan w:val="11"/>
            <w:tcBorders>
              <w:bottom w:val="nil"/>
            </w:tcBorders>
          </w:tcPr>
          <w:p w14:paraId="443AEDFC" w14:textId="77777777" w:rsidR="005110DD" w:rsidRDefault="005110DD" w:rsidP="00F8305C">
            <w:pPr>
              <w:jc w:val="both"/>
            </w:pPr>
          </w:p>
        </w:tc>
      </w:tr>
      <w:tr w:rsidR="005110DD" w14:paraId="64A01346" w14:textId="77777777" w:rsidTr="001041BE">
        <w:trPr>
          <w:gridBefore w:val="1"/>
          <w:gridAfter w:val="1"/>
          <w:wBefore w:w="393" w:type="dxa"/>
          <w:wAfter w:w="101" w:type="dxa"/>
          <w:trHeight w:val="260"/>
        </w:trPr>
        <w:tc>
          <w:tcPr>
            <w:tcW w:w="9855" w:type="dxa"/>
            <w:gridSpan w:val="15"/>
            <w:tcBorders>
              <w:top w:val="nil"/>
            </w:tcBorders>
          </w:tcPr>
          <w:p w14:paraId="6769E5C1" w14:textId="2EBDDC3B" w:rsidR="005110DD" w:rsidRPr="00483949" w:rsidRDefault="009556F6" w:rsidP="00F8305C">
            <w:pPr>
              <w:spacing w:before="60" w:after="60"/>
              <w:jc w:val="both"/>
            </w:pPr>
            <w:hyperlink w:anchor="Kutálková" w:history="1">
              <w:r w:rsidR="00483949" w:rsidRPr="00483949">
                <w:rPr>
                  <w:rStyle w:val="OdstavecseseznamemChar"/>
                  <w:rFonts w:ascii="Times New Roman" w:hAnsi="Times New Roman" w:cs="Times New Roman"/>
                  <w:sz w:val="20"/>
                  <w:szCs w:val="20"/>
                </w:rPr>
                <w:t>RNDr. Eva Kutálková, Ph.D.</w:t>
              </w:r>
            </w:hyperlink>
            <w:r w:rsidR="00483949" w:rsidRPr="00483949">
              <w:t xml:space="preserve"> (100% p)</w:t>
            </w:r>
          </w:p>
        </w:tc>
      </w:tr>
      <w:tr w:rsidR="005110DD" w14:paraId="20061B17" w14:textId="77777777" w:rsidTr="001041BE">
        <w:trPr>
          <w:gridBefore w:val="1"/>
          <w:gridAfter w:val="1"/>
          <w:wBefore w:w="393" w:type="dxa"/>
          <w:wAfter w:w="101" w:type="dxa"/>
        </w:trPr>
        <w:tc>
          <w:tcPr>
            <w:tcW w:w="3435" w:type="dxa"/>
            <w:gridSpan w:val="4"/>
            <w:shd w:val="clear" w:color="auto" w:fill="F7CAAC"/>
          </w:tcPr>
          <w:p w14:paraId="6C104F6D"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48C3F11F" w14:textId="77777777" w:rsidR="005110DD" w:rsidRPr="005A0406" w:rsidRDefault="005110DD" w:rsidP="00F8305C">
            <w:pPr>
              <w:jc w:val="both"/>
            </w:pPr>
          </w:p>
        </w:tc>
      </w:tr>
      <w:tr w:rsidR="005110DD" w14:paraId="0D43DFC8"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2549F941" w14:textId="77960E69" w:rsidR="005110DD" w:rsidRPr="00351747" w:rsidRDefault="005110DD" w:rsidP="00F8305C">
            <w:pPr>
              <w:jc w:val="both"/>
              <w:rPr>
                <w:b/>
                <w:bCs/>
              </w:rPr>
            </w:pPr>
            <w:r w:rsidRPr="00D22542">
              <w:t xml:space="preserve">Cílem předmětu je </w:t>
            </w:r>
            <w:r w:rsidR="00C8708E" w:rsidRPr="00C8708E">
              <w:t>zaměřit se na základní statistické metody používané při zpracování měření v technické praxi. Na přednášce se studenti seznámí s důležitými statistickými metodami, v semináři se je naučí používat na generovaných datech a v laboratoři samostatně provedou měření, výsledky zpracují a obhájí před vyučujícím. Výuka probíhá blokově (dvě hodiny každé dva týdny semestru)</w:t>
            </w:r>
            <w:r w:rsidRPr="00D22542">
              <w:t>.</w:t>
            </w:r>
            <w:r>
              <w:rPr>
                <w:b/>
                <w:bCs/>
              </w:rPr>
              <w:t xml:space="preserve"> </w:t>
            </w:r>
            <w:r w:rsidRPr="00351747">
              <w:rPr>
                <w:b/>
                <w:bCs/>
              </w:rPr>
              <w:t>Obsah předmětu tvoří tyto tematické celky:</w:t>
            </w:r>
          </w:p>
          <w:p w14:paraId="543B3088" w14:textId="0741ED7A" w:rsidR="00163046" w:rsidRPr="00373012" w:rsidRDefault="00163046" w:rsidP="0037301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73012">
              <w:rPr>
                <w:rFonts w:ascii="Times New Roman" w:hAnsi="Times New Roman" w:cs="Times New Roman"/>
                <w:sz w:val="20"/>
                <w:szCs w:val="20"/>
                <w:lang w:eastAsia="cs-CZ"/>
              </w:rPr>
              <w:t>Chyby měřících přístrojů</w:t>
            </w:r>
            <w:r w:rsidR="005F37E7" w:rsidRPr="00373012">
              <w:rPr>
                <w:rFonts w:ascii="Times New Roman" w:hAnsi="Times New Roman" w:cs="Times New Roman"/>
                <w:sz w:val="20"/>
                <w:szCs w:val="20"/>
                <w:lang w:eastAsia="cs-CZ"/>
              </w:rPr>
              <w:t>.</w:t>
            </w:r>
          </w:p>
          <w:p w14:paraId="7DC1AA7E" w14:textId="01E156A2" w:rsidR="00163046" w:rsidRPr="00373012" w:rsidRDefault="00163046" w:rsidP="0037301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73012">
              <w:rPr>
                <w:rFonts w:ascii="Times New Roman" w:hAnsi="Times New Roman" w:cs="Times New Roman"/>
                <w:sz w:val="20"/>
                <w:szCs w:val="20"/>
                <w:lang w:eastAsia="cs-CZ"/>
              </w:rPr>
              <w:t>Rozdělení měřené veličiny</w:t>
            </w:r>
            <w:r w:rsidR="005F37E7" w:rsidRPr="00373012">
              <w:rPr>
                <w:rFonts w:ascii="Times New Roman" w:hAnsi="Times New Roman" w:cs="Times New Roman"/>
                <w:sz w:val="20"/>
                <w:szCs w:val="20"/>
                <w:lang w:eastAsia="cs-CZ"/>
              </w:rPr>
              <w:t>.</w:t>
            </w:r>
          </w:p>
          <w:p w14:paraId="09B6A2DB" w14:textId="585F3CA9" w:rsidR="00163046" w:rsidRPr="00373012" w:rsidRDefault="00163046" w:rsidP="0037301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73012">
              <w:rPr>
                <w:rFonts w:ascii="Times New Roman" w:hAnsi="Times New Roman" w:cs="Times New Roman"/>
                <w:sz w:val="20"/>
                <w:szCs w:val="20"/>
                <w:lang w:eastAsia="cs-CZ"/>
              </w:rPr>
              <w:t>Odhad parametrů normálního rozdělení</w:t>
            </w:r>
            <w:r w:rsidR="005F37E7" w:rsidRPr="00373012">
              <w:rPr>
                <w:rFonts w:ascii="Times New Roman" w:hAnsi="Times New Roman" w:cs="Times New Roman"/>
                <w:sz w:val="20"/>
                <w:szCs w:val="20"/>
                <w:lang w:eastAsia="cs-CZ"/>
              </w:rPr>
              <w:t>.</w:t>
            </w:r>
          </w:p>
          <w:p w14:paraId="3E92616F" w14:textId="22D21930" w:rsidR="00163046" w:rsidRPr="00373012" w:rsidRDefault="00163046" w:rsidP="0037301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73012">
              <w:rPr>
                <w:rFonts w:ascii="Times New Roman" w:hAnsi="Times New Roman" w:cs="Times New Roman"/>
                <w:sz w:val="20"/>
                <w:szCs w:val="20"/>
                <w:lang w:eastAsia="cs-CZ"/>
              </w:rPr>
              <w:t>Určení chyby nepřímo měřené veličiny</w:t>
            </w:r>
            <w:r w:rsidR="005F37E7" w:rsidRPr="00373012">
              <w:rPr>
                <w:rFonts w:ascii="Times New Roman" w:hAnsi="Times New Roman" w:cs="Times New Roman"/>
                <w:sz w:val="20"/>
                <w:szCs w:val="20"/>
                <w:lang w:eastAsia="cs-CZ"/>
              </w:rPr>
              <w:t>.</w:t>
            </w:r>
          </w:p>
          <w:p w14:paraId="10B0A9CE" w14:textId="2327E393" w:rsidR="00163046" w:rsidRPr="00373012" w:rsidRDefault="00163046" w:rsidP="0037301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73012">
              <w:rPr>
                <w:rFonts w:ascii="Times New Roman" w:hAnsi="Times New Roman" w:cs="Times New Roman"/>
                <w:sz w:val="20"/>
                <w:szCs w:val="20"/>
                <w:lang w:eastAsia="cs-CZ"/>
              </w:rPr>
              <w:t>Korelační a regresní analýza</w:t>
            </w:r>
            <w:r w:rsidR="00373012" w:rsidRPr="00373012">
              <w:rPr>
                <w:rFonts w:ascii="Times New Roman" w:hAnsi="Times New Roman" w:cs="Times New Roman"/>
                <w:sz w:val="20"/>
                <w:szCs w:val="20"/>
                <w:lang w:eastAsia="cs-CZ"/>
              </w:rPr>
              <w:t>.</w:t>
            </w:r>
          </w:p>
          <w:p w14:paraId="646F0C71" w14:textId="24506DF6" w:rsidR="00163046" w:rsidRPr="00373012" w:rsidRDefault="00163046" w:rsidP="0037301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73012">
              <w:rPr>
                <w:rFonts w:ascii="Times New Roman" w:hAnsi="Times New Roman" w:cs="Times New Roman"/>
                <w:sz w:val="20"/>
                <w:szCs w:val="20"/>
                <w:lang w:eastAsia="cs-CZ"/>
              </w:rPr>
              <w:t>Testování statistických hypotéz</w:t>
            </w:r>
            <w:r w:rsidR="005F37E7" w:rsidRPr="00373012">
              <w:rPr>
                <w:rFonts w:ascii="Times New Roman" w:hAnsi="Times New Roman" w:cs="Times New Roman"/>
                <w:sz w:val="20"/>
                <w:szCs w:val="20"/>
                <w:lang w:eastAsia="cs-CZ"/>
              </w:rPr>
              <w:t>.</w:t>
            </w:r>
          </w:p>
          <w:p w14:paraId="57688670" w14:textId="397737E8" w:rsidR="005110DD" w:rsidRPr="00373012" w:rsidRDefault="00163046" w:rsidP="0037301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73012">
              <w:rPr>
                <w:rFonts w:ascii="Times New Roman" w:hAnsi="Times New Roman" w:cs="Times New Roman"/>
                <w:sz w:val="20"/>
                <w:szCs w:val="20"/>
                <w:lang w:eastAsia="cs-CZ"/>
              </w:rPr>
              <w:t>Neparametrické metody</w:t>
            </w:r>
            <w:r w:rsidR="00373012" w:rsidRPr="00373012">
              <w:rPr>
                <w:rFonts w:ascii="Times New Roman" w:hAnsi="Times New Roman" w:cs="Times New Roman"/>
                <w:sz w:val="20"/>
                <w:szCs w:val="20"/>
                <w:lang w:eastAsia="cs-CZ"/>
              </w:rPr>
              <w:t>.</w:t>
            </w:r>
          </w:p>
          <w:p w14:paraId="5FFA558C" w14:textId="77777777" w:rsidR="005110DD" w:rsidRDefault="005110DD" w:rsidP="00F8305C">
            <w:pPr>
              <w:jc w:val="both"/>
              <w:rPr>
                <w:b/>
                <w:bCs/>
              </w:rPr>
            </w:pPr>
          </w:p>
          <w:p w14:paraId="21B0B40D"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12F8288C" w14:textId="77777777" w:rsidR="005110DD" w:rsidRPr="000C69A4"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20661CC6" w14:textId="77777777" w:rsidR="00FC5891" w:rsidRPr="00FC5891" w:rsidRDefault="00FC589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631A1">
              <w:rPr>
                <w:rFonts w:ascii="Times New Roman" w:hAnsi="Times New Roman" w:cs="Times New Roman"/>
                <w:sz w:val="20"/>
                <w:szCs w:val="20"/>
                <w:lang w:eastAsia="cs-CZ"/>
              </w:rPr>
              <w:t>vymezit chyby měřících přístrojů</w:t>
            </w:r>
          </w:p>
          <w:p w14:paraId="086A9021" w14:textId="77777777" w:rsidR="00FC5891" w:rsidRPr="00FC5891" w:rsidRDefault="00FC589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631A1">
              <w:rPr>
                <w:rFonts w:ascii="Times New Roman" w:hAnsi="Times New Roman" w:cs="Times New Roman"/>
                <w:sz w:val="20"/>
                <w:szCs w:val="20"/>
                <w:lang w:eastAsia="cs-CZ"/>
              </w:rPr>
              <w:t>objasnit rozdělení dat se zřetelem k normálnímu rozdělení</w:t>
            </w:r>
          </w:p>
          <w:p w14:paraId="7B27FE4D" w14:textId="77777777" w:rsidR="00FC5891" w:rsidRPr="00FC5891" w:rsidRDefault="00FC589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631A1">
              <w:rPr>
                <w:rFonts w:ascii="Times New Roman" w:hAnsi="Times New Roman" w:cs="Times New Roman"/>
                <w:sz w:val="20"/>
                <w:szCs w:val="20"/>
                <w:lang w:eastAsia="cs-CZ"/>
              </w:rPr>
              <w:t>vysvětlit výpočet chyby nepřímo měřené veličiny</w:t>
            </w:r>
          </w:p>
          <w:p w14:paraId="4853D8A4" w14:textId="43B78B23" w:rsidR="00FC5891" w:rsidRPr="00FC5891" w:rsidRDefault="00FC589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631A1">
              <w:rPr>
                <w:rFonts w:ascii="Times New Roman" w:hAnsi="Times New Roman" w:cs="Times New Roman"/>
                <w:sz w:val="20"/>
                <w:szCs w:val="20"/>
                <w:lang w:eastAsia="cs-CZ"/>
              </w:rPr>
              <w:t>vysvětli</w:t>
            </w:r>
            <w:r>
              <w:rPr>
                <w:rFonts w:ascii="Times New Roman" w:hAnsi="Times New Roman" w:cs="Times New Roman"/>
                <w:sz w:val="20"/>
                <w:szCs w:val="20"/>
                <w:lang w:eastAsia="cs-CZ"/>
              </w:rPr>
              <w:t>t</w:t>
            </w:r>
            <w:r w:rsidRPr="003631A1">
              <w:rPr>
                <w:rFonts w:ascii="Times New Roman" w:hAnsi="Times New Roman" w:cs="Times New Roman"/>
                <w:sz w:val="20"/>
                <w:szCs w:val="20"/>
                <w:lang w:eastAsia="cs-CZ"/>
              </w:rPr>
              <w:t xml:space="preserve"> princip testování hypotéz</w:t>
            </w:r>
          </w:p>
          <w:p w14:paraId="53AAF168" w14:textId="77777777" w:rsidR="00FC5891" w:rsidRPr="00FC5891" w:rsidRDefault="00FC589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631A1">
              <w:rPr>
                <w:rFonts w:ascii="Times New Roman" w:hAnsi="Times New Roman" w:cs="Times New Roman"/>
                <w:sz w:val="20"/>
                <w:szCs w:val="20"/>
                <w:lang w:eastAsia="cs-CZ"/>
              </w:rPr>
              <w:t>objasnit principy regrese a korelace</w:t>
            </w:r>
          </w:p>
          <w:p w14:paraId="553843D2" w14:textId="77777777" w:rsidR="005110DD" w:rsidRPr="000C69A4" w:rsidRDefault="005110DD" w:rsidP="00F8305C">
            <w:pPr>
              <w:tabs>
                <w:tab w:val="left" w:pos="328"/>
              </w:tabs>
              <w:rPr>
                <w:b/>
                <w:color w:val="000000" w:themeColor="text1"/>
              </w:rPr>
            </w:pPr>
          </w:p>
          <w:p w14:paraId="6A8EBBA2" w14:textId="77777777" w:rsidR="005110DD" w:rsidRPr="000C69A4" w:rsidRDefault="005110DD" w:rsidP="00F8305C">
            <w:pPr>
              <w:tabs>
                <w:tab w:val="left" w:pos="328"/>
              </w:tabs>
              <w:rPr>
                <w:b/>
                <w:color w:val="000000" w:themeColor="text1"/>
              </w:rPr>
            </w:pPr>
            <w:r w:rsidRPr="000C69A4">
              <w:rPr>
                <w:b/>
                <w:color w:val="000000" w:themeColor="text1"/>
              </w:rPr>
              <w:t>Odborné dovednosti:</w:t>
            </w:r>
          </w:p>
          <w:p w14:paraId="2F59F45F" w14:textId="77777777" w:rsidR="00FC5891" w:rsidRPr="00FC5891" w:rsidRDefault="00FC589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631A1">
              <w:rPr>
                <w:rFonts w:ascii="Times New Roman" w:hAnsi="Times New Roman" w:cs="Times New Roman"/>
                <w:sz w:val="20"/>
                <w:szCs w:val="20"/>
                <w:lang w:eastAsia="cs-CZ"/>
              </w:rPr>
              <w:t>odhadnout z dokumentace chyby měřících přístrojů</w:t>
            </w:r>
          </w:p>
          <w:p w14:paraId="2900ADFD" w14:textId="77777777" w:rsidR="00FC5891" w:rsidRPr="00FC5891" w:rsidRDefault="00FC589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631A1">
              <w:rPr>
                <w:rFonts w:ascii="Times New Roman" w:hAnsi="Times New Roman" w:cs="Times New Roman"/>
                <w:sz w:val="20"/>
                <w:szCs w:val="20"/>
                <w:lang w:eastAsia="cs-CZ"/>
              </w:rPr>
              <w:t>vypočítat kvantily normálního rozdělení</w:t>
            </w:r>
          </w:p>
          <w:p w14:paraId="1A1F95B5" w14:textId="77777777" w:rsidR="00FC5891" w:rsidRPr="00FC5891" w:rsidRDefault="00FC589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631A1">
              <w:rPr>
                <w:rFonts w:ascii="Times New Roman" w:hAnsi="Times New Roman" w:cs="Times New Roman"/>
                <w:sz w:val="20"/>
                <w:szCs w:val="20"/>
                <w:lang w:eastAsia="cs-CZ"/>
              </w:rPr>
              <w:t>vypočítat chybu nepřímo měřené veličiny</w:t>
            </w:r>
          </w:p>
          <w:p w14:paraId="48BF0F94" w14:textId="77777777" w:rsidR="00FC5891" w:rsidRPr="00FC5891" w:rsidRDefault="00FC589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631A1">
              <w:rPr>
                <w:rFonts w:ascii="Times New Roman" w:hAnsi="Times New Roman" w:cs="Times New Roman"/>
                <w:sz w:val="20"/>
                <w:szCs w:val="20"/>
                <w:lang w:eastAsia="cs-CZ"/>
              </w:rPr>
              <w:t>otestovat statistickou hypotézu</w:t>
            </w:r>
          </w:p>
          <w:p w14:paraId="00C128B9" w14:textId="64C57DE6" w:rsidR="005110DD" w:rsidRPr="005A0406" w:rsidRDefault="00FC5891" w:rsidP="009B0068">
            <w:pPr>
              <w:pStyle w:val="Odstavecseseznamem"/>
              <w:numPr>
                <w:ilvl w:val="0"/>
                <w:numId w:val="6"/>
              </w:numPr>
              <w:spacing w:after="0" w:line="240" w:lineRule="auto"/>
              <w:ind w:left="170" w:hanging="170"/>
            </w:pPr>
            <w:r w:rsidRPr="003631A1">
              <w:rPr>
                <w:rFonts w:ascii="Times New Roman" w:hAnsi="Times New Roman" w:cs="Times New Roman"/>
                <w:sz w:val="20"/>
                <w:szCs w:val="20"/>
                <w:lang w:eastAsia="cs-CZ"/>
              </w:rPr>
              <w:t>vypočítat parametry regresního modelu</w:t>
            </w:r>
          </w:p>
        </w:tc>
      </w:tr>
      <w:tr w:rsidR="005110DD" w14:paraId="79748EA1"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7FECB353" w14:textId="77777777" w:rsidR="005110DD" w:rsidRPr="005A0406" w:rsidRDefault="005110DD"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36A88149" w14:textId="77777777" w:rsidR="005110DD" w:rsidRDefault="005110DD" w:rsidP="00F8305C">
            <w:pPr>
              <w:jc w:val="both"/>
            </w:pPr>
          </w:p>
        </w:tc>
      </w:tr>
      <w:tr w:rsidR="005110DD" w14:paraId="727C5AB0" w14:textId="77777777" w:rsidTr="001041BE">
        <w:trPr>
          <w:gridBefore w:val="1"/>
          <w:gridAfter w:val="1"/>
          <w:wBefore w:w="393" w:type="dxa"/>
          <w:wAfter w:w="101" w:type="dxa"/>
          <w:trHeight w:val="430"/>
        </w:trPr>
        <w:tc>
          <w:tcPr>
            <w:tcW w:w="9855" w:type="dxa"/>
            <w:gridSpan w:val="15"/>
            <w:tcBorders>
              <w:top w:val="nil"/>
              <w:bottom w:val="single" w:sz="4" w:space="0" w:color="auto"/>
            </w:tcBorders>
          </w:tcPr>
          <w:p w14:paraId="0790B0C6" w14:textId="77777777" w:rsidR="005110DD" w:rsidRPr="000C69A4" w:rsidRDefault="005110DD" w:rsidP="00F8305C">
            <w:pPr>
              <w:jc w:val="both"/>
              <w:rPr>
                <w:b/>
                <w:bCs/>
                <w:u w:val="single"/>
              </w:rPr>
            </w:pPr>
            <w:r w:rsidRPr="000C69A4">
              <w:rPr>
                <w:b/>
                <w:bCs/>
                <w:u w:val="single"/>
              </w:rPr>
              <w:t>Metody a přístupy používané ve výuce</w:t>
            </w:r>
          </w:p>
          <w:p w14:paraId="54DA6030" w14:textId="77777777" w:rsidR="005110DD" w:rsidRPr="00FC5891" w:rsidRDefault="005110DD" w:rsidP="00F8305C">
            <w:pPr>
              <w:pStyle w:val="Nadpis5"/>
              <w:spacing w:before="0"/>
              <w:rPr>
                <w:rFonts w:ascii="Times New Roman" w:eastAsia="Times New Roman" w:hAnsi="Times New Roman" w:cs="Times New Roman"/>
                <w:b/>
                <w:bCs/>
                <w:color w:val="auto"/>
              </w:rPr>
            </w:pPr>
            <w:r w:rsidRPr="00FC5891">
              <w:rPr>
                <w:rFonts w:ascii="Times New Roman" w:eastAsia="Times New Roman" w:hAnsi="Times New Roman" w:cs="Times New Roman"/>
                <w:b/>
                <w:bCs/>
                <w:color w:val="auto"/>
              </w:rPr>
              <w:t>Pro dosažení odborných znalostí jsou užívány vyučovací metody:</w:t>
            </w:r>
          </w:p>
          <w:p w14:paraId="66115509" w14:textId="1BCBC5D3" w:rsidR="005110DD" w:rsidRPr="00FC5891" w:rsidRDefault="00065238" w:rsidP="00F8305C">
            <w:pPr>
              <w:jc w:val="both"/>
            </w:pPr>
            <w:r w:rsidRPr="00421D29">
              <w:t>Aktivizující</w:t>
            </w:r>
            <w:r>
              <w:t xml:space="preserve"> </w:t>
            </w:r>
            <w:r w:rsidRPr="00065238">
              <w:t>(simulace, hry, dramatizace)</w:t>
            </w:r>
            <w:r w:rsidR="00FC5891" w:rsidRPr="00FC5891">
              <w:t xml:space="preserve">, </w:t>
            </w:r>
            <w:r w:rsidR="005110DD" w:rsidRPr="00FC5891">
              <w:t>Přednášení</w:t>
            </w:r>
          </w:p>
          <w:p w14:paraId="6877ECBC" w14:textId="77777777" w:rsidR="00FC5891" w:rsidRPr="00FC5891" w:rsidRDefault="00FC5891" w:rsidP="00F8305C">
            <w:pPr>
              <w:jc w:val="both"/>
              <w:rPr>
                <w:color w:val="000000"/>
                <w:shd w:val="clear" w:color="auto" w:fill="FFFFFF"/>
              </w:rPr>
            </w:pPr>
          </w:p>
          <w:p w14:paraId="41F8360D" w14:textId="77777777" w:rsidR="005110DD" w:rsidRPr="00FC5891" w:rsidRDefault="005110DD" w:rsidP="00F8305C">
            <w:pPr>
              <w:jc w:val="both"/>
              <w:rPr>
                <w:b/>
                <w:bCs/>
              </w:rPr>
            </w:pPr>
            <w:r w:rsidRPr="00FC5891">
              <w:rPr>
                <w:b/>
                <w:bCs/>
              </w:rPr>
              <w:t>Pro dosažení odborných dovedností jsou užívány vyučovací metody:</w:t>
            </w:r>
          </w:p>
          <w:p w14:paraId="6A3E6D42" w14:textId="276BDAFD" w:rsidR="005110DD" w:rsidRPr="00FC5891" w:rsidRDefault="005110DD" w:rsidP="00F8305C">
            <w:pPr>
              <w:rPr>
                <w:color w:val="000000"/>
                <w:shd w:val="clear" w:color="auto" w:fill="FFFFFF"/>
              </w:rPr>
            </w:pPr>
            <w:r w:rsidRPr="00FC5891">
              <w:rPr>
                <w:color w:val="000000"/>
                <w:shd w:val="clear" w:color="auto" w:fill="FFFFFF"/>
              </w:rPr>
              <w:t>Individuální práce studentů, Praktické procvičování</w:t>
            </w:r>
          </w:p>
          <w:p w14:paraId="77F26353" w14:textId="77777777" w:rsidR="005110DD" w:rsidRPr="00FC5891" w:rsidRDefault="005110DD" w:rsidP="00F8305C"/>
          <w:p w14:paraId="28D96C00" w14:textId="77777777" w:rsidR="005110DD" w:rsidRPr="00FC5891" w:rsidRDefault="005110DD" w:rsidP="00F8305C">
            <w:pPr>
              <w:pStyle w:val="Nadpis5"/>
              <w:spacing w:before="0"/>
              <w:rPr>
                <w:rFonts w:ascii="Times New Roman" w:eastAsia="Times New Roman" w:hAnsi="Times New Roman" w:cs="Times New Roman"/>
                <w:b/>
                <w:bCs/>
                <w:color w:val="auto"/>
              </w:rPr>
            </w:pPr>
            <w:r w:rsidRPr="00FC5891">
              <w:rPr>
                <w:rFonts w:ascii="Times New Roman" w:eastAsia="Times New Roman" w:hAnsi="Times New Roman" w:cs="Times New Roman"/>
                <w:b/>
                <w:bCs/>
                <w:color w:val="auto"/>
              </w:rPr>
              <w:t>Očekávané výsledky učení dosažené studiem předmětu jsou ověřovány hodnoticími metodami:</w:t>
            </w:r>
          </w:p>
          <w:p w14:paraId="381117CA" w14:textId="3D588683" w:rsidR="005110DD" w:rsidRDefault="00FC5891" w:rsidP="00F8305C">
            <w:pPr>
              <w:jc w:val="both"/>
              <w:rPr>
                <w:color w:val="000000"/>
              </w:rPr>
            </w:pPr>
            <w:r w:rsidRPr="00FC5891">
              <w:rPr>
                <w:color w:val="000000"/>
              </w:rPr>
              <w:t xml:space="preserve">Anamnestická metoda, </w:t>
            </w:r>
            <w:r w:rsidR="005110DD" w:rsidRPr="00FC5891">
              <w:rPr>
                <w:color w:val="000000"/>
              </w:rPr>
              <w:t>Rozbor produktů pracovní činnosti studenta (technické práce), Známkou</w:t>
            </w:r>
          </w:p>
          <w:p w14:paraId="02CA676B" w14:textId="77777777" w:rsidR="005110DD" w:rsidRPr="008440C7" w:rsidRDefault="005110DD" w:rsidP="00F8305C">
            <w:pPr>
              <w:jc w:val="both"/>
              <w:rPr>
                <w:strike/>
                <w:color w:val="000000"/>
              </w:rPr>
            </w:pPr>
          </w:p>
          <w:p w14:paraId="29EE2ED7" w14:textId="77BB5447" w:rsidR="005110DD" w:rsidRPr="000C69A4" w:rsidRDefault="00910D1F" w:rsidP="00F8305C">
            <w:pPr>
              <w:jc w:val="both"/>
              <w:rPr>
                <w:b/>
                <w:bCs/>
                <w:u w:val="single"/>
              </w:rPr>
            </w:pPr>
            <w:r w:rsidRPr="000C69A4">
              <w:rPr>
                <w:b/>
                <w:bCs/>
                <w:u w:val="single"/>
              </w:rPr>
              <w:t>P</w:t>
            </w:r>
            <w:r w:rsidR="005110DD" w:rsidRPr="000C69A4">
              <w:rPr>
                <w:b/>
                <w:bCs/>
                <w:u w:val="single"/>
              </w:rPr>
              <w:t>oužívané didaktické prostředky</w:t>
            </w:r>
          </w:p>
          <w:p w14:paraId="3187C613" w14:textId="77777777" w:rsidR="005110DD" w:rsidRPr="0071371D" w:rsidRDefault="005110DD" w:rsidP="00F8305C">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40C69AD3" w14:textId="77777777" w:rsidR="005110DD" w:rsidRPr="0071371D" w:rsidRDefault="005110DD" w:rsidP="00F8305C">
            <w:pPr>
              <w:jc w:val="both"/>
            </w:pPr>
          </w:p>
          <w:p w14:paraId="1E2E54EA" w14:textId="08B4FD84" w:rsidR="005110DD" w:rsidRDefault="00AD7980" w:rsidP="00F8305C">
            <w:pPr>
              <w:jc w:val="both"/>
            </w:pPr>
            <w:r w:rsidRPr="00AD7980">
              <w:lastRenderedPageBreak/>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5AE2872A"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27B00F4B" w14:textId="77777777" w:rsidR="005110DD" w:rsidRDefault="005110DD" w:rsidP="00F8305C">
            <w:pPr>
              <w:jc w:val="both"/>
            </w:pPr>
            <w:r>
              <w:rPr>
                <w:b/>
              </w:rPr>
              <w:lastRenderedPageBreak/>
              <w:t>Studijní literatura a studijní pomůcky</w:t>
            </w:r>
          </w:p>
        </w:tc>
        <w:tc>
          <w:tcPr>
            <w:tcW w:w="6202" w:type="dxa"/>
            <w:gridSpan w:val="10"/>
            <w:tcBorders>
              <w:top w:val="single" w:sz="4" w:space="0" w:color="auto"/>
              <w:bottom w:val="nil"/>
            </w:tcBorders>
          </w:tcPr>
          <w:p w14:paraId="284785BE" w14:textId="77777777" w:rsidR="005110DD" w:rsidRDefault="005110DD" w:rsidP="00F8305C">
            <w:pPr>
              <w:jc w:val="both"/>
            </w:pPr>
          </w:p>
        </w:tc>
      </w:tr>
      <w:tr w:rsidR="005110DD" w14:paraId="4ADE1DAC" w14:textId="77777777" w:rsidTr="001041BE">
        <w:trPr>
          <w:gridBefore w:val="1"/>
          <w:gridAfter w:val="1"/>
          <w:wBefore w:w="393" w:type="dxa"/>
          <w:wAfter w:w="101" w:type="dxa"/>
          <w:trHeight w:val="1497"/>
        </w:trPr>
        <w:tc>
          <w:tcPr>
            <w:tcW w:w="9855" w:type="dxa"/>
            <w:gridSpan w:val="15"/>
            <w:tcBorders>
              <w:top w:val="nil"/>
            </w:tcBorders>
          </w:tcPr>
          <w:p w14:paraId="0A333F13" w14:textId="77777777" w:rsidR="00773D18" w:rsidRPr="00212548" w:rsidRDefault="00773D18" w:rsidP="00773D18">
            <w:pPr>
              <w:pStyle w:val="TableParagraph"/>
              <w:spacing w:line="240" w:lineRule="auto"/>
              <w:ind w:left="0"/>
              <w:rPr>
                <w:sz w:val="20"/>
              </w:rPr>
            </w:pPr>
            <w:r w:rsidRPr="00212548">
              <w:rPr>
                <w:sz w:val="20"/>
                <w:u w:val="single"/>
              </w:rPr>
              <w:t>Povinná literatura:</w:t>
            </w:r>
          </w:p>
          <w:p w14:paraId="0CABC780" w14:textId="77777777" w:rsidR="00773D18" w:rsidRPr="00212548" w:rsidRDefault="00773D18" w:rsidP="00773D18">
            <w:pPr>
              <w:jc w:val="both"/>
              <w:rPr>
                <w:color w:val="000000"/>
                <w:shd w:val="clear" w:color="auto" w:fill="FFFFFF"/>
              </w:rPr>
            </w:pPr>
            <w:r w:rsidRPr="00212548">
              <w:rPr>
                <w:color w:val="000000"/>
                <w:shd w:val="clear" w:color="auto" w:fill="FFFFFF"/>
              </w:rPr>
              <w:t xml:space="preserve">LEPŠ, J., ŠMILAUER, P. Biostatistika. 2. rev. vyd. Episteme. Natura. České Budějovice: Nakladatelství JUČ, 2024. ISBN 978-80-7694-066-6. </w:t>
            </w:r>
          </w:p>
          <w:p w14:paraId="4240976A" w14:textId="77777777" w:rsidR="00773D18" w:rsidRPr="00212548" w:rsidRDefault="00773D18" w:rsidP="00773D18">
            <w:pPr>
              <w:jc w:val="both"/>
            </w:pPr>
            <w:r w:rsidRPr="00212548">
              <w:t>MELOUN, M., MILITKÝ, J. </w:t>
            </w:r>
            <w:r w:rsidRPr="00212548">
              <w:rPr>
                <w:iCs/>
              </w:rPr>
              <w:t>Kompendium statistického zpracování dat.</w:t>
            </w:r>
            <w:r w:rsidRPr="00212548">
              <w:t xml:space="preserve"> Praha: Karolinum, 2013. ISBN 978-80-246-2196-8.</w:t>
            </w:r>
          </w:p>
          <w:p w14:paraId="5FE6C8CC" w14:textId="77777777" w:rsidR="00773D18" w:rsidRPr="00C8708E" w:rsidRDefault="00773D18" w:rsidP="00773D18">
            <w:pPr>
              <w:jc w:val="both"/>
            </w:pPr>
            <w:r w:rsidRPr="00212548">
              <w:rPr>
                <w:caps/>
              </w:rPr>
              <w:t>Neubauer, J., Sedlačík, M.</w:t>
            </w:r>
            <w:r w:rsidRPr="00212548">
              <w:rPr>
                <w:color w:val="000000"/>
              </w:rPr>
              <w:t xml:space="preserve">, </w:t>
            </w:r>
            <w:r w:rsidRPr="00212548">
              <w:rPr>
                <w:caps/>
              </w:rPr>
              <w:t>Kříž, O</w:t>
            </w:r>
            <w:r w:rsidRPr="00212548">
              <w:t>. </w:t>
            </w:r>
            <w:r w:rsidRPr="00212548">
              <w:rPr>
                <w:iCs/>
              </w:rPr>
              <w:t>Základy statistiky: Aplikace v technických a ekonomických oborech</w:t>
            </w:r>
            <w:r w:rsidRPr="00212548">
              <w:t>. 3. rozš. vyd. Praha: Grada, 2021. ISBN 978-80-247-4273-1.</w:t>
            </w:r>
          </w:p>
          <w:p w14:paraId="361ED99A" w14:textId="753AD705" w:rsidR="00773D18" w:rsidRDefault="00773D18" w:rsidP="00773D18">
            <w:pPr>
              <w:shd w:val="clear" w:color="auto" w:fill="FFFFFF"/>
              <w:jc w:val="both"/>
            </w:pPr>
            <w:r w:rsidRPr="006A1E10">
              <w:t>PONÍŽIL, P., KUTÁLKOVÁ, E. Učební texty k předmětu Zpracování experimentu I – viz webové stránky Ústavu fyziky a materiálového inženýrství FT UTB</w:t>
            </w:r>
            <w:r>
              <w:t xml:space="preserve"> </w:t>
            </w:r>
            <w:hyperlink r:id="rId34" w:history="1">
              <w:r w:rsidRPr="000243E0">
                <w:rPr>
                  <w:rStyle w:val="Hypertextovodkaz"/>
                </w:rPr>
                <w:t>https://ufmi.ft.utb.cz/index.php?page=zprac_exp</w:t>
              </w:r>
            </w:hyperlink>
            <w:r>
              <w:t>.</w:t>
            </w:r>
          </w:p>
          <w:p w14:paraId="2A0494A6" w14:textId="6B2733FF" w:rsidR="000969AF" w:rsidRPr="0017537C" w:rsidRDefault="000969AF" w:rsidP="000969AF">
            <w:pPr>
              <w:jc w:val="both"/>
            </w:pPr>
            <w:r w:rsidRPr="0017537C">
              <w:t xml:space="preserve">TRIOLA, M. Elementary Statistics. </w:t>
            </w:r>
            <w:r w:rsidRPr="0017537C">
              <w:rPr>
                <w:color w:val="000000"/>
              </w:rPr>
              <w:t>Cambridge: Pearson Publishing, 2017. ISBN 9780134462455</w:t>
            </w:r>
            <w:r w:rsidR="00F52661">
              <w:rPr>
                <w:color w:val="000000"/>
              </w:rPr>
              <w:t>.</w:t>
            </w:r>
          </w:p>
          <w:p w14:paraId="5AF40EF9" w14:textId="77777777" w:rsidR="000969AF" w:rsidRDefault="000969AF" w:rsidP="000969AF">
            <w:pPr>
              <w:shd w:val="clear" w:color="auto" w:fill="FFFFFF"/>
              <w:jc w:val="both"/>
              <w:rPr>
                <w:color w:val="000000"/>
              </w:rPr>
            </w:pPr>
            <w:r w:rsidRPr="0017537C">
              <w:rPr>
                <w:color w:val="000000"/>
              </w:rPr>
              <w:t>McCLAVE, J.T., SINCICH, T.T. Statistics. Cambridge: Pearson Publishing, 2012. ISBN 0321755936.</w:t>
            </w:r>
          </w:p>
          <w:p w14:paraId="588EB6F2" w14:textId="77777777" w:rsidR="00773D18" w:rsidRDefault="00773D18" w:rsidP="00773D18"/>
          <w:p w14:paraId="760D3F1F" w14:textId="77777777" w:rsidR="00773D18" w:rsidRDefault="00773D18" w:rsidP="00773D18">
            <w:pPr>
              <w:pStyle w:val="TableParagraph"/>
              <w:spacing w:line="240" w:lineRule="auto"/>
              <w:ind w:left="0"/>
              <w:rPr>
                <w:sz w:val="20"/>
                <w:u w:val="single"/>
              </w:rPr>
            </w:pPr>
            <w:r w:rsidRPr="006D2E46">
              <w:rPr>
                <w:sz w:val="20"/>
                <w:u w:val="single"/>
              </w:rPr>
              <w:t>Doporučená literatura:</w:t>
            </w:r>
          </w:p>
          <w:p w14:paraId="753B86F6" w14:textId="53A28CB4" w:rsidR="00773D18" w:rsidRDefault="00773D18" w:rsidP="00773D18">
            <w:pPr>
              <w:jc w:val="both"/>
            </w:pPr>
            <w:r w:rsidRPr="00EB79B8">
              <w:t xml:space="preserve">BUDÍKOVÁ, M., KRÁLOVÁ, M., MAROŠ, B. Průvodce základními statistickými metodami. </w:t>
            </w:r>
            <w:r>
              <w:t xml:space="preserve">Praha: </w:t>
            </w:r>
            <w:r w:rsidRPr="00EB79B8">
              <w:t>Grada, 2010. ISBN 978-80-247-3243-5.</w:t>
            </w:r>
          </w:p>
          <w:p w14:paraId="77EA137A" w14:textId="77777777" w:rsidR="000969AF" w:rsidRDefault="000969AF" w:rsidP="000969AF">
            <w:pPr>
              <w:jc w:val="both"/>
            </w:pPr>
            <w:r w:rsidRPr="00212548">
              <w:t>ANDĚL, J. </w:t>
            </w:r>
            <w:r w:rsidRPr="00212548">
              <w:rPr>
                <w:iCs/>
              </w:rPr>
              <w:t>Statistické metody</w:t>
            </w:r>
            <w:r w:rsidRPr="00212548">
              <w:t>. 5. vyd. Praha: MatfyzPress, 2019. ISBN 978-80-7378-381-5.</w:t>
            </w:r>
          </w:p>
          <w:p w14:paraId="04CC5A3A" w14:textId="77777777" w:rsidR="00773D18" w:rsidRPr="00212548" w:rsidRDefault="00773D18" w:rsidP="00773D18">
            <w:pPr>
              <w:jc w:val="both"/>
            </w:pPr>
            <w:r w:rsidRPr="00212548">
              <w:t>WITTE, R.S., WITTE, J.S. </w:t>
            </w:r>
            <w:r w:rsidRPr="00212548">
              <w:rPr>
                <w:iCs/>
              </w:rPr>
              <w:t>Statistics</w:t>
            </w:r>
            <w:r w:rsidRPr="00212548">
              <w:t xml:space="preserve">. 11th Ed. New York: Wiley, 2017. ISBN 978-1119386056. </w:t>
            </w:r>
          </w:p>
          <w:p w14:paraId="1DBBDB70" w14:textId="6331A7F1" w:rsidR="00212548" w:rsidRPr="00D22542" w:rsidRDefault="000969AF" w:rsidP="000969AF">
            <w:pPr>
              <w:shd w:val="clear" w:color="auto" w:fill="FFFFFF"/>
              <w:jc w:val="both"/>
            </w:pPr>
            <w:r>
              <w:rPr>
                <w:color w:val="000000"/>
              </w:rPr>
              <w:t>FREEDMAN, D., PISANI, R. Statistics. 4th Ed. W.W. Norton &amp; Company, 2007. ISBN 978-0393929720.</w:t>
            </w:r>
          </w:p>
        </w:tc>
      </w:tr>
      <w:tr w:rsidR="005110DD" w14:paraId="18AF7DD9"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46251BFC" w14:textId="77777777" w:rsidR="005110DD" w:rsidRDefault="005110DD" w:rsidP="00F8305C">
            <w:pPr>
              <w:jc w:val="center"/>
              <w:rPr>
                <w:b/>
              </w:rPr>
            </w:pPr>
            <w:r>
              <w:rPr>
                <w:b/>
              </w:rPr>
              <w:t>Informace ke kombinované nebo distanční formě</w:t>
            </w:r>
          </w:p>
        </w:tc>
      </w:tr>
      <w:tr w:rsidR="005110DD" w14:paraId="6A6BA57F"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1F7BA582" w14:textId="77777777" w:rsidR="005110DD" w:rsidRDefault="005110DD" w:rsidP="00F8305C">
            <w:pPr>
              <w:jc w:val="both"/>
            </w:pPr>
            <w:r>
              <w:rPr>
                <w:b/>
              </w:rPr>
              <w:t>Rozsah konzultací (soustředění)</w:t>
            </w:r>
          </w:p>
        </w:tc>
        <w:tc>
          <w:tcPr>
            <w:tcW w:w="889" w:type="dxa"/>
            <w:tcBorders>
              <w:top w:val="single" w:sz="2" w:space="0" w:color="auto"/>
            </w:tcBorders>
          </w:tcPr>
          <w:p w14:paraId="65891E20" w14:textId="1515631A" w:rsidR="005110DD" w:rsidRDefault="00766418" w:rsidP="00766418">
            <w:pPr>
              <w:jc w:val="center"/>
            </w:pPr>
            <w:r>
              <w:t>12</w:t>
            </w:r>
          </w:p>
        </w:tc>
        <w:tc>
          <w:tcPr>
            <w:tcW w:w="4179" w:type="dxa"/>
            <w:gridSpan w:val="7"/>
            <w:tcBorders>
              <w:top w:val="single" w:sz="2" w:space="0" w:color="auto"/>
            </w:tcBorders>
            <w:shd w:val="clear" w:color="auto" w:fill="F7CAAC"/>
          </w:tcPr>
          <w:p w14:paraId="5855B0C7" w14:textId="77777777" w:rsidR="005110DD" w:rsidRDefault="005110DD" w:rsidP="00F8305C">
            <w:pPr>
              <w:jc w:val="both"/>
              <w:rPr>
                <w:b/>
              </w:rPr>
            </w:pPr>
            <w:r>
              <w:rPr>
                <w:b/>
              </w:rPr>
              <w:t xml:space="preserve">hodin </w:t>
            </w:r>
          </w:p>
        </w:tc>
      </w:tr>
      <w:tr w:rsidR="005110DD" w14:paraId="5656F1E7" w14:textId="77777777" w:rsidTr="001041BE">
        <w:trPr>
          <w:gridBefore w:val="1"/>
          <w:gridAfter w:val="1"/>
          <w:wBefore w:w="393" w:type="dxa"/>
          <w:wAfter w:w="101" w:type="dxa"/>
        </w:trPr>
        <w:tc>
          <w:tcPr>
            <w:tcW w:w="9855" w:type="dxa"/>
            <w:gridSpan w:val="15"/>
            <w:shd w:val="clear" w:color="auto" w:fill="F7CAAC"/>
          </w:tcPr>
          <w:p w14:paraId="3EB8E5DC" w14:textId="77777777" w:rsidR="005110DD" w:rsidRDefault="005110DD" w:rsidP="00F8305C">
            <w:pPr>
              <w:jc w:val="both"/>
              <w:rPr>
                <w:b/>
              </w:rPr>
            </w:pPr>
            <w:r>
              <w:rPr>
                <w:b/>
              </w:rPr>
              <w:t>Informace o způsobu kontaktu s vyučujícím</w:t>
            </w:r>
          </w:p>
        </w:tc>
      </w:tr>
      <w:tr w:rsidR="005110DD" w14:paraId="6F82843D" w14:textId="77777777" w:rsidTr="001041BE">
        <w:trPr>
          <w:gridBefore w:val="1"/>
          <w:gridAfter w:val="1"/>
          <w:wBefore w:w="393" w:type="dxa"/>
          <w:wAfter w:w="101" w:type="dxa"/>
          <w:trHeight w:val="1373"/>
        </w:trPr>
        <w:tc>
          <w:tcPr>
            <w:tcW w:w="9855" w:type="dxa"/>
            <w:gridSpan w:val="15"/>
          </w:tcPr>
          <w:p w14:paraId="695B5FAB" w14:textId="28E370E5" w:rsidR="000D2372" w:rsidRPr="000D2372" w:rsidRDefault="00C8708E" w:rsidP="000D2372">
            <w:pPr>
              <w:jc w:val="both"/>
            </w:pPr>
            <w:r w:rsidRPr="00837B26">
              <w:t xml:space="preserve">Studenti se účastní výuky, kde je jim redukovanou formou prezentována látka dle anotace předmětu. </w:t>
            </w:r>
            <w:r w:rsidR="00837B26" w:rsidRPr="00837B26">
              <w:t xml:space="preserve">Výuka je realizována v blocích. </w:t>
            </w:r>
            <w:r w:rsidRPr="00837B26">
              <w:t xml:space="preserve">Studentům budou určeny části učiva k samostatnému nastudování. </w:t>
            </w:r>
            <w:r w:rsidR="000D2372" w:rsidRPr="00397236">
              <w:rPr>
                <w:color w:val="000000"/>
              </w:rPr>
              <w:t xml:space="preserve">Výuka probíhá formou čtyřhodinových bloků přednášek, seminářů a laboratoří, během kterých si studenti osvojí témata dle sylabu předmětu do té míry, aby byli schopni dané metody použít v praxi. Tuto schopnost na konci semestru prokáží vyřešením a obhájením dvou náhodně vygenerovaných úkolů. </w:t>
            </w:r>
            <w:r w:rsidR="000D2372" w:rsidRPr="00397236">
              <w:t>Konzultace jsou možné v rámci výuky nebo lze vyučujícího</w:t>
            </w:r>
            <w:r w:rsidR="000D2372" w:rsidRPr="00837B26">
              <w:t xml:space="preserve"> kontaktovat viz</w:t>
            </w:r>
            <w:r w:rsidR="000D2372" w:rsidRPr="00837B26">
              <w:rPr>
                <w:spacing w:val="-2"/>
              </w:rPr>
              <w:t xml:space="preserve"> </w:t>
            </w:r>
            <w:r w:rsidR="000D2372" w:rsidRPr="00837B26">
              <w:t>níže.</w:t>
            </w:r>
          </w:p>
          <w:p w14:paraId="22C45819" w14:textId="77777777" w:rsidR="00C8708E" w:rsidRPr="00C8708E" w:rsidRDefault="00C8708E" w:rsidP="00C8708E">
            <w:pPr>
              <w:rPr>
                <w:highlight w:val="yellow"/>
              </w:rPr>
            </w:pPr>
          </w:p>
          <w:p w14:paraId="61747F76" w14:textId="77777777" w:rsidR="00C8708E" w:rsidRDefault="00C8708E" w:rsidP="00C8708E">
            <w:r w:rsidRPr="008E1645">
              <w:t xml:space="preserve">Možnosti komunikace s vyučujícím: </w:t>
            </w:r>
            <w:hyperlink r:id="rId35" w:history="1">
              <w:r w:rsidRPr="008E1645">
                <w:rPr>
                  <w:rStyle w:val="Hypertextovodkaz"/>
                </w:rPr>
                <w:t>kutalkova@utb.cz</w:t>
              </w:r>
            </w:hyperlink>
            <w:r w:rsidRPr="008E1645">
              <w:t>, 576 035 104.</w:t>
            </w:r>
          </w:p>
          <w:p w14:paraId="608B019C" w14:textId="77777777" w:rsidR="005110DD" w:rsidRDefault="005110DD" w:rsidP="00F8305C">
            <w:pPr>
              <w:jc w:val="both"/>
            </w:pPr>
          </w:p>
          <w:p w14:paraId="4FC99D94" w14:textId="77777777" w:rsidR="005110DD" w:rsidRDefault="005110DD" w:rsidP="00F8305C">
            <w:pPr>
              <w:jc w:val="both"/>
            </w:pPr>
          </w:p>
          <w:p w14:paraId="4DFCBADF" w14:textId="77777777" w:rsidR="005110DD" w:rsidRDefault="005110DD" w:rsidP="00F8305C">
            <w:pPr>
              <w:jc w:val="both"/>
            </w:pPr>
          </w:p>
          <w:p w14:paraId="7399E994" w14:textId="77777777" w:rsidR="005110DD" w:rsidRDefault="005110DD" w:rsidP="00F8305C">
            <w:pPr>
              <w:jc w:val="both"/>
            </w:pPr>
          </w:p>
          <w:p w14:paraId="72A2DA88" w14:textId="06338306" w:rsidR="005110DD" w:rsidRDefault="005110DD" w:rsidP="00F8305C">
            <w:pPr>
              <w:jc w:val="both"/>
            </w:pPr>
          </w:p>
          <w:p w14:paraId="01363C59" w14:textId="18B5DA88" w:rsidR="000969AF" w:rsidRDefault="000969AF" w:rsidP="00F8305C">
            <w:pPr>
              <w:jc w:val="both"/>
            </w:pPr>
          </w:p>
          <w:p w14:paraId="138D4FBA" w14:textId="2F385A04" w:rsidR="000969AF" w:rsidRDefault="000969AF" w:rsidP="00F8305C">
            <w:pPr>
              <w:jc w:val="both"/>
            </w:pPr>
          </w:p>
          <w:p w14:paraId="1FE21991" w14:textId="3FFBA428" w:rsidR="000969AF" w:rsidRDefault="000969AF" w:rsidP="00F8305C">
            <w:pPr>
              <w:jc w:val="both"/>
            </w:pPr>
          </w:p>
          <w:p w14:paraId="33D577DF" w14:textId="1F64865F" w:rsidR="000969AF" w:rsidRDefault="000969AF" w:rsidP="00F8305C">
            <w:pPr>
              <w:jc w:val="both"/>
            </w:pPr>
          </w:p>
          <w:p w14:paraId="6E83B49D" w14:textId="4DB4DD86" w:rsidR="000969AF" w:rsidRDefault="000969AF" w:rsidP="00F8305C">
            <w:pPr>
              <w:jc w:val="both"/>
            </w:pPr>
          </w:p>
          <w:p w14:paraId="2EA34C80" w14:textId="49BA96C7" w:rsidR="000969AF" w:rsidRDefault="000969AF" w:rsidP="00F8305C">
            <w:pPr>
              <w:jc w:val="both"/>
            </w:pPr>
          </w:p>
          <w:p w14:paraId="163726B0" w14:textId="5CD3F1F9" w:rsidR="000969AF" w:rsidRDefault="000969AF" w:rsidP="00F8305C">
            <w:pPr>
              <w:jc w:val="both"/>
            </w:pPr>
          </w:p>
          <w:p w14:paraId="49F6B499" w14:textId="187B34F1" w:rsidR="000969AF" w:rsidRDefault="000969AF" w:rsidP="00F8305C">
            <w:pPr>
              <w:jc w:val="both"/>
            </w:pPr>
          </w:p>
          <w:p w14:paraId="49AAAF7B" w14:textId="341AE8C9" w:rsidR="000969AF" w:rsidRDefault="000969AF" w:rsidP="00F8305C">
            <w:pPr>
              <w:jc w:val="both"/>
            </w:pPr>
          </w:p>
          <w:p w14:paraId="07613E77" w14:textId="38A60DBC" w:rsidR="000969AF" w:rsidRDefault="000969AF" w:rsidP="00F8305C">
            <w:pPr>
              <w:jc w:val="both"/>
            </w:pPr>
          </w:p>
          <w:p w14:paraId="5569A91B" w14:textId="51895968" w:rsidR="000969AF" w:rsidRDefault="000969AF" w:rsidP="00F8305C">
            <w:pPr>
              <w:jc w:val="both"/>
            </w:pPr>
          </w:p>
          <w:p w14:paraId="1D37DA80" w14:textId="02C633AD" w:rsidR="000969AF" w:rsidRDefault="000969AF" w:rsidP="00F8305C">
            <w:pPr>
              <w:jc w:val="both"/>
            </w:pPr>
          </w:p>
          <w:p w14:paraId="08B918CA" w14:textId="3FF8C5EB" w:rsidR="000969AF" w:rsidRDefault="000969AF" w:rsidP="00F8305C">
            <w:pPr>
              <w:jc w:val="both"/>
            </w:pPr>
          </w:p>
          <w:p w14:paraId="45CD8C3F" w14:textId="798A2D2B" w:rsidR="000969AF" w:rsidRDefault="000969AF" w:rsidP="00F8305C">
            <w:pPr>
              <w:jc w:val="both"/>
            </w:pPr>
          </w:p>
          <w:p w14:paraId="44F3B41F" w14:textId="5451D982" w:rsidR="000969AF" w:rsidRDefault="000969AF" w:rsidP="00F8305C">
            <w:pPr>
              <w:jc w:val="both"/>
            </w:pPr>
          </w:p>
          <w:p w14:paraId="63123EAB" w14:textId="4DFB1C48" w:rsidR="000969AF" w:rsidRDefault="000969AF" w:rsidP="00F8305C">
            <w:pPr>
              <w:jc w:val="both"/>
            </w:pPr>
          </w:p>
          <w:p w14:paraId="3578E128" w14:textId="79627DB1" w:rsidR="000969AF" w:rsidRDefault="000969AF" w:rsidP="00F8305C">
            <w:pPr>
              <w:jc w:val="both"/>
            </w:pPr>
          </w:p>
          <w:p w14:paraId="527CD80D" w14:textId="1A79422B" w:rsidR="000969AF" w:rsidRDefault="000969AF" w:rsidP="00F8305C">
            <w:pPr>
              <w:jc w:val="both"/>
            </w:pPr>
          </w:p>
          <w:p w14:paraId="38EC1E20" w14:textId="554C756F" w:rsidR="000969AF" w:rsidRDefault="000969AF" w:rsidP="00F8305C">
            <w:pPr>
              <w:jc w:val="both"/>
            </w:pPr>
          </w:p>
          <w:p w14:paraId="71420BEC" w14:textId="0DD04C75" w:rsidR="000969AF" w:rsidRDefault="000969AF" w:rsidP="00F8305C">
            <w:pPr>
              <w:jc w:val="both"/>
            </w:pPr>
          </w:p>
          <w:p w14:paraId="6CA698B4" w14:textId="77777777" w:rsidR="005110DD" w:rsidRDefault="005110DD" w:rsidP="00F8305C">
            <w:pPr>
              <w:jc w:val="both"/>
            </w:pPr>
          </w:p>
          <w:p w14:paraId="17B39EDF" w14:textId="77777777" w:rsidR="005110DD" w:rsidRDefault="005110DD" w:rsidP="00F8305C">
            <w:pPr>
              <w:jc w:val="both"/>
            </w:pPr>
          </w:p>
          <w:p w14:paraId="60E29532" w14:textId="77777777" w:rsidR="005110DD" w:rsidRDefault="005110DD" w:rsidP="00F8305C">
            <w:pPr>
              <w:jc w:val="both"/>
            </w:pPr>
          </w:p>
        </w:tc>
      </w:tr>
      <w:bookmarkEnd w:id="253"/>
      <w:tr w:rsidR="005110DD" w14:paraId="209C5743"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7D1819A2" w14:textId="77777777" w:rsidR="005110DD" w:rsidRDefault="005110DD" w:rsidP="00F8305C">
            <w:pPr>
              <w:jc w:val="both"/>
              <w:rPr>
                <w:b/>
                <w:sz w:val="28"/>
              </w:rPr>
            </w:pPr>
            <w:r>
              <w:lastRenderedPageBreak/>
              <w:br w:type="page"/>
            </w:r>
            <w:r>
              <w:rPr>
                <w:b/>
                <w:sz w:val="28"/>
              </w:rPr>
              <w:t>B-III – Charakteristika studijního předmětu</w:t>
            </w:r>
          </w:p>
        </w:tc>
      </w:tr>
      <w:tr w:rsidR="005110DD" w14:paraId="43E254CA"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28CC5F1C"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436990BC" w14:textId="6C91E3E9" w:rsidR="005110DD" w:rsidRPr="00C964A6" w:rsidRDefault="00C964A6" w:rsidP="00F8305C">
            <w:pPr>
              <w:jc w:val="both"/>
              <w:rPr>
                <w:b/>
                <w:bCs/>
              </w:rPr>
            </w:pPr>
            <w:bookmarkStart w:id="255" w:name="Fyzika_I"/>
            <w:bookmarkEnd w:id="255"/>
            <w:r w:rsidRPr="00C964A6">
              <w:rPr>
                <w:b/>
                <w:bCs/>
              </w:rPr>
              <w:t>Fyzika I</w:t>
            </w:r>
          </w:p>
        </w:tc>
      </w:tr>
      <w:tr w:rsidR="005110DD" w14:paraId="44C672D5" w14:textId="77777777" w:rsidTr="001041BE">
        <w:trPr>
          <w:gridBefore w:val="1"/>
          <w:gridAfter w:val="1"/>
          <w:wBefore w:w="393" w:type="dxa"/>
          <w:wAfter w:w="101" w:type="dxa"/>
        </w:trPr>
        <w:tc>
          <w:tcPr>
            <w:tcW w:w="3435" w:type="dxa"/>
            <w:gridSpan w:val="4"/>
            <w:shd w:val="clear" w:color="auto" w:fill="F7CAAC"/>
          </w:tcPr>
          <w:p w14:paraId="5CDB90B7" w14:textId="77777777" w:rsidR="005110DD" w:rsidRDefault="005110DD" w:rsidP="00F8305C">
            <w:pPr>
              <w:jc w:val="both"/>
              <w:rPr>
                <w:b/>
              </w:rPr>
            </w:pPr>
            <w:r>
              <w:rPr>
                <w:b/>
              </w:rPr>
              <w:t>Typ předmětu</w:t>
            </w:r>
          </w:p>
        </w:tc>
        <w:tc>
          <w:tcPr>
            <w:tcW w:w="3057" w:type="dxa"/>
            <w:gridSpan w:val="6"/>
          </w:tcPr>
          <w:p w14:paraId="6E4B9352" w14:textId="77777777" w:rsidR="005110DD" w:rsidRDefault="005110DD" w:rsidP="00F8305C">
            <w:pPr>
              <w:jc w:val="both"/>
            </w:pPr>
            <w:r>
              <w:t>povinný</w:t>
            </w:r>
          </w:p>
        </w:tc>
        <w:tc>
          <w:tcPr>
            <w:tcW w:w="2695" w:type="dxa"/>
            <w:gridSpan w:val="4"/>
            <w:shd w:val="clear" w:color="auto" w:fill="F7CAAC"/>
          </w:tcPr>
          <w:p w14:paraId="645F9EA2" w14:textId="77777777" w:rsidR="005110DD" w:rsidRDefault="005110DD" w:rsidP="00F8305C">
            <w:pPr>
              <w:jc w:val="both"/>
            </w:pPr>
            <w:r>
              <w:rPr>
                <w:b/>
              </w:rPr>
              <w:t>doporučený ročník / semestr</w:t>
            </w:r>
          </w:p>
        </w:tc>
        <w:tc>
          <w:tcPr>
            <w:tcW w:w="668" w:type="dxa"/>
          </w:tcPr>
          <w:p w14:paraId="435591C8" w14:textId="77777777" w:rsidR="005110DD" w:rsidRDefault="005110DD" w:rsidP="00F8305C">
            <w:pPr>
              <w:jc w:val="both"/>
            </w:pPr>
            <w:r>
              <w:t>1/LS</w:t>
            </w:r>
          </w:p>
        </w:tc>
      </w:tr>
      <w:tr w:rsidR="005110DD" w14:paraId="48B7ABD2" w14:textId="77777777" w:rsidTr="001041BE">
        <w:trPr>
          <w:gridBefore w:val="1"/>
          <w:gridAfter w:val="1"/>
          <w:wBefore w:w="393" w:type="dxa"/>
          <w:wAfter w:w="101" w:type="dxa"/>
        </w:trPr>
        <w:tc>
          <w:tcPr>
            <w:tcW w:w="3435" w:type="dxa"/>
            <w:gridSpan w:val="4"/>
            <w:shd w:val="clear" w:color="auto" w:fill="F7CAAC"/>
          </w:tcPr>
          <w:p w14:paraId="0C3032AB" w14:textId="77777777" w:rsidR="005110DD" w:rsidRDefault="005110DD" w:rsidP="00F8305C">
            <w:pPr>
              <w:jc w:val="both"/>
              <w:rPr>
                <w:b/>
              </w:rPr>
            </w:pPr>
            <w:r>
              <w:rPr>
                <w:b/>
              </w:rPr>
              <w:t>Rozsah studijního předmětu</w:t>
            </w:r>
          </w:p>
        </w:tc>
        <w:tc>
          <w:tcPr>
            <w:tcW w:w="1352" w:type="dxa"/>
            <w:gridSpan w:val="3"/>
          </w:tcPr>
          <w:p w14:paraId="30148311" w14:textId="26C90FBB" w:rsidR="005110DD" w:rsidRPr="00B74836" w:rsidRDefault="005110DD" w:rsidP="00F8305C">
            <w:pPr>
              <w:jc w:val="both"/>
            </w:pPr>
            <w:r w:rsidRPr="00B74836">
              <w:t>28p+</w:t>
            </w:r>
            <w:r w:rsidR="001C370D" w:rsidRPr="00B74836">
              <w:t>28</w:t>
            </w:r>
            <w:r w:rsidRPr="00B74836">
              <w:t>s+</w:t>
            </w:r>
            <w:r w:rsidR="001C370D" w:rsidRPr="00B74836">
              <w:t>0</w:t>
            </w:r>
            <w:r w:rsidRPr="00B74836">
              <w:t>l</w:t>
            </w:r>
          </w:p>
        </w:tc>
        <w:tc>
          <w:tcPr>
            <w:tcW w:w="889" w:type="dxa"/>
            <w:shd w:val="clear" w:color="auto" w:fill="F7CAAC"/>
          </w:tcPr>
          <w:p w14:paraId="1DF4FED1" w14:textId="77777777" w:rsidR="005110DD" w:rsidRPr="00B74836" w:rsidRDefault="005110DD" w:rsidP="00F8305C">
            <w:pPr>
              <w:jc w:val="both"/>
              <w:rPr>
                <w:b/>
              </w:rPr>
            </w:pPr>
            <w:r w:rsidRPr="00B74836">
              <w:rPr>
                <w:b/>
              </w:rPr>
              <w:t xml:space="preserve">hod. </w:t>
            </w:r>
          </w:p>
        </w:tc>
        <w:tc>
          <w:tcPr>
            <w:tcW w:w="816" w:type="dxa"/>
            <w:gridSpan w:val="2"/>
          </w:tcPr>
          <w:p w14:paraId="5AE05105" w14:textId="1F0787DD" w:rsidR="005110DD" w:rsidRPr="00B74836" w:rsidRDefault="001C370D" w:rsidP="00F8305C">
            <w:pPr>
              <w:jc w:val="both"/>
            </w:pPr>
            <w:r w:rsidRPr="00B74836">
              <w:t>56</w:t>
            </w:r>
          </w:p>
        </w:tc>
        <w:tc>
          <w:tcPr>
            <w:tcW w:w="1479" w:type="dxa"/>
            <w:gridSpan w:val="2"/>
            <w:shd w:val="clear" w:color="auto" w:fill="F7CAAC"/>
          </w:tcPr>
          <w:p w14:paraId="6A911663" w14:textId="77777777" w:rsidR="005110DD" w:rsidRDefault="005110DD" w:rsidP="00F8305C">
            <w:pPr>
              <w:jc w:val="both"/>
              <w:rPr>
                <w:b/>
              </w:rPr>
            </w:pPr>
            <w:r>
              <w:rPr>
                <w:b/>
              </w:rPr>
              <w:t>kreditů</w:t>
            </w:r>
          </w:p>
        </w:tc>
        <w:tc>
          <w:tcPr>
            <w:tcW w:w="1884" w:type="dxa"/>
            <w:gridSpan w:val="3"/>
          </w:tcPr>
          <w:p w14:paraId="5B14D18B" w14:textId="11A8E83E" w:rsidR="005110DD" w:rsidRDefault="007A368A" w:rsidP="00F8305C">
            <w:pPr>
              <w:jc w:val="both"/>
            </w:pPr>
            <w:r>
              <w:t>5</w:t>
            </w:r>
          </w:p>
        </w:tc>
      </w:tr>
      <w:tr w:rsidR="005110DD" w14:paraId="189560E4" w14:textId="77777777" w:rsidTr="001041BE">
        <w:trPr>
          <w:gridBefore w:val="1"/>
          <w:gridAfter w:val="1"/>
          <w:wBefore w:w="393" w:type="dxa"/>
          <w:wAfter w:w="101" w:type="dxa"/>
        </w:trPr>
        <w:tc>
          <w:tcPr>
            <w:tcW w:w="3435" w:type="dxa"/>
            <w:gridSpan w:val="4"/>
            <w:shd w:val="clear" w:color="auto" w:fill="F7CAAC"/>
          </w:tcPr>
          <w:p w14:paraId="49476776" w14:textId="77777777" w:rsidR="005110DD" w:rsidRDefault="005110DD" w:rsidP="00F8305C">
            <w:pPr>
              <w:jc w:val="both"/>
              <w:rPr>
                <w:b/>
                <w:sz w:val="22"/>
              </w:rPr>
            </w:pPr>
            <w:r>
              <w:rPr>
                <w:b/>
              </w:rPr>
              <w:t>Prerekvizity, korekvizity, ekvivalence</w:t>
            </w:r>
          </w:p>
        </w:tc>
        <w:tc>
          <w:tcPr>
            <w:tcW w:w="6420" w:type="dxa"/>
            <w:gridSpan w:val="11"/>
          </w:tcPr>
          <w:p w14:paraId="53590158" w14:textId="77777777" w:rsidR="005110DD" w:rsidRDefault="005110DD" w:rsidP="00F8305C">
            <w:pPr>
              <w:jc w:val="both"/>
            </w:pPr>
          </w:p>
        </w:tc>
      </w:tr>
      <w:tr w:rsidR="005110DD" w14:paraId="6F4F8108" w14:textId="77777777" w:rsidTr="001041BE">
        <w:trPr>
          <w:gridBefore w:val="1"/>
          <w:gridAfter w:val="1"/>
          <w:wBefore w:w="393" w:type="dxa"/>
          <w:wAfter w:w="101" w:type="dxa"/>
        </w:trPr>
        <w:tc>
          <w:tcPr>
            <w:tcW w:w="3435" w:type="dxa"/>
            <w:gridSpan w:val="4"/>
            <w:shd w:val="clear" w:color="auto" w:fill="F7CAAC"/>
          </w:tcPr>
          <w:p w14:paraId="35B2CF17" w14:textId="77777777" w:rsidR="005110DD" w:rsidRPr="007A368A" w:rsidRDefault="005110DD" w:rsidP="00F8305C">
            <w:pPr>
              <w:jc w:val="both"/>
              <w:rPr>
                <w:b/>
              </w:rPr>
            </w:pPr>
            <w:r w:rsidRPr="007A368A">
              <w:rPr>
                <w:b/>
              </w:rPr>
              <w:t>Způsob ověření výsledků učení</w:t>
            </w:r>
          </w:p>
        </w:tc>
        <w:tc>
          <w:tcPr>
            <w:tcW w:w="3057" w:type="dxa"/>
            <w:gridSpan w:val="6"/>
            <w:tcBorders>
              <w:bottom w:val="single" w:sz="4" w:space="0" w:color="auto"/>
            </w:tcBorders>
          </w:tcPr>
          <w:p w14:paraId="27BF6B0A" w14:textId="77777777" w:rsidR="005110DD" w:rsidRPr="007A368A" w:rsidRDefault="005110DD" w:rsidP="00F8305C">
            <w:pPr>
              <w:jc w:val="both"/>
            </w:pPr>
            <w:r w:rsidRPr="007A368A">
              <w:t>zápočet, zkouška</w:t>
            </w:r>
          </w:p>
        </w:tc>
        <w:tc>
          <w:tcPr>
            <w:tcW w:w="1479" w:type="dxa"/>
            <w:gridSpan w:val="2"/>
            <w:tcBorders>
              <w:bottom w:val="single" w:sz="4" w:space="0" w:color="auto"/>
            </w:tcBorders>
            <w:shd w:val="clear" w:color="auto" w:fill="F7CAAC"/>
          </w:tcPr>
          <w:p w14:paraId="757A359F" w14:textId="77777777" w:rsidR="005110DD" w:rsidRDefault="005110DD" w:rsidP="00F8305C">
            <w:pPr>
              <w:jc w:val="both"/>
              <w:rPr>
                <w:b/>
              </w:rPr>
            </w:pPr>
            <w:r>
              <w:rPr>
                <w:b/>
              </w:rPr>
              <w:t>Forma výuky</w:t>
            </w:r>
          </w:p>
        </w:tc>
        <w:tc>
          <w:tcPr>
            <w:tcW w:w="1884" w:type="dxa"/>
            <w:gridSpan w:val="3"/>
            <w:tcBorders>
              <w:bottom w:val="single" w:sz="4" w:space="0" w:color="auto"/>
            </w:tcBorders>
          </w:tcPr>
          <w:p w14:paraId="1856D850" w14:textId="77777777" w:rsidR="005110DD" w:rsidRDefault="005110DD" w:rsidP="00F8305C">
            <w:pPr>
              <w:jc w:val="both"/>
            </w:pPr>
            <w:r w:rsidRPr="00B74836">
              <w:t>přednášky, semináře</w:t>
            </w:r>
          </w:p>
          <w:p w14:paraId="6C68108A" w14:textId="739E3B53" w:rsidR="00094AFE" w:rsidRDefault="00094AFE" w:rsidP="00F8305C">
            <w:pPr>
              <w:jc w:val="both"/>
            </w:pPr>
          </w:p>
        </w:tc>
      </w:tr>
      <w:tr w:rsidR="005110DD" w14:paraId="377DA2D4" w14:textId="77777777" w:rsidTr="001041BE">
        <w:trPr>
          <w:gridBefore w:val="1"/>
          <w:gridAfter w:val="1"/>
          <w:wBefore w:w="393" w:type="dxa"/>
          <w:wAfter w:w="101" w:type="dxa"/>
        </w:trPr>
        <w:tc>
          <w:tcPr>
            <w:tcW w:w="3435" w:type="dxa"/>
            <w:gridSpan w:val="4"/>
            <w:shd w:val="clear" w:color="auto" w:fill="F7CAAC"/>
          </w:tcPr>
          <w:p w14:paraId="5815F655"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269EBFE7" w14:textId="2F3A5948" w:rsidR="00F32B83" w:rsidRDefault="00F32B83" w:rsidP="00F32B83">
            <w:pPr>
              <w:jc w:val="both"/>
              <w:rPr>
                <w:color w:val="000000"/>
                <w:shd w:val="clear" w:color="auto" w:fill="FFFFFF"/>
              </w:rPr>
            </w:pPr>
            <w:r w:rsidRPr="00553036">
              <w:rPr>
                <w:color w:val="000000"/>
                <w:shd w:val="clear" w:color="auto" w:fill="FFFFFF"/>
              </w:rPr>
              <w:t>Docházka: min</w:t>
            </w:r>
            <w:r>
              <w:rPr>
                <w:color w:val="000000"/>
                <w:shd w:val="clear" w:color="auto" w:fill="FFFFFF"/>
              </w:rPr>
              <w:t>.</w:t>
            </w:r>
            <w:r w:rsidRPr="00553036">
              <w:rPr>
                <w:color w:val="000000"/>
                <w:shd w:val="clear" w:color="auto" w:fill="FFFFFF"/>
              </w:rPr>
              <w:t xml:space="preserve"> 80% účast na seminářích.</w:t>
            </w:r>
          </w:p>
          <w:p w14:paraId="37195ED8" w14:textId="77A418AE" w:rsidR="00166FDA" w:rsidRDefault="00166FDA" w:rsidP="00166FDA">
            <w:pPr>
              <w:jc w:val="both"/>
              <w:rPr>
                <w:color w:val="000000"/>
                <w:shd w:val="clear" w:color="auto" w:fill="FFFFFF"/>
              </w:rPr>
            </w:pPr>
            <w:r>
              <w:rPr>
                <w:color w:val="000000"/>
                <w:shd w:val="clear" w:color="auto" w:fill="FFFFFF"/>
              </w:rPr>
              <w:t xml:space="preserve">Zápočet: </w:t>
            </w:r>
            <w:r w:rsidRPr="00AA3FDB">
              <w:rPr>
                <w:color w:val="000000"/>
                <w:shd w:val="clear" w:color="auto" w:fill="FFFFFF"/>
              </w:rPr>
              <w:t>zisk nejméně 50 % bodů z</w:t>
            </w:r>
            <w:r>
              <w:rPr>
                <w:color w:val="000000"/>
                <w:shd w:val="clear" w:color="auto" w:fill="FFFFFF"/>
              </w:rPr>
              <w:t>e dvou</w:t>
            </w:r>
            <w:r w:rsidRPr="00AA3FDB">
              <w:rPr>
                <w:color w:val="000000"/>
                <w:shd w:val="clear" w:color="auto" w:fill="FFFFFF"/>
              </w:rPr>
              <w:t xml:space="preserve"> písemných testů</w:t>
            </w:r>
            <w:r>
              <w:rPr>
                <w:color w:val="000000"/>
                <w:shd w:val="clear" w:color="auto" w:fill="FFFFFF"/>
              </w:rPr>
              <w:t xml:space="preserve"> v průběhu semestru.</w:t>
            </w:r>
          </w:p>
          <w:p w14:paraId="62001049" w14:textId="63585DB5" w:rsidR="005110DD" w:rsidRDefault="00166FDA" w:rsidP="00166FDA">
            <w:pPr>
              <w:jc w:val="both"/>
            </w:pPr>
            <w:r>
              <w:rPr>
                <w:color w:val="000000"/>
                <w:shd w:val="clear" w:color="auto" w:fill="FFFFFF"/>
              </w:rPr>
              <w:t>Zkouška: ústní.</w:t>
            </w:r>
          </w:p>
        </w:tc>
      </w:tr>
      <w:tr w:rsidR="005110DD" w14:paraId="0ABC8650"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69DC5E7A" w14:textId="77777777" w:rsidR="005110DD" w:rsidRDefault="005110DD" w:rsidP="00F8305C">
            <w:pPr>
              <w:jc w:val="both"/>
              <w:rPr>
                <w:b/>
              </w:rPr>
            </w:pPr>
            <w:r>
              <w:rPr>
                <w:b/>
              </w:rPr>
              <w:t>Garant předmětu</w:t>
            </w:r>
          </w:p>
        </w:tc>
        <w:tc>
          <w:tcPr>
            <w:tcW w:w="6420" w:type="dxa"/>
            <w:gridSpan w:val="11"/>
            <w:tcBorders>
              <w:top w:val="nil"/>
            </w:tcBorders>
          </w:tcPr>
          <w:p w14:paraId="462168C1" w14:textId="77777777" w:rsidR="005110DD" w:rsidRDefault="005110DD" w:rsidP="00F8305C">
            <w:pPr>
              <w:jc w:val="both"/>
            </w:pPr>
          </w:p>
        </w:tc>
      </w:tr>
      <w:tr w:rsidR="005110DD" w14:paraId="7A76ACC1"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7D796880" w14:textId="77777777" w:rsidR="005110DD" w:rsidRDefault="005110DD" w:rsidP="00F8305C">
            <w:pPr>
              <w:jc w:val="both"/>
              <w:rPr>
                <w:b/>
              </w:rPr>
            </w:pPr>
            <w:r>
              <w:rPr>
                <w:b/>
              </w:rPr>
              <w:t>Zapojení garanta do výuky předmětu</w:t>
            </w:r>
          </w:p>
        </w:tc>
        <w:tc>
          <w:tcPr>
            <w:tcW w:w="6420" w:type="dxa"/>
            <w:gridSpan w:val="11"/>
            <w:tcBorders>
              <w:top w:val="nil"/>
            </w:tcBorders>
          </w:tcPr>
          <w:p w14:paraId="35AAF49B" w14:textId="77777777" w:rsidR="005110DD" w:rsidRDefault="005110DD" w:rsidP="00F8305C">
            <w:pPr>
              <w:jc w:val="both"/>
            </w:pPr>
          </w:p>
        </w:tc>
      </w:tr>
      <w:tr w:rsidR="005110DD" w14:paraId="1464A544" w14:textId="77777777" w:rsidTr="001041BE">
        <w:trPr>
          <w:gridBefore w:val="1"/>
          <w:gridAfter w:val="1"/>
          <w:wBefore w:w="393" w:type="dxa"/>
          <w:wAfter w:w="101" w:type="dxa"/>
        </w:trPr>
        <w:tc>
          <w:tcPr>
            <w:tcW w:w="3435" w:type="dxa"/>
            <w:gridSpan w:val="4"/>
            <w:shd w:val="clear" w:color="auto" w:fill="F7CAAC"/>
          </w:tcPr>
          <w:p w14:paraId="35CE6F23" w14:textId="77777777" w:rsidR="005110DD" w:rsidRDefault="005110DD" w:rsidP="00F8305C">
            <w:pPr>
              <w:jc w:val="both"/>
              <w:rPr>
                <w:b/>
              </w:rPr>
            </w:pPr>
            <w:r>
              <w:rPr>
                <w:b/>
              </w:rPr>
              <w:t>Vyučující</w:t>
            </w:r>
          </w:p>
        </w:tc>
        <w:tc>
          <w:tcPr>
            <w:tcW w:w="6420" w:type="dxa"/>
            <w:gridSpan w:val="11"/>
            <w:tcBorders>
              <w:bottom w:val="nil"/>
            </w:tcBorders>
          </w:tcPr>
          <w:p w14:paraId="4B8A517A" w14:textId="77777777" w:rsidR="005110DD" w:rsidRDefault="005110DD" w:rsidP="00F8305C">
            <w:pPr>
              <w:jc w:val="both"/>
            </w:pPr>
          </w:p>
        </w:tc>
      </w:tr>
      <w:tr w:rsidR="005110DD" w14:paraId="46353ED0" w14:textId="77777777" w:rsidTr="001041BE">
        <w:trPr>
          <w:gridBefore w:val="1"/>
          <w:gridAfter w:val="1"/>
          <w:wBefore w:w="393" w:type="dxa"/>
          <w:wAfter w:w="101" w:type="dxa"/>
          <w:trHeight w:val="260"/>
        </w:trPr>
        <w:tc>
          <w:tcPr>
            <w:tcW w:w="9855" w:type="dxa"/>
            <w:gridSpan w:val="15"/>
            <w:tcBorders>
              <w:top w:val="nil"/>
            </w:tcBorders>
          </w:tcPr>
          <w:p w14:paraId="7424E36A" w14:textId="3D009A8F" w:rsidR="005110DD" w:rsidRPr="005F1113" w:rsidRDefault="009556F6" w:rsidP="00F8305C">
            <w:pPr>
              <w:spacing w:before="60" w:after="60"/>
              <w:jc w:val="both"/>
            </w:pPr>
            <w:hyperlink w:anchor="Mráček" w:history="1">
              <w:r w:rsidR="005F1113" w:rsidRPr="005F1113">
                <w:rPr>
                  <w:rStyle w:val="OdstavecseseznamemChar"/>
                  <w:rFonts w:ascii="Times New Roman" w:hAnsi="Times New Roman" w:cs="Times New Roman"/>
                  <w:sz w:val="20"/>
                  <w:szCs w:val="20"/>
                </w:rPr>
                <w:t>prof. Mgr. Aleš Mráček, Ph.D.</w:t>
              </w:r>
            </w:hyperlink>
            <w:r w:rsidR="005F1113" w:rsidRPr="005F1113">
              <w:t xml:space="preserve"> (100% p)</w:t>
            </w:r>
          </w:p>
        </w:tc>
      </w:tr>
      <w:tr w:rsidR="005110DD" w14:paraId="3C4BB35D" w14:textId="77777777" w:rsidTr="001041BE">
        <w:trPr>
          <w:gridBefore w:val="1"/>
          <w:gridAfter w:val="1"/>
          <w:wBefore w:w="393" w:type="dxa"/>
          <w:wAfter w:w="101" w:type="dxa"/>
        </w:trPr>
        <w:tc>
          <w:tcPr>
            <w:tcW w:w="3435" w:type="dxa"/>
            <w:gridSpan w:val="4"/>
            <w:shd w:val="clear" w:color="auto" w:fill="F7CAAC"/>
          </w:tcPr>
          <w:p w14:paraId="03B77B39"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30FEDC07" w14:textId="77777777" w:rsidR="005110DD" w:rsidRPr="005A0406" w:rsidRDefault="005110DD" w:rsidP="00F8305C">
            <w:pPr>
              <w:jc w:val="both"/>
            </w:pPr>
          </w:p>
        </w:tc>
      </w:tr>
      <w:tr w:rsidR="005110DD" w14:paraId="6C081488"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3F2CC0D1" w14:textId="7E925B76" w:rsidR="005110DD" w:rsidRPr="00351747" w:rsidRDefault="005110DD" w:rsidP="00F8305C">
            <w:pPr>
              <w:jc w:val="both"/>
              <w:rPr>
                <w:b/>
                <w:bCs/>
              </w:rPr>
            </w:pPr>
            <w:r w:rsidRPr="00D22542">
              <w:t xml:space="preserve">Cílem předmětu je </w:t>
            </w:r>
            <w:r w:rsidR="00166FDA" w:rsidRPr="00166FDA">
              <w:t>rozvíjet znalosti mechaniky a termiky. Studenti se naučí pracovat se soustavou hmotných bodů, zvládnou mechaniku kapalin, budou se zabývat kmitáním, vlněním a akustikou. Na závěr získají základní poznatky z termodynamiky</w:t>
            </w:r>
            <w:r w:rsidRPr="00D22542">
              <w:t>.</w:t>
            </w:r>
            <w:r>
              <w:rPr>
                <w:b/>
                <w:bCs/>
              </w:rPr>
              <w:t xml:space="preserve"> </w:t>
            </w:r>
            <w:r w:rsidRPr="00351747">
              <w:rPr>
                <w:b/>
                <w:bCs/>
              </w:rPr>
              <w:t>Obsah předmětu tvoří tyto tematické celky:</w:t>
            </w:r>
          </w:p>
          <w:p w14:paraId="29A448C5" w14:textId="234D7160" w:rsidR="00163046" w:rsidRPr="001D77F6" w:rsidRDefault="0016304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1D77F6">
              <w:rPr>
                <w:rFonts w:ascii="Times New Roman" w:hAnsi="Times New Roman" w:cs="Times New Roman"/>
                <w:color w:val="000000"/>
                <w:sz w:val="20"/>
                <w:szCs w:val="20"/>
              </w:rPr>
              <w:t xml:space="preserve">Mechanika hmotného </w:t>
            </w:r>
            <w:r w:rsidR="005B1EFC" w:rsidRPr="001D77F6">
              <w:rPr>
                <w:rFonts w:ascii="Times New Roman" w:hAnsi="Times New Roman" w:cs="Times New Roman"/>
                <w:color w:val="000000"/>
                <w:sz w:val="20"/>
                <w:szCs w:val="20"/>
              </w:rPr>
              <w:t>bodu – opakování</w:t>
            </w:r>
            <w:r w:rsidRPr="001D77F6">
              <w:rPr>
                <w:rFonts w:ascii="Times New Roman" w:hAnsi="Times New Roman" w:cs="Times New Roman"/>
                <w:color w:val="000000"/>
                <w:sz w:val="20"/>
                <w:szCs w:val="20"/>
              </w:rPr>
              <w:t>.</w:t>
            </w:r>
          </w:p>
          <w:p w14:paraId="1E887427" w14:textId="218541E1" w:rsidR="00163046" w:rsidRPr="001D77F6" w:rsidRDefault="0016304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1D77F6">
              <w:rPr>
                <w:rFonts w:ascii="Times New Roman" w:hAnsi="Times New Roman" w:cs="Times New Roman"/>
                <w:color w:val="000000"/>
                <w:sz w:val="20"/>
                <w:szCs w:val="20"/>
              </w:rPr>
              <w:t xml:space="preserve">Pohyb soustavy hmotných </w:t>
            </w:r>
            <w:r w:rsidR="005B1EFC" w:rsidRPr="001D77F6">
              <w:rPr>
                <w:rFonts w:ascii="Times New Roman" w:hAnsi="Times New Roman" w:cs="Times New Roman"/>
                <w:color w:val="000000"/>
                <w:sz w:val="20"/>
                <w:szCs w:val="20"/>
              </w:rPr>
              <w:t>bodů – srážky</w:t>
            </w:r>
            <w:r w:rsidRPr="001D77F6">
              <w:rPr>
                <w:rFonts w:ascii="Times New Roman" w:hAnsi="Times New Roman" w:cs="Times New Roman"/>
                <w:color w:val="000000"/>
                <w:sz w:val="20"/>
                <w:szCs w:val="20"/>
              </w:rPr>
              <w:t>.</w:t>
            </w:r>
          </w:p>
          <w:p w14:paraId="73DCB3B0" w14:textId="6840053E" w:rsidR="00163046" w:rsidRPr="001D77F6" w:rsidRDefault="0016304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1D77F6">
              <w:rPr>
                <w:rFonts w:ascii="Times New Roman" w:hAnsi="Times New Roman" w:cs="Times New Roman"/>
                <w:color w:val="000000"/>
                <w:sz w:val="20"/>
                <w:szCs w:val="20"/>
              </w:rPr>
              <w:t xml:space="preserve">Pohyb soustavy hmotných </w:t>
            </w:r>
            <w:r w:rsidR="005B1EFC" w:rsidRPr="001D77F6">
              <w:rPr>
                <w:rFonts w:ascii="Times New Roman" w:hAnsi="Times New Roman" w:cs="Times New Roman"/>
                <w:color w:val="000000"/>
                <w:sz w:val="20"/>
                <w:szCs w:val="20"/>
              </w:rPr>
              <w:t>bodů – rotace</w:t>
            </w:r>
            <w:r w:rsidRPr="001D77F6">
              <w:rPr>
                <w:rFonts w:ascii="Times New Roman" w:hAnsi="Times New Roman" w:cs="Times New Roman"/>
                <w:color w:val="000000"/>
                <w:sz w:val="20"/>
                <w:szCs w:val="20"/>
              </w:rPr>
              <w:t>.</w:t>
            </w:r>
          </w:p>
          <w:p w14:paraId="74E657A0" w14:textId="5982AA91" w:rsidR="00163046" w:rsidRPr="001D77F6" w:rsidRDefault="0016304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1D77F6">
              <w:rPr>
                <w:rFonts w:ascii="Times New Roman" w:hAnsi="Times New Roman" w:cs="Times New Roman"/>
                <w:color w:val="000000"/>
                <w:sz w:val="20"/>
                <w:szCs w:val="20"/>
              </w:rPr>
              <w:t>Hydrostatika.</w:t>
            </w:r>
          </w:p>
          <w:p w14:paraId="43BC9C85" w14:textId="10DE9F46" w:rsidR="00163046" w:rsidRPr="001D77F6" w:rsidRDefault="0016304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1D77F6">
              <w:rPr>
                <w:rFonts w:ascii="Times New Roman" w:hAnsi="Times New Roman" w:cs="Times New Roman"/>
                <w:color w:val="000000"/>
                <w:sz w:val="20"/>
                <w:szCs w:val="20"/>
              </w:rPr>
              <w:t>Hydrodynamika.</w:t>
            </w:r>
          </w:p>
          <w:p w14:paraId="35CD7CD9" w14:textId="50590E85" w:rsidR="00163046" w:rsidRPr="001D77F6" w:rsidRDefault="0016304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1D77F6">
              <w:rPr>
                <w:rFonts w:ascii="Times New Roman" w:hAnsi="Times New Roman" w:cs="Times New Roman"/>
                <w:color w:val="000000"/>
                <w:sz w:val="20"/>
                <w:szCs w:val="20"/>
              </w:rPr>
              <w:t>Gravitační pole.</w:t>
            </w:r>
          </w:p>
          <w:p w14:paraId="273B6534" w14:textId="513D73D4" w:rsidR="00163046" w:rsidRPr="001D77F6" w:rsidRDefault="0016304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1D77F6">
              <w:rPr>
                <w:rFonts w:ascii="Times New Roman" w:hAnsi="Times New Roman" w:cs="Times New Roman"/>
                <w:color w:val="000000"/>
                <w:sz w:val="20"/>
                <w:szCs w:val="20"/>
              </w:rPr>
              <w:t>Mechanické kmity.</w:t>
            </w:r>
          </w:p>
          <w:p w14:paraId="2CA64399" w14:textId="727E03A9" w:rsidR="00163046" w:rsidRPr="001D77F6" w:rsidRDefault="0016304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1D77F6">
              <w:rPr>
                <w:rFonts w:ascii="Times New Roman" w:hAnsi="Times New Roman" w:cs="Times New Roman"/>
                <w:color w:val="000000"/>
                <w:sz w:val="20"/>
                <w:szCs w:val="20"/>
              </w:rPr>
              <w:t>Skládání kmitů, Fourierova analýza.</w:t>
            </w:r>
          </w:p>
          <w:p w14:paraId="017C17E8" w14:textId="11680D81" w:rsidR="00163046" w:rsidRPr="001D77F6" w:rsidRDefault="0016304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1D77F6">
              <w:rPr>
                <w:rFonts w:ascii="Times New Roman" w:hAnsi="Times New Roman" w:cs="Times New Roman"/>
                <w:color w:val="000000"/>
                <w:sz w:val="20"/>
                <w:szCs w:val="20"/>
              </w:rPr>
              <w:t>Vlnění spojitého prostředí.</w:t>
            </w:r>
          </w:p>
          <w:p w14:paraId="10ADD229" w14:textId="68198FE4" w:rsidR="00163046" w:rsidRPr="001D77F6" w:rsidRDefault="0016304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1D77F6">
              <w:rPr>
                <w:rFonts w:ascii="Times New Roman" w:hAnsi="Times New Roman" w:cs="Times New Roman"/>
                <w:color w:val="000000"/>
                <w:sz w:val="20"/>
                <w:szCs w:val="20"/>
              </w:rPr>
              <w:t>Akustika.</w:t>
            </w:r>
          </w:p>
          <w:p w14:paraId="77642F2E" w14:textId="2DA7E2F0" w:rsidR="00163046" w:rsidRPr="001D77F6" w:rsidRDefault="0016304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1D77F6">
              <w:rPr>
                <w:rFonts w:ascii="Times New Roman" w:hAnsi="Times New Roman" w:cs="Times New Roman"/>
                <w:color w:val="000000"/>
                <w:sz w:val="20"/>
                <w:szCs w:val="20"/>
              </w:rPr>
              <w:t>Vnitřní energie, teplo, teplota.</w:t>
            </w:r>
          </w:p>
          <w:p w14:paraId="5972FD92" w14:textId="60C4DDC3" w:rsidR="00163046" w:rsidRPr="001D77F6" w:rsidRDefault="0016304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1D77F6">
              <w:rPr>
                <w:rFonts w:ascii="Times New Roman" w:hAnsi="Times New Roman" w:cs="Times New Roman"/>
                <w:color w:val="000000"/>
                <w:sz w:val="20"/>
                <w:szCs w:val="20"/>
              </w:rPr>
              <w:t>Zákony termodynamiky, entropie.</w:t>
            </w:r>
          </w:p>
          <w:p w14:paraId="2B76A408" w14:textId="6E918A01" w:rsidR="00163046" w:rsidRPr="001D77F6" w:rsidRDefault="0016304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1D77F6">
              <w:rPr>
                <w:rFonts w:ascii="Times New Roman" w:hAnsi="Times New Roman" w:cs="Times New Roman"/>
                <w:color w:val="000000"/>
                <w:sz w:val="20"/>
                <w:szCs w:val="20"/>
              </w:rPr>
              <w:t>Fázové přechody.</w:t>
            </w:r>
          </w:p>
          <w:p w14:paraId="32EDD716" w14:textId="4FDC3705" w:rsidR="005110DD" w:rsidRPr="001D77F6" w:rsidRDefault="00163046" w:rsidP="009B0068">
            <w:pPr>
              <w:pStyle w:val="Odstavecseseznamem"/>
              <w:numPr>
                <w:ilvl w:val="0"/>
                <w:numId w:val="13"/>
              </w:numPr>
              <w:spacing w:after="0" w:line="240" w:lineRule="auto"/>
              <w:ind w:left="170" w:hanging="170"/>
              <w:rPr>
                <w:rFonts w:ascii="Times New Roman" w:hAnsi="Times New Roman" w:cs="Times New Roman"/>
                <w:b/>
                <w:bCs/>
                <w:sz w:val="20"/>
                <w:szCs w:val="20"/>
              </w:rPr>
            </w:pPr>
            <w:r w:rsidRPr="001D77F6">
              <w:rPr>
                <w:rFonts w:ascii="Times New Roman" w:hAnsi="Times New Roman" w:cs="Times New Roman"/>
                <w:color w:val="000000"/>
                <w:sz w:val="20"/>
                <w:szCs w:val="20"/>
              </w:rPr>
              <w:t>Kinetická teorie plynů</w:t>
            </w:r>
            <w:r w:rsidR="005F37E7" w:rsidRPr="001D77F6">
              <w:rPr>
                <w:rFonts w:ascii="Times New Roman" w:hAnsi="Times New Roman" w:cs="Times New Roman"/>
                <w:color w:val="000000"/>
                <w:sz w:val="20"/>
                <w:szCs w:val="20"/>
              </w:rPr>
              <w:t>.</w:t>
            </w:r>
          </w:p>
          <w:p w14:paraId="038573E0" w14:textId="77777777" w:rsidR="005110DD" w:rsidRDefault="005110DD" w:rsidP="00F8305C">
            <w:pPr>
              <w:jc w:val="both"/>
              <w:rPr>
                <w:b/>
                <w:bCs/>
              </w:rPr>
            </w:pPr>
          </w:p>
          <w:p w14:paraId="31BB0748"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6F1323C1" w14:textId="77777777" w:rsidR="005110DD" w:rsidRPr="000C69A4"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767B669E" w14:textId="6279B587" w:rsidR="00FC5891" w:rsidRPr="00FC5891" w:rsidRDefault="00FC589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631A1">
              <w:rPr>
                <w:rFonts w:ascii="Times New Roman" w:hAnsi="Times New Roman" w:cs="Times New Roman"/>
                <w:sz w:val="20"/>
                <w:szCs w:val="20"/>
                <w:lang w:eastAsia="cs-CZ"/>
              </w:rPr>
              <w:t>vysvětlit pojmy a zákony z mech</w:t>
            </w:r>
            <w:r>
              <w:rPr>
                <w:rFonts w:ascii="Times New Roman" w:hAnsi="Times New Roman" w:cs="Times New Roman"/>
                <w:sz w:val="20"/>
                <w:szCs w:val="20"/>
                <w:lang w:eastAsia="cs-CZ"/>
              </w:rPr>
              <w:t>a</w:t>
            </w:r>
            <w:r w:rsidRPr="003631A1">
              <w:rPr>
                <w:rFonts w:ascii="Times New Roman" w:hAnsi="Times New Roman" w:cs="Times New Roman"/>
                <w:sz w:val="20"/>
                <w:szCs w:val="20"/>
                <w:lang w:eastAsia="cs-CZ"/>
              </w:rPr>
              <w:t>niky hmotného bodu</w:t>
            </w:r>
          </w:p>
          <w:p w14:paraId="771CB05C" w14:textId="7235EB3C" w:rsidR="00FC5891" w:rsidRPr="00FC5891" w:rsidRDefault="00FC589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631A1">
              <w:rPr>
                <w:rFonts w:ascii="Times New Roman" w:hAnsi="Times New Roman" w:cs="Times New Roman"/>
                <w:sz w:val="20"/>
                <w:szCs w:val="20"/>
                <w:lang w:eastAsia="cs-CZ"/>
              </w:rPr>
              <w:t>vysvětlit pojmy a zákony z mech</w:t>
            </w:r>
            <w:r>
              <w:rPr>
                <w:rFonts w:ascii="Times New Roman" w:hAnsi="Times New Roman" w:cs="Times New Roman"/>
                <w:sz w:val="20"/>
                <w:szCs w:val="20"/>
                <w:lang w:eastAsia="cs-CZ"/>
              </w:rPr>
              <w:t>a</w:t>
            </w:r>
            <w:r w:rsidRPr="003631A1">
              <w:rPr>
                <w:rFonts w:ascii="Times New Roman" w:hAnsi="Times New Roman" w:cs="Times New Roman"/>
                <w:sz w:val="20"/>
                <w:szCs w:val="20"/>
                <w:lang w:eastAsia="cs-CZ"/>
              </w:rPr>
              <w:t>niky soustavy hmotných bodů</w:t>
            </w:r>
          </w:p>
          <w:p w14:paraId="22A6A818" w14:textId="77777777" w:rsidR="00FC5891" w:rsidRPr="00FC5891" w:rsidRDefault="00FC589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631A1">
              <w:rPr>
                <w:rFonts w:ascii="Times New Roman" w:hAnsi="Times New Roman" w:cs="Times New Roman"/>
                <w:sz w:val="20"/>
                <w:szCs w:val="20"/>
                <w:lang w:eastAsia="cs-CZ"/>
              </w:rPr>
              <w:t>vysvětlit pojmy a zákony kmitů a vlnění</w:t>
            </w:r>
          </w:p>
          <w:p w14:paraId="6E8B5F22" w14:textId="77777777" w:rsidR="00FC5891" w:rsidRPr="00FC5891" w:rsidRDefault="00FC589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631A1">
              <w:rPr>
                <w:rFonts w:ascii="Times New Roman" w:hAnsi="Times New Roman" w:cs="Times New Roman"/>
                <w:sz w:val="20"/>
                <w:szCs w:val="20"/>
                <w:lang w:eastAsia="cs-CZ"/>
              </w:rPr>
              <w:t>vysvětlit pojmy a zákony akustiky</w:t>
            </w:r>
          </w:p>
          <w:p w14:paraId="73CD80F4" w14:textId="77777777" w:rsidR="00FC5891" w:rsidRPr="00FC5891" w:rsidRDefault="00FC589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631A1">
              <w:rPr>
                <w:rFonts w:ascii="Times New Roman" w:hAnsi="Times New Roman" w:cs="Times New Roman"/>
                <w:sz w:val="20"/>
                <w:szCs w:val="20"/>
                <w:lang w:eastAsia="cs-CZ"/>
              </w:rPr>
              <w:t>vysvětlit pojmy a zákony z termiky</w:t>
            </w:r>
          </w:p>
          <w:p w14:paraId="4C4F91B5" w14:textId="77777777" w:rsidR="005110DD" w:rsidRPr="000C69A4" w:rsidRDefault="005110DD" w:rsidP="00F8305C">
            <w:pPr>
              <w:tabs>
                <w:tab w:val="left" w:pos="328"/>
              </w:tabs>
              <w:rPr>
                <w:b/>
                <w:color w:val="000000" w:themeColor="text1"/>
              </w:rPr>
            </w:pPr>
          </w:p>
          <w:p w14:paraId="2395AA7E" w14:textId="77777777" w:rsidR="005110DD" w:rsidRPr="000C69A4" w:rsidRDefault="005110DD" w:rsidP="00F8305C">
            <w:pPr>
              <w:tabs>
                <w:tab w:val="left" w:pos="328"/>
              </w:tabs>
              <w:rPr>
                <w:b/>
                <w:color w:val="000000" w:themeColor="text1"/>
              </w:rPr>
            </w:pPr>
            <w:r w:rsidRPr="000C69A4">
              <w:rPr>
                <w:b/>
                <w:color w:val="000000" w:themeColor="text1"/>
              </w:rPr>
              <w:t>Odborné dovednosti:</w:t>
            </w:r>
          </w:p>
          <w:p w14:paraId="437E0D43" w14:textId="198E4BEB" w:rsidR="00FC5891" w:rsidRPr="00FC5891" w:rsidRDefault="00FC589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631A1">
              <w:rPr>
                <w:rFonts w:ascii="Times New Roman" w:hAnsi="Times New Roman" w:cs="Times New Roman"/>
                <w:sz w:val="20"/>
                <w:szCs w:val="20"/>
                <w:lang w:eastAsia="cs-CZ"/>
              </w:rPr>
              <w:t>aplikovat zákony z mech</w:t>
            </w:r>
            <w:r>
              <w:rPr>
                <w:rFonts w:ascii="Times New Roman" w:hAnsi="Times New Roman" w:cs="Times New Roman"/>
                <w:sz w:val="20"/>
                <w:szCs w:val="20"/>
                <w:lang w:eastAsia="cs-CZ"/>
              </w:rPr>
              <w:t>a</w:t>
            </w:r>
            <w:r w:rsidRPr="003631A1">
              <w:rPr>
                <w:rFonts w:ascii="Times New Roman" w:hAnsi="Times New Roman" w:cs="Times New Roman"/>
                <w:sz w:val="20"/>
                <w:szCs w:val="20"/>
                <w:lang w:eastAsia="cs-CZ"/>
              </w:rPr>
              <w:t>niky hmotného bodu</w:t>
            </w:r>
          </w:p>
          <w:p w14:paraId="55CFA8DE" w14:textId="0303383D" w:rsidR="00FC5891" w:rsidRPr="00FC5891" w:rsidRDefault="00FC589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631A1">
              <w:rPr>
                <w:rFonts w:ascii="Times New Roman" w:hAnsi="Times New Roman" w:cs="Times New Roman"/>
                <w:sz w:val="20"/>
                <w:szCs w:val="20"/>
                <w:lang w:eastAsia="cs-CZ"/>
              </w:rPr>
              <w:t>použít zákony z mech</w:t>
            </w:r>
            <w:r>
              <w:rPr>
                <w:rFonts w:ascii="Times New Roman" w:hAnsi="Times New Roman" w:cs="Times New Roman"/>
                <w:sz w:val="20"/>
                <w:szCs w:val="20"/>
                <w:lang w:eastAsia="cs-CZ"/>
              </w:rPr>
              <w:t>a</w:t>
            </w:r>
            <w:r w:rsidRPr="003631A1">
              <w:rPr>
                <w:rFonts w:ascii="Times New Roman" w:hAnsi="Times New Roman" w:cs="Times New Roman"/>
                <w:sz w:val="20"/>
                <w:szCs w:val="20"/>
                <w:lang w:eastAsia="cs-CZ"/>
              </w:rPr>
              <w:t>niky soustavy hmotných bodů</w:t>
            </w:r>
          </w:p>
          <w:p w14:paraId="1A8E2B36" w14:textId="77777777" w:rsidR="00FC5891" w:rsidRPr="00FC5891" w:rsidRDefault="00FC589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631A1">
              <w:rPr>
                <w:rFonts w:ascii="Times New Roman" w:hAnsi="Times New Roman" w:cs="Times New Roman"/>
                <w:sz w:val="20"/>
                <w:szCs w:val="20"/>
                <w:lang w:eastAsia="cs-CZ"/>
              </w:rPr>
              <w:t>aplikovat zákony kmitů a vlnění</w:t>
            </w:r>
          </w:p>
          <w:p w14:paraId="5B1C72EF" w14:textId="77777777" w:rsidR="00FC5891" w:rsidRPr="00FC5891" w:rsidRDefault="00FC589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631A1">
              <w:rPr>
                <w:rFonts w:ascii="Times New Roman" w:hAnsi="Times New Roman" w:cs="Times New Roman"/>
                <w:sz w:val="20"/>
                <w:szCs w:val="20"/>
                <w:lang w:eastAsia="cs-CZ"/>
              </w:rPr>
              <w:t>použít principy akustiky</w:t>
            </w:r>
          </w:p>
          <w:p w14:paraId="3FBA602A" w14:textId="6D721D21" w:rsidR="005110DD" w:rsidRPr="005A0406" w:rsidRDefault="00FC5891" w:rsidP="009B0068">
            <w:pPr>
              <w:pStyle w:val="Odstavecseseznamem"/>
              <w:numPr>
                <w:ilvl w:val="0"/>
                <w:numId w:val="6"/>
              </w:numPr>
              <w:spacing w:after="0" w:line="240" w:lineRule="auto"/>
              <w:ind w:left="170" w:hanging="170"/>
            </w:pPr>
            <w:r w:rsidRPr="003631A1">
              <w:rPr>
                <w:rFonts w:ascii="Times New Roman" w:hAnsi="Times New Roman" w:cs="Times New Roman"/>
                <w:sz w:val="20"/>
                <w:szCs w:val="20"/>
                <w:lang w:eastAsia="cs-CZ"/>
              </w:rPr>
              <w:t>řešit problémy z termiky</w:t>
            </w:r>
          </w:p>
        </w:tc>
      </w:tr>
      <w:tr w:rsidR="005110DD" w14:paraId="3D5466DC"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0D08871E" w14:textId="77777777" w:rsidR="005110DD" w:rsidRPr="005A0406" w:rsidRDefault="005110DD"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1B3437FB" w14:textId="77777777" w:rsidR="005110DD" w:rsidRDefault="005110DD" w:rsidP="00F8305C">
            <w:pPr>
              <w:jc w:val="both"/>
            </w:pPr>
          </w:p>
        </w:tc>
      </w:tr>
      <w:tr w:rsidR="005110DD" w14:paraId="32A4047B" w14:textId="77777777" w:rsidTr="001041BE">
        <w:trPr>
          <w:gridBefore w:val="1"/>
          <w:gridAfter w:val="1"/>
          <w:wBefore w:w="393" w:type="dxa"/>
          <w:wAfter w:w="101" w:type="dxa"/>
          <w:trHeight w:val="1848"/>
        </w:trPr>
        <w:tc>
          <w:tcPr>
            <w:tcW w:w="9855" w:type="dxa"/>
            <w:gridSpan w:val="15"/>
            <w:tcBorders>
              <w:top w:val="nil"/>
              <w:bottom w:val="single" w:sz="4" w:space="0" w:color="auto"/>
            </w:tcBorders>
          </w:tcPr>
          <w:p w14:paraId="69FAD51E" w14:textId="77777777" w:rsidR="005110DD" w:rsidRPr="00FC5891" w:rsidRDefault="005110DD" w:rsidP="00F8305C">
            <w:pPr>
              <w:jc w:val="both"/>
              <w:rPr>
                <w:b/>
                <w:bCs/>
                <w:u w:val="single"/>
              </w:rPr>
            </w:pPr>
            <w:r w:rsidRPr="00FC5891">
              <w:rPr>
                <w:b/>
                <w:bCs/>
                <w:u w:val="single"/>
              </w:rPr>
              <w:t>Metody a přístupy používané ve výuce</w:t>
            </w:r>
          </w:p>
          <w:p w14:paraId="56CEDFE0" w14:textId="77777777" w:rsidR="005110DD" w:rsidRPr="00FC5891" w:rsidRDefault="005110DD" w:rsidP="00F8305C">
            <w:pPr>
              <w:pStyle w:val="Nadpis5"/>
              <w:spacing w:before="0"/>
              <w:rPr>
                <w:rFonts w:ascii="Times New Roman" w:eastAsia="Times New Roman" w:hAnsi="Times New Roman" w:cs="Times New Roman"/>
                <w:b/>
                <w:bCs/>
                <w:color w:val="auto"/>
              </w:rPr>
            </w:pPr>
            <w:r w:rsidRPr="00FC5891">
              <w:rPr>
                <w:rFonts w:ascii="Times New Roman" w:eastAsia="Times New Roman" w:hAnsi="Times New Roman" w:cs="Times New Roman"/>
                <w:b/>
                <w:bCs/>
                <w:color w:val="auto"/>
              </w:rPr>
              <w:t>Pro dosažení odborných znalostí jsou užívány vyučovací metody:</w:t>
            </w:r>
          </w:p>
          <w:p w14:paraId="596F7781" w14:textId="09FF8293" w:rsidR="005110DD" w:rsidRPr="00FC5891" w:rsidRDefault="005110DD" w:rsidP="00F8305C">
            <w:pPr>
              <w:jc w:val="both"/>
              <w:rPr>
                <w:color w:val="000000"/>
                <w:shd w:val="clear" w:color="auto" w:fill="FFFFFF"/>
              </w:rPr>
            </w:pPr>
            <w:r w:rsidRPr="00FC5891">
              <w:t xml:space="preserve">Přednášení, </w:t>
            </w:r>
            <w:r w:rsidRPr="00FC5891">
              <w:rPr>
                <w:color w:val="000000"/>
                <w:shd w:val="clear" w:color="auto" w:fill="FFFFFF"/>
              </w:rPr>
              <w:t>Metody práce s textem (učebnicí, knihou)</w:t>
            </w:r>
          </w:p>
          <w:p w14:paraId="2448759E" w14:textId="77777777" w:rsidR="005110DD" w:rsidRPr="00FC5891" w:rsidRDefault="005110DD" w:rsidP="00F8305C">
            <w:pPr>
              <w:jc w:val="both"/>
              <w:rPr>
                <w:color w:val="000000"/>
                <w:shd w:val="clear" w:color="auto" w:fill="FFFFFF"/>
              </w:rPr>
            </w:pPr>
          </w:p>
          <w:p w14:paraId="0AD4FB81" w14:textId="77777777" w:rsidR="005110DD" w:rsidRPr="00FC5891" w:rsidRDefault="005110DD" w:rsidP="00F8305C">
            <w:pPr>
              <w:jc w:val="both"/>
              <w:rPr>
                <w:b/>
                <w:bCs/>
              </w:rPr>
            </w:pPr>
            <w:r w:rsidRPr="00FC5891">
              <w:rPr>
                <w:b/>
                <w:bCs/>
              </w:rPr>
              <w:t>Pro dosažení odborných dovedností jsou užívány vyučovací metody:</w:t>
            </w:r>
          </w:p>
          <w:p w14:paraId="27C133D2" w14:textId="0D1F6F5A" w:rsidR="005110DD" w:rsidRPr="00FC5891" w:rsidRDefault="005110DD" w:rsidP="00F8305C">
            <w:pPr>
              <w:rPr>
                <w:color w:val="000000"/>
                <w:shd w:val="clear" w:color="auto" w:fill="FFFFFF"/>
              </w:rPr>
            </w:pPr>
            <w:r w:rsidRPr="00FC5891">
              <w:rPr>
                <w:color w:val="000000"/>
                <w:shd w:val="clear" w:color="auto" w:fill="FFFFFF"/>
              </w:rPr>
              <w:t>Praktické procvičování</w:t>
            </w:r>
            <w:r w:rsidR="00FC5891" w:rsidRPr="00FC5891">
              <w:rPr>
                <w:color w:val="000000"/>
                <w:shd w:val="clear" w:color="auto" w:fill="FFFFFF"/>
              </w:rPr>
              <w:t>, Dialogická (diskuze, rozhovor, brainstorming)</w:t>
            </w:r>
          </w:p>
          <w:p w14:paraId="39EDBC5B" w14:textId="77777777" w:rsidR="005110DD" w:rsidRPr="00FC5891" w:rsidRDefault="005110DD" w:rsidP="00F8305C"/>
          <w:p w14:paraId="705FCA52" w14:textId="77777777" w:rsidR="005110DD" w:rsidRPr="00FC5891" w:rsidRDefault="005110DD" w:rsidP="00F8305C">
            <w:pPr>
              <w:pStyle w:val="Nadpis5"/>
              <w:spacing w:before="0"/>
              <w:rPr>
                <w:rFonts w:ascii="Times New Roman" w:eastAsia="Times New Roman" w:hAnsi="Times New Roman" w:cs="Times New Roman"/>
                <w:b/>
                <w:bCs/>
                <w:color w:val="auto"/>
              </w:rPr>
            </w:pPr>
            <w:r w:rsidRPr="00FC5891">
              <w:rPr>
                <w:rFonts w:ascii="Times New Roman" w:eastAsia="Times New Roman" w:hAnsi="Times New Roman" w:cs="Times New Roman"/>
                <w:b/>
                <w:bCs/>
                <w:color w:val="auto"/>
              </w:rPr>
              <w:t>Očekávané výsledky učení dosažené studiem předmětu jsou ověřovány hodnoticími metodami:</w:t>
            </w:r>
          </w:p>
          <w:p w14:paraId="25E18EC5" w14:textId="27085CB9" w:rsidR="005110DD" w:rsidRDefault="00FC5891" w:rsidP="00F8305C">
            <w:pPr>
              <w:jc w:val="both"/>
              <w:rPr>
                <w:color w:val="000000"/>
              </w:rPr>
            </w:pPr>
            <w:r w:rsidRPr="00FC5891">
              <w:rPr>
                <w:color w:val="000000"/>
              </w:rPr>
              <w:t>Ústní</w:t>
            </w:r>
            <w:r w:rsidR="005110DD" w:rsidRPr="00FC5891">
              <w:rPr>
                <w:color w:val="000000"/>
              </w:rPr>
              <w:t xml:space="preserve"> zkouška, </w:t>
            </w:r>
            <w:r w:rsidRPr="00FC5891">
              <w:rPr>
                <w:color w:val="000000"/>
              </w:rPr>
              <w:t xml:space="preserve">Didaktický test, </w:t>
            </w:r>
            <w:r w:rsidR="00AC15DC" w:rsidRPr="00C34A3F">
              <w:rPr>
                <w:color w:val="000000"/>
              </w:rPr>
              <w:t>Známkou</w:t>
            </w:r>
          </w:p>
          <w:p w14:paraId="592EF375" w14:textId="77777777" w:rsidR="005110DD" w:rsidRPr="008440C7" w:rsidRDefault="005110DD" w:rsidP="00F8305C">
            <w:pPr>
              <w:jc w:val="both"/>
              <w:rPr>
                <w:strike/>
                <w:color w:val="000000"/>
              </w:rPr>
            </w:pPr>
          </w:p>
          <w:p w14:paraId="793EABD0" w14:textId="172BB314" w:rsidR="005110DD" w:rsidRPr="000C69A4" w:rsidRDefault="00910D1F" w:rsidP="00F8305C">
            <w:pPr>
              <w:jc w:val="both"/>
              <w:rPr>
                <w:b/>
                <w:bCs/>
                <w:u w:val="single"/>
              </w:rPr>
            </w:pPr>
            <w:r w:rsidRPr="000C69A4">
              <w:rPr>
                <w:b/>
                <w:bCs/>
                <w:u w:val="single"/>
              </w:rPr>
              <w:t>P</w:t>
            </w:r>
            <w:r w:rsidR="005110DD" w:rsidRPr="000C69A4">
              <w:rPr>
                <w:b/>
                <w:bCs/>
                <w:u w:val="single"/>
              </w:rPr>
              <w:t>oužívané didaktické prostředky</w:t>
            </w:r>
          </w:p>
          <w:p w14:paraId="7452425F" w14:textId="77777777" w:rsidR="005110DD" w:rsidRPr="0071371D" w:rsidRDefault="005110DD" w:rsidP="00F8305C">
            <w:pPr>
              <w:jc w:val="both"/>
            </w:pPr>
            <w:r w:rsidRPr="000C69A4">
              <w:lastRenderedPageBreak/>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12C92170" w14:textId="77777777" w:rsidR="005110DD" w:rsidRPr="0071371D" w:rsidRDefault="005110DD" w:rsidP="00F8305C">
            <w:pPr>
              <w:jc w:val="both"/>
            </w:pPr>
          </w:p>
          <w:p w14:paraId="491480F5" w14:textId="7E15CF62" w:rsidR="005110DD"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62629E5C"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594CB57A" w14:textId="77777777" w:rsidR="005110DD" w:rsidRDefault="005110DD" w:rsidP="00F8305C">
            <w:pPr>
              <w:jc w:val="both"/>
            </w:pPr>
            <w:r>
              <w:rPr>
                <w:b/>
              </w:rPr>
              <w:lastRenderedPageBreak/>
              <w:t>Studijní literatura a studijní pomůcky</w:t>
            </w:r>
          </w:p>
        </w:tc>
        <w:tc>
          <w:tcPr>
            <w:tcW w:w="6202" w:type="dxa"/>
            <w:gridSpan w:val="10"/>
            <w:tcBorders>
              <w:top w:val="single" w:sz="4" w:space="0" w:color="auto"/>
              <w:bottom w:val="nil"/>
            </w:tcBorders>
          </w:tcPr>
          <w:p w14:paraId="6EDAFE81" w14:textId="77777777" w:rsidR="005110DD" w:rsidRDefault="005110DD" w:rsidP="00F8305C">
            <w:pPr>
              <w:jc w:val="both"/>
            </w:pPr>
          </w:p>
        </w:tc>
      </w:tr>
      <w:tr w:rsidR="005110DD" w14:paraId="77D6E703" w14:textId="77777777" w:rsidTr="001041BE">
        <w:trPr>
          <w:gridBefore w:val="1"/>
          <w:gridAfter w:val="1"/>
          <w:wBefore w:w="393" w:type="dxa"/>
          <w:wAfter w:w="101" w:type="dxa"/>
          <w:trHeight w:val="1497"/>
        </w:trPr>
        <w:tc>
          <w:tcPr>
            <w:tcW w:w="9855" w:type="dxa"/>
            <w:gridSpan w:val="15"/>
            <w:tcBorders>
              <w:top w:val="nil"/>
            </w:tcBorders>
          </w:tcPr>
          <w:p w14:paraId="454FAE52" w14:textId="77777777" w:rsidR="00166FDA" w:rsidRPr="00C34A3F" w:rsidRDefault="00166FDA" w:rsidP="00166FDA">
            <w:pPr>
              <w:pStyle w:val="TableParagraph"/>
              <w:spacing w:line="240" w:lineRule="auto"/>
              <w:ind w:left="0"/>
              <w:rPr>
                <w:sz w:val="20"/>
                <w:szCs w:val="20"/>
              </w:rPr>
            </w:pPr>
            <w:r w:rsidRPr="00C34A3F">
              <w:rPr>
                <w:sz w:val="20"/>
                <w:szCs w:val="20"/>
                <w:u w:val="single"/>
              </w:rPr>
              <w:t>Povinná literatura:</w:t>
            </w:r>
          </w:p>
          <w:p w14:paraId="52B7D0F4" w14:textId="77777777" w:rsidR="00166FDA" w:rsidRPr="00C34A3F" w:rsidRDefault="00166FDA" w:rsidP="00166FDA">
            <w:pPr>
              <w:shd w:val="clear" w:color="auto" w:fill="FFFFFF"/>
              <w:jc w:val="both"/>
            </w:pPr>
            <w:r w:rsidRPr="00C34A3F">
              <w:t>FEYNMAN, R.P. Feynmanovy přednášky z fyziky – revidované vydání – 1. díl.</w:t>
            </w:r>
            <w:r w:rsidRPr="00C34A3F">
              <w:rPr>
                <w:i/>
                <w:iCs/>
              </w:rPr>
              <w:t xml:space="preserve"> </w:t>
            </w:r>
            <w:r w:rsidRPr="00C34A3F">
              <w:t>Praha: Fragment, 2024. ISBN 978-80-253-7063-6.</w:t>
            </w:r>
          </w:p>
          <w:p w14:paraId="70D806EA" w14:textId="77777777" w:rsidR="00166FDA" w:rsidRPr="00C34A3F" w:rsidRDefault="009556F6" w:rsidP="00166FDA">
            <w:pPr>
              <w:shd w:val="clear" w:color="auto" w:fill="FFFFFF"/>
              <w:jc w:val="both"/>
            </w:pPr>
            <w:hyperlink r:id="rId36" w:tgtFrame="_blank" w:history="1">
              <w:r w:rsidR="00166FDA" w:rsidRPr="00C34A3F">
                <w:t>HALLIDAY, D., RESNICK, R., WALKER, J. </w:t>
              </w:r>
              <w:r w:rsidR="00166FDA" w:rsidRPr="00C34A3F">
                <w:rPr>
                  <w:iCs/>
                </w:rPr>
                <w:t>Fyzika 1, 2.</w:t>
              </w:r>
              <w:r w:rsidR="00166FDA" w:rsidRPr="00C34A3F">
                <w:rPr>
                  <w:i/>
                </w:rPr>
                <w:t xml:space="preserve"> </w:t>
              </w:r>
              <w:r w:rsidR="00166FDA" w:rsidRPr="00C34A3F">
                <w:rPr>
                  <w:iCs/>
                </w:rPr>
                <w:t>Překlad 8. vyd.</w:t>
              </w:r>
              <w:r w:rsidR="00166FDA" w:rsidRPr="00C34A3F">
                <w:t xml:space="preserve"> Dotisk. Brno: VUTIUM, 2021. </w:t>
              </w:r>
            </w:hyperlink>
            <w:r w:rsidR="00166FDA" w:rsidRPr="00C34A3F">
              <w:t>ISBN 978-80-214-4123-1.</w:t>
            </w:r>
          </w:p>
          <w:p w14:paraId="6C44903D" w14:textId="181F3DC6" w:rsidR="00166FDA" w:rsidRPr="00C34A3F" w:rsidRDefault="00166FDA" w:rsidP="00166FDA">
            <w:pPr>
              <w:jc w:val="both"/>
            </w:pPr>
            <w:r w:rsidRPr="00C34A3F">
              <w:t>PONÍŽIL, P., MRÁČEK, A. </w:t>
            </w:r>
            <w:hyperlink r:id="rId37" w:tgtFrame="_blank" w:history="1">
              <w:r w:rsidRPr="00C34A3F">
                <w:t>Učební texty k předmětu Fyzika I – viz webové stránky Ústavu fyziky a materiálového inženýrství FT UTB</w:t>
              </w:r>
            </w:hyperlink>
            <w:r w:rsidRPr="00C34A3F">
              <w:t xml:space="preserve"> </w:t>
            </w:r>
            <w:hyperlink r:id="rId38" w:history="1">
              <w:r w:rsidRPr="00C34A3F">
                <w:rPr>
                  <w:rStyle w:val="Hypertextovodkaz"/>
                </w:rPr>
                <w:t>https://ufmi.ft.utb.cz/index.php?page=fyzika_1</w:t>
              </w:r>
            </w:hyperlink>
            <w:r w:rsidRPr="00C34A3F">
              <w:t>.</w:t>
            </w:r>
          </w:p>
          <w:p w14:paraId="204047D1" w14:textId="1C46FCC4" w:rsidR="00C34A3F" w:rsidRPr="00C34A3F" w:rsidRDefault="00C34A3F" w:rsidP="00C34A3F">
            <w:pPr>
              <w:jc w:val="both"/>
            </w:pPr>
            <w:r w:rsidRPr="00C34A3F">
              <w:t>WALKER, J., HALLIDAY, D., RESNICK, R. Principles of Physics. 10th Ed. Singapore: Wiley, 2014. ISBN 978-1-118-23074-9.</w:t>
            </w:r>
          </w:p>
          <w:p w14:paraId="5D0FE4C8" w14:textId="50B3C9F0" w:rsidR="00C34A3F" w:rsidRPr="00C34A3F" w:rsidRDefault="00C34A3F" w:rsidP="00C34A3F">
            <w:pPr>
              <w:jc w:val="both"/>
            </w:pPr>
            <w:r w:rsidRPr="00C34A3F">
              <w:t>SERWAY, J., RAYMOND, A. Physics for Scientists and Engineers with Modern Physics. Thomson, 2008. ISBN-13 978-0-495-11245-7.</w:t>
            </w:r>
          </w:p>
          <w:p w14:paraId="1D5E683A" w14:textId="77777777" w:rsidR="00166FDA" w:rsidRPr="00C34A3F" w:rsidRDefault="00166FDA" w:rsidP="00166FDA">
            <w:pPr>
              <w:jc w:val="both"/>
            </w:pPr>
          </w:p>
          <w:p w14:paraId="49D13A7C" w14:textId="77777777" w:rsidR="00166FDA" w:rsidRPr="00C34A3F" w:rsidRDefault="00166FDA" w:rsidP="00166FDA">
            <w:pPr>
              <w:pStyle w:val="TableParagraph"/>
              <w:spacing w:line="240" w:lineRule="auto"/>
              <w:ind w:left="0"/>
              <w:rPr>
                <w:sz w:val="20"/>
                <w:szCs w:val="20"/>
                <w:u w:val="single"/>
              </w:rPr>
            </w:pPr>
            <w:r w:rsidRPr="00C34A3F">
              <w:rPr>
                <w:sz w:val="20"/>
                <w:szCs w:val="20"/>
                <w:u w:val="single"/>
              </w:rPr>
              <w:t>Doporučená literatura:</w:t>
            </w:r>
          </w:p>
          <w:p w14:paraId="7ABD7079" w14:textId="77777777" w:rsidR="00166FDA" w:rsidRPr="00C34A3F" w:rsidRDefault="009556F6" w:rsidP="00166FDA">
            <w:pPr>
              <w:shd w:val="clear" w:color="auto" w:fill="FFFFFF"/>
              <w:jc w:val="both"/>
            </w:pPr>
            <w:hyperlink r:id="rId39" w:tgtFrame="_blank" w:history="1">
              <w:r w:rsidR="00166FDA" w:rsidRPr="00C34A3F">
                <w:t>HALLIDAY, D., RESNICK, R., WALKER, J. Fundamentals of Physics Extended. Wiley, 2010. ISBN 978-0470469088.</w:t>
              </w:r>
            </w:hyperlink>
          </w:p>
          <w:p w14:paraId="5090D275" w14:textId="77777777" w:rsidR="00166FDA" w:rsidRPr="00C34A3F" w:rsidRDefault="00166FDA" w:rsidP="00166FDA">
            <w:pPr>
              <w:jc w:val="both"/>
            </w:pPr>
            <w:r w:rsidRPr="00C34A3F">
              <w:t>DEMTRÖDER, W. Mechanics and Thermodynamics. Cham: Springer, 2017. ISBN 978-3-319-27875-9.</w:t>
            </w:r>
          </w:p>
          <w:p w14:paraId="6F58B2BF" w14:textId="3FE12FD4" w:rsidR="00166FDA" w:rsidRDefault="009556F6" w:rsidP="00166FDA">
            <w:pPr>
              <w:shd w:val="clear" w:color="auto" w:fill="FFFFFF"/>
              <w:jc w:val="both"/>
            </w:pPr>
            <w:hyperlink r:id="rId40" w:tgtFrame="_blank" w:history="1">
              <w:r w:rsidR="00166FDA" w:rsidRPr="00C34A3F">
                <w:t>SVOBODA, E. a kol. </w:t>
              </w:r>
              <w:r w:rsidR="00166FDA" w:rsidRPr="00C34A3F">
                <w:rPr>
                  <w:iCs/>
                </w:rPr>
                <w:t>Přehled středoškolské fyziky.</w:t>
              </w:r>
              <w:r w:rsidR="00166FDA" w:rsidRPr="00C34A3F">
                <w:t xml:space="preserve"> 6. uprav. a dopl. vyd. Praha: Prometheus, 2020. ISBN </w:t>
              </w:r>
            </w:hyperlink>
            <w:r w:rsidR="00166FDA" w:rsidRPr="00C34A3F">
              <w:t>978-80-719-6475-9.</w:t>
            </w:r>
          </w:p>
          <w:p w14:paraId="67D52AC6" w14:textId="12C0FD78" w:rsidR="00D616A4" w:rsidRPr="00D22542" w:rsidRDefault="00C34A3F" w:rsidP="00C34A3F">
            <w:pPr>
              <w:shd w:val="clear" w:color="auto" w:fill="FFFFFF"/>
              <w:jc w:val="both"/>
            </w:pPr>
            <w:r w:rsidRPr="00325FD2">
              <w:t>GASCHA, H., PFLANZ, S. </w:t>
            </w:r>
            <w:r w:rsidRPr="00325FD2">
              <w:rPr>
                <w:iCs/>
              </w:rPr>
              <w:t>Kompendium fyziky</w:t>
            </w:r>
            <w:r w:rsidRPr="00325FD2">
              <w:t>. Universum. Praha: Knižní klub, 2017. ISBN 978-80-242-5716-7.</w:t>
            </w:r>
            <w:r w:rsidRPr="00325FD2">
              <w:rPr>
                <w:color w:val="1A1A1A"/>
                <w:shd w:val="clear" w:color="auto" w:fill="FFFFFF"/>
              </w:rPr>
              <w:t xml:space="preserve"> </w:t>
            </w:r>
          </w:p>
        </w:tc>
      </w:tr>
      <w:tr w:rsidR="005110DD" w14:paraId="04A15409"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0A694C50" w14:textId="77777777" w:rsidR="005110DD" w:rsidRDefault="005110DD" w:rsidP="00F8305C">
            <w:pPr>
              <w:jc w:val="center"/>
              <w:rPr>
                <w:b/>
              </w:rPr>
            </w:pPr>
            <w:r>
              <w:rPr>
                <w:b/>
              </w:rPr>
              <w:t>Informace ke kombinované nebo distanční formě</w:t>
            </w:r>
          </w:p>
        </w:tc>
      </w:tr>
      <w:tr w:rsidR="005110DD" w14:paraId="2AE37243"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3C218EDF" w14:textId="77777777" w:rsidR="005110DD" w:rsidRDefault="005110DD" w:rsidP="00F8305C">
            <w:pPr>
              <w:jc w:val="both"/>
            </w:pPr>
            <w:r>
              <w:rPr>
                <w:b/>
              </w:rPr>
              <w:t>Rozsah konzultací (soustředění)</w:t>
            </w:r>
          </w:p>
        </w:tc>
        <w:tc>
          <w:tcPr>
            <w:tcW w:w="889" w:type="dxa"/>
            <w:tcBorders>
              <w:top w:val="single" w:sz="2" w:space="0" w:color="auto"/>
            </w:tcBorders>
          </w:tcPr>
          <w:p w14:paraId="6E72E44A" w14:textId="1D8EEC8D" w:rsidR="005110DD" w:rsidRDefault="00766418" w:rsidP="00766418">
            <w:pPr>
              <w:jc w:val="center"/>
            </w:pPr>
            <w:r>
              <w:t>16</w:t>
            </w:r>
          </w:p>
        </w:tc>
        <w:tc>
          <w:tcPr>
            <w:tcW w:w="4179" w:type="dxa"/>
            <w:gridSpan w:val="7"/>
            <w:tcBorders>
              <w:top w:val="single" w:sz="2" w:space="0" w:color="auto"/>
            </w:tcBorders>
            <w:shd w:val="clear" w:color="auto" w:fill="F7CAAC"/>
          </w:tcPr>
          <w:p w14:paraId="48ACDE92" w14:textId="77777777" w:rsidR="005110DD" w:rsidRDefault="005110DD" w:rsidP="00F8305C">
            <w:pPr>
              <w:jc w:val="both"/>
              <w:rPr>
                <w:b/>
              </w:rPr>
            </w:pPr>
            <w:r>
              <w:rPr>
                <w:b/>
              </w:rPr>
              <w:t xml:space="preserve">hodin </w:t>
            </w:r>
          </w:p>
        </w:tc>
      </w:tr>
      <w:tr w:rsidR="005110DD" w14:paraId="7D90B12A" w14:textId="77777777" w:rsidTr="001041BE">
        <w:trPr>
          <w:gridBefore w:val="1"/>
          <w:gridAfter w:val="1"/>
          <w:wBefore w:w="393" w:type="dxa"/>
          <w:wAfter w:w="101" w:type="dxa"/>
        </w:trPr>
        <w:tc>
          <w:tcPr>
            <w:tcW w:w="9855" w:type="dxa"/>
            <w:gridSpan w:val="15"/>
            <w:shd w:val="clear" w:color="auto" w:fill="F7CAAC"/>
          </w:tcPr>
          <w:p w14:paraId="72A34B67" w14:textId="77777777" w:rsidR="005110DD" w:rsidRDefault="005110DD" w:rsidP="00F8305C">
            <w:pPr>
              <w:jc w:val="both"/>
              <w:rPr>
                <w:b/>
              </w:rPr>
            </w:pPr>
            <w:r>
              <w:rPr>
                <w:b/>
              </w:rPr>
              <w:t>Informace o způsobu kontaktu s vyučujícím</w:t>
            </w:r>
          </w:p>
        </w:tc>
      </w:tr>
      <w:tr w:rsidR="005110DD" w14:paraId="3C801F6B" w14:textId="77777777" w:rsidTr="001041BE">
        <w:trPr>
          <w:gridBefore w:val="1"/>
          <w:gridAfter w:val="1"/>
          <w:wBefore w:w="393" w:type="dxa"/>
          <w:wAfter w:w="101" w:type="dxa"/>
          <w:trHeight w:val="1373"/>
        </w:trPr>
        <w:tc>
          <w:tcPr>
            <w:tcW w:w="9855" w:type="dxa"/>
            <w:gridSpan w:val="15"/>
          </w:tcPr>
          <w:p w14:paraId="281DB5B1" w14:textId="14BD2BED" w:rsidR="00166FDA" w:rsidRPr="00837B26" w:rsidRDefault="00166FDA" w:rsidP="00166FDA">
            <w:pPr>
              <w:pStyle w:val="TableParagraph"/>
              <w:spacing w:line="240" w:lineRule="auto"/>
              <w:ind w:left="0"/>
              <w:rPr>
                <w:sz w:val="20"/>
                <w:szCs w:val="20"/>
              </w:rPr>
            </w:pPr>
            <w:r w:rsidRPr="00837B26">
              <w:rPr>
                <w:sz w:val="20"/>
                <w:szCs w:val="20"/>
              </w:rPr>
              <w:t xml:space="preserve">Studenti se účastní výuky, kde je jim redukovanou formou prezentována látka dle anotace předmětu. </w:t>
            </w:r>
            <w:r w:rsidR="00837B26" w:rsidRPr="00837B26">
              <w:rPr>
                <w:sz w:val="20"/>
                <w:szCs w:val="20"/>
              </w:rPr>
              <w:t xml:space="preserve">Výuka je realizována v blocích. </w:t>
            </w:r>
            <w:r w:rsidRPr="00837B26">
              <w:rPr>
                <w:sz w:val="20"/>
                <w:szCs w:val="20"/>
              </w:rPr>
              <w:t>Studentům budou určeny části učiva k samostatnému nastudování</w:t>
            </w:r>
            <w:r w:rsidRPr="00C34A3F">
              <w:rPr>
                <w:sz w:val="20"/>
                <w:szCs w:val="20"/>
              </w:rPr>
              <w:t xml:space="preserve">. </w:t>
            </w:r>
            <w:r w:rsidRPr="00C34A3F">
              <w:rPr>
                <w:sz w:val="20"/>
              </w:rPr>
              <w:t xml:space="preserve">Studenti po každém bloku výuky zpracují individuální sadu příkladů, na kterých si ověří pochopení probrané látky. V průběhu semestru studenti zpracovávají seminární práce řešící samostatný úkol (problematika viz </w:t>
            </w:r>
            <w:r w:rsidR="00EB46EE">
              <w:rPr>
                <w:sz w:val="20"/>
              </w:rPr>
              <w:t>sylabus předmětu</w:t>
            </w:r>
            <w:r w:rsidRPr="00C34A3F">
              <w:rPr>
                <w:sz w:val="20"/>
              </w:rPr>
              <w:t>) v rozsahu min. 3 stran. Součástí prezentace je diskuze k dané t</w:t>
            </w:r>
            <w:r w:rsidR="00EB46EE">
              <w:rPr>
                <w:sz w:val="20"/>
              </w:rPr>
              <w:t>e</w:t>
            </w:r>
            <w:r w:rsidRPr="00C34A3F">
              <w:rPr>
                <w:sz w:val="20"/>
              </w:rPr>
              <w:t xml:space="preserve">matice, která průběžně prověřuje znalosti studenta. </w:t>
            </w:r>
            <w:r w:rsidRPr="00837B26">
              <w:rPr>
                <w:sz w:val="20"/>
                <w:szCs w:val="20"/>
              </w:rPr>
              <w:t>Konzultace jsou možné v rámci výuky nebo lze vyučujícího kontaktovat viz</w:t>
            </w:r>
            <w:r w:rsidRPr="00837B26">
              <w:rPr>
                <w:spacing w:val="-2"/>
                <w:sz w:val="20"/>
                <w:szCs w:val="20"/>
              </w:rPr>
              <w:t xml:space="preserve"> </w:t>
            </w:r>
            <w:r w:rsidRPr="00837B26">
              <w:rPr>
                <w:sz w:val="20"/>
                <w:szCs w:val="20"/>
              </w:rPr>
              <w:t>níže.</w:t>
            </w:r>
          </w:p>
          <w:p w14:paraId="16CFFCF4" w14:textId="77777777" w:rsidR="00166FDA" w:rsidRPr="00166FDA" w:rsidRDefault="00166FDA" w:rsidP="00166FDA">
            <w:pPr>
              <w:rPr>
                <w:highlight w:val="yellow"/>
              </w:rPr>
            </w:pPr>
          </w:p>
          <w:p w14:paraId="4427D237" w14:textId="77777777" w:rsidR="00166FDA" w:rsidRDefault="00166FDA" w:rsidP="00166FDA">
            <w:r w:rsidRPr="008E1645">
              <w:t xml:space="preserve">Možnosti komunikace s vyučujícím: </w:t>
            </w:r>
            <w:hyperlink r:id="rId41" w:history="1">
              <w:r w:rsidRPr="008E1645">
                <w:rPr>
                  <w:rStyle w:val="Hypertextovodkaz"/>
                </w:rPr>
                <w:t>mracek@utb.cz</w:t>
              </w:r>
            </w:hyperlink>
            <w:r w:rsidRPr="008E1645">
              <w:t>, 576 035 102.</w:t>
            </w:r>
          </w:p>
          <w:p w14:paraId="32E9971D" w14:textId="77777777" w:rsidR="005110DD" w:rsidRDefault="005110DD" w:rsidP="00F8305C">
            <w:pPr>
              <w:jc w:val="both"/>
            </w:pPr>
          </w:p>
          <w:p w14:paraId="4656FAF1" w14:textId="77777777" w:rsidR="005110DD" w:rsidRDefault="005110DD" w:rsidP="00F8305C">
            <w:pPr>
              <w:jc w:val="both"/>
            </w:pPr>
          </w:p>
          <w:p w14:paraId="11E5CD5D" w14:textId="77777777" w:rsidR="005110DD" w:rsidRDefault="005110DD" w:rsidP="00F8305C">
            <w:pPr>
              <w:jc w:val="both"/>
            </w:pPr>
          </w:p>
          <w:p w14:paraId="38042C26" w14:textId="77777777" w:rsidR="005110DD" w:rsidRDefault="005110DD" w:rsidP="00F8305C">
            <w:pPr>
              <w:jc w:val="both"/>
            </w:pPr>
          </w:p>
          <w:p w14:paraId="131E6C99" w14:textId="77777777" w:rsidR="005110DD" w:rsidRDefault="005110DD" w:rsidP="00F8305C">
            <w:pPr>
              <w:jc w:val="both"/>
            </w:pPr>
          </w:p>
          <w:p w14:paraId="1138E54E" w14:textId="77777777" w:rsidR="005110DD" w:rsidRDefault="005110DD" w:rsidP="00F8305C">
            <w:pPr>
              <w:jc w:val="both"/>
            </w:pPr>
          </w:p>
          <w:p w14:paraId="4EC18BE5" w14:textId="10C8AF73" w:rsidR="005110DD" w:rsidRDefault="005110DD" w:rsidP="00F8305C">
            <w:pPr>
              <w:jc w:val="both"/>
            </w:pPr>
          </w:p>
          <w:p w14:paraId="7DFF93DC" w14:textId="50D84AE5" w:rsidR="00C34A3F" w:rsidRDefault="00C34A3F" w:rsidP="00F8305C">
            <w:pPr>
              <w:jc w:val="both"/>
            </w:pPr>
          </w:p>
          <w:p w14:paraId="14BE034B" w14:textId="58910E64" w:rsidR="00C34A3F" w:rsidRDefault="00C34A3F" w:rsidP="00F8305C">
            <w:pPr>
              <w:jc w:val="both"/>
            </w:pPr>
          </w:p>
          <w:p w14:paraId="4FE1EA5E" w14:textId="28E90266" w:rsidR="00C34A3F" w:rsidRDefault="00C34A3F" w:rsidP="00F8305C">
            <w:pPr>
              <w:jc w:val="both"/>
            </w:pPr>
          </w:p>
          <w:p w14:paraId="0E0DCC43" w14:textId="4261EB93" w:rsidR="00C34A3F" w:rsidRDefault="00C34A3F" w:rsidP="00F8305C">
            <w:pPr>
              <w:jc w:val="both"/>
            </w:pPr>
          </w:p>
          <w:p w14:paraId="419739F3" w14:textId="6196E70F" w:rsidR="00C34A3F" w:rsidRDefault="00C34A3F" w:rsidP="00F8305C">
            <w:pPr>
              <w:jc w:val="both"/>
            </w:pPr>
          </w:p>
          <w:p w14:paraId="752B04BC" w14:textId="0E619BC8" w:rsidR="00C34A3F" w:rsidRDefault="00C34A3F" w:rsidP="00F8305C">
            <w:pPr>
              <w:jc w:val="both"/>
            </w:pPr>
          </w:p>
          <w:p w14:paraId="51A20852" w14:textId="50260243" w:rsidR="00C34A3F" w:rsidRDefault="00C34A3F" w:rsidP="00F8305C">
            <w:pPr>
              <w:jc w:val="both"/>
            </w:pPr>
          </w:p>
          <w:p w14:paraId="5D31A153" w14:textId="5406D6F3" w:rsidR="00C34A3F" w:rsidRDefault="00C34A3F" w:rsidP="00F8305C">
            <w:pPr>
              <w:jc w:val="both"/>
            </w:pPr>
          </w:p>
          <w:p w14:paraId="25711467" w14:textId="7E286B03" w:rsidR="00C34A3F" w:rsidRDefault="00C34A3F" w:rsidP="00F8305C">
            <w:pPr>
              <w:jc w:val="both"/>
            </w:pPr>
          </w:p>
          <w:p w14:paraId="6F9E49BF" w14:textId="268027BD" w:rsidR="00C34A3F" w:rsidRDefault="00C34A3F" w:rsidP="00F8305C">
            <w:pPr>
              <w:jc w:val="both"/>
            </w:pPr>
          </w:p>
          <w:p w14:paraId="1D81412C" w14:textId="02AE01B7" w:rsidR="00C34A3F" w:rsidRDefault="00C34A3F" w:rsidP="00F8305C">
            <w:pPr>
              <w:jc w:val="both"/>
            </w:pPr>
          </w:p>
          <w:p w14:paraId="1255E227" w14:textId="03D1BE13" w:rsidR="00C34A3F" w:rsidRDefault="00C34A3F" w:rsidP="00F8305C">
            <w:pPr>
              <w:jc w:val="both"/>
            </w:pPr>
          </w:p>
          <w:p w14:paraId="20759275" w14:textId="598044C8" w:rsidR="00C34A3F" w:rsidRDefault="00C34A3F" w:rsidP="00F8305C">
            <w:pPr>
              <w:jc w:val="both"/>
            </w:pPr>
          </w:p>
          <w:p w14:paraId="28DB81ED" w14:textId="08142FB4" w:rsidR="00C34A3F" w:rsidRDefault="00C34A3F" w:rsidP="00F8305C">
            <w:pPr>
              <w:jc w:val="both"/>
            </w:pPr>
          </w:p>
          <w:p w14:paraId="7B2E5BAE" w14:textId="77777777" w:rsidR="005110DD" w:rsidRDefault="005110DD" w:rsidP="00F8305C">
            <w:pPr>
              <w:jc w:val="both"/>
            </w:pPr>
          </w:p>
        </w:tc>
      </w:tr>
      <w:tr w:rsidR="005110DD" w14:paraId="73F02857"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1A42136E" w14:textId="77777777" w:rsidR="005110DD" w:rsidRDefault="005110DD" w:rsidP="00F8305C">
            <w:pPr>
              <w:jc w:val="both"/>
              <w:rPr>
                <w:b/>
                <w:sz w:val="28"/>
              </w:rPr>
            </w:pPr>
            <w:bookmarkStart w:id="256" w:name="_Hlk190893482"/>
            <w:r>
              <w:lastRenderedPageBreak/>
              <w:br w:type="page"/>
            </w:r>
            <w:r>
              <w:rPr>
                <w:b/>
                <w:sz w:val="28"/>
              </w:rPr>
              <w:t>B-III – Charakteristika studijního předmětu</w:t>
            </w:r>
          </w:p>
        </w:tc>
      </w:tr>
      <w:tr w:rsidR="005110DD" w14:paraId="7DF6EC1E"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5F489973"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7F33B6C0" w14:textId="21EC8C7D" w:rsidR="005110DD" w:rsidRPr="00C964A6" w:rsidRDefault="00C964A6" w:rsidP="00F8305C">
            <w:pPr>
              <w:jc w:val="both"/>
              <w:rPr>
                <w:b/>
                <w:bCs/>
              </w:rPr>
            </w:pPr>
            <w:bookmarkStart w:id="257" w:name="Lab_fyz_I"/>
            <w:bookmarkEnd w:id="257"/>
            <w:r w:rsidRPr="004E5942">
              <w:rPr>
                <w:b/>
                <w:bCs/>
              </w:rPr>
              <w:t>Laboratoř fyziky I</w:t>
            </w:r>
          </w:p>
        </w:tc>
      </w:tr>
      <w:tr w:rsidR="005110DD" w14:paraId="0502FAE7" w14:textId="77777777" w:rsidTr="001041BE">
        <w:trPr>
          <w:gridBefore w:val="1"/>
          <w:gridAfter w:val="1"/>
          <w:wBefore w:w="393" w:type="dxa"/>
          <w:wAfter w:w="101" w:type="dxa"/>
        </w:trPr>
        <w:tc>
          <w:tcPr>
            <w:tcW w:w="3435" w:type="dxa"/>
            <w:gridSpan w:val="4"/>
            <w:shd w:val="clear" w:color="auto" w:fill="F7CAAC"/>
          </w:tcPr>
          <w:p w14:paraId="04CD2B38" w14:textId="77777777" w:rsidR="005110DD" w:rsidRDefault="005110DD" w:rsidP="00F8305C">
            <w:pPr>
              <w:jc w:val="both"/>
              <w:rPr>
                <w:b/>
              </w:rPr>
            </w:pPr>
            <w:r>
              <w:rPr>
                <w:b/>
              </w:rPr>
              <w:t>Typ předmětu</w:t>
            </w:r>
          </w:p>
        </w:tc>
        <w:tc>
          <w:tcPr>
            <w:tcW w:w="3057" w:type="dxa"/>
            <w:gridSpan w:val="6"/>
          </w:tcPr>
          <w:p w14:paraId="4DFFC19C" w14:textId="77777777" w:rsidR="005110DD" w:rsidRDefault="005110DD" w:rsidP="00F8305C">
            <w:pPr>
              <w:jc w:val="both"/>
            </w:pPr>
            <w:r>
              <w:t>povinný</w:t>
            </w:r>
          </w:p>
        </w:tc>
        <w:tc>
          <w:tcPr>
            <w:tcW w:w="2695" w:type="dxa"/>
            <w:gridSpan w:val="4"/>
            <w:shd w:val="clear" w:color="auto" w:fill="F7CAAC"/>
          </w:tcPr>
          <w:p w14:paraId="67B35556" w14:textId="77777777" w:rsidR="005110DD" w:rsidRDefault="005110DD" w:rsidP="00F8305C">
            <w:pPr>
              <w:jc w:val="both"/>
            </w:pPr>
            <w:r>
              <w:rPr>
                <w:b/>
              </w:rPr>
              <w:t>doporučený ročník / semestr</w:t>
            </w:r>
          </w:p>
        </w:tc>
        <w:tc>
          <w:tcPr>
            <w:tcW w:w="668" w:type="dxa"/>
          </w:tcPr>
          <w:p w14:paraId="65DDB203" w14:textId="77777777" w:rsidR="005110DD" w:rsidRDefault="005110DD" w:rsidP="00F8305C">
            <w:pPr>
              <w:jc w:val="both"/>
            </w:pPr>
            <w:r>
              <w:t>1/LS</w:t>
            </w:r>
          </w:p>
        </w:tc>
      </w:tr>
      <w:tr w:rsidR="005110DD" w14:paraId="4CA38DCD" w14:textId="77777777" w:rsidTr="001041BE">
        <w:trPr>
          <w:gridBefore w:val="1"/>
          <w:gridAfter w:val="1"/>
          <w:wBefore w:w="393" w:type="dxa"/>
          <w:wAfter w:w="101" w:type="dxa"/>
        </w:trPr>
        <w:tc>
          <w:tcPr>
            <w:tcW w:w="3435" w:type="dxa"/>
            <w:gridSpan w:val="4"/>
            <w:shd w:val="clear" w:color="auto" w:fill="F7CAAC"/>
          </w:tcPr>
          <w:p w14:paraId="5E603347" w14:textId="77777777" w:rsidR="005110DD" w:rsidRDefault="005110DD" w:rsidP="00F8305C">
            <w:pPr>
              <w:jc w:val="both"/>
              <w:rPr>
                <w:b/>
              </w:rPr>
            </w:pPr>
            <w:r>
              <w:rPr>
                <w:b/>
              </w:rPr>
              <w:t>Rozsah studijního předmětu</w:t>
            </w:r>
          </w:p>
        </w:tc>
        <w:tc>
          <w:tcPr>
            <w:tcW w:w="1352" w:type="dxa"/>
            <w:gridSpan w:val="3"/>
          </w:tcPr>
          <w:p w14:paraId="2B9C0FF3" w14:textId="6932C219" w:rsidR="005110DD" w:rsidRPr="00B74836" w:rsidRDefault="001C370D" w:rsidP="00F8305C">
            <w:pPr>
              <w:jc w:val="both"/>
            </w:pPr>
            <w:r w:rsidRPr="00B74836">
              <w:t>0</w:t>
            </w:r>
            <w:r w:rsidR="005110DD" w:rsidRPr="00B74836">
              <w:t>p+</w:t>
            </w:r>
            <w:r w:rsidRPr="00B74836">
              <w:t>0</w:t>
            </w:r>
            <w:r w:rsidR="005110DD" w:rsidRPr="00B74836">
              <w:t>s+28l</w:t>
            </w:r>
          </w:p>
        </w:tc>
        <w:tc>
          <w:tcPr>
            <w:tcW w:w="889" w:type="dxa"/>
            <w:shd w:val="clear" w:color="auto" w:fill="F7CAAC"/>
          </w:tcPr>
          <w:p w14:paraId="1D1C98FF" w14:textId="77777777" w:rsidR="005110DD" w:rsidRPr="00B74836" w:rsidRDefault="005110DD" w:rsidP="00F8305C">
            <w:pPr>
              <w:jc w:val="both"/>
              <w:rPr>
                <w:b/>
              </w:rPr>
            </w:pPr>
            <w:r w:rsidRPr="00B74836">
              <w:rPr>
                <w:b/>
              </w:rPr>
              <w:t xml:space="preserve">hod. </w:t>
            </w:r>
          </w:p>
        </w:tc>
        <w:tc>
          <w:tcPr>
            <w:tcW w:w="816" w:type="dxa"/>
            <w:gridSpan w:val="2"/>
          </w:tcPr>
          <w:p w14:paraId="6D263F8F" w14:textId="375D1396" w:rsidR="005110DD" w:rsidRPr="00B74836" w:rsidRDefault="001C370D" w:rsidP="00F8305C">
            <w:pPr>
              <w:jc w:val="both"/>
            </w:pPr>
            <w:r w:rsidRPr="00B74836">
              <w:t>28</w:t>
            </w:r>
          </w:p>
        </w:tc>
        <w:tc>
          <w:tcPr>
            <w:tcW w:w="1479" w:type="dxa"/>
            <w:gridSpan w:val="2"/>
            <w:shd w:val="clear" w:color="auto" w:fill="F7CAAC"/>
          </w:tcPr>
          <w:p w14:paraId="6F613161" w14:textId="77777777" w:rsidR="005110DD" w:rsidRDefault="005110DD" w:rsidP="00F8305C">
            <w:pPr>
              <w:jc w:val="both"/>
              <w:rPr>
                <w:b/>
              </w:rPr>
            </w:pPr>
            <w:r>
              <w:rPr>
                <w:b/>
              </w:rPr>
              <w:t>kreditů</w:t>
            </w:r>
          </w:p>
        </w:tc>
        <w:tc>
          <w:tcPr>
            <w:tcW w:w="1884" w:type="dxa"/>
            <w:gridSpan w:val="3"/>
          </w:tcPr>
          <w:p w14:paraId="7EB04DBF" w14:textId="70A4EDFB" w:rsidR="005110DD" w:rsidRDefault="0033128E" w:rsidP="00F8305C">
            <w:pPr>
              <w:jc w:val="both"/>
            </w:pPr>
            <w:r>
              <w:t>2</w:t>
            </w:r>
          </w:p>
        </w:tc>
      </w:tr>
      <w:tr w:rsidR="005110DD" w14:paraId="10637B3F" w14:textId="77777777" w:rsidTr="001041BE">
        <w:trPr>
          <w:gridBefore w:val="1"/>
          <w:gridAfter w:val="1"/>
          <w:wBefore w:w="393" w:type="dxa"/>
          <w:wAfter w:w="101" w:type="dxa"/>
        </w:trPr>
        <w:tc>
          <w:tcPr>
            <w:tcW w:w="3435" w:type="dxa"/>
            <w:gridSpan w:val="4"/>
            <w:shd w:val="clear" w:color="auto" w:fill="F7CAAC"/>
          </w:tcPr>
          <w:p w14:paraId="3983BD3A" w14:textId="77777777" w:rsidR="005110DD" w:rsidRDefault="005110DD" w:rsidP="00F8305C">
            <w:pPr>
              <w:jc w:val="both"/>
              <w:rPr>
                <w:b/>
                <w:sz w:val="22"/>
              </w:rPr>
            </w:pPr>
            <w:r>
              <w:rPr>
                <w:b/>
              </w:rPr>
              <w:t>Prerekvizity, korekvizity, ekvivalence</w:t>
            </w:r>
          </w:p>
        </w:tc>
        <w:tc>
          <w:tcPr>
            <w:tcW w:w="6420" w:type="dxa"/>
            <w:gridSpan w:val="11"/>
          </w:tcPr>
          <w:p w14:paraId="0DFF260D" w14:textId="77777777" w:rsidR="005110DD" w:rsidRDefault="005110DD" w:rsidP="00F8305C">
            <w:pPr>
              <w:jc w:val="both"/>
            </w:pPr>
          </w:p>
        </w:tc>
      </w:tr>
      <w:tr w:rsidR="005110DD" w14:paraId="15FA8D6E" w14:textId="77777777" w:rsidTr="001041BE">
        <w:trPr>
          <w:gridBefore w:val="1"/>
          <w:gridAfter w:val="1"/>
          <w:wBefore w:w="393" w:type="dxa"/>
          <w:wAfter w:w="101" w:type="dxa"/>
        </w:trPr>
        <w:tc>
          <w:tcPr>
            <w:tcW w:w="3435" w:type="dxa"/>
            <w:gridSpan w:val="4"/>
            <w:shd w:val="clear" w:color="auto" w:fill="F7CAAC"/>
          </w:tcPr>
          <w:p w14:paraId="537BCE0B" w14:textId="77777777" w:rsidR="005110DD" w:rsidRPr="005A0406" w:rsidRDefault="005110DD" w:rsidP="00F8305C">
            <w:pPr>
              <w:jc w:val="both"/>
              <w:rPr>
                <w:b/>
              </w:rPr>
            </w:pPr>
            <w:r w:rsidRPr="005A0406">
              <w:rPr>
                <w:b/>
              </w:rPr>
              <w:t>Způsob ověření výsledků učení</w:t>
            </w:r>
          </w:p>
        </w:tc>
        <w:tc>
          <w:tcPr>
            <w:tcW w:w="3057" w:type="dxa"/>
            <w:gridSpan w:val="6"/>
            <w:tcBorders>
              <w:bottom w:val="single" w:sz="4" w:space="0" w:color="auto"/>
            </w:tcBorders>
          </w:tcPr>
          <w:p w14:paraId="4F9C51A3" w14:textId="5FE07172" w:rsidR="005110DD" w:rsidRDefault="005110DD" w:rsidP="00F8305C">
            <w:pPr>
              <w:jc w:val="both"/>
            </w:pPr>
            <w:r w:rsidRPr="007A368A">
              <w:t>zápočet</w:t>
            </w:r>
          </w:p>
        </w:tc>
        <w:tc>
          <w:tcPr>
            <w:tcW w:w="1479" w:type="dxa"/>
            <w:gridSpan w:val="2"/>
            <w:tcBorders>
              <w:bottom w:val="single" w:sz="4" w:space="0" w:color="auto"/>
            </w:tcBorders>
            <w:shd w:val="clear" w:color="auto" w:fill="F7CAAC"/>
          </w:tcPr>
          <w:p w14:paraId="3AF4CBA8" w14:textId="77777777" w:rsidR="005110DD" w:rsidRDefault="005110DD" w:rsidP="00F8305C">
            <w:pPr>
              <w:jc w:val="both"/>
              <w:rPr>
                <w:b/>
              </w:rPr>
            </w:pPr>
            <w:r>
              <w:rPr>
                <w:b/>
              </w:rPr>
              <w:t>Forma výuky</w:t>
            </w:r>
          </w:p>
        </w:tc>
        <w:tc>
          <w:tcPr>
            <w:tcW w:w="1884" w:type="dxa"/>
            <w:gridSpan w:val="3"/>
            <w:tcBorders>
              <w:bottom w:val="single" w:sz="4" w:space="0" w:color="auto"/>
            </w:tcBorders>
          </w:tcPr>
          <w:p w14:paraId="42A0A735" w14:textId="77777777" w:rsidR="005110DD" w:rsidRDefault="005110DD" w:rsidP="00F8305C">
            <w:pPr>
              <w:jc w:val="both"/>
            </w:pPr>
            <w:r w:rsidRPr="00B74836">
              <w:t>laboratorní cvičení</w:t>
            </w:r>
          </w:p>
          <w:p w14:paraId="5C35C605" w14:textId="02FD187A" w:rsidR="00094AFE" w:rsidRDefault="00094AFE" w:rsidP="00F8305C">
            <w:pPr>
              <w:jc w:val="both"/>
            </w:pPr>
          </w:p>
        </w:tc>
      </w:tr>
      <w:tr w:rsidR="005110DD" w14:paraId="54DD0B55" w14:textId="77777777" w:rsidTr="001041BE">
        <w:trPr>
          <w:gridBefore w:val="1"/>
          <w:gridAfter w:val="1"/>
          <w:wBefore w:w="393" w:type="dxa"/>
          <w:wAfter w:w="101" w:type="dxa"/>
        </w:trPr>
        <w:tc>
          <w:tcPr>
            <w:tcW w:w="3435" w:type="dxa"/>
            <w:gridSpan w:val="4"/>
            <w:shd w:val="clear" w:color="auto" w:fill="F7CAAC"/>
          </w:tcPr>
          <w:p w14:paraId="48105FBF"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65D26E44" w14:textId="687BD40A" w:rsidR="005110DD" w:rsidRDefault="004E5942" w:rsidP="004E5942">
            <w:pPr>
              <w:jc w:val="both"/>
            </w:pPr>
            <w:r>
              <w:t>Podmínkou pro udělení zápočtu je 100% účast na laboratorních cvičeních, odevzdání a úspěšné obhájení všech protokolů ze cvičení.</w:t>
            </w:r>
          </w:p>
        </w:tc>
      </w:tr>
      <w:tr w:rsidR="005110DD" w14:paraId="7868F383"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3F08938C" w14:textId="77777777" w:rsidR="005110DD" w:rsidRDefault="005110DD" w:rsidP="00F8305C">
            <w:pPr>
              <w:jc w:val="both"/>
              <w:rPr>
                <w:b/>
              </w:rPr>
            </w:pPr>
            <w:r>
              <w:rPr>
                <w:b/>
              </w:rPr>
              <w:t>Garant předmětu</w:t>
            </w:r>
          </w:p>
        </w:tc>
        <w:tc>
          <w:tcPr>
            <w:tcW w:w="6420" w:type="dxa"/>
            <w:gridSpan w:val="11"/>
            <w:tcBorders>
              <w:top w:val="nil"/>
            </w:tcBorders>
          </w:tcPr>
          <w:p w14:paraId="47112944" w14:textId="77777777" w:rsidR="005110DD" w:rsidRDefault="005110DD" w:rsidP="00F8305C">
            <w:pPr>
              <w:jc w:val="both"/>
            </w:pPr>
          </w:p>
        </w:tc>
      </w:tr>
      <w:tr w:rsidR="005110DD" w14:paraId="4DBEFC02"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6D52D250" w14:textId="77777777" w:rsidR="005110DD" w:rsidRDefault="005110DD" w:rsidP="00F8305C">
            <w:pPr>
              <w:jc w:val="both"/>
              <w:rPr>
                <w:b/>
              </w:rPr>
            </w:pPr>
            <w:r>
              <w:rPr>
                <w:b/>
              </w:rPr>
              <w:t>Zapojení garanta do výuky předmětu</w:t>
            </w:r>
          </w:p>
        </w:tc>
        <w:tc>
          <w:tcPr>
            <w:tcW w:w="6420" w:type="dxa"/>
            <w:gridSpan w:val="11"/>
            <w:tcBorders>
              <w:top w:val="nil"/>
            </w:tcBorders>
          </w:tcPr>
          <w:p w14:paraId="1D5B2C4B" w14:textId="77777777" w:rsidR="005110DD" w:rsidRDefault="005110DD" w:rsidP="00F8305C">
            <w:pPr>
              <w:jc w:val="both"/>
            </w:pPr>
          </w:p>
        </w:tc>
      </w:tr>
      <w:tr w:rsidR="005110DD" w14:paraId="6D234C93" w14:textId="77777777" w:rsidTr="001041BE">
        <w:trPr>
          <w:gridBefore w:val="1"/>
          <w:gridAfter w:val="1"/>
          <w:wBefore w:w="393" w:type="dxa"/>
          <w:wAfter w:w="101" w:type="dxa"/>
        </w:trPr>
        <w:tc>
          <w:tcPr>
            <w:tcW w:w="3435" w:type="dxa"/>
            <w:gridSpan w:val="4"/>
            <w:shd w:val="clear" w:color="auto" w:fill="F7CAAC"/>
          </w:tcPr>
          <w:p w14:paraId="32D6AC7F" w14:textId="77777777" w:rsidR="005110DD" w:rsidRDefault="005110DD" w:rsidP="00F8305C">
            <w:pPr>
              <w:jc w:val="both"/>
              <w:rPr>
                <w:b/>
              </w:rPr>
            </w:pPr>
            <w:r>
              <w:rPr>
                <w:b/>
              </w:rPr>
              <w:t>Vyučující</w:t>
            </w:r>
          </w:p>
        </w:tc>
        <w:tc>
          <w:tcPr>
            <w:tcW w:w="6420" w:type="dxa"/>
            <w:gridSpan w:val="11"/>
            <w:tcBorders>
              <w:bottom w:val="nil"/>
            </w:tcBorders>
          </w:tcPr>
          <w:p w14:paraId="70A460D2" w14:textId="77777777" w:rsidR="005110DD" w:rsidRDefault="005110DD" w:rsidP="00F8305C">
            <w:pPr>
              <w:jc w:val="both"/>
            </w:pPr>
          </w:p>
        </w:tc>
      </w:tr>
      <w:tr w:rsidR="005110DD" w14:paraId="1D304944" w14:textId="77777777" w:rsidTr="001041BE">
        <w:trPr>
          <w:gridBefore w:val="1"/>
          <w:gridAfter w:val="1"/>
          <w:wBefore w:w="393" w:type="dxa"/>
          <w:wAfter w:w="101" w:type="dxa"/>
          <w:trHeight w:val="260"/>
        </w:trPr>
        <w:tc>
          <w:tcPr>
            <w:tcW w:w="9855" w:type="dxa"/>
            <w:gridSpan w:val="15"/>
            <w:tcBorders>
              <w:top w:val="nil"/>
            </w:tcBorders>
          </w:tcPr>
          <w:p w14:paraId="7E3DA001" w14:textId="2958761D" w:rsidR="005110DD" w:rsidRPr="005F1113" w:rsidRDefault="009556F6" w:rsidP="00F8305C">
            <w:pPr>
              <w:spacing w:before="60" w:after="60"/>
              <w:jc w:val="both"/>
            </w:pPr>
            <w:hyperlink w:anchor="Kutálková" w:history="1">
              <w:r w:rsidR="005F1113" w:rsidRPr="005F1113">
                <w:rPr>
                  <w:rStyle w:val="OdstavecseseznamemChar"/>
                  <w:rFonts w:ascii="Times New Roman" w:hAnsi="Times New Roman" w:cs="Times New Roman"/>
                  <w:sz w:val="20"/>
                  <w:szCs w:val="20"/>
                </w:rPr>
                <w:t>RNDr. Eva Kutálková, Ph.D.</w:t>
              </w:r>
            </w:hyperlink>
            <w:r w:rsidR="005F1113" w:rsidRPr="005F1113">
              <w:t xml:space="preserve"> (100% l)</w:t>
            </w:r>
          </w:p>
        </w:tc>
      </w:tr>
      <w:tr w:rsidR="005110DD" w14:paraId="79C4959F" w14:textId="77777777" w:rsidTr="001041BE">
        <w:trPr>
          <w:gridBefore w:val="1"/>
          <w:gridAfter w:val="1"/>
          <w:wBefore w:w="393" w:type="dxa"/>
          <w:wAfter w:w="101" w:type="dxa"/>
        </w:trPr>
        <w:tc>
          <w:tcPr>
            <w:tcW w:w="3435" w:type="dxa"/>
            <w:gridSpan w:val="4"/>
            <w:shd w:val="clear" w:color="auto" w:fill="F7CAAC"/>
          </w:tcPr>
          <w:p w14:paraId="607775C4"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61EDC5A7" w14:textId="77777777" w:rsidR="005110DD" w:rsidRPr="005A0406" w:rsidRDefault="005110DD" w:rsidP="00F8305C">
            <w:pPr>
              <w:jc w:val="both"/>
            </w:pPr>
          </w:p>
        </w:tc>
      </w:tr>
      <w:tr w:rsidR="005110DD" w14:paraId="29F1603C"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05ACDB91" w14:textId="12CD2019" w:rsidR="005110DD" w:rsidRPr="00351747" w:rsidRDefault="004E5942" w:rsidP="00F8305C">
            <w:pPr>
              <w:jc w:val="both"/>
              <w:rPr>
                <w:b/>
                <w:bCs/>
              </w:rPr>
            </w:pPr>
            <w:r>
              <w:t xml:space="preserve">Cílem předmětu je osvojení základních pojmů a zákonitostí v oblasti mechaniky, termodynamiky, elektřiny a akustiky. Kurz je zaměřen na schopnost sestavit jednoduché fyzikální úlohy, provést na nich měření, vyhodnotit a analyzovat naměřená data a následně je vhodnou formou prezentovat při obhajobě protokolu. </w:t>
            </w:r>
            <w:r w:rsidR="005110DD" w:rsidRPr="00351747">
              <w:rPr>
                <w:b/>
                <w:bCs/>
              </w:rPr>
              <w:t>Obsah předmětu tvoří tyto tematické celky:</w:t>
            </w:r>
          </w:p>
          <w:p w14:paraId="23DFAD24" w14:textId="128C49BB" w:rsidR="00163046" w:rsidRPr="004E5942" w:rsidRDefault="00163046" w:rsidP="004E594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4E5942">
              <w:rPr>
                <w:rFonts w:ascii="Times New Roman" w:hAnsi="Times New Roman" w:cs="Times New Roman"/>
                <w:sz w:val="20"/>
                <w:szCs w:val="20"/>
                <w:lang w:eastAsia="cs-CZ"/>
              </w:rPr>
              <w:t>Úvodní hodina, bezpečnost práce, požadavky pro udělení zápočtu, základní fyzikální měření, stanovení nejistoty měření</w:t>
            </w:r>
            <w:r w:rsidR="005F37E7" w:rsidRPr="004E5942">
              <w:rPr>
                <w:rFonts w:ascii="Times New Roman" w:hAnsi="Times New Roman" w:cs="Times New Roman"/>
                <w:sz w:val="20"/>
                <w:szCs w:val="20"/>
                <w:lang w:eastAsia="cs-CZ"/>
              </w:rPr>
              <w:t>.</w:t>
            </w:r>
          </w:p>
          <w:p w14:paraId="5701F42D" w14:textId="661407D5" w:rsidR="00163046" w:rsidRPr="004E5942" w:rsidRDefault="00163046" w:rsidP="004E594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4E5942">
              <w:rPr>
                <w:rFonts w:ascii="Times New Roman" w:hAnsi="Times New Roman" w:cs="Times New Roman"/>
                <w:sz w:val="20"/>
                <w:szCs w:val="20"/>
                <w:lang w:eastAsia="cs-CZ"/>
              </w:rPr>
              <w:t>Studium druhého Newtonova pohybového zákona</w:t>
            </w:r>
            <w:r w:rsidR="005F37E7" w:rsidRPr="004E5942">
              <w:rPr>
                <w:rFonts w:ascii="Times New Roman" w:hAnsi="Times New Roman" w:cs="Times New Roman"/>
                <w:sz w:val="20"/>
                <w:szCs w:val="20"/>
                <w:lang w:eastAsia="cs-CZ"/>
              </w:rPr>
              <w:t>.</w:t>
            </w:r>
          </w:p>
          <w:p w14:paraId="010141BC" w14:textId="68FA8F60" w:rsidR="00163046" w:rsidRPr="004E5942" w:rsidRDefault="00163046" w:rsidP="004E594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4E5942">
              <w:rPr>
                <w:rFonts w:ascii="Times New Roman" w:hAnsi="Times New Roman" w:cs="Times New Roman"/>
                <w:sz w:val="20"/>
                <w:szCs w:val="20"/>
                <w:lang w:eastAsia="cs-CZ"/>
              </w:rPr>
              <w:t>Stanovení tíhového zrychlení reverzním kyvadlem</w:t>
            </w:r>
            <w:r w:rsidR="005F37E7" w:rsidRPr="004E5942">
              <w:rPr>
                <w:rFonts w:ascii="Times New Roman" w:hAnsi="Times New Roman" w:cs="Times New Roman"/>
                <w:sz w:val="20"/>
                <w:szCs w:val="20"/>
                <w:lang w:eastAsia="cs-CZ"/>
              </w:rPr>
              <w:t>.</w:t>
            </w:r>
          </w:p>
          <w:p w14:paraId="2843858A" w14:textId="2F516A3F" w:rsidR="00163046" w:rsidRPr="004E5942" w:rsidRDefault="00163046" w:rsidP="004E594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4E5942">
              <w:rPr>
                <w:rFonts w:ascii="Times New Roman" w:hAnsi="Times New Roman" w:cs="Times New Roman"/>
                <w:sz w:val="20"/>
                <w:szCs w:val="20"/>
                <w:lang w:eastAsia="cs-CZ"/>
              </w:rPr>
              <w:t>Stavová rovnice ideálního plynu</w:t>
            </w:r>
            <w:r w:rsidR="005F37E7" w:rsidRPr="004E5942">
              <w:rPr>
                <w:rFonts w:ascii="Times New Roman" w:hAnsi="Times New Roman" w:cs="Times New Roman"/>
                <w:sz w:val="20"/>
                <w:szCs w:val="20"/>
                <w:lang w:eastAsia="cs-CZ"/>
              </w:rPr>
              <w:t>.</w:t>
            </w:r>
          </w:p>
          <w:p w14:paraId="4166DA79" w14:textId="3272A9BD" w:rsidR="00163046" w:rsidRPr="004E5942" w:rsidRDefault="00163046" w:rsidP="004E594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4E5942">
              <w:rPr>
                <w:rFonts w:ascii="Times New Roman" w:hAnsi="Times New Roman" w:cs="Times New Roman"/>
                <w:sz w:val="20"/>
                <w:szCs w:val="20"/>
                <w:lang w:eastAsia="cs-CZ"/>
              </w:rPr>
              <w:t>Stanovení modulu pružnosti v tahu z prodloužení drátu</w:t>
            </w:r>
            <w:r w:rsidR="005F37E7" w:rsidRPr="004E5942">
              <w:rPr>
                <w:rFonts w:ascii="Times New Roman" w:hAnsi="Times New Roman" w:cs="Times New Roman"/>
                <w:sz w:val="20"/>
                <w:szCs w:val="20"/>
                <w:lang w:eastAsia="cs-CZ"/>
              </w:rPr>
              <w:t>.</w:t>
            </w:r>
          </w:p>
          <w:p w14:paraId="21D8230C" w14:textId="2BD33577" w:rsidR="00163046" w:rsidRPr="004E5942" w:rsidRDefault="00163046" w:rsidP="004E594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4E5942">
              <w:rPr>
                <w:rFonts w:ascii="Times New Roman" w:hAnsi="Times New Roman" w:cs="Times New Roman"/>
                <w:sz w:val="20"/>
                <w:szCs w:val="20"/>
                <w:lang w:eastAsia="cs-CZ"/>
              </w:rPr>
              <w:t>Stanovení dynamické viskozity</w:t>
            </w:r>
            <w:r w:rsidR="005F37E7" w:rsidRPr="004E5942">
              <w:rPr>
                <w:rFonts w:ascii="Times New Roman" w:hAnsi="Times New Roman" w:cs="Times New Roman"/>
                <w:sz w:val="20"/>
                <w:szCs w:val="20"/>
                <w:lang w:eastAsia="cs-CZ"/>
              </w:rPr>
              <w:t>.</w:t>
            </w:r>
          </w:p>
          <w:p w14:paraId="7BC53F4C" w14:textId="48D1014E" w:rsidR="00163046" w:rsidRPr="004E5942" w:rsidRDefault="00163046" w:rsidP="004E594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4E5942">
              <w:rPr>
                <w:rFonts w:ascii="Times New Roman" w:hAnsi="Times New Roman" w:cs="Times New Roman"/>
                <w:sz w:val="20"/>
                <w:szCs w:val="20"/>
                <w:lang w:eastAsia="cs-CZ"/>
              </w:rPr>
              <w:t>Měrné tepelná kapacity a měrné skupenské teplo tání</w:t>
            </w:r>
            <w:r w:rsidR="005F37E7" w:rsidRPr="004E5942">
              <w:rPr>
                <w:rFonts w:ascii="Times New Roman" w:hAnsi="Times New Roman" w:cs="Times New Roman"/>
                <w:sz w:val="20"/>
                <w:szCs w:val="20"/>
                <w:lang w:eastAsia="cs-CZ"/>
              </w:rPr>
              <w:t>.</w:t>
            </w:r>
          </w:p>
          <w:p w14:paraId="591A52CD" w14:textId="18A2A8BC" w:rsidR="00163046" w:rsidRPr="004E5942" w:rsidRDefault="00163046" w:rsidP="004E594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4E5942">
              <w:rPr>
                <w:rFonts w:ascii="Times New Roman" w:hAnsi="Times New Roman" w:cs="Times New Roman"/>
                <w:sz w:val="20"/>
                <w:szCs w:val="20"/>
                <w:lang w:eastAsia="cs-CZ"/>
              </w:rPr>
              <w:t>Stanovení součinitele délkové teplotní roztažnosti</w:t>
            </w:r>
            <w:r w:rsidR="005F37E7" w:rsidRPr="004E5942">
              <w:rPr>
                <w:rFonts w:ascii="Times New Roman" w:hAnsi="Times New Roman" w:cs="Times New Roman"/>
                <w:sz w:val="20"/>
                <w:szCs w:val="20"/>
                <w:lang w:eastAsia="cs-CZ"/>
              </w:rPr>
              <w:t>.</w:t>
            </w:r>
          </w:p>
          <w:p w14:paraId="61E7569E" w14:textId="276EEADE" w:rsidR="00163046" w:rsidRPr="004E5942" w:rsidRDefault="00163046" w:rsidP="004E594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4E5942">
              <w:rPr>
                <w:rFonts w:ascii="Times New Roman" w:hAnsi="Times New Roman" w:cs="Times New Roman"/>
                <w:sz w:val="20"/>
                <w:szCs w:val="20"/>
                <w:lang w:eastAsia="cs-CZ"/>
              </w:rPr>
              <w:t>Určení modulu pružnosti v tahu z rychlosti zvuku</w:t>
            </w:r>
            <w:r w:rsidR="005F37E7" w:rsidRPr="004E5942">
              <w:rPr>
                <w:rFonts w:ascii="Times New Roman" w:hAnsi="Times New Roman" w:cs="Times New Roman"/>
                <w:sz w:val="20"/>
                <w:szCs w:val="20"/>
                <w:lang w:eastAsia="cs-CZ"/>
              </w:rPr>
              <w:t>.</w:t>
            </w:r>
          </w:p>
          <w:p w14:paraId="02F2C491" w14:textId="0E8D086C" w:rsidR="00163046" w:rsidRPr="004E5942" w:rsidRDefault="00163046" w:rsidP="004E594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4E5942">
              <w:rPr>
                <w:rFonts w:ascii="Times New Roman" w:hAnsi="Times New Roman" w:cs="Times New Roman"/>
                <w:sz w:val="20"/>
                <w:szCs w:val="20"/>
                <w:lang w:eastAsia="cs-CZ"/>
              </w:rPr>
              <w:t>Kmitavý pohyb, energie kmitavého pohybu</w:t>
            </w:r>
            <w:r w:rsidR="005F37E7" w:rsidRPr="004E5942">
              <w:rPr>
                <w:rFonts w:ascii="Times New Roman" w:hAnsi="Times New Roman" w:cs="Times New Roman"/>
                <w:sz w:val="20"/>
                <w:szCs w:val="20"/>
                <w:lang w:eastAsia="cs-CZ"/>
              </w:rPr>
              <w:t>.</w:t>
            </w:r>
          </w:p>
          <w:p w14:paraId="366BA7FF" w14:textId="570B6EF6" w:rsidR="00163046" w:rsidRPr="004E5942" w:rsidRDefault="00163046" w:rsidP="004E594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4E5942">
              <w:rPr>
                <w:rFonts w:ascii="Times New Roman" w:hAnsi="Times New Roman" w:cs="Times New Roman"/>
                <w:sz w:val="20"/>
                <w:szCs w:val="20"/>
                <w:lang w:eastAsia="cs-CZ"/>
              </w:rPr>
              <w:t>Základní akustická měření, citlivost sluchu</w:t>
            </w:r>
            <w:r w:rsidR="005F37E7" w:rsidRPr="004E5942">
              <w:rPr>
                <w:rFonts w:ascii="Times New Roman" w:hAnsi="Times New Roman" w:cs="Times New Roman"/>
                <w:sz w:val="20"/>
                <w:szCs w:val="20"/>
                <w:lang w:eastAsia="cs-CZ"/>
              </w:rPr>
              <w:t>.</w:t>
            </w:r>
          </w:p>
          <w:p w14:paraId="5B18B9C1" w14:textId="05BA23E8" w:rsidR="00163046" w:rsidRPr="004E5942" w:rsidRDefault="00163046" w:rsidP="004E594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4E5942">
              <w:rPr>
                <w:rFonts w:ascii="Times New Roman" w:hAnsi="Times New Roman" w:cs="Times New Roman"/>
                <w:sz w:val="20"/>
                <w:szCs w:val="20"/>
                <w:lang w:eastAsia="cs-CZ"/>
              </w:rPr>
              <w:t>Mapování elektrostatického pole, elektrolýza</w:t>
            </w:r>
            <w:r w:rsidR="005F37E7" w:rsidRPr="004E5942">
              <w:rPr>
                <w:rFonts w:ascii="Times New Roman" w:hAnsi="Times New Roman" w:cs="Times New Roman"/>
                <w:sz w:val="20"/>
                <w:szCs w:val="20"/>
                <w:lang w:eastAsia="cs-CZ"/>
              </w:rPr>
              <w:t>.</w:t>
            </w:r>
          </w:p>
          <w:p w14:paraId="5E9B02F8" w14:textId="3ECCF633" w:rsidR="00163046" w:rsidRPr="004E5942" w:rsidRDefault="00163046" w:rsidP="004E594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4E5942">
              <w:rPr>
                <w:rFonts w:ascii="Times New Roman" w:hAnsi="Times New Roman" w:cs="Times New Roman"/>
                <w:sz w:val="20"/>
                <w:szCs w:val="20"/>
                <w:lang w:eastAsia="cs-CZ"/>
              </w:rPr>
              <w:t>Stanovení elektrického odporu z Ohmova zákona</w:t>
            </w:r>
            <w:r w:rsidR="005F37E7" w:rsidRPr="004E5942">
              <w:rPr>
                <w:rFonts w:ascii="Times New Roman" w:hAnsi="Times New Roman" w:cs="Times New Roman"/>
                <w:sz w:val="20"/>
                <w:szCs w:val="20"/>
                <w:lang w:eastAsia="cs-CZ"/>
              </w:rPr>
              <w:t>.</w:t>
            </w:r>
          </w:p>
          <w:p w14:paraId="7BCDC679" w14:textId="776820A8" w:rsidR="00163046" w:rsidRPr="004E5942" w:rsidRDefault="00163046" w:rsidP="004E594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4E5942">
              <w:rPr>
                <w:rFonts w:ascii="Times New Roman" w:hAnsi="Times New Roman" w:cs="Times New Roman"/>
                <w:sz w:val="20"/>
                <w:szCs w:val="20"/>
                <w:lang w:eastAsia="cs-CZ"/>
              </w:rPr>
              <w:t>Voltův článek, elektromotorické napětí a vnitřní odpor zdroje</w:t>
            </w:r>
            <w:r w:rsidR="005F37E7" w:rsidRPr="004E5942">
              <w:rPr>
                <w:rFonts w:ascii="Times New Roman" w:hAnsi="Times New Roman" w:cs="Times New Roman"/>
                <w:sz w:val="20"/>
                <w:szCs w:val="20"/>
                <w:lang w:eastAsia="cs-CZ"/>
              </w:rPr>
              <w:t>.</w:t>
            </w:r>
          </w:p>
          <w:p w14:paraId="5370053E" w14:textId="77777777" w:rsidR="005110DD" w:rsidRDefault="005110DD" w:rsidP="00F8305C">
            <w:pPr>
              <w:jc w:val="both"/>
              <w:rPr>
                <w:b/>
                <w:bCs/>
              </w:rPr>
            </w:pPr>
          </w:p>
          <w:p w14:paraId="5C983001"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557681E2" w14:textId="77777777" w:rsidR="005110DD" w:rsidRPr="000C69A4"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56EC31F3" w14:textId="6CE677AE" w:rsidR="004E5942" w:rsidRDefault="004E5942" w:rsidP="004E5942">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prokázat znalosti základních pojmů mechaniky a termodynamiky</w:t>
            </w:r>
          </w:p>
          <w:p w14:paraId="3E451337" w14:textId="30451075" w:rsidR="004E5942" w:rsidRDefault="004E5942" w:rsidP="004E5942">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prokázat znalosti z termodynamiky</w:t>
            </w:r>
          </w:p>
          <w:p w14:paraId="7AFEF9F2" w14:textId="77777777" w:rsidR="004E5942" w:rsidRDefault="004E5942" w:rsidP="004E5942">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 xml:space="preserve">definovat elektrostatické pole </w:t>
            </w:r>
          </w:p>
          <w:p w14:paraId="22C7B85F" w14:textId="77777777" w:rsidR="004E5942" w:rsidRDefault="004E5942" w:rsidP="004E5942">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definovat a použít Ohmův zákon</w:t>
            </w:r>
          </w:p>
          <w:p w14:paraId="62F8C6F0" w14:textId="2226C7C3" w:rsidR="004E5942" w:rsidRPr="004E5942" w:rsidRDefault="004E5942" w:rsidP="004E5942">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prokázat znalosti z kmitání, vlnění a akustiky</w:t>
            </w:r>
          </w:p>
          <w:p w14:paraId="3E61AE0B" w14:textId="77777777" w:rsidR="005110DD" w:rsidRPr="000C69A4" w:rsidRDefault="005110DD" w:rsidP="00F8305C">
            <w:pPr>
              <w:tabs>
                <w:tab w:val="left" w:pos="328"/>
              </w:tabs>
              <w:rPr>
                <w:b/>
                <w:color w:val="000000" w:themeColor="text1"/>
              </w:rPr>
            </w:pPr>
          </w:p>
          <w:p w14:paraId="445EA7E6" w14:textId="77777777" w:rsidR="005110DD" w:rsidRPr="000C69A4" w:rsidRDefault="005110DD" w:rsidP="00F8305C">
            <w:pPr>
              <w:tabs>
                <w:tab w:val="left" w:pos="328"/>
              </w:tabs>
              <w:rPr>
                <w:b/>
                <w:color w:val="000000" w:themeColor="text1"/>
              </w:rPr>
            </w:pPr>
            <w:r w:rsidRPr="000C69A4">
              <w:rPr>
                <w:b/>
                <w:color w:val="000000" w:themeColor="text1"/>
              </w:rPr>
              <w:t>Odborné dovednosti:</w:t>
            </w:r>
          </w:p>
          <w:p w14:paraId="2A1AB329" w14:textId="77777777" w:rsidR="004E5942" w:rsidRDefault="004E5942" w:rsidP="004E5942">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změřit tíhové zrychlení</w:t>
            </w:r>
          </w:p>
          <w:p w14:paraId="5D57F6F9" w14:textId="406FB877" w:rsidR="004E5942" w:rsidRDefault="004E5942" w:rsidP="004E5942">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zapojit jednoduchý elektrický obvod a provádět na něm měření</w:t>
            </w:r>
          </w:p>
          <w:p w14:paraId="12AA8873" w14:textId="77777777" w:rsidR="004E5942" w:rsidRDefault="004E5942" w:rsidP="004E5942">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změřit termodynamické veličiny</w:t>
            </w:r>
          </w:p>
          <w:p w14:paraId="33415D06" w14:textId="77777777" w:rsidR="004E5942" w:rsidRDefault="004E5942" w:rsidP="004E5942">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změřit základní charakteristiky kmitání a vlnění</w:t>
            </w:r>
          </w:p>
          <w:p w14:paraId="7E5BFC77" w14:textId="2DF8E4D6" w:rsidR="005110DD" w:rsidRPr="005A0406" w:rsidRDefault="004E5942" w:rsidP="004E5942">
            <w:pPr>
              <w:pStyle w:val="Odstavecseseznamem"/>
              <w:numPr>
                <w:ilvl w:val="0"/>
                <w:numId w:val="6"/>
              </w:numPr>
              <w:spacing w:after="0" w:line="240" w:lineRule="auto"/>
              <w:ind w:left="170" w:hanging="170"/>
            </w:pPr>
            <w:r w:rsidRPr="004E5942">
              <w:rPr>
                <w:rFonts w:ascii="Times New Roman" w:hAnsi="Times New Roman" w:cs="Times New Roman"/>
                <w:sz w:val="20"/>
                <w:szCs w:val="20"/>
                <w:lang w:eastAsia="cs-CZ"/>
              </w:rPr>
              <w:t>provést základní měření citlivosti sluchu</w:t>
            </w:r>
          </w:p>
        </w:tc>
      </w:tr>
      <w:tr w:rsidR="005110DD" w14:paraId="78014169"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2C05B324" w14:textId="77777777" w:rsidR="005110DD" w:rsidRPr="005A0406" w:rsidRDefault="005110DD"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71B641A5" w14:textId="77777777" w:rsidR="005110DD" w:rsidRDefault="005110DD" w:rsidP="00F8305C">
            <w:pPr>
              <w:jc w:val="both"/>
            </w:pPr>
          </w:p>
        </w:tc>
      </w:tr>
      <w:tr w:rsidR="005110DD" w14:paraId="2E0306CF" w14:textId="77777777" w:rsidTr="001041BE">
        <w:trPr>
          <w:gridBefore w:val="1"/>
          <w:gridAfter w:val="1"/>
          <w:wBefore w:w="393" w:type="dxa"/>
          <w:wAfter w:w="101" w:type="dxa"/>
          <w:trHeight w:val="430"/>
        </w:trPr>
        <w:tc>
          <w:tcPr>
            <w:tcW w:w="9855" w:type="dxa"/>
            <w:gridSpan w:val="15"/>
            <w:tcBorders>
              <w:top w:val="nil"/>
              <w:bottom w:val="single" w:sz="4" w:space="0" w:color="auto"/>
            </w:tcBorders>
          </w:tcPr>
          <w:p w14:paraId="63375DB1" w14:textId="77777777" w:rsidR="005110DD" w:rsidRPr="000C69A4" w:rsidRDefault="005110DD" w:rsidP="00F8305C">
            <w:pPr>
              <w:jc w:val="both"/>
              <w:rPr>
                <w:b/>
                <w:bCs/>
                <w:u w:val="single"/>
              </w:rPr>
            </w:pPr>
            <w:r w:rsidRPr="000C69A4">
              <w:rPr>
                <w:b/>
                <w:bCs/>
                <w:u w:val="single"/>
              </w:rPr>
              <w:t>Metody a přístupy používané ve výuce</w:t>
            </w:r>
          </w:p>
          <w:p w14:paraId="5E123594" w14:textId="77777777" w:rsidR="005110DD" w:rsidRPr="000C69A4" w:rsidRDefault="005110DD" w:rsidP="00F8305C">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6BEB93CD" w14:textId="754710DF" w:rsidR="004E5942" w:rsidRDefault="004E5942" w:rsidP="004E5942">
            <w:pPr>
              <w:jc w:val="both"/>
              <w:rPr>
                <w:color w:val="000000"/>
                <w:shd w:val="clear" w:color="auto" w:fill="FFFFFF"/>
              </w:rPr>
            </w:pPr>
            <w:r w:rsidRPr="009A1F7F">
              <w:t>Demonstrace, Dialogická (diskuse, rozhovor, brainstorming)</w:t>
            </w:r>
          </w:p>
          <w:p w14:paraId="01FB17FE" w14:textId="77777777" w:rsidR="005110DD" w:rsidRDefault="005110DD" w:rsidP="00F8305C">
            <w:pPr>
              <w:jc w:val="both"/>
              <w:rPr>
                <w:color w:val="000000"/>
                <w:shd w:val="clear" w:color="auto" w:fill="FFFFFF"/>
              </w:rPr>
            </w:pPr>
          </w:p>
          <w:p w14:paraId="18D42B0A" w14:textId="77777777" w:rsidR="005110DD" w:rsidRPr="000C69A4" w:rsidRDefault="005110DD" w:rsidP="00F8305C">
            <w:pPr>
              <w:jc w:val="both"/>
              <w:rPr>
                <w:b/>
                <w:bCs/>
              </w:rPr>
            </w:pPr>
            <w:r w:rsidRPr="000C69A4">
              <w:rPr>
                <w:b/>
                <w:bCs/>
              </w:rPr>
              <w:t>Pro dosažení odborných dovedností jsou užívány vyučovací metody:</w:t>
            </w:r>
          </w:p>
          <w:p w14:paraId="1E83E838" w14:textId="3BAA226A" w:rsidR="005110DD" w:rsidRPr="006D0F29" w:rsidRDefault="004E5942" w:rsidP="00F8305C">
            <w:pPr>
              <w:rPr>
                <w:color w:val="000000"/>
                <w:shd w:val="clear" w:color="auto" w:fill="FFFFFF"/>
              </w:rPr>
            </w:pPr>
            <w:r>
              <w:rPr>
                <w:color w:val="000000"/>
                <w:shd w:val="clear" w:color="auto" w:fill="FFFFFF"/>
              </w:rPr>
              <w:t>Laborování, Praktické procvičování</w:t>
            </w:r>
            <w:r w:rsidR="009A1F7F">
              <w:rPr>
                <w:color w:val="000000"/>
                <w:shd w:val="clear" w:color="auto" w:fill="FFFFFF"/>
              </w:rPr>
              <w:t>, Týmová práce</w:t>
            </w:r>
          </w:p>
          <w:p w14:paraId="6161C401" w14:textId="232154C1" w:rsidR="00415A36" w:rsidRDefault="00415A36" w:rsidP="00F8305C"/>
          <w:p w14:paraId="02EDAEE8" w14:textId="77777777" w:rsidR="005110DD" w:rsidRPr="009A1F7F" w:rsidRDefault="005110DD" w:rsidP="00F8305C">
            <w:pPr>
              <w:pStyle w:val="Nadpis5"/>
              <w:spacing w:before="0"/>
              <w:rPr>
                <w:rFonts w:ascii="Times New Roman" w:eastAsia="Times New Roman" w:hAnsi="Times New Roman" w:cs="Times New Roman"/>
                <w:b/>
                <w:bCs/>
                <w:color w:val="auto"/>
              </w:rPr>
            </w:pPr>
            <w:r w:rsidRPr="009A1F7F">
              <w:rPr>
                <w:rFonts w:ascii="Times New Roman" w:eastAsia="Times New Roman" w:hAnsi="Times New Roman" w:cs="Times New Roman"/>
                <w:b/>
                <w:bCs/>
                <w:color w:val="auto"/>
              </w:rPr>
              <w:t>Očekávané výsledky učení dosažené studiem předmětu jsou ověřovány hodnoticími metodami:</w:t>
            </w:r>
          </w:p>
          <w:p w14:paraId="39EF6E00" w14:textId="037584BF" w:rsidR="00415A36" w:rsidRDefault="004E5942" w:rsidP="00F8305C">
            <w:pPr>
              <w:jc w:val="both"/>
              <w:rPr>
                <w:color w:val="000000"/>
              </w:rPr>
            </w:pPr>
            <w:r w:rsidRPr="009A1F7F">
              <w:rPr>
                <w:color w:val="000000"/>
              </w:rPr>
              <w:t>Rozbor produktů pracovní činnosti studenta (technické práce)</w:t>
            </w:r>
          </w:p>
          <w:p w14:paraId="71EFAB56" w14:textId="77777777" w:rsidR="001C66FF" w:rsidRDefault="001C66FF" w:rsidP="00F8305C">
            <w:pPr>
              <w:jc w:val="both"/>
              <w:rPr>
                <w:b/>
                <w:bCs/>
                <w:u w:val="single"/>
              </w:rPr>
            </w:pPr>
          </w:p>
          <w:p w14:paraId="37737F9D" w14:textId="77F46296" w:rsidR="005110DD" w:rsidRPr="000C69A4" w:rsidRDefault="00910D1F" w:rsidP="00F8305C">
            <w:pPr>
              <w:jc w:val="both"/>
              <w:rPr>
                <w:b/>
                <w:bCs/>
                <w:u w:val="single"/>
              </w:rPr>
            </w:pPr>
            <w:r w:rsidRPr="000C69A4">
              <w:rPr>
                <w:b/>
                <w:bCs/>
                <w:u w:val="single"/>
              </w:rPr>
              <w:t>P</w:t>
            </w:r>
            <w:r w:rsidR="005110DD" w:rsidRPr="000C69A4">
              <w:rPr>
                <w:b/>
                <w:bCs/>
                <w:u w:val="single"/>
              </w:rPr>
              <w:t>oužívané didaktické prostředky</w:t>
            </w:r>
          </w:p>
          <w:p w14:paraId="64F36F1E" w14:textId="77777777" w:rsidR="005110DD" w:rsidRPr="0071371D" w:rsidRDefault="005110DD" w:rsidP="00F8305C">
            <w:pPr>
              <w:jc w:val="both"/>
            </w:pPr>
            <w:r w:rsidRPr="000C69A4">
              <w:lastRenderedPageBreak/>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69FABDDE" w14:textId="77777777" w:rsidR="005110DD" w:rsidRPr="0071371D" w:rsidRDefault="005110DD" w:rsidP="00F8305C">
            <w:pPr>
              <w:jc w:val="both"/>
            </w:pPr>
          </w:p>
          <w:p w14:paraId="5352E409" w14:textId="1BA6895C" w:rsidR="005110DD"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38ACFE56"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45290F5C" w14:textId="77777777" w:rsidR="005110DD" w:rsidRDefault="005110DD" w:rsidP="00F8305C">
            <w:pPr>
              <w:jc w:val="both"/>
            </w:pPr>
            <w:r>
              <w:rPr>
                <w:b/>
              </w:rPr>
              <w:lastRenderedPageBreak/>
              <w:t>Studijní literatura a studijní pomůcky</w:t>
            </w:r>
          </w:p>
        </w:tc>
        <w:tc>
          <w:tcPr>
            <w:tcW w:w="6202" w:type="dxa"/>
            <w:gridSpan w:val="10"/>
            <w:tcBorders>
              <w:top w:val="single" w:sz="4" w:space="0" w:color="auto"/>
              <w:bottom w:val="nil"/>
            </w:tcBorders>
          </w:tcPr>
          <w:p w14:paraId="533F264B" w14:textId="77777777" w:rsidR="005110DD" w:rsidRDefault="005110DD" w:rsidP="00F8305C">
            <w:pPr>
              <w:jc w:val="both"/>
            </w:pPr>
          </w:p>
        </w:tc>
      </w:tr>
      <w:tr w:rsidR="005110DD" w14:paraId="2FDCA557" w14:textId="77777777" w:rsidTr="001041BE">
        <w:trPr>
          <w:gridBefore w:val="1"/>
          <w:gridAfter w:val="1"/>
          <w:wBefore w:w="393" w:type="dxa"/>
          <w:wAfter w:w="101" w:type="dxa"/>
          <w:trHeight w:val="1497"/>
        </w:trPr>
        <w:tc>
          <w:tcPr>
            <w:tcW w:w="9855" w:type="dxa"/>
            <w:gridSpan w:val="15"/>
            <w:tcBorders>
              <w:top w:val="nil"/>
            </w:tcBorders>
          </w:tcPr>
          <w:p w14:paraId="5FA60314" w14:textId="77777777" w:rsidR="005110DD" w:rsidRPr="00FC233B" w:rsidRDefault="005110DD" w:rsidP="00F8305C">
            <w:pPr>
              <w:jc w:val="both"/>
              <w:rPr>
                <w:u w:val="single"/>
              </w:rPr>
            </w:pPr>
            <w:r w:rsidRPr="00FC233B">
              <w:rPr>
                <w:u w:val="single"/>
              </w:rPr>
              <w:t>Povinná literatura:</w:t>
            </w:r>
          </w:p>
          <w:p w14:paraId="34E6D5AF" w14:textId="1964D917" w:rsidR="004E5942" w:rsidRDefault="004E5942" w:rsidP="004E5942">
            <w:pPr>
              <w:jc w:val="both"/>
            </w:pPr>
            <w:r>
              <w:t>FEYNMAN, R.P., LEIGHTON, R.B., SANDS, M.L</w:t>
            </w:r>
            <w:r w:rsidRPr="004E5942">
              <w:t>. Feynmanovy přednášky z fyziky.</w:t>
            </w:r>
            <w:r>
              <w:t xml:space="preserve"> Revidované vydání. Praha: Fragment, 2024. ISBN 978-80-253-7063-6.</w:t>
            </w:r>
          </w:p>
          <w:p w14:paraId="735EDE82" w14:textId="234F04E1" w:rsidR="004E5942" w:rsidRDefault="004E5942" w:rsidP="004E5942">
            <w:pPr>
              <w:jc w:val="both"/>
            </w:pPr>
            <w:r>
              <w:t>HALLIDAY, D., RESNICK, R., WALKER, J., DUB, P. (Ed.) Fyzika: vysokoškolská učebnice fyziky. Přeprac. vyd. Překlady vysokoškolských učebnic, sv. 4. Brno: VUTIUM, 2013. ISBN 978-80-214-4123-1.</w:t>
            </w:r>
          </w:p>
          <w:p w14:paraId="7ED10E4C" w14:textId="324264E0" w:rsidR="005110DD" w:rsidRDefault="004E5942" w:rsidP="00F8305C">
            <w:pPr>
              <w:jc w:val="both"/>
            </w:pPr>
            <w:r>
              <w:t>FEYNMAN, R</w:t>
            </w:r>
            <w:r w:rsidR="001C66FF">
              <w:t>.P.,</w:t>
            </w:r>
            <w:r>
              <w:t xml:space="preserve"> GOTTLIEB, M</w:t>
            </w:r>
            <w:r w:rsidR="001C66FF">
              <w:t>.</w:t>
            </w:r>
            <w:r>
              <w:t>A.</w:t>
            </w:r>
            <w:r w:rsidR="001C66FF">
              <w:t xml:space="preserve">, </w:t>
            </w:r>
            <w:r>
              <w:t>LEIGHTON, R</w:t>
            </w:r>
            <w:r w:rsidR="001C66FF">
              <w:t xml:space="preserve">., </w:t>
            </w:r>
            <w:r>
              <w:t>LEIGHTON, R</w:t>
            </w:r>
            <w:r w:rsidR="001C66FF">
              <w:t>.</w:t>
            </w:r>
            <w:r>
              <w:t>B. </w:t>
            </w:r>
            <w:r w:rsidRPr="001C66FF">
              <w:t xml:space="preserve">Feynmanovy přednášky z fyziky: doplněk k Feynmanovým přednáškám z fyziky. </w:t>
            </w:r>
            <w:r>
              <w:t>Praha: Fragment, 2007. ISBN 9788025303917.</w:t>
            </w:r>
          </w:p>
          <w:p w14:paraId="26A5EFFB" w14:textId="5D3E52BC" w:rsidR="00CC6FB7" w:rsidRDefault="00CC6FB7" w:rsidP="00CC6FB7">
            <w:pPr>
              <w:jc w:val="both"/>
            </w:pPr>
            <w:r w:rsidRPr="00D616A4">
              <w:t>WALKER, J., HALLIDAY, D., RESNICK, R. Principles of Physics. 10th Ed. Singapore: Wiley, 2014. ISBN 978-1-118-23074-9</w:t>
            </w:r>
            <w:r>
              <w:t>.</w:t>
            </w:r>
          </w:p>
          <w:p w14:paraId="351E795D" w14:textId="55734280" w:rsidR="005110DD" w:rsidRDefault="00CC6FB7" w:rsidP="00CC6FB7">
            <w:pPr>
              <w:jc w:val="both"/>
            </w:pPr>
            <w:r w:rsidRPr="00CC6FB7">
              <w:t>SERWAY, J., RAYMOND, A. Physics for Scientists and Engineers with Modern Physics. Thomson</w:t>
            </w:r>
            <w:r>
              <w:t>,</w:t>
            </w:r>
            <w:r w:rsidRPr="00CC6FB7">
              <w:t xml:space="preserve"> 2008. ISBN-13 978-0-495-11245-7.</w:t>
            </w:r>
          </w:p>
          <w:p w14:paraId="3D14AD04" w14:textId="77777777" w:rsidR="00CC6FB7" w:rsidRDefault="00CC6FB7" w:rsidP="00CC6FB7"/>
          <w:p w14:paraId="6D22B315" w14:textId="77777777" w:rsidR="005110DD" w:rsidRPr="00FC233B" w:rsidRDefault="005110DD" w:rsidP="00F8305C">
            <w:pPr>
              <w:jc w:val="both"/>
              <w:rPr>
                <w:u w:val="single"/>
              </w:rPr>
            </w:pPr>
            <w:r w:rsidRPr="00FC233B">
              <w:rPr>
                <w:u w:val="single"/>
              </w:rPr>
              <w:t>Doporučená literatura:</w:t>
            </w:r>
          </w:p>
          <w:p w14:paraId="6858E619" w14:textId="45CE6092" w:rsidR="001C66FF" w:rsidRDefault="001C66FF" w:rsidP="001C66FF">
            <w:pPr>
              <w:jc w:val="both"/>
            </w:pPr>
            <w:r>
              <w:t>HALLIDAY, D., RESNICK, R., WALKER, J. Fundamentals of Physics. 9th Ed. Hoboken: John Wiley, 2011. ISBN 9780470469088.</w:t>
            </w:r>
          </w:p>
          <w:p w14:paraId="35802DAA" w14:textId="288F0F89" w:rsidR="001C66FF" w:rsidRDefault="001C66FF" w:rsidP="001C66FF">
            <w:pPr>
              <w:jc w:val="both"/>
            </w:pPr>
            <w:r>
              <w:t>WALKER, J. </w:t>
            </w:r>
            <w:r w:rsidRPr="001C66FF">
              <w:t xml:space="preserve">Halliday &amp; Resnick </w:t>
            </w:r>
            <w:r>
              <w:t>P</w:t>
            </w:r>
            <w:r w:rsidRPr="001C66FF">
              <w:t xml:space="preserve">rinciples of </w:t>
            </w:r>
            <w:r>
              <w:t>P</w:t>
            </w:r>
            <w:r w:rsidRPr="001C66FF">
              <w:t>hysics</w:t>
            </w:r>
            <w:r>
              <w:t>. Extended Edition. Singapore: Wiley, 2023. ISBN 978-1-119-82061-1.</w:t>
            </w:r>
          </w:p>
          <w:p w14:paraId="1164B1C5" w14:textId="2C753BAE" w:rsidR="001C66FF" w:rsidRDefault="001C66FF" w:rsidP="001C66FF">
            <w:pPr>
              <w:jc w:val="both"/>
            </w:pPr>
            <w:r>
              <w:t>SVOBODA, E. </w:t>
            </w:r>
            <w:r w:rsidRPr="001C66FF">
              <w:t>Přehled středoškolské fyziky.</w:t>
            </w:r>
            <w:r>
              <w:t xml:space="preserve"> 4. upr. vyd. Praha: Prometheus, 2006. ISBN 8071963070.</w:t>
            </w:r>
          </w:p>
          <w:p w14:paraId="5F049254" w14:textId="7BBFEE55" w:rsidR="001C66FF" w:rsidRDefault="001C66FF" w:rsidP="001C66FF">
            <w:pPr>
              <w:jc w:val="both"/>
            </w:pPr>
            <w:r>
              <w:t>LANK, V., VONDRA, M. </w:t>
            </w:r>
            <w:r w:rsidRPr="001C66FF">
              <w:t>Fyzika v kostce: pro střední školy.</w:t>
            </w:r>
            <w:r>
              <w:t xml:space="preserve"> Maturita v kostce. Praha: Fragment, 2007. ISBN 9788025302286.</w:t>
            </w:r>
          </w:p>
          <w:p w14:paraId="4D6E9075" w14:textId="606E2310" w:rsidR="001C66FF" w:rsidRPr="001C66FF" w:rsidRDefault="001C66FF" w:rsidP="001C66FF">
            <w:pPr>
              <w:jc w:val="both"/>
            </w:pPr>
            <w:r>
              <w:t>SLAVÍK, J. </w:t>
            </w:r>
            <w:r w:rsidRPr="001C66FF">
              <w:t>Řešené příklady z fyziky</w:t>
            </w:r>
            <w:r>
              <w:t>. 1. Klasická fyzika. 5 vyd. Plzeň: ZČU, 2004. ISBN 8070828765.</w:t>
            </w:r>
          </w:p>
          <w:p w14:paraId="673D25B6" w14:textId="2665060B" w:rsidR="005110DD" w:rsidRPr="00D22542" w:rsidRDefault="001C66FF" w:rsidP="001C66FF">
            <w:pPr>
              <w:jc w:val="both"/>
            </w:pPr>
            <w:r w:rsidRPr="001C66FF">
              <w:t>SLAVÍK, J. Řešené příklady z fyziky. 2.</w:t>
            </w:r>
            <w:r>
              <w:t xml:space="preserve"> Moderní fyzika. 2. přeprac. vyd. Plzeň: ZČU, </w:t>
            </w:r>
            <w:r w:rsidRPr="009A1F7F">
              <w:t>2003</w:t>
            </w:r>
            <w:r>
              <w:t>. ISBN 8070829842.</w:t>
            </w:r>
          </w:p>
        </w:tc>
      </w:tr>
      <w:tr w:rsidR="005110DD" w14:paraId="5BA2C07F"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3EBFB580" w14:textId="77777777" w:rsidR="005110DD" w:rsidRDefault="005110DD" w:rsidP="00F8305C">
            <w:pPr>
              <w:jc w:val="center"/>
              <w:rPr>
                <w:b/>
              </w:rPr>
            </w:pPr>
            <w:r>
              <w:rPr>
                <w:b/>
              </w:rPr>
              <w:t>Informace ke kombinované nebo distanční formě</w:t>
            </w:r>
          </w:p>
        </w:tc>
      </w:tr>
      <w:tr w:rsidR="005110DD" w14:paraId="5F796A2F"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0DBFAF8B" w14:textId="77777777" w:rsidR="005110DD" w:rsidRDefault="005110DD" w:rsidP="00F8305C">
            <w:pPr>
              <w:jc w:val="both"/>
            </w:pPr>
            <w:r>
              <w:rPr>
                <w:b/>
              </w:rPr>
              <w:t>Rozsah konzultací (soustředění)</w:t>
            </w:r>
          </w:p>
        </w:tc>
        <w:tc>
          <w:tcPr>
            <w:tcW w:w="889" w:type="dxa"/>
            <w:tcBorders>
              <w:top w:val="single" w:sz="2" w:space="0" w:color="auto"/>
            </w:tcBorders>
          </w:tcPr>
          <w:p w14:paraId="0DBE0E16" w14:textId="0F15B0C5" w:rsidR="005110DD" w:rsidRDefault="00766418" w:rsidP="00766418">
            <w:pPr>
              <w:jc w:val="center"/>
            </w:pPr>
            <w:r>
              <w:t>8</w:t>
            </w:r>
          </w:p>
        </w:tc>
        <w:tc>
          <w:tcPr>
            <w:tcW w:w="4179" w:type="dxa"/>
            <w:gridSpan w:val="7"/>
            <w:tcBorders>
              <w:top w:val="single" w:sz="2" w:space="0" w:color="auto"/>
            </w:tcBorders>
            <w:shd w:val="clear" w:color="auto" w:fill="F7CAAC"/>
          </w:tcPr>
          <w:p w14:paraId="4F2F2A5F" w14:textId="77777777" w:rsidR="005110DD" w:rsidRDefault="005110DD" w:rsidP="00F8305C">
            <w:pPr>
              <w:jc w:val="both"/>
              <w:rPr>
                <w:b/>
              </w:rPr>
            </w:pPr>
            <w:r>
              <w:rPr>
                <w:b/>
              </w:rPr>
              <w:t xml:space="preserve">hodin </w:t>
            </w:r>
          </w:p>
        </w:tc>
      </w:tr>
      <w:tr w:rsidR="005110DD" w14:paraId="14F1CF85" w14:textId="77777777" w:rsidTr="001041BE">
        <w:trPr>
          <w:gridBefore w:val="1"/>
          <w:gridAfter w:val="1"/>
          <w:wBefore w:w="393" w:type="dxa"/>
          <w:wAfter w:w="101" w:type="dxa"/>
        </w:trPr>
        <w:tc>
          <w:tcPr>
            <w:tcW w:w="9855" w:type="dxa"/>
            <w:gridSpan w:val="15"/>
            <w:shd w:val="clear" w:color="auto" w:fill="F7CAAC"/>
          </w:tcPr>
          <w:p w14:paraId="4FEB6796" w14:textId="77777777" w:rsidR="005110DD" w:rsidRDefault="005110DD" w:rsidP="00F8305C">
            <w:pPr>
              <w:jc w:val="both"/>
              <w:rPr>
                <w:b/>
              </w:rPr>
            </w:pPr>
            <w:r>
              <w:rPr>
                <w:b/>
              </w:rPr>
              <w:t>Informace o způsobu kontaktu s vyučujícím</w:t>
            </w:r>
          </w:p>
        </w:tc>
      </w:tr>
      <w:tr w:rsidR="005110DD" w14:paraId="0F2121FB" w14:textId="77777777" w:rsidTr="001041BE">
        <w:trPr>
          <w:gridBefore w:val="1"/>
          <w:gridAfter w:val="1"/>
          <w:wBefore w:w="393" w:type="dxa"/>
          <w:wAfter w:w="101" w:type="dxa"/>
          <w:trHeight w:val="1373"/>
        </w:trPr>
        <w:tc>
          <w:tcPr>
            <w:tcW w:w="9855" w:type="dxa"/>
            <w:gridSpan w:val="15"/>
          </w:tcPr>
          <w:p w14:paraId="03C3862A" w14:textId="09268C27" w:rsidR="00837B26" w:rsidRPr="001C66FF" w:rsidRDefault="00837B26" w:rsidP="00837B26">
            <w:pPr>
              <w:pStyle w:val="TableParagraph"/>
              <w:spacing w:line="240" w:lineRule="auto"/>
              <w:ind w:left="0"/>
              <w:rPr>
                <w:sz w:val="20"/>
                <w:szCs w:val="20"/>
              </w:rPr>
            </w:pPr>
            <w:r w:rsidRPr="001C66FF">
              <w:rPr>
                <w:sz w:val="20"/>
                <w:szCs w:val="20"/>
              </w:rPr>
              <w:t>Studenti se účastní výuky, kde je jim redukovanou formou prezentována látka dle anotace předmětu. Výuka je realizována v blocích. Studentům budou určeny části učiva k samostatnému nastudování.</w:t>
            </w:r>
            <w:r w:rsidR="001C66FF" w:rsidRPr="001C66FF">
              <w:rPr>
                <w:sz w:val="20"/>
                <w:szCs w:val="20"/>
              </w:rPr>
              <w:t xml:space="preserve"> </w:t>
            </w:r>
            <w:r w:rsidR="001C66FF" w:rsidRPr="009A1F7F">
              <w:rPr>
                <w:sz w:val="20"/>
                <w:szCs w:val="20"/>
              </w:rPr>
              <w:t>Pro udělení zápočtu je nutná účast a samostatná práce v laboratorních cvičeních. Z každé odcvičené laboratorní úlohy je student povinen zpracovat protokol v odpovídajícím rozsahu a kvalitě.</w:t>
            </w:r>
            <w:r w:rsidRPr="009A1F7F">
              <w:rPr>
                <w:sz w:val="20"/>
                <w:szCs w:val="20"/>
              </w:rPr>
              <w:t xml:space="preserve"> K</w:t>
            </w:r>
            <w:r w:rsidRPr="001C66FF">
              <w:rPr>
                <w:sz w:val="20"/>
                <w:szCs w:val="20"/>
              </w:rPr>
              <w:t>onzultace jsou možné v rámci výuky nebo lze vyučujícího kontaktovat viz</w:t>
            </w:r>
            <w:r w:rsidRPr="001C66FF">
              <w:rPr>
                <w:spacing w:val="-2"/>
                <w:sz w:val="20"/>
                <w:szCs w:val="20"/>
              </w:rPr>
              <w:t xml:space="preserve"> </w:t>
            </w:r>
            <w:r w:rsidRPr="001C66FF">
              <w:rPr>
                <w:sz w:val="20"/>
                <w:szCs w:val="20"/>
              </w:rPr>
              <w:t>níže.</w:t>
            </w:r>
          </w:p>
          <w:p w14:paraId="7EFEB619" w14:textId="77777777" w:rsidR="00837B26" w:rsidRPr="00CE6F38" w:rsidRDefault="00837B26" w:rsidP="00837B26"/>
          <w:p w14:paraId="0C9CC9CE" w14:textId="70E22600" w:rsidR="00837B26" w:rsidRDefault="00837B26" w:rsidP="00837B26">
            <w:r w:rsidRPr="008E1645">
              <w:t xml:space="preserve">Možnosti komunikace s vyučujícím: </w:t>
            </w:r>
            <w:hyperlink r:id="rId42" w:history="1">
              <w:r w:rsidR="008E1645" w:rsidRPr="008E1645">
                <w:rPr>
                  <w:rStyle w:val="Hypertextovodkaz"/>
                </w:rPr>
                <w:t>kutalkova@utb.cz,</w:t>
              </w:r>
            </w:hyperlink>
            <w:r w:rsidRPr="008E1645">
              <w:rPr>
                <w:spacing w:val="-6"/>
              </w:rPr>
              <w:t xml:space="preserve"> </w:t>
            </w:r>
            <w:r w:rsidRPr="008E1645">
              <w:t>576</w:t>
            </w:r>
            <w:r w:rsidRPr="008E1645">
              <w:rPr>
                <w:spacing w:val="-7"/>
              </w:rPr>
              <w:t xml:space="preserve"> </w:t>
            </w:r>
            <w:r w:rsidRPr="008E1645">
              <w:t>03</w:t>
            </w:r>
            <w:r w:rsidR="008E1645" w:rsidRPr="008E1645">
              <w:t>5</w:t>
            </w:r>
            <w:r w:rsidRPr="008E1645">
              <w:rPr>
                <w:spacing w:val="-5"/>
              </w:rPr>
              <w:t> </w:t>
            </w:r>
            <w:r w:rsidR="008E1645" w:rsidRPr="008E1645">
              <w:rPr>
                <w:spacing w:val="-4"/>
              </w:rPr>
              <w:t>104</w:t>
            </w:r>
            <w:r w:rsidRPr="008E1645">
              <w:rPr>
                <w:spacing w:val="-4"/>
              </w:rPr>
              <w:t>.</w:t>
            </w:r>
          </w:p>
          <w:p w14:paraId="1BB2D59E" w14:textId="77777777" w:rsidR="005110DD" w:rsidRDefault="005110DD" w:rsidP="00F8305C">
            <w:pPr>
              <w:jc w:val="both"/>
            </w:pPr>
          </w:p>
          <w:p w14:paraId="488A01C5" w14:textId="77777777" w:rsidR="005110DD" w:rsidRDefault="005110DD" w:rsidP="00F8305C">
            <w:pPr>
              <w:jc w:val="both"/>
            </w:pPr>
          </w:p>
          <w:p w14:paraId="7172C0B6" w14:textId="77777777" w:rsidR="005110DD" w:rsidRDefault="005110DD" w:rsidP="00F8305C">
            <w:pPr>
              <w:jc w:val="both"/>
            </w:pPr>
          </w:p>
          <w:p w14:paraId="5A57FC0E" w14:textId="01027757" w:rsidR="005110DD" w:rsidRDefault="005110DD" w:rsidP="00F8305C">
            <w:pPr>
              <w:jc w:val="both"/>
            </w:pPr>
          </w:p>
          <w:p w14:paraId="56A8F7C8" w14:textId="2B368FD2" w:rsidR="009A1F7F" w:rsidRDefault="009A1F7F" w:rsidP="00F8305C">
            <w:pPr>
              <w:jc w:val="both"/>
            </w:pPr>
          </w:p>
          <w:p w14:paraId="67383A43" w14:textId="73200769" w:rsidR="009A1F7F" w:rsidRDefault="009A1F7F" w:rsidP="00F8305C">
            <w:pPr>
              <w:jc w:val="both"/>
            </w:pPr>
          </w:p>
          <w:p w14:paraId="2EC936A4" w14:textId="7841EFD7" w:rsidR="009A1F7F" w:rsidRDefault="009A1F7F" w:rsidP="00F8305C">
            <w:pPr>
              <w:jc w:val="both"/>
            </w:pPr>
          </w:p>
          <w:p w14:paraId="149B0923" w14:textId="1ABA4B46" w:rsidR="009A1F7F" w:rsidRDefault="009A1F7F" w:rsidP="00F8305C">
            <w:pPr>
              <w:jc w:val="both"/>
            </w:pPr>
          </w:p>
          <w:p w14:paraId="77E681CF" w14:textId="610EEA0B" w:rsidR="009A1F7F" w:rsidRDefault="009A1F7F" w:rsidP="00F8305C">
            <w:pPr>
              <w:jc w:val="both"/>
            </w:pPr>
          </w:p>
          <w:p w14:paraId="14358DFA" w14:textId="65946B76" w:rsidR="009A1F7F" w:rsidRDefault="009A1F7F" w:rsidP="00F8305C">
            <w:pPr>
              <w:jc w:val="both"/>
            </w:pPr>
          </w:p>
          <w:p w14:paraId="09EB7E30" w14:textId="2A54B5A1" w:rsidR="009A1F7F" w:rsidRDefault="009A1F7F" w:rsidP="00F8305C">
            <w:pPr>
              <w:jc w:val="both"/>
            </w:pPr>
          </w:p>
          <w:p w14:paraId="0EC8B230" w14:textId="4468A6F7" w:rsidR="009A1F7F" w:rsidRDefault="009A1F7F" w:rsidP="00F8305C">
            <w:pPr>
              <w:jc w:val="both"/>
            </w:pPr>
          </w:p>
          <w:p w14:paraId="7DDA2F2A" w14:textId="36504B81" w:rsidR="009A1F7F" w:rsidRDefault="009A1F7F" w:rsidP="00F8305C">
            <w:pPr>
              <w:jc w:val="both"/>
            </w:pPr>
          </w:p>
          <w:p w14:paraId="416D6769" w14:textId="1D24EEEE" w:rsidR="009A1F7F" w:rsidRDefault="009A1F7F" w:rsidP="00F8305C">
            <w:pPr>
              <w:jc w:val="both"/>
            </w:pPr>
          </w:p>
          <w:p w14:paraId="2CEED463" w14:textId="6156AF15" w:rsidR="009A1F7F" w:rsidRDefault="009A1F7F" w:rsidP="00F8305C">
            <w:pPr>
              <w:jc w:val="both"/>
            </w:pPr>
          </w:p>
          <w:p w14:paraId="55879FA8" w14:textId="4F04C081" w:rsidR="009A1F7F" w:rsidRDefault="009A1F7F" w:rsidP="00F8305C">
            <w:pPr>
              <w:jc w:val="both"/>
            </w:pPr>
          </w:p>
          <w:p w14:paraId="53D37723" w14:textId="728E4E9B" w:rsidR="009A1F7F" w:rsidRDefault="009A1F7F" w:rsidP="00F8305C">
            <w:pPr>
              <w:jc w:val="both"/>
            </w:pPr>
          </w:p>
          <w:p w14:paraId="586A88CB" w14:textId="0A0EB096" w:rsidR="009A1F7F" w:rsidRDefault="009A1F7F" w:rsidP="00F8305C">
            <w:pPr>
              <w:jc w:val="both"/>
            </w:pPr>
          </w:p>
          <w:p w14:paraId="1EA257B8" w14:textId="550BE6CA" w:rsidR="009A1F7F" w:rsidRDefault="009A1F7F" w:rsidP="00F8305C">
            <w:pPr>
              <w:jc w:val="both"/>
            </w:pPr>
          </w:p>
          <w:p w14:paraId="7C6D7B53" w14:textId="77777777" w:rsidR="005110DD" w:rsidRDefault="005110DD" w:rsidP="00F8305C">
            <w:pPr>
              <w:jc w:val="both"/>
            </w:pPr>
          </w:p>
        </w:tc>
      </w:tr>
      <w:bookmarkEnd w:id="256"/>
      <w:tr w:rsidR="005110DD" w14:paraId="6A87943C"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0521535C" w14:textId="77777777" w:rsidR="005110DD" w:rsidRDefault="005110DD" w:rsidP="00F8305C">
            <w:pPr>
              <w:jc w:val="both"/>
              <w:rPr>
                <w:b/>
                <w:sz w:val="28"/>
              </w:rPr>
            </w:pPr>
            <w:r>
              <w:lastRenderedPageBreak/>
              <w:br w:type="page"/>
            </w:r>
            <w:r>
              <w:rPr>
                <w:b/>
                <w:sz w:val="28"/>
              </w:rPr>
              <w:t>B-III – Charakteristika studijního předmětu</w:t>
            </w:r>
          </w:p>
        </w:tc>
      </w:tr>
      <w:tr w:rsidR="005110DD" w14:paraId="1023A4B8"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6E4EBB41"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5D72974F" w14:textId="3A2FA7F3" w:rsidR="005110DD" w:rsidRPr="00C964A6" w:rsidRDefault="00C964A6" w:rsidP="00F8305C">
            <w:pPr>
              <w:jc w:val="both"/>
              <w:rPr>
                <w:b/>
                <w:bCs/>
              </w:rPr>
            </w:pPr>
            <w:bookmarkStart w:id="258" w:name="Apl_anorg_chem"/>
            <w:bookmarkEnd w:id="258"/>
            <w:r w:rsidRPr="008738C0">
              <w:rPr>
                <w:b/>
                <w:bCs/>
              </w:rPr>
              <w:t>Aplikovaná anorganická chemie</w:t>
            </w:r>
          </w:p>
        </w:tc>
      </w:tr>
      <w:tr w:rsidR="005110DD" w14:paraId="50C14C53" w14:textId="77777777" w:rsidTr="001041BE">
        <w:trPr>
          <w:gridBefore w:val="1"/>
          <w:gridAfter w:val="1"/>
          <w:wBefore w:w="393" w:type="dxa"/>
          <w:wAfter w:w="101" w:type="dxa"/>
        </w:trPr>
        <w:tc>
          <w:tcPr>
            <w:tcW w:w="3435" w:type="dxa"/>
            <w:gridSpan w:val="4"/>
            <w:shd w:val="clear" w:color="auto" w:fill="F7CAAC"/>
          </w:tcPr>
          <w:p w14:paraId="4272D35A" w14:textId="77777777" w:rsidR="005110DD" w:rsidRDefault="005110DD" w:rsidP="00F8305C">
            <w:pPr>
              <w:jc w:val="both"/>
              <w:rPr>
                <w:b/>
              </w:rPr>
            </w:pPr>
            <w:r>
              <w:rPr>
                <w:b/>
              </w:rPr>
              <w:t>Typ předmětu</w:t>
            </w:r>
          </w:p>
        </w:tc>
        <w:tc>
          <w:tcPr>
            <w:tcW w:w="3057" w:type="dxa"/>
            <w:gridSpan w:val="6"/>
          </w:tcPr>
          <w:p w14:paraId="4A22F97D" w14:textId="4D8BFFAA" w:rsidR="005110DD" w:rsidRDefault="007A368A" w:rsidP="00F8305C">
            <w:pPr>
              <w:jc w:val="both"/>
            </w:pPr>
            <w:r>
              <w:t>p</w:t>
            </w:r>
            <w:r w:rsidR="005110DD">
              <w:t>ovinný</w:t>
            </w:r>
            <w:r>
              <w:t>, PZ</w:t>
            </w:r>
          </w:p>
        </w:tc>
        <w:tc>
          <w:tcPr>
            <w:tcW w:w="2695" w:type="dxa"/>
            <w:gridSpan w:val="4"/>
            <w:shd w:val="clear" w:color="auto" w:fill="F7CAAC"/>
          </w:tcPr>
          <w:p w14:paraId="3ACA096D" w14:textId="77777777" w:rsidR="005110DD" w:rsidRDefault="005110DD" w:rsidP="00F8305C">
            <w:pPr>
              <w:jc w:val="both"/>
            </w:pPr>
            <w:r>
              <w:rPr>
                <w:b/>
              </w:rPr>
              <w:t>doporučený ročník / semestr</w:t>
            </w:r>
          </w:p>
        </w:tc>
        <w:tc>
          <w:tcPr>
            <w:tcW w:w="668" w:type="dxa"/>
          </w:tcPr>
          <w:p w14:paraId="73D86C57" w14:textId="77777777" w:rsidR="005110DD" w:rsidRDefault="005110DD" w:rsidP="00F8305C">
            <w:pPr>
              <w:jc w:val="both"/>
            </w:pPr>
            <w:r>
              <w:t>1/LS</w:t>
            </w:r>
          </w:p>
        </w:tc>
      </w:tr>
      <w:tr w:rsidR="005110DD" w14:paraId="25530D02" w14:textId="77777777" w:rsidTr="001041BE">
        <w:trPr>
          <w:gridBefore w:val="1"/>
          <w:gridAfter w:val="1"/>
          <w:wBefore w:w="393" w:type="dxa"/>
          <w:wAfter w:w="101" w:type="dxa"/>
        </w:trPr>
        <w:tc>
          <w:tcPr>
            <w:tcW w:w="3435" w:type="dxa"/>
            <w:gridSpan w:val="4"/>
            <w:shd w:val="clear" w:color="auto" w:fill="F7CAAC"/>
          </w:tcPr>
          <w:p w14:paraId="2299FCC6" w14:textId="77777777" w:rsidR="005110DD" w:rsidRDefault="005110DD" w:rsidP="00F8305C">
            <w:pPr>
              <w:jc w:val="both"/>
              <w:rPr>
                <w:b/>
              </w:rPr>
            </w:pPr>
            <w:r>
              <w:rPr>
                <w:b/>
              </w:rPr>
              <w:t>Rozsah studijního předmětu</w:t>
            </w:r>
          </w:p>
        </w:tc>
        <w:tc>
          <w:tcPr>
            <w:tcW w:w="1352" w:type="dxa"/>
            <w:gridSpan w:val="3"/>
          </w:tcPr>
          <w:p w14:paraId="0882EBA2" w14:textId="51E0EF7D" w:rsidR="005110DD" w:rsidRPr="00B74836" w:rsidRDefault="005110DD" w:rsidP="00F8305C">
            <w:pPr>
              <w:jc w:val="both"/>
            </w:pPr>
            <w:r w:rsidRPr="00B74836">
              <w:t>28p+</w:t>
            </w:r>
            <w:r w:rsidR="001C370D" w:rsidRPr="00B74836">
              <w:t>28</w:t>
            </w:r>
            <w:r w:rsidRPr="00B74836">
              <w:t>s+</w:t>
            </w:r>
            <w:r w:rsidR="001C370D" w:rsidRPr="00B74836">
              <w:t>0</w:t>
            </w:r>
            <w:r w:rsidRPr="00B74836">
              <w:t>l</w:t>
            </w:r>
          </w:p>
        </w:tc>
        <w:tc>
          <w:tcPr>
            <w:tcW w:w="889" w:type="dxa"/>
            <w:shd w:val="clear" w:color="auto" w:fill="F7CAAC"/>
          </w:tcPr>
          <w:p w14:paraId="21966611" w14:textId="77777777" w:rsidR="005110DD" w:rsidRPr="00B74836" w:rsidRDefault="005110DD" w:rsidP="00F8305C">
            <w:pPr>
              <w:jc w:val="both"/>
              <w:rPr>
                <w:b/>
              </w:rPr>
            </w:pPr>
            <w:r w:rsidRPr="00B74836">
              <w:rPr>
                <w:b/>
              </w:rPr>
              <w:t xml:space="preserve">hod. </w:t>
            </w:r>
          </w:p>
        </w:tc>
        <w:tc>
          <w:tcPr>
            <w:tcW w:w="816" w:type="dxa"/>
            <w:gridSpan w:val="2"/>
          </w:tcPr>
          <w:p w14:paraId="21D66734" w14:textId="52F55751" w:rsidR="005110DD" w:rsidRPr="00B74836" w:rsidRDefault="001C370D" w:rsidP="00F8305C">
            <w:pPr>
              <w:jc w:val="both"/>
            </w:pPr>
            <w:r w:rsidRPr="00B74836">
              <w:t>56</w:t>
            </w:r>
          </w:p>
        </w:tc>
        <w:tc>
          <w:tcPr>
            <w:tcW w:w="1479" w:type="dxa"/>
            <w:gridSpan w:val="2"/>
            <w:shd w:val="clear" w:color="auto" w:fill="F7CAAC"/>
          </w:tcPr>
          <w:p w14:paraId="3942053E" w14:textId="77777777" w:rsidR="005110DD" w:rsidRDefault="005110DD" w:rsidP="00F8305C">
            <w:pPr>
              <w:jc w:val="both"/>
              <w:rPr>
                <w:b/>
              </w:rPr>
            </w:pPr>
            <w:r>
              <w:rPr>
                <w:b/>
              </w:rPr>
              <w:t>kreditů</w:t>
            </w:r>
          </w:p>
        </w:tc>
        <w:tc>
          <w:tcPr>
            <w:tcW w:w="1884" w:type="dxa"/>
            <w:gridSpan w:val="3"/>
          </w:tcPr>
          <w:p w14:paraId="34CFDCB6" w14:textId="62778488" w:rsidR="005110DD" w:rsidRDefault="0033128E" w:rsidP="00F8305C">
            <w:pPr>
              <w:jc w:val="both"/>
            </w:pPr>
            <w:r>
              <w:t>7</w:t>
            </w:r>
          </w:p>
        </w:tc>
      </w:tr>
      <w:tr w:rsidR="005110DD" w14:paraId="773F424C" w14:textId="77777777" w:rsidTr="001041BE">
        <w:trPr>
          <w:gridBefore w:val="1"/>
          <w:gridAfter w:val="1"/>
          <w:wBefore w:w="393" w:type="dxa"/>
          <w:wAfter w:w="101" w:type="dxa"/>
        </w:trPr>
        <w:tc>
          <w:tcPr>
            <w:tcW w:w="3435" w:type="dxa"/>
            <w:gridSpan w:val="4"/>
            <w:shd w:val="clear" w:color="auto" w:fill="F7CAAC"/>
          </w:tcPr>
          <w:p w14:paraId="7E26C5DD" w14:textId="77777777" w:rsidR="005110DD" w:rsidRDefault="005110DD" w:rsidP="00F8305C">
            <w:pPr>
              <w:jc w:val="both"/>
              <w:rPr>
                <w:b/>
                <w:sz w:val="22"/>
              </w:rPr>
            </w:pPr>
            <w:r>
              <w:rPr>
                <w:b/>
              </w:rPr>
              <w:t>Prerekvizity, korekvizity, ekvivalence</w:t>
            </w:r>
          </w:p>
        </w:tc>
        <w:tc>
          <w:tcPr>
            <w:tcW w:w="6420" w:type="dxa"/>
            <w:gridSpan w:val="11"/>
          </w:tcPr>
          <w:p w14:paraId="30819BB5" w14:textId="77777777" w:rsidR="005110DD" w:rsidRDefault="005110DD" w:rsidP="00F8305C">
            <w:pPr>
              <w:jc w:val="both"/>
            </w:pPr>
          </w:p>
        </w:tc>
      </w:tr>
      <w:tr w:rsidR="005110DD" w14:paraId="709C760F" w14:textId="77777777" w:rsidTr="001041BE">
        <w:trPr>
          <w:gridBefore w:val="1"/>
          <w:gridAfter w:val="1"/>
          <w:wBefore w:w="393" w:type="dxa"/>
          <w:wAfter w:w="101" w:type="dxa"/>
        </w:trPr>
        <w:tc>
          <w:tcPr>
            <w:tcW w:w="3435" w:type="dxa"/>
            <w:gridSpan w:val="4"/>
            <w:shd w:val="clear" w:color="auto" w:fill="F7CAAC"/>
          </w:tcPr>
          <w:p w14:paraId="50DF4BC1" w14:textId="77777777" w:rsidR="005110DD" w:rsidRPr="005A0406" w:rsidRDefault="005110DD" w:rsidP="00F8305C">
            <w:pPr>
              <w:jc w:val="both"/>
              <w:rPr>
                <w:b/>
              </w:rPr>
            </w:pPr>
            <w:r w:rsidRPr="005A0406">
              <w:rPr>
                <w:b/>
              </w:rPr>
              <w:t>Způsob ověření výsledků učení</w:t>
            </w:r>
          </w:p>
        </w:tc>
        <w:tc>
          <w:tcPr>
            <w:tcW w:w="3057" w:type="dxa"/>
            <w:gridSpan w:val="6"/>
            <w:tcBorders>
              <w:bottom w:val="single" w:sz="4" w:space="0" w:color="auto"/>
            </w:tcBorders>
          </w:tcPr>
          <w:p w14:paraId="216A058E" w14:textId="77777777" w:rsidR="005110DD" w:rsidRDefault="005110DD" w:rsidP="00F8305C">
            <w:pPr>
              <w:jc w:val="both"/>
            </w:pPr>
            <w:r w:rsidRPr="007A368A">
              <w:t>zápočet, zkouška</w:t>
            </w:r>
          </w:p>
        </w:tc>
        <w:tc>
          <w:tcPr>
            <w:tcW w:w="1479" w:type="dxa"/>
            <w:gridSpan w:val="2"/>
            <w:tcBorders>
              <w:bottom w:val="single" w:sz="4" w:space="0" w:color="auto"/>
            </w:tcBorders>
            <w:shd w:val="clear" w:color="auto" w:fill="F7CAAC"/>
          </w:tcPr>
          <w:p w14:paraId="7B63D546" w14:textId="77777777" w:rsidR="005110DD" w:rsidRDefault="005110DD" w:rsidP="00F8305C">
            <w:pPr>
              <w:jc w:val="both"/>
              <w:rPr>
                <w:b/>
              </w:rPr>
            </w:pPr>
            <w:r>
              <w:rPr>
                <w:b/>
              </w:rPr>
              <w:t>Forma výuky</w:t>
            </w:r>
          </w:p>
        </w:tc>
        <w:tc>
          <w:tcPr>
            <w:tcW w:w="1884" w:type="dxa"/>
            <w:gridSpan w:val="3"/>
            <w:tcBorders>
              <w:bottom w:val="single" w:sz="4" w:space="0" w:color="auto"/>
            </w:tcBorders>
          </w:tcPr>
          <w:p w14:paraId="4A49F4D1" w14:textId="77777777" w:rsidR="005110DD" w:rsidRDefault="005110DD" w:rsidP="00F8305C">
            <w:pPr>
              <w:jc w:val="both"/>
            </w:pPr>
            <w:r w:rsidRPr="00B74836">
              <w:t>přednášky, semináře</w:t>
            </w:r>
          </w:p>
          <w:p w14:paraId="3FF9E394" w14:textId="0DBDED6C" w:rsidR="00094AFE" w:rsidRDefault="00094AFE" w:rsidP="00F8305C">
            <w:pPr>
              <w:jc w:val="both"/>
            </w:pPr>
          </w:p>
        </w:tc>
      </w:tr>
      <w:tr w:rsidR="005110DD" w14:paraId="3607333E" w14:textId="77777777" w:rsidTr="001041BE">
        <w:trPr>
          <w:gridBefore w:val="1"/>
          <w:gridAfter w:val="1"/>
          <w:wBefore w:w="393" w:type="dxa"/>
          <w:wAfter w:w="101" w:type="dxa"/>
        </w:trPr>
        <w:tc>
          <w:tcPr>
            <w:tcW w:w="3435" w:type="dxa"/>
            <w:gridSpan w:val="4"/>
            <w:shd w:val="clear" w:color="auto" w:fill="F7CAAC"/>
          </w:tcPr>
          <w:p w14:paraId="3D6A20B9"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7B38BBF9" w14:textId="739189ED" w:rsidR="00A40DE2" w:rsidRPr="00A40DE2" w:rsidRDefault="00A40DE2" w:rsidP="00A40DE2">
            <w:pPr>
              <w:jc w:val="both"/>
            </w:pPr>
            <w:r w:rsidRPr="00A40DE2">
              <w:t>Zápočet: min. 80% účast na výuce seminářů, referát, průběžné testy během semestru (min. úspěšnost 50 %).</w:t>
            </w:r>
          </w:p>
          <w:p w14:paraId="3C48202D" w14:textId="026C2365" w:rsidR="005110DD" w:rsidRDefault="00F36E61" w:rsidP="00A40DE2">
            <w:pPr>
              <w:jc w:val="both"/>
            </w:pPr>
            <w:r w:rsidRPr="00A40DE2">
              <w:t>Zkouška</w:t>
            </w:r>
            <w:r>
              <w:t xml:space="preserve"> – písemná</w:t>
            </w:r>
            <w:r w:rsidR="00A40DE2" w:rsidRPr="00A40DE2">
              <w:t xml:space="preserve">: </w:t>
            </w:r>
            <w:r w:rsidRPr="0091364C">
              <w:rPr>
                <w:color w:val="000000"/>
                <w:shd w:val="clear" w:color="auto" w:fill="FFFFFF"/>
              </w:rPr>
              <w:t>prokázání znalosti probíraných tematických okruhů</w:t>
            </w:r>
            <w:r w:rsidR="00141E1A">
              <w:rPr>
                <w:color w:val="000000"/>
                <w:shd w:val="clear" w:color="auto" w:fill="FFFFFF"/>
              </w:rPr>
              <w:t xml:space="preserve"> </w:t>
            </w:r>
            <w:r w:rsidR="00141E1A" w:rsidRPr="00A40DE2">
              <w:t>(min. úspěšnost 50 %)</w:t>
            </w:r>
            <w:r>
              <w:rPr>
                <w:color w:val="000000"/>
                <w:shd w:val="clear" w:color="auto" w:fill="FFFFFF"/>
              </w:rPr>
              <w:t>.</w:t>
            </w:r>
            <w:r w:rsidR="00A40DE2" w:rsidRPr="00215D12">
              <w:t xml:space="preserve"> </w:t>
            </w:r>
          </w:p>
        </w:tc>
      </w:tr>
      <w:tr w:rsidR="005110DD" w14:paraId="3E1A2728"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4D45A3A5" w14:textId="77777777" w:rsidR="005110DD" w:rsidRDefault="005110DD" w:rsidP="00F8305C">
            <w:pPr>
              <w:jc w:val="both"/>
              <w:rPr>
                <w:b/>
              </w:rPr>
            </w:pPr>
            <w:r>
              <w:rPr>
                <w:b/>
              </w:rPr>
              <w:t>Garant předmětu</w:t>
            </w:r>
          </w:p>
        </w:tc>
        <w:tc>
          <w:tcPr>
            <w:tcW w:w="6420" w:type="dxa"/>
            <w:gridSpan w:val="11"/>
            <w:tcBorders>
              <w:top w:val="nil"/>
            </w:tcBorders>
          </w:tcPr>
          <w:p w14:paraId="03A3CDC8" w14:textId="1244082F" w:rsidR="005110DD" w:rsidRPr="005F1113" w:rsidRDefault="009556F6" w:rsidP="00F8305C">
            <w:pPr>
              <w:jc w:val="both"/>
            </w:pPr>
            <w:hyperlink w:anchor="Dastychová" w:history="1">
              <w:r w:rsidR="005F1113" w:rsidRPr="005F1113">
                <w:rPr>
                  <w:rStyle w:val="OdstavecseseznamemChar"/>
                  <w:rFonts w:ascii="Times New Roman" w:hAnsi="Times New Roman" w:cs="Times New Roman"/>
                  <w:sz w:val="20"/>
                  <w:szCs w:val="20"/>
                </w:rPr>
                <w:t>RNDr. Lenka Dastychová, Ph.D.</w:t>
              </w:r>
            </w:hyperlink>
          </w:p>
        </w:tc>
      </w:tr>
      <w:tr w:rsidR="005110DD" w14:paraId="05C4FABE"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0C5CF789" w14:textId="77777777" w:rsidR="005110DD" w:rsidRDefault="005110DD" w:rsidP="00F8305C">
            <w:pPr>
              <w:jc w:val="both"/>
              <w:rPr>
                <w:b/>
              </w:rPr>
            </w:pPr>
            <w:r>
              <w:rPr>
                <w:b/>
              </w:rPr>
              <w:t>Zapojení garanta do výuky předmětu</w:t>
            </w:r>
          </w:p>
        </w:tc>
        <w:tc>
          <w:tcPr>
            <w:tcW w:w="6420" w:type="dxa"/>
            <w:gridSpan w:val="11"/>
            <w:tcBorders>
              <w:top w:val="nil"/>
            </w:tcBorders>
          </w:tcPr>
          <w:p w14:paraId="6590F99D" w14:textId="408E540A" w:rsidR="005110DD" w:rsidRDefault="005F1113" w:rsidP="00F8305C">
            <w:pPr>
              <w:jc w:val="both"/>
            </w:pPr>
            <w:r w:rsidRPr="005F1113">
              <w:t>100% p</w:t>
            </w:r>
          </w:p>
        </w:tc>
      </w:tr>
      <w:tr w:rsidR="005110DD" w14:paraId="58668CCF" w14:textId="77777777" w:rsidTr="001041BE">
        <w:trPr>
          <w:gridBefore w:val="1"/>
          <w:gridAfter w:val="1"/>
          <w:wBefore w:w="393" w:type="dxa"/>
          <w:wAfter w:w="101" w:type="dxa"/>
        </w:trPr>
        <w:tc>
          <w:tcPr>
            <w:tcW w:w="3435" w:type="dxa"/>
            <w:gridSpan w:val="4"/>
            <w:shd w:val="clear" w:color="auto" w:fill="F7CAAC"/>
          </w:tcPr>
          <w:p w14:paraId="70D4046A" w14:textId="77777777" w:rsidR="005110DD" w:rsidRDefault="005110DD" w:rsidP="00F8305C">
            <w:pPr>
              <w:jc w:val="both"/>
              <w:rPr>
                <w:b/>
              </w:rPr>
            </w:pPr>
            <w:r>
              <w:rPr>
                <w:b/>
              </w:rPr>
              <w:t>Vyučující</w:t>
            </w:r>
          </w:p>
        </w:tc>
        <w:tc>
          <w:tcPr>
            <w:tcW w:w="6420" w:type="dxa"/>
            <w:gridSpan w:val="11"/>
            <w:tcBorders>
              <w:bottom w:val="nil"/>
            </w:tcBorders>
          </w:tcPr>
          <w:p w14:paraId="10BA5BF5" w14:textId="77777777" w:rsidR="005110DD" w:rsidRDefault="005110DD" w:rsidP="00F8305C">
            <w:pPr>
              <w:jc w:val="both"/>
            </w:pPr>
          </w:p>
        </w:tc>
      </w:tr>
      <w:tr w:rsidR="005110DD" w14:paraId="12B5753E" w14:textId="77777777" w:rsidTr="001041BE">
        <w:trPr>
          <w:gridBefore w:val="1"/>
          <w:gridAfter w:val="1"/>
          <w:wBefore w:w="393" w:type="dxa"/>
          <w:wAfter w:w="101" w:type="dxa"/>
          <w:trHeight w:val="260"/>
        </w:trPr>
        <w:tc>
          <w:tcPr>
            <w:tcW w:w="9855" w:type="dxa"/>
            <w:gridSpan w:val="15"/>
            <w:tcBorders>
              <w:top w:val="nil"/>
            </w:tcBorders>
          </w:tcPr>
          <w:p w14:paraId="7134D3FD" w14:textId="03FFEF4D" w:rsidR="005110DD" w:rsidRPr="005F1113" w:rsidRDefault="009556F6" w:rsidP="00F8305C">
            <w:pPr>
              <w:spacing w:before="60" w:after="60"/>
              <w:jc w:val="both"/>
            </w:pPr>
            <w:hyperlink w:anchor="Dastychová" w:history="1">
              <w:r w:rsidR="005F1113" w:rsidRPr="005F1113">
                <w:rPr>
                  <w:rStyle w:val="OdstavecseseznamemChar"/>
                  <w:rFonts w:ascii="Times New Roman" w:hAnsi="Times New Roman" w:cs="Times New Roman"/>
                  <w:b/>
                  <w:bCs/>
                  <w:sz w:val="20"/>
                  <w:szCs w:val="20"/>
                </w:rPr>
                <w:t>RNDr. Lenka Dastychová, Ph.D.</w:t>
              </w:r>
            </w:hyperlink>
            <w:r w:rsidR="005F1113" w:rsidRPr="005F1113">
              <w:t xml:space="preserve"> (100% p)</w:t>
            </w:r>
          </w:p>
        </w:tc>
      </w:tr>
      <w:tr w:rsidR="005110DD" w14:paraId="276097A1" w14:textId="77777777" w:rsidTr="001041BE">
        <w:trPr>
          <w:gridBefore w:val="1"/>
          <w:gridAfter w:val="1"/>
          <w:wBefore w:w="393" w:type="dxa"/>
          <w:wAfter w:w="101" w:type="dxa"/>
        </w:trPr>
        <w:tc>
          <w:tcPr>
            <w:tcW w:w="3435" w:type="dxa"/>
            <w:gridSpan w:val="4"/>
            <w:shd w:val="clear" w:color="auto" w:fill="F7CAAC"/>
          </w:tcPr>
          <w:p w14:paraId="565F8764"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29D9E630" w14:textId="77777777" w:rsidR="005110DD" w:rsidRPr="005A0406" w:rsidRDefault="005110DD" w:rsidP="00F8305C">
            <w:pPr>
              <w:jc w:val="both"/>
            </w:pPr>
          </w:p>
        </w:tc>
      </w:tr>
      <w:tr w:rsidR="005110DD" w14:paraId="6C87D0A6"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3FA5CD4F" w14:textId="56EE14EA" w:rsidR="005110DD" w:rsidRPr="00351747" w:rsidRDefault="005110DD" w:rsidP="00DA6976">
            <w:pPr>
              <w:jc w:val="both"/>
              <w:rPr>
                <w:b/>
                <w:bCs/>
              </w:rPr>
            </w:pPr>
            <w:r w:rsidRPr="00D22542">
              <w:t xml:space="preserve">Cílem předmětu je </w:t>
            </w:r>
            <w:r w:rsidR="006319E1" w:rsidRPr="002D1DA1">
              <w:t>seznámit studenty se základními pojmy v oblasti chemie materiálů a definovat tematický rozsah tohoto oboru.</w:t>
            </w:r>
            <w:r w:rsidR="008B1F00">
              <w:t xml:space="preserve"> </w:t>
            </w:r>
            <w:r w:rsidR="006319E1" w:rsidRPr="002D1DA1">
              <w:t>V jednotlivých kapitolách bude představena struktura, metody přípravy, vlastnosti a využití anorg</w:t>
            </w:r>
            <w:r w:rsidR="006319E1">
              <w:t>anických</w:t>
            </w:r>
            <w:r w:rsidR="006319E1" w:rsidRPr="002D1DA1">
              <w:t xml:space="preserve"> materiálů</w:t>
            </w:r>
            <w:r w:rsidRPr="00D22542">
              <w:t>.</w:t>
            </w:r>
            <w:r>
              <w:rPr>
                <w:b/>
                <w:bCs/>
              </w:rPr>
              <w:t xml:space="preserve"> </w:t>
            </w:r>
            <w:r w:rsidRPr="00351747">
              <w:rPr>
                <w:b/>
                <w:bCs/>
              </w:rPr>
              <w:t>Obsah předmětu tvoří tyto tematické celky:</w:t>
            </w:r>
          </w:p>
          <w:p w14:paraId="13AE07DE" w14:textId="6DE5CAB8" w:rsidR="00DA6976" w:rsidRPr="00DA6976" w:rsidRDefault="00DA697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DA6976">
              <w:rPr>
                <w:rFonts w:ascii="Times New Roman" w:hAnsi="Times New Roman" w:cs="Times New Roman"/>
                <w:color w:val="000000"/>
                <w:sz w:val="20"/>
                <w:szCs w:val="20"/>
              </w:rPr>
              <w:t>Úvod, základní terminologie (fyzika, chemie, materiály).</w:t>
            </w:r>
          </w:p>
          <w:p w14:paraId="16708A8C" w14:textId="23346A3B" w:rsidR="00DA6976" w:rsidRPr="00DA6976" w:rsidRDefault="00DA697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DA6976">
              <w:rPr>
                <w:rFonts w:ascii="Times New Roman" w:hAnsi="Times New Roman" w:cs="Times New Roman"/>
                <w:color w:val="000000"/>
                <w:sz w:val="20"/>
                <w:szCs w:val="20"/>
              </w:rPr>
              <w:t>Keramické materiály (složení, fyzikální vlastnosti, struktura, výroba, druhy keramiky, použití).</w:t>
            </w:r>
          </w:p>
          <w:p w14:paraId="767FC77E" w14:textId="239EEE9B" w:rsidR="00DA6976" w:rsidRPr="00DA6976" w:rsidRDefault="00DA697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DA6976">
              <w:rPr>
                <w:rFonts w:ascii="Times New Roman" w:hAnsi="Times New Roman" w:cs="Times New Roman"/>
                <w:color w:val="000000"/>
                <w:sz w:val="20"/>
                <w:szCs w:val="20"/>
              </w:rPr>
              <w:t>Sklo (struktura, složení, výroba, fyzikální vlastnosti, druhy skla, použití).</w:t>
            </w:r>
          </w:p>
          <w:p w14:paraId="1F15142D" w14:textId="2CDC1C92" w:rsidR="00DA6976" w:rsidRPr="00DA6976" w:rsidRDefault="00DA697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DA6976">
              <w:rPr>
                <w:rFonts w:ascii="Times New Roman" w:hAnsi="Times New Roman" w:cs="Times New Roman"/>
                <w:color w:val="000000"/>
                <w:sz w:val="20"/>
                <w:szCs w:val="20"/>
              </w:rPr>
              <w:t>Kovové materiály (chemické a fyzikální vlastnosti, struktura).</w:t>
            </w:r>
          </w:p>
          <w:p w14:paraId="06B3CF4E" w14:textId="1340DD4A" w:rsidR="00DA6976" w:rsidRPr="00DA6976" w:rsidRDefault="00DA697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DA6976">
              <w:rPr>
                <w:rFonts w:ascii="Times New Roman" w:hAnsi="Times New Roman" w:cs="Times New Roman"/>
                <w:color w:val="000000"/>
                <w:sz w:val="20"/>
                <w:szCs w:val="20"/>
              </w:rPr>
              <w:t>Krystalické a nekrystalické materiály (struktura a jejich vlastnosti).</w:t>
            </w:r>
          </w:p>
          <w:p w14:paraId="3B24855B" w14:textId="3A7627F7" w:rsidR="00DA6976" w:rsidRPr="00DA6976" w:rsidRDefault="00DA697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DA6976">
              <w:rPr>
                <w:rFonts w:ascii="Times New Roman" w:hAnsi="Times New Roman" w:cs="Times New Roman"/>
                <w:color w:val="000000"/>
                <w:sz w:val="20"/>
                <w:szCs w:val="20"/>
              </w:rPr>
              <w:t>Uhlík (alotropické modifikace uhlíku, fyzikální vlastnosti, příprava, reaktivita).</w:t>
            </w:r>
          </w:p>
          <w:p w14:paraId="031CB95F" w14:textId="10C2CE1F" w:rsidR="00DA6976" w:rsidRPr="00DA6976" w:rsidRDefault="00DA697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DA6976">
              <w:rPr>
                <w:rFonts w:ascii="Times New Roman" w:hAnsi="Times New Roman" w:cs="Times New Roman"/>
                <w:color w:val="000000"/>
                <w:sz w:val="20"/>
                <w:szCs w:val="20"/>
              </w:rPr>
              <w:t>Křemík (příprava, reaktivita, sloučeniny křemíku, aplikace).</w:t>
            </w:r>
          </w:p>
          <w:p w14:paraId="6CBBAF7A" w14:textId="3F9C2313" w:rsidR="00DA6976" w:rsidRPr="00DA6976" w:rsidRDefault="00DA697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DA6976">
              <w:rPr>
                <w:rFonts w:ascii="Times New Roman" w:hAnsi="Times New Roman" w:cs="Times New Roman"/>
                <w:color w:val="000000"/>
                <w:sz w:val="20"/>
                <w:szCs w:val="20"/>
              </w:rPr>
              <w:t>Anorganické polymery křemíku (základní strukturní motivy, polymerní struktura, příprava, příklady využití): křemičitany, siloxany a silikony, silany, karbidy a nitridy křemíku.</w:t>
            </w:r>
          </w:p>
          <w:p w14:paraId="223584E7" w14:textId="747E57A7" w:rsidR="00DA6976" w:rsidRPr="00DA6976" w:rsidRDefault="00DA697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DA6976">
              <w:rPr>
                <w:rFonts w:ascii="Times New Roman" w:hAnsi="Times New Roman" w:cs="Times New Roman"/>
                <w:color w:val="000000"/>
                <w:sz w:val="20"/>
                <w:szCs w:val="20"/>
              </w:rPr>
              <w:t>Anorganické polymery (základní strukturní motivy, polymerní struktura, příprava, příklady využití): polymerní sloučeniny hliníku a boru, fosfazeny, metalofosfonáty, sloučeniny s S-N skeletem.</w:t>
            </w:r>
          </w:p>
          <w:p w14:paraId="7A38489D" w14:textId="34CB7B48" w:rsidR="00DA6976" w:rsidRPr="00DA6976" w:rsidRDefault="00DA697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DA6976">
              <w:rPr>
                <w:rFonts w:ascii="Times New Roman" w:hAnsi="Times New Roman" w:cs="Times New Roman"/>
                <w:color w:val="000000"/>
                <w:sz w:val="20"/>
                <w:szCs w:val="20"/>
              </w:rPr>
              <w:t>Polovodiče, dopování polovodičových materiálů.</w:t>
            </w:r>
          </w:p>
          <w:p w14:paraId="5C469FCD" w14:textId="7D455072" w:rsidR="00DA6976" w:rsidRPr="00DA6976" w:rsidRDefault="00DA697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DA6976">
              <w:rPr>
                <w:rFonts w:ascii="Times New Roman" w:hAnsi="Times New Roman" w:cs="Times New Roman"/>
                <w:color w:val="000000"/>
                <w:sz w:val="20"/>
                <w:szCs w:val="20"/>
              </w:rPr>
              <w:t>Metalo-organické materiály (jejich struktura obecně, zeolity, polymerní koordinační sítě).</w:t>
            </w:r>
          </w:p>
          <w:p w14:paraId="1C6D638D" w14:textId="5EBD469A" w:rsidR="00DA6976" w:rsidRPr="00DA6976" w:rsidRDefault="00DA697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DA6976">
              <w:rPr>
                <w:rFonts w:ascii="Times New Roman" w:hAnsi="Times New Roman" w:cs="Times New Roman"/>
                <w:color w:val="000000"/>
                <w:sz w:val="20"/>
                <w:szCs w:val="20"/>
              </w:rPr>
              <w:t>Využití metalo-organických materiálů (katalyzátory, nosiče léčiv, pevné elektrolyty, ukládání energie).</w:t>
            </w:r>
          </w:p>
          <w:p w14:paraId="01861809" w14:textId="6B6FF084" w:rsidR="00DA6976" w:rsidRPr="00DA6976" w:rsidRDefault="00DA697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DA6976">
              <w:rPr>
                <w:rFonts w:ascii="Times New Roman" w:hAnsi="Times New Roman" w:cs="Times New Roman"/>
                <w:color w:val="000000"/>
                <w:sz w:val="20"/>
                <w:szCs w:val="20"/>
              </w:rPr>
              <w:t>Metody přípravy anorganických materiálů I: klasické metody syntézy, reakce v pevné, kapalné a v plynné fázi, krystalizace (krystalizační metody, příprava monokrystalů), depozice tenkých vrstev (fyzikální, chemická, plazmochemická depozice).</w:t>
            </w:r>
          </w:p>
          <w:p w14:paraId="3ED23FDE" w14:textId="3222BAE4" w:rsidR="005110DD" w:rsidRPr="00CA60C1" w:rsidRDefault="00DA697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DA6976">
              <w:rPr>
                <w:rFonts w:ascii="Times New Roman" w:hAnsi="Times New Roman" w:cs="Times New Roman"/>
                <w:color w:val="000000"/>
                <w:sz w:val="20"/>
                <w:szCs w:val="20"/>
              </w:rPr>
              <w:t>Metody přípravy anorganických materiálů II: metody sol-gel (syntéza anorganických prekurzorů, tvorba oxidických a kompozitních anorganických materiálů), hydro</w:t>
            </w:r>
            <w:r w:rsidR="008B1F00">
              <w:rPr>
                <w:rFonts w:ascii="Times New Roman" w:hAnsi="Times New Roman" w:cs="Times New Roman"/>
                <w:color w:val="000000"/>
                <w:sz w:val="20"/>
                <w:szCs w:val="20"/>
              </w:rPr>
              <w:t xml:space="preserve">- </w:t>
            </w:r>
            <w:r w:rsidRPr="00DA6976">
              <w:rPr>
                <w:rFonts w:ascii="Times New Roman" w:hAnsi="Times New Roman" w:cs="Times New Roman"/>
                <w:color w:val="000000"/>
                <w:sz w:val="20"/>
                <w:szCs w:val="20"/>
              </w:rPr>
              <w:t>a solvotermální syntézy, templátová syntéza, self-assembly mezoporézní materiály (struktura, metody přípravy, příklady využití – zeolity, uhlíkové materiály).</w:t>
            </w:r>
          </w:p>
          <w:p w14:paraId="22E90CA7" w14:textId="77777777" w:rsidR="005110DD" w:rsidRDefault="005110DD" w:rsidP="00DA6976">
            <w:pPr>
              <w:jc w:val="both"/>
              <w:rPr>
                <w:b/>
                <w:bCs/>
              </w:rPr>
            </w:pPr>
          </w:p>
          <w:p w14:paraId="619736D0" w14:textId="77777777" w:rsidR="005110DD" w:rsidRPr="000C69A4" w:rsidRDefault="005110DD" w:rsidP="00DA6976">
            <w:pPr>
              <w:jc w:val="both"/>
              <w:rPr>
                <w:b/>
                <w:bCs/>
              </w:rPr>
            </w:pPr>
            <w:r w:rsidRPr="000C69A4">
              <w:rPr>
                <w:b/>
                <w:bCs/>
              </w:rPr>
              <w:t xml:space="preserve">Očekávané výsledky učení </w:t>
            </w:r>
            <w:r w:rsidRPr="000C69A4">
              <w:rPr>
                <w:b/>
                <w:color w:val="000000" w:themeColor="text1"/>
              </w:rPr>
              <w:t>– po absolvování předmětu student prokazuje:</w:t>
            </w:r>
          </w:p>
          <w:p w14:paraId="77FE9C8C" w14:textId="77777777" w:rsidR="00EC1323" w:rsidRPr="000C69A4" w:rsidRDefault="00EC1323" w:rsidP="00EC1323">
            <w:pPr>
              <w:tabs>
                <w:tab w:val="left" w:pos="328"/>
              </w:tabs>
              <w:rPr>
                <w:b/>
                <w:color w:val="000000" w:themeColor="text1"/>
              </w:rPr>
            </w:pPr>
            <w:r w:rsidRPr="000C69A4">
              <w:rPr>
                <w:b/>
              </w:rPr>
              <w:t>Odborné z</w:t>
            </w:r>
            <w:r w:rsidRPr="000C69A4">
              <w:rPr>
                <w:b/>
                <w:color w:val="000000" w:themeColor="text1"/>
              </w:rPr>
              <w:t xml:space="preserve">nalosti: </w:t>
            </w:r>
          </w:p>
          <w:p w14:paraId="340D0852" w14:textId="77777777" w:rsidR="006319E1" w:rsidRPr="00F11725" w:rsidRDefault="006319E1" w:rsidP="006319E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11725">
              <w:rPr>
                <w:rFonts w:ascii="Times New Roman" w:hAnsi="Times New Roman" w:cs="Times New Roman"/>
                <w:sz w:val="20"/>
                <w:szCs w:val="20"/>
                <w:lang w:eastAsia="cs-CZ"/>
              </w:rPr>
              <w:t>základní terminologie materiálové chemie</w:t>
            </w:r>
          </w:p>
          <w:p w14:paraId="7304F30C" w14:textId="77777777" w:rsidR="006319E1" w:rsidRPr="00F11725" w:rsidRDefault="006319E1" w:rsidP="006319E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11725">
              <w:rPr>
                <w:rFonts w:ascii="Times New Roman" w:hAnsi="Times New Roman" w:cs="Times New Roman"/>
                <w:sz w:val="20"/>
                <w:szCs w:val="20"/>
                <w:lang w:eastAsia="cs-CZ"/>
              </w:rPr>
              <w:t>charakteristika jednotlivých typů materiálů</w:t>
            </w:r>
          </w:p>
          <w:p w14:paraId="1FED1B95" w14:textId="7AAF2423" w:rsidR="006319E1" w:rsidRPr="009C1509" w:rsidRDefault="009C1509" w:rsidP="006319E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C1509">
              <w:rPr>
                <w:rFonts w:ascii="Times New Roman" w:hAnsi="Times New Roman" w:cs="Times New Roman"/>
                <w:sz w:val="20"/>
                <w:szCs w:val="20"/>
                <w:lang w:eastAsia="cs-CZ"/>
              </w:rPr>
              <w:t xml:space="preserve">charakteristika </w:t>
            </w:r>
            <w:r w:rsidR="006319E1" w:rsidRPr="009C1509">
              <w:rPr>
                <w:rFonts w:ascii="Times New Roman" w:hAnsi="Times New Roman" w:cs="Times New Roman"/>
                <w:sz w:val="20"/>
                <w:szCs w:val="20"/>
                <w:lang w:eastAsia="cs-CZ"/>
              </w:rPr>
              <w:t>anorganick</w:t>
            </w:r>
            <w:r w:rsidRPr="009C1509">
              <w:rPr>
                <w:rFonts w:ascii="Times New Roman" w:hAnsi="Times New Roman" w:cs="Times New Roman"/>
                <w:sz w:val="20"/>
                <w:szCs w:val="20"/>
                <w:lang w:eastAsia="cs-CZ"/>
              </w:rPr>
              <w:t>ých</w:t>
            </w:r>
            <w:r w:rsidR="006319E1" w:rsidRPr="009C1509">
              <w:rPr>
                <w:rFonts w:ascii="Times New Roman" w:hAnsi="Times New Roman" w:cs="Times New Roman"/>
                <w:sz w:val="20"/>
                <w:szCs w:val="20"/>
                <w:lang w:eastAsia="cs-CZ"/>
              </w:rPr>
              <w:t xml:space="preserve"> polymer</w:t>
            </w:r>
            <w:r w:rsidRPr="009C1509">
              <w:rPr>
                <w:rFonts w:ascii="Times New Roman" w:hAnsi="Times New Roman" w:cs="Times New Roman"/>
                <w:sz w:val="20"/>
                <w:szCs w:val="20"/>
                <w:lang w:eastAsia="cs-CZ"/>
              </w:rPr>
              <w:t>ů</w:t>
            </w:r>
          </w:p>
          <w:p w14:paraId="6647DF4B" w14:textId="74D4C5C7" w:rsidR="006319E1" w:rsidRPr="009C1509" w:rsidRDefault="006319E1" w:rsidP="006319E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C1509">
              <w:rPr>
                <w:rFonts w:ascii="Times New Roman" w:hAnsi="Times New Roman" w:cs="Times New Roman"/>
                <w:sz w:val="20"/>
                <w:szCs w:val="20"/>
                <w:lang w:eastAsia="cs-CZ"/>
              </w:rPr>
              <w:t>metody přípravy anorganických materiálů</w:t>
            </w:r>
          </w:p>
          <w:p w14:paraId="6E4E3AFA" w14:textId="77777777" w:rsidR="006319E1" w:rsidRPr="00F11725" w:rsidRDefault="006319E1" w:rsidP="006319E1">
            <w:pPr>
              <w:pStyle w:val="Odstavecseseznamem"/>
              <w:numPr>
                <w:ilvl w:val="0"/>
                <w:numId w:val="6"/>
              </w:numPr>
              <w:tabs>
                <w:tab w:val="left" w:pos="328"/>
              </w:tabs>
              <w:spacing w:after="0" w:line="240" w:lineRule="auto"/>
              <w:ind w:left="170" w:hanging="170"/>
              <w:rPr>
                <w:b/>
                <w:color w:val="000000" w:themeColor="text1"/>
              </w:rPr>
            </w:pPr>
            <w:r w:rsidRPr="00F11725">
              <w:rPr>
                <w:rFonts w:ascii="Times New Roman" w:hAnsi="Times New Roman" w:cs="Times New Roman"/>
                <w:sz w:val="20"/>
                <w:szCs w:val="20"/>
                <w:lang w:eastAsia="cs-CZ"/>
              </w:rPr>
              <w:t>strukturní charakteristika materiálů</w:t>
            </w:r>
          </w:p>
          <w:p w14:paraId="56BF6731" w14:textId="77777777" w:rsidR="00EC1323" w:rsidRPr="000C69A4" w:rsidRDefault="00EC1323" w:rsidP="00EC1323">
            <w:pPr>
              <w:tabs>
                <w:tab w:val="left" w:pos="328"/>
              </w:tabs>
              <w:rPr>
                <w:b/>
                <w:color w:val="000000" w:themeColor="text1"/>
              </w:rPr>
            </w:pPr>
          </w:p>
          <w:p w14:paraId="07E6A004" w14:textId="77777777" w:rsidR="00EC1323" w:rsidRPr="003240DA" w:rsidRDefault="00EC1323" w:rsidP="00EC1323">
            <w:pPr>
              <w:tabs>
                <w:tab w:val="left" w:pos="328"/>
              </w:tabs>
              <w:rPr>
                <w:b/>
                <w:color w:val="000000" w:themeColor="text1"/>
              </w:rPr>
            </w:pPr>
            <w:r w:rsidRPr="003240DA">
              <w:rPr>
                <w:b/>
                <w:color w:val="000000" w:themeColor="text1"/>
              </w:rPr>
              <w:t>Odborné dovednosti:</w:t>
            </w:r>
          </w:p>
          <w:p w14:paraId="63030AAE" w14:textId="26116A28" w:rsidR="008E1653" w:rsidRPr="003240DA" w:rsidRDefault="008E1653" w:rsidP="008E1653">
            <w:pPr>
              <w:pStyle w:val="Odstavecseseznamem"/>
              <w:numPr>
                <w:ilvl w:val="0"/>
                <w:numId w:val="6"/>
              </w:numPr>
              <w:spacing w:after="0" w:line="240" w:lineRule="auto"/>
              <w:ind w:left="170" w:hanging="170"/>
              <w:rPr>
                <w:rFonts w:ascii="Times New Roman" w:hAnsi="Times New Roman" w:cs="Times New Roman"/>
                <w:sz w:val="20"/>
                <w:szCs w:val="20"/>
                <w:lang w:eastAsia="cs-CZ"/>
              </w:rPr>
            </w:pPr>
            <w:bookmarkStart w:id="259" w:name="_Hlk191547868"/>
            <w:r w:rsidRPr="003240DA">
              <w:rPr>
                <w:rFonts w:ascii="Times New Roman" w:hAnsi="Times New Roman" w:cs="Times New Roman"/>
                <w:sz w:val="20"/>
                <w:szCs w:val="20"/>
                <w:lang w:eastAsia="cs-CZ"/>
              </w:rPr>
              <w:t>pracovat s odbornou literaturou týkající se chemie materiálů</w:t>
            </w:r>
          </w:p>
          <w:p w14:paraId="06BD9F8A" w14:textId="16D19F46" w:rsidR="008E1653" w:rsidRPr="003240DA" w:rsidRDefault="008E1653" w:rsidP="008E1653">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240DA">
              <w:rPr>
                <w:rFonts w:ascii="Times New Roman" w:hAnsi="Times New Roman" w:cs="Times New Roman"/>
                <w:sz w:val="20"/>
                <w:szCs w:val="20"/>
                <w:lang w:eastAsia="cs-CZ"/>
              </w:rPr>
              <w:t>používat terminologii a základní pojmy z oblasti materiálové chemie</w:t>
            </w:r>
          </w:p>
          <w:p w14:paraId="339E1AF2" w14:textId="033775AB" w:rsidR="008E1653" w:rsidRPr="003240DA" w:rsidRDefault="008E1653" w:rsidP="008E1653">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240DA">
              <w:rPr>
                <w:rFonts w:ascii="Times New Roman" w:hAnsi="Times New Roman" w:cs="Times New Roman"/>
                <w:sz w:val="20"/>
                <w:szCs w:val="20"/>
                <w:lang w:eastAsia="cs-CZ"/>
              </w:rPr>
              <w:t>využívat znalosti o jednotlivých typech anorganických materiálů</w:t>
            </w:r>
          </w:p>
          <w:p w14:paraId="537C7707" w14:textId="507BE540" w:rsidR="008E1653" w:rsidRPr="003240DA" w:rsidRDefault="008E1653" w:rsidP="008E1653">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240DA">
              <w:rPr>
                <w:rFonts w:ascii="Times New Roman" w:hAnsi="Times New Roman" w:cs="Times New Roman"/>
                <w:sz w:val="20"/>
                <w:szCs w:val="20"/>
                <w:lang w:eastAsia="cs-CZ"/>
              </w:rPr>
              <w:t>navrhnout nové úpravy materiálů</w:t>
            </w:r>
          </w:p>
          <w:p w14:paraId="2FA51E4A" w14:textId="15E796C7" w:rsidR="003240DA" w:rsidRPr="003240DA" w:rsidRDefault="008E1653" w:rsidP="003240DA">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240DA">
              <w:rPr>
                <w:rFonts w:ascii="Times New Roman" w:hAnsi="Times New Roman" w:cs="Times New Roman"/>
                <w:sz w:val="20"/>
                <w:szCs w:val="20"/>
                <w:lang w:eastAsia="cs-CZ"/>
              </w:rPr>
              <w:t>identifikovat jednotlivé typy anorganických materiálů</w:t>
            </w:r>
            <w:bookmarkEnd w:id="259"/>
          </w:p>
        </w:tc>
      </w:tr>
      <w:tr w:rsidR="005110DD" w14:paraId="2FED74A9"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315C735B" w14:textId="77777777" w:rsidR="005110DD" w:rsidRPr="005A0406" w:rsidRDefault="005110DD"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42C2380F" w14:textId="77777777" w:rsidR="005110DD" w:rsidRDefault="005110DD" w:rsidP="00F8305C">
            <w:pPr>
              <w:jc w:val="both"/>
            </w:pPr>
          </w:p>
        </w:tc>
      </w:tr>
      <w:tr w:rsidR="005110DD" w14:paraId="44C67B25" w14:textId="77777777" w:rsidTr="001041BE">
        <w:trPr>
          <w:gridBefore w:val="1"/>
          <w:gridAfter w:val="1"/>
          <w:wBefore w:w="393" w:type="dxa"/>
          <w:wAfter w:w="101" w:type="dxa"/>
          <w:trHeight w:val="1423"/>
        </w:trPr>
        <w:tc>
          <w:tcPr>
            <w:tcW w:w="9855" w:type="dxa"/>
            <w:gridSpan w:val="15"/>
            <w:tcBorders>
              <w:top w:val="nil"/>
              <w:bottom w:val="single" w:sz="4" w:space="0" w:color="auto"/>
            </w:tcBorders>
          </w:tcPr>
          <w:p w14:paraId="0AD9EFFE" w14:textId="77777777" w:rsidR="00EC1323" w:rsidRPr="000C69A4" w:rsidRDefault="00EC1323" w:rsidP="00EC1323">
            <w:pPr>
              <w:jc w:val="both"/>
              <w:rPr>
                <w:b/>
                <w:bCs/>
                <w:u w:val="single"/>
              </w:rPr>
            </w:pPr>
            <w:r w:rsidRPr="000C69A4">
              <w:rPr>
                <w:b/>
                <w:bCs/>
                <w:u w:val="single"/>
              </w:rPr>
              <w:lastRenderedPageBreak/>
              <w:t>Metody a přístupy používané ve výuce</w:t>
            </w:r>
          </w:p>
          <w:p w14:paraId="65D88D88" w14:textId="77777777" w:rsidR="00EC1323" w:rsidRPr="000C69A4" w:rsidRDefault="00EC1323" w:rsidP="00EC1323">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7B5D56E0" w14:textId="7D796C43" w:rsidR="00EF223B" w:rsidRPr="00D65D48" w:rsidRDefault="00EF223B" w:rsidP="00EF223B">
            <w:pPr>
              <w:jc w:val="both"/>
            </w:pPr>
            <w:r>
              <w:t>A</w:t>
            </w:r>
            <w:r w:rsidRPr="00D65D48">
              <w:t>nalýza prezentace</w:t>
            </w:r>
            <w:r>
              <w:t>, C</w:t>
            </w:r>
            <w:r w:rsidRPr="00D65D48">
              <w:t>vičení na počítači</w:t>
            </w:r>
            <w:r>
              <w:t>, D</w:t>
            </w:r>
            <w:r w:rsidRPr="00D65D48">
              <w:t xml:space="preserve">ialogická (diskuze, </w:t>
            </w:r>
            <w:r>
              <w:t>roz</w:t>
            </w:r>
            <w:r w:rsidRPr="00D65D48">
              <w:t>hovor, brainstorming)</w:t>
            </w:r>
            <w:r>
              <w:t>, M</w:t>
            </w:r>
            <w:r w:rsidRPr="00D65D48">
              <w:t>etody práce s textem (učebnicí, knihou)</w:t>
            </w:r>
            <w:r>
              <w:t>, M</w:t>
            </w:r>
            <w:r w:rsidRPr="00D65D48">
              <w:t>onologická (výklad, přednáška, instruktáž)</w:t>
            </w:r>
            <w:r>
              <w:t>, P</w:t>
            </w:r>
            <w:r w:rsidRPr="00D65D48">
              <w:t>rojekce</w:t>
            </w:r>
            <w:r>
              <w:t xml:space="preserve"> (statická, dynamická), P</w:t>
            </w:r>
            <w:r w:rsidRPr="00D65D48">
              <w:t>řednášení</w:t>
            </w:r>
            <w:r>
              <w:t>, T</w:t>
            </w:r>
            <w:r w:rsidRPr="00D65D48">
              <w:t>ýmová práce</w:t>
            </w:r>
          </w:p>
          <w:p w14:paraId="7199C912" w14:textId="77777777" w:rsidR="00EC1323" w:rsidRDefault="00EC1323" w:rsidP="00EC1323">
            <w:pPr>
              <w:jc w:val="both"/>
              <w:rPr>
                <w:color w:val="000000"/>
                <w:shd w:val="clear" w:color="auto" w:fill="FFFFFF"/>
              </w:rPr>
            </w:pPr>
          </w:p>
          <w:p w14:paraId="33C3A469" w14:textId="77777777" w:rsidR="00EC1323" w:rsidRPr="000C69A4" w:rsidRDefault="00EC1323" w:rsidP="00EC1323">
            <w:pPr>
              <w:jc w:val="both"/>
              <w:rPr>
                <w:b/>
                <w:bCs/>
              </w:rPr>
            </w:pPr>
            <w:r w:rsidRPr="000C69A4">
              <w:rPr>
                <w:b/>
                <w:bCs/>
              </w:rPr>
              <w:t>Pro dosažení odborných dovedností jsou užívány vyučovací metody:</w:t>
            </w:r>
          </w:p>
          <w:p w14:paraId="7D3B7A2C" w14:textId="53DBE5F3" w:rsidR="00EF223B" w:rsidRPr="007B2413" w:rsidRDefault="00EF223B" w:rsidP="00EF223B">
            <w:pPr>
              <w:jc w:val="both"/>
            </w:pPr>
            <w:r>
              <w:t>A</w:t>
            </w:r>
            <w:r w:rsidRPr="007B2413">
              <w:t>nalýza prezentace</w:t>
            </w:r>
            <w:r>
              <w:t>, C</w:t>
            </w:r>
            <w:r w:rsidRPr="007B2413">
              <w:t>vičení na počítači</w:t>
            </w:r>
            <w:r>
              <w:t>, D</w:t>
            </w:r>
            <w:r w:rsidRPr="007B2413">
              <w:t xml:space="preserve">ialogická (diskuze, </w:t>
            </w:r>
            <w:r>
              <w:t>roz</w:t>
            </w:r>
            <w:r w:rsidRPr="007B2413">
              <w:t>hovor, brainstorming)</w:t>
            </w:r>
            <w:r>
              <w:t>, M</w:t>
            </w:r>
            <w:r w:rsidRPr="007B2413">
              <w:t>etody práce s textem (učebnicí, knihou)</w:t>
            </w:r>
            <w:r>
              <w:t>, M</w:t>
            </w:r>
            <w:r w:rsidRPr="007B2413">
              <w:t>onologická (výklad, přednáška, instruktáž)</w:t>
            </w:r>
            <w:r>
              <w:t>, P</w:t>
            </w:r>
            <w:r w:rsidRPr="007B2413">
              <w:t>rojekce</w:t>
            </w:r>
            <w:r>
              <w:t xml:space="preserve"> (statická, dynamická), P</w:t>
            </w:r>
            <w:r w:rsidRPr="007B2413">
              <w:t>řednášení</w:t>
            </w:r>
            <w:r>
              <w:t>, Tý</w:t>
            </w:r>
            <w:r w:rsidRPr="007B2413">
              <w:t>mová práce</w:t>
            </w:r>
          </w:p>
          <w:p w14:paraId="7ABCDC3E" w14:textId="77777777" w:rsidR="002255E4" w:rsidRDefault="002255E4" w:rsidP="00EC1323">
            <w:pPr>
              <w:pStyle w:val="Nadpis5"/>
              <w:spacing w:before="0"/>
              <w:rPr>
                <w:rFonts w:ascii="Times New Roman" w:eastAsia="Times New Roman" w:hAnsi="Times New Roman" w:cs="Times New Roman"/>
                <w:b/>
                <w:bCs/>
                <w:color w:val="auto"/>
              </w:rPr>
            </w:pPr>
          </w:p>
          <w:p w14:paraId="3583D7E4" w14:textId="77225251" w:rsidR="00EC1323" w:rsidRPr="005110DD" w:rsidRDefault="00EC1323" w:rsidP="00EC1323">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t>Očekávané výsledky učení dosažené studiem předmětu jsou ověřovány hodnoticími metodami:</w:t>
            </w:r>
          </w:p>
          <w:p w14:paraId="00C720E7" w14:textId="5010F25A" w:rsidR="00EF223B" w:rsidRDefault="00E20539" w:rsidP="00EF223B">
            <w:pPr>
              <w:jc w:val="both"/>
              <w:rPr>
                <w:color w:val="000000"/>
              </w:rPr>
            </w:pPr>
            <w:r>
              <w:rPr>
                <w:color w:val="000000"/>
              </w:rPr>
              <w:t xml:space="preserve">Příprava a přednes prezentace, </w:t>
            </w:r>
            <w:r w:rsidR="00EF223B">
              <w:rPr>
                <w:color w:val="000000"/>
              </w:rPr>
              <w:t>Zpracování prezentace, Písemná zkouška, Známkou</w:t>
            </w:r>
          </w:p>
          <w:p w14:paraId="1361ACE9" w14:textId="77777777" w:rsidR="002255E4" w:rsidRDefault="002255E4" w:rsidP="00F8305C">
            <w:pPr>
              <w:jc w:val="both"/>
              <w:rPr>
                <w:b/>
                <w:bCs/>
                <w:u w:val="single"/>
              </w:rPr>
            </w:pPr>
          </w:p>
          <w:p w14:paraId="49869C53" w14:textId="5E057B8D" w:rsidR="005110DD" w:rsidRPr="000C69A4" w:rsidRDefault="00910D1F" w:rsidP="00F8305C">
            <w:pPr>
              <w:jc w:val="both"/>
              <w:rPr>
                <w:b/>
                <w:bCs/>
                <w:u w:val="single"/>
              </w:rPr>
            </w:pPr>
            <w:r w:rsidRPr="000C69A4">
              <w:rPr>
                <w:b/>
                <w:bCs/>
                <w:u w:val="single"/>
              </w:rPr>
              <w:t>P</w:t>
            </w:r>
            <w:r w:rsidR="005110DD" w:rsidRPr="000C69A4">
              <w:rPr>
                <w:b/>
                <w:bCs/>
                <w:u w:val="single"/>
              </w:rPr>
              <w:t>oužívané didaktické prostředky</w:t>
            </w:r>
          </w:p>
          <w:p w14:paraId="4C27EAC0" w14:textId="77777777" w:rsidR="005110DD" w:rsidRPr="0071371D" w:rsidRDefault="005110DD" w:rsidP="00F8305C">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3265B658" w14:textId="77777777" w:rsidR="005110DD" w:rsidRPr="0071371D" w:rsidRDefault="005110DD" w:rsidP="00F8305C">
            <w:pPr>
              <w:jc w:val="both"/>
            </w:pPr>
          </w:p>
          <w:p w14:paraId="03112BB5" w14:textId="41A70B87" w:rsidR="005110DD"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2DD84F2E"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0D6F23B9" w14:textId="77777777" w:rsidR="005110DD" w:rsidRDefault="005110DD" w:rsidP="00F8305C">
            <w:pPr>
              <w:jc w:val="both"/>
            </w:pPr>
            <w:r>
              <w:rPr>
                <w:b/>
              </w:rPr>
              <w:t>Studijní literatura a studijní pomůcky</w:t>
            </w:r>
          </w:p>
        </w:tc>
        <w:tc>
          <w:tcPr>
            <w:tcW w:w="6202" w:type="dxa"/>
            <w:gridSpan w:val="10"/>
            <w:tcBorders>
              <w:top w:val="single" w:sz="4" w:space="0" w:color="auto"/>
              <w:bottom w:val="nil"/>
            </w:tcBorders>
          </w:tcPr>
          <w:p w14:paraId="7BBA1C30" w14:textId="77777777" w:rsidR="005110DD" w:rsidRDefault="005110DD" w:rsidP="00F8305C">
            <w:pPr>
              <w:jc w:val="both"/>
            </w:pPr>
          </w:p>
        </w:tc>
      </w:tr>
      <w:tr w:rsidR="005110DD" w14:paraId="108C8976" w14:textId="77777777" w:rsidTr="001041BE">
        <w:trPr>
          <w:gridBefore w:val="1"/>
          <w:gridAfter w:val="1"/>
          <w:wBefore w:w="393" w:type="dxa"/>
          <w:wAfter w:w="101" w:type="dxa"/>
          <w:trHeight w:val="1497"/>
        </w:trPr>
        <w:tc>
          <w:tcPr>
            <w:tcW w:w="9855" w:type="dxa"/>
            <w:gridSpan w:val="15"/>
            <w:tcBorders>
              <w:top w:val="nil"/>
            </w:tcBorders>
          </w:tcPr>
          <w:p w14:paraId="5E62675C" w14:textId="77777777" w:rsidR="005110DD" w:rsidRPr="00EF223B" w:rsidRDefault="005110DD" w:rsidP="00EF223B">
            <w:pPr>
              <w:jc w:val="both"/>
              <w:rPr>
                <w:u w:val="single"/>
              </w:rPr>
            </w:pPr>
            <w:r w:rsidRPr="00EF223B">
              <w:rPr>
                <w:u w:val="single"/>
              </w:rPr>
              <w:t>Povinná literatura:</w:t>
            </w:r>
          </w:p>
          <w:p w14:paraId="229BFBA4" w14:textId="77777777" w:rsidR="00EF223B" w:rsidRPr="00EF223B" w:rsidRDefault="00EF223B" w:rsidP="00EF223B">
            <w:pPr>
              <w:jc w:val="both"/>
              <w:rPr>
                <w:color w:val="212529"/>
                <w:shd w:val="clear" w:color="auto" w:fill="FFFFFF"/>
              </w:rPr>
            </w:pPr>
            <w:r w:rsidRPr="00EF223B">
              <w:rPr>
                <w:color w:val="212529"/>
                <w:shd w:val="clear" w:color="auto" w:fill="FFFFFF"/>
              </w:rPr>
              <w:t>BALÁŽ, P</w:t>
            </w:r>
            <w:r>
              <w:rPr>
                <w:color w:val="212529"/>
                <w:shd w:val="clear" w:color="auto" w:fill="FFFFFF"/>
              </w:rPr>
              <w:t xml:space="preserve">., </w:t>
            </w:r>
            <w:r w:rsidRPr="00EF223B">
              <w:rPr>
                <w:color w:val="212529"/>
                <w:shd w:val="clear" w:color="auto" w:fill="FFFFFF"/>
              </w:rPr>
              <w:t>BALÁŽ, M</w:t>
            </w:r>
            <w:r>
              <w:rPr>
                <w:color w:val="212529"/>
                <w:shd w:val="clear" w:color="auto" w:fill="FFFFFF"/>
              </w:rPr>
              <w:t xml:space="preserve">., </w:t>
            </w:r>
            <w:r w:rsidRPr="00EF223B">
              <w:rPr>
                <w:color w:val="212529"/>
                <w:shd w:val="clear" w:color="auto" w:fill="FFFFFF"/>
              </w:rPr>
              <w:t xml:space="preserve">TURIANICOVÁ, E. Chémia materiálov. </w:t>
            </w:r>
            <w:r>
              <w:rPr>
                <w:color w:val="212529"/>
                <w:shd w:val="clear" w:color="auto" w:fill="FFFFFF"/>
              </w:rPr>
              <w:t xml:space="preserve">Bratislava: VEDA, </w:t>
            </w:r>
            <w:r w:rsidRPr="00EF223B">
              <w:rPr>
                <w:color w:val="212529"/>
                <w:shd w:val="clear" w:color="auto" w:fill="FFFFFF"/>
              </w:rPr>
              <w:t>2014. ISBN 9788022413602.</w:t>
            </w:r>
          </w:p>
          <w:p w14:paraId="55117587" w14:textId="77777777" w:rsidR="00EF223B" w:rsidRPr="00EF223B" w:rsidRDefault="00EF223B" w:rsidP="00EF223B">
            <w:pPr>
              <w:jc w:val="both"/>
            </w:pPr>
            <w:r w:rsidRPr="00EF223B">
              <w:rPr>
                <w:color w:val="000000"/>
                <w:shd w:val="clear" w:color="auto" w:fill="FFFFFF"/>
              </w:rPr>
              <w:t>HOUSECROFT, C</w:t>
            </w:r>
            <w:r>
              <w:rPr>
                <w:color w:val="000000"/>
                <w:shd w:val="clear" w:color="auto" w:fill="FFFFFF"/>
              </w:rPr>
              <w:t>.</w:t>
            </w:r>
            <w:r w:rsidRPr="00EF223B">
              <w:rPr>
                <w:color w:val="000000"/>
                <w:shd w:val="clear" w:color="auto" w:fill="FFFFFF"/>
              </w:rPr>
              <w:t>E.</w:t>
            </w:r>
            <w:r>
              <w:rPr>
                <w:color w:val="000000"/>
                <w:shd w:val="clear" w:color="auto" w:fill="FFFFFF"/>
              </w:rPr>
              <w:t xml:space="preserve">, </w:t>
            </w:r>
            <w:r w:rsidRPr="00EF223B">
              <w:rPr>
                <w:color w:val="000000"/>
                <w:shd w:val="clear" w:color="auto" w:fill="FFFFFF"/>
              </w:rPr>
              <w:t xml:space="preserve">SHARPE, A.G. Anorganická chemie. Praha: </w:t>
            </w:r>
            <w:r>
              <w:rPr>
                <w:color w:val="000000"/>
                <w:shd w:val="clear" w:color="auto" w:fill="FFFFFF"/>
              </w:rPr>
              <w:t>VŠCHT</w:t>
            </w:r>
            <w:r w:rsidRPr="00EF223B">
              <w:rPr>
                <w:color w:val="000000"/>
                <w:shd w:val="clear" w:color="auto" w:fill="FFFFFF"/>
              </w:rPr>
              <w:t>, 2014. ISBN 9788070808726.</w:t>
            </w:r>
          </w:p>
          <w:p w14:paraId="6B0254D9" w14:textId="0735DEF4" w:rsidR="00EF223B" w:rsidRDefault="00EF223B" w:rsidP="00EF223B">
            <w:pPr>
              <w:jc w:val="both"/>
              <w:rPr>
                <w:color w:val="000000"/>
                <w:shd w:val="clear" w:color="auto" w:fill="FFFFFF"/>
              </w:rPr>
            </w:pPr>
            <w:r w:rsidRPr="00EF223B">
              <w:rPr>
                <w:color w:val="000000"/>
                <w:shd w:val="clear" w:color="auto" w:fill="FFFFFF"/>
              </w:rPr>
              <w:t>SCHUBERT, U.</w:t>
            </w:r>
            <w:r>
              <w:rPr>
                <w:color w:val="000000"/>
                <w:shd w:val="clear" w:color="auto" w:fill="FFFFFF"/>
              </w:rPr>
              <w:t xml:space="preserve">, </w:t>
            </w:r>
            <w:r w:rsidRPr="00EF223B">
              <w:rPr>
                <w:color w:val="000000"/>
                <w:shd w:val="clear" w:color="auto" w:fill="FFFFFF"/>
              </w:rPr>
              <w:t xml:space="preserve">HÜSING, N. Synthesis of Inorganic Materials. </w:t>
            </w:r>
            <w:r>
              <w:rPr>
                <w:color w:val="000000"/>
                <w:shd w:val="clear" w:color="auto" w:fill="FFFFFF"/>
              </w:rPr>
              <w:t>4th Ed. W</w:t>
            </w:r>
            <w:r w:rsidRPr="00EF223B">
              <w:rPr>
                <w:color w:val="000000"/>
                <w:shd w:val="clear" w:color="auto" w:fill="FFFFFF"/>
              </w:rPr>
              <w:t>einheim: Wiley-VCH, 2019. ISBN 9783527344574.</w:t>
            </w:r>
            <w:r>
              <w:rPr>
                <w:color w:val="000000"/>
                <w:shd w:val="clear" w:color="auto" w:fill="FFFFFF"/>
              </w:rPr>
              <w:t xml:space="preserve"> </w:t>
            </w:r>
            <w:r w:rsidRPr="00EF223B">
              <w:rPr>
                <w:color w:val="000000"/>
                <w:shd w:val="clear" w:color="auto" w:fill="FFFFFF"/>
              </w:rPr>
              <w:t>Dostupné z: </w:t>
            </w:r>
          </w:p>
          <w:p w14:paraId="261A43C8" w14:textId="1A961A89" w:rsidR="00EF223B" w:rsidRPr="00EF223B" w:rsidRDefault="009556F6" w:rsidP="00EF223B">
            <w:pPr>
              <w:jc w:val="both"/>
            </w:pPr>
            <w:hyperlink r:id="rId43" w:history="1">
              <w:r w:rsidR="004B6296" w:rsidRPr="001C663F">
                <w:rPr>
                  <w:rStyle w:val="Hypertextovodkaz"/>
                  <w:shd w:val="clear" w:color="auto" w:fill="FFFFFF"/>
                </w:rPr>
                <w:t>https://proxy.k.utb.cz/login?url=https://app.knovel.com/hotlink/toc/id:kpSIME0008/synthesis-of-inorganic?kpromoter=marc</w:t>
              </w:r>
            </w:hyperlink>
            <w:r w:rsidR="00EF223B">
              <w:t>.</w:t>
            </w:r>
          </w:p>
          <w:p w14:paraId="2436F03F" w14:textId="3443CA24" w:rsidR="00EF223B" w:rsidRDefault="00EF223B" w:rsidP="00EF223B">
            <w:pPr>
              <w:jc w:val="both"/>
            </w:pPr>
            <w:r w:rsidRPr="00EF223B">
              <w:rPr>
                <w:color w:val="000000"/>
                <w:shd w:val="clear" w:color="auto" w:fill="FFFFFF"/>
              </w:rPr>
              <w:t>RAO, C.N.R.</w:t>
            </w:r>
            <w:r>
              <w:rPr>
                <w:color w:val="000000"/>
                <w:shd w:val="clear" w:color="auto" w:fill="FFFFFF"/>
              </w:rPr>
              <w:t xml:space="preserve">, </w:t>
            </w:r>
            <w:r w:rsidRPr="00EF223B">
              <w:rPr>
                <w:color w:val="000000"/>
                <w:shd w:val="clear" w:color="auto" w:fill="FFFFFF"/>
              </w:rPr>
              <w:t>BISWAS, K. Essentials of Inorganic Materials Synthesis. Hoboken: Wiley, 2015. ISBN 9781118892671.</w:t>
            </w:r>
            <w:r w:rsidR="009B492F">
              <w:rPr>
                <w:color w:val="000000"/>
                <w:shd w:val="clear" w:color="auto" w:fill="FFFFFF"/>
              </w:rPr>
              <w:t xml:space="preserve"> </w:t>
            </w:r>
            <w:r w:rsidRPr="00EF223B">
              <w:rPr>
                <w:color w:val="000000"/>
                <w:shd w:val="clear" w:color="auto" w:fill="FFFFFF"/>
              </w:rPr>
              <w:t>Dostupné z: </w:t>
            </w:r>
            <w:hyperlink r:id="rId44" w:history="1">
              <w:r w:rsidRPr="00EF223B">
                <w:rPr>
                  <w:rStyle w:val="Hypertextovodkaz"/>
                  <w:shd w:val="clear" w:color="auto" w:fill="FFFFFF"/>
                </w:rPr>
                <w:t>https://proxy.k.utb.cz/login?url=https://onlinelibrary.wiley.com/doi/book/10.1002/9781118892671</w:t>
              </w:r>
            </w:hyperlink>
            <w:r>
              <w:t>.</w:t>
            </w:r>
          </w:p>
          <w:p w14:paraId="02BF8C74" w14:textId="77777777" w:rsidR="005110DD" w:rsidRPr="00EF223B" w:rsidRDefault="005110DD" w:rsidP="00EF223B">
            <w:pPr>
              <w:jc w:val="both"/>
            </w:pPr>
          </w:p>
          <w:p w14:paraId="097BFFC8" w14:textId="77777777" w:rsidR="005110DD" w:rsidRPr="00EF223B" w:rsidRDefault="005110DD" w:rsidP="00EF223B">
            <w:pPr>
              <w:jc w:val="both"/>
              <w:rPr>
                <w:u w:val="single"/>
              </w:rPr>
            </w:pPr>
            <w:r w:rsidRPr="00EF223B">
              <w:rPr>
                <w:u w:val="single"/>
              </w:rPr>
              <w:t>Doporučená literatura:</w:t>
            </w:r>
          </w:p>
          <w:p w14:paraId="1447200E" w14:textId="1FA60413" w:rsidR="00EF223B" w:rsidRPr="00EF223B" w:rsidRDefault="00EF223B" w:rsidP="00EF223B">
            <w:pPr>
              <w:jc w:val="both"/>
              <w:rPr>
                <w:color w:val="000000"/>
                <w:shd w:val="clear" w:color="auto" w:fill="FFFFFF"/>
              </w:rPr>
            </w:pPr>
            <w:r w:rsidRPr="00EF223B">
              <w:rPr>
                <w:color w:val="000000"/>
                <w:shd w:val="clear" w:color="auto" w:fill="FFFFFF"/>
              </w:rPr>
              <w:t xml:space="preserve">RAAB, M. Materiály a člověk: netradiční úvod do současné materiálové vědy. </w:t>
            </w:r>
            <w:r w:rsidR="003B7089">
              <w:rPr>
                <w:color w:val="000000"/>
                <w:shd w:val="clear" w:color="auto" w:fill="FFFFFF"/>
              </w:rPr>
              <w:t>2. vyd</w:t>
            </w:r>
            <w:r w:rsidRPr="00EF223B">
              <w:rPr>
                <w:color w:val="000000"/>
                <w:shd w:val="clear" w:color="auto" w:fill="FFFFFF"/>
              </w:rPr>
              <w:t xml:space="preserve">. </w:t>
            </w:r>
            <w:r w:rsidR="003B7089">
              <w:rPr>
                <w:color w:val="000000"/>
                <w:shd w:val="clear" w:color="auto" w:fill="FFFFFF"/>
              </w:rPr>
              <w:t>Zlín: UTB</w:t>
            </w:r>
            <w:r w:rsidRPr="00EF223B">
              <w:rPr>
                <w:color w:val="000000"/>
                <w:shd w:val="clear" w:color="auto" w:fill="FFFFFF"/>
              </w:rPr>
              <w:t>, 2020. ISBN 978-80-7454-901-4.</w:t>
            </w:r>
          </w:p>
          <w:p w14:paraId="7302E24C" w14:textId="149F9CE5" w:rsidR="00EF223B" w:rsidRPr="00EF223B" w:rsidRDefault="00EF223B" w:rsidP="00EF223B">
            <w:pPr>
              <w:jc w:val="both"/>
            </w:pPr>
            <w:r w:rsidRPr="00EF223B">
              <w:rPr>
                <w:color w:val="000000"/>
                <w:shd w:val="clear" w:color="auto" w:fill="FFFFFF"/>
              </w:rPr>
              <w:t>ATKINS, P.W.</w:t>
            </w:r>
            <w:r w:rsidR="003B7089">
              <w:rPr>
                <w:color w:val="000000"/>
                <w:shd w:val="clear" w:color="auto" w:fill="FFFFFF"/>
              </w:rPr>
              <w:t xml:space="preserve">, </w:t>
            </w:r>
            <w:r w:rsidRPr="00EF223B">
              <w:rPr>
                <w:color w:val="000000"/>
                <w:shd w:val="clear" w:color="auto" w:fill="FFFFFF"/>
              </w:rPr>
              <w:t xml:space="preserve">DE PAULA, J. Fyzikální chemie. Praha: </w:t>
            </w:r>
            <w:r w:rsidR="003B7089">
              <w:rPr>
                <w:color w:val="000000"/>
                <w:shd w:val="clear" w:color="auto" w:fill="FFFFFF"/>
              </w:rPr>
              <w:t>VŠCHT</w:t>
            </w:r>
            <w:r w:rsidRPr="00EF223B">
              <w:rPr>
                <w:color w:val="000000"/>
                <w:shd w:val="clear" w:color="auto" w:fill="FFFFFF"/>
              </w:rPr>
              <w:t>, 2013. ISBN 9788070808306.</w:t>
            </w:r>
          </w:p>
          <w:p w14:paraId="1BF19C3E" w14:textId="749B40D0" w:rsidR="00EF223B" w:rsidRPr="00EF223B" w:rsidRDefault="00EF223B" w:rsidP="00EF223B">
            <w:pPr>
              <w:jc w:val="both"/>
              <w:rPr>
                <w:color w:val="000000"/>
                <w:shd w:val="clear" w:color="auto" w:fill="FFFFFF"/>
              </w:rPr>
            </w:pPr>
            <w:r w:rsidRPr="00EF223B">
              <w:rPr>
                <w:color w:val="000000"/>
                <w:shd w:val="clear" w:color="auto" w:fill="FFFFFF"/>
              </w:rPr>
              <w:t>CHRUŚCIEL, J</w:t>
            </w:r>
            <w:r w:rsidR="003B7089">
              <w:rPr>
                <w:color w:val="000000"/>
                <w:shd w:val="clear" w:color="auto" w:fill="FFFFFF"/>
              </w:rPr>
              <w:t>.</w:t>
            </w:r>
            <w:r w:rsidRPr="00EF223B">
              <w:rPr>
                <w:color w:val="000000"/>
                <w:shd w:val="clear" w:color="auto" w:fill="FFFFFF"/>
              </w:rPr>
              <w:t>J. Silicon-</w:t>
            </w:r>
            <w:r w:rsidR="003B7089">
              <w:rPr>
                <w:color w:val="000000"/>
                <w:shd w:val="clear" w:color="auto" w:fill="FFFFFF"/>
              </w:rPr>
              <w:t>B</w:t>
            </w:r>
            <w:r w:rsidRPr="00EF223B">
              <w:rPr>
                <w:color w:val="000000"/>
                <w:shd w:val="clear" w:color="auto" w:fill="FFFFFF"/>
              </w:rPr>
              <w:t>ased Polymers and Materials. Berlin: De Gruyter, 2022. ISBN 978-3-11-063993-3.</w:t>
            </w:r>
          </w:p>
          <w:p w14:paraId="75106200" w14:textId="399727DC" w:rsidR="005110DD" w:rsidRPr="00D22542" w:rsidRDefault="00EF223B" w:rsidP="003B7089">
            <w:pPr>
              <w:jc w:val="both"/>
            </w:pPr>
            <w:r w:rsidRPr="00EF223B">
              <w:rPr>
                <w:color w:val="000000"/>
                <w:shd w:val="clear" w:color="auto" w:fill="FFFFFF"/>
              </w:rPr>
              <w:t>DOUHAL, A</w:t>
            </w:r>
            <w:r w:rsidR="003B7089">
              <w:rPr>
                <w:color w:val="000000"/>
                <w:shd w:val="clear" w:color="auto" w:fill="FFFFFF"/>
              </w:rPr>
              <w:t xml:space="preserve">., </w:t>
            </w:r>
            <w:r w:rsidRPr="00EF223B">
              <w:rPr>
                <w:color w:val="000000"/>
                <w:shd w:val="clear" w:color="auto" w:fill="FFFFFF"/>
              </w:rPr>
              <w:t>ANPO, M. Chemistry of Silica and Zeolite-Based Materials: Synthesis, Characterization and Applications. Chemical, Physical and Biological Aspects of Confined Systems. Amsterdam: Elsevier, 2019. ISBN 9780128178140. Dostupné z:</w:t>
            </w:r>
            <w:r w:rsidR="003B7089">
              <w:rPr>
                <w:color w:val="000000"/>
                <w:shd w:val="clear" w:color="auto" w:fill="FFFFFF"/>
              </w:rPr>
              <w:t xml:space="preserve"> </w:t>
            </w:r>
            <w:hyperlink r:id="rId45" w:history="1">
              <w:r w:rsidRPr="001C663F">
                <w:rPr>
                  <w:rStyle w:val="Hypertextovodkaz"/>
                  <w:shd w:val="clear" w:color="auto" w:fill="FFFFFF"/>
                </w:rPr>
                <w:t>https://proxy.k.utb.cz/login?url=https://app.knovel.com/hotlink/toc/id:kpCSZBMSC4/chemistry-of-silica?kpromoter=marc</w:t>
              </w:r>
            </w:hyperlink>
            <w:r w:rsidRPr="00EF223B">
              <w:rPr>
                <w:color w:val="000000"/>
                <w:shd w:val="clear" w:color="auto" w:fill="FFFFFF"/>
              </w:rPr>
              <w:t>.</w:t>
            </w:r>
          </w:p>
        </w:tc>
      </w:tr>
      <w:tr w:rsidR="005110DD" w14:paraId="6C660112"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7A821B80" w14:textId="77777777" w:rsidR="005110DD" w:rsidRDefault="005110DD" w:rsidP="00F8305C">
            <w:pPr>
              <w:jc w:val="center"/>
              <w:rPr>
                <w:b/>
              </w:rPr>
            </w:pPr>
            <w:r>
              <w:rPr>
                <w:b/>
              </w:rPr>
              <w:t>Informace ke kombinované nebo distanční formě</w:t>
            </w:r>
          </w:p>
        </w:tc>
      </w:tr>
      <w:tr w:rsidR="005110DD" w14:paraId="31B8204C"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20440E3F" w14:textId="77777777" w:rsidR="005110DD" w:rsidRDefault="005110DD" w:rsidP="00F8305C">
            <w:pPr>
              <w:jc w:val="both"/>
            </w:pPr>
            <w:r>
              <w:rPr>
                <w:b/>
              </w:rPr>
              <w:t>Rozsah konzultací (soustředění)</w:t>
            </w:r>
          </w:p>
        </w:tc>
        <w:tc>
          <w:tcPr>
            <w:tcW w:w="889" w:type="dxa"/>
            <w:tcBorders>
              <w:top w:val="single" w:sz="2" w:space="0" w:color="auto"/>
            </w:tcBorders>
          </w:tcPr>
          <w:p w14:paraId="6DE3405B" w14:textId="6BDD599E" w:rsidR="005110DD" w:rsidRDefault="00766418" w:rsidP="00766418">
            <w:pPr>
              <w:jc w:val="center"/>
            </w:pPr>
            <w:r>
              <w:t>16</w:t>
            </w:r>
          </w:p>
        </w:tc>
        <w:tc>
          <w:tcPr>
            <w:tcW w:w="4179" w:type="dxa"/>
            <w:gridSpan w:val="7"/>
            <w:tcBorders>
              <w:top w:val="single" w:sz="2" w:space="0" w:color="auto"/>
            </w:tcBorders>
            <w:shd w:val="clear" w:color="auto" w:fill="F7CAAC"/>
          </w:tcPr>
          <w:p w14:paraId="4228C91C" w14:textId="77777777" w:rsidR="005110DD" w:rsidRDefault="005110DD" w:rsidP="00F8305C">
            <w:pPr>
              <w:jc w:val="both"/>
              <w:rPr>
                <w:b/>
              </w:rPr>
            </w:pPr>
            <w:r>
              <w:rPr>
                <w:b/>
              </w:rPr>
              <w:t xml:space="preserve">hodin </w:t>
            </w:r>
          </w:p>
        </w:tc>
      </w:tr>
      <w:tr w:rsidR="005110DD" w14:paraId="644280EC" w14:textId="77777777" w:rsidTr="001041BE">
        <w:trPr>
          <w:gridBefore w:val="1"/>
          <w:gridAfter w:val="1"/>
          <w:wBefore w:w="393" w:type="dxa"/>
          <w:wAfter w:w="101" w:type="dxa"/>
        </w:trPr>
        <w:tc>
          <w:tcPr>
            <w:tcW w:w="9855" w:type="dxa"/>
            <w:gridSpan w:val="15"/>
            <w:shd w:val="clear" w:color="auto" w:fill="F7CAAC"/>
          </w:tcPr>
          <w:p w14:paraId="7FBBD760" w14:textId="77777777" w:rsidR="005110DD" w:rsidRDefault="005110DD" w:rsidP="00F8305C">
            <w:pPr>
              <w:jc w:val="both"/>
              <w:rPr>
                <w:b/>
              </w:rPr>
            </w:pPr>
            <w:r>
              <w:rPr>
                <w:b/>
              </w:rPr>
              <w:t>Informace o způsobu kontaktu s vyučujícím</w:t>
            </w:r>
          </w:p>
        </w:tc>
      </w:tr>
      <w:tr w:rsidR="005110DD" w14:paraId="0FE64A1F" w14:textId="77777777" w:rsidTr="001041BE">
        <w:trPr>
          <w:gridBefore w:val="1"/>
          <w:gridAfter w:val="1"/>
          <w:wBefore w:w="393" w:type="dxa"/>
          <w:wAfter w:w="101" w:type="dxa"/>
          <w:trHeight w:val="1373"/>
        </w:trPr>
        <w:tc>
          <w:tcPr>
            <w:tcW w:w="9855" w:type="dxa"/>
            <w:gridSpan w:val="15"/>
          </w:tcPr>
          <w:p w14:paraId="37C22E46" w14:textId="23FC2C82" w:rsidR="00D55912" w:rsidRPr="00CE6F38" w:rsidRDefault="00D55912" w:rsidP="003B7089">
            <w:pPr>
              <w:pStyle w:val="TableParagraph"/>
              <w:spacing w:line="240" w:lineRule="auto"/>
              <w:ind w:left="0"/>
              <w:rPr>
                <w:sz w:val="20"/>
                <w:szCs w:val="20"/>
              </w:rPr>
            </w:pPr>
            <w:r w:rsidRPr="00CE6F38">
              <w:rPr>
                <w:sz w:val="20"/>
                <w:szCs w:val="20"/>
              </w:rPr>
              <w:t>Studenti se účastní výuky, kde je jim redukovanou formou prezentována látka dle anotace předmětu. Výuka je realizována v</w:t>
            </w:r>
            <w:r>
              <w:rPr>
                <w:sz w:val="20"/>
                <w:szCs w:val="20"/>
              </w:rPr>
              <w:t> </w:t>
            </w:r>
            <w:r w:rsidRPr="00CE6F38">
              <w:rPr>
                <w:sz w:val="20"/>
                <w:szCs w:val="20"/>
              </w:rPr>
              <w:t>blocích</w:t>
            </w:r>
            <w:r>
              <w:rPr>
                <w:sz w:val="20"/>
                <w:szCs w:val="20"/>
              </w:rPr>
              <w:t>.</w:t>
            </w:r>
            <w:r w:rsidRPr="00CE6F38">
              <w:rPr>
                <w:sz w:val="20"/>
                <w:szCs w:val="20"/>
              </w:rPr>
              <w:t xml:space="preserve"> Studentům budou určeny části učiva k samostatnému nastudování. </w:t>
            </w:r>
            <w:r w:rsidR="003B7089">
              <w:rPr>
                <w:sz w:val="20"/>
                <w:szCs w:val="20"/>
              </w:rPr>
              <w:t xml:space="preserve">Klíčové oblasti: </w:t>
            </w:r>
            <w:r w:rsidR="003B7089" w:rsidRPr="00F11725">
              <w:rPr>
                <w:sz w:val="20"/>
                <w:szCs w:val="20"/>
              </w:rPr>
              <w:t>keramické materiály, sklo, kovové materiály, metalo-organické materiály, krystalické a nekrystalické materiály (dle sylabu</w:t>
            </w:r>
            <w:r w:rsidR="003B7089">
              <w:rPr>
                <w:sz w:val="20"/>
                <w:szCs w:val="20"/>
              </w:rPr>
              <w:t xml:space="preserve"> předmětu</w:t>
            </w:r>
            <w:r w:rsidR="003B7089" w:rsidRPr="00F11725">
              <w:rPr>
                <w:sz w:val="20"/>
                <w:szCs w:val="20"/>
              </w:rPr>
              <w:t>).</w:t>
            </w:r>
            <w:r w:rsidR="003B7089">
              <w:rPr>
                <w:sz w:val="20"/>
                <w:szCs w:val="20"/>
              </w:rPr>
              <w:t xml:space="preserve"> Samostudium bude realizováno s využitím doporučené literatury a studijní opory. Kontrola samostudia bude provedena pomocí testu</w:t>
            </w:r>
            <w:r w:rsidR="00E20539">
              <w:rPr>
                <w:sz w:val="20"/>
                <w:szCs w:val="20"/>
              </w:rPr>
              <w:t>. Z</w:t>
            </w:r>
            <w:r w:rsidR="003B7089">
              <w:rPr>
                <w:sz w:val="20"/>
                <w:szCs w:val="20"/>
              </w:rPr>
              <w:t xml:space="preserve">akončení předmětu </w:t>
            </w:r>
            <w:r w:rsidR="003A7ABE">
              <w:rPr>
                <w:sz w:val="20"/>
                <w:szCs w:val="20"/>
              </w:rPr>
              <w:t xml:space="preserve">je </w:t>
            </w:r>
            <w:r w:rsidR="003B7089">
              <w:rPr>
                <w:sz w:val="20"/>
                <w:szCs w:val="20"/>
              </w:rPr>
              <w:t xml:space="preserve">písemnou zkouškou. </w:t>
            </w:r>
            <w:r w:rsidRPr="00CE6F38">
              <w:rPr>
                <w:sz w:val="20"/>
                <w:szCs w:val="20"/>
              </w:rPr>
              <w:t>Konzultace jsou možné v rámci výuky nebo lze vyučujícího kontaktovat viz</w:t>
            </w:r>
            <w:r w:rsidRPr="00CE6F38">
              <w:rPr>
                <w:spacing w:val="-2"/>
                <w:sz w:val="20"/>
                <w:szCs w:val="20"/>
              </w:rPr>
              <w:t xml:space="preserve"> </w:t>
            </w:r>
            <w:r w:rsidRPr="00CE6F38">
              <w:rPr>
                <w:sz w:val="20"/>
                <w:szCs w:val="20"/>
              </w:rPr>
              <w:t>níže.</w:t>
            </w:r>
          </w:p>
          <w:p w14:paraId="2F75FD03" w14:textId="77777777" w:rsidR="00D55912" w:rsidRPr="00CE6F38" w:rsidRDefault="00D55912" w:rsidP="00D55912"/>
          <w:p w14:paraId="5C781DCD" w14:textId="7D257037" w:rsidR="00D55912" w:rsidRDefault="00D55912" w:rsidP="00D55912">
            <w:r w:rsidRPr="00CE6F38">
              <w:t xml:space="preserve">Možnosti komunikace s vyučujícím: </w:t>
            </w:r>
            <w:hyperlink r:id="rId46" w:history="1">
              <w:r w:rsidR="004E2F21" w:rsidRPr="004E2F21">
                <w:rPr>
                  <w:rStyle w:val="Hypertextovodkaz"/>
                </w:rPr>
                <w:t>dastychova@utb.cz,</w:t>
              </w:r>
            </w:hyperlink>
            <w:r w:rsidRPr="004E2F21">
              <w:rPr>
                <w:spacing w:val="-6"/>
              </w:rPr>
              <w:t xml:space="preserve"> </w:t>
            </w:r>
            <w:r w:rsidRPr="004E2F21">
              <w:t>576</w:t>
            </w:r>
            <w:r w:rsidRPr="004E2F21">
              <w:rPr>
                <w:spacing w:val="-7"/>
              </w:rPr>
              <w:t xml:space="preserve"> </w:t>
            </w:r>
            <w:r w:rsidRPr="004E2F21">
              <w:t>031</w:t>
            </w:r>
            <w:r w:rsidR="004E2F21" w:rsidRPr="004E2F21">
              <w:rPr>
                <w:spacing w:val="-5"/>
              </w:rPr>
              <w:t> </w:t>
            </w:r>
            <w:r w:rsidR="004E2F21" w:rsidRPr="004E2F21">
              <w:rPr>
                <w:spacing w:val="-4"/>
              </w:rPr>
              <w:t>217</w:t>
            </w:r>
            <w:r w:rsidRPr="004E2F21">
              <w:rPr>
                <w:spacing w:val="-4"/>
              </w:rPr>
              <w:t>.</w:t>
            </w:r>
          </w:p>
          <w:p w14:paraId="6658D219" w14:textId="77777777" w:rsidR="005110DD" w:rsidRDefault="005110DD" w:rsidP="00F8305C">
            <w:pPr>
              <w:jc w:val="both"/>
            </w:pPr>
          </w:p>
          <w:p w14:paraId="7880E64A" w14:textId="77777777" w:rsidR="005110DD" w:rsidRDefault="005110DD" w:rsidP="00F8305C">
            <w:pPr>
              <w:jc w:val="both"/>
            </w:pPr>
          </w:p>
          <w:p w14:paraId="040FA397" w14:textId="77777777" w:rsidR="005110DD" w:rsidRDefault="005110DD" w:rsidP="00F8305C">
            <w:pPr>
              <w:jc w:val="both"/>
            </w:pPr>
          </w:p>
          <w:p w14:paraId="67039153" w14:textId="77777777" w:rsidR="005110DD" w:rsidRDefault="005110DD" w:rsidP="00F8305C">
            <w:pPr>
              <w:jc w:val="both"/>
            </w:pPr>
          </w:p>
          <w:p w14:paraId="0EEB0335" w14:textId="77777777" w:rsidR="005110DD" w:rsidRDefault="005110DD" w:rsidP="00F8305C">
            <w:pPr>
              <w:jc w:val="both"/>
            </w:pPr>
          </w:p>
          <w:p w14:paraId="68E6CADD" w14:textId="77777777" w:rsidR="005110DD" w:rsidRDefault="005110DD" w:rsidP="00F8305C">
            <w:pPr>
              <w:jc w:val="both"/>
            </w:pPr>
          </w:p>
          <w:p w14:paraId="3FDF49D7" w14:textId="77777777" w:rsidR="003B7089" w:rsidRDefault="003B7089" w:rsidP="00F8305C">
            <w:pPr>
              <w:jc w:val="both"/>
            </w:pPr>
          </w:p>
          <w:p w14:paraId="32089FC6" w14:textId="761E049A" w:rsidR="003B7089" w:rsidRDefault="003B7089" w:rsidP="00F8305C">
            <w:pPr>
              <w:jc w:val="both"/>
            </w:pPr>
          </w:p>
        </w:tc>
      </w:tr>
      <w:tr w:rsidR="005110DD" w14:paraId="3A4B9295"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10B63CEA" w14:textId="77777777" w:rsidR="005110DD" w:rsidRDefault="005110DD" w:rsidP="00F8305C">
            <w:pPr>
              <w:jc w:val="both"/>
              <w:rPr>
                <w:b/>
                <w:sz w:val="28"/>
              </w:rPr>
            </w:pPr>
            <w:r>
              <w:lastRenderedPageBreak/>
              <w:br w:type="page"/>
            </w:r>
            <w:r>
              <w:rPr>
                <w:b/>
                <w:sz w:val="28"/>
              </w:rPr>
              <w:t>B-III – Charakteristika studijního předmětu</w:t>
            </w:r>
          </w:p>
        </w:tc>
      </w:tr>
      <w:tr w:rsidR="005110DD" w14:paraId="4514B3B3"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0043331A"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2D0C1F2C" w14:textId="0D35EB9B" w:rsidR="005110DD" w:rsidRPr="00C964A6" w:rsidRDefault="00C964A6" w:rsidP="00F8305C">
            <w:pPr>
              <w:jc w:val="both"/>
              <w:rPr>
                <w:b/>
                <w:bCs/>
              </w:rPr>
            </w:pPr>
            <w:bookmarkStart w:id="260" w:name="Org_chem_I"/>
            <w:bookmarkEnd w:id="260"/>
            <w:r w:rsidRPr="00C964A6">
              <w:rPr>
                <w:b/>
                <w:bCs/>
              </w:rPr>
              <w:t>Organická chemie I</w:t>
            </w:r>
          </w:p>
        </w:tc>
      </w:tr>
      <w:tr w:rsidR="005110DD" w14:paraId="3B62CB77" w14:textId="77777777" w:rsidTr="001041BE">
        <w:trPr>
          <w:gridBefore w:val="1"/>
          <w:gridAfter w:val="1"/>
          <w:wBefore w:w="393" w:type="dxa"/>
          <w:wAfter w:w="101" w:type="dxa"/>
        </w:trPr>
        <w:tc>
          <w:tcPr>
            <w:tcW w:w="3435" w:type="dxa"/>
            <w:gridSpan w:val="4"/>
            <w:shd w:val="clear" w:color="auto" w:fill="F7CAAC"/>
          </w:tcPr>
          <w:p w14:paraId="463EC4A6" w14:textId="77777777" w:rsidR="005110DD" w:rsidRDefault="005110DD" w:rsidP="00F8305C">
            <w:pPr>
              <w:jc w:val="both"/>
              <w:rPr>
                <w:b/>
              </w:rPr>
            </w:pPr>
            <w:r>
              <w:rPr>
                <w:b/>
              </w:rPr>
              <w:t>Typ předmětu</w:t>
            </w:r>
          </w:p>
        </w:tc>
        <w:tc>
          <w:tcPr>
            <w:tcW w:w="3057" w:type="dxa"/>
            <w:gridSpan w:val="6"/>
          </w:tcPr>
          <w:p w14:paraId="710B0059" w14:textId="77777777" w:rsidR="005110DD" w:rsidRDefault="005110DD" w:rsidP="00F8305C">
            <w:pPr>
              <w:jc w:val="both"/>
            </w:pPr>
            <w:r>
              <w:t>povinný</w:t>
            </w:r>
          </w:p>
        </w:tc>
        <w:tc>
          <w:tcPr>
            <w:tcW w:w="2695" w:type="dxa"/>
            <w:gridSpan w:val="4"/>
            <w:shd w:val="clear" w:color="auto" w:fill="F7CAAC"/>
          </w:tcPr>
          <w:p w14:paraId="4E1953B0" w14:textId="77777777" w:rsidR="005110DD" w:rsidRDefault="005110DD" w:rsidP="00F8305C">
            <w:pPr>
              <w:jc w:val="both"/>
            </w:pPr>
            <w:r>
              <w:rPr>
                <w:b/>
              </w:rPr>
              <w:t>doporučený ročník / semestr</w:t>
            </w:r>
          </w:p>
        </w:tc>
        <w:tc>
          <w:tcPr>
            <w:tcW w:w="668" w:type="dxa"/>
          </w:tcPr>
          <w:p w14:paraId="3CAC5C6E" w14:textId="77777777" w:rsidR="005110DD" w:rsidRDefault="005110DD" w:rsidP="00F8305C">
            <w:pPr>
              <w:jc w:val="both"/>
            </w:pPr>
            <w:r>
              <w:t>1/LS</w:t>
            </w:r>
          </w:p>
        </w:tc>
      </w:tr>
      <w:tr w:rsidR="005110DD" w14:paraId="413E794E" w14:textId="77777777" w:rsidTr="001041BE">
        <w:trPr>
          <w:gridBefore w:val="1"/>
          <w:gridAfter w:val="1"/>
          <w:wBefore w:w="393" w:type="dxa"/>
          <w:wAfter w:w="101" w:type="dxa"/>
        </w:trPr>
        <w:tc>
          <w:tcPr>
            <w:tcW w:w="3435" w:type="dxa"/>
            <w:gridSpan w:val="4"/>
            <w:shd w:val="clear" w:color="auto" w:fill="F7CAAC"/>
          </w:tcPr>
          <w:p w14:paraId="58247676" w14:textId="77777777" w:rsidR="005110DD" w:rsidRDefault="005110DD" w:rsidP="00F8305C">
            <w:pPr>
              <w:jc w:val="both"/>
              <w:rPr>
                <w:b/>
              </w:rPr>
            </w:pPr>
            <w:r>
              <w:rPr>
                <w:b/>
              </w:rPr>
              <w:t>Rozsah studijního předmětu</w:t>
            </w:r>
          </w:p>
        </w:tc>
        <w:tc>
          <w:tcPr>
            <w:tcW w:w="1352" w:type="dxa"/>
            <w:gridSpan w:val="3"/>
          </w:tcPr>
          <w:p w14:paraId="09E16BBB" w14:textId="2BAC10A5" w:rsidR="005110DD" w:rsidRPr="00B74836" w:rsidRDefault="005110DD" w:rsidP="00F8305C">
            <w:pPr>
              <w:jc w:val="both"/>
            </w:pPr>
            <w:r w:rsidRPr="00B74836">
              <w:t>28p+</w:t>
            </w:r>
            <w:r w:rsidR="001C370D" w:rsidRPr="00B74836">
              <w:t>28</w:t>
            </w:r>
            <w:r w:rsidRPr="00B74836">
              <w:t>s+</w:t>
            </w:r>
            <w:r w:rsidR="001C370D" w:rsidRPr="00B74836">
              <w:t>0</w:t>
            </w:r>
            <w:r w:rsidRPr="00B74836">
              <w:t>l</w:t>
            </w:r>
          </w:p>
        </w:tc>
        <w:tc>
          <w:tcPr>
            <w:tcW w:w="889" w:type="dxa"/>
            <w:shd w:val="clear" w:color="auto" w:fill="F7CAAC"/>
          </w:tcPr>
          <w:p w14:paraId="27EE96C3" w14:textId="77777777" w:rsidR="005110DD" w:rsidRPr="00B74836" w:rsidRDefault="005110DD" w:rsidP="00F8305C">
            <w:pPr>
              <w:jc w:val="both"/>
              <w:rPr>
                <w:b/>
              </w:rPr>
            </w:pPr>
            <w:r w:rsidRPr="00B74836">
              <w:rPr>
                <w:b/>
              </w:rPr>
              <w:t xml:space="preserve">hod. </w:t>
            </w:r>
          </w:p>
        </w:tc>
        <w:tc>
          <w:tcPr>
            <w:tcW w:w="816" w:type="dxa"/>
            <w:gridSpan w:val="2"/>
          </w:tcPr>
          <w:p w14:paraId="071A88AA" w14:textId="4D49A44D" w:rsidR="005110DD" w:rsidRPr="00B74836" w:rsidRDefault="001C370D" w:rsidP="00F8305C">
            <w:pPr>
              <w:jc w:val="both"/>
            </w:pPr>
            <w:r w:rsidRPr="00B74836">
              <w:t>56</w:t>
            </w:r>
          </w:p>
        </w:tc>
        <w:tc>
          <w:tcPr>
            <w:tcW w:w="1479" w:type="dxa"/>
            <w:gridSpan w:val="2"/>
            <w:shd w:val="clear" w:color="auto" w:fill="F7CAAC"/>
          </w:tcPr>
          <w:p w14:paraId="1FF9A2B9" w14:textId="77777777" w:rsidR="005110DD" w:rsidRDefault="005110DD" w:rsidP="00F8305C">
            <w:pPr>
              <w:jc w:val="both"/>
              <w:rPr>
                <w:b/>
              </w:rPr>
            </w:pPr>
            <w:r>
              <w:rPr>
                <w:b/>
              </w:rPr>
              <w:t>kreditů</w:t>
            </w:r>
          </w:p>
        </w:tc>
        <w:tc>
          <w:tcPr>
            <w:tcW w:w="1884" w:type="dxa"/>
            <w:gridSpan w:val="3"/>
          </w:tcPr>
          <w:p w14:paraId="46E45931" w14:textId="402B2EE4" w:rsidR="005110DD" w:rsidRDefault="00FC6C3D" w:rsidP="00F8305C">
            <w:pPr>
              <w:jc w:val="both"/>
            </w:pPr>
            <w:r>
              <w:t>4</w:t>
            </w:r>
          </w:p>
        </w:tc>
      </w:tr>
      <w:tr w:rsidR="005110DD" w14:paraId="53B238B6" w14:textId="77777777" w:rsidTr="001041BE">
        <w:trPr>
          <w:gridBefore w:val="1"/>
          <w:gridAfter w:val="1"/>
          <w:wBefore w:w="393" w:type="dxa"/>
          <w:wAfter w:w="101" w:type="dxa"/>
        </w:trPr>
        <w:tc>
          <w:tcPr>
            <w:tcW w:w="3435" w:type="dxa"/>
            <w:gridSpan w:val="4"/>
            <w:shd w:val="clear" w:color="auto" w:fill="F7CAAC"/>
          </w:tcPr>
          <w:p w14:paraId="14C06A46" w14:textId="77777777" w:rsidR="005110DD" w:rsidRDefault="005110DD" w:rsidP="00F8305C">
            <w:pPr>
              <w:jc w:val="both"/>
              <w:rPr>
                <w:b/>
                <w:sz w:val="22"/>
              </w:rPr>
            </w:pPr>
            <w:r>
              <w:rPr>
                <w:b/>
              </w:rPr>
              <w:t>Prerekvizity, korekvizity, ekvivalence</w:t>
            </w:r>
          </w:p>
        </w:tc>
        <w:tc>
          <w:tcPr>
            <w:tcW w:w="6420" w:type="dxa"/>
            <w:gridSpan w:val="11"/>
          </w:tcPr>
          <w:p w14:paraId="34B9B71A" w14:textId="77777777" w:rsidR="005110DD" w:rsidRDefault="005110DD" w:rsidP="00F8305C">
            <w:pPr>
              <w:jc w:val="both"/>
            </w:pPr>
          </w:p>
        </w:tc>
      </w:tr>
      <w:tr w:rsidR="005110DD" w14:paraId="7266E96B" w14:textId="77777777" w:rsidTr="001041BE">
        <w:trPr>
          <w:gridBefore w:val="1"/>
          <w:gridAfter w:val="1"/>
          <w:wBefore w:w="393" w:type="dxa"/>
          <w:wAfter w:w="101" w:type="dxa"/>
        </w:trPr>
        <w:tc>
          <w:tcPr>
            <w:tcW w:w="3435" w:type="dxa"/>
            <w:gridSpan w:val="4"/>
            <w:shd w:val="clear" w:color="auto" w:fill="F7CAAC"/>
          </w:tcPr>
          <w:p w14:paraId="773676E7" w14:textId="77777777" w:rsidR="005110DD" w:rsidRPr="005A0406" w:rsidRDefault="005110DD" w:rsidP="00F8305C">
            <w:pPr>
              <w:jc w:val="both"/>
              <w:rPr>
                <w:b/>
              </w:rPr>
            </w:pPr>
            <w:r w:rsidRPr="005A0406">
              <w:rPr>
                <w:b/>
              </w:rPr>
              <w:t>Způsob ověření výsledků učení</w:t>
            </w:r>
          </w:p>
        </w:tc>
        <w:tc>
          <w:tcPr>
            <w:tcW w:w="3057" w:type="dxa"/>
            <w:gridSpan w:val="6"/>
            <w:tcBorders>
              <w:bottom w:val="single" w:sz="4" w:space="0" w:color="auto"/>
            </w:tcBorders>
          </w:tcPr>
          <w:p w14:paraId="7F7C857C" w14:textId="77777777" w:rsidR="005110DD" w:rsidRDefault="005110DD" w:rsidP="00F8305C">
            <w:pPr>
              <w:jc w:val="both"/>
            </w:pPr>
            <w:r w:rsidRPr="00FC6C3D">
              <w:t>zápočet, zkouška</w:t>
            </w:r>
          </w:p>
        </w:tc>
        <w:tc>
          <w:tcPr>
            <w:tcW w:w="1479" w:type="dxa"/>
            <w:gridSpan w:val="2"/>
            <w:tcBorders>
              <w:bottom w:val="single" w:sz="4" w:space="0" w:color="auto"/>
            </w:tcBorders>
            <w:shd w:val="clear" w:color="auto" w:fill="F7CAAC"/>
          </w:tcPr>
          <w:p w14:paraId="6719D2C4" w14:textId="77777777" w:rsidR="005110DD" w:rsidRDefault="005110DD" w:rsidP="00F8305C">
            <w:pPr>
              <w:jc w:val="both"/>
              <w:rPr>
                <w:b/>
              </w:rPr>
            </w:pPr>
            <w:r>
              <w:rPr>
                <w:b/>
              </w:rPr>
              <w:t>Forma výuky</w:t>
            </w:r>
          </w:p>
        </w:tc>
        <w:tc>
          <w:tcPr>
            <w:tcW w:w="1884" w:type="dxa"/>
            <w:gridSpan w:val="3"/>
            <w:tcBorders>
              <w:bottom w:val="single" w:sz="4" w:space="0" w:color="auto"/>
            </w:tcBorders>
          </w:tcPr>
          <w:p w14:paraId="65DA8380" w14:textId="77777777" w:rsidR="005110DD" w:rsidRDefault="005110DD" w:rsidP="00F8305C">
            <w:pPr>
              <w:jc w:val="both"/>
            </w:pPr>
            <w:r w:rsidRPr="00B74836">
              <w:t>přednášky, semináře</w:t>
            </w:r>
          </w:p>
          <w:p w14:paraId="64B7989F" w14:textId="023C7ED6" w:rsidR="00094AFE" w:rsidRDefault="00094AFE" w:rsidP="00F8305C">
            <w:pPr>
              <w:jc w:val="both"/>
            </w:pPr>
          </w:p>
        </w:tc>
      </w:tr>
      <w:tr w:rsidR="005110DD" w14:paraId="5DD9AAE5" w14:textId="77777777" w:rsidTr="001041BE">
        <w:trPr>
          <w:gridBefore w:val="1"/>
          <w:gridAfter w:val="1"/>
          <w:wBefore w:w="393" w:type="dxa"/>
          <w:wAfter w:w="101" w:type="dxa"/>
        </w:trPr>
        <w:tc>
          <w:tcPr>
            <w:tcW w:w="3435" w:type="dxa"/>
            <w:gridSpan w:val="4"/>
            <w:shd w:val="clear" w:color="auto" w:fill="F7CAAC"/>
          </w:tcPr>
          <w:p w14:paraId="7115B005"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7CAD988D" w14:textId="77777777" w:rsidR="0091364C" w:rsidRDefault="0091364C" w:rsidP="00987CB3">
            <w:pPr>
              <w:jc w:val="both"/>
              <w:rPr>
                <w:color w:val="000000"/>
                <w:shd w:val="clear" w:color="auto" w:fill="FFFFFF"/>
              </w:rPr>
            </w:pPr>
            <w:r w:rsidRPr="0091364C">
              <w:rPr>
                <w:color w:val="000000"/>
                <w:shd w:val="clear" w:color="auto" w:fill="FFFFFF"/>
              </w:rPr>
              <w:t>Docházka: minimálně 80% účast na seminářích.</w:t>
            </w:r>
          </w:p>
          <w:p w14:paraId="06FEED4E" w14:textId="7C552345" w:rsidR="0091364C" w:rsidRDefault="0091364C" w:rsidP="00987CB3">
            <w:pPr>
              <w:jc w:val="both"/>
              <w:rPr>
                <w:color w:val="000000"/>
                <w:shd w:val="clear" w:color="auto" w:fill="FFFFFF"/>
              </w:rPr>
            </w:pPr>
            <w:r w:rsidRPr="0091364C">
              <w:rPr>
                <w:color w:val="000000"/>
                <w:shd w:val="clear" w:color="auto" w:fill="FFFFFF"/>
              </w:rPr>
              <w:t>Zápočet: minimálně 50</w:t>
            </w:r>
            <w:r>
              <w:rPr>
                <w:color w:val="000000"/>
                <w:shd w:val="clear" w:color="auto" w:fill="FFFFFF"/>
              </w:rPr>
              <w:t xml:space="preserve"> </w:t>
            </w:r>
            <w:r w:rsidRPr="0091364C">
              <w:rPr>
                <w:color w:val="000000"/>
                <w:shd w:val="clear" w:color="auto" w:fill="FFFFFF"/>
              </w:rPr>
              <w:t>% bodů v součtu ze všech průběžných písemných prací (6 prací, max. 200 b).</w:t>
            </w:r>
          </w:p>
          <w:p w14:paraId="1D4AE902" w14:textId="006D5BEB" w:rsidR="005110DD" w:rsidRPr="0091364C" w:rsidRDefault="0091364C" w:rsidP="00987CB3">
            <w:pPr>
              <w:jc w:val="both"/>
            </w:pPr>
            <w:r w:rsidRPr="0091364C">
              <w:rPr>
                <w:color w:val="000000"/>
                <w:shd w:val="clear" w:color="auto" w:fill="FFFFFF"/>
              </w:rPr>
              <w:t>Zkouška: prokázání znalosti probíraných tematických okruhů</w:t>
            </w:r>
            <w:r>
              <w:rPr>
                <w:color w:val="000000"/>
                <w:shd w:val="clear" w:color="auto" w:fill="FFFFFF"/>
              </w:rPr>
              <w:t xml:space="preserve">, </w:t>
            </w:r>
            <w:r w:rsidRPr="0091364C">
              <w:rPr>
                <w:color w:val="000000"/>
                <w:shd w:val="clear" w:color="auto" w:fill="FFFFFF"/>
              </w:rPr>
              <w:t>dosažení minimálně 50</w:t>
            </w:r>
            <w:r>
              <w:rPr>
                <w:color w:val="000000"/>
                <w:shd w:val="clear" w:color="auto" w:fill="FFFFFF"/>
              </w:rPr>
              <w:t xml:space="preserve"> </w:t>
            </w:r>
            <w:r w:rsidRPr="0091364C">
              <w:rPr>
                <w:color w:val="000000"/>
                <w:shd w:val="clear" w:color="auto" w:fill="FFFFFF"/>
              </w:rPr>
              <w:t>% bodů ve zkouškové písemné práci (max. 200 bodů), dosažení minimálně 50</w:t>
            </w:r>
            <w:r>
              <w:rPr>
                <w:color w:val="000000"/>
                <w:shd w:val="clear" w:color="auto" w:fill="FFFFFF"/>
              </w:rPr>
              <w:t xml:space="preserve"> </w:t>
            </w:r>
            <w:r w:rsidRPr="0091364C">
              <w:rPr>
                <w:color w:val="000000"/>
                <w:shd w:val="clear" w:color="auto" w:fill="FFFFFF"/>
              </w:rPr>
              <w:t>% bodů z ústní zkoušky (max. 200 bodů).</w:t>
            </w:r>
          </w:p>
        </w:tc>
      </w:tr>
      <w:tr w:rsidR="005110DD" w14:paraId="4901E507"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027E03BD" w14:textId="77777777" w:rsidR="005110DD" w:rsidRDefault="005110DD" w:rsidP="00F8305C">
            <w:pPr>
              <w:jc w:val="both"/>
              <w:rPr>
                <w:b/>
              </w:rPr>
            </w:pPr>
            <w:r>
              <w:rPr>
                <w:b/>
              </w:rPr>
              <w:t>Garant předmětu</w:t>
            </w:r>
          </w:p>
        </w:tc>
        <w:tc>
          <w:tcPr>
            <w:tcW w:w="6420" w:type="dxa"/>
            <w:gridSpan w:val="11"/>
            <w:tcBorders>
              <w:top w:val="nil"/>
            </w:tcBorders>
          </w:tcPr>
          <w:p w14:paraId="37621665" w14:textId="77777777" w:rsidR="005110DD" w:rsidRDefault="005110DD" w:rsidP="00F8305C">
            <w:pPr>
              <w:jc w:val="both"/>
            </w:pPr>
          </w:p>
        </w:tc>
      </w:tr>
      <w:tr w:rsidR="005110DD" w14:paraId="38EC727F"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68BC2132" w14:textId="77777777" w:rsidR="005110DD" w:rsidRDefault="005110DD" w:rsidP="00F8305C">
            <w:pPr>
              <w:jc w:val="both"/>
              <w:rPr>
                <w:b/>
              </w:rPr>
            </w:pPr>
            <w:r>
              <w:rPr>
                <w:b/>
              </w:rPr>
              <w:t>Zapojení garanta do výuky předmětu</w:t>
            </w:r>
          </w:p>
        </w:tc>
        <w:tc>
          <w:tcPr>
            <w:tcW w:w="6420" w:type="dxa"/>
            <w:gridSpan w:val="11"/>
            <w:tcBorders>
              <w:top w:val="nil"/>
            </w:tcBorders>
          </w:tcPr>
          <w:p w14:paraId="14526B56" w14:textId="77777777" w:rsidR="005110DD" w:rsidRDefault="005110DD" w:rsidP="00F8305C">
            <w:pPr>
              <w:jc w:val="both"/>
            </w:pPr>
          </w:p>
        </w:tc>
      </w:tr>
      <w:tr w:rsidR="005110DD" w14:paraId="4799CF7A" w14:textId="77777777" w:rsidTr="001041BE">
        <w:trPr>
          <w:gridBefore w:val="1"/>
          <w:gridAfter w:val="1"/>
          <w:wBefore w:w="393" w:type="dxa"/>
          <w:wAfter w:w="101" w:type="dxa"/>
        </w:trPr>
        <w:tc>
          <w:tcPr>
            <w:tcW w:w="3435" w:type="dxa"/>
            <w:gridSpan w:val="4"/>
            <w:shd w:val="clear" w:color="auto" w:fill="F7CAAC"/>
          </w:tcPr>
          <w:p w14:paraId="61F14B13" w14:textId="77777777" w:rsidR="005110DD" w:rsidRDefault="005110DD" w:rsidP="00F8305C">
            <w:pPr>
              <w:jc w:val="both"/>
              <w:rPr>
                <w:b/>
              </w:rPr>
            </w:pPr>
            <w:r>
              <w:rPr>
                <w:b/>
              </w:rPr>
              <w:t>Vyučující</w:t>
            </w:r>
          </w:p>
        </w:tc>
        <w:tc>
          <w:tcPr>
            <w:tcW w:w="6420" w:type="dxa"/>
            <w:gridSpan w:val="11"/>
            <w:tcBorders>
              <w:bottom w:val="nil"/>
            </w:tcBorders>
          </w:tcPr>
          <w:p w14:paraId="00DA090C" w14:textId="77777777" w:rsidR="005110DD" w:rsidRDefault="005110DD" w:rsidP="00F8305C">
            <w:pPr>
              <w:jc w:val="both"/>
            </w:pPr>
          </w:p>
        </w:tc>
      </w:tr>
      <w:tr w:rsidR="005110DD" w14:paraId="489ADED6" w14:textId="77777777" w:rsidTr="001041BE">
        <w:trPr>
          <w:gridBefore w:val="1"/>
          <w:gridAfter w:val="1"/>
          <w:wBefore w:w="393" w:type="dxa"/>
          <w:wAfter w:w="101" w:type="dxa"/>
          <w:trHeight w:val="260"/>
        </w:trPr>
        <w:tc>
          <w:tcPr>
            <w:tcW w:w="9855" w:type="dxa"/>
            <w:gridSpan w:val="15"/>
            <w:tcBorders>
              <w:top w:val="nil"/>
            </w:tcBorders>
          </w:tcPr>
          <w:p w14:paraId="72B9450C" w14:textId="5E1F68A1" w:rsidR="005110DD" w:rsidRPr="003036CB" w:rsidRDefault="009556F6" w:rsidP="00F8305C">
            <w:pPr>
              <w:spacing w:before="60" w:after="60"/>
              <w:jc w:val="both"/>
            </w:pPr>
            <w:hyperlink w:anchor="Vícha" w:history="1">
              <w:r w:rsidR="003036CB" w:rsidRPr="003036CB">
                <w:rPr>
                  <w:rStyle w:val="OdstavecseseznamemChar"/>
                  <w:rFonts w:ascii="Times New Roman" w:hAnsi="Times New Roman" w:cs="Times New Roman"/>
                  <w:sz w:val="20"/>
                  <w:szCs w:val="20"/>
                </w:rPr>
                <w:t>doc. Mgr. Robert Vícha, Ph.D.</w:t>
              </w:r>
            </w:hyperlink>
            <w:r w:rsidR="003036CB" w:rsidRPr="003036CB">
              <w:t xml:space="preserve"> (100% p)</w:t>
            </w:r>
          </w:p>
        </w:tc>
      </w:tr>
      <w:tr w:rsidR="005110DD" w14:paraId="540D6302" w14:textId="77777777" w:rsidTr="001041BE">
        <w:trPr>
          <w:gridBefore w:val="1"/>
          <w:gridAfter w:val="1"/>
          <w:wBefore w:w="393" w:type="dxa"/>
          <w:wAfter w:w="101" w:type="dxa"/>
        </w:trPr>
        <w:tc>
          <w:tcPr>
            <w:tcW w:w="3435" w:type="dxa"/>
            <w:gridSpan w:val="4"/>
            <w:shd w:val="clear" w:color="auto" w:fill="F7CAAC"/>
          </w:tcPr>
          <w:p w14:paraId="78638CC8"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1E1CDB14" w14:textId="77777777" w:rsidR="005110DD" w:rsidRPr="005A0406" w:rsidRDefault="005110DD" w:rsidP="00F8305C">
            <w:pPr>
              <w:jc w:val="both"/>
            </w:pPr>
          </w:p>
        </w:tc>
      </w:tr>
      <w:tr w:rsidR="005110DD" w14:paraId="3A60E25E" w14:textId="77777777" w:rsidTr="001041BE">
        <w:trPr>
          <w:gridBefore w:val="1"/>
          <w:gridAfter w:val="1"/>
          <w:wBefore w:w="393" w:type="dxa"/>
          <w:wAfter w:w="101" w:type="dxa"/>
          <w:trHeight w:val="147"/>
        </w:trPr>
        <w:tc>
          <w:tcPr>
            <w:tcW w:w="9855" w:type="dxa"/>
            <w:gridSpan w:val="15"/>
            <w:tcBorders>
              <w:top w:val="nil"/>
              <w:bottom w:val="single" w:sz="4" w:space="0" w:color="auto"/>
            </w:tcBorders>
          </w:tcPr>
          <w:p w14:paraId="186E9BD4" w14:textId="77777777" w:rsidR="00FF0508" w:rsidRPr="00351747" w:rsidRDefault="00FF0508" w:rsidP="00FF0508">
            <w:pPr>
              <w:jc w:val="both"/>
              <w:rPr>
                <w:b/>
                <w:bCs/>
              </w:rPr>
            </w:pPr>
            <w:r w:rsidRPr="0094661D">
              <w:rPr>
                <w:color w:val="000000"/>
                <w:shd w:val="clear" w:color="auto" w:fill="FFFFFF"/>
              </w:rPr>
              <w:t>Cílem předmětu je seznámení studentů se základními vztahy mezi strukturou uhlovodíků a jejich derivátů a jejich chemickými vlastnostmi. Probrány budou základní skupiny organických sloučenin a jejich přeměny včetně nejdůležitějších reakčních mechanismů. Na přednáškách je kladen důraz na vysvětlení principů a povahy vztahu mezi strukturou a vlastnostmi organických sloučenin, na seminářích jsou v návaznosti na přednášky procvičovány reakce jednotlivých typů sloučenin. Součástí předmětu jsou také základy stereochemie.</w:t>
            </w:r>
            <w:r>
              <w:rPr>
                <w:color w:val="000000"/>
                <w:shd w:val="clear" w:color="auto" w:fill="FFFFFF"/>
              </w:rPr>
              <w:t xml:space="preserve"> </w:t>
            </w:r>
            <w:r w:rsidRPr="00351747">
              <w:rPr>
                <w:b/>
                <w:bCs/>
              </w:rPr>
              <w:t>Obsah předmětu tvoří tyto tematické celky:</w:t>
            </w:r>
          </w:p>
          <w:p w14:paraId="4C3B807D" w14:textId="7BCF1B48" w:rsidR="00163046" w:rsidRPr="00CA60C1" w:rsidRDefault="0016304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CA60C1">
              <w:rPr>
                <w:rFonts w:ascii="Times New Roman" w:hAnsi="Times New Roman" w:cs="Times New Roman"/>
                <w:color w:val="000000"/>
                <w:sz w:val="20"/>
                <w:szCs w:val="20"/>
              </w:rPr>
              <w:t>Kovalentní vazba, polarita, polarizovatelnost, ovlivňování elektronové hustoty (mezomerní a indukční efekt). Konstituce, konfigurace, konformace. Základy stereochemie, stereogenní centrum a s ním související chiralita (R/S), isomerie na dvojné vazbě (E/Z) a na kruhu (cis/trans).</w:t>
            </w:r>
          </w:p>
          <w:p w14:paraId="21BD0A63" w14:textId="4471CDA2" w:rsidR="00163046" w:rsidRPr="00CA60C1" w:rsidRDefault="005B1EFC"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CA60C1">
              <w:rPr>
                <w:rFonts w:ascii="Times New Roman" w:hAnsi="Times New Roman" w:cs="Times New Roman"/>
                <w:color w:val="000000"/>
                <w:sz w:val="20"/>
                <w:szCs w:val="20"/>
              </w:rPr>
              <w:t>Alkany – výskyt</w:t>
            </w:r>
            <w:r w:rsidR="00163046" w:rsidRPr="00CA60C1">
              <w:rPr>
                <w:rFonts w:ascii="Times New Roman" w:hAnsi="Times New Roman" w:cs="Times New Roman"/>
                <w:color w:val="000000"/>
                <w:sz w:val="20"/>
                <w:szCs w:val="20"/>
              </w:rPr>
              <w:t>, vlastnosti, reaktivita (stabilita radikálů, mechanizmus radikálové substituce, halogenace, nitrace, sulfochlorace).</w:t>
            </w:r>
          </w:p>
          <w:p w14:paraId="6C443CAC" w14:textId="705A0B18" w:rsidR="00163046" w:rsidRPr="00CA60C1" w:rsidRDefault="0016304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CA60C1">
              <w:rPr>
                <w:rFonts w:ascii="Times New Roman" w:hAnsi="Times New Roman" w:cs="Times New Roman"/>
                <w:color w:val="000000"/>
                <w:sz w:val="20"/>
                <w:szCs w:val="20"/>
              </w:rPr>
              <w:t xml:space="preserve">Alkeny a </w:t>
            </w:r>
            <w:r w:rsidR="005B1EFC" w:rsidRPr="00CA60C1">
              <w:rPr>
                <w:rFonts w:ascii="Times New Roman" w:hAnsi="Times New Roman" w:cs="Times New Roman"/>
                <w:color w:val="000000"/>
                <w:sz w:val="20"/>
                <w:szCs w:val="20"/>
              </w:rPr>
              <w:t>alkyny – výskyt</w:t>
            </w:r>
            <w:r w:rsidRPr="00CA60C1">
              <w:rPr>
                <w:rFonts w:ascii="Times New Roman" w:hAnsi="Times New Roman" w:cs="Times New Roman"/>
                <w:color w:val="000000"/>
                <w:sz w:val="20"/>
                <w:szCs w:val="20"/>
              </w:rPr>
              <w:t>, vlastnosti, reaktivita (radikálová substituce a adice, elektrofilní adice, regioselektivita a stereoselektivita, oxidativní štěpení alkenů).</w:t>
            </w:r>
          </w:p>
          <w:p w14:paraId="10D881FB" w14:textId="7F8BAE5B" w:rsidR="00163046" w:rsidRPr="00CA60C1" w:rsidRDefault="005B1EFC"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CA60C1">
              <w:rPr>
                <w:rFonts w:ascii="Times New Roman" w:hAnsi="Times New Roman" w:cs="Times New Roman"/>
                <w:color w:val="000000"/>
                <w:sz w:val="20"/>
                <w:szCs w:val="20"/>
              </w:rPr>
              <w:t>Areny – výskyt</w:t>
            </w:r>
            <w:r w:rsidR="00163046" w:rsidRPr="00CA60C1">
              <w:rPr>
                <w:rFonts w:ascii="Times New Roman" w:hAnsi="Times New Roman" w:cs="Times New Roman"/>
                <w:color w:val="000000"/>
                <w:sz w:val="20"/>
                <w:szCs w:val="20"/>
              </w:rPr>
              <w:t>, vlastnosti, reaktivita (elektrofilní aromatická substituce, vliv substituentů na regioselektivitu, nukleofilní aromatická substituce).</w:t>
            </w:r>
          </w:p>
          <w:p w14:paraId="5CFF3873" w14:textId="1B638E51" w:rsidR="00163046" w:rsidRPr="00CA60C1" w:rsidRDefault="0016304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CA60C1">
              <w:rPr>
                <w:rFonts w:ascii="Times New Roman" w:hAnsi="Times New Roman" w:cs="Times New Roman"/>
                <w:color w:val="000000"/>
                <w:sz w:val="20"/>
                <w:szCs w:val="20"/>
              </w:rPr>
              <w:t xml:space="preserve">Halogenderiváty </w:t>
            </w:r>
            <w:r w:rsidR="005B1EFC" w:rsidRPr="00CA60C1">
              <w:rPr>
                <w:rFonts w:ascii="Times New Roman" w:hAnsi="Times New Roman" w:cs="Times New Roman"/>
                <w:color w:val="000000"/>
                <w:sz w:val="20"/>
                <w:szCs w:val="20"/>
              </w:rPr>
              <w:t>uhlovodíků – výskyt</w:t>
            </w:r>
            <w:r w:rsidRPr="00CA60C1">
              <w:rPr>
                <w:rFonts w:ascii="Times New Roman" w:hAnsi="Times New Roman" w:cs="Times New Roman"/>
                <w:color w:val="000000"/>
                <w:sz w:val="20"/>
                <w:szCs w:val="20"/>
              </w:rPr>
              <w:t>, příprava, vlastnosti, reaktivita (SN1, SN2, E1, E2 mechanismus a stereochemické konsekvence).</w:t>
            </w:r>
          </w:p>
          <w:p w14:paraId="46256B72" w14:textId="55761DD4" w:rsidR="00163046" w:rsidRPr="00106C58" w:rsidRDefault="00163046" w:rsidP="009B006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CA60C1">
              <w:rPr>
                <w:rFonts w:ascii="Times New Roman" w:hAnsi="Times New Roman" w:cs="Times New Roman"/>
                <w:color w:val="000000"/>
                <w:sz w:val="20"/>
                <w:szCs w:val="20"/>
              </w:rPr>
              <w:t xml:space="preserve">Alkoholy, fenoly a sirné </w:t>
            </w:r>
            <w:r w:rsidR="005B1EFC" w:rsidRPr="00CA60C1">
              <w:rPr>
                <w:rFonts w:ascii="Times New Roman" w:hAnsi="Times New Roman" w:cs="Times New Roman"/>
                <w:color w:val="000000"/>
                <w:sz w:val="20"/>
                <w:szCs w:val="20"/>
              </w:rPr>
              <w:t>analogy – výskyt</w:t>
            </w:r>
            <w:r w:rsidRPr="00CA60C1">
              <w:rPr>
                <w:rFonts w:ascii="Times New Roman" w:hAnsi="Times New Roman" w:cs="Times New Roman"/>
                <w:color w:val="000000"/>
                <w:sz w:val="20"/>
                <w:szCs w:val="20"/>
              </w:rPr>
              <w:t xml:space="preserve">, vlastnosti, reaktivita (nukleofilní substituce, eliminace, oxidace, elektrofilní </w:t>
            </w:r>
            <w:r w:rsidRPr="00106C58">
              <w:rPr>
                <w:rFonts w:ascii="Times New Roman" w:hAnsi="Times New Roman" w:cs="Times New Roman"/>
                <w:color w:val="000000"/>
                <w:sz w:val="20"/>
                <w:szCs w:val="20"/>
              </w:rPr>
              <w:t>reakce na O-atomu).</w:t>
            </w:r>
          </w:p>
          <w:p w14:paraId="0BB577E2" w14:textId="77777777" w:rsidR="00106C58" w:rsidRPr="00106C58" w:rsidRDefault="00106C58" w:rsidP="00106C5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106C58">
              <w:rPr>
                <w:rFonts w:ascii="Times New Roman" w:hAnsi="Times New Roman" w:cs="Times New Roman"/>
                <w:color w:val="000000"/>
                <w:sz w:val="20"/>
                <w:szCs w:val="20"/>
              </w:rPr>
              <w:t>Aminy I – výskyt, vlastnosti, reaktivita (acidobazické vlastnosti aminů, nukleofilita, redukce nitroskupiny v závislosti na pH).</w:t>
            </w:r>
          </w:p>
          <w:p w14:paraId="4BC4C1DD" w14:textId="5FCBA6F6" w:rsidR="00106C58" w:rsidRPr="00106C58" w:rsidRDefault="00106C58" w:rsidP="00106C5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106C58">
              <w:rPr>
                <w:rFonts w:ascii="Times New Roman" w:hAnsi="Times New Roman" w:cs="Times New Roman"/>
                <w:color w:val="000000"/>
                <w:sz w:val="20"/>
                <w:szCs w:val="20"/>
              </w:rPr>
              <w:t>Aminy II – reaktivita (N-oxidy, reakce aminů s kyselinou dusitou, využití diazoniových solí)</w:t>
            </w:r>
            <w:r w:rsidR="009272F1">
              <w:rPr>
                <w:rFonts w:ascii="Times New Roman" w:hAnsi="Times New Roman" w:cs="Times New Roman"/>
                <w:color w:val="000000"/>
                <w:sz w:val="20"/>
                <w:szCs w:val="20"/>
              </w:rPr>
              <w:t>.</w:t>
            </w:r>
          </w:p>
          <w:p w14:paraId="564E0DEE" w14:textId="77777777" w:rsidR="00106C58" w:rsidRPr="00106C58" w:rsidRDefault="00106C58" w:rsidP="00106C5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106C58">
              <w:rPr>
                <w:rFonts w:ascii="Times New Roman" w:hAnsi="Times New Roman" w:cs="Times New Roman"/>
                <w:color w:val="000000"/>
                <w:sz w:val="20"/>
                <w:szCs w:val="20"/>
              </w:rPr>
              <w:t>Karbonylové sloučeniny I (aldehydy, ketony) – výskyt, vlastnosti, reaktivita (kyselost alfa-vodíků, nukleofilní adice na uhlík C=O, hemiacetaly, acetaly, adice N-nukleofilů, adice Grignardových činidel).</w:t>
            </w:r>
          </w:p>
          <w:p w14:paraId="0B794AB7" w14:textId="77777777" w:rsidR="00106C58" w:rsidRPr="00106C58" w:rsidRDefault="00106C58" w:rsidP="00106C5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106C58">
              <w:rPr>
                <w:rFonts w:ascii="Times New Roman" w:hAnsi="Times New Roman" w:cs="Times New Roman"/>
                <w:color w:val="000000"/>
                <w:sz w:val="20"/>
                <w:szCs w:val="20"/>
              </w:rPr>
              <w:t>Karbonylové sloučeniny II (aldehydy, ketony) – reaktivita (Wittigova reakce, Beckmannův přesmyk, Cannizzarova reakce, redoxní reakce, enolizace, substituce alfa-vodíků, aldolizace, aldolová kondenzace).</w:t>
            </w:r>
          </w:p>
          <w:p w14:paraId="47340D7F" w14:textId="77777777" w:rsidR="00106C58" w:rsidRPr="00106C58" w:rsidRDefault="00106C58" w:rsidP="00106C5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106C58">
              <w:rPr>
                <w:rFonts w:ascii="Times New Roman" w:hAnsi="Times New Roman" w:cs="Times New Roman"/>
                <w:color w:val="000000"/>
                <w:sz w:val="20"/>
                <w:szCs w:val="20"/>
              </w:rPr>
              <w:t>Karbonylové sloučeniny III (karboxylové kyseliny) – výskyt, vlastnosti, reaktivita (proteolytické rovnováhy, neutralizace kyselin, soli kyselin, vliv substituce na sílu kyselin, nukleofilní reakce na karbonylové skupině, redukce kyselin).</w:t>
            </w:r>
          </w:p>
          <w:p w14:paraId="32F691C3" w14:textId="77777777" w:rsidR="00106C58" w:rsidRPr="00106C58" w:rsidRDefault="00106C58" w:rsidP="00106C5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106C58">
              <w:rPr>
                <w:rFonts w:ascii="Times New Roman" w:hAnsi="Times New Roman" w:cs="Times New Roman"/>
                <w:color w:val="000000"/>
                <w:sz w:val="20"/>
                <w:szCs w:val="20"/>
              </w:rPr>
              <w:t>Karbonylové sloučeniny IV (funkční deriváty karboxylových kyselin) – výskyt, příprava, vlastnosti, reaktivita (acylhalogenidy, anhydridy, estery, amidy).</w:t>
            </w:r>
          </w:p>
          <w:p w14:paraId="3842AA66" w14:textId="77777777" w:rsidR="00106C58" w:rsidRPr="00106C58" w:rsidRDefault="00106C58" w:rsidP="00106C5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106C58">
              <w:rPr>
                <w:rFonts w:ascii="Times New Roman" w:hAnsi="Times New Roman" w:cs="Times New Roman"/>
                <w:color w:val="000000"/>
                <w:sz w:val="20"/>
                <w:szCs w:val="20"/>
              </w:rPr>
              <w:t>Karbonylové sloučeniny V (Claisenova a Dieckmannova kondenzace, C2-alkylace kyseliny malonové, Knoevenagelova kondenzace).</w:t>
            </w:r>
          </w:p>
          <w:p w14:paraId="708FEC9C" w14:textId="77777777" w:rsidR="00106C58" w:rsidRPr="00106C58" w:rsidRDefault="00106C58" w:rsidP="00106C58">
            <w:pPr>
              <w:pStyle w:val="Odstavecseseznamem"/>
              <w:numPr>
                <w:ilvl w:val="0"/>
                <w:numId w:val="13"/>
              </w:numPr>
              <w:spacing w:after="0" w:line="240" w:lineRule="auto"/>
              <w:ind w:left="170" w:hanging="170"/>
              <w:rPr>
                <w:rFonts w:ascii="Times New Roman" w:hAnsi="Times New Roman" w:cs="Times New Roman"/>
                <w:color w:val="000000"/>
                <w:sz w:val="20"/>
                <w:szCs w:val="20"/>
              </w:rPr>
            </w:pPr>
            <w:r w:rsidRPr="00106C58">
              <w:rPr>
                <w:rFonts w:ascii="Times New Roman" w:hAnsi="Times New Roman" w:cs="Times New Roman"/>
                <w:color w:val="000000"/>
                <w:sz w:val="20"/>
                <w:szCs w:val="20"/>
              </w:rPr>
              <w:t>Karbonylové sloučeniny VI (substituční deriváty karboxylových kyselin) – výskyt, příprava, vlastnosti, reaktivita (halogenkyseliny, hydroxykyseliny, laktony, aminokyseliny, laktamy, modelová syntéza dipeptidu).</w:t>
            </w:r>
          </w:p>
          <w:p w14:paraId="2F632EAD" w14:textId="44519494" w:rsidR="00106C58" w:rsidRDefault="00106C58" w:rsidP="00106C58">
            <w:pPr>
              <w:rPr>
                <w:color w:val="000000"/>
              </w:rPr>
            </w:pPr>
          </w:p>
          <w:p w14:paraId="5285DD97"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34B41DF2" w14:textId="77777777" w:rsidR="00EC1323" w:rsidRPr="009272F1" w:rsidRDefault="00EC1323" w:rsidP="00EC1323">
            <w:pPr>
              <w:tabs>
                <w:tab w:val="left" w:pos="328"/>
              </w:tabs>
              <w:rPr>
                <w:b/>
                <w:color w:val="000000" w:themeColor="text1"/>
              </w:rPr>
            </w:pPr>
            <w:r w:rsidRPr="009272F1">
              <w:rPr>
                <w:b/>
              </w:rPr>
              <w:t>Odborné z</w:t>
            </w:r>
            <w:r w:rsidRPr="009272F1">
              <w:rPr>
                <w:b/>
                <w:color w:val="000000" w:themeColor="text1"/>
              </w:rPr>
              <w:t xml:space="preserve">nalosti: </w:t>
            </w:r>
          </w:p>
          <w:p w14:paraId="73EC0245" w14:textId="77777777" w:rsidR="00106C58" w:rsidRPr="009272F1" w:rsidRDefault="00106C58" w:rsidP="00106C5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272F1">
              <w:rPr>
                <w:rFonts w:ascii="Times New Roman" w:hAnsi="Times New Roman" w:cs="Times New Roman"/>
                <w:sz w:val="20"/>
                <w:szCs w:val="20"/>
                <w:lang w:eastAsia="cs-CZ"/>
              </w:rPr>
              <w:t>přehled o základních skupinách organických sloučenin</w:t>
            </w:r>
          </w:p>
          <w:p w14:paraId="40200ECC" w14:textId="77777777" w:rsidR="00106C58" w:rsidRPr="009272F1" w:rsidRDefault="00106C58" w:rsidP="00106C5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272F1">
              <w:rPr>
                <w:rFonts w:ascii="Times New Roman" w:hAnsi="Times New Roman" w:cs="Times New Roman"/>
                <w:sz w:val="20"/>
                <w:szCs w:val="20"/>
                <w:lang w:eastAsia="cs-CZ"/>
              </w:rPr>
              <w:t>přehled o základních principech reaktivity organických sloučenin</w:t>
            </w:r>
          </w:p>
          <w:p w14:paraId="28E47A28" w14:textId="77777777" w:rsidR="00106C58" w:rsidRPr="009272F1" w:rsidRDefault="00106C58" w:rsidP="00106C5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272F1">
              <w:rPr>
                <w:rFonts w:ascii="Times New Roman" w:hAnsi="Times New Roman" w:cs="Times New Roman"/>
                <w:sz w:val="20"/>
                <w:szCs w:val="20"/>
                <w:lang w:eastAsia="cs-CZ"/>
              </w:rPr>
              <w:t>základní informace o prostorovém uspořádání molekul organických sloučenin</w:t>
            </w:r>
          </w:p>
          <w:p w14:paraId="602F2666" w14:textId="77777777" w:rsidR="00106C58" w:rsidRPr="009272F1" w:rsidRDefault="00106C58" w:rsidP="00106C5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272F1">
              <w:rPr>
                <w:rFonts w:ascii="Times New Roman" w:hAnsi="Times New Roman" w:cs="Times New Roman"/>
                <w:sz w:val="20"/>
                <w:szCs w:val="20"/>
                <w:lang w:eastAsia="cs-CZ"/>
              </w:rPr>
              <w:t>základní přehled o vzájemných vztazích a přeměnách organických sloučenin</w:t>
            </w:r>
          </w:p>
          <w:p w14:paraId="0BE0F70B" w14:textId="77777777" w:rsidR="00106C58" w:rsidRPr="009272F1" w:rsidRDefault="00106C58" w:rsidP="00106C58">
            <w:pPr>
              <w:pStyle w:val="Odstavecseseznamem"/>
              <w:numPr>
                <w:ilvl w:val="0"/>
                <w:numId w:val="6"/>
              </w:numPr>
              <w:tabs>
                <w:tab w:val="left" w:pos="328"/>
              </w:tabs>
              <w:spacing w:after="0" w:line="240" w:lineRule="auto"/>
              <w:ind w:left="170" w:hanging="170"/>
              <w:rPr>
                <w:b/>
                <w:color w:val="000000" w:themeColor="text1"/>
              </w:rPr>
            </w:pPr>
            <w:r w:rsidRPr="009272F1">
              <w:rPr>
                <w:rFonts w:ascii="Times New Roman" w:hAnsi="Times New Roman" w:cs="Times New Roman"/>
                <w:sz w:val="20"/>
                <w:szCs w:val="20"/>
                <w:lang w:eastAsia="cs-CZ"/>
              </w:rPr>
              <w:t>základní přehled o bazicitě a kyselosti jednotlivých skupin organických sloučenin</w:t>
            </w:r>
          </w:p>
          <w:p w14:paraId="66DB419E" w14:textId="77777777" w:rsidR="00EC1323" w:rsidRPr="000C69A4" w:rsidRDefault="00EC1323" w:rsidP="00EC1323">
            <w:pPr>
              <w:tabs>
                <w:tab w:val="left" w:pos="328"/>
              </w:tabs>
              <w:rPr>
                <w:b/>
                <w:color w:val="000000" w:themeColor="text1"/>
              </w:rPr>
            </w:pPr>
          </w:p>
          <w:p w14:paraId="047147C2" w14:textId="77777777" w:rsidR="00EC1323" w:rsidRPr="000C69A4" w:rsidRDefault="00EC1323" w:rsidP="00EC1323">
            <w:pPr>
              <w:tabs>
                <w:tab w:val="left" w:pos="328"/>
              </w:tabs>
              <w:rPr>
                <w:b/>
                <w:color w:val="000000" w:themeColor="text1"/>
              </w:rPr>
            </w:pPr>
            <w:r w:rsidRPr="000C69A4">
              <w:rPr>
                <w:b/>
                <w:color w:val="000000" w:themeColor="text1"/>
              </w:rPr>
              <w:t>Odborné dovednosti:</w:t>
            </w:r>
          </w:p>
          <w:p w14:paraId="2BD22E5A" w14:textId="019E834F" w:rsidR="00106C58" w:rsidRPr="009272F1" w:rsidRDefault="00106C58" w:rsidP="00106C5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272F1">
              <w:rPr>
                <w:rFonts w:ascii="Times New Roman" w:hAnsi="Times New Roman" w:cs="Times New Roman"/>
                <w:sz w:val="20"/>
                <w:szCs w:val="20"/>
                <w:lang w:eastAsia="cs-CZ"/>
              </w:rPr>
              <w:t>identifikovat funkční skupiny, určit jejich prioritu a vytvořit systematický název na základě vzorce (a obráceně)</w:t>
            </w:r>
          </w:p>
          <w:p w14:paraId="39490C3C" w14:textId="419B8489" w:rsidR="00106C58" w:rsidRPr="009272F1" w:rsidRDefault="00106C58" w:rsidP="00106C5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272F1">
              <w:rPr>
                <w:rFonts w:ascii="Times New Roman" w:hAnsi="Times New Roman" w:cs="Times New Roman"/>
                <w:sz w:val="20"/>
                <w:szCs w:val="20"/>
                <w:lang w:eastAsia="cs-CZ"/>
              </w:rPr>
              <w:t xml:space="preserve">nalézt ve struktuře látky centra reaktivity, posoudit jaký typ reakce bude nejpravděpodobnější a navrhnout strukturu produktů s vhodnými reakčními partnery </w:t>
            </w:r>
          </w:p>
          <w:p w14:paraId="426735F5" w14:textId="6C384A68" w:rsidR="00106C58" w:rsidRPr="009272F1" w:rsidRDefault="00106C58" w:rsidP="00106C5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272F1">
              <w:rPr>
                <w:rFonts w:ascii="Times New Roman" w:hAnsi="Times New Roman" w:cs="Times New Roman"/>
                <w:sz w:val="20"/>
                <w:szCs w:val="20"/>
                <w:lang w:eastAsia="cs-CZ"/>
              </w:rPr>
              <w:t>přiřadit stereodeskriptor R/S stereogennímu centru, na základní úrovni posoudit sterické nároky substituentů a jejich vliv na reaktivitu</w:t>
            </w:r>
          </w:p>
          <w:p w14:paraId="0C8DE1E2" w14:textId="6F8C9008" w:rsidR="00106C58" w:rsidRPr="009272F1" w:rsidRDefault="00106C58" w:rsidP="00106C5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272F1">
              <w:rPr>
                <w:rFonts w:ascii="Times New Roman" w:hAnsi="Times New Roman" w:cs="Times New Roman"/>
                <w:sz w:val="20"/>
                <w:szCs w:val="20"/>
                <w:lang w:eastAsia="cs-CZ"/>
              </w:rPr>
              <w:t>na základní úrovni navrhnout postup přípravy zadané látky</w:t>
            </w:r>
            <w:r w:rsidR="00D63441">
              <w:rPr>
                <w:rFonts w:ascii="Times New Roman" w:hAnsi="Times New Roman" w:cs="Times New Roman"/>
                <w:sz w:val="20"/>
                <w:szCs w:val="20"/>
                <w:lang w:eastAsia="cs-CZ"/>
              </w:rPr>
              <w:t>,</w:t>
            </w:r>
            <w:r w:rsidRPr="009272F1">
              <w:rPr>
                <w:rFonts w:ascii="Times New Roman" w:hAnsi="Times New Roman" w:cs="Times New Roman"/>
                <w:sz w:val="20"/>
                <w:szCs w:val="20"/>
                <w:lang w:eastAsia="cs-CZ"/>
              </w:rPr>
              <w:t xml:space="preserve"> a to jak z hlediska výstavby uhlíkatého skeletu</w:t>
            </w:r>
            <w:r w:rsidR="00D63441">
              <w:rPr>
                <w:rFonts w:ascii="Times New Roman" w:hAnsi="Times New Roman" w:cs="Times New Roman"/>
                <w:sz w:val="20"/>
                <w:szCs w:val="20"/>
                <w:lang w:eastAsia="cs-CZ"/>
              </w:rPr>
              <w:t>,</w:t>
            </w:r>
            <w:r w:rsidRPr="009272F1">
              <w:rPr>
                <w:rFonts w:ascii="Times New Roman" w:hAnsi="Times New Roman" w:cs="Times New Roman"/>
                <w:sz w:val="20"/>
                <w:szCs w:val="20"/>
                <w:lang w:eastAsia="cs-CZ"/>
              </w:rPr>
              <w:t xml:space="preserve"> tak z hlediska transformace funkčních skupin</w:t>
            </w:r>
          </w:p>
          <w:p w14:paraId="585B1C7E" w14:textId="7E7E8162" w:rsidR="005110DD" w:rsidRPr="005A0406" w:rsidRDefault="00106C58" w:rsidP="00106C58">
            <w:pPr>
              <w:pStyle w:val="Odstavecseseznamem"/>
              <w:numPr>
                <w:ilvl w:val="0"/>
                <w:numId w:val="6"/>
              </w:numPr>
              <w:spacing w:after="0" w:line="240" w:lineRule="auto"/>
              <w:ind w:left="170" w:hanging="170"/>
            </w:pPr>
            <w:r w:rsidRPr="009272F1">
              <w:rPr>
                <w:rFonts w:ascii="Times New Roman" w:hAnsi="Times New Roman" w:cs="Times New Roman"/>
                <w:sz w:val="20"/>
                <w:szCs w:val="20"/>
                <w:lang w:eastAsia="cs-CZ"/>
              </w:rPr>
              <w:t>posoudit vlivy substituentů a struktury na kyselost a bazicitu látek, definovat trendy na skupině příbuzných sloučenin</w:t>
            </w:r>
          </w:p>
        </w:tc>
      </w:tr>
      <w:tr w:rsidR="005110DD" w14:paraId="0A8D7B7A"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31D90CC3" w14:textId="77777777" w:rsidR="005110DD" w:rsidRPr="005A0406" w:rsidRDefault="005110DD" w:rsidP="00F8305C">
            <w:pPr>
              <w:jc w:val="both"/>
            </w:pPr>
            <w:r w:rsidRPr="005A0406">
              <w:rPr>
                <w:b/>
              </w:rPr>
              <w:lastRenderedPageBreak/>
              <w:t>Metody výuky</w:t>
            </w:r>
          </w:p>
        </w:tc>
        <w:tc>
          <w:tcPr>
            <w:tcW w:w="6703" w:type="dxa"/>
            <w:gridSpan w:val="12"/>
            <w:tcBorders>
              <w:top w:val="single" w:sz="4" w:space="0" w:color="auto"/>
              <w:left w:val="single" w:sz="4" w:space="0" w:color="auto"/>
              <w:bottom w:val="nil"/>
              <w:right w:val="single" w:sz="4" w:space="0" w:color="auto"/>
            </w:tcBorders>
          </w:tcPr>
          <w:p w14:paraId="6ECB5BCB" w14:textId="77777777" w:rsidR="005110DD" w:rsidRDefault="005110DD" w:rsidP="00F8305C">
            <w:pPr>
              <w:jc w:val="both"/>
            </w:pPr>
          </w:p>
        </w:tc>
      </w:tr>
      <w:tr w:rsidR="005110DD" w14:paraId="25820E25" w14:textId="77777777" w:rsidTr="001041BE">
        <w:trPr>
          <w:gridBefore w:val="1"/>
          <w:gridAfter w:val="1"/>
          <w:wBefore w:w="393" w:type="dxa"/>
          <w:wAfter w:w="101" w:type="dxa"/>
          <w:trHeight w:val="2354"/>
        </w:trPr>
        <w:tc>
          <w:tcPr>
            <w:tcW w:w="9855" w:type="dxa"/>
            <w:gridSpan w:val="15"/>
            <w:tcBorders>
              <w:top w:val="nil"/>
              <w:bottom w:val="single" w:sz="4" w:space="0" w:color="auto"/>
            </w:tcBorders>
          </w:tcPr>
          <w:p w14:paraId="70C6AD31" w14:textId="77777777" w:rsidR="005110DD" w:rsidRPr="000C69A4" w:rsidRDefault="005110DD" w:rsidP="00F8305C">
            <w:pPr>
              <w:jc w:val="both"/>
              <w:rPr>
                <w:b/>
                <w:bCs/>
                <w:u w:val="single"/>
              </w:rPr>
            </w:pPr>
            <w:r w:rsidRPr="000C69A4">
              <w:rPr>
                <w:b/>
                <w:bCs/>
                <w:u w:val="single"/>
              </w:rPr>
              <w:t>Metody a přístupy používané ve výuce</w:t>
            </w:r>
          </w:p>
          <w:p w14:paraId="10EF21A5" w14:textId="77777777" w:rsidR="005110DD" w:rsidRPr="000C69A4" w:rsidRDefault="005110DD" w:rsidP="00F8305C">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40EA7FB2" w14:textId="5D5FFDBF" w:rsidR="005110DD" w:rsidRPr="00EC1323" w:rsidRDefault="005110DD" w:rsidP="00F8305C">
            <w:pPr>
              <w:jc w:val="both"/>
              <w:rPr>
                <w:color w:val="000000"/>
                <w:shd w:val="clear" w:color="auto" w:fill="FFFFFF"/>
              </w:rPr>
            </w:pPr>
            <w:r w:rsidRPr="00EC1323">
              <w:t>Monologická (výklad, přednáška, instruktáž),</w:t>
            </w:r>
            <w:r w:rsidRPr="00EC1323">
              <w:rPr>
                <w:color w:val="000000"/>
                <w:shd w:val="clear" w:color="auto" w:fill="FFFFFF"/>
              </w:rPr>
              <w:t xml:space="preserve"> Metody práce s textem (učebnicí, knihou)</w:t>
            </w:r>
          </w:p>
          <w:p w14:paraId="7F31B7D0" w14:textId="77777777" w:rsidR="005110DD" w:rsidRPr="00EC1323" w:rsidRDefault="005110DD" w:rsidP="00F8305C">
            <w:pPr>
              <w:jc w:val="both"/>
              <w:rPr>
                <w:color w:val="000000"/>
                <w:shd w:val="clear" w:color="auto" w:fill="FFFFFF"/>
              </w:rPr>
            </w:pPr>
          </w:p>
          <w:p w14:paraId="316592D6" w14:textId="77777777" w:rsidR="005110DD" w:rsidRPr="00EC1323" w:rsidRDefault="005110DD" w:rsidP="00F8305C">
            <w:pPr>
              <w:jc w:val="both"/>
              <w:rPr>
                <w:b/>
                <w:bCs/>
              </w:rPr>
            </w:pPr>
            <w:r w:rsidRPr="00EC1323">
              <w:rPr>
                <w:b/>
                <w:bCs/>
              </w:rPr>
              <w:t>Pro dosažení odborných dovedností jsou užívány vyučovací metody:</w:t>
            </w:r>
          </w:p>
          <w:p w14:paraId="20BEE15A" w14:textId="0753F0A7" w:rsidR="005110DD" w:rsidRPr="006D0F29" w:rsidRDefault="005110DD" w:rsidP="00F8305C">
            <w:pPr>
              <w:rPr>
                <w:color w:val="000000"/>
                <w:shd w:val="clear" w:color="auto" w:fill="FFFFFF"/>
              </w:rPr>
            </w:pPr>
            <w:r w:rsidRPr="00EC1323">
              <w:rPr>
                <w:color w:val="000000"/>
                <w:shd w:val="clear" w:color="auto" w:fill="FFFFFF"/>
              </w:rPr>
              <w:t>Praktické procvičování</w:t>
            </w:r>
            <w:r w:rsidR="00EC1323" w:rsidRPr="00EC1323">
              <w:rPr>
                <w:color w:val="000000"/>
                <w:shd w:val="clear" w:color="auto" w:fill="FFFFFF"/>
              </w:rPr>
              <w:t>, Dialogická (diskuze, rozhovor, brainstorming)</w:t>
            </w:r>
          </w:p>
          <w:p w14:paraId="55D809B8" w14:textId="77777777" w:rsidR="005110DD" w:rsidRPr="000C69A4" w:rsidRDefault="005110DD" w:rsidP="00F8305C"/>
          <w:p w14:paraId="5BF9B162" w14:textId="77777777" w:rsidR="005110DD" w:rsidRPr="005110DD" w:rsidRDefault="005110DD" w:rsidP="00F8305C">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t>Očekávané výsledky učení dosažené studiem předmětu jsou ověřovány hodnoticími metodami:</w:t>
            </w:r>
          </w:p>
          <w:p w14:paraId="1516D8C4" w14:textId="54882989" w:rsidR="005110DD" w:rsidRDefault="005110DD" w:rsidP="00F8305C">
            <w:pPr>
              <w:jc w:val="both"/>
              <w:rPr>
                <w:color w:val="000000"/>
              </w:rPr>
            </w:pPr>
            <w:r w:rsidRPr="00EC1323">
              <w:rPr>
                <w:color w:val="000000"/>
              </w:rPr>
              <w:t>Didaktický test, Kombinovaná zkouška (písemná část + ústní část), Známkou</w:t>
            </w:r>
          </w:p>
          <w:p w14:paraId="28869AB7" w14:textId="77777777" w:rsidR="005110DD" w:rsidRPr="008440C7" w:rsidRDefault="005110DD" w:rsidP="00F8305C">
            <w:pPr>
              <w:jc w:val="both"/>
              <w:rPr>
                <w:strike/>
                <w:color w:val="000000"/>
              </w:rPr>
            </w:pPr>
          </w:p>
          <w:p w14:paraId="4EEA2B35" w14:textId="285CF97B" w:rsidR="005110DD" w:rsidRPr="000C69A4" w:rsidRDefault="00910D1F" w:rsidP="00F8305C">
            <w:pPr>
              <w:jc w:val="both"/>
              <w:rPr>
                <w:b/>
                <w:bCs/>
                <w:u w:val="single"/>
              </w:rPr>
            </w:pPr>
            <w:r w:rsidRPr="000C69A4">
              <w:rPr>
                <w:b/>
                <w:bCs/>
                <w:u w:val="single"/>
              </w:rPr>
              <w:t>P</w:t>
            </w:r>
            <w:r w:rsidR="005110DD" w:rsidRPr="000C69A4">
              <w:rPr>
                <w:b/>
                <w:bCs/>
                <w:u w:val="single"/>
              </w:rPr>
              <w:t>oužívané didaktické prostředky</w:t>
            </w:r>
          </w:p>
          <w:p w14:paraId="08886A19" w14:textId="77777777" w:rsidR="005110DD" w:rsidRPr="0071371D" w:rsidRDefault="005110DD" w:rsidP="00F8305C">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745AEC63" w14:textId="77777777" w:rsidR="005110DD" w:rsidRPr="0071371D" w:rsidRDefault="005110DD" w:rsidP="00F8305C">
            <w:pPr>
              <w:jc w:val="both"/>
            </w:pPr>
          </w:p>
          <w:p w14:paraId="5F2B91B7" w14:textId="75B35CC7" w:rsidR="005110DD"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191D34CB"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0965742A" w14:textId="77777777" w:rsidR="005110DD" w:rsidRDefault="005110DD" w:rsidP="00F8305C">
            <w:pPr>
              <w:jc w:val="both"/>
            </w:pPr>
            <w:r>
              <w:rPr>
                <w:b/>
              </w:rPr>
              <w:t>Studijní literatura a studijní pomůcky</w:t>
            </w:r>
          </w:p>
        </w:tc>
        <w:tc>
          <w:tcPr>
            <w:tcW w:w="6202" w:type="dxa"/>
            <w:gridSpan w:val="10"/>
            <w:tcBorders>
              <w:top w:val="single" w:sz="4" w:space="0" w:color="auto"/>
              <w:bottom w:val="nil"/>
            </w:tcBorders>
          </w:tcPr>
          <w:p w14:paraId="1426371E" w14:textId="77777777" w:rsidR="005110DD" w:rsidRDefault="005110DD" w:rsidP="00F8305C">
            <w:pPr>
              <w:jc w:val="both"/>
            </w:pPr>
          </w:p>
        </w:tc>
      </w:tr>
      <w:tr w:rsidR="005110DD" w14:paraId="6EB72FCD" w14:textId="77777777" w:rsidTr="001041BE">
        <w:trPr>
          <w:gridBefore w:val="1"/>
          <w:gridAfter w:val="1"/>
          <w:wBefore w:w="393" w:type="dxa"/>
          <w:wAfter w:w="101" w:type="dxa"/>
          <w:trHeight w:val="1497"/>
        </w:trPr>
        <w:tc>
          <w:tcPr>
            <w:tcW w:w="9855" w:type="dxa"/>
            <w:gridSpan w:val="15"/>
            <w:tcBorders>
              <w:top w:val="nil"/>
            </w:tcBorders>
          </w:tcPr>
          <w:p w14:paraId="2987D5F9" w14:textId="77777777" w:rsidR="00987CB3" w:rsidRPr="00106C58" w:rsidRDefault="00987CB3" w:rsidP="00987CB3">
            <w:pPr>
              <w:pStyle w:val="western"/>
              <w:spacing w:before="0" w:beforeAutospacing="0" w:after="0" w:line="240" w:lineRule="auto"/>
              <w:jc w:val="both"/>
              <w:rPr>
                <w:u w:val="single"/>
              </w:rPr>
            </w:pPr>
            <w:r w:rsidRPr="00106C58">
              <w:rPr>
                <w:u w:val="single"/>
              </w:rPr>
              <w:t>Povinná literatura:</w:t>
            </w:r>
          </w:p>
          <w:p w14:paraId="65F3D670" w14:textId="472F07B5" w:rsidR="00106C58" w:rsidRPr="00106C58" w:rsidRDefault="00106C58" w:rsidP="00987CB3">
            <w:pPr>
              <w:jc w:val="both"/>
              <w:rPr>
                <w:kern w:val="1"/>
              </w:rPr>
            </w:pPr>
            <w:r w:rsidRPr="00106C58">
              <w:rPr>
                <w:kern w:val="1"/>
              </w:rPr>
              <w:t>FIKR, J</w:t>
            </w:r>
            <w:r>
              <w:rPr>
                <w:kern w:val="1"/>
              </w:rPr>
              <w:t xml:space="preserve">., </w:t>
            </w:r>
            <w:r w:rsidRPr="00106C58">
              <w:rPr>
                <w:kern w:val="1"/>
              </w:rPr>
              <w:t>KAHOVEC, J. Názvosloví organické chemie. 3. vyd. Olomouc: Rubico, 2008. ISBN 978-80-7346-088-4.</w:t>
            </w:r>
          </w:p>
          <w:p w14:paraId="1A13304F" w14:textId="5B9BA0DF" w:rsidR="00987CB3" w:rsidRPr="00106C58" w:rsidRDefault="009556F6" w:rsidP="00987CB3">
            <w:pPr>
              <w:jc w:val="both"/>
              <w:rPr>
                <w:kern w:val="1"/>
              </w:rPr>
            </w:pPr>
            <w:hyperlink r:id="rId47" w:tgtFrame="_blank" w:history="1">
              <w:r w:rsidR="00987CB3" w:rsidRPr="008A19F4">
                <w:rPr>
                  <w:kern w:val="1"/>
                </w:rPr>
                <w:t>McMURRY, J. Organická chemie. Praha</w:t>
              </w:r>
              <w:r w:rsidR="008A19F4" w:rsidRPr="008A19F4">
                <w:rPr>
                  <w:kern w:val="1"/>
                </w:rPr>
                <w:t>: VŠCHT</w:t>
              </w:r>
              <w:r w:rsidR="00987CB3" w:rsidRPr="008A19F4">
                <w:rPr>
                  <w:kern w:val="1"/>
                </w:rPr>
                <w:t>, 2015. ISBN</w:t>
              </w:r>
              <w:r w:rsidR="008A19F4" w:rsidRPr="008A19F4">
                <w:rPr>
                  <w:kern w:val="1"/>
                </w:rPr>
                <w:t xml:space="preserve"> </w:t>
              </w:r>
              <w:r w:rsidR="00987CB3" w:rsidRPr="008A19F4">
                <w:rPr>
                  <w:kern w:val="1"/>
                </w:rPr>
                <w:t>978-80-7080-930-3.</w:t>
              </w:r>
            </w:hyperlink>
          </w:p>
          <w:p w14:paraId="2E4CA8C8" w14:textId="77777777" w:rsidR="00106C58" w:rsidRPr="00106C58" w:rsidRDefault="009556F6" w:rsidP="00106C58">
            <w:pPr>
              <w:jc w:val="both"/>
              <w:rPr>
                <w:kern w:val="1"/>
              </w:rPr>
            </w:pPr>
            <w:hyperlink r:id="rId48" w:tgtFrame="_blank" w:history="1">
              <w:r w:rsidR="00106C58" w:rsidRPr="00106C58">
                <w:rPr>
                  <w:kern w:val="1"/>
                </w:rPr>
                <w:t>McMURRY, J. Organic Chemistry. Cengage Learning, 2015. ISBN 978-1305080485.</w:t>
              </w:r>
            </w:hyperlink>
          </w:p>
          <w:p w14:paraId="4DF3C4EA" w14:textId="77777777" w:rsidR="00106C58" w:rsidRPr="00106C58" w:rsidRDefault="00106C58" w:rsidP="00106C58">
            <w:pPr>
              <w:jc w:val="both"/>
            </w:pPr>
            <w:r w:rsidRPr="00106C58">
              <w:t xml:space="preserve">SOLOMONS, T.W.G., </w:t>
            </w:r>
            <w:r w:rsidRPr="00106C58">
              <w:rPr>
                <w:caps/>
              </w:rPr>
              <w:t>Fryhle,</w:t>
            </w:r>
            <w:r w:rsidRPr="00106C58">
              <w:t xml:space="preserve"> C.B. Organic Chemistry. 8th Ed. Hoboken: John Wiley and Sons, Inc., 2004. </w:t>
            </w:r>
            <w:r w:rsidRPr="00106C58">
              <w:rPr>
                <w:kern w:val="1"/>
              </w:rPr>
              <w:t>ISBN 0-471417998.</w:t>
            </w:r>
          </w:p>
          <w:p w14:paraId="6D3108B5" w14:textId="77777777" w:rsidR="00987CB3" w:rsidRPr="00106C58" w:rsidRDefault="00987CB3" w:rsidP="00987CB3">
            <w:pPr>
              <w:jc w:val="both"/>
              <w:rPr>
                <w:kern w:val="1"/>
              </w:rPr>
            </w:pPr>
          </w:p>
          <w:p w14:paraId="0D2808EF" w14:textId="77777777" w:rsidR="00987CB3" w:rsidRPr="00106C58" w:rsidRDefault="00987CB3" w:rsidP="00987CB3">
            <w:pPr>
              <w:suppressAutoHyphens/>
              <w:jc w:val="both"/>
              <w:rPr>
                <w:kern w:val="1"/>
              </w:rPr>
            </w:pPr>
            <w:r w:rsidRPr="00106C58">
              <w:rPr>
                <w:kern w:val="1"/>
                <w:u w:val="single"/>
              </w:rPr>
              <w:t>Doporučená literatura</w:t>
            </w:r>
            <w:r w:rsidRPr="00106C58">
              <w:rPr>
                <w:kern w:val="1"/>
              </w:rPr>
              <w:t>:</w:t>
            </w:r>
          </w:p>
          <w:p w14:paraId="47AA1DAC" w14:textId="288198C8" w:rsidR="00106C58" w:rsidRPr="00106C58" w:rsidRDefault="00106C58" w:rsidP="00106C58">
            <w:pPr>
              <w:jc w:val="both"/>
            </w:pPr>
            <w:r w:rsidRPr="00106C58">
              <w:rPr>
                <w:caps/>
              </w:rPr>
              <w:t>Liška, F.</w:t>
            </w:r>
            <w:r w:rsidRPr="00106C58">
              <w:t xml:space="preserve"> Konstituce, konformace, konfigurace v organickém názvosloví. Praha: VŠCHT, 2023. ISBN 978-8075921475. </w:t>
            </w:r>
          </w:p>
          <w:p w14:paraId="64413CA7" w14:textId="77777777" w:rsidR="00106C58" w:rsidRPr="009C1509" w:rsidRDefault="00106C58" w:rsidP="00106C58">
            <w:pPr>
              <w:jc w:val="both"/>
              <w:rPr>
                <w:kern w:val="1"/>
              </w:rPr>
            </w:pPr>
            <w:r w:rsidRPr="00106C58">
              <w:rPr>
                <w:kern w:val="1"/>
              </w:rPr>
              <w:t xml:space="preserve">KAFKA, S. Příklady a úlohy z obecné, anorganické a organické chemie. Zlín: </w:t>
            </w:r>
            <w:r w:rsidRPr="009C1509">
              <w:rPr>
                <w:kern w:val="1"/>
              </w:rPr>
              <w:t>UTB, 2006. ISBN 80-73180715.</w:t>
            </w:r>
          </w:p>
          <w:p w14:paraId="35C0C576" w14:textId="6F139D39" w:rsidR="00106C58" w:rsidRPr="009C1509" w:rsidRDefault="00106C58" w:rsidP="00106C58">
            <w:pPr>
              <w:jc w:val="both"/>
              <w:rPr>
                <w:kern w:val="1"/>
              </w:rPr>
            </w:pPr>
            <w:r w:rsidRPr="009C1509">
              <w:rPr>
                <w:caps/>
                <w:kern w:val="20"/>
              </w:rPr>
              <w:t>Robinson, M.J.T.</w:t>
            </w:r>
            <w:r w:rsidRPr="009C1509">
              <w:rPr>
                <w:kern w:val="1"/>
              </w:rPr>
              <w:t xml:space="preserve"> Organic Stereochemistry. Oxford: Oxford University Press, 2001. ISBN 978-0198792758.</w:t>
            </w:r>
          </w:p>
          <w:p w14:paraId="4180367D" w14:textId="10FC6E40" w:rsidR="000F6063" w:rsidRPr="00D22542" w:rsidRDefault="00106C58" w:rsidP="00106C58">
            <w:pPr>
              <w:jc w:val="both"/>
            </w:pPr>
            <w:r w:rsidRPr="009C1509">
              <w:rPr>
                <w:caps/>
                <w:kern w:val="20"/>
              </w:rPr>
              <w:t>Maskill, H.</w:t>
            </w:r>
            <w:r w:rsidRPr="009C1509">
              <w:rPr>
                <w:kern w:val="1"/>
              </w:rPr>
              <w:t xml:space="preserve"> Mechanisms of Organic Reactions. Oxford: Oxford University Press, 1996.</w:t>
            </w:r>
            <w:r w:rsidRPr="00106C58">
              <w:rPr>
                <w:kern w:val="1"/>
              </w:rPr>
              <w:t xml:space="preserve"> ISBN 978-0198558224.</w:t>
            </w:r>
          </w:p>
        </w:tc>
      </w:tr>
      <w:tr w:rsidR="005110DD" w14:paraId="309B0328"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04B1B5E0" w14:textId="77777777" w:rsidR="005110DD" w:rsidRDefault="005110DD" w:rsidP="00F8305C">
            <w:pPr>
              <w:jc w:val="center"/>
              <w:rPr>
                <w:b/>
              </w:rPr>
            </w:pPr>
            <w:r>
              <w:rPr>
                <w:b/>
              </w:rPr>
              <w:t>Informace ke kombinované nebo distanční formě</w:t>
            </w:r>
          </w:p>
        </w:tc>
      </w:tr>
      <w:tr w:rsidR="005110DD" w14:paraId="57E08264"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45D4D286" w14:textId="77777777" w:rsidR="005110DD" w:rsidRDefault="005110DD" w:rsidP="00F8305C">
            <w:pPr>
              <w:jc w:val="both"/>
            </w:pPr>
            <w:r>
              <w:rPr>
                <w:b/>
              </w:rPr>
              <w:t>Rozsah konzultací (soustředění)</w:t>
            </w:r>
          </w:p>
        </w:tc>
        <w:tc>
          <w:tcPr>
            <w:tcW w:w="889" w:type="dxa"/>
            <w:tcBorders>
              <w:top w:val="single" w:sz="2" w:space="0" w:color="auto"/>
            </w:tcBorders>
          </w:tcPr>
          <w:p w14:paraId="109D32FA" w14:textId="6AEF87C3" w:rsidR="005110DD" w:rsidRDefault="00766418" w:rsidP="00766418">
            <w:pPr>
              <w:jc w:val="center"/>
            </w:pPr>
            <w:r>
              <w:t>16</w:t>
            </w:r>
          </w:p>
        </w:tc>
        <w:tc>
          <w:tcPr>
            <w:tcW w:w="4179" w:type="dxa"/>
            <w:gridSpan w:val="7"/>
            <w:tcBorders>
              <w:top w:val="single" w:sz="2" w:space="0" w:color="auto"/>
            </w:tcBorders>
            <w:shd w:val="clear" w:color="auto" w:fill="F7CAAC"/>
          </w:tcPr>
          <w:p w14:paraId="79B9618E" w14:textId="77777777" w:rsidR="005110DD" w:rsidRDefault="005110DD" w:rsidP="00F8305C">
            <w:pPr>
              <w:jc w:val="both"/>
              <w:rPr>
                <w:b/>
              </w:rPr>
            </w:pPr>
            <w:r>
              <w:rPr>
                <w:b/>
              </w:rPr>
              <w:t xml:space="preserve">hodin </w:t>
            </w:r>
          </w:p>
        </w:tc>
      </w:tr>
      <w:tr w:rsidR="005110DD" w14:paraId="531194D8" w14:textId="77777777" w:rsidTr="001041BE">
        <w:trPr>
          <w:gridBefore w:val="1"/>
          <w:gridAfter w:val="1"/>
          <w:wBefore w:w="393" w:type="dxa"/>
          <w:wAfter w:w="101" w:type="dxa"/>
        </w:trPr>
        <w:tc>
          <w:tcPr>
            <w:tcW w:w="9855" w:type="dxa"/>
            <w:gridSpan w:val="15"/>
            <w:shd w:val="clear" w:color="auto" w:fill="F7CAAC"/>
          </w:tcPr>
          <w:p w14:paraId="5AF70F44" w14:textId="77777777" w:rsidR="005110DD" w:rsidRDefault="005110DD" w:rsidP="00F8305C">
            <w:pPr>
              <w:jc w:val="both"/>
              <w:rPr>
                <w:b/>
              </w:rPr>
            </w:pPr>
            <w:r>
              <w:rPr>
                <w:b/>
              </w:rPr>
              <w:t>Informace o způsobu kontaktu s vyučujícím</w:t>
            </w:r>
          </w:p>
        </w:tc>
      </w:tr>
      <w:tr w:rsidR="005110DD" w14:paraId="71BD2B0B" w14:textId="77777777" w:rsidTr="001041BE">
        <w:trPr>
          <w:gridBefore w:val="1"/>
          <w:gridAfter w:val="1"/>
          <w:wBefore w:w="393" w:type="dxa"/>
          <w:wAfter w:w="101" w:type="dxa"/>
          <w:trHeight w:val="1373"/>
        </w:trPr>
        <w:tc>
          <w:tcPr>
            <w:tcW w:w="9855" w:type="dxa"/>
            <w:gridSpan w:val="15"/>
          </w:tcPr>
          <w:p w14:paraId="06E225D1" w14:textId="78E448CA" w:rsidR="00987CB3" w:rsidRPr="00987CB3" w:rsidRDefault="004E5476" w:rsidP="00987CB3">
            <w:pPr>
              <w:jc w:val="both"/>
              <w:rPr>
                <w:highlight w:val="cyan"/>
              </w:rPr>
            </w:pPr>
            <w:r w:rsidRPr="00CE6F38">
              <w:t>Studenti se účastní výuky, kde je jim redukovanou formou prezentována látka dle anotace předmětu. Výuka je realizována v blocích.</w:t>
            </w:r>
            <w:r w:rsidR="00D55912">
              <w:t xml:space="preserve"> </w:t>
            </w:r>
            <w:r w:rsidRPr="00CE6F38">
              <w:t>Studentům budou určeny části učiva k samostatnému nastudování.</w:t>
            </w:r>
            <w:r w:rsidR="00670BED">
              <w:t xml:space="preserve"> </w:t>
            </w:r>
            <w:r w:rsidR="00987CB3" w:rsidRPr="00670BED">
              <w:t>Kontrola samostatného studia bude provedena písemným testem. Konzultace jsou možné v rámci výuky nebo lze vyučují</w:t>
            </w:r>
            <w:r w:rsidR="00987CB3" w:rsidRPr="004E5476">
              <w:t>cího kontaktovat viz níže.</w:t>
            </w:r>
          </w:p>
          <w:p w14:paraId="2CD17C53" w14:textId="77777777" w:rsidR="00987CB3" w:rsidRPr="00987CB3" w:rsidRDefault="00987CB3" w:rsidP="00987CB3">
            <w:pPr>
              <w:jc w:val="both"/>
              <w:rPr>
                <w:highlight w:val="cyan"/>
              </w:rPr>
            </w:pPr>
          </w:p>
          <w:p w14:paraId="648806F2" w14:textId="216A4F26" w:rsidR="005110DD" w:rsidRDefault="00987CB3" w:rsidP="00987CB3">
            <w:pPr>
              <w:jc w:val="both"/>
              <w:rPr>
                <w:kern w:val="1"/>
              </w:rPr>
            </w:pPr>
            <w:r w:rsidRPr="00D86999">
              <w:rPr>
                <w:bCs/>
              </w:rPr>
              <w:t xml:space="preserve">Možnosti komunikace s vyučujícím: </w:t>
            </w:r>
            <w:hyperlink r:id="rId49" w:history="1">
              <w:r w:rsidRPr="00D86999">
                <w:rPr>
                  <w:rStyle w:val="Hypertextovodkaz"/>
                  <w:kern w:val="1"/>
                </w:rPr>
                <w:t>rvicha@utb.cz</w:t>
              </w:r>
            </w:hyperlink>
            <w:r w:rsidRPr="00D86999">
              <w:rPr>
                <w:kern w:val="1"/>
              </w:rPr>
              <w:t>, 576 031</w:t>
            </w:r>
            <w:r w:rsidR="00D86999" w:rsidRPr="00D86999">
              <w:rPr>
                <w:kern w:val="1"/>
              </w:rPr>
              <w:t> </w:t>
            </w:r>
            <w:r w:rsidRPr="00D86999">
              <w:rPr>
                <w:kern w:val="1"/>
              </w:rPr>
              <w:t>103.</w:t>
            </w:r>
          </w:p>
          <w:p w14:paraId="2E298B58" w14:textId="0AD37C13" w:rsidR="004E5476" w:rsidRDefault="004E5476" w:rsidP="00987CB3">
            <w:pPr>
              <w:jc w:val="both"/>
              <w:rPr>
                <w:kern w:val="1"/>
              </w:rPr>
            </w:pPr>
          </w:p>
          <w:p w14:paraId="6E4B94DB" w14:textId="77777777" w:rsidR="004E5476" w:rsidRPr="00987CB3" w:rsidRDefault="004E5476" w:rsidP="00987CB3">
            <w:pPr>
              <w:jc w:val="both"/>
            </w:pPr>
          </w:p>
          <w:p w14:paraId="1EDFB661" w14:textId="77777777" w:rsidR="005110DD" w:rsidRDefault="005110DD" w:rsidP="00F8305C">
            <w:pPr>
              <w:jc w:val="both"/>
            </w:pPr>
          </w:p>
          <w:p w14:paraId="07645DF1" w14:textId="77777777" w:rsidR="005110DD" w:rsidRDefault="005110DD" w:rsidP="00F8305C">
            <w:pPr>
              <w:jc w:val="both"/>
            </w:pPr>
          </w:p>
          <w:p w14:paraId="30748A98" w14:textId="77777777" w:rsidR="005110DD" w:rsidRDefault="005110DD" w:rsidP="00F8305C">
            <w:pPr>
              <w:jc w:val="both"/>
            </w:pPr>
          </w:p>
          <w:p w14:paraId="01262BF9" w14:textId="0781AE0C" w:rsidR="005110DD" w:rsidRDefault="005110DD" w:rsidP="00F8305C">
            <w:pPr>
              <w:jc w:val="both"/>
            </w:pPr>
          </w:p>
          <w:p w14:paraId="14FEC08E" w14:textId="77777777" w:rsidR="00A821FC" w:rsidRDefault="00A821FC" w:rsidP="00F8305C">
            <w:pPr>
              <w:jc w:val="both"/>
            </w:pPr>
          </w:p>
          <w:p w14:paraId="1356530F" w14:textId="77777777" w:rsidR="005110DD" w:rsidRDefault="005110DD" w:rsidP="00F8305C">
            <w:pPr>
              <w:jc w:val="both"/>
            </w:pPr>
          </w:p>
        </w:tc>
      </w:tr>
      <w:tr w:rsidR="005110DD" w14:paraId="261E6516"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01293D39" w14:textId="77777777" w:rsidR="005110DD" w:rsidRDefault="005110DD" w:rsidP="00F8305C">
            <w:pPr>
              <w:jc w:val="both"/>
              <w:rPr>
                <w:b/>
                <w:sz w:val="28"/>
              </w:rPr>
            </w:pPr>
            <w:bookmarkStart w:id="261" w:name="_Hlk190896571"/>
            <w:r>
              <w:lastRenderedPageBreak/>
              <w:br w:type="page"/>
            </w:r>
            <w:r>
              <w:rPr>
                <w:b/>
                <w:sz w:val="28"/>
              </w:rPr>
              <w:t>B-III – Charakteristika studijního předmětu</w:t>
            </w:r>
          </w:p>
        </w:tc>
      </w:tr>
      <w:tr w:rsidR="005110DD" w14:paraId="3A7F6E1A"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7718CB5E"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0D3EBA58" w14:textId="31B48181" w:rsidR="005110DD" w:rsidRPr="00C964A6" w:rsidRDefault="00C964A6" w:rsidP="00F8305C">
            <w:pPr>
              <w:jc w:val="both"/>
              <w:rPr>
                <w:b/>
                <w:bCs/>
              </w:rPr>
            </w:pPr>
            <w:bookmarkStart w:id="262" w:name="Lab_anorg_chem"/>
            <w:bookmarkEnd w:id="262"/>
            <w:r w:rsidRPr="00C964A6">
              <w:rPr>
                <w:b/>
                <w:bCs/>
              </w:rPr>
              <w:t>Laboratoř anorganické chemie</w:t>
            </w:r>
          </w:p>
        </w:tc>
      </w:tr>
      <w:tr w:rsidR="005110DD" w14:paraId="2DF1D654" w14:textId="77777777" w:rsidTr="001041BE">
        <w:trPr>
          <w:gridBefore w:val="1"/>
          <w:gridAfter w:val="1"/>
          <w:wBefore w:w="393" w:type="dxa"/>
          <w:wAfter w:w="101" w:type="dxa"/>
        </w:trPr>
        <w:tc>
          <w:tcPr>
            <w:tcW w:w="3435" w:type="dxa"/>
            <w:gridSpan w:val="4"/>
            <w:shd w:val="clear" w:color="auto" w:fill="F7CAAC"/>
          </w:tcPr>
          <w:p w14:paraId="45AFB4C3" w14:textId="77777777" w:rsidR="005110DD" w:rsidRDefault="005110DD" w:rsidP="00F8305C">
            <w:pPr>
              <w:jc w:val="both"/>
              <w:rPr>
                <w:b/>
              </w:rPr>
            </w:pPr>
            <w:r>
              <w:rPr>
                <w:b/>
              </w:rPr>
              <w:t>Typ předmětu</w:t>
            </w:r>
          </w:p>
        </w:tc>
        <w:tc>
          <w:tcPr>
            <w:tcW w:w="3057" w:type="dxa"/>
            <w:gridSpan w:val="6"/>
          </w:tcPr>
          <w:p w14:paraId="00B6641A" w14:textId="77777777" w:rsidR="005110DD" w:rsidRDefault="005110DD" w:rsidP="00F8305C">
            <w:pPr>
              <w:jc w:val="both"/>
            </w:pPr>
            <w:r>
              <w:t>povinný</w:t>
            </w:r>
          </w:p>
        </w:tc>
        <w:tc>
          <w:tcPr>
            <w:tcW w:w="2695" w:type="dxa"/>
            <w:gridSpan w:val="4"/>
            <w:shd w:val="clear" w:color="auto" w:fill="F7CAAC"/>
          </w:tcPr>
          <w:p w14:paraId="702AE2F4" w14:textId="77777777" w:rsidR="005110DD" w:rsidRDefault="005110DD" w:rsidP="00F8305C">
            <w:pPr>
              <w:jc w:val="both"/>
            </w:pPr>
            <w:r>
              <w:rPr>
                <w:b/>
              </w:rPr>
              <w:t>doporučený ročník / semestr</w:t>
            </w:r>
          </w:p>
        </w:tc>
        <w:tc>
          <w:tcPr>
            <w:tcW w:w="668" w:type="dxa"/>
          </w:tcPr>
          <w:p w14:paraId="38519C9C" w14:textId="77777777" w:rsidR="005110DD" w:rsidRDefault="005110DD" w:rsidP="00F8305C">
            <w:pPr>
              <w:jc w:val="both"/>
            </w:pPr>
            <w:r>
              <w:t>1/LS</w:t>
            </w:r>
          </w:p>
        </w:tc>
      </w:tr>
      <w:tr w:rsidR="005110DD" w14:paraId="2C309BC3" w14:textId="77777777" w:rsidTr="001041BE">
        <w:trPr>
          <w:gridBefore w:val="1"/>
          <w:gridAfter w:val="1"/>
          <w:wBefore w:w="393" w:type="dxa"/>
          <w:wAfter w:w="101" w:type="dxa"/>
        </w:trPr>
        <w:tc>
          <w:tcPr>
            <w:tcW w:w="3435" w:type="dxa"/>
            <w:gridSpan w:val="4"/>
            <w:shd w:val="clear" w:color="auto" w:fill="F7CAAC"/>
          </w:tcPr>
          <w:p w14:paraId="31B81D33" w14:textId="77777777" w:rsidR="005110DD" w:rsidRDefault="005110DD" w:rsidP="00F8305C">
            <w:pPr>
              <w:jc w:val="both"/>
              <w:rPr>
                <w:b/>
              </w:rPr>
            </w:pPr>
            <w:r>
              <w:rPr>
                <w:b/>
              </w:rPr>
              <w:t>Rozsah studijního předmětu</w:t>
            </w:r>
          </w:p>
        </w:tc>
        <w:tc>
          <w:tcPr>
            <w:tcW w:w="1352" w:type="dxa"/>
            <w:gridSpan w:val="3"/>
          </w:tcPr>
          <w:p w14:paraId="7F44E858" w14:textId="5B2A5FB7" w:rsidR="005110DD" w:rsidRPr="00B74836" w:rsidRDefault="001C370D" w:rsidP="00F8305C">
            <w:pPr>
              <w:jc w:val="both"/>
            </w:pPr>
            <w:r w:rsidRPr="00B74836">
              <w:t>0</w:t>
            </w:r>
            <w:r w:rsidR="005110DD" w:rsidRPr="00B74836">
              <w:t>p+</w:t>
            </w:r>
            <w:r w:rsidRPr="00B74836">
              <w:t>0</w:t>
            </w:r>
            <w:r w:rsidR="005110DD" w:rsidRPr="00B74836">
              <w:t>s+</w:t>
            </w:r>
            <w:r w:rsidRPr="00B74836">
              <w:t>42</w:t>
            </w:r>
            <w:r w:rsidR="005110DD" w:rsidRPr="00B74836">
              <w:t>l</w:t>
            </w:r>
          </w:p>
        </w:tc>
        <w:tc>
          <w:tcPr>
            <w:tcW w:w="889" w:type="dxa"/>
            <w:shd w:val="clear" w:color="auto" w:fill="F7CAAC"/>
          </w:tcPr>
          <w:p w14:paraId="1192685D" w14:textId="77777777" w:rsidR="005110DD" w:rsidRPr="00B74836" w:rsidRDefault="005110DD" w:rsidP="00F8305C">
            <w:pPr>
              <w:jc w:val="both"/>
              <w:rPr>
                <w:b/>
              </w:rPr>
            </w:pPr>
            <w:r w:rsidRPr="00B74836">
              <w:rPr>
                <w:b/>
              </w:rPr>
              <w:t xml:space="preserve">hod. </w:t>
            </w:r>
          </w:p>
        </w:tc>
        <w:tc>
          <w:tcPr>
            <w:tcW w:w="816" w:type="dxa"/>
            <w:gridSpan w:val="2"/>
          </w:tcPr>
          <w:p w14:paraId="38BA7CF2" w14:textId="33631F7C" w:rsidR="005110DD" w:rsidRPr="00B74836" w:rsidRDefault="001C370D" w:rsidP="00F8305C">
            <w:pPr>
              <w:jc w:val="both"/>
            </w:pPr>
            <w:r w:rsidRPr="00B74836">
              <w:t>42</w:t>
            </w:r>
          </w:p>
        </w:tc>
        <w:tc>
          <w:tcPr>
            <w:tcW w:w="1479" w:type="dxa"/>
            <w:gridSpan w:val="2"/>
            <w:shd w:val="clear" w:color="auto" w:fill="F7CAAC"/>
          </w:tcPr>
          <w:p w14:paraId="65581C7D" w14:textId="77777777" w:rsidR="005110DD" w:rsidRDefault="005110DD" w:rsidP="00F8305C">
            <w:pPr>
              <w:jc w:val="both"/>
              <w:rPr>
                <w:b/>
              </w:rPr>
            </w:pPr>
            <w:r>
              <w:rPr>
                <w:b/>
              </w:rPr>
              <w:t>kreditů</w:t>
            </w:r>
          </w:p>
        </w:tc>
        <w:tc>
          <w:tcPr>
            <w:tcW w:w="1884" w:type="dxa"/>
            <w:gridSpan w:val="3"/>
          </w:tcPr>
          <w:p w14:paraId="0049D9AE" w14:textId="53B2AD2E" w:rsidR="005110DD" w:rsidRDefault="00FC6C3D" w:rsidP="00F8305C">
            <w:pPr>
              <w:jc w:val="both"/>
            </w:pPr>
            <w:r>
              <w:t>3</w:t>
            </w:r>
          </w:p>
        </w:tc>
      </w:tr>
      <w:tr w:rsidR="005110DD" w14:paraId="4445FD69" w14:textId="77777777" w:rsidTr="001041BE">
        <w:trPr>
          <w:gridBefore w:val="1"/>
          <w:gridAfter w:val="1"/>
          <w:wBefore w:w="393" w:type="dxa"/>
          <w:wAfter w:w="101" w:type="dxa"/>
        </w:trPr>
        <w:tc>
          <w:tcPr>
            <w:tcW w:w="3435" w:type="dxa"/>
            <w:gridSpan w:val="4"/>
            <w:shd w:val="clear" w:color="auto" w:fill="F7CAAC"/>
          </w:tcPr>
          <w:p w14:paraId="5FD4607B" w14:textId="77777777" w:rsidR="005110DD" w:rsidRDefault="005110DD" w:rsidP="00F8305C">
            <w:pPr>
              <w:jc w:val="both"/>
              <w:rPr>
                <w:b/>
                <w:sz w:val="22"/>
              </w:rPr>
            </w:pPr>
            <w:r>
              <w:rPr>
                <w:b/>
              </w:rPr>
              <w:t>Prerekvizity, korekvizity, ekvivalence</w:t>
            </w:r>
          </w:p>
        </w:tc>
        <w:tc>
          <w:tcPr>
            <w:tcW w:w="6420" w:type="dxa"/>
            <w:gridSpan w:val="11"/>
          </w:tcPr>
          <w:p w14:paraId="71863256" w14:textId="77777777" w:rsidR="005110DD" w:rsidRDefault="005110DD" w:rsidP="00F8305C">
            <w:pPr>
              <w:jc w:val="both"/>
            </w:pPr>
          </w:p>
        </w:tc>
      </w:tr>
      <w:tr w:rsidR="005110DD" w14:paraId="1AB70916" w14:textId="77777777" w:rsidTr="001041BE">
        <w:trPr>
          <w:gridBefore w:val="1"/>
          <w:gridAfter w:val="1"/>
          <w:wBefore w:w="393" w:type="dxa"/>
          <w:wAfter w:w="101" w:type="dxa"/>
        </w:trPr>
        <w:tc>
          <w:tcPr>
            <w:tcW w:w="3435" w:type="dxa"/>
            <w:gridSpan w:val="4"/>
            <w:shd w:val="clear" w:color="auto" w:fill="F7CAAC"/>
          </w:tcPr>
          <w:p w14:paraId="4C177BD6" w14:textId="77777777" w:rsidR="005110DD" w:rsidRPr="005A0406" w:rsidRDefault="005110DD" w:rsidP="00F8305C">
            <w:pPr>
              <w:jc w:val="both"/>
              <w:rPr>
                <w:b/>
              </w:rPr>
            </w:pPr>
            <w:r w:rsidRPr="005A0406">
              <w:rPr>
                <w:b/>
              </w:rPr>
              <w:t>Způsob ověření výsledků učení</w:t>
            </w:r>
          </w:p>
        </w:tc>
        <w:tc>
          <w:tcPr>
            <w:tcW w:w="3057" w:type="dxa"/>
            <w:gridSpan w:val="6"/>
            <w:tcBorders>
              <w:bottom w:val="single" w:sz="4" w:space="0" w:color="auto"/>
            </w:tcBorders>
          </w:tcPr>
          <w:p w14:paraId="3BF6A0A7" w14:textId="373AA68D" w:rsidR="005110DD" w:rsidRDefault="00FC6C3D" w:rsidP="00F8305C">
            <w:pPr>
              <w:jc w:val="both"/>
            </w:pPr>
            <w:r>
              <w:t xml:space="preserve">klasifikovaný </w:t>
            </w:r>
            <w:r w:rsidR="005110DD" w:rsidRPr="00FC6C3D">
              <w:t>zápočet</w:t>
            </w:r>
          </w:p>
        </w:tc>
        <w:tc>
          <w:tcPr>
            <w:tcW w:w="1479" w:type="dxa"/>
            <w:gridSpan w:val="2"/>
            <w:tcBorders>
              <w:bottom w:val="single" w:sz="4" w:space="0" w:color="auto"/>
            </w:tcBorders>
            <w:shd w:val="clear" w:color="auto" w:fill="F7CAAC"/>
          </w:tcPr>
          <w:p w14:paraId="7F7DED52" w14:textId="77777777" w:rsidR="005110DD" w:rsidRDefault="005110DD" w:rsidP="00F8305C">
            <w:pPr>
              <w:jc w:val="both"/>
              <w:rPr>
                <w:b/>
              </w:rPr>
            </w:pPr>
            <w:r>
              <w:rPr>
                <w:b/>
              </w:rPr>
              <w:t>Forma výuky</w:t>
            </w:r>
          </w:p>
        </w:tc>
        <w:tc>
          <w:tcPr>
            <w:tcW w:w="1884" w:type="dxa"/>
            <w:gridSpan w:val="3"/>
            <w:tcBorders>
              <w:bottom w:val="single" w:sz="4" w:space="0" w:color="auto"/>
            </w:tcBorders>
          </w:tcPr>
          <w:p w14:paraId="1F1BE71C" w14:textId="77777777" w:rsidR="005110DD" w:rsidRDefault="005110DD" w:rsidP="00F8305C">
            <w:pPr>
              <w:jc w:val="both"/>
            </w:pPr>
            <w:r w:rsidRPr="00B74836">
              <w:t>laboratorní cvičení</w:t>
            </w:r>
          </w:p>
          <w:p w14:paraId="1D066E02" w14:textId="3FA7B01C" w:rsidR="00094AFE" w:rsidRDefault="00094AFE" w:rsidP="00F8305C">
            <w:pPr>
              <w:jc w:val="both"/>
            </w:pPr>
          </w:p>
        </w:tc>
      </w:tr>
      <w:tr w:rsidR="005110DD" w14:paraId="33D45976" w14:textId="77777777" w:rsidTr="001041BE">
        <w:trPr>
          <w:gridBefore w:val="1"/>
          <w:gridAfter w:val="1"/>
          <w:wBefore w:w="393" w:type="dxa"/>
          <w:wAfter w:w="101" w:type="dxa"/>
        </w:trPr>
        <w:tc>
          <w:tcPr>
            <w:tcW w:w="3435" w:type="dxa"/>
            <w:gridSpan w:val="4"/>
            <w:shd w:val="clear" w:color="auto" w:fill="F7CAAC"/>
          </w:tcPr>
          <w:p w14:paraId="7AE459F8"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7AC04B80" w14:textId="44C75983" w:rsidR="00277C7C" w:rsidRDefault="00277C7C" w:rsidP="00277C7C">
            <w:pPr>
              <w:jc w:val="both"/>
            </w:pPr>
            <w:r w:rsidRPr="00CA1F36">
              <w:t>Povinná účast na všech realizovaných laboratorních cvičeních.</w:t>
            </w:r>
            <w:r w:rsidR="00431840">
              <w:t xml:space="preserve"> </w:t>
            </w:r>
            <w:r w:rsidRPr="00CA1F36">
              <w:t>Praktické provedení maximálního počtu laboratorních úloh daného rozvrhem konkrétního studijního kroužku.</w:t>
            </w:r>
            <w:r w:rsidR="00431840">
              <w:t xml:space="preserve"> </w:t>
            </w:r>
            <w:r w:rsidRPr="00CA1F36">
              <w:t>Odevzdání řádně vypracovaných protokolů ze všech provedených laboratorních cvičení.</w:t>
            </w:r>
          </w:p>
          <w:p w14:paraId="53991C02" w14:textId="33913013" w:rsidR="00277C7C" w:rsidRDefault="00277C7C" w:rsidP="00277C7C">
            <w:pPr>
              <w:jc w:val="both"/>
            </w:pPr>
            <w:r w:rsidRPr="00CA1F36">
              <w:t>Závěrečné hodnocení studentů vyplyne z průběžného prověřování jejich připravenosti v souvislosti s prováděnou laboratorní úlohou a z kvality odevzdaných protokolů.</w:t>
            </w:r>
          </w:p>
        </w:tc>
      </w:tr>
      <w:tr w:rsidR="005110DD" w14:paraId="42C3F329"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7478CA72" w14:textId="77777777" w:rsidR="005110DD" w:rsidRDefault="005110DD" w:rsidP="00F8305C">
            <w:pPr>
              <w:jc w:val="both"/>
              <w:rPr>
                <w:b/>
              </w:rPr>
            </w:pPr>
            <w:r>
              <w:rPr>
                <w:b/>
              </w:rPr>
              <w:t>Garant předmětu</w:t>
            </w:r>
          </w:p>
        </w:tc>
        <w:tc>
          <w:tcPr>
            <w:tcW w:w="6420" w:type="dxa"/>
            <w:gridSpan w:val="11"/>
            <w:tcBorders>
              <w:top w:val="nil"/>
            </w:tcBorders>
          </w:tcPr>
          <w:p w14:paraId="58FB7BA9" w14:textId="77777777" w:rsidR="005110DD" w:rsidRDefault="005110DD" w:rsidP="00F8305C">
            <w:pPr>
              <w:jc w:val="both"/>
            </w:pPr>
          </w:p>
        </w:tc>
      </w:tr>
      <w:tr w:rsidR="005110DD" w14:paraId="6EBB46E4"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725453E4" w14:textId="77777777" w:rsidR="005110DD" w:rsidRDefault="005110DD" w:rsidP="00F8305C">
            <w:pPr>
              <w:jc w:val="both"/>
              <w:rPr>
                <w:b/>
              </w:rPr>
            </w:pPr>
            <w:r>
              <w:rPr>
                <w:b/>
              </w:rPr>
              <w:t>Zapojení garanta do výuky předmětu</w:t>
            </w:r>
          </w:p>
        </w:tc>
        <w:tc>
          <w:tcPr>
            <w:tcW w:w="6420" w:type="dxa"/>
            <w:gridSpan w:val="11"/>
            <w:tcBorders>
              <w:top w:val="nil"/>
            </w:tcBorders>
          </w:tcPr>
          <w:p w14:paraId="28235687" w14:textId="77777777" w:rsidR="005110DD" w:rsidRDefault="005110DD" w:rsidP="00F8305C">
            <w:pPr>
              <w:jc w:val="both"/>
            </w:pPr>
          </w:p>
        </w:tc>
      </w:tr>
      <w:tr w:rsidR="005110DD" w14:paraId="31300950" w14:textId="77777777" w:rsidTr="001041BE">
        <w:trPr>
          <w:gridBefore w:val="1"/>
          <w:gridAfter w:val="1"/>
          <w:wBefore w:w="393" w:type="dxa"/>
          <w:wAfter w:w="101" w:type="dxa"/>
        </w:trPr>
        <w:tc>
          <w:tcPr>
            <w:tcW w:w="3435" w:type="dxa"/>
            <w:gridSpan w:val="4"/>
            <w:shd w:val="clear" w:color="auto" w:fill="F7CAAC"/>
          </w:tcPr>
          <w:p w14:paraId="219B8E78" w14:textId="77777777" w:rsidR="005110DD" w:rsidRDefault="005110DD" w:rsidP="00F8305C">
            <w:pPr>
              <w:jc w:val="both"/>
              <w:rPr>
                <w:b/>
              </w:rPr>
            </w:pPr>
            <w:r>
              <w:rPr>
                <w:b/>
              </w:rPr>
              <w:t>Vyučující</w:t>
            </w:r>
          </w:p>
        </w:tc>
        <w:tc>
          <w:tcPr>
            <w:tcW w:w="6420" w:type="dxa"/>
            <w:gridSpan w:val="11"/>
            <w:tcBorders>
              <w:bottom w:val="nil"/>
            </w:tcBorders>
          </w:tcPr>
          <w:p w14:paraId="67B54BF6" w14:textId="77777777" w:rsidR="005110DD" w:rsidRDefault="005110DD" w:rsidP="00F8305C">
            <w:pPr>
              <w:jc w:val="both"/>
            </w:pPr>
          </w:p>
        </w:tc>
      </w:tr>
      <w:tr w:rsidR="005110DD" w14:paraId="6FF0779B" w14:textId="77777777" w:rsidTr="001041BE">
        <w:trPr>
          <w:gridBefore w:val="1"/>
          <w:gridAfter w:val="1"/>
          <w:wBefore w:w="393" w:type="dxa"/>
          <w:wAfter w:w="101" w:type="dxa"/>
          <w:trHeight w:val="260"/>
        </w:trPr>
        <w:tc>
          <w:tcPr>
            <w:tcW w:w="9855" w:type="dxa"/>
            <w:gridSpan w:val="15"/>
            <w:tcBorders>
              <w:top w:val="nil"/>
            </w:tcBorders>
          </w:tcPr>
          <w:p w14:paraId="1AE21FF3" w14:textId="174A04C0" w:rsidR="005110DD" w:rsidRPr="003036CB" w:rsidRDefault="009556F6" w:rsidP="00F8305C">
            <w:pPr>
              <w:spacing w:before="60" w:after="60"/>
              <w:jc w:val="both"/>
            </w:pPr>
            <w:hyperlink w:anchor="Kimmel" w:history="1">
              <w:r w:rsidR="003036CB" w:rsidRPr="003036CB">
                <w:rPr>
                  <w:rStyle w:val="OdstavecseseznamemChar"/>
                  <w:rFonts w:ascii="Times New Roman" w:hAnsi="Times New Roman" w:cs="Times New Roman"/>
                  <w:sz w:val="20"/>
                  <w:szCs w:val="20"/>
                </w:rPr>
                <w:t>Ing. Roman Kimmel, Ph.D.</w:t>
              </w:r>
            </w:hyperlink>
            <w:r w:rsidR="003036CB" w:rsidRPr="003036CB">
              <w:t xml:space="preserve"> (100% l)</w:t>
            </w:r>
          </w:p>
        </w:tc>
      </w:tr>
      <w:tr w:rsidR="005110DD" w14:paraId="0A77552A" w14:textId="77777777" w:rsidTr="001041BE">
        <w:trPr>
          <w:gridBefore w:val="1"/>
          <w:gridAfter w:val="1"/>
          <w:wBefore w:w="393" w:type="dxa"/>
          <w:wAfter w:w="101" w:type="dxa"/>
        </w:trPr>
        <w:tc>
          <w:tcPr>
            <w:tcW w:w="3435" w:type="dxa"/>
            <w:gridSpan w:val="4"/>
            <w:shd w:val="clear" w:color="auto" w:fill="F7CAAC"/>
          </w:tcPr>
          <w:p w14:paraId="77295656"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07E22A24" w14:textId="77777777" w:rsidR="005110DD" w:rsidRPr="005A0406" w:rsidRDefault="005110DD" w:rsidP="00F8305C">
            <w:pPr>
              <w:jc w:val="both"/>
            </w:pPr>
          </w:p>
        </w:tc>
      </w:tr>
      <w:tr w:rsidR="005110DD" w14:paraId="50DACBE6"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1F0AD492" w14:textId="57D22B25" w:rsidR="005110DD" w:rsidRPr="00351747" w:rsidRDefault="005110DD" w:rsidP="00F8305C">
            <w:pPr>
              <w:jc w:val="both"/>
              <w:rPr>
                <w:b/>
                <w:bCs/>
              </w:rPr>
            </w:pPr>
            <w:r w:rsidRPr="00D22542">
              <w:t xml:space="preserve">Cílem předmětu je </w:t>
            </w:r>
            <w:r w:rsidR="00277C7C" w:rsidRPr="00F36AE6">
              <w:t xml:space="preserve">zvládnutí </w:t>
            </w:r>
            <w:r w:rsidR="00277C7C">
              <w:t xml:space="preserve">základních </w:t>
            </w:r>
            <w:r w:rsidR="00277C7C" w:rsidRPr="00F36AE6">
              <w:t>experimentální</w:t>
            </w:r>
            <w:r w:rsidR="00277C7C">
              <w:t>ch technik běžně používaných v chemické laboratoři,</w:t>
            </w:r>
            <w:r w:rsidR="00277C7C" w:rsidRPr="00F36AE6">
              <w:t xml:space="preserve"> praktic</w:t>
            </w:r>
            <w:r w:rsidR="00277C7C">
              <w:t xml:space="preserve">ké procvičování příprav </w:t>
            </w:r>
            <w:r w:rsidR="00277C7C" w:rsidRPr="00F36AE6">
              <w:t xml:space="preserve">jednoduchých </w:t>
            </w:r>
            <w:r w:rsidR="00277C7C">
              <w:t>ano</w:t>
            </w:r>
            <w:r w:rsidR="00277C7C" w:rsidRPr="00F36AE6">
              <w:t>rganických látek</w:t>
            </w:r>
            <w:r w:rsidR="00277C7C">
              <w:t xml:space="preserve">, u kterých pak na základě studia jejich reaktivity s vybranými činidly lze </w:t>
            </w:r>
            <w:r w:rsidR="00277C7C" w:rsidRPr="00ED7AC2">
              <w:rPr>
                <w:kern w:val="1"/>
              </w:rPr>
              <w:t>potvrd</w:t>
            </w:r>
            <w:r w:rsidR="00277C7C">
              <w:rPr>
                <w:kern w:val="1"/>
              </w:rPr>
              <w:t xml:space="preserve">it pravost izolovaných materiálů. </w:t>
            </w:r>
            <w:r w:rsidR="00277C7C" w:rsidRPr="00F36AE6">
              <w:t>Předmět sestává z</w:t>
            </w:r>
            <w:r w:rsidR="00277C7C">
              <w:t>e 14 laboratorních cvičení</w:t>
            </w:r>
            <w:r w:rsidR="00277C7C" w:rsidRPr="00F36AE6">
              <w:t xml:space="preserve">. Podle předložených návodů studenti </w:t>
            </w:r>
            <w:r w:rsidR="00277C7C">
              <w:t xml:space="preserve">během laboratorního cvičení </w:t>
            </w:r>
            <w:r w:rsidR="00277C7C" w:rsidRPr="00F36AE6">
              <w:t>syntetizují</w:t>
            </w:r>
            <w:r w:rsidR="00277C7C">
              <w:t xml:space="preserve"> a izolují</w:t>
            </w:r>
            <w:r w:rsidR="00277C7C" w:rsidRPr="00F36AE6">
              <w:t xml:space="preserve"> </w:t>
            </w:r>
            <w:r w:rsidR="00277C7C">
              <w:t>několik vybraných</w:t>
            </w:r>
            <w:r w:rsidR="00277C7C" w:rsidRPr="00F36AE6">
              <w:t xml:space="preserve"> </w:t>
            </w:r>
            <w:r w:rsidR="00277C7C">
              <w:t>ano</w:t>
            </w:r>
            <w:r w:rsidR="00277C7C" w:rsidRPr="00F36AE6">
              <w:t>rganick</w:t>
            </w:r>
            <w:r w:rsidR="00277C7C">
              <w:t>ých</w:t>
            </w:r>
            <w:r w:rsidR="00277C7C" w:rsidRPr="00F36AE6">
              <w:t xml:space="preserve"> lát</w:t>
            </w:r>
            <w:r w:rsidR="00277C7C">
              <w:t xml:space="preserve">ek. </w:t>
            </w:r>
            <w:r w:rsidR="00277C7C" w:rsidRPr="00F36AE6">
              <w:t>Z proveden</w:t>
            </w:r>
            <w:r w:rsidR="00277C7C">
              <w:t>ých</w:t>
            </w:r>
            <w:r w:rsidR="00277C7C" w:rsidRPr="00F36AE6">
              <w:t xml:space="preserve"> úloh student vypracuje protokol</w:t>
            </w:r>
            <w:r w:rsidR="00277C7C">
              <w:t>y, jejichž správnost bude diskutována s vedoucím kroužku</w:t>
            </w:r>
            <w:r w:rsidRPr="00D22542">
              <w:t>.</w:t>
            </w:r>
            <w:r>
              <w:rPr>
                <w:b/>
                <w:bCs/>
              </w:rPr>
              <w:t xml:space="preserve"> </w:t>
            </w:r>
            <w:r w:rsidRPr="00351747">
              <w:rPr>
                <w:b/>
                <w:bCs/>
              </w:rPr>
              <w:t>Obsah předmětu tvoří tyto tematické celky:</w:t>
            </w:r>
          </w:p>
          <w:p w14:paraId="229F16A2" w14:textId="77777777" w:rsidR="00B315E0" w:rsidRPr="00CA60C1" w:rsidRDefault="00B315E0" w:rsidP="00B315E0">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A60C1">
              <w:rPr>
                <w:rFonts w:ascii="Times New Roman" w:hAnsi="Times New Roman" w:cs="Times New Roman"/>
                <w:sz w:val="20"/>
                <w:szCs w:val="20"/>
                <w:lang w:eastAsia="cs-CZ"/>
              </w:rPr>
              <w:t>Bezpečnost a ochrana zdraví při práci v</w:t>
            </w:r>
            <w:r>
              <w:rPr>
                <w:rFonts w:ascii="Times New Roman" w:hAnsi="Times New Roman" w:cs="Times New Roman"/>
                <w:sz w:val="20"/>
                <w:szCs w:val="20"/>
                <w:lang w:eastAsia="cs-CZ"/>
              </w:rPr>
              <w:t xml:space="preserve"> chemické </w:t>
            </w:r>
            <w:r w:rsidRPr="00CA60C1">
              <w:rPr>
                <w:rFonts w:ascii="Times New Roman" w:hAnsi="Times New Roman" w:cs="Times New Roman"/>
                <w:sz w:val="20"/>
                <w:szCs w:val="20"/>
                <w:lang w:eastAsia="cs-CZ"/>
              </w:rPr>
              <w:t>laboratoři.</w:t>
            </w:r>
          </w:p>
          <w:p w14:paraId="4C341B9E" w14:textId="77777777" w:rsidR="00B315E0" w:rsidRPr="00CA60C1" w:rsidRDefault="00B315E0" w:rsidP="00B315E0">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BA682D">
              <w:rPr>
                <w:rFonts w:ascii="Times New Roman" w:hAnsi="Times New Roman" w:cs="Times New Roman"/>
                <w:sz w:val="20"/>
                <w:szCs w:val="20"/>
                <w:lang w:eastAsia="cs-CZ"/>
              </w:rPr>
              <w:t>Čištění modré skalice krystalizací.</w:t>
            </w:r>
          </w:p>
          <w:p w14:paraId="06146347" w14:textId="77777777" w:rsidR="00B315E0" w:rsidRPr="00CA60C1" w:rsidRDefault="00B315E0" w:rsidP="00B315E0">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BA682D">
              <w:rPr>
                <w:rFonts w:ascii="Times New Roman" w:hAnsi="Times New Roman" w:cs="Times New Roman"/>
                <w:sz w:val="20"/>
                <w:szCs w:val="20"/>
                <w:lang w:eastAsia="cs-CZ"/>
              </w:rPr>
              <w:t>Příprava hydrátu síranu tereaamminměďnatého. Extrakce Lugolova roztoku.</w:t>
            </w:r>
          </w:p>
          <w:p w14:paraId="57315D54" w14:textId="77777777" w:rsidR="00B315E0" w:rsidRPr="00CA60C1" w:rsidRDefault="00B315E0" w:rsidP="00B315E0">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BA682D">
              <w:rPr>
                <w:rFonts w:ascii="Times New Roman" w:hAnsi="Times New Roman" w:cs="Times New Roman"/>
                <w:sz w:val="20"/>
                <w:szCs w:val="20"/>
                <w:lang w:eastAsia="cs-CZ"/>
              </w:rPr>
              <w:t>Příprava chloridu měďnatého a jeho reakce.</w:t>
            </w:r>
          </w:p>
          <w:p w14:paraId="1BD644BF" w14:textId="77777777" w:rsidR="00B315E0" w:rsidRPr="00CA60C1" w:rsidRDefault="00B315E0" w:rsidP="00B315E0">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BA682D">
              <w:rPr>
                <w:rFonts w:ascii="Times New Roman" w:hAnsi="Times New Roman" w:cs="Times New Roman"/>
                <w:sz w:val="20"/>
                <w:szCs w:val="20"/>
                <w:lang w:eastAsia="cs-CZ"/>
              </w:rPr>
              <w:t>Příprava kyseliny borité a efektní vlastnosti jejích derivátů</w:t>
            </w:r>
            <w:r w:rsidRPr="00CA60C1">
              <w:rPr>
                <w:rFonts w:ascii="Times New Roman" w:hAnsi="Times New Roman" w:cs="Times New Roman"/>
                <w:sz w:val="20"/>
                <w:szCs w:val="20"/>
                <w:lang w:eastAsia="cs-CZ"/>
              </w:rPr>
              <w:t>.</w:t>
            </w:r>
          </w:p>
          <w:p w14:paraId="06181614" w14:textId="77777777" w:rsidR="00B315E0" w:rsidRPr="00CA60C1" w:rsidRDefault="00B315E0" w:rsidP="00B315E0">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BA682D">
              <w:rPr>
                <w:rFonts w:ascii="Times New Roman" w:hAnsi="Times New Roman" w:cs="Times New Roman"/>
                <w:sz w:val="20"/>
                <w:szCs w:val="20"/>
                <w:lang w:eastAsia="cs-CZ"/>
              </w:rPr>
              <w:t>Příprava plynů (H</w:t>
            </w:r>
            <w:r w:rsidRPr="005B66ED">
              <w:rPr>
                <w:rFonts w:ascii="Times New Roman" w:hAnsi="Times New Roman" w:cs="Times New Roman"/>
                <w:sz w:val="20"/>
                <w:szCs w:val="20"/>
                <w:vertAlign w:val="subscript"/>
                <w:lang w:eastAsia="cs-CZ"/>
              </w:rPr>
              <w:t>2</w:t>
            </w:r>
            <w:r w:rsidRPr="00BA682D">
              <w:rPr>
                <w:rFonts w:ascii="Times New Roman" w:hAnsi="Times New Roman" w:cs="Times New Roman"/>
                <w:sz w:val="20"/>
                <w:szCs w:val="20"/>
                <w:lang w:eastAsia="cs-CZ"/>
              </w:rPr>
              <w:t>, O</w:t>
            </w:r>
            <w:r w:rsidRPr="005B66ED">
              <w:rPr>
                <w:rFonts w:ascii="Times New Roman" w:hAnsi="Times New Roman" w:cs="Times New Roman"/>
                <w:sz w:val="20"/>
                <w:szCs w:val="20"/>
                <w:vertAlign w:val="subscript"/>
                <w:lang w:eastAsia="cs-CZ"/>
              </w:rPr>
              <w:t>2</w:t>
            </w:r>
            <w:r w:rsidRPr="00BA682D">
              <w:rPr>
                <w:rFonts w:ascii="Times New Roman" w:hAnsi="Times New Roman" w:cs="Times New Roman"/>
                <w:sz w:val="20"/>
                <w:szCs w:val="20"/>
                <w:lang w:eastAsia="cs-CZ"/>
              </w:rPr>
              <w:t>, CO</w:t>
            </w:r>
            <w:r w:rsidRPr="005B66ED">
              <w:rPr>
                <w:rFonts w:ascii="Times New Roman" w:hAnsi="Times New Roman" w:cs="Times New Roman"/>
                <w:sz w:val="20"/>
                <w:szCs w:val="20"/>
                <w:vertAlign w:val="subscript"/>
                <w:lang w:eastAsia="cs-CZ"/>
              </w:rPr>
              <w:t>2</w:t>
            </w:r>
            <w:r w:rsidRPr="00BA682D">
              <w:rPr>
                <w:rFonts w:ascii="Times New Roman" w:hAnsi="Times New Roman" w:cs="Times New Roman"/>
                <w:sz w:val="20"/>
                <w:szCs w:val="20"/>
                <w:lang w:eastAsia="cs-CZ"/>
              </w:rPr>
              <w:t>, H</w:t>
            </w:r>
            <w:r w:rsidRPr="005B66ED">
              <w:rPr>
                <w:rFonts w:ascii="Times New Roman" w:hAnsi="Times New Roman" w:cs="Times New Roman"/>
                <w:sz w:val="20"/>
                <w:szCs w:val="20"/>
                <w:vertAlign w:val="subscript"/>
                <w:lang w:eastAsia="cs-CZ"/>
              </w:rPr>
              <w:t>2</w:t>
            </w:r>
            <w:r w:rsidRPr="00BA682D">
              <w:rPr>
                <w:rFonts w:ascii="Times New Roman" w:hAnsi="Times New Roman" w:cs="Times New Roman"/>
                <w:sz w:val="20"/>
                <w:szCs w:val="20"/>
                <w:lang w:eastAsia="cs-CZ"/>
              </w:rPr>
              <w:t>S, Cl</w:t>
            </w:r>
            <w:r w:rsidRPr="005B66ED">
              <w:rPr>
                <w:rFonts w:ascii="Times New Roman" w:hAnsi="Times New Roman" w:cs="Times New Roman"/>
                <w:sz w:val="20"/>
                <w:szCs w:val="20"/>
                <w:vertAlign w:val="subscript"/>
                <w:lang w:eastAsia="cs-CZ"/>
              </w:rPr>
              <w:t>2</w:t>
            </w:r>
            <w:r w:rsidRPr="00BA682D">
              <w:rPr>
                <w:rFonts w:ascii="Times New Roman" w:hAnsi="Times New Roman" w:cs="Times New Roman"/>
                <w:sz w:val="20"/>
                <w:szCs w:val="20"/>
                <w:lang w:eastAsia="cs-CZ"/>
              </w:rPr>
              <w:t>) a jejich reakce.</w:t>
            </w:r>
          </w:p>
          <w:p w14:paraId="6513A3B4" w14:textId="77777777" w:rsidR="00B315E0" w:rsidRPr="00CA60C1" w:rsidRDefault="00B315E0" w:rsidP="00B315E0">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BA682D">
              <w:rPr>
                <w:rFonts w:ascii="Times New Roman" w:hAnsi="Times New Roman" w:cs="Times New Roman"/>
                <w:sz w:val="20"/>
                <w:szCs w:val="20"/>
                <w:lang w:eastAsia="cs-CZ"/>
              </w:rPr>
              <w:t>Příprava ušlechtilého kovu z obyčejné modré skalice.</w:t>
            </w:r>
          </w:p>
          <w:p w14:paraId="3D7C1133" w14:textId="77777777" w:rsidR="00B315E0" w:rsidRPr="00CA60C1" w:rsidRDefault="00B315E0" w:rsidP="00B315E0">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A60C1">
              <w:rPr>
                <w:rFonts w:ascii="Times New Roman" w:hAnsi="Times New Roman" w:cs="Times New Roman"/>
                <w:sz w:val="20"/>
                <w:szCs w:val="20"/>
                <w:lang w:eastAsia="cs-CZ"/>
              </w:rPr>
              <w:t>Příprava jodičnanu draselného.</w:t>
            </w:r>
          </w:p>
          <w:p w14:paraId="5BAC9F14" w14:textId="77777777" w:rsidR="00B315E0" w:rsidRPr="00CA60C1" w:rsidRDefault="00B315E0" w:rsidP="00B315E0">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BA682D">
              <w:rPr>
                <w:rFonts w:ascii="Times New Roman" w:hAnsi="Times New Roman" w:cs="Times New Roman"/>
                <w:sz w:val="20"/>
                <w:szCs w:val="20"/>
                <w:lang w:eastAsia="cs-CZ"/>
              </w:rPr>
              <w:t>Příprava hexahydrátu chloridu kobaltnatého.</w:t>
            </w:r>
          </w:p>
          <w:p w14:paraId="085F9C09" w14:textId="77777777" w:rsidR="00B315E0" w:rsidRPr="00CA60C1" w:rsidRDefault="00B315E0" w:rsidP="00B315E0">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BA682D">
              <w:rPr>
                <w:rFonts w:ascii="Times New Roman" w:hAnsi="Times New Roman" w:cs="Times New Roman"/>
                <w:sz w:val="20"/>
                <w:szCs w:val="20"/>
                <w:lang w:eastAsia="cs-CZ"/>
              </w:rPr>
              <w:t>Příprava síranu amonného.</w:t>
            </w:r>
          </w:p>
          <w:p w14:paraId="56F1A99C" w14:textId="77777777" w:rsidR="00B315E0" w:rsidRPr="00CA60C1" w:rsidRDefault="00B315E0" w:rsidP="00B315E0">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BA682D">
              <w:rPr>
                <w:rFonts w:ascii="Times New Roman" w:hAnsi="Times New Roman" w:cs="Times New Roman"/>
                <w:sz w:val="20"/>
                <w:szCs w:val="20"/>
                <w:lang w:eastAsia="cs-CZ"/>
              </w:rPr>
              <w:t>Příprava heptahydrátu síranu železnatého.</w:t>
            </w:r>
          </w:p>
          <w:p w14:paraId="1004A330" w14:textId="77777777" w:rsidR="00B315E0" w:rsidRPr="00CA60C1" w:rsidRDefault="00B315E0" w:rsidP="00B315E0">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BA682D">
              <w:rPr>
                <w:rFonts w:ascii="Times New Roman" w:hAnsi="Times New Roman" w:cs="Times New Roman"/>
                <w:sz w:val="20"/>
                <w:szCs w:val="20"/>
                <w:lang w:eastAsia="cs-CZ"/>
              </w:rPr>
              <w:t>Příprava tris(acetylacetonato)chromitého komplexu.</w:t>
            </w:r>
          </w:p>
          <w:p w14:paraId="1CF50FED" w14:textId="77777777" w:rsidR="00B315E0" w:rsidRPr="00CA60C1" w:rsidRDefault="00B315E0" w:rsidP="00B315E0">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BA682D">
              <w:rPr>
                <w:rFonts w:ascii="Times New Roman" w:hAnsi="Times New Roman" w:cs="Times New Roman"/>
                <w:sz w:val="20"/>
                <w:szCs w:val="20"/>
                <w:lang w:eastAsia="cs-CZ"/>
              </w:rPr>
              <w:t>Příprava chloridu dichloro-bis(ethylendiamin)kobaltitého.</w:t>
            </w:r>
          </w:p>
          <w:p w14:paraId="0070C660" w14:textId="77777777" w:rsidR="00B315E0" w:rsidRPr="00CA60C1" w:rsidRDefault="00B315E0" w:rsidP="00B315E0">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A60C1">
              <w:rPr>
                <w:rFonts w:ascii="Times New Roman" w:hAnsi="Times New Roman" w:cs="Times New Roman"/>
                <w:sz w:val="20"/>
                <w:szCs w:val="20"/>
                <w:lang w:eastAsia="cs-CZ"/>
              </w:rPr>
              <w:t>Prostor pro eventuální nahrazení jedné laboratorní úlohy a pro efektní chemii, udělování klasifikovaných zápočtů.</w:t>
            </w:r>
          </w:p>
          <w:p w14:paraId="40FE34FE" w14:textId="77777777" w:rsidR="005110DD" w:rsidRDefault="005110DD" w:rsidP="00F8305C">
            <w:pPr>
              <w:jc w:val="both"/>
              <w:rPr>
                <w:b/>
                <w:bCs/>
              </w:rPr>
            </w:pPr>
          </w:p>
          <w:p w14:paraId="7343CAAA"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0AC2C629" w14:textId="77777777" w:rsidR="005110DD" w:rsidRPr="000C69A4"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6D38C3AC" w14:textId="4CF2D3D6" w:rsidR="005110DD" w:rsidRPr="00EC1323" w:rsidRDefault="00EC1323"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C1323">
              <w:rPr>
                <w:rFonts w:ascii="Times New Roman" w:hAnsi="Times New Roman" w:cs="Times New Roman"/>
                <w:sz w:val="20"/>
                <w:szCs w:val="20"/>
                <w:lang w:eastAsia="cs-CZ"/>
              </w:rPr>
              <w:t>v závislosti na požadovaném množství připravované anorganické sloučeniny dokáže vypočítat navážky jednotlivých reaktantů</w:t>
            </w:r>
          </w:p>
          <w:p w14:paraId="1AB58BC4" w14:textId="77777777" w:rsidR="00EC1323" w:rsidRPr="000C69A4" w:rsidRDefault="00EC1323" w:rsidP="00F8305C">
            <w:pPr>
              <w:tabs>
                <w:tab w:val="left" w:pos="328"/>
              </w:tabs>
              <w:rPr>
                <w:b/>
                <w:color w:val="000000" w:themeColor="text1"/>
              </w:rPr>
            </w:pPr>
          </w:p>
          <w:p w14:paraId="35B780D7" w14:textId="77777777" w:rsidR="005110DD" w:rsidRPr="000C69A4" w:rsidRDefault="005110DD" w:rsidP="00F8305C">
            <w:pPr>
              <w:tabs>
                <w:tab w:val="left" w:pos="328"/>
              </w:tabs>
              <w:rPr>
                <w:b/>
                <w:color w:val="000000" w:themeColor="text1"/>
              </w:rPr>
            </w:pPr>
            <w:r w:rsidRPr="000C69A4">
              <w:rPr>
                <w:b/>
                <w:color w:val="000000" w:themeColor="text1"/>
              </w:rPr>
              <w:t>Odborné dovednosti:</w:t>
            </w:r>
          </w:p>
          <w:p w14:paraId="0DD9F265" w14:textId="77777777" w:rsidR="00EC1323" w:rsidRPr="00EC1323" w:rsidRDefault="00EC1323"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676F2">
              <w:rPr>
                <w:rFonts w:ascii="Times New Roman" w:hAnsi="Times New Roman" w:cs="Times New Roman"/>
                <w:sz w:val="20"/>
                <w:szCs w:val="20"/>
                <w:lang w:eastAsia="cs-CZ"/>
              </w:rPr>
              <w:t>na základě reaktivity výchozích látek popsané v laboratorních návodech samostatně navrhnout, sestavit a uvést do bezpečného chodu laboratorní aparaturu vhodnou k provádění daného úkolu</w:t>
            </w:r>
          </w:p>
          <w:p w14:paraId="7D34B48D" w14:textId="77777777" w:rsidR="00EC1323" w:rsidRPr="00EC1323" w:rsidRDefault="00EC1323"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676F2">
              <w:rPr>
                <w:rFonts w:ascii="Times New Roman" w:hAnsi="Times New Roman" w:cs="Times New Roman"/>
                <w:sz w:val="20"/>
                <w:szCs w:val="20"/>
                <w:lang w:eastAsia="cs-CZ"/>
              </w:rPr>
              <w:t>s využitím elementárních laboratorních operací izolovat produkt z reakční směsi a následně jej i purifikovat</w:t>
            </w:r>
          </w:p>
          <w:p w14:paraId="69FF7756" w14:textId="77777777" w:rsidR="00EC1323" w:rsidRPr="00EC1323" w:rsidRDefault="00EC1323"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676F2">
              <w:rPr>
                <w:rFonts w:ascii="Times New Roman" w:hAnsi="Times New Roman" w:cs="Times New Roman"/>
                <w:sz w:val="20"/>
                <w:szCs w:val="20"/>
                <w:lang w:eastAsia="cs-CZ"/>
              </w:rPr>
              <w:t>vhodně navrženými doprovodnými experimenty potvrdit pravost izolovaného materiálu</w:t>
            </w:r>
          </w:p>
          <w:p w14:paraId="5BD68C8C" w14:textId="089210A9" w:rsidR="005110DD" w:rsidRPr="005A0406" w:rsidRDefault="00EC1323" w:rsidP="009B0068">
            <w:pPr>
              <w:pStyle w:val="Odstavecseseznamem"/>
              <w:numPr>
                <w:ilvl w:val="0"/>
                <w:numId w:val="6"/>
              </w:numPr>
              <w:spacing w:after="0" w:line="240" w:lineRule="auto"/>
              <w:ind w:left="170" w:hanging="170"/>
            </w:pPr>
            <w:r w:rsidRPr="00A676F2">
              <w:rPr>
                <w:rFonts w:ascii="Times New Roman" w:hAnsi="Times New Roman" w:cs="Times New Roman"/>
                <w:sz w:val="20"/>
                <w:szCs w:val="20"/>
                <w:lang w:eastAsia="cs-CZ"/>
              </w:rPr>
              <w:t>z pozorování průběhu realizovaných experimentů a dosažených výsledků zhodnotit efektivitu přípravy konkrétní anorganické sloučeniny a v případech neočekávaného výsledku uvést racionální důvody</w:t>
            </w:r>
          </w:p>
        </w:tc>
      </w:tr>
      <w:tr w:rsidR="005110DD" w14:paraId="793D40B3"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74CD05C0" w14:textId="77777777" w:rsidR="005110DD" w:rsidRPr="005A0406" w:rsidRDefault="005110DD"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786296B9" w14:textId="77777777" w:rsidR="005110DD" w:rsidRDefault="005110DD" w:rsidP="00F8305C">
            <w:pPr>
              <w:jc w:val="both"/>
            </w:pPr>
          </w:p>
        </w:tc>
      </w:tr>
      <w:tr w:rsidR="005110DD" w14:paraId="66B766A6" w14:textId="77777777" w:rsidTr="001041BE">
        <w:trPr>
          <w:gridBefore w:val="1"/>
          <w:gridAfter w:val="1"/>
          <w:wBefore w:w="393" w:type="dxa"/>
          <w:wAfter w:w="101" w:type="dxa"/>
          <w:trHeight w:val="1423"/>
        </w:trPr>
        <w:tc>
          <w:tcPr>
            <w:tcW w:w="9855" w:type="dxa"/>
            <w:gridSpan w:val="15"/>
            <w:tcBorders>
              <w:top w:val="nil"/>
              <w:bottom w:val="single" w:sz="4" w:space="0" w:color="auto"/>
            </w:tcBorders>
          </w:tcPr>
          <w:p w14:paraId="3DE7F8DB" w14:textId="77777777" w:rsidR="005110DD" w:rsidRPr="00EC1323" w:rsidRDefault="005110DD" w:rsidP="00F8305C">
            <w:pPr>
              <w:jc w:val="both"/>
              <w:rPr>
                <w:b/>
                <w:bCs/>
                <w:u w:val="single"/>
              </w:rPr>
            </w:pPr>
            <w:r w:rsidRPr="00EC1323">
              <w:rPr>
                <w:b/>
                <w:bCs/>
                <w:u w:val="single"/>
              </w:rPr>
              <w:t>Metody a přístupy používané ve výuce</w:t>
            </w:r>
          </w:p>
          <w:p w14:paraId="0742BDB5" w14:textId="77777777" w:rsidR="005110DD" w:rsidRPr="00EC1323" w:rsidRDefault="005110DD" w:rsidP="00F8305C">
            <w:pPr>
              <w:pStyle w:val="Nadpis5"/>
              <w:spacing w:before="0"/>
              <w:rPr>
                <w:rFonts w:ascii="Times New Roman" w:eastAsia="Times New Roman" w:hAnsi="Times New Roman" w:cs="Times New Roman"/>
                <w:b/>
                <w:bCs/>
                <w:color w:val="auto"/>
              </w:rPr>
            </w:pPr>
            <w:r w:rsidRPr="00EC1323">
              <w:rPr>
                <w:rFonts w:ascii="Times New Roman" w:eastAsia="Times New Roman" w:hAnsi="Times New Roman" w:cs="Times New Roman"/>
                <w:b/>
                <w:bCs/>
                <w:color w:val="auto"/>
              </w:rPr>
              <w:t>Pro dosažení odborných znalostí jsou užívány vyučovací metody:</w:t>
            </w:r>
          </w:p>
          <w:p w14:paraId="26747B8F" w14:textId="276C1E6D" w:rsidR="005110DD" w:rsidRPr="00EC1323" w:rsidRDefault="00EC1323" w:rsidP="00F8305C">
            <w:pPr>
              <w:jc w:val="both"/>
              <w:rPr>
                <w:color w:val="000000"/>
                <w:shd w:val="clear" w:color="auto" w:fill="FFFFFF"/>
              </w:rPr>
            </w:pPr>
            <w:r w:rsidRPr="00EC1323">
              <w:rPr>
                <w:color w:val="000000"/>
                <w:shd w:val="clear" w:color="auto" w:fill="FFFFFF"/>
              </w:rPr>
              <w:t xml:space="preserve">Demonstrace, </w:t>
            </w:r>
            <w:r w:rsidR="005110DD" w:rsidRPr="00EC1323">
              <w:rPr>
                <w:color w:val="000000"/>
                <w:shd w:val="clear" w:color="auto" w:fill="FFFFFF"/>
              </w:rPr>
              <w:t>Dialogická (diskuze, rozhovor, brainstorming), Metody práce s textem (učebnicí, knihou)</w:t>
            </w:r>
          </w:p>
          <w:p w14:paraId="5DB4D645" w14:textId="77777777" w:rsidR="005110DD" w:rsidRPr="00EC1323" w:rsidRDefault="005110DD" w:rsidP="00F8305C">
            <w:pPr>
              <w:jc w:val="both"/>
              <w:rPr>
                <w:color w:val="000000"/>
                <w:shd w:val="clear" w:color="auto" w:fill="FFFFFF"/>
              </w:rPr>
            </w:pPr>
          </w:p>
          <w:p w14:paraId="7D8CED2E" w14:textId="77777777" w:rsidR="005110DD" w:rsidRPr="00EC1323" w:rsidRDefault="005110DD" w:rsidP="00F8305C">
            <w:pPr>
              <w:jc w:val="both"/>
              <w:rPr>
                <w:b/>
                <w:bCs/>
              </w:rPr>
            </w:pPr>
            <w:r w:rsidRPr="00EC1323">
              <w:rPr>
                <w:b/>
                <w:bCs/>
              </w:rPr>
              <w:t>Pro dosažení odborných dovedností jsou užívány vyučovací metody:</w:t>
            </w:r>
          </w:p>
          <w:p w14:paraId="2273EEEE" w14:textId="79D80C98" w:rsidR="005110DD" w:rsidRPr="00EC1323" w:rsidRDefault="005110DD" w:rsidP="00F8305C">
            <w:pPr>
              <w:rPr>
                <w:color w:val="000000"/>
                <w:shd w:val="clear" w:color="auto" w:fill="FFFFFF"/>
              </w:rPr>
            </w:pPr>
            <w:r w:rsidRPr="00EC1323">
              <w:rPr>
                <w:color w:val="000000"/>
                <w:shd w:val="clear" w:color="auto" w:fill="FFFFFF"/>
              </w:rPr>
              <w:t>Laborování, Praktické procvičování</w:t>
            </w:r>
          </w:p>
          <w:p w14:paraId="54A1E59E" w14:textId="77777777" w:rsidR="005110DD" w:rsidRPr="00EC1323" w:rsidRDefault="005110DD" w:rsidP="00F8305C"/>
          <w:p w14:paraId="61F2D156" w14:textId="77777777" w:rsidR="005110DD" w:rsidRPr="00EC1323" w:rsidRDefault="005110DD" w:rsidP="00F8305C">
            <w:pPr>
              <w:pStyle w:val="Nadpis5"/>
              <w:spacing w:before="0"/>
              <w:rPr>
                <w:rFonts w:ascii="Times New Roman" w:eastAsia="Times New Roman" w:hAnsi="Times New Roman" w:cs="Times New Roman"/>
                <w:b/>
                <w:bCs/>
                <w:color w:val="auto"/>
              </w:rPr>
            </w:pPr>
            <w:r w:rsidRPr="00EC1323">
              <w:rPr>
                <w:rFonts w:ascii="Times New Roman" w:eastAsia="Times New Roman" w:hAnsi="Times New Roman" w:cs="Times New Roman"/>
                <w:b/>
                <w:bCs/>
                <w:color w:val="auto"/>
              </w:rPr>
              <w:lastRenderedPageBreak/>
              <w:t>Očekávané výsledky učení dosažené studiem předmětu jsou ověřovány hodnoticími metodami:</w:t>
            </w:r>
          </w:p>
          <w:p w14:paraId="3B55C282" w14:textId="5D843BDF" w:rsidR="005110DD" w:rsidRDefault="005110DD" w:rsidP="00F8305C">
            <w:pPr>
              <w:jc w:val="both"/>
              <w:rPr>
                <w:color w:val="000000"/>
              </w:rPr>
            </w:pPr>
            <w:r w:rsidRPr="00EC1323">
              <w:rPr>
                <w:color w:val="000000"/>
              </w:rPr>
              <w:t>Rozbor produktů pracovní činnosti studenta (technické práce), Známkou</w:t>
            </w:r>
          </w:p>
          <w:p w14:paraId="6413CF23" w14:textId="77777777" w:rsidR="005110DD" w:rsidRPr="008440C7" w:rsidRDefault="005110DD" w:rsidP="00F8305C">
            <w:pPr>
              <w:jc w:val="both"/>
              <w:rPr>
                <w:strike/>
                <w:color w:val="000000"/>
              </w:rPr>
            </w:pPr>
          </w:p>
          <w:p w14:paraId="66FE70B7" w14:textId="3612613F" w:rsidR="005110DD" w:rsidRPr="000C69A4" w:rsidRDefault="00910D1F" w:rsidP="00F8305C">
            <w:pPr>
              <w:jc w:val="both"/>
              <w:rPr>
                <w:b/>
                <w:bCs/>
                <w:u w:val="single"/>
              </w:rPr>
            </w:pPr>
            <w:r w:rsidRPr="000C69A4">
              <w:rPr>
                <w:b/>
                <w:bCs/>
                <w:u w:val="single"/>
              </w:rPr>
              <w:t>P</w:t>
            </w:r>
            <w:r w:rsidR="005110DD" w:rsidRPr="000C69A4">
              <w:rPr>
                <w:b/>
                <w:bCs/>
                <w:u w:val="single"/>
              </w:rPr>
              <w:t>oužívané didaktické prostředky</w:t>
            </w:r>
          </w:p>
          <w:p w14:paraId="4A37181D" w14:textId="77777777" w:rsidR="005110DD" w:rsidRPr="0071371D" w:rsidRDefault="005110DD" w:rsidP="00F8305C">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3EA4DF23" w14:textId="77777777" w:rsidR="005110DD" w:rsidRPr="0071371D" w:rsidRDefault="005110DD" w:rsidP="00F8305C">
            <w:pPr>
              <w:jc w:val="both"/>
            </w:pPr>
          </w:p>
          <w:p w14:paraId="561109F2" w14:textId="4A2127EB" w:rsidR="005110DD"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397C3BEA"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24E9D110" w14:textId="77777777" w:rsidR="005110DD" w:rsidRDefault="005110DD" w:rsidP="00F8305C">
            <w:pPr>
              <w:jc w:val="both"/>
            </w:pPr>
            <w:r>
              <w:rPr>
                <w:b/>
              </w:rPr>
              <w:lastRenderedPageBreak/>
              <w:t>Studijní literatura a studijní pomůcky</w:t>
            </w:r>
          </w:p>
        </w:tc>
        <w:tc>
          <w:tcPr>
            <w:tcW w:w="6202" w:type="dxa"/>
            <w:gridSpan w:val="10"/>
            <w:tcBorders>
              <w:top w:val="single" w:sz="4" w:space="0" w:color="auto"/>
              <w:bottom w:val="nil"/>
            </w:tcBorders>
          </w:tcPr>
          <w:p w14:paraId="390615B9" w14:textId="77777777" w:rsidR="005110DD" w:rsidRDefault="005110DD" w:rsidP="00F8305C">
            <w:pPr>
              <w:jc w:val="both"/>
            </w:pPr>
          </w:p>
        </w:tc>
      </w:tr>
      <w:tr w:rsidR="005110DD" w14:paraId="3DDBB7EF" w14:textId="77777777" w:rsidTr="001041BE">
        <w:trPr>
          <w:gridBefore w:val="1"/>
          <w:gridAfter w:val="1"/>
          <w:wBefore w:w="393" w:type="dxa"/>
          <w:wAfter w:w="101" w:type="dxa"/>
          <w:trHeight w:val="1497"/>
        </w:trPr>
        <w:tc>
          <w:tcPr>
            <w:tcW w:w="9855" w:type="dxa"/>
            <w:gridSpan w:val="15"/>
            <w:tcBorders>
              <w:top w:val="nil"/>
            </w:tcBorders>
          </w:tcPr>
          <w:p w14:paraId="014D47F1" w14:textId="77777777" w:rsidR="00277C7C" w:rsidRPr="00BF7AB2" w:rsidRDefault="00277C7C" w:rsidP="00277C7C">
            <w:pPr>
              <w:contextualSpacing/>
              <w:jc w:val="both"/>
            </w:pPr>
            <w:r w:rsidRPr="00BF7AB2">
              <w:rPr>
                <w:u w:val="single"/>
              </w:rPr>
              <w:t>Povinná literatura</w:t>
            </w:r>
            <w:r w:rsidRPr="00BF7AB2">
              <w:t>:</w:t>
            </w:r>
          </w:p>
          <w:p w14:paraId="0CCDA58C" w14:textId="77777777" w:rsidR="00277C7C" w:rsidRPr="00BF7AB2" w:rsidRDefault="00277C7C" w:rsidP="00277C7C">
            <w:pPr>
              <w:jc w:val="both"/>
            </w:pPr>
            <w:r w:rsidRPr="00BF7AB2">
              <w:t>HOUSECROFT, C.E., SHARPE, A.G. Anorganická chemie. Praha: VŠCHT, 2014. ISBN 978-80-7080-872-6.</w:t>
            </w:r>
          </w:p>
          <w:p w14:paraId="485499CB" w14:textId="77777777" w:rsidR="00277C7C" w:rsidRPr="00BF7AB2" w:rsidRDefault="00277C7C" w:rsidP="00277C7C">
            <w:pPr>
              <w:jc w:val="both"/>
            </w:pPr>
            <w:r w:rsidRPr="00BF7AB2">
              <w:t>KAFKA, S. Příklady a úlohy z obecné, anorganické a organické chemie. 4. vyd. Zlín: UTB, 2011. ISBN 978-80-7454-095-0.</w:t>
            </w:r>
          </w:p>
          <w:p w14:paraId="709CCCFC" w14:textId="3AC29AA0" w:rsidR="00277C7C" w:rsidRDefault="00277C7C" w:rsidP="00277C7C">
            <w:pPr>
              <w:contextualSpacing/>
              <w:jc w:val="both"/>
              <w:rPr>
                <w:shd w:val="clear" w:color="auto" w:fill="FFFFFF"/>
              </w:rPr>
            </w:pPr>
            <w:r w:rsidRPr="00BF7AB2">
              <w:rPr>
                <w:bCs/>
                <w:shd w:val="clear" w:color="auto" w:fill="FFFFFF"/>
              </w:rPr>
              <w:t xml:space="preserve">VÍCHA, R., MRKVIČKA, V. Laboratorní cvičení z chemie. Zlín: UTB, 2007. </w:t>
            </w:r>
            <w:r w:rsidRPr="00BF7AB2">
              <w:rPr>
                <w:shd w:val="clear" w:color="auto" w:fill="FFFFFF"/>
              </w:rPr>
              <w:t>ISBN 978-80-7318-595-4.</w:t>
            </w:r>
          </w:p>
          <w:p w14:paraId="232DA8BB" w14:textId="77777777" w:rsidR="00B315E0" w:rsidRDefault="00B315E0" w:rsidP="00B315E0">
            <w:pPr>
              <w:contextualSpacing/>
              <w:jc w:val="both"/>
            </w:pPr>
            <w:r w:rsidRPr="00BF7AB2">
              <w:t>WOOLLINS, J.D. (Ed.) Inorganic Experiments. 3rd Ed. Wiley, 2010. 482 s. ISBN 978-3-527-32472-9.</w:t>
            </w:r>
          </w:p>
          <w:p w14:paraId="56B2C49D" w14:textId="4499DCBC" w:rsidR="00B315E0" w:rsidRDefault="00B315E0" w:rsidP="00B315E0">
            <w:pPr>
              <w:contextualSpacing/>
              <w:jc w:val="both"/>
              <w:rPr>
                <w:shd w:val="clear" w:color="auto" w:fill="FFFFFF"/>
              </w:rPr>
            </w:pPr>
            <w:r w:rsidRPr="005B66ED">
              <w:rPr>
                <w:color w:val="000000"/>
                <w:shd w:val="clear" w:color="auto" w:fill="FFFFFF"/>
              </w:rPr>
              <w:t>WELLER, M</w:t>
            </w:r>
            <w:r>
              <w:rPr>
                <w:color w:val="000000"/>
                <w:shd w:val="clear" w:color="auto" w:fill="FFFFFF"/>
              </w:rPr>
              <w:t>.</w:t>
            </w:r>
            <w:r w:rsidRPr="005B66ED">
              <w:rPr>
                <w:color w:val="000000"/>
                <w:shd w:val="clear" w:color="auto" w:fill="FFFFFF"/>
              </w:rPr>
              <w:t>T.</w:t>
            </w:r>
            <w:r>
              <w:rPr>
                <w:color w:val="000000"/>
                <w:shd w:val="clear" w:color="auto" w:fill="FFFFFF"/>
              </w:rPr>
              <w:t xml:space="preserve"> </w:t>
            </w:r>
            <w:r w:rsidRPr="005B66ED">
              <w:rPr>
                <w:iCs/>
                <w:color w:val="000000"/>
                <w:shd w:val="clear" w:color="auto" w:fill="FFFFFF"/>
              </w:rPr>
              <w:t xml:space="preserve">Inorganic </w:t>
            </w:r>
            <w:r w:rsidR="00B5750E">
              <w:rPr>
                <w:iCs/>
                <w:color w:val="000000"/>
                <w:shd w:val="clear" w:color="auto" w:fill="FFFFFF"/>
              </w:rPr>
              <w:t>C</w:t>
            </w:r>
            <w:r w:rsidRPr="005B66ED">
              <w:rPr>
                <w:iCs/>
                <w:color w:val="000000"/>
                <w:shd w:val="clear" w:color="auto" w:fill="FFFFFF"/>
              </w:rPr>
              <w:t>hemistry</w:t>
            </w:r>
            <w:r w:rsidRPr="005B66ED">
              <w:rPr>
                <w:color w:val="000000"/>
                <w:shd w:val="clear" w:color="auto" w:fill="FFFFFF"/>
              </w:rPr>
              <w:t xml:space="preserve">. 6th </w:t>
            </w:r>
            <w:r>
              <w:rPr>
                <w:color w:val="000000"/>
                <w:shd w:val="clear" w:color="auto" w:fill="FFFFFF"/>
              </w:rPr>
              <w:t>E</w:t>
            </w:r>
            <w:r w:rsidRPr="005B66ED">
              <w:rPr>
                <w:color w:val="000000"/>
                <w:shd w:val="clear" w:color="auto" w:fill="FFFFFF"/>
              </w:rPr>
              <w:t>d. Oxford: Oxford University Press, 2014. ISBN 9780199641826.</w:t>
            </w:r>
          </w:p>
          <w:p w14:paraId="4A70C599" w14:textId="77777777" w:rsidR="00277C7C" w:rsidRPr="00BF7AB2" w:rsidRDefault="00277C7C" w:rsidP="00277C7C">
            <w:pPr>
              <w:contextualSpacing/>
              <w:jc w:val="both"/>
              <w:rPr>
                <w:shd w:val="clear" w:color="auto" w:fill="FFFFFF"/>
              </w:rPr>
            </w:pPr>
          </w:p>
          <w:p w14:paraId="635967B4" w14:textId="27CD1D57" w:rsidR="00277C7C" w:rsidRDefault="00277C7C" w:rsidP="00277C7C">
            <w:pPr>
              <w:contextualSpacing/>
              <w:jc w:val="both"/>
            </w:pPr>
            <w:r w:rsidRPr="00BF7AB2">
              <w:rPr>
                <w:u w:val="single"/>
              </w:rPr>
              <w:t>Doporučená literatura</w:t>
            </w:r>
            <w:r w:rsidRPr="00BF7AB2">
              <w:t>:</w:t>
            </w:r>
          </w:p>
          <w:p w14:paraId="1B8CB005" w14:textId="7A340C70" w:rsidR="00B315E0" w:rsidRDefault="00B315E0" w:rsidP="00B315E0">
            <w:pPr>
              <w:jc w:val="both"/>
              <w:rPr>
                <w:rFonts w:cstheme="minorHAnsi"/>
              </w:rPr>
            </w:pPr>
            <w:r w:rsidRPr="00840A2F">
              <w:rPr>
                <w:rFonts w:cstheme="minorHAnsi"/>
                <w:bCs/>
              </w:rPr>
              <w:t>PŘÍHODA, J.</w:t>
            </w:r>
            <w:r>
              <w:rPr>
                <w:rFonts w:cstheme="minorHAnsi"/>
                <w:bCs/>
              </w:rPr>
              <w:t>,</w:t>
            </w:r>
            <w:r w:rsidRPr="00840A2F">
              <w:rPr>
                <w:rFonts w:cstheme="minorHAnsi"/>
                <w:bCs/>
              </w:rPr>
              <w:t xml:space="preserve"> ČERNÍK, M.</w:t>
            </w:r>
            <w:r>
              <w:rPr>
                <w:rFonts w:cstheme="minorHAnsi"/>
                <w:bCs/>
              </w:rPr>
              <w:t>,</w:t>
            </w:r>
            <w:r w:rsidRPr="00840A2F">
              <w:rPr>
                <w:rFonts w:cstheme="minorHAnsi"/>
                <w:bCs/>
              </w:rPr>
              <w:t xml:space="preserve"> JANKŮ, S.</w:t>
            </w:r>
            <w:r>
              <w:rPr>
                <w:rFonts w:cstheme="minorHAnsi"/>
                <w:bCs/>
              </w:rPr>
              <w:t>,</w:t>
            </w:r>
            <w:r w:rsidRPr="00840A2F">
              <w:rPr>
                <w:rFonts w:cstheme="minorHAnsi"/>
                <w:bCs/>
              </w:rPr>
              <w:t xml:space="preserve"> LITERÁK, J</w:t>
            </w:r>
            <w:r>
              <w:rPr>
                <w:rFonts w:cstheme="minorHAnsi"/>
                <w:bCs/>
              </w:rPr>
              <w:t>.</w:t>
            </w:r>
            <w:r w:rsidRPr="00840A2F">
              <w:rPr>
                <w:rFonts w:cstheme="minorHAnsi"/>
                <w:bCs/>
              </w:rPr>
              <w:t xml:space="preserve"> </w:t>
            </w:r>
            <w:r w:rsidRPr="005B66ED">
              <w:rPr>
                <w:rFonts w:cstheme="minorHAnsi"/>
              </w:rPr>
              <w:t>Laboratorní technika – Příručka pro začínajícího chemika</w:t>
            </w:r>
            <w:r>
              <w:rPr>
                <w:rFonts w:cstheme="minorHAnsi"/>
              </w:rPr>
              <w:t>. 1. vyd.</w:t>
            </w:r>
            <w:r w:rsidRPr="00A82FAB">
              <w:rPr>
                <w:rFonts w:cstheme="minorHAnsi"/>
              </w:rPr>
              <w:t xml:space="preserve"> </w:t>
            </w:r>
            <w:r w:rsidRPr="00840A2F">
              <w:rPr>
                <w:rFonts w:cstheme="minorHAnsi"/>
              </w:rPr>
              <w:t>Brno</w:t>
            </w:r>
            <w:r>
              <w:rPr>
                <w:rFonts w:cstheme="minorHAnsi"/>
              </w:rPr>
              <w:t xml:space="preserve">: MU, </w:t>
            </w:r>
            <w:r w:rsidRPr="005B66ED">
              <w:rPr>
                <w:rFonts w:cstheme="minorHAnsi"/>
              </w:rPr>
              <w:t>2012</w:t>
            </w:r>
            <w:r>
              <w:rPr>
                <w:rFonts w:cstheme="minorHAnsi"/>
              </w:rPr>
              <w:t>. ISBN 978-80-210-5820-0.</w:t>
            </w:r>
          </w:p>
          <w:p w14:paraId="7F497F50" w14:textId="1FC243AB" w:rsidR="00B315E0" w:rsidRDefault="00B315E0" w:rsidP="00B315E0">
            <w:pPr>
              <w:jc w:val="both"/>
            </w:pPr>
            <w:r w:rsidRPr="00840A2F">
              <w:rPr>
                <w:rFonts w:cstheme="minorHAnsi"/>
              </w:rPr>
              <w:t>SUCHOMEL, P.</w:t>
            </w:r>
            <w:r>
              <w:rPr>
                <w:rFonts w:cstheme="minorHAnsi"/>
              </w:rPr>
              <w:t>,</w:t>
            </w:r>
            <w:r w:rsidRPr="00840A2F">
              <w:rPr>
                <w:rFonts w:cstheme="minorHAnsi"/>
              </w:rPr>
              <w:t xml:space="preserve"> OTYEPKA, M. </w:t>
            </w:r>
            <w:r w:rsidRPr="005B66ED">
              <w:rPr>
                <w:rFonts w:cstheme="minorHAnsi"/>
              </w:rPr>
              <w:t>Laboratorní technika</w:t>
            </w:r>
            <w:r>
              <w:rPr>
                <w:rFonts w:cstheme="minorHAnsi"/>
              </w:rPr>
              <w:t xml:space="preserve">. </w:t>
            </w:r>
            <w:r w:rsidRPr="00840A2F">
              <w:rPr>
                <w:rFonts w:cstheme="minorHAnsi"/>
              </w:rPr>
              <w:t>Olomouc</w:t>
            </w:r>
            <w:r>
              <w:rPr>
                <w:rFonts w:cstheme="minorHAnsi"/>
              </w:rPr>
              <w:t>: UP,</w:t>
            </w:r>
            <w:r w:rsidRPr="00840A2F">
              <w:rPr>
                <w:rFonts w:cstheme="minorHAnsi"/>
              </w:rPr>
              <w:t xml:space="preserve"> </w:t>
            </w:r>
            <w:r w:rsidRPr="005B66ED">
              <w:rPr>
                <w:rFonts w:cstheme="minorHAnsi"/>
              </w:rPr>
              <w:t>2013</w:t>
            </w:r>
            <w:r>
              <w:rPr>
                <w:rFonts w:cstheme="minorHAnsi"/>
              </w:rPr>
              <w:t>.</w:t>
            </w:r>
            <w:r w:rsidRPr="00840A2F">
              <w:rPr>
                <w:rFonts w:cstheme="minorHAnsi"/>
              </w:rPr>
              <w:t xml:space="preserve"> </w:t>
            </w:r>
            <w:r>
              <w:rPr>
                <w:rFonts w:cstheme="minorHAnsi"/>
              </w:rPr>
              <w:t>ISBN 978-80-2443798-9.</w:t>
            </w:r>
          </w:p>
          <w:p w14:paraId="77EC5E85" w14:textId="4DE8998B" w:rsidR="00277C7C" w:rsidRPr="00BF7AB2" w:rsidRDefault="00277C7C" w:rsidP="00277C7C">
            <w:pPr>
              <w:jc w:val="both"/>
            </w:pPr>
            <w:r w:rsidRPr="00BF7AB2">
              <w:t xml:space="preserve">NATH, M. Inorganic </w:t>
            </w:r>
            <w:r w:rsidR="00CA1F36" w:rsidRPr="00BF7AB2">
              <w:t>Chemistry – A</w:t>
            </w:r>
            <w:r w:rsidRPr="00BF7AB2">
              <w:t xml:space="preserve"> Laboratory Manual 2016. Alpha Science International, 2016. ISBN 13 978-1783322251.</w:t>
            </w:r>
          </w:p>
          <w:p w14:paraId="463A18F1" w14:textId="3117028F" w:rsidR="00BF7AB2" w:rsidRPr="00D22542" w:rsidRDefault="00277C7C" w:rsidP="00B315E0">
            <w:pPr>
              <w:jc w:val="both"/>
            </w:pPr>
            <w:r w:rsidRPr="00BF7AB2">
              <w:t>GIROLAMI, G.S., SATTELBERGER, A.P. Inorganic Syntheses, Vol. 36. John Wiley &amp; Sons Inc., 2014. ISBN 13 9781118744871.</w:t>
            </w:r>
          </w:p>
        </w:tc>
      </w:tr>
      <w:tr w:rsidR="005110DD" w14:paraId="02C53DEE"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312C1242" w14:textId="77777777" w:rsidR="005110DD" w:rsidRDefault="005110DD" w:rsidP="00F8305C">
            <w:pPr>
              <w:jc w:val="center"/>
              <w:rPr>
                <w:b/>
              </w:rPr>
            </w:pPr>
            <w:r>
              <w:rPr>
                <w:b/>
              </w:rPr>
              <w:t>Informace ke kombinované nebo distanční formě</w:t>
            </w:r>
          </w:p>
        </w:tc>
      </w:tr>
      <w:tr w:rsidR="005110DD" w14:paraId="566C72FD"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63E57FAB" w14:textId="77777777" w:rsidR="005110DD" w:rsidRDefault="005110DD" w:rsidP="00F8305C">
            <w:pPr>
              <w:jc w:val="both"/>
            </w:pPr>
            <w:r>
              <w:rPr>
                <w:b/>
              </w:rPr>
              <w:t>Rozsah konzultací (soustředění)</w:t>
            </w:r>
          </w:p>
        </w:tc>
        <w:tc>
          <w:tcPr>
            <w:tcW w:w="889" w:type="dxa"/>
            <w:tcBorders>
              <w:top w:val="single" w:sz="2" w:space="0" w:color="auto"/>
            </w:tcBorders>
          </w:tcPr>
          <w:p w14:paraId="765FA367" w14:textId="422FDBFC" w:rsidR="005110DD" w:rsidRDefault="00766418" w:rsidP="00766418">
            <w:pPr>
              <w:jc w:val="center"/>
            </w:pPr>
            <w:r>
              <w:t>12</w:t>
            </w:r>
          </w:p>
        </w:tc>
        <w:tc>
          <w:tcPr>
            <w:tcW w:w="4179" w:type="dxa"/>
            <w:gridSpan w:val="7"/>
            <w:tcBorders>
              <w:top w:val="single" w:sz="2" w:space="0" w:color="auto"/>
            </w:tcBorders>
            <w:shd w:val="clear" w:color="auto" w:fill="F7CAAC"/>
          </w:tcPr>
          <w:p w14:paraId="4E0CA6EB" w14:textId="77777777" w:rsidR="005110DD" w:rsidRDefault="005110DD" w:rsidP="00F8305C">
            <w:pPr>
              <w:jc w:val="both"/>
              <w:rPr>
                <w:b/>
              </w:rPr>
            </w:pPr>
            <w:r>
              <w:rPr>
                <w:b/>
              </w:rPr>
              <w:t xml:space="preserve">hodin </w:t>
            </w:r>
          </w:p>
        </w:tc>
      </w:tr>
      <w:tr w:rsidR="005110DD" w14:paraId="031D5F69" w14:textId="77777777" w:rsidTr="001041BE">
        <w:trPr>
          <w:gridBefore w:val="1"/>
          <w:gridAfter w:val="1"/>
          <w:wBefore w:w="393" w:type="dxa"/>
          <w:wAfter w:w="101" w:type="dxa"/>
        </w:trPr>
        <w:tc>
          <w:tcPr>
            <w:tcW w:w="9855" w:type="dxa"/>
            <w:gridSpan w:val="15"/>
            <w:shd w:val="clear" w:color="auto" w:fill="F7CAAC"/>
          </w:tcPr>
          <w:p w14:paraId="19844A26" w14:textId="77777777" w:rsidR="005110DD" w:rsidRDefault="005110DD" w:rsidP="00F8305C">
            <w:pPr>
              <w:jc w:val="both"/>
              <w:rPr>
                <w:b/>
              </w:rPr>
            </w:pPr>
            <w:r>
              <w:rPr>
                <w:b/>
              </w:rPr>
              <w:t>Informace o způsobu kontaktu s vyučujícím</w:t>
            </w:r>
          </w:p>
        </w:tc>
      </w:tr>
      <w:tr w:rsidR="005110DD" w14:paraId="1400A50E" w14:textId="77777777" w:rsidTr="001041BE">
        <w:trPr>
          <w:gridBefore w:val="1"/>
          <w:gridAfter w:val="1"/>
          <w:wBefore w:w="393" w:type="dxa"/>
          <w:wAfter w:w="101" w:type="dxa"/>
          <w:trHeight w:val="1373"/>
        </w:trPr>
        <w:tc>
          <w:tcPr>
            <w:tcW w:w="9855" w:type="dxa"/>
            <w:gridSpan w:val="15"/>
          </w:tcPr>
          <w:p w14:paraId="3CD27376" w14:textId="5BAEA597" w:rsidR="00277C7C" w:rsidRPr="00B315E0" w:rsidRDefault="004E5476" w:rsidP="00277C7C">
            <w:pPr>
              <w:jc w:val="both"/>
            </w:pPr>
            <w:r w:rsidRPr="00CE6F38">
              <w:t>Studenti se účastní výuky, kde je jim redukovanou formou prezentována látka dle anotace předmětu.</w:t>
            </w:r>
            <w:r>
              <w:t xml:space="preserve"> </w:t>
            </w:r>
            <w:r w:rsidR="00277C7C" w:rsidRPr="004E5476">
              <w:t xml:space="preserve">Výuka je realizována v </w:t>
            </w:r>
            <w:r w:rsidR="00277C7C" w:rsidRPr="00B315E0">
              <w:t>blocích s délkou trvání 2×6 hodin. Studentům</w:t>
            </w:r>
            <w:r w:rsidR="00277C7C" w:rsidRPr="004E5476">
              <w:t xml:space="preserve"> budou určeny části učiva k samostatnému nastudování</w:t>
            </w:r>
            <w:r w:rsidR="00277C7C" w:rsidRPr="00B315E0">
              <w:t xml:space="preserve">. </w:t>
            </w:r>
            <w:bookmarkStart w:id="263" w:name="_Hlk191386932"/>
            <w:r w:rsidR="00277C7C" w:rsidRPr="00B315E0">
              <w:t>Kontrola samostatného studia bude provedena písemným testem, případně během realizace laboratorních cvičení ústní formou</w:t>
            </w:r>
            <w:bookmarkEnd w:id="263"/>
            <w:r w:rsidR="00277C7C" w:rsidRPr="00B315E0">
              <w:t>. Konzultace jsou možné v rámci výuky nebo lze vyučujícího kontaktovat viz níže.</w:t>
            </w:r>
          </w:p>
          <w:p w14:paraId="70A43BC6" w14:textId="77777777" w:rsidR="00277C7C" w:rsidRPr="00277C7C" w:rsidRDefault="00277C7C" w:rsidP="00277C7C">
            <w:pPr>
              <w:jc w:val="both"/>
              <w:rPr>
                <w:highlight w:val="cyan"/>
              </w:rPr>
            </w:pPr>
          </w:p>
          <w:p w14:paraId="679606D3" w14:textId="207DC354" w:rsidR="00277C7C" w:rsidRDefault="00277C7C" w:rsidP="00277C7C">
            <w:pPr>
              <w:jc w:val="both"/>
            </w:pPr>
            <w:r w:rsidRPr="00D8174E">
              <w:rPr>
                <w:bCs/>
              </w:rPr>
              <w:t xml:space="preserve">Možnosti komunikace s vyučujícím: </w:t>
            </w:r>
            <w:hyperlink r:id="rId50" w:history="1">
              <w:r w:rsidRPr="00D8174E">
                <w:rPr>
                  <w:rStyle w:val="Hypertextovodkaz"/>
                </w:rPr>
                <w:t>kimmel@utb.cz</w:t>
              </w:r>
            </w:hyperlink>
            <w:r w:rsidRPr="00D8174E">
              <w:t xml:space="preserve">, </w:t>
            </w:r>
            <w:r w:rsidR="00D8174E" w:rsidRPr="00D8174E">
              <w:t xml:space="preserve">576 031 107, </w:t>
            </w:r>
            <w:r w:rsidRPr="00D8174E">
              <w:t>576 031 217.</w:t>
            </w:r>
          </w:p>
          <w:p w14:paraId="18E1FD30" w14:textId="77777777" w:rsidR="005110DD" w:rsidRDefault="005110DD" w:rsidP="00F8305C">
            <w:pPr>
              <w:jc w:val="both"/>
            </w:pPr>
          </w:p>
          <w:p w14:paraId="30BADD34" w14:textId="77777777" w:rsidR="005110DD" w:rsidRDefault="005110DD" w:rsidP="00F8305C">
            <w:pPr>
              <w:jc w:val="both"/>
            </w:pPr>
          </w:p>
          <w:p w14:paraId="0BC4D84E" w14:textId="77777777" w:rsidR="005110DD" w:rsidRDefault="005110DD" w:rsidP="00F8305C">
            <w:pPr>
              <w:jc w:val="both"/>
            </w:pPr>
          </w:p>
          <w:p w14:paraId="19AAD598" w14:textId="77777777" w:rsidR="005110DD" w:rsidRDefault="005110DD" w:rsidP="00F8305C">
            <w:pPr>
              <w:jc w:val="both"/>
            </w:pPr>
          </w:p>
          <w:p w14:paraId="49D0F6F8" w14:textId="77777777" w:rsidR="005110DD" w:rsidRDefault="005110DD" w:rsidP="00F8305C">
            <w:pPr>
              <w:jc w:val="both"/>
            </w:pPr>
          </w:p>
          <w:p w14:paraId="709F5E42" w14:textId="41F6F32E" w:rsidR="005110DD" w:rsidRDefault="005110DD" w:rsidP="00F8305C">
            <w:pPr>
              <w:jc w:val="both"/>
            </w:pPr>
          </w:p>
          <w:p w14:paraId="39DC11D7" w14:textId="4AA52EAF" w:rsidR="008B501A" w:rsidRDefault="008B501A" w:rsidP="00F8305C">
            <w:pPr>
              <w:jc w:val="both"/>
            </w:pPr>
          </w:p>
          <w:p w14:paraId="3DFCD7A6" w14:textId="27E9E09C" w:rsidR="008B501A" w:rsidRDefault="008B501A" w:rsidP="00F8305C">
            <w:pPr>
              <w:jc w:val="both"/>
            </w:pPr>
          </w:p>
          <w:p w14:paraId="525A8A53" w14:textId="76798131" w:rsidR="008B501A" w:rsidRDefault="008B501A" w:rsidP="00F8305C">
            <w:pPr>
              <w:jc w:val="both"/>
            </w:pPr>
          </w:p>
          <w:p w14:paraId="2E5E3C59" w14:textId="703DEC6F" w:rsidR="008B501A" w:rsidRDefault="008B501A" w:rsidP="00F8305C">
            <w:pPr>
              <w:jc w:val="both"/>
            </w:pPr>
          </w:p>
          <w:p w14:paraId="12A450D1" w14:textId="44BD2A62" w:rsidR="008B501A" w:rsidRDefault="008B501A" w:rsidP="00F8305C">
            <w:pPr>
              <w:jc w:val="both"/>
            </w:pPr>
          </w:p>
          <w:p w14:paraId="280FBDE1" w14:textId="7EF43721" w:rsidR="008B501A" w:rsidRDefault="008B501A" w:rsidP="00F8305C">
            <w:pPr>
              <w:jc w:val="both"/>
            </w:pPr>
          </w:p>
          <w:p w14:paraId="79F3D762" w14:textId="1A9AC81C" w:rsidR="008B501A" w:rsidRDefault="008B501A" w:rsidP="00F8305C">
            <w:pPr>
              <w:jc w:val="both"/>
            </w:pPr>
          </w:p>
          <w:p w14:paraId="3EFB973D" w14:textId="54E5DA6C" w:rsidR="008B501A" w:rsidRDefault="008B501A" w:rsidP="00F8305C">
            <w:pPr>
              <w:jc w:val="both"/>
            </w:pPr>
          </w:p>
          <w:p w14:paraId="10F94438" w14:textId="45BAC9CC" w:rsidR="008B501A" w:rsidRDefault="008B501A" w:rsidP="00F8305C">
            <w:pPr>
              <w:jc w:val="both"/>
            </w:pPr>
          </w:p>
          <w:p w14:paraId="29DC6C74" w14:textId="083973B6" w:rsidR="008B501A" w:rsidRDefault="008B501A" w:rsidP="00F8305C">
            <w:pPr>
              <w:jc w:val="both"/>
            </w:pPr>
          </w:p>
          <w:p w14:paraId="1F18D13B" w14:textId="161F7C2F" w:rsidR="008B501A" w:rsidRDefault="008B501A" w:rsidP="00F8305C">
            <w:pPr>
              <w:jc w:val="both"/>
            </w:pPr>
          </w:p>
          <w:p w14:paraId="50EBCFF2" w14:textId="01954B96" w:rsidR="008B501A" w:rsidRDefault="008B501A" w:rsidP="00F8305C">
            <w:pPr>
              <w:jc w:val="both"/>
            </w:pPr>
          </w:p>
          <w:p w14:paraId="578176B5" w14:textId="1CB3E6F5" w:rsidR="008B501A" w:rsidRDefault="008B501A" w:rsidP="00F8305C">
            <w:pPr>
              <w:jc w:val="both"/>
            </w:pPr>
          </w:p>
          <w:p w14:paraId="2CF005D6" w14:textId="77777777" w:rsidR="005110DD" w:rsidRDefault="005110DD" w:rsidP="00F8305C">
            <w:pPr>
              <w:jc w:val="both"/>
            </w:pPr>
          </w:p>
          <w:p w14:paraId="58316334" w14:textId="77777777" w:rsidR="005110DD" w:rsidRDefault="005110DD" w:rsidP="00F8305C">
            <w:pPr>
              <w:jc w:val="both"/>
            </w:pPr>
          </w:p>
          <w:p w14:paraId="79B79CA0" w14:textId="77777777" w:rsidR="005110DD" w:rsidRDefault="005110DD" w:rsidP="00F8305C">
            <w:pPr>
              <w:jc w:val="both"/>
            </w:pPr>
          </w:p>
        </w:tc>
      </w:tr>
      <w:tr w:rsidR="005110DD" w14:paraId="4BDCEF98"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1990320E" w14:textId="77777777" w:rsidR="005110DD" w:rsidRDefault="005110DD" w:rsidP="00F8305C">
            <w:pPr>
              <w:jc w:val="both"/>
              <w:rPr>
                <w:b/>
                <w:sz w:val="28"/>
              </w:rPr>
            </w:pPr>
            <w:bookmarkStart w:id="264" w:name="_Hlk190898119"/>
            <w:bookmarkEnd w:id="261"/>
            <w:r>
              <w:lastRenderedPageBreak/>
              <w:br w:type="page"/>
            </w:r>
            <w:r>
              <w:rPr>
                <w:b/>
                <w:sz w:val="28"/>
              </w:rPr>
              <w:t>B-III – Charakteristika studijního předmětu</w:t>
            </w:r>
          </w:p>
        </w:tc>
      </w:tr>
      <w:tr w:rsidR="005110DD" w14:paraId="3815698E"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75E07002"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3E35FC1B" w14:textId="298AFEDE" w:rsidR="005110DD" w:rsidRPr="0062291E" w:rsidRDefault="0062291E" w:rsidP="00F8305C">
            <w:pPr>
              <w:jc w:val="both"/>
              <w:rPr>
                <w:b/>
                <w:bCs/>
              </w:rPr>
            </w:pPr>
            <w:bookmarkStart w:id="265" w:name="Mat_III"/>
            <w:bookmarkEnd w:id="265"/>
            <w:r w:rsidRPr="0062291E">
              <w:rPr>
                <w:b/>
                <w:bCs/>
              </w:rPr>
              <w:t>Matematika III</w:t>
            </w:r>
          </w:p>
        </w:tc>
      </w:tr>
      <w:tr w:rsidR="005110DD" w14:paraId="625BD9C9" w14:textId="77777777" w:rsidTr="001041BE">
        <w:trPr>
          <w:gridBefore w:val="1"/>
          <w:gridAfter w:val="1"/>
          <w:wBefore w:w="393" w:type="dxa"/>
          <w:wAfter w:w="101" w:type="dxa"/>
        </w:trPr>
        <w:tc>
          <w:tcPr>
            <w:tcW w:w="3435" w:type="dxa"/>
            <w:gridSpan w:val="4"/>
            <w:shd w:val="clear" w:color="auto" w:fill="F7CAAC"/>
          </w:tcPr>
          <w:p w14:paraId="287F4CF2" w14:textId="77777777" w:rsidR="005110DD" w:rsidRDefault="005110DD" w:rsidP="00F8305C">
            <w:pPr>
              <w:jc w:val="both"/>
              <w:rPr>
                <w:b/>
              </w:rPr>
            </w:pPr>
            <w:r>
              <w:rPr>
                <w:b/>
              </w:rPr>
              <w:t>Typ předmětu</w:t>
            </w:r>
          </w:p>
        </w:tc>
        <w:tc>
          <w:tcPr>
            <w:tcW w:w="3057" w:type="dxa"/>
            <w:gridSpan w:val="6"/>
          </w:tcPr>
          <w:p w14:paraId="36B7AA05" w14:textId="77777777" w:rsidR="005110DD" w:rsidRDefault="005110DD" w:rsidP="00F8305C">
            <w:pPr>
              <w:jc w:val="both"/>
            </w:pPr>
            <w:r>
              <w:t>povinný</w:t>
            </w:r>
          </w:p>
        </w:tc>
        <w:tc>
          <w:tcPr>
            <w:tcW w:w="2695" w:type="dxa"/>
            <w:gridSpan w:val="4"/>
            <w:shd w:val="clear" w:color="auto" w:fill="F7CAAC"/>
          </w:tcPr>
          <w:p w14:paraId="3F024DF2" w14:textId="77777777" w:rsidR="005110DD" w:rsidRDefault="005110DD" w:rsidP="00F8305C">
            <w:pPr>
              <w:jc w:val="both"/>
            </w:pPr>
            <w:r>
              <w:rPr>
                <w:b/>
              </w:rPr>
              <w:t>doporučený ročník / semestr</w:t>
            </w:r>
          </w:p>
        </w:tc>
        <w:tc>
          <w:tcPr>
            <w:tcW w:w="668" w:type="dxa"/>
          </w:tcPr>
          <w:p w14:paraId="5675055E" w14:textId="77A5099B" w:rsidR="005110DD" w:rsidRDefault="005110DD" w:rsidP="00F8305C">
            <w:pPr>
              <w:jc w:val="both"/>
            </w:pPr>
            <w:r>
              <w:t>2/ZS</w:t>
            </w:r>
          </w:p>
        </w:tc>
      </w:tr>
      <w:tr w:rsidR="005110DD" w14:paraId="4CC9AAB5" w14:textId="77777777" w:rsidTr="001041BE">
        <w:trPr>
          <w:gridBefore w:val="1"/>
          <w:gridAfter w:val="1"/>
          <w:wBefore w:w="393" w:type="dxa"/>
          <w:wAfter w:w="101" w:type="dxa"/>
        </w:trPr>
        <w:tc>
          <w:tcPr>
            <w:tcW w:w="3435" w:type="dxa"/>
            <w:gridSpan w:val="4"/>
            <w:shd w:val="clear" w:color="auto" w:fill="F7CAAC"/>
          </w:tcPr>
          <w:p w14:paraId="78BEF0C6" w14:textId="77777777" w:rsidR="005110DD" w:rsidRDefault="005110DD" w:rsidP="00F8305C">
            <w:pPr>
              <w:jc w:val="both"/>
              <w:rPr>
                <w:b/>
              </w:rPr>
            </w:pPr>
            <w:r>
              <w:rPr>
                <w:b/>
              </w:rPr>
              <w:t>Rozsah studijního předmětu</w:t>
            </w:r>
          </w:p>
        </w:tc>
        <w:tc>
          <w:tcPr>
            <w:tcW w:w="1352" w:type="dxa"/>
            <w:gridSpan w:val="3"/>
          </w:tcPr>
          <w:p w14:paraId="5027C654" w14:textId="7821A4A5" w:rsidR="005110DD" w:rsidRPr="00B74836" w:rsidRDefault="005110DD" w:rsidP="00F8305C">
            <w:pPr>
              <w:jc w:val="both"/>
            </w:pPr>
            <w:r w:rsidRPr="00B74836">
              <w:t>28p+</w:t>
            </w:r>
            <w:r w:rsidR="00631F07">
              <w:t>0</w:t>
            </w:r>
            <w:r w:rsidRPr="00B74836">
              <w:t>s+</w:t>
            </w:r>
            <w:r w:rsidR="00631F07">
              <w:t>28</w:t>
            </w:r>
            <w:r w:rsidRPr="00B74836">
              <w:t>l</w:t>
            </w:r>
          </w:p>
        </w:tc>
        <w:tc>
          <w:tcPr>
            <w:tcW w:w="889" w:type="dxa"/>
            <w:shd w:val="clear" w:color="auto" w:fill="F7CAAC"/>
          </w:tcPr>
          <w:p w14:paraId="20F05BA9" w14:textId="77777777" w:rsidR="005110DD" w:rsidRPr="00B74836" w:rsidRDefault="005110DD" w:rsidP="00F8305C">
            <w:pPr>
              <w:jc w:val="both"/>
              <w:rPr>
                <w:b/>
              </w:rPr>
            </w:pPr>
            <w:r w:rsidRPr="00B74836">
              <w:rPr>
                <w:b/>
              </w:rPr>
              <w:t xml:space="preserve">hod. </w:t>
            </w:r>
          </w:p>
        </w:tc>
        <w:tc>
          <w:tcPr>
            <w:tcW w:w="816" w:type="dxa"/>
            <w:gridSpan w:val="2"/>
          </w:tcPr>
          <w:p w14:paraId="3FF91F63" w14:textId="7EA39DA5" w:rsidR="005110DD" w:rsidRPr="00B74836" w:rsidRDefault="001C370D" w:rsidP="00F8305C">
            <w:pPr>
              <w:jc w:val="both"/>
            </w:pPr>
            <w:r w:rsidRPr="00B74836">
              <w:t>56</w:t>
            </w:r>
          </w:p>
        </w:tc>
        <w:tc>
          <w:tcPr>
            <w:tcW w:w="1479" w:type="dxa"/>
            <w:gridSpan w:val="2"/>
            <w:shd w:val="clear" w:color="auto" w:fill="F7CAAC"/>
          </w:tcPr>
          <w:p w14:paraId="5335ED42" w14:textId="77777777" w:rsidR="005110DD" w:rsidRDefault="005110DD" w:rsidP="00F8305C">
            <w:pPr>
              <w:jc w:val="both"/>
              <w:rPr>
                <w:b/>
              </w:rPr>
            </w:pPr>
            <w:r>
              <w:rPr>
                <w:b/>
              </w:rPr>
              <w:t>kreditů</w:t>
            </w:r>
          </w:p>
        </w:tc>
        <w:tc>
          <w:tcPr>
            <w:tcW w:w="1884" w:type="dxa"/>
            <w:gridSpan w:val="3"/>
          </w:tcPr>
          <w:p w14:paraId="56DBE414" w14:textId="56DADC2F" w:rsidR="005110DD" w:rsidRDefault="000140AC" w:rsidP="00F8305C">
            <w:pPr>
              <w:jc w:val="both"/>
            </w:pPr>
            <w:r>
              <w:t>6</w:t>
            </w:r>
          </w:p>
        </w:tc>
      </w:tr>
      <w:tr w:rsidR="005110DD" w14:paraId="6D11AEB6" w14:textId="77777777" w:rsidTr="001041BE">
        <w:trPr>
          <w:gridBefore w:val="1"/>
          <w:gridAfter w:val="1"/>
          <w:wBefore w:w="393" w:type="dxa"/>
          <w:wAfter w:w="101" w:type="dxa"/>
        </w:trPr>
        <w:tc>
          <w:tcPr>
            <w:tcW w:w="3435" w:type="dxa"/>
            <w:gridSpan w:val="4"/>
            <w:shd w:val="clear" w:color="auto" w:fill="F7CAAC"/>
          </w:tcPr>
          <w:p w14:paraId="6FA6BA9E" w14:textId="77777777" w:rsidR="005110DD" w:rsidRDefault="005110DD" w:rsidP="00F8305C">
            <w:pPr>
              <w:jc w:val="both"/>
              <w:rPr>
                <w:b/>
                <w:sz w:val="22"/>
              </w:rPr>
            </w:pPr>
            <w:r>
              <w:rPr>
                <w:b/>
              </w:rPr>
              <w:t>Prerekvizity, korekvizity, ekvivalence</w:t>
            </w:r>
          </w:p>
        </w:tc>
        <w:tc>
          <w:tcPr>
            <w:tcW w:w="6420" w:type="dxa"/>
            <w:gridSpan w:val="11"/>
          </w:tcPr>
          <w:p w14:paraId="6A522992" w14:textId="77777777" w:rsidR="005110DD" w:rsidRDefault="005110DD" w:rsidP="00F8305C">
            <w:pPr>
              <w:jc w:val="both"/>
            </w:pPr>
          </w:p>
        </w:tc>
      </w:tr>
      <w:tr w:rsidR="005110DD" w14:paraId="1321B386" w14:textId="77777777" w:rsidTr="001041BE">
        <w:trPr>
          <w:gridBefore w:val="1"/>
          <w:gridAfter w:val="1"/>
          <w:wBefore w:w="393" w:type="dxa"/>
          <w:wAfter w:w="101" w:type="dxa"/>
        </w:trPr>
        <w:tc>
          <w:tcPr>
            <w:tcW w:w="3435" w:type="dxa"/>
            <w:gridSpan w:val="4"/>
            <w:shd w:val="clear" w:color="auto" w:fill="F7CAAC"/>
          </w:tcPr>
          <w:p w14:paraId="5A6872CD" w14:textId="77777777" w:rsidR="005110DD" w:rsidRPr="005A0406" w:rsidRDefault="005110DD" w:rsidP="00F8305C">
            <w:pPr>
              <w:jc w:val="both"/>
              <w:rPr>
                <w:b/>
              </w:rPr>
            </w:pPr>
            <w:r w:rsidRPr="005A0406">
              <w:rPr>
                <w:b/>
              </w:rPr>
              <w:t>Způsob ověření výsledků učení</w:t>
            </w:r>
          </w:p>
        </w:tc>
        <w:tc>
          <w:tcPr>
            <w:tcW w:w="3057" w:type="dxa"/>
            <w:gridSpan w:val="6"/>
            <w:tcBorders>
              <w:bottom w:val="single" w:sz="4" w:space="0" w:color="auto"/>
            </w:tcBorders>
          </w:tcPr>
          <w:p w14:paraId="740917E2" w14:textId="253DD02A" w:rsidR="005110DD" w:rsidRDefault="005110DD" w:rsidP="00F8305C">
            <w:pPr>
              <w:jc w:val="both"/>
            </w:pPr>
            <w:r w:rsidRPr="000140AC">
              <w:t>zápočet</w:t>
            </w:r>
          </w:p>
        </w:tc>
        <w:tc>
          <w:tcPr>
            <w:tcW w:w="1479" w:type="dxa"/>
            <w:gridSpan w:val="2"/>
            <w:tcBorders>
              <w:bottom w:val="single" w:sz="4" w:space="0" w:color="auto"/>
            </w:tcBorders>
            <w:shd w:val="clear" w:color="auto" w:fill="F7CAAC"/>
          </w:tcPr>
          <w:p w14:paraId="1BE62B25" w14:textId="77777777" w:rsidR="005110DD" w:rsidRDefault="005110DD" w:rsidP="00F8305C">
            <w:pPr>
              <w:jc w:val="both"/>
              <w:rPr>
                <w:b/>
              </w:rPr>
            </w:pPr>
            <w:r>
              <w:rPr>
                <w:b/>
              </w:rPr>
              <w:t>Forma výuky</w:t>
            </w:r>
          </w:p>
        </w:tc>
        <w:tc>
          <w:tcPr>
            <w:tcW w:w="1884" w:type="dxa"/>
            <w:gridSpan w:val="3"/>
            <w:tcBorders>
              <w:bottom w:val="single" w:sz="4" w:space="0" w:color="auto"/>
            </w:tcBorders>
            <w:shd w:val="clear" w:color="auto" w:fill="auto"/>
          </w:tcPr>
          <w:p w14:paraId="6811EF99" w14:textId="7066FF9B" w:rsidR="00094AFE" w:rsidRDefault="005110DD" w:rsidP="00631F07">
            <w:pPr>
              <w:jc w:val="both"/>
            </w:pPr>
            <w:r w:rsidRPr="00B74836">
              <w:t xml:space="preserve">přednášky, </w:t>
            </w:r>
            <w:r w:rsidR="00631F07">
              <w:t>laboratorní cvičení</w:t>
            </w:r>
          </w:p>
        </w:tc>
      </w:tr>
      <w:tr w:rsidR="005110DD" w14:paraId="6018C8A5" w14:textId="77777777" w:rsidTr="001041BE">
        <w:trPr>
          <w:gridBefore w:val="1"/>
          <w:gridAfter w:val="1"/>
          <w:wBefore w:w="393" w:type="dxa"/>
          <w:wAfter w:w="101" w:type="dxa"/>
        </w:trPr>
        <w:tc>
          <w:tcPr>
            <w:tcW w:w="3435" w:type="dxa"/>
            <w:gridSpan w:val="4"/>
            <w:shd w:val="clear" w:color="auto" w:fill="F7CAAC"/>
          </w:tcPr>
          <w:p w14:paraId="0EF0E796"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2D25DDEF" w14:textId="77777777" w:rsidR="009A1B8D" w:rsidRPr="009A1B8D" w:rsidRDefault="009A1B8D" w:rsidP="009A1B8D">
            <w:pPr>
              <w:pStyle w:val="TableParagraph"/>
              <w:tabs>
                <w:tab w:val="left" w:pos="186"/>
              </w:tabs>
              <w:spacing w:line="240" w:lineRule="auto"/>
              <w:ind w:left="0"/>
              <w:rPr>
                <w:sz w:val="20"/>
                <w:szCs w:val="20"/>
              </w:rPr>
            </w:pPr>
            <w:r w:rsidRPr="009A1B8D">
              <w:rPr>
                <w:sz w:val="20"/>
                <w:szCs w:val="20"/>
              </w:rPr>
              <w:t>K udělení zápočtu je potřeba splnit každou z následujících podmínek:</w:t>
            </w:r>
          </w:p>
          <w:p w14:paraId="20BFD339" w14:textId="79064CBD" w:rsidR="009A1B8D" w:rsidRPr="007969AD" w:rsidRDefault="009A1B8D" w:rsidP="009B0068">
            <w:pPr>
              <w:pStyle w:val="TableParagraph"/>
              <w:numPr>
                <w:ilvl w:val="0"/>
                <w:numId w:val="8"/>
              </w:numPr>
              <w:tabs>
                <w:tab w:val="left" w:pos="186"/>
              </w:tabs>
              <w:spacing w:line="240" w:lineRule="auto"/>
              <w:ind w:left="0" w:firstLine="0"/>
              <w:rPr>
                <w:sz w:val="20"/>
                <w:szCs w:val="20"/>
              </w:rPr>
            </w:pPr>
            <w:r w:rsidRPr="007969AD">
              <w:rPr>
                <w:sz w:val="20"/>
                <w:szCs w:val="20"/>
              </w:rPr>
              <w:t>maximálně</w:t>
            </w:r>
            <w:r w:rsidRPr="009A1B8D">
              <w:rPr>
                <w:sz w:val="20"/>
                <w:szCs w:val="20"/>
              </w:rPr>
              <w:t xml:space="preserve"> </w:t>
            </w:r>
            <w:r w:rsidRPr="007969AD">
              <w:rPr>
                <w:sz w:val="20"/>
                <w:szCs w:val="20"/>
              </w:rPr>
              <w:t>2</w:t>
            </w:r>
            <w:r w:rsidRPr="009A1B8D">
              <w:rPr>
                <w:sz w:val="20"/>
                <w:szCs w:val="20"/>
              </w:rPr>
              <w:t xml:space="preserve"> </w:t>
            </w:r>
            <w:r w:rsidRPr="007969AD">
              <w:rPr>
                <w:sz w:val="20"/>
                <w:szCs w:val="20"/>
              </w:rPr>
              <w:t>absence</w:t>
            </w:r>
            <w:r w:rsidRPr="009A1B8D">
              <w:rPr>
                <w:sz w:val="20"/>
                <w:szCs w:val="20"/>
              </w:rPr>
              <w:t xml:space="preserve"> </w:t>
            </w:r>
            <w:r w:rsidRPr="007969AD">
              <w:rPr>
                <w:sz w:val="20"/>
                <w:szCs w:val="20"/>
              </w:rPr>
              <w:t>na</w:t>
            </w:r>
            <w:r w:rsidRPr="009A1B8D">
              <w:rPr>
                <w:sz w:val="20"/>
                <w:szCs w:val="20"/>
              </w:rPr>
              <w:t xml:space="preserve"> </w:t>
            </w:r>
            <w:r w:rsidR="00631F07">
              <w:rPr>
                <w:sz w:val="20"/>
                <w:szCs w:val="20"/>
              </w:rPr>
              <w:t>cvičeních</w:t>
            </w:r>
          </w:p>
          <w:p w14:paraId="13DEA97C" w14:textId="35C4F0F8" w:rsidR="005110DD" w:rsidRPr="009A1B8D" w:rsidRDefault="009A1B8D" w:rsidP="009B0068">
            <w:pPr>
              <w:pStyle w:val="Odstavecseseznamem"/>
              <w:numPr>
                <w:ilvl w:val="0"/>
                <w:numId w:val="8"/>
              </w:numPr>
              <w:tabs>
                <w:tab w:val="left" w:pos="186"/>
              </w:tabs>
              <w:spacing w:after="0" w:line="240" w:lineRule="auto"/>
              <w:ind w:left="0" w:firstLine="0"/>
              <w:rPr>
                <w:rFonts w:ascii="Times New Roman" w:eastAsia="Times New Roman" w:hAnsi="Times New Roman" w:cs="Times New Roman"/>
                <w:sz w:val="20"/>
                <w:szCs w:val="20"/>
                <w:lang w:eastAsia="cs-CZ" w:bidi="cs-CZ"/>
              </w:rPr>
            </w:pPr>
            <w:r w:rsidRPr="009A1B8D">
              <w:rPr>
                <w:rFonts w:ascii="Times New Roman" w:eastAsia="Times New Roman" w:hAnsi="Times New Roman" w:cs="Times New Roman"/>
                <w:sz w:val="20"/>
                <w:szCs w:val="20"/>
                <w:lang w:eastAsia="cs-CZ" w:bidi="cs-CZ"/>
              </w:rPr>
              <w:t>absolvování dvou zápočtových písemných prací, z každé z nich je nutno získat alespoň 50 % bodů.</w:t>
            </w:r>
          </w:p>
        </w:tc>
      </w:tr>
      <w:tr w:rsidR="005110DD" w14:paraId="7594B89E"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31D65089" w14:textId="77777777" w:rsidR="005110DD" w:rsidRDefault="005110DD" w:rsidP="00F8305C">
            <w:pPr>
              <w:jc w:val="both"/>
              <w:rPr>
                <w:b/>
              </w:rPr>
            </w:pPr>
            <w:r>
              <w:rPr>
                <w:b/>
              </w:rPr>
              <w:t>Garant předmětu</w:t>
            </w:r>
          </w:p>
        </w:tc>
        <w:tc>
          <w:tcPr>
            <w:tcW w:w="6420" w:type="dxa"/>
            <w:gridSpan w:val="11"/>
            <w:tcBorders>
              <w:top w:val="nil"/>
            </w:tcBorders>
          </w:tcPr>
          <w:p w14:paraId="05DC7582" w14:textId="77777777" w:rsidR="005110DD" w:rsidRDefault="005110DD" w:rsidP="00F8305C">
            <w:pPr>
              <w:jc w:val="both"/>
            </w:pPr>
          </w:p>
        </w:tc>
      </w:tr>
      <w:tr w:rsidR="005110DD" w14:paraId="1531721E"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657B6EAC" w14:textId="77777777" w:rsidR="005110DD" w:rsidRDefault="005110DD" w:rsidP="00F8305C">
            <w:pPr>
              <w:jc w:val="both"/>
              <w:rPr>
                <w:b/>
              </w:rPr>
            </w:pPr>
            <w:r>
              <w:rPr>
                <w:b/>
              </w:rPr>
              <w:t>Zapojení garanta do výuky předmětu</w:t>
            </w:r>
          </w:p>
        </w:tc>
        <w:tc>
          <w:tcPr>
            <w:tcW w:w="6420" w:type="dxa"/>
            <w:gridSpan w:val="11"/>
            <w:tcBorders>
              <w:top w:val="nil"/>
            </w:tcBorders>
          </w:tcPr>
          <w:p w14:paraId="4B519E44" w14:textId="77777777" w:rsidR="005110DD" w:rsidRDefault="005110DD" w:rsidP="00F8305C">
            <w:pPr>
              <w:jc w:val="both"/>
            </w:pPr>
          </w:p>
        </w:tc>
      </w:tr>
      <w:tr w:rsidR="005110DD" w14:paraId="6BE49A92" w14:textId="77777777" w:rsidTr="001041BE">
        <w:trPr>
          <w:gridBefore w:val="1"/>
          <w:gridAfter w:val="1"/>
          <w:wBefore w:w="393" w:type="dxa"/>
          <w:wAfter w:w="101" w:type="dxa"/>
        </w:trPr>
        <w:tc>
          <w:tcPr>
            <w:tcW w:w="3435" w:type="dxa"/>
            <w:gridSpan w:val="4"/>
            <w:shd w:val="clear" w:color="auto" w:fill="F7CAAC"/>
          </w:tcPr>
          <w:p w14:paraId="24F3B374" w14:textId="77777777" w:rsidR="005110DD" w:rsidRDefault="005110DD" w:rsidP="00F8305C">
            <w:pPr>
              <w:jc w:val="both"/>
              <w:rPr>
                <w:b/>
              </w:rPr>
            </w:pPr>
            <w:r>
              <w:rPr>
                <w:b/>
              </w:rPr>
              <w:t>Vyučující</w:t>
            </w:r>
          </w:p>
        </w:tc>
        <w:tc>
          <w:tcPr>
            <w:tcW w:w="6420" w:type="dxa"/>
            <w:gridSpan w:val="11"/>
            <w:tcBorders>
              <w:bottom w:val="nil"/>
            </w:tcBorders>
          </w:tcPr>
          <w:p w14:paraId="343838B7" w14:textId="77777777" w:rsidR="005110DD" w:rsidRDefault="005110DD" w:rsidP="00F8305C">
            <w:pPr>
              <w:jc w:val="both"/>
            </w:pPr>
          </w:p>
        </w:tc>
      </w:tr>
      <w:tr w:rsidR="005110DD" w14:paraId="04A4B6BA" w14:textId="77777777" w:rsidTr="001041BE">
        <w:trPr>
          <w:gridBefore w:val="1"/>
          <w:gridAfter w:val="1"/>
          <w:wBefore w:w="393" w:type="dxa"/>
          <w:wAfter w:w="101" w:type="dxa"/>
          <w:trHeight w:val="260"/>
        </w:trPr>
        <w:tc>
          <w:tcPr>
            <w:tcW w:w="9855" w:type="dxa"/>
            <w:gridSpan w:val="15"/>
            <w:tcBorders>
              <w:top w:val="nil"/>
            </w:tcBorders>
          </w:tcPr>
          <w:p w14:paraId="3C0AC7EE" w14:textId="38D8ECE4" w:rsidR="005110DD" w:rsidRPr="00D83357" w:rsidRDefault="009556F6" w:rsidP="00F8305C">
            <w:pPr>
              <w:spacing w:before="60" w:after="60"/>
              <w:jc w:val="both"/>
            </w:pPr>
            <w:hyperlink w:anchor="Řezníčková" w:history="1">
              <w:r w:rsidR="00D83357" w:rsidRPr="00D83357">
                <w:rPr>
                  <w:rStyle w:val="OdstavecseseznamemChar"/>
                  <w:rFonts w:ascii="Times New Roman" w:hAnsi="Times New Roman" w:cs="Times New Roman"/>
                  <w:sz w:val="20"/>
                  <w:szCs w:val="20"/>
                </w:rPr>
                <w:t>Mgr. Jana Řezníčková, Ph.D.</w:t>
              </w:r>
            </w:hyperlink>
            <w:r w:rsidR="00D83357" w:rsidRPr="00D83357">
              <w:t xml:space="preserve"> (100% p)</w:t>
            </w:r>
          </w:p>
        </w:tc>
      </w:tr>
      <w:tr w:rsidR="005110DD" w14:paraId="6E09AD98" w14:textId="77777777" w:rsidTr="001041BE">
        <w:trPr>
          <w:gridBefore w:val="1"/>
          <w:gridAfter w:val="1"/>
          <w:wBefore w:w="393" w:type="dxa"/>
          <w:wAfter w:w="101" w:type="dxa"/>
        </w:trPr>
        <w:tc>
          <w:tcPr>
            <w:tcW w:w="3435" w:type="dxa"/>
            <w:gridSpan w:val="4"/>
            <w:shd w:val="clear" w:color="auto" w:fill="F7CAAC"/>
          </w:tcPr>
          <w:p w14:paraId="3E02B910"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09827D32" w14:textId="77777777" w:rsidR="005110DD" w:rsidRPr="005A0406" w:rsidRDefault="005110DD" w:rsidP="00F8305C">
            <w:pPr>
              <w:jc w:val="both"/>
            </w:pPr>
          </w:p>
        </w:tc>
      </w:tr>
      <w:tr w:rsidR="005110DD" w14:paraId="78CB9207"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04559689" w14:textId="10A94371" w:rsidR="005110DD" w:rsidRPr="00351747" w:rsidRDefault="005110DD" w:rsidP="00F8305C">
            <w:pPr>
              <w:jc w:val="both"/>
              <w:rPr>
                <w:b/>
                <w:bCs/>
              </w:rPr>
            </w:pPr>
            <w:r w:rsidRPr="00D22542">
              <w:t xml:space="preserve">Cílem předmětu je </w:t>
            </w:r>
            <w:r w:rsidR="009A1B8D">
              <w:t>seznámit</w:t>
            </w:r>
            <w:r w:rsidR="009A1B8D">
              <w:rPr>
                <w:spacing w:val="-13"/>
              </w:rPr>
              <w:t xml:space="preserve"> </w:t>
            </w:r>
            <w:r w:rsidR="009A1B8D">
              <w:t>studenty</w:t>
            </w:r>
            <w:r w:rsidR="009A1B8D">
              <w:rPr>
                <w:spacing w:val="-11"/>
              </w:rPr>
              <w:t xml:space="preserve"> </w:t>
            </w:r>
            <w:r w:rsidR="009A1B8D">
              <w:t>s</w:t>
            </w:r>
            <w:r w:rsidR="009A1B8D">
              <w:rPr>
                <w:spacing w:val="-13"/>
              </w:rPr>
              <w:t xml:space="preserve"> </w:t>
            </w:r>
            <w:r w:rsidR="009A1B8D">
              <w:t>metodami</w:t>
            </w:r>
            <w:r w:rsidR="009A1B8D">
              <w:rPr>
                <w:spacing w:val="-12"/>
              </w:rPr>
              <w:t xml:space="preserve"> </w:t>
            </w:r>
            <w:r w:rsidR="009A1B8D">
              <w:t>řešení</w:t>
            </w:r>
            <w:r w:rsidR="009A1B8D">
              <w:rPr>
                <w:spacing w:val="-13"/>
              </w:rPr>
              <w:t xml:space="preserve"> </w:t>
            </w:r>
            <w:r w:rsidR="009A1B8D">
              <w:t>některých</w:t>
            </w:r>
            <w:r w:rsidR="009A1B8D">
              <w:rPr>
                <w:spacing w:val="-10"/>
              </w:rPr>
              <w:t xml:space="preserve"> </w:t>
            </w:r>
            <w:r w:rsidR="009A1B8D">
              <w:t>typů</w:t>
            </w:r>
            <w:r w:rsidR="009A1B8D">
              <w:rPr>
                <w:spacing w:val="-12"/>
              </w:rPr>
              <w:t xml:space="preserve"> </w:t>
            </w:r>
            <w:r w:rsidR="009A1B8D">
              <w:t>obyčejných</w:t>
            </w:r>
            <w:r w:rsidR="009A1B8D">
              <w:rPr>
                <w:spacing w:val="-11"/>
              </w:rPr>
              <w:t xml:space="preserve"> </w:t>
            </w:r>
            <w:r w:rsidR="009A1B8D">
              <w:t>diferenciálních</w:t>
            </w:r>
            <w:r w:rsidR="009A1B8D">
              <w:rPr>
                <w:spacing w:val="-11"/>
              </w:rPr>
              <w:t xml:space="preserve"> </w:t>
            </w:r>
            <w:r w:rsidR="009A1B8D">
              <w:t>rovnic</w:t>
            </w:r>
            <w:r w:rsidR="009A1B8D">
              <w:rPr>
                <w:spacing w:val="-12"/>
              </w:rPr>
              <w:t xml:space="preserve"> </w:t>
            </w:r>
            <w:r w:rsidR="009A1B8D">
              <w:t>1.</w:t>
            </w:r>
            <w:r w:rsidR="009A1B8D">
              <w:rPr>
                <w:spacing w:val="-13"/>
              </w:rPr>
              <w:t xml:space="preserve"> </w:t>
            </w:r>
            <w:r w:rsidR="009A1B8D">
              <w:t>řádu</w:t>
            </w:r>
            <w:r w:rsidR="009A1B8D">
              <w:rPr>
                <w:spacing w:val="-11"/>
              </w:rPr>
              <w:t xml:space="preserve"> </w:t>
            </w:r>
            <w:r w:rsidR="009A1B8D">
              <w:t>a</w:t>
            </w:r>
            <w:r w:rsidR="009A1B8D">
              <w:rPr>
                <w:spacing w:val="-12"/>
              </w:rPr>
              <w:t xml:space="preserve"> </w:t>
            </w:r>
            <w:r w:rsidR="009A1B8D">
              <w:t>vyšších</w:t>
            </w:r>
            <w:r w:rsidR="009A1B8D">
              <w:rPr>
                <w:spacing w:val="-11"/>
              </w:rPr>
              <w:t xml:space="preserve"> </w:t>
            </w:r>
            <w:r w:rsidR="009A1B8D">
              <w:t>řádů. Studenti se také naučí určovat součty číselných řad, vyšetřovat konvergenci číselných řad a rozvíjet funkce do Taylorových a Fourierových řad</w:t>
            </w:r>
            <w:r w:rsidRPr="00D22542">
              <w:t>.</w:t>
            </w:r>
            <w:r>
              <w:rPr>
                <w:b/>
                <w:bCs/>
              </w:rPr>
              <w:t xml:space="preserve"> </w:t>
            </w:r>
            <w:r w:rsidRPr="00351747">
              <w:rPr>
                <w:b/>
                <w:bCs/>
              </w:rPr>
              <w:t>Obsah předmětu tvoří tyto tematické celky:</w:t>
            </w:r>
          </w:p>
          <w:p w14:paraId="0A9C8160" w14:textId="040B5E4B" w:rsidR="00163046" w:rsidRPr="00CA60C1"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A60C1">
              <w:rPr>
                <w:rFonts w:ascii="Times New Roman" w:hAnsi="Times New Roman" w:cs="Times New Roman"/>
                <w:sz w:val="20"/>
                <w:szCs w:val="20"/>
                <w:lang w:eastAsia="cs-CZ"/>
              </w:rPr>
              <w:t>Základní pojmy v teorii obyčejných diferenciálních rovnic (ODR).</w:t>
            </w:r>
          </w:p>
          <w:p w14:paraId="311C063C" w14:textId="7C976FC9" w:rsidR="00163046" w:rsidRPr="00CA60C1"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A60C1">
              <w:rPr>
                <w:rFonts w:ascii="Times New Roman" w:hAnsi="Times New Roman" w:cs="Times New Roman"/>
                <w:sz w:val="20"/>
                <w:szCs w:val="20"/>
                <w:lang w:eastAsia="cs-CZ"/>
              </w:rPr>
              <w:t>Speciální ODR 1. řádu.</w:t>
            </w:r>
          </w:p>
          <w:p w14:paraId="1B27F4C8" w14:textId="16497C9B" w:rsidR="00163046" w:rsidRPr="00CA60C1"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A60C1">
              <w:rPr>
                <w:rFonts w:ascii="Times New Roman" w:hAnsi="Times New Roman" w:cs="Times New Roman"/>
                <w:sz w:val="20"/>
                <w:szCs w:val="20"/>
                <w:lang w:eastAsia="cs-CZ"/>
              </w:rPr>
              <w:t>Speciální ODR vyšších řádů.</w:t>
            </w:r>
          </w:p>
          <w:p w14:paraId="66E64CFC" w14:textId="2F6A58D9" w:rsidR="00163046" w:rsidRPr="00CA60C1"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A60C1">
              <w:rPr>
                <w:rFonts w:ascii="Times New Roman" w:hAnsi="Times New Roman" w:cs="Times New Roman"/>
                <w:sz w:val="20"/>
                <w:szCs w:val="20"/>
                <w:lang w:eastAsia="cs-CZ"/>
              </w:rPr>
              <w:t>Homogenní lineární DR n-tého řádu s konstantními koeficienty.</w:t>
            </w:r>
          </w:p>
          <w:p w14:paraId="2C243F75" w14:textId="169BE1A5" w:rsidR="00163046" w:rsidRPr="00CA60C1"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A60C1">
              <w:rPr>
                <w:rFonts w:ascii="Times New Roman" w:hAnsi="Times New Roman" w:cs="Times New Roman"/>
                <w:sz w:val="20"/>
                <w:szCs w:val="20"/>
                <w:lang w:eastAsia="cs-CZ"/>
              </w:rPr>
              <w:t xml:space="preserve">Nehomogenní lineární DR n-tého řádu s konstantními </w:t>
            </w:r>
            <w:r w:rsidR="005B1EFC" w:rsidRPr="00CA60C1">
              <w:rPr>
                <w:rFonts w:ascii="Times New Roman" w:hAnsi="Times New Roman" w:cs="Times New Roman"/>
                <w:sz w:val="20"/>
                <w:szCs w:val="20"/>
                <w:lang w:eastAsia="cs-CZ"/>
              </w:rPr>
              <w:t>koeficienty – metoda</w:t>
            </w:r>
            <w:r w:rsidRPr="00CA60C1">
              <w:rPr>
                <w:rFonts w:ascii="Times New Roman" w:hAnsi="Times New Roman" w:cs="Times New Roman"/>
                <w:sz w:val="20"/>
                <w:szCs w:val="20"/>
                <w:lang w:eastAsia="cs-CZ"/>
              </w:rPr>
              <w:t xml:space="preserve"> variace konstant.</w:t>
            </w:r>
          </w:p>
          <w:p w14:paraId="05A3322A" w14:textId="0BDD57AC" w:rsidR="00163046" w:rsidRPr="00CA60C1"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A60C1">
              <w:rPr>
                <w:rFonts w:ascii="Times New Roman" w:hAnsi="Times New Roman" w:cs="Times New Roman"/>
                <w:sz w:val="20"/>
                <w:szCs w:val="20"/>
                <w:lang w:eastAsia="cs-CZ"/>
              </w:rPr>
              <w:t>Nehomogenní lineární DR n-tého řádu s konstantními koeficienty se speciální pravou stranou.</w:t>
            </w:r>
          </w:p>
          <w:p w14:paraId="60C833BF" w14:textId="4FD456C0" w:rsidR="00163046" w:rsidRPr="00CA60C1"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A60C1">
              <w:rPr>
                <w:rFonts w:ascii="Times New Roman" w:hAnsi="Times New Roman" w:cs="Times New Roman"/>
                <w:sz w:val="20"/>
                <w:szCs w:val="20"/>
                <w:lang w:eastAsia="cs-CZ"/>
              </w:rPr>
              <w:t>Soustavy lineárních DR s konstantními koeficienty.</w:t>
            </w:r>
          </w:p>
          <w:p w14:paraId="7B7612F4" w14:textId="09EF0811" w:rsidR="00163046" w:rsidRPr="00CA60C1"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A60C1">
              <w:rPr>
                <w:rFonts w:ascii="Times New Roman" w:hAnsi="Times New Roman" w:cs="Times New Roman"/>
                <w:sz w:val="20"/>
                <w:szCs w:val="20"/>
                <w:lang w:eastAsia="cs-CZ"/>
              </w:rPr>
              <w:t xml:space="preserve">Nekonečné číselné </w:t>
            </w:r>
            <w:r w:rsidR="005B1EFC" w:rsidRPr="00CA60C1">
              <w:rPr>
                <w:rFonts w:ascii="Times New Roman" w:hAnsi="Times New Roman" w:cs="Times New Roman"/>
                <w:sz w:val="20"/>
                <w:szCs w:val="20"/>
                <w:lang w:eastAsia="cs-CZ"/>
              </w:rPr>
              <w:t>řady – základní</w:t>
            </w:r>
            <w:r w:rsidRPr="00CA60C1">
              <w:rPr>
                <w:rFonts w:ascii="Times New Roman" w:hAnsi="Times New Roman" w:cs="Times New Roman"/>
                <w:sz w:val="20"/>
                <w:szCs w:val="20"/>
                <w:lang w:eastAsia="cs-CZ"/>
              </w:rPr>
              <w:t xml:space="preserve"> pojmy a vlastnosti.</w:t>
            </w:r>
          </w:p>
          <w:p w14:paraId="7BC22268" w14:textId="4CE12C11" w:rsidR="00163046" w:rsidRPr="00CA60C1"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A60C1">
              <w:rPr>
                <w:rFonts w:ascii="Times New Roman" w:hAnsi="Times New Roman" w:cs="Times New Roman"/>
                <w:sz w:val="20"/>
                <w:szCs w:val="20"/>
                <w:lang w:eastAsia="cs-CZ"/>
              </w:rPr>
              <w:t>Kritéria konvergence pro řady s nezápornými členy.</w:t>
            </w:r>
          </w:p>
          <w:p w14:paraId="61AEF514" w14:textId="4792A0FF" w:rsidR="00163046" w:rsidRPr="00CA60C1"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A60C1">
              <w:rPr>
                <w:rFonts w:ascii="Times New Roman" w:hAnsi="Times New Roman" w:cs="Times New Roman"/>
                <w:sz w:val="20"/>
                <w:szCs w:val="20"/>
                <w:lang w:eastAsia="cs-CZ"/>
              </w:rPr>
              <w:t>Řady absolutně a neabsolutně konvergentní. Alternující řady.</w:t>
            </w:r>
          </w:p>
          <w:p w14:paraId="0FFCDF81" w14:textId="0C8BD718" w:rsidR="00163046" w:rsidRPr="00CA60C1"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A60C1">
              <w:rPr>
                <w:rFonts w:ascii="Times New Roman" w:hAnsi="Times New Roman" w:cs="Times New Roman"/>
                <w:sz w:val="20"/>
                <w:szCs w:val="20"/>
                <w:lang w:eastAsia="cs-CZ"/>
              </w:rPr>
              <w:t>Mocninné řady. Taylorova a Maclaurinova řada.</w:t>
            </w:r>
          </w:p>
          <w:p w14:paraId="7317062B" w14:textId="0057D608" w:rsidR="00163046" w:rsidRPr="00CA60C1"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A60C1">
              <w:rPr>
                <w:rFonts w:ascii="Times New Roman" w:hAnsi="Times New Roman" w:cs="Times New Roman"/>
                <w:sz w:val="20"/>
                <w:szCs w:val="20"/>
                <w:lang w:eastAsia="cs-CZ"/>
              </w:rPr>
              <w:t>Užití mocninných řad.</w:t>
            </w:r>
          </w:p>
          <w:p w14:paraId="55548333" w14:textId="6594DD5D" w:rsidR="00163046" w:rsidRPr="00CA60C1"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A60C1">
              <w:rPr>
                <w:rFonts w:ascii="Times New Roman" w:hAnsi="Times New Roman" w:cs="Times New Roman"/>
                <w:sz w:val="20"/>
                <w:szCs w:val="20"/>
                <w:lang w:eastAsia="cs-CZ"/>
              </w:rPr>
              <w:t>Trigonometrické a Fourierovy řady.</w:t>
            </w:r>
          </w:p>
          <w:p w14:paraId="19A4FE5E" w14:textId="2DEAFBB7" w:rsidR="005110DD" w:rsidRPr="00CA60C1"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CA60C1">
              <w:rPr>
                <w:rFonts w:ascii="Times New Roman" w:hAnsi="Times New Roman" w:cs="Times New Roman"/>
                <w:sz w:val="20"/>
                <w:szCs w:val="20"/>
                <w:lang w:eastAsia="cs-CZ"/>
              </w:rPr>
              <w:t>Vybrané aplikace obyčejných diferenciálních rovnic a nekonečných řad.</w:t>
            </w:r>
          </w:p>
          <w:p w14:paraId="69BF20B5" w14:textId="77777777" w:rsidR="005110DD" w:rsidRDefault="005110DD" w:rsidP="00F8305C">
            <w:pPr>
              <w:jc w:val="both"/>
              <w:rPr>
                <w:b/>
                <w:bCs/>
              </w:rPr>
            </w:pPr>
          </w:p>
          <w:p w14:paraId="6456A14F"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6A774091" w14:textId="77777777" w:rsidR="005110DD" w:rsidRPr="000C69A4"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11A5EC9A" w14:textId="77777777" w:rsidR="00065238" w:rsidRPr="00065238" w:rsidRDefault="0006523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definovat základní pojmy z teorie diferenciálních rovnic: diferenciální rovnice, řád diferenciální rovnice, řešení diferenciální rovnice, obecné řešení diferenciální rovnice, partikulární řešení diferenciální rovnice, Cauchyova úloha</w:t>
            </w:r>
          </w:p>
          <w:p w14:paraId="2572946F" w14:textId="77777777" w:rsidR="00065238" w:rsidRPr="00065238" w:rsidRDefault="0006523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rozpoznat obyčejnou diferenciální rovnici se separovatelnými proměnnými</w:t>
            </w:r>
          </w:p>
          <w:p w14:paraId="37B51A8D" w14:textId="77777777" w:rsidR="00065238" w:rsidRPr="00065238" w:rsidRDefault="0006523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vysvětlit, jak vypadá lineární obyčejná diferenciální rovnice prvního řádu a vyššího řádu</w:t>
            </w:r>
          </w:p>
          <w:p w14:paraId="39C85DDA" w14:textId="77777777" w:rsidR="00065238" w:rsidRPr="00065238" w:rsidRDefault="0006523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objasnit pojmy nekonečná číselná řada a její součet, konvergence a divergence nekonečné číselné řady</w:t>
            </w:r>
          </w:p>
          <w:p w14:paraId="56C54ABD" w14:textId="77777777" w:rsidR="00065238" w:rsidRPr="00065238" w:rsidRDefault="0006523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definovat geometrickou řadu</w:t>
            </w:r>
          </w:p>
          <w:p w14:paraId="69D106A1" w14:textId="77777777" w:rsidR="00065238" w:rsidRPr="00065238" w:rsidRDefault="0006523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vyjmenovat kritéria konvergence pro řady s nezápornými členy</w:t>
            </w:r>
          </w:p>
          <w:p w14:paraId="12F843C1" w14:textId="77777777" w:rsidR="00065238" w:rsidRPr="00065238" w:rsidRDefault="0006523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definovat Taylorovu řadu a Maclaurinovu řadu</w:t>
            </w:r>
          </w:p>
          <w:p w14:paraId="7BF4F7F4" w14:textId="77777777" w:rsidR="005110DD" w:rsidRPr="000C69A4" w:rsidRDefault="005110DD" w:rsidP="00F8305C">
            <w:pPr>
              <w:tabs>
                <w:tab w:val="left" w:pos="328"/>
              </w:tabs>
              <w:rPr>
                <w:b/>
                <w:color w:val="000000" w:themeColor="text1"/>
              </w:rPr>
            </w:pPr>
          </w:p>
          <w:p w14:paraId="7FD94073" w14:textId="77777777" w:rsidR="005110DD" w:rsidRPr="000C69A4" w:rsidRDefault="005110DD" w:rsidP="00F8305C">
            <w:pPr>
              <w:tabs>
                <w:tab w:val="left" w:pos="328"/>
              </w:tabs>
              <w:rPr>
                <w:b/>
                <w:color w:val="000000" w:themeColor="text1"/>
              </w:rPr>
            </w:pPr>
            <w:r w:rsidRPr="000C69A4">
              <w:rPr>
                <w:b/>
                <w:color w:val="000000" w:themeColor="text1"/>
              </w:rPr>
              <w:t>Odborné dovednosti:</w:t>
            </w:r>
          </w:p>
          <w:p w14:paraId="42B72A10" w14:textId="77777777" w:rsidR="00065238" w:rsidRPr="00065238" w:rsidRDefault="0006523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aplikovat metodu separace proměnných na řešení obyčejné diferenciální rovnice se separovatelnými proměnnými</w:t>
            </w:r>
          </w:p>
          <w:p w14:paraId="07D58CBF" w14:textId="77777777" w:rsidR="00065238" w:rsidRPr="00065238" w:rsidRDefault="0006523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vyřešit lineární obyčejnou diferenciální rovnici prvního řádu metodou variace konstanty</w:t>
            </w:r>
          </w:p>
          <w:p w14:paraId="26852234" w14:textId="77777777" w:rsidR="00065238" w:rsidRPr="00065238" w:rsidRDefault="0006523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používat metodu neurčitých koeficientů při řešení lineární obyčejné diferenciální rovnice vyššího řádu s konstantními koeficienty</w:t>
            </w:r>
          </w:p>
          <w:p w14:paraId="5C7DDBD0" w14:textId="77777777" w:rsidR="00065238" w:rsidRPr="00065238" w:rsidRDefault="0006523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sečíst nekonečnou geometrickou řadu</w:t>
            </w:r>
          </w:p>
          <w:p w14:paraId="636699DF" w14:textId="77777777" w:rsidR="00065238" w:rsidRPr="00065238" w:rsidRDefault="0006523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vyšetřit konvergenci nekonečné číselné řady užitím vhodného kritéria konvergence</w:t>
            </w:r>
          </w:p>
          <w:p w14:paraId="4C8A82DF" w14:textId="7229DBA5" w:rsidR="005110DD" w:rsidRPr="005A0406" w:rsidRDefault="00065238" w:rsidP="009B0068">
            <w:pPr>
              <w:pStyle w:val="Odstavecseseznamem"/>
              <w:numPr>
                <w:ilvl w:val="0"/>
                <w:numId w:val="6"/>
              </w:numPr>
              <w:spacing w:after="0" w:line="240" w:lineRule="auto"/>
              <w:ind w:left="170" w:hanging="170"/>
            </w:pPr>
            <w:r w:rsidRPr="002A28BD">
              <w:rPr>
                <w:rFonts w:ascii="Times New Roman" w:hAnsi="Times New Roman" w:cs="Times New Roman"/>
                <w:sz w:val="20"/>
                <w:szCs w:val="20"/>
                <w:lang w:eastAsia="cs-CZ"/>
              </w:rPr>
              <w:t>rozvinout danou funkci v Taylorovu řadu</w:t>
            </w:r>
          </w:p>
        </w:tc>
      </w:tr>
      <w:tr w:rsidR="005110DD" w14:paraId="3F44F982"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34AE21C3" w14:textId="77777777" w:rsidR="005110DD" w:rsidRPr="005A0406" w:rsidRDefault="005110DD"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1751FC33" w14:textId="77777777" w:rsidR="005110DD" w:rsidRDefault="005110DD" w:rsidP="00F8305C">
            <w:pPr>
              <w:jc w:val="both"/>
            </w:pPr>
          </w:p>
        </w:tc>
      </w:tr>
      <w:tr w:rsidR="005110DD" w14:paraId="0CF0E6A9" w14:textId="77777777" w:rsidTr="001041BE">
        <w:trPr>
          <w:gridBefore w:val="1"/>
          <w:gridAfter w:val="1"/>
          <w:wBefore w:w="393" w:type="dxa"/>
          <w:wAfter w:w="101" w:type="dxa"/>
          <w:trHeight w:val="1281"/>
        </w:trPr>
        <w:tc>
          <w:tcPr>
            <w:tcW w:w="9855" w:type="dxa"/>
            <w:gridSpan w:val="15"/>
            <w:tcBorders>
              <w:top w:val="nil"/>
              <w:bottom w:val="single" w:sz="4" w:space="0" w:color="auto"/>
            </w:tcBorders>
          </w:tcPr>
          <w:p w14:paraId="5424C6EB" w14:textId="77777777" w:rsidR="005110DD" w:rsidRPr="000C69A4" w:rsidRDefault="005110DD" w:rsidP="00F8305C">
            <w:pPr>
              <w:jc w:val="both"/>
              <w:rPr>
                <w:b/>
                <w:bCs/>
                <w:u w:val="single"/>
              </w:rPr>
            </w:pPr>
            <w:r w:rsidRPr="000C69A4">
              <w:rPr>
                <w:b/>
                <w:bCs/>
                <w:u w:val="single"/>
              </w:rPr>
              <w:t>Metody a přístupy používané ve výuce</w:t>
            </w:r>
          </w:p>
          <w:p w14:paraId="21F00548" w14:textId="77777777" w:rsidR="005110DD" w:rsidRPr="000C69A4" w:rsidRDefault="005110DD" w:rsidP="00F8305C">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100761D1" w14:textId="0BBF80B0" w:rsidR="005110DD" w:rsidRDefault="00BA26B3" w:rsidP="00F8305C">
            <w:pPr>
              <w:jc w:val="both"/>
              <w:rPr>
                <w:color w:val="000000"/>
                <w:shd w:val="clear" w:color="auto" w:fill="FFFFFF"/>
              </w:rPr>
            </w:pPr>
            <w:r w:rsidRPr="00065238">
              <w:t>Přednášení</w:t>
            </w:r>
            <w:r>
              <w:t>,</w:t>
            </w:r>
            <w:r w:rsidRPr="00065238">
              <w:rPr>
                <w:color w:val="000000"/>
                <w:shd w:val="clear" w:color="auto" w:fill="FFFFFF"/>
              </w:rPr>
              <w:t xml:space="preserve"> </w:t>
            </w:r>
            <w:r w:rsidR="00065238" w:rsidRPr="00065238">
              <w:rPr>
                <w:color w:val="000000"/>
                <w:shd w:val="clear" w:color="auto" w:fill="FFFFFF"/>
              </w:rPr>
              <w:t>Praktické procvičování</w:t>
            </w:r>
          </w:p>
          <w:p w14:paraId="06404D6B" w14:textId="77777777" w:rsidR="005110DD" w:rsidRDefault="005110DD" w:rsidP="00F8305C">
            <w:pPr>
              <w:jc w:val="both"/>
              <w:rPr>
                <w:color w:val="000000"/>
                <w:shd w:val="clear" w:color="auto" w:fill="FFFFFF"/>
              </w:rPr>
            </w:pPr>
          </w:p>
          <w:p w14:paraId="1225C049" w14:textId="77777777" w:rsidR="00245DFB" w:rsidRPr="000C69A4" w:rsidRDefault="00245DFB" w:rsidP="00245DFB">
            <w:pPr>
              <w:jc w:val="both"/>
              <w:rPr>
                <w:b/>
                <w:bCs/>
              </w:rPr>
            </w:pPr>
            <w:r w:rsidRPr="000C69A4">
              <w:rPr>
                <w:b/>
                <w:bCs/>
              </w:rPr>
              <w:t>Pro dosažení odborných dovedností jsou užívány vyučovací metody:</w:t>
            </w:r>
          </w:p>
          <w:p w14:paraId="4D4E77C7" w14:textId="77777777" w:rsidR="00245DFB" w:rsidRPr="006D0F29" w:rsidRDefault="00245DFB" w:rsidP="00245DFB">
            <w:pPr>
              <w:rPr>
                <w:color w:val="000000"/>
                <w:shd w:val="clear" w:color="auto" w:fill="FFFFFF"/>
              </w:rPr>
            </w:pPr>
            <w:r>
              <w:rPr>
                <w:color w:val="000000"/>
                <w:shd w:val="clear" w:color="auto" w:fill="FFFFFF"/>
              </w:rPr>
              <w:t>Individuální práce studentů, Praktické procvičování</w:t>
            </w:r>
          </w:p>
          <w:p w14:paraId="5655DD2A" w14:textId="77777777" w:rsidR="00245DFB" w:rsidRDefault="00245DFB" w:rsidP="00245DFB">
            <w:pPr>
              <w:pStyle w:val="Nadpis5"/>
              <w:spacing w:before="0"/>
              <w:rPr>
                <w:rFonts w:ascii="Times New Roman" w:eastAsia="Times New Roman" w:hAnsi="Times New Roman" w:cs="Times New Roman"/>
                <w:b/>
                <w:bCs/>
                <w:color w:val="auto"/>
              </w:rPr>
            </w:pPr>
          </w:p>
          <w:p w14:paraId="3712863A" w14:textId="77777777" w:rsidR="00245DFB" w:rsidRPr="005110DD" w:rsidRDefault="00245DFB" w:rsidP="00245DFB">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t>Očekávané výsledky učení dosažené studiem předmětu jsou ověřovány hodnoticími metodami:</w:t>
            </w:r>
          </w:p>
          <w:p w14:paraId="5CB41D1C" w14:textId="77777777" w:rsidR="00245DFB" w:rsidRDefault="00245DFB" w:rsidP="00245DFB">
            <w:pPr>
              <w:jc w:val="both"/>
              <w:rPr>
                <w:color w:val="000000"/>
              </w:rPr>
            </w:pPr>
            <w:r w:rsidRPr="00065238">
              <w:rPr>
                <w:color w:val="000000"/>
              </w:rPr>
              <w:t>Didaktický test</w:t>
            </w:r>
          </w:p>
          <w:p w14:paraId="04CDA44D" w14:textId="77777777" w:rsidR="00245DFB" w:rsidRPr="008440C7" w:rsidRDefault="00245DFB" w:rsidP="00245DFB">
            <w:pPr>
              <w:jc w:val="both"/>
              <w:rPr>
                <w:strike/>
                <w:color w:val="000000"/>
              </w:rPr>
            </w:pPr>
          </w:p>
          <w:p w14:paraId="6024CB61" w14:textId="77777777" w:rsidR="00245DFB" w:rsidRPr="000C69A4" w:rsidRDefault="00245DFB" w:rsidP="00245DFB">
            <w:pPr>
              <w:jc w:val="both"/>
              <w:rPr>
                <w:b/>
                <w:bCs/>
                <w:u w:val="single"/>
              </w:rPr>
            </w:pPr>
            <w:r w:rsidRPr="000C69A4">
              <w:rPr>
                <w:b/>
                <w:bCs/>
                <w:u w:val="single"/>
              </w:rPr>
              <w:t>Používané didaktické prostředky</w:t>
            </w:r>
          </w:p>
          <w:p w14:paraId="7E9B24EC" w14:textId="77777777" w:rsidR="00245DFB" w:rsidRPr="0071371D" w:rsidRDefault="00245DFB" w:rsidP="00245DFB">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20E46606" w14:textId="77777777" w:rsidR="00245DFB" w:rsidRPr="0071371D" w:rsidRDefault="00245DFB" w:rsidP="00245DFB">
            <w:pPr>
              <w:jc w:val="both"/>
            </w:pPr>
          </w:p>
          <w:p w14:paraId="7CB027B9" w14:textId="68089113" w:rsidR="005110DD" w:rsidRDefault="00AD7980" w:rsidP="00245DFB">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491689A0"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10CD9E04" w14:textId="77777777" w:rsidR="005110DD" w:rsidRDefault="005110DD" w:rsidP="00F8305C">
            <w:pPr>
              <w:jc w:val="both"/>
            </w:pPr>
            <w:r>
              <w:rPr>
                <w:b/>
              </w:rPr>
              <w:lastRenderedPageBreak/>
              <w:t>Studijní literatura a studijní pomůcky</w:t>
            </w:r>
          </w:p>
        </w:tc>
        <w:tc>
          <w:tcPr>
            <w:tcW w:w="6202" w:type="dxa"/>
            <w:gridSpan w:val="10"/>
            <w:tcBorders>
              <w:top w:val="single" w:sz="4" w:space="0" w:color="auto"/>
              <w:bottom w:val="nil"/>
            </w:tcBorders>
          </w:tcPr>
          <w:p w14:paraId="3B33B0E8" w14:textId="77777777" w:rsidR="005110DD" w:rsidRDefault="005110DD" w:rsidP="00F8305C">
            <w:pPr>
              <w:jc w:val="both"/>
            </w:pPr>
          </w:p>
        </w:tc>
      </w:tr>
      <w:tr w:rsidR="005110DD" w14:paraId="72F68E38" w14:textId="77777777" w:rsidTr="001041BE">
        <w:trPr>
          <w:gridBefore w:val="1"/>
          <w:gridAfter w:val="1"/>
          <w:wBefore w:w="393" w:type="dxa"/>
          <w:wAfter w:w="101" w:type="dxa"/>
          <w:trHeight w:val="1497"/>
        </w:trPr>
        <w:tc>
          <w:tcPr>
            <w:tcW w:w="9855" w:type="dxa"/>
            <w:gridSpan w:val="15"/>
            <w:tcBorders>
              <w:top w:val="nil"/>
            </w:tcBorders>
          </w:tcPr>
          <w:p w14:paraId="562B33F1" w14:textId="77777777" w:rsidR="009A1B8D" w:rsidRPr="009A1B8D" w:rsidRDefault="009A1B8D" w:rsidP="009A1B8D">
            <w:pPr>
              <w:pStyle w:val="TableParagraph"/>
              <w:spacing w:line="228" w:lineRule="auto"/>
              <w:ind w:left="0"/>
              <w:rPr>
                <w:sz w:val="20"/>
                <w:szCs w:val="20"/>
              </w:rPr>
            </w:pPr>
            <w:r w:rsidRPr="009A1B8D">
              <w:rPr>
                <w:sz w:val="20"/>
                <w:szCs w:val="20"/>
                <w:u w:val="single"/>
              </w:rPr>
              <w:t>Povinná literatura:</w:t>
            </w:r>
          </w:p>
          <w:p w14:paraId="52748D26" w14:textId="77777777" w:rsidR="009A1B8D" w:rsidRPr="009A1B8D" w:rsidRDefault="009A1B8D" w:rsidP="009A1B8D">
            <w:pPr>
              <w:pStyle w:val="TableParagraph"/>
              <w:spacing w:line="228" w:lineRule="auto"/>
              <w:ind w:left="0"/>
              <w:rPr>
                <w:sz w:val="20"/>
                <w:szCs w:val="20"/>
              </w:rPr>
            </w:pPr>
            <w:r w:rsidRPr="009A1B8D">
              <w:rPr>
                <w:sz w:val="20"/>
                <w:szCs w:val="20"/>
              </w:rPr>
              <w:t>KALAS,</w:t>
            </w:r>
            <w:r w:rsidRPr="009A1B8D">
              <w:rPr>
                <w:spacing w:val="-7"/>
                <w:sz w:val="20"/>
                <w:szCs w:val="20"/>
              </w:rPr>
              <w:t xml:space="preserve"> </w:t>
            </w:r>
            <w:r w:rsidRPr="009A1B8D">
              <w:rPr>
                <w:sz w:val="20"/>
                <w:szCs w:val="20"/>
              </w:rPr>
              <w:t>J.,</w:t>
            </w:r>
            <w:r w:rsidRPr="009A1B8D">
              <w:rPr>
                <w:spacing w:val="-7"/>
                <w:sz w:val="20"/>
                <w:szCs w:val="20"/>
              </w:rPr>
              <w:t xml:space="preserve"> </w:t>
            </w:r>
            <w:r w:rsidRPr="009A1B8D">
              <w:rPr>
                <w:sz w:val="20"/>
                <w:szCs w:val="20"/>
              </w:rPr>
              <w:t>RÁB,</w:t>
            </w:r>
            <w:r w:rsidRPr="009A1B8D">
              <w:rPr>
                <w:spacing w:val="-7"/>
                <w:sz w:val="20"/>
                <w:szCs w:val="20"/>
              </w:rPr>
              <w:t xml:space="preserve"> </w:t>
            </w:r>
            <w:r w:rsidRPr="009A1B8D">
              <w:rPr>
                <w:sz w:val="20"/>
                <w:szCs w:val="20"/>
              </w:rPr>
              <w:t>M.</w:t>
            </w:r>
            <w:r w:rsidRPr="009A1B8D">
              <w:rPr>
                <w:spacing w:val="-7"/>
                <w:sz w:val="20"/>
                <w:szCs w:val="20"/>
              </w:rPr>
              <w:t xml:space="preserve"> </w:t>
            </w:r>
            <w:r w:rsidRPr="009A1B8D">
              <w:rPr>
                <w:sz w:val="20"/>
                <w:szCs w:val="20"/>
              </w:rPr>
              <w:t>Obyčejné</w:t>
            </w:r>
            <w:r w:rsidRPr="009A1B8D">
              <w:rPr>
                <w:spacing w:val="-9"/>
                <w:sz w:val="20"/>
                <w:szCs w:val="20"/>
              </w:rPr>
              <w:t xml:space="preserve"> </w:t>
            </w:r>
            <w:r w:rsidRPr="009A1B8D">
              <w:rPr>
                <w:sz w:val="20"/>
                <w:szCs w:val="20"/>
              </w:rPr>
              <w:t>diferenciální</w:t>
            </w:r>
            <w:r w:rsidRPr="009A1B8D">
              <w:rPr>
                <w:spacing w:val="-7"/>
                <w:sz w:val="20"/>
                <w:szCs w:val="20"/>
              </w:rPr>
              <w:t xml:space="preserve"> </w:t>
            </w:r>
            <w:r w:rsidRPr="009A1B8D">
              <w:rPr>
                <w:sz w:val="20"/>
                <w:szCs w:val="20"/>
              </w:rPr>
              <w:t>rovnice.</w:t>
            </w:r>
            <w:r w:rsidRPr="009A1B8D">
              <w:rPr>
                <w:spacing w:val="-8"/>
                <w:sz w:val="20"/>
                <w:szCs w:val="20"/>
              </w:rPr>
              <w:t xml:space="preserve"> </w:t>
            </w:r>
            <w:r w:rsidRPr="009A1B8D">
              <w:rPr>
                <w:sz w:val="20"/>
                <w:szCs w:val="20"/>
              </w:rPr>
              <w:t>3.</w:t>
            </w:r>
            <w:r w:rsidRPr="009A1B8D">
              <w:rPr>
                <w:spacing w:val="-9"/>
                <w:sz w:val="20"/>
                <w:szCs w:val="20"/>
              </w:rPr>
              <w:t xml:space="preserve"> </w:t>
            </w:r>
            <w:r w:rsidRPr="009A1B8D">
              <w:rPr>
                <w:sz w:val="20"/>
                <w:szCs w:val="20"/>
              </w:rPr>
              <w:t>vyd.</w:t>
            </w:r>
            <w:r w:rsidRPr="009A1B8D">
              <w:rPr>
                <w:spacing w:val="-7"/>
                <w:sz w:val="20"/>
                <w:szCs w:val="20"/>
              </w:rPr>
              <w:t xml:space="preserve"> </w:t>
            </w:r>
            <w:r w:rsidRPr="009A1B8D">
              <w:rPr>
                <w:sz w:val="20"/>
                <w:szCs w:val="20"/>
              </w:rPr>
              <w:t>Brno:</w:t>
            </w:r>
            <w:r w:rsidRPr="009A1B8D">
              <w:rPr>
                <w:spacing w:val="-7"/>
                <w:sz w:val="20"/>
                <w:szCs w:val="20"/>
              </w:rPr>
              <w:t xml:space="preserve"> </w:t>
            </w:r>
            <w:r w:rsidRPr="009A1B8D">
              <w:rPr>
                <w:sz w:val="20"/>
                <w:szCs w:val="20"/>
              </w:rPr>
              <w:t>MU,</w:t>
            </w:r>
            <w:r w:rsidRPr="009A1B8D">
              <w:rPr>
                <w:spacing w:val="-6"/>
                <w:sz w:val="20"/>
                <w:szCs w:val="20"/>
              </w:rPr>
              <w:t xml:space="preserve"> </w:t>
            </w:r>
            <w:r w:rsidRPr="009A1B8D">
              <w:rPr>
                <w:sz w:val="20"/>
                <w:szCs w:val="20"/>
              </w:rPr>
              <w:t>2012. ISBN</w:t>
            </w:r>
            <w:r w:rsidRPr="009A1B8D">
              <w:rPr>
                <w:spacing w:val="2"/>
                <w:sz w:val="20"/>
                <w:szCs w:val="20"/>
              </w:rPr>
              <w:t xml:space="preserve"> </w:t>
            </w:r>
            <w:r w:rsidRPr="009A1B8D">
              <w:rPr>
                <w:sz w:val="20"/>
                <w:szCs w:val="20"/>
              </w:rPr>
              <w:t>978-80-2105-815-6.</w:t>
            </w:r>
          </w:p>
          <w:p w14:paraId="5C57DA85" w14:textId="2A024861" w:rsidR="009A1B8D" w:rsidRPr="009A1B8D" w:rsidRDefault="009A1B8D" w:rsidP="009A1B8D">
            <w:pPr>
              <w:pStyle w:val="TableParagraph"/>
              <w:spacing w:line="228" w:lineRule="auto"/>
              <w:ind w:left="0"/>
              <w:rPr>
                <w:sz w:val="20"/>
                <w:szCs w:val="20"/>
              </w:rPr>
            </w:pPr>
            <w:r w:rsidRPr="009A1B8D">
              <w:rPr>
                <w:sz w:val="20"/>
                <w:szCs w:val="20"/>
              </w:rPr>
              <w:t>OSTRAVSKÝ,</w:t>
            </w:r>
            <w:r w:rsidRPr="009A1B8D">
              <w:rPr>
                <w:spacing w:val="-4"/>
                <w:sz w:val="20"/>
                <w:szCs w:val="20"/>
              </w:rPr>
              <w:t xml:space="preserve"> </w:t>
            </w:r>
            <w:r w:rsidRPr="009A1B8D">
              <w:rPr>
                <w:sz w:val="20"/>
                <w:szCs w:val="20"/>
              </w:rPr>
              <w:t>J.</w:t>
            </w:r>
            <w:r w:rsidRPr="009A1B8D">
              <w:rPr>
                <w:spacing w:val="-4"/>
                <w:sz w:val="20"/>
                <w:szCs w:val="20"/>
              </w:rPr>
              <w:t xml:space="preserve"> </w:t>
            </w:r>
            <w:r w:rsidRPr="009A1B8D">
              <w:rPr>
                <w:sz w:val="20"/>
                <w:szCs w:val="20"/>
              </w:rPr>
              <w:t>Diferenciální</w:t>
            </w:r>
            <w:r w:rsidRPr="009A1B8D">
              <w:rPr>
                <w:spacing w:val="-4"/>
                <w:sz w:val="20"/>
                <w:szCs w:val="20"/>
              </w:rPr>
              <w:t xml:space="preserve"> </w:t>
            </w:r>
            <w:r w:rsidRPr="009A1B8D">
              <w:rPr>
                <w:sz w:val="20"/>
                <w:szCs w:val="20"/>
              </w:rPr>
              <w:t>počet</w:t>
            </w:r>
            <w:r w:rsidRPr="009A1B8D">
              <w:rPr>
                <w:spacing w:val="-5"/>
                <w:sz w:val="20"/>
                <w:szCs w:val="20"/>
              </w:rPr>
              <w:t xml:space="preserve"> </w:t>
            </w:r>
            <w:r w:rsidRPr="009A1B8D">
              <w:rPr>
                <w:sz w:val="20"/>
                <w:szCs w:val="20"/>
              </w:rPr>
              <w:t>funkce</w:t>
            </w:r>
            <w:r w:rsidRPr="009A1B8D">
              <w:rPr>
                <w:spacing w:val="-5"/>
                <w:sz w:val="20"/>
                <w:szCs w:val="20"/>
              </w:rPr>
              <w:t xml:space="preserve"> </w:t>
            </w:r>
            <w:r w:rsidRPr="009A1B8D">
              <w:rPr>
                <w:sz w:val="20"/>
                <w:szCs w:val="20"/>
              </w:rPr>
              <w:t>více</w:t>
            </w:r>
            <w:r w:rsidRPr="009A1B8D">
              <w:rPr>
                <w:spacing w:val="-5"/>
                <w:sz w:val="20"/>
                <w:szCs w:val="20"/>
              </w:rPr>
              <w:t xml:space="preserve"> </w:t>
            </w:r>
            <w:r w:rsidRPr="009A1B8D">
              <w:rPr>
                <w:sz w:val="20"/>
                <w:szCs w:val="20"/>
              </w:rPr>
              <w:t>proměnných:</w:t>
            </w:r>
            <w:r w:rsidRPr="009A1B8D">
              <w:rPr>
                <w:spacing w:val="-9"/>
                <w:sz w:val="20"/>
                <w:szCs w:val="20"/>
              </w:rPr>
              <w:t xml:space="preserve"> </w:t>
            </w:r>
            <w:r w:rsidRPr="009A1B8D">
              <w:rPr>
                <w:sz w:val="20"/>
                <w:szCs w:val="20"/>
              </w:rPr>
              <w:t>Nekonečné</w:t>
            </w:r>
            <w:r w:rsidRPr="009A1B8D">
              <w:rPr>
                <w:spacing w:val="-4"/>
                <w:sz w:val="20"/>
                <w:szCs w:val="20"/>
              </w:rPr>
              <w:t xml:space="preserve"> </w:t>
            </w:r>
            <w:r w:rsidRPr="009A1B8D">
              <w:rPr>
                <w:sz w:val="20"/>
                <w:szCs w:val="20"/>
              </w:rPr>
              <w:t>číselné</w:t>
            </w:r>
            <w:r w:rsidRPr="009A1B8D">
              <w:rPr>
                <w:spacing w:val="-4"/>
                <w:sz w:val="20"/>
                <w:szCs w:val="20"/>
              </w:rPr>
              <w:t xml:space="preserve"> </w:t>
            </w:r>
            <w:r w:rsidRPr="009A1B8D">
              <w:rPr>
                <w:sz w:val="20"/>
                <w:szCs w:val="20"/>
              </w:rPr>
              <w:t>řady.</w:t>
            </w:r>
            <w:r w:rsidRPr="009A1B8D">
              <w:rPr>
                <w:spacing w:val="-6"/>
                <w:sz w:val="20"/>
                <w:szCs w:val="20"/>
              </w:rPr>
              <w:t xml:space="preserve"> </w:t>
            </w:r>
            <w:r w:rsidRPr="009A1B8D">
              <w:rPr>
                <w:sz w:val="20"/>
                <w:szCs w:val="20"/>
              </w:rPr>
              <w:t>4.</w:t>
            </w:r>
            <w:r w:rsidRPr="009A1B8D">
              <w:rPr>
                <w:spacing w:val="-6"/>
                <w:sz w:val="20"/>
                <w:szCs w:val="20"/>
              </w:rPr>
              <w:t xml:space="preserve"> </w:t>
            </w:r>
            <w:r w:rsidRPr="009A1B8D">
              <w:rPr>
                <w:sz w:val="20"/>
                <w:szCs w:val="20"/>
              </w:rPr>
              <w:t>nezměn.</w:t>
            </w:r>
            <w:r w:rsidRPr="009A1B8D">
              <w:rPr>
                <w:spacing w:val="-4"/>
                <w:sz w:val="20"/>
                <w:szCs w:val="20"/>
              </w:rPr>
              <w:t xml:space="preserve"> </w:t>
            </w:r>
            <w:r w:rsidRPr="009A1B8D">
              <w:rPr>
                <w:sz w:val="20"/>
                <w:szCs w:val="20"/>
              </w:rPr>
              <w:t>vyd.</w:t>
            </w:r>
            <w:r w:rsidRPr="009A1B8D">
              <w:rPr>
                <w:spacing w:val="-4"/>
                <w:sz w:val="20"/>
                <w:szCs w:val="20"/>
              </w:rPr>
              <w:t xml:space="preserve"> </w:t>
            </w:r>
            <w:r w:rsidRPr="009A1B8D">
              <w:rPr>
                <w:sz w:val="20"/>
                <w:szCs w:val="20"/>
              </w:rPr>
              <w:t>Zlín:</w:t>
            </w:r>
            <w:r w:rsidRPr="009A1B8D">
              <w:rPr>
                <w:spacing w:val="-4"/>
                <w:sz w:val="20"/>
                <w:szCs w:val="20"/>
              </w:rPr>
              <w:t xml:space="preserve"> </w:t>
            </w:r>
            <w:r w:rsidRPr="009A1B8D">
              <w:rPr>
                <w:sz w:val="20"/>
                <w:szCs w:val="20"/>
              </w:rPr>
              <w:t>UTB,</w:t>
            </w:r>
            <w:r w:rsidRPr="009A1B8D">
              <w:rPr>
                <w:spacing w:val="-6"/>
                <w:sz w:val="20"/>
                <w:szCs w:val="20"/>
              </w:rPr>
              <w:t xml:space="preserve"> </w:t>
            </w:r>
            <w:r w:rsidRPr="009A1B8D">
              <w:rPr>
                <w:sz w:val="20"/>
                <w:szCs w:val="20"/>
              </w:rPr>
              <w:t>2009.</w:t>
            </w:r>
            <w:r w:rsidRPr="009A1B8D">
              <w:rPr>
                <w:spacing w:val="-4"/>
                <w:sz w:val="20"/>
                <w:szCs w:val="20"/>
              </w:rPr>
              <w:t xml:space="preserve"> </w:t>
            </w:r>
            <w:r w:rsidRPr="009A1B8D">
              <w:rPr>
                <w:sz w:val="20"/>
                <w:szCs w:val="20"/>
              </w:rPr>
              <w:t>ISBN</w:t>
            </w:r>
            <w:r w:rsidRPr="009A1B8D">
              <w:rPr>
                <w:spacing w:val="-5"/>
                <w:sz w:val="20"/>
                <w:szCs w:val="20"/>
              </w:rPr>
              <w:t xml:space="preserve"> </w:t>
            </w:r>
            <w:r w:rsidRPr="009A1B8D">
              <w:rPr>
                <w:sz w:val="20"/>
                <w:szCs w:val="20"/>
              </w:rPr>
              <w:t>978-</w:t>
            </w:r>
            <w:r w:rsidRPr="009A1B8D">
              <w:rPr>
                <w:spacing w:val="-2"/>
                <w:sz w:val="20"/>
                <w:szCs w:val="20"/>
              </w:rPr>
              <w:t>80-7318-856-6.</w:t>
            </w:r>
          </w:p>
          <w:p w14:paraId="316719DA" w14:textId="77777777" w:rsidR="009A1B8D" w:rsidRPr="009A1B8D" w:rsidRDefault="009A1B8D" w:rsidP="009A1B8D">
            <w:pPr>
              <w:pStyle w:val="TableParagraph"/>
              <w:spacing w:line="228" w:lineRule="auto"/>
              <w:ind w:left="0"/>
              <w:rPr>
                <w:sz w:val="20"/>
                <w:szCs w:val="20"/>
              </w:rPr>
            </w:pPr>
            <w:r w:rsidRPr="009A1B8D">
              <w:rPr>
                <w:sz w:val="20"/>
                <w:szCs w:val="20"/>
              </w:rPr>
              <w:t>DOŠLÁ,</w:t>
            </w:r>
            <w:r w:rsidRPr="009A1B8D">
              <w:rPr>
                <w:spacing w:val="-7"/>
                <w:sz w:val="20"/>
                <w:szCs w:val="20"/>
              </w:rPr>
              <w:t xml:space="preserve"> </w:t>
            </w:r>
            <w:r w:rsidRPr="009A1B8D">
              <w:rPr>
                <w:sz w:val="20"/>
                <w:szCs w:val="20"/>
              </w:rPr>
              <w:t>Z.,</w:t>
            </w:r>
            <w:r w:rsidRPr="009A1B8D">
              <w:rPr>
                <w:spacing w:val="-6"/>
                <w:sz w:val="20"/>
                <w:szCs w:val="20"/>
              </w:rPr>
              <w:t xml:space="preserve"> </w:t>
            </w:r>
            <w:r w:rsidRPr="009A1B8D">
              <w:rPr>
                <w:sz w:val="20"/>
                <w:szCs w:val="20"/>
              </w:rPr>
              <w:t>NOVÁK,</w:t>
            </w:r>
            <w:r w:rsidRPr="009A1B8D">
              <w:rPr>
                <w:spacing w:val="-7"/>
                <w:sz w:val="20"/>
                <w:szCs w:val="20"/>
              </w:rPr>
              <w:t xml:space="preserve"> </w:t>
            </w:r>
            <w:r w:rsidRPr="009A1B8D">
              <w:rPr>
                <w:sz w:val="20"/>
                <w:szCs w:val="20"/>
              </w:rPr>
              <w:t>V.</w:t>
            </w:r>
            <w:r w:rsidRPr="009A1B8D">
              <w:rPr>
                <w:spacing w:val="-5"/>
                <w:sz w:val="20"/>
                <w:szCs w:val="20"/>
              </w:rPr>
              <w:t xml:space="preserve"> </w:t>
            </w:r>
            <w:r w:rsidRPr="009A1B8D">
              <w:rPr>
                <w:sz w:val="20"/>
                <w:szCs w:val="20"/>
              </w:rPr>
              <w:t>Nekonečné</w:t>
            </w:r>
            <w:r w:rsidRPr="009A1B8D">
              <w:rPr>
                <w:spacing w:val="-8"/>
                <w:sz w:val="20"/>
                <w:szCs w:val="20"/>
              </w:rPr>
              <w:t xml:space="preserve"> </w:t>
            </w:r>
            <w:r w:rsidRPr="009A1B8D">
              <w:rPr>
                <w:sz w:val="20"/>
                <w:szCs w:val="20"/>
              </w:rPr>
              <w:t>řady.</w:t>
            </w:r>
            <w:r w:rsidRPr="009A1B8D">
              <w:rPr>
                <w:spacing w:val="-8"/>
                <w:sz w:val="20"/>
                <w:szCs w:val="20"/>
              </w:rPr>
              <w:t xml:space="preserve"> </w:t>
            </w:r>
            <w:r w:rsidRPr="009A1B8D">
              <w:rPr>
                <w:sz w:val="20"/>
                <w:szCs w:val="20"/>
              </w:rPr>
              <w:t>3.</w:t>
            </w:r>
            <w:r w:rsidRPr="009A1B8D">
              <w:rPr>
                <w:spacing w:val="-8"/>
                <w:sz w:val="20"/>
                <w:szCs w:val="20"/>
              </w:rPr>
              <w:t xml:space="preserve"> </w:t>
            </w:r>
            <w:r w:rsidRPr="009A1B8D">
              <w:rPr>
                <w:sz w:val="20"/>
                <w:szCs w:val="20"/>
              </w:rPr>
              <w:t>vyd.</w:t>
            </w:r>
            <w:r w:rsidRPr="009A1B8D">
              <w:rPr>
                <w:spacing w:val="-6"/>
                <w:sz w:val="20"/>
                <w:szCs w:val="20"/>
              </w:rPr>
              <w:t xml:space="preserve"> </w:t>
            </w:r>
            <w:r w:rsidRPr="009A1B8D">
              <w:rPr>
                <w:sz w:val="20"/>
                <w:szCs w:val="20"/>
              </w:rPr>
              <w:t>Brno:</w:t>
            </w:r>
            <w:r w:rsidRPr="009A1B8D">
              <w:rPr>
                <w:spacing w:val="-8"/>
                <w:sz w:val="20"/>
                <w:szCs w:val="20"/>
              </w:rPr>
              <w:t xml:space="preserve"> </w:t>
            </w:r>
            <w:r w:rsidRPr="009A1B8D">
              <w:rPr>
                <w:sz w:val="20"/>
                <w:szCs w:val="20"/>
              </w:rPr>
              <w:t>MU,</w:t>
            </w:r>
            <w:r w:rsidRPr="009A1B8D">
              <w:rPr>
                <w:spacing w:val="-8"/>
                <w:sz w:val="20"/>
                <w:szCs w:val="20"/>
              </w:rPr>
              <w:t xml:space="preserve"> </w:t>
            </w:r>
            <w:r w:rsidRPr="009A1B8D">
              <w:rPr>
                <w:sz w:val="20"/>
                <w:szCs w:val="20"/>
              </w:rPr>
              <w:t>2013.</w:t>
            </w:r>
            <w:r w:rsidRPr="009A1B8D">
              <w:rPr>
                <w:spacing w:val="-7"/>
                <w:sz w:val="20"/>
                <w:szCs w:val="20"/>
              </w:rPr>
              <w:t xml:space="preserve"> </w:t>
            </w:r>
            <w:r w:rsidRPr="009A1B8D">
              <w:rPr>
                <w:sz w:val="20"/>
                <w:szCs w:val="20"/>
              </w:rPr>
              <w:t>ISBN</w:t>
            </w:r>
            <w:r w:rsidRPr="009A1B8D">
              <w:rPr>
                <w:spacing w:val="-7"/>
                <w:sz w:val="20"/>
                <w:szCs w:val="20"/>
              </w:rPr>
              <w:t xml:space="preserve"> </w:t>
            </w:r>
            <w:r w:rsidRPr="009A1B8D">
              <w:rPr>
                <w:sz w:val="20"/>
                <w:szCs w:val="20"/>
              </w:rPr>
              <w:t>978-80-210-6416-</w:t>
            </w:r>
            <w:r w:rsidRPr="009A1B8D">
              <w:rPr>
                <w:spacing w:val="-5"/>
                <w:sz w:val="20"/>
                <w:szCs w:val="20"/>
              </w:rPr>
              <w:t>4.</w:t>
            </w:r>
          </w:p>
          <w:p w14:paraId="33EF3B95" w14:textId="77777777" w:rsidR="00BA26B3" w:rsidRPr="009A1B8D" w:rsidRDefault="00BA26B3" w:rsidP="00BA26B3">
            <w:pPr>
              <w:spacing w:line="228" w:lineRule="auto"/>
              <w:jc w:val="both"/>
              <w:rPr>
                <w:spacing w:val="-2"/>
              </w:rPr>
            </w:pPr>
            <w:r w:rsidRPr="009A1B8D">
              <w:t>BRONSON, R., COSTA, G.</w:t>
            </w:r>
            <w:r w:rsidRPr="009A1B8D">
              <w:rPr>
                <w:spacing w:val="21"/>
              </w:rPr>
              <w:t xml:space="preserve"> </w:t>
            </w:r>
            <w:r w:rsidRPr="009A1B8D">
              <w:t>Schaum's Outlines of Differential Equations. New York:</w:t>
            </w:r>
            <w:r w:rsidRPr="009A1B8D">
              <w:rPr>
                <w:spacing w:val="20"/>
              </w:rPr>
              <w:t xml:space="preserve"> </w:t>
            </w:r>
            <w:r w:rsidRPr="009A1B8D">
              <w:t>McGraw-Hill Education, 2006.</w:t>
            </w:r>
            <w:r w:rsidRPr="009A1B8D">
              <w:rPr>
                <w:spacing w:val="20"/>
              </w:rPr>
              <w:t xml:space="preserve"> </w:t>
            </w:r>
            <w:r w:rsidRPr="009A1B8D">
              <w:t>ISBN 0-07-</w:t>
            </w:r>
            <w:r w:rsidRPr="009A1B8D">
              <w:rPr>
                <w:spacing w:val="-2"/>
              </w:rPr>
              <w:t>145687-2.</w:t>
            </w:r>
          </w:p>
          <w:p w14:paraId="25AC4CEA" w14:textId="163773DE" w:rsidR="00890097" w:rsidRDefault="00BA26B3" w:rsidP="00BA26B3">
            <w:pPr>
              <w:spacing w:line="228" w:lineRule="auto"/>
              <w:jc w:val="both"/>
              <w:rPr>
                <w:color w:val="212529"/>
                <w:shd w:val="clear" w:color="auto" w:fill="FFFFFF"/>
              </w:rPr>
            </w:pPr>
            <w:r w:rsidRPr="009A1B8D">
              <w:rPr>
                <w:color w:val="212529"/>
                <w:shd w:val="clear" w:color="auto" w:fill="FFFFFF"/>
              </w:rPr>
              <w:t>THOMAS, G.B., HASS, J., WEIR, M.D. </w:t>
            </w:r>
            <w:r w:rsidRPr="009A1B8D">
              <w:rPr>
                <w:iCs/>
                <w:color w:val="212529"/>
                <w:shd w:val="clear" w:color="auto" w:fill="FFFFFF"/>
              </w:rPr>
              <w:t>Thomas' Calculus</w:t>
            </w:r>
            <w:r w:rsidRPr="009A1B8D">
              <w:rPr>
                <w:color w:val="212529"/>
                <w:shd w:val="clear" w:color="auto" w:fill="FFFFFF"/>
              </w:rPr>
              <w:t>. 12th Ed. Boston: Pearson, 2010. ISBN 978-0-321-64363-6.</w:t>
            </w:r>
          </w:p>
          <w:p w14:paraId="6864D6F3" w14:textId="77777777" w:rsidR="00BA26B3" w:rsidRPr="009A1B8D" w:rsidRDefault="00BA26B3" w:rsidP="00BA26B3">
            <w:pPr>
              <w:spacing w:line="228" w:lineRule="auto"/>
              <w:jc w:val="both"/>
            </w:pPr>
          </w:p>
          <w:p w14:paraId="488F7608" w14:textId="77777777" w:rsidR="009A1B8D" w:rsidRPr="00E56F62" w:rsidRDefault="009A1B8D" w:rsidP="009A1B8D">
            <w:pPr>
              <w:pStyle w:val="TableParagraph"/>
              <w:spacing w:line="228" w:lineRule="auto"/>
              <w:ind w:left="0"/>
              <w:rPr>
                <w:sz w:val="20"/>
                <w:szCs w:val="20"/>
                <w:u w:val="single"/>
              </w:rPr>
            </w:pPr>
            <w:r w:rsidRPr="00E56F62">
              <w:rPr>
                <w:sz w:val="20"/>
                <w:szCs w:val="20"/>
                <w:u w:val="single"/>
              </w:rPr>
              <w:t>Doporučená literatura:</w:t>
            </w:r>
          </w:p>
          <w:p w14:paraId="42AFE427" w14:textId="77777777" w:rsidR="009A1B8D" w:rsidRPr="00E56F62" w:rsidRDefault="009A1B8D" w:rsidP="009A1B8D">
            <w:pPr>
              <w:pStyle w:val="TableParagraph"/>
              <w:spacing w:line="228" w:lineRule="auto"/>
              <w:ind w:left="0"/>
              <w:rPr>
                <w:sz w:val="20"/>
                <w:szCs w:val="20"/>
              </w:rPr>
            </w:pPr>
            <w:r w:rsidRPr="00E56F62">
              <w:rPr>
                <w:sz w:val="20"/>
                <w:szCs w:val="20"/>
              </w:rPr>
              <w:t>RAČÁK,</w:t>
            </w:r>
            <w:r w:rsidRPr="00E56F62">
              <w:rPr>
                <w:spacing w:val="-3"/>
                <w:sz w:val="20"/>
                <w:szCs w:val="20"/>
              </w:rPr>
              <w:t xml:space="preserve"> </w:t>
            </w:r>
            <w:r w:rsidRPr="00E56F62">
              <w:rPr>
                <w:sz w:val="20"/>
                <w:szCs w:val="20"/>
              </w:rPr>
              <w:t>T.</w:t>
            </w:r>
            <w:r w:rsidRPr="00E56F62">
              <w:rPr>
                <w:spacing w:val="-2"/>
                <w:sz w:val="20"/>
                <w:szCs w:val="20"/>
              </w:rPr>
              <w:t xml:space="preserve"> </w:t>
            </w:r>
            <w:r w:rsidRPr="00E56F62">
              <w:rPr>
                <w:sz w:val="20"/>
                <w:szCs w:val="20"/>
              </w:rPr>
              <w:t>Obyčejné</w:t>
            </w:r>
            <w:r w:rsidRPr="00E56F62">
              <w:rPr>
                <w:spacing w:val="-5"/>
                <w:sz w:val="20"/>
                <w:szCs w:val="20"/>
              </w:rPr>
              <w:t xml:space="preserve"> </w:t>
            </w:r>
            <w:r w:rsidRPr="00E56F62">
              <w:rPr>
                <w:sz w:val="20"/>
                <w:szCs w:val="20"/>
              </w:rPr>
              <w:t>diferenciální</w:t>
            </w:r>
            <w:r w:rsidRPr="00E56F62">
              <w:rPr>
                <w:spacing w:val="-3"/>
                <w:sz w:val="20"/>
                <w:szCs w:val="20"/>
              </w:rPr>
              <w:t xml:space="preserve"> </w:t>
            </w:r>
            <w:r w:rsidRPr="00E56F62">
              <w:rPr>
                <w:sz w:val="20"/>
                <w:szCs w:val="20"/>
              </w:rPr>
              <w:t xml:space="preserve">rovnice </w:t>
            </w:r>
            <w:r w:rsidRPr="00E56F62">
              <w:rPr>
                <w:bCs/>
                <w:kern w:val="2"/>
                <w:sz w:val="20"/>
                <w:szCs w:val="20"/>
              </w:rPr>
              <w:t>–</w:t>
            </w:r>
            <w:r w:rsidRPr="00E56F62">
              <w:rPr>
                <w:spacing w:val="-4"/>
                <w:sz w:val="20"/>
                <w:szCs w:val="20"/>
              </w:rPr>
              <w:t xml:space="preserve"> </w:t>
            </w:r>
            <w:r w:rsidRPr="00E56F62">
              <w:rPr>
                <w:sz w:val="20"/>
                <w:szCs w:val="20"/>
              </w:rPr>
              <w:t>sbírka</w:t>
            </w:r>
            <w:r w:rsidRPr="00E56F62">
              <w:rPr>
                <w:spacing w:val="-4"/>
                <w:sz w:val="20"/>
                <w:szCs w:val="20"/>
              </w:rPr>
              <w:t xml:space="preserve"> </w:t>
            </w:r>
            <w:r w:rsidRPr="00E56F62">
              <w:rPr>
                <w:sz w:val="20"/>
                <w:szCs w:val="20"/>
              </w:rPr>
              <w:t>řešených</w:t>
            </w:r>
            <w:r w:rsidRPr="00E56F62">
              <w:rPr>
                <w:spacing w:val="-5"/>
                <w:sz w:val="20"/>
                <w:szCs w:val="20"/>
              </w:rPr>
              <w:t xml:space="preserve"> </w:t>
            </w:r>
            <w:r w:rsidRPr="00E56F62">
              <w:rPr>
                <w:sz w:val="20"/>
                <w:szCs w:val="20"/>
              </w:rPr>
              <w:t>a</w:t>
            </w:r>
            <w:r w:rsidRPr="00E56F62">
              <w:rPr>
                <w:spacing w:val="-5"/>
                <w:sz w:val="20"/>
                <w:szCs w:val="20"/>
              </w:rPr>
              <w:t xml:space="preserve"> </w:t>
            </w:r>
            <w:r w:rsidRPr="00E56F62">
              <w:rPr>
                <w:sz w:val="20"/>
                <w:szCs w:val="20"/>
              </w:rPr>
              <w:t>neřešených</w:t>
            </w:r>
            <w:r w:rsidRPr="00E56F62">
              <w:rPr>
                <w:spacing w:val="-5"/>
                <w:sz w:val="20"/>
                <w:szCs w:val="20"/>
              </w:rPr>
              <w:t xml:space="preserve"> </w:t>
            </w:r>
            <w:r w:rsidRPr="00E56F62">
              <w:rPr>
                <w:sz w:val="20"/>
                <w:szCs w:val="20"/>
              </w:rPr>
              <w:t>příkladů.</w:t>
            </w:r>
            <w:r w:rsidRPr="00E56F62">
              <w:rPr>
                <w:spacing w:val="-5"/>
                <w:sz w:val="20"/>
                <w:szCs w:val="20"/>
              </w:rPr>
              <w:t xml:space="preserve"> </w:t>
            </w:r>
            <w:r w:rsidRPr="00E56F62">
              <w:rPr>
                <w:sz w:val="20"/>
                <w:szCs w:val="20"/>
              </w:rPr>
              <w:t>Zlín:</w:t>
            </w:r>
            <w:r w:rsidRPr="00E56F62">
              <w:rPr>
                <w:spacing w:val="-3"/>
                <w:sz w:val="20"/>
                <w:szCs w:val="20"/>
              </w:rPr>
              <w:t xml:space="preserve"> </w:t>
            </w:r>
            <w:r w:rsidRPr="00E56F62">
              <w:rPr>
                <w:sz w:val="20"/>
                <w:szCs w:val="20"/>
              </w:rPr>
              <w:t>UTB,</w:t>
            </w:r>
            <w:r w:rsidRPr="00E56F62">
              <w:rPr>
                <w:spacing w:val="-3"/>
                <w:sz w:val="20"/>
                <w:szCs w:val="20"/>
              </w:rPr>
              <w:t xml:space="preserve"> </w:t>
            </w:r>
            <w:r w:rsidRPr="00E56F62">
              <w:rPr>
                <w:sz w:val="20"/>
                <w:szCs w:val="20"/>
              </w:rPr>
              <w:t xml:space="preserve">2009. </w:t>
            </w:r>
          </w:p>
          <w:p w14:paraId="70D07E70" w14:textId="77777777" w:rsidR="009A1B8D" w:rsidRPr="00E56F62" w:rsidRDefault="009A1B8D" w:rsidP="009A1B8D">
            <w:pPr>
              <w:pStyle w:val="TableParagraph"/>
              <w:spacing w:line="228" w:lineRule="auto"/>
              <w:ind w:left="0"/>
              <w:rPr>
                <w:sz w:val="20"/>
                <w:szCs w:val="20"/>
              </w:rPr>
            </w:pPr>
            <w:r w:rsidRPr="00E56F62">
              <w:rPr>
                <w:sz w:val="20"/>
                <w:szCs w:val="20"/>
              </w:rPr>
              <w:t>MATIÁŠ, M. Diferenciálne rovnice v programu Mathematica. Zlín: UTB, 2010.</w:t>
            </w:r>
          </w:p>
          <w:p w14:paraId="098F7977" w14:textId="77777777" w:rsidR="009A1B8D" w:rsidRPr="00E56F62" w:rsidRDefault="009A1B8D" w:rsidP="009A1B8D">
            <w:pPr>
              <w:pStyle w:val="TableParagraph"/>
              <w:spacing w:line="228" w:lineRule="auto"/>
              <w:ind w:left="0"/>
              <w:rPr>
                <w:sz w:val="20"/>
                <w:szCs w:val="20"/>
              </w:rPr>
            </w:pPr>
            <w:r w:rsidRPr="00E56F62">
              <w:rPr>
                <w:sz w:val="20"/>
                <w:szCs w:val="20"/>
              </w:rPr>
              <w:t>JANOUŠKOVÁ,</w:t>
            </w:r>
            <w:r w:rsidRPr="00E56F62">
              <w:rPr>
                <w:spacing w:val="-6"/>
                <w:sz w:val="20"/>
                <w:szCs w:val="20"/>
              </w:rPr>
              <w:t xml:space="preserve"> </w:t>
            </w:r>
            <w:r w:rsidRPr="00E56F62">
              <w:rPr>
                <w:sz w:val="20"/>
                <w:szCs w:val="20"/>
              </w:rPr>
              <w:t>L.</w:t>
            </w:r>
            <w:r w:rsidRPr="00E56F62">
              <w:rPr>
                <w:spacing w:val="-5"/>
                <w:sz w:val="20"/>
                <w:szCs w:val="20"/>
              </w:rPr>
              <w:t xml:space="preserve"> </w:t>
            </w:r>
            <w:r w:rsidRPr="00E56F62">
              <w:rPr>
                <w:sz w:val="20"/>
                <w:szCs w:val="20"/>
              </w:rPr>
              <w:t>Nekonečné</w:t>
            </w:r>
            <w:r w:rsidRPr="00E56F62">
              <w:rPr>
                <w:spacing w:val="-6"/>
                <w:sz w:val="20"/>
                <w:szCs w:val="20"/>
              </w:rPr>
              <w:t xml:space="preserve"> </w:t>
            </w:r>
            <w:r w:rsidRPr="00E56F62">
              <w:rPr>
                <w:sz w:val="20"/>
                <w:szCs w:val="20"/>
              </w:rPr>
              <w:t>řady</w:t>
            </w:r>
            <w:r w:rsidRPr="00E56F62">
              <w:rPr>
                <w:spacing w:val="-3"/>
                <w:sz w:val="20"/>
                <w:szCs w:val="20"/>
              </w:rPr>
              <w:t xml:space="preserve"> </w:t>
            </w:r>
            <w:r w:rsidRPr="00E56F62">
              <w:rPr>
                <w:bCs/>
                <w:kern w:val="2"/>
                <w:sz w:val="20"/>
                <w:szCs w:val="20"/>
              </w:rPr>
              <w:t>–</w:t>
            </w:r>
            <w:r w:rsidRPr="00E56F62">
              <w:rPr>
                <w:spacing w:val="-6"/>
                <w:sz w:val="20"/>
                <w:szCs w:val="20"/>
              </w:rPr>
              <w:t xml:space="preserve"> </w:t>
            </w:r>
            <w:r w:rsidRPr="00E56F62">
              <w:rPr>
                <w:sz w:val="20"/>
                <w:szCs w:val="20"/>
              </w:rPr>
              <w:t>sbírka</w:t>
            </w:r>
            <w:r w:rsidRPr="00E56F62">
              <w:rPr>
                <w:spacing w:val="-7"/>
                <w:sz w:val="20"/>
                <w:szCs w:val="20"/>
              </w:rPr>
              <w:t xml:space="preserve"> </w:t>
            </w:r>
            <w:r w:rsidRPr="00E56F62">
              <w:rPr>
                <w:sz w:val="20"/>
                <w:szCs w:val="20"/>
              </w:rPr>
              <w:t>řešených</w:t>
            </w:r>
            <w:r w:rsidRPr="00E56F62">
              <w:rPr>
                <w:spacing w:val="-4"/>
                <w:sz w:val="20"/>
                <w:szCs w:val="20"/>
              </w:rPr>
              <w:t xml:space="preserve"> </w:t>
            </w:r>
            <w:r w:rsidRPr="00E56F62">
              <w:rPr>
                <w:sz w:val="20"/>
                <w:szCs w:val="20"/>
              </w:rPr>
              <w:t>a</w:t>
            </w:r>
            <w:r w:rsidRPr="00E56F62">
              <w:rPr>
                <w:spacing w:val="-8"/>
                <w:sz w:val="20"/>
                <w:szCs w:val="20"/>
              </w:rPr>
              <w:t xml:space="preserve"> </w:t>
            </w:r>
            <w:r w:rsidRPr="00E56F62">
              <w:rPr>
                <w:sz w:val="20"/>
                <w:szCs w:val="20"/>
              </w:rPr>
              <w:t>neřešených</w:t>
            </w:r>
            <w:r w:rsidRPr="00E56F62">
              <w:rPr>
                <w:spacing w:val="-7"/>
                <w:sz w:val="20"/>
                <w:szCs w:val="20"/>
              </w:rPr>
              <w:t xml:space="preserve"> </w:t>
            </w:r>
            <w:r w:rsidRPr="00E56F62">
              <w:rPr>
                <w:sz w:val="20"/>
                <w:szCs w:val="20"/>
              </w:rPr>
              <w:t>příkladů.</w:t>
            </w:r>
            <w:r w:rsidRPr="00E56F62">
              <w:rPr>
                <w:spacing w:val="-6"/>
                <w:sz w:val="20"/>
                <w:szCs w:val="20"/>
              </w:rPr>
              <w:t xml:space="preserve"> </w:t>
            </w:r>
            <w:r w:rsidRPr="00E56F62">
              <w:rPr>
                <w:sz w:val="20"/>
                <w:szCs w:val="20"/>
              </w:rPr>
              <w:t>Zlín:</w:t>
            </w:r>
            <w:r w:rsidRPr="00E56F62">
              <w:rPr>
                <w:spacing w:val="-5"/>
                <w:sz w:val="20"/>
                <w:szCs w:val="20"/>
              </w:rPr>
              <w:t xml:space="preserve"> </w:t>
            </w:r>
            <w:r w:rsidRPr="00E56F62">
              <w:rPr>
                <w:sz w:val="20"/>
                <w:szCs w:val="20"/>
              </w:rPr>
              <w:t>UTB,</w:t>
            </w:r>
            <w:r w:rsidRPr="00E56F62">
              <w:rPr>
                <w:spacing w:val="-7"/>
                <w:sz w:val="20"/>
                <w:szCs w:val="20"/>
              </w:rPr>
              <w:t xml:space="preserve"> </w:t>
            </w:r>
            <w:r w:rsidRPr="00E56F62">
              <w:rPr>
                <w:spacing w:val="-2"/>
                <w:sz w:val="20"/>
                <w:szCs w:val="20"/>
              </w:rPr>
              <w:t>2009.</w:t>
            </w:r>
          </w:p>
          <w:p w14:paraId="2D4A4695" w14:textId="45B2EA13" w:rsidR="00BA26B3" w:rsidRPr="00E56F62" w:rsidRDefault="00BA26B3" w:rsidP="00BA26B3">
            <w:pPr>
              <w:jc w:val="both"/>
              <w:rPr>
                <w:shd w:val="clear" w:color="auto" w:fill="FFFFFF"/>
              </w:rPr>
            </w:pPr>
            <w:r w:rsidRPr="00E56F62">
              <w:rPr>
                <w:shd w:val="clear" w:color="auto" w:fill="FFFFFF"/>
              </w:rPr>
              <w:t>HALE, J.K. Ordinary Differential Equations. Dover Edition. Mineola: Dover Publications, 2009. ISBN 9780486472119.</w:t>
            </w:r>
          </w:p>
          <w:p w14:paraId="196FD978" w14:textId="04A8A833" w:rsidR="005110DD" w:rsidRPr="00D22542" w:rsidRDefault="00BA26B3" w:rsidP="00BA26B3">
            <w:pPr>
              <w:jc w:val="both"/>
            </w:pPr>
            <w:r w:rsidRPr="00E56F62">
              <w:rPr>
                <w:shd w:val="clear" w:color="auto" w:fill="FFFFFF"/>
              </w:rPr>
              <w:t>AGARWAL, R.P., O'REGAN, D. An Introduction to Ordinary Differential Equations. Universitext. New York: Springer, 2008. ISBN 978-0-387-71275-8.</w:t>
            </w:r>
          </w:p>
        </w:tc>
      </w:tr>
      <w:tr w:rsidR="005110DD" w14:paraId="5A96953A"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77BAF6AF" w14:textId="77777777" w:rsidR="005110DD" w:rsidRDefault="005110DD" w:rsidP="00F8305C">
            <w:pPr>
              <w:jc w:val="center"/>
              <w:rPr>
                <w:b/>
              </w:rPr>
            </w:pPr>
            <w:r>
              <w:rPr>
                <w:b/>
              </w:rPr>
              <w:t>Informace ke kombinované nebo distanční formě</w:t>
            </w:r>
          </w:p>
        </w:tc>
      </w:tr>
      <w:tr w:rsidR="005110DD" w14:paraId="52A6FED2"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5DE7C36F" w14:textId="77777777" w:rsidR="005110DD" w:rsidRDefault="005110DD" w:rsidP="00F8305C">
            <w:pPr>
              <w:jc w:val="both"/>
            </w:pPr>
            <w:r>
              <w:rPr>
                <w:b/>
              </w:rPr>
              <w:t>Rozsah konzultací (soustředění)</w:t>
            </w:r>
          </w:p>
        </w:tc>
        <w:tc>
          <w:tcPr>
            <w:tcW w:w="889" w:type="dxa"/>
            <w:tcBorders>
              <w:top w:val="single" w:sz="2" w:space="0" w:color="auto"/>
            </w:tcBorders>
          </w:tcPr>
          <w:p w14:paraId="1F4172B6" w14:textId="2FC9E941" w:rsidR="005110DD" w:rsidRDefault="00766418" w:rsidP="00766418">
            <w:pPr>
              <w:jc w:val="center"/>
            </w:pPr>
            <w:r>
              <w:t>16</w:t>
            </w:r>
          </w:p>
        </w:tc>
        <w:tc>
          <w:tcPr>
            <w:tcW w:w="4179" w:type="dxa"/>
            <w:gridSpan w:val="7"/>
            <w:tcBorders>
              <w:top w:val="single" w:sz="2" w:space="0" w:color="auto"/>
            </w:tcBorders>
            <w:shd w:val="clear" w:color="auto" w:fill="F7CAAC"/>
          </w:tcPr>
          <w:p w14:paraId="2CDA6D7C" w14:textId="77777777" w:rsidR="005110DD" w:rsidRDefault="005110DD" w:rsidP="00F8305C">
            <w:pPr>
              <w:jc w:val="both"/>
              <w:rPr>
                <w:b/>
              </w:rPr>
            </w:pPr>
            <w:r>
              <w:rPr>
                <w:b/>
              </w:rPr>
              <w:t xml:space="preserve">hodin </w:t>
            </w:r>
          </w:p>
        </w:tc>
      </w:tr>
      <w:tr w:rsidR="005110DD" w14:paraId="3DE14856" w14:textId="77777777" w:rsidTr="001041BE">
        <w:trPr>
          <w:gridBefore w:val="1"/>
          <w:gridAfter w:val="1"/>
          <w:wBefore w:w="393" w:type="dxa"/>
          <w:wAfter w:w="101" w:type="dxa"/>
        </w:trPr>
        <w:tc>
          <w:tcPr>
            <w:tcW w:w="9855" w:type="dxa"/>
            <w:gridSpan w:val="15"/>
            <w:shd w:val="clear" w:color="auto" w:fill="F7CAAC"/>
          </w:tcPr>
          <w:p w14:paraId="6B8A90C8" w14:textId="77777777" w:rsidR="005110DD" w:rsidRDefault="005110DD" w:rsidP="00F8305C">
            <w:pPr>
              <w:jc w:val="both"/>
              <w:rPr>
                <w:b/>
              </w:rPr>
            </w:pPr>
            <w:r>
              <w:rPr>
                <w:b/>
              </w:rPr>
              <w:t>Informace o způsobu kontaktu s vyučujícím</w:t>
            </w:r>
          </w:p>
        </w:tc>
      </w:tr>
      <w:tr w:rsidR="005110DD" w14:paraId="690FA4AA" w14:textId="77777777" w:rsidTr="001041BE">
        <w:trPr>
          <w:gridBefore w:val="1"/>
          <w:gridAfter w:val="1"/>
          <w:wBefore w:w="393" w:type="dxa"/>
          <w:wAfter w:w="101" w:type="dxa"/>
          <w:trHeight w:val="1373"/>
        </w:trPr>
        <w:tc>
          <w:tcPr>
            <w:tcW w:w="9855" w:type="dxa"/>
            <w:gridSpan w:val="15"/>
          </w:tcPr>
          <w:p w14:paraId="3CD9DB3B" w14:textId="0C8496E4" w:rsidR="009A1B8D" w:rsidRPr="00D55912" w:rsidRDefault="009A1B8D" w:rsidP="009A1B8D">
            <w:pPr>
              <w:pStyle w:val="TableParagraph"/>
              <w:spacing w:line="228" w:lineRule="auto"/>
              <w:ind w:left="0"/>
            </w:pPr>
            <w:r w:rsidRPr="00D55912">
              <w:rPr>
                <w:sz w:val="20"/>
                <w:szCs w:val="20"/>
              </w:rPr>
              <w:t xml:space="preserve">Studenti se účastní výuky, kde je jim redukovanou formou prezentována látka dle anotace předmětu. </w:t>
            </w:r>
            <w:r w:rsidR="00D55912" w:rsidRPr="00D55912">
              <w:rPr>
                <w:sz w:val="20"/>
                <w:szCs w:val="20"/>
              </w:rPr>
              <w:t xml:space="preserve">Výuka je realizována v blocích. </w:t>
            </w:r>
            <w:r w:rsidRPr="00D55912">
              <w:rPr>
                <w:sz w:val="20"/>
                <w:szCs w:val="20"/>
              </w:rPr>
              <w:t xml:space="preserve">Studentům budou určeny části </w:t>
            </w:r>
            <w:r w:rsidRPr="00BB5ED9">
              <w:rPr>
                <w:sz w:val="20"/>
                <w:szCs w:val="20"/>
              </w:rPr>
              <w:t>učiva k samostatnému nastudování.</w:t>
            </w:r>
            <w:r w:rsidR="00D55912" w:rsidRPr="00BB5ED9">
              <w:rPr>
                <w:sz w:val="20"/>
                <w:szCs w:val="20"/>
              </w:rPr>
              <w:t xml:space="preserve"> </w:t>
            </w:r>
            <w:r w:rsidR="00E56F62" w:rsidRPr="00BB5ED9">
              <w:rPr>
                <w:sz w:val="20"/>
              </w:rPr>
              <w:t xml:space="preserve">Studenti po každém bloku vypracují sadu příkladů na procvičení dané látky. Na konci semestru pak absolvují zápočtovou písemnou práci, ze které bude potřeba získat aspoň 50 </w:t>
            </w:r>
            <w:r w:rsidR="00E56F62" w:rsidRPr="00BB5ED9">
              <w:rPr>
                <w:sz w:val="20"/>
                <w:lang w:val="en-US"/>
              </w:rPr>
              <w:t xml:space="preserve">% z </w:t>
            </w:r>
            <w:r w:rsidR="00E56F62" w:rsidRPr="00861F67">
              <w:rPr>
                <w:sz w:val="20"/>
              </w:rPr>
              <w:t>celkového počtu bodů.</w:t>
            </w:r>
            <w:r w:rsidR="00E56F62">
              <w:rPr>
                <w:sz w:val="20"/>
                <w:lang w:val="en-US"/>
              </w:rPr>
              <w:t xml:space="preserve"> </w:t>
            </w:r>
            <w:r w:rsidRPr="00D55912">
              <w:rPr>
                <w:sz w:val="20"/>
                <w:szCs w:val="20"/>
              </w:rPr>
              <w:t>Konzultace jsou možné v rámci výuky nebo lze vyučujícího kontaktovat viz</w:t>
            </w:r>
            <w:r w:rsidRPr="00D55912">
              <w:rPr>
                <w:spacing w:val="-2"/>
                <w:sz w:val="20"/>
                <w:szCs w:val="20"/>
              </w:rPr>
              <w:t xml:space="preserve"> </w:t>
            </w:r>
            <w:r w:rsidRPr="00D55912">
              <w:rPr>
                <w:sz w:val="20"/>
                <w:szCs w:val="20"/>
              </w:rPr>
              <w:t>níže.</w:t>
            </w:r>
          </w:p>
          <w:p w14:paraId="0CBC38C9" w14:textId="77777777" w:rsidR="009A1B8D" w:rsidRPr="009A1B8D" w:rsidRDefault="009A1B8D" w:rsidP="009A1B8D">
            <w:pPr>
              <w:spacing w:line="228" w:lineRule="auto"/>
              <w:rPr>
                <w:highlight w:val="yellow"/>
              </w:rPr>
            </w:pPr>
          </w:p>
          <w:p w14:paraId="06A0D281" w14:textId="041780D7" w:rsidR="005110DD" w:rsidRDefault="009A1B8D" w:rsidP="009A1B8D">
            <w:pPr>
              <w:jc w:val="both"/>
            </w:pPr>
            <w:r w:rsidRPr="00DE47B6">
              <w:t xml:space="preserve">Možnosti komunikace s vyučujícím: </w:t>
            </w:r>
            <w:hyperlink r:id="rId51">
              <w:r w:rsidRPr="00DE47B6">
                <w:rPr>
                  <w:color w:val="0000FF"/>
                  <w:u w:val="single" w:color="0000FF"/>
                </w:rPr>
                <w:t>reznickova@utb.cz</w:t>
              </w:r>
              <w:r w:rsidRPr="00DE47B6">
                <w:t>,</w:t>
              </w:r>
            </w:hyperlink>
            <w:r w:rsidRPr="00DE47B6">
              <w:rPr>
                <w:spacing w:val="-8"/>
              </w:rPr>
              <w:t xml:space="preserve"> </w:t>
            </w:r>
            <w:r w:rsidRPr="00DE47B6">
              <w:t>576</w:t>
            </w:r>
            <w:r w:rsidRPr="00DE47B6">
              <w:rPr>
                <w:spacing w:val="-4"/>
              </w:rPr>
              <w:t xml:space="preserve"> </w:t>
            </w:r>
            <w:r w:rsidRPr="00DE47B6">
              <w:t>035</w:t>
            </w:r>
            <w:r w:rsidRPr="00DE47B6">
              <w:rPr>
                <w:spacing w:val="-6"/>
              </w:rPr>
              <w:t> </w:t>
            </w:r>
            <w:r w:rsidRPr="00DE47B6">
              <w:rPr>
                <w:spacing w:val="-4"/>
              </w:rPr>
              <w:t>107.</w:t>
            </w:r>
          </w:p>
          <w:p w14:paraId="62B8485F" w14:textId="77777777" w:rsidR="005110DD" w:rsidRDefault="005110DD" w:rsidP="00F8305C">
            <w:pPr>
              <w:jc w:val="both"/>
            </w:pPr>
          </w:p>
          <w:p w14:paraId="52BD567A" w14:textId="77777777" w:rsidR="005110DD" w:rsidRDefault="005110DD" w:rsidP="00F8305C">
            <w:pPr>
              <w:jc w:val="both"/>
            </w:pPr>
          </w:p>
          <w:p w14:paraId="44AB6AB9" w14:textId="77777777" w:rsidR="005110DD" w:rsidRDefault="005110DD" w:rsidP="00F8305C">
            <w:pPr>
              <w:jc w:val="both"/>
            </w:pPr>
          </w:p>
          <w:p w14:paraId="7F2A2454" w14:textId="77777777" w:rsidR="005110DD" w:rsidRDefault="005110DD" w:rsidP="00F8305C">
            <w:pPr>
              <w:jc w:val="both"/>
            </w:pPr>
          </w:p>
          <w:p w14:paraId="0EC0A4A7" w14:textId="77777777" w:rsidR="005110DD" w:rsidRDefault="005110DD" w:rsidP="00F8305C">
            <w:pPr>
              <w:jc w:val="both"/>
            </w:pPr>
          </w:p>
          <w:p w14:paraId="0F795125" w14:textId="559D5735" w:rsidR="005110DD" w:rsidRDefault="005110DD" w:rsidP="00F8305C">
            <w:pPr>
              <w:jc w:val="both"/>
            </w:pPr>
          </w:p>
          <w:p w14:paraId="102776CE" w14:textId="55057B8D" w:rsidR="00E56F62" w:rsidRDefault="00E56F62" w:rsidP="00F8305C">
            <w:pPr>
              <w:jc w:val="both"/>
            </w:pPr>
          </w:p>
          <w:p w14:paraId="4E61AB56" w14:textId="13F6D74A" w:rsidR="00E56F62" w:rsidRDefault="00E56F62" w:rsidP="00F8305C">
            <w:pPr>
              <w:jc w:val="both"/>
            </w:pPr>
          </w:p>
          <w:p w14:paraId="7FADEB93" w14:textId="4E33615C" w:rsidR="00E56F62" w:rsidRDefault="00E56F62" w:rsidP="00F8305C">
            <w:pPr>
              <w:jc w:val="both"/>
            </w:pPr>
          </w:p>
          <w:p w14:paraId="242AE31C" w14:textId="1C57771A" w:rsidR="00E56F62" w:rsidRDefault="00E56F62" w:rsidP="00F8305C">
            <w:pPr>
              <w:jc w:val="both"/>
            </w:pPr>
          </w:p>
          <w:p w14:paraId="6280D053" w14:textId="05A46DB3" w:rsidR="00E56F62" w:rsidRDefault="00E56F62" w:rsidP="00F8305C">
            <w:pPr>
              <w:jc w:val="both"/>
            </w:pPr>
          </w:p>
          <w:p w14:paraId="10112533" w14:textId="7CCCDFB4" w:rsidR="00245DFB" w:rsidRDefault="00245DFB" w:rsidP="00F8305C">
            <w:pPr>
              <w:jc w:val="both"/>
            </w:pPr>
          </w:p>
          <w:p w14:paraId="5AAEF5D9" w14:textId="051A709C" w:rsidR="00245DFB" w:rsidRDefault="00245DFB" w:rsidP="00F8305C">
            <w:pPr>
              <w:jc w:val="both"/>
            </w:pPr>
          </w:p>
          <w:p w14:paraId="625EBDED" w14:textId="67A92235" w:rsidR="00245DFB" w:rsidRDefault="00245DFB" w:rsidP="00F8305C">
            <w:pPr>
              <w:jc w:val="both"/>
            </w:pPr>
          </w:p>
          <w:p w14:paraId="5E9247C8" w14:textId="2CD8BF84" w:rsidR="00245DFB" w:rsidRDefault="00245DFB" w:rsidP="00F8305C">
            <w:pPr>
              <w:jc w:val="both"/>
            </w:pPr>
          </w:p>
          <w:p w14:paraId="1237E819" w14:textId="05CFC2F4" w:rsidR="00245DFB" w:rsidRDefault="00245DFB" w:rsidP="00F8305C">
            <w:pPr>
              <w:jc w:val="both"/>
            </w:pPr>
          </w:p>
          <w:p w14:paraId="0E76C324" w14:textId="7D28EDE7" w:rsidR="00245DFB" w:rsidRDefault="00245DFB" w:rsidP="00F8305C">
            <w:pPr>
              <w:jc w:val="both"/>
            </w:pPr>
          </w:p>
          <w:p w14:paraId="263BAF1B" w14:textId="77777777" w:rsidR="00245DFB" w:rsidRDefault="00245DFB" w:rsidP="00F8305C">
            <w:pPr>
              <w:jc w:val="both"/>
            </w:pPr>
          </w:p>
          <w:p w14:paraId="5550526B" w14:textId="0576B57C" w:rsidR="00E56F62" w:rsidRDefault="00E56F62" w:rsidP="00F8305C">
            <w:pPr>
              <w:jc w:val="both"/>
            </w:pPr>
          </w:p>
          <w:p w14:paraId="361CFBA9" w14:textId="10EF6348" w:rsidR="00E56F62" w:rsidRDefault="00E56F62" w:rsidP="00F8305C">
            <w:pPr>
              <w:jc w:val="both"/>
            </w:pPr>
          </w:p>
          <w:p w14:paraId="11043270" w14:textId="77777777" w:rsidR="005110DD" w:rsidRDefault="005110DD" w:rsidP="00F8305C">
            <w:pPr>
              <w:jc w:val="both"/>
            </w:pPr>
          </w:p>
        </w:tc>
      </w:tr>
      <w:bookmarkEnd w:id="264"/>
      <w:tr w:rsidR="005110DD" w14:paraId="316C9654"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1E7CB65B" w14:textId="77777777" w:rsidR="005110DD" w:rsidRDefault="005110DD" w:rsidP="00F8305C">
            <w:pPr>
              <w:jc w:val="both"/>
              <w:rPr>
                <w:b/>
                <w:sz w:val="28"/>
              </w:rPr>
            </w:pPr>
            <w:r>
              <w:lastRenderedPageBreak/>
              <w:br w:type="page"/>
            </w:r>
            <w:r>
              <w:rPr>
                <w:b/>
                <w:sz w:val="28"/>
              </w:rPr>
              <w:t>B-III – Charakteristika studijního předmětu</w:t>
            </w:r>
          </w:p>
        </w:tc>
      </w:tr>
      <w:tr w:rsidR="005110DD" w14:paraId="50B2D5B9"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2DCFE31E"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1B48BE22" w14:textId="26864B37" w:rsidR="005110DD" w:rsidRPr="0062291E" w:rsidRDefault="0062291E" w:rsidP="00F8305C">
            <w:pPr>
              <w:jc w:val="both"/>
              <w:rPr>
                <w:b/>
                <w:bCs/>
              </w:rPr>
            </w:pPr>
            <w:bookmarkStart w:id="266" w:name="Fyzika_II"/>
            <w:bookmarkEnd w:id="266"/>
            <w:r w:rsidRPr="0062291E">
              <w:rPr>
                <w:b/>
                <w:bCs/>
              </w:rPr>
              <w:t>Fyzika II</w:t>
            </w:r>
          </w:p>
        </w:tc>
      </w:tr>
      <w:tr w:rsidR="005110DD" w14:paraId="7A23E74B" w14:textId="77777777" w:rsidTr="001041BE">
        <w:trPr>
          <w:gridBefore w:val="1"/>
          <w:gridAfter w:val="1"/>
          <w:wBefore w:w="393" w:type="dxa"/>
          <w:wAfter w:w="101" w:type="dxa"/>
        </w:trPr>
        <w:tc>
          <w:tcPr>
            <w:tcW w:w="3435" w:type="dxa"/>
            <w:gridSpan w:val="4"/>
            <w:shd w:val="clear" w:color="auto" w:fill="F7CAAC"/>
          </w:tcPr>
          <w:p w14:paraId="77BDFCF6" w14:textId="77777777" w:rsidR="005110DD" w:rsidRDefault="005110DD" w:rsidP="00F8305C">
            <w:pPr>
              <w:jc w:val="both"/>
              <w:rPr>
                <w:b/>
              </w:rPr>
            </w:pPr>
            <w:r>
              <w:rPr>
                <w:b/>
              </w:rPr>
              <w:t>Typ předmětu</w:t>
            </w:r>
          </w:p>
        </w:tc>
        <w:tc>
          <w:tcPr>
            <w:tcW w:w="3057" w:type="dxa"/>
            <w:gridSpan w:val="6"/>
          </w:tcPr>
          <w:p w14:paraId="4E9E52A4" w14:textId="77777777" w:rsidR="005110DD" w:rsidRDefault="005110DD" w:rsidP="00F8305C">
            <w:pPr>
              <w:jc w:val="both"/>
            </w:pPr>
            <w:r>
              <w:t>povinný</w:t>
            </w:r>
          </w:p>
        </w:tc>
        <w:tc>
          <w:tcPr>
            <w:tcW w:w="2695" w:type="dxa"/>
            <w:gridSpan w:val="4"/>
            <w:shd w:val="clear" w:color="auto" w:fill="F7CAAC"/>
          </w:tcPr>
          <w:p w14:paraId="2AD53F5C" w14:textId="77777777" w:rsidR="005110DD" w:rsidRDefault="005110DD" w:rsidP="00F8305C">
            <w:pPr>
              <w:jc w:val="both"/>
            </w:pPr>
            <w:r>
              <w:rPr>
                <w:b/>
              </w:rPr>
              <w:t>doporučený ročník / semestr</w:t>
            </w:r>
          </w:p>
        </w:tc>
        <w:tc>
          <w:tcPr>
            <w:tcW w:w="668" w:type="dxa"/>
          </w:tcPr>
          <w:p w14:paraId="51EC87D5" w14:textId="77777777" w:rsidR="005110DD" w:rsidRDefault="005110DD" w:rsidP="00F8305C">
            <w:pPr>
              <w:jc w:val="both"/>
            </w:pPr>
            <w:r>
              <w:t>2/ZS</w:t>
            </w:r>
          </w:p>
        </w:tc>
      </w:tr>
      <w:tr w:rsidR="005110DD" w14:paraId="5FCA1C20" w14:textId="77777777" w:rsidTr="001041BE">
        <w:trPr>
          <w:gridBefore w:val="1"/>
          <w:gridAfter w:val="1"/>
          <w:wBefore w:w="393" w:type="dxa"/>
          <w:wAfter w:w="101" w:type="dxa"/>
        </w:trPr>
        <w:tc>
          <w:tcPr>
            <w:tcW w:w="3435" w:type="dxa"/>
            <w:gridSpan w:val="4"/>
            <w:shd w:val="clear" w:color="auto" w:fill="F7CAAC"/>
          </w:tcPr>
          <w:p w14:paraId="4E6D1E2F" w14:textId="77777777" w:rsidR="005110DD" w:rsidRDefault="005110DD" w:rsidP="00F8305C">
            <w:pPr>
              <w:jc w:val="both"/>
              <w:rPr>
                <w:b/>
              </w:rPr>
            </w:pPr>
            <w:r>
              <w:rPr>
                <w:b/>
              </w:rPr>
              <w:t>Rozsah studijního předmětu</w:t>
            </w:r>
          </w:p>
        </w:tc>
        <w:tc>
          <w:tcPr>
            <w:tcW w:w="1352" w:type="dxa"/>
            <w:gridSpan w:val="3"/>
          </w:tcPr>
          <w:p w14:paraId="4B2BC751" w14:textId="45597FF3" w:rsidR="005110DD" w:rsidRPr="00B74836" w:rsidRDefault="005110DD" w:rsidP="00F8305C">
            <w:pPr>
              <w:jc w:val="both"/>
            </w:pPr>
            <w:r w:rsidRPr="00B74836">
              <w:t>28p+</w:t>
            </w:r>
            <w:r w:rsidR="001C370D" w:rsidRPr="00B74836">
              <w:t>28</w:t>
            </w:r>
            <w:r w:rsidRPr="00B74836">
              <w:t>s+</w:t>
            </w:r>
            <w:r w:rsidR="001C370D" w:rsidRPr="00B74836">
              <w:t>0</w:t>
            </w:r>
            <w:r w:rsidRPr="00B74836">
              <w:t>l</w:t>
            </w:r>
          </w:p>
        </w:tc>
        <w:tc>
          <w:tcPr>
            <w:tcW w:w="889" w:type="dxa"/>
            <w:shd w:val="clear" w:color="auto" w:fill="F7CAAC"/>
          </w:tcPr>
          <w:p w14:paraId="698A4AE3" w14:textId="77777777" w:rsidR="005110DD" w:rsidRPr="00B74836" w:rsidRDefault="005110DD" w:rsidP="00F8305C">
            <w:pPr>
              <w:jc w:val="both"/>
              <w:rPr>
                <w:b/>
              </w:rPr>
            </w:pPr>
            <w:r w:rsidRPr="00B74836">
              <w:rPr>
                <w:b/>
              </w:rPr>
              <w:t xml:space="preserve">hod. </w:t>
            </w:r>
          </w:p>
        </w:tc>
        <w:tc>
          <w:tcPr>
            <w:tcW w:w="816" w:type="dxa"/>
            <w:gridSpan w:val="2"/>
          </w:tcPr>
          <w:p w14:paraId="7967C5D8" w14:textId="11E0498A" w:rsidR="005110DD" w:rsidRPr="00B74836" w:rsidRDefault="001C370D" w:rsidP="00F8305C">
            <w:pPr>
              <w:jc w:val="both"/>
            </w:pPr>
            <w:r w:rsidRPr="00B74836">
              <w:t>56</w:t>
            </w:r>
          </w:p>
        </w:tc>
        <w:tc>
          <w:tcPr>
            <w:tcW w:w="1479" w:type="dxa"/>
            <w:gridSpan w:val="2"/>
            <w:shd w:val="clear" w:color="auto" w:fill="F7CAAC"/>
          </w:tcPr>
          <w:p w14:paraId="1D1DF871" w14:textId="77777777" w:rsidR="005110DD" w:rsidRDefault="005110DD" w:rsidP="00F8305C">
            <w:pPr>
              <w:jc w:val="both"/>
              <w:rPr>
                <w:b/>
              </w:rPr>
            </w:pPr>
            <w:r>
              <w:rPr>
                <w:b/>
              </w:rPr>
              <w:t>kreditů</w:t>
            </w:r>
          </w:p>
        </w:tc>
        <w:tc>
          <w:tcPr>
            <w:tcW w:w="1884" w:type="dxa"/>
            <w:gridSpan w:val="3"/>
          </w:tcPr>
          <w:p w14:paraId="21D0BC07" w14:textId="6DAF8B9D" w:rsidR="005110DD" w:rsidRDefault="00DD4B5D" w:rsidP="00F8305C">
            <w:pPr>
              <w:jc w:val="both"/>
            </w:pPr>
            <w:r>
              <w:t>7</w:t>
            </w:r>
          </w:p>
        </w:tc>
      </w:tr>
      <w:tr w:rsidR="005110DD" w14:paraId="77B9BB4A" w14:textId="77777777" w:rsidTr="001041BE">
        <w:trPr>
          <w:gridBefore w:val="1"/>
          <w:gridAfter w:val="1"/>
          <w:wBefore w:w="393" w:type="dxa"/>
          <w:wAfter w:w="101" w:type="dxa"/>
        </w:trPr>
        <w:tc>
          <w:tcPr>
            <w:tcW w:w="3435" w:type="dxa"/>
            <w:gridSpan w:val="4"/>
            <w:shd w:val="clear" w:color="auto" w:fill="F7CAAC"/>
          </w:tcPr>
          <w:p w14:paraId="67A5F1AE" w14:textId="77777777" w:rsidR="005110DD" w:rsidRDefault="005110DD" w:rsidP="00F8305C">
            <w:pPr>
              <w:jc w:val="both"/>
              <w:rPr>
                <w:b/>
                <w:sz w:val="22"/>
              </w:rPr>
            </w:pPr>
            <w:r>
              <w:rPr>
                <w:b/>
              </w:rPr>
              <w:t>Prerekvizity, korekvizity, ekvivalence</w:t>
            </w:r>
          </w:p>
        </w:tc>
        <w:tc>
          <w:tcPr>
            <w:tcW w:w="6420" w:type="dxa"/>
            <w:gridSpan w:val="11"/>
          </w:tcPr>
          <w:p w14:paraId="64359C4A" w14:textId="77777777" w:rsidR="005110DD" w:rsidRDefault="005110DD" w:rsidP="00F8305C">
            <w:pPr>
              <w:jc w:val="both"/>
            </w:pPr>
          </w:p>
        </w:tc>
      </w:tr>
      <w:tr w:rsidR="005110DD" w14:paraId="6B9B2A81" w14:textId="77777777" w:rsidTr="001041BE">
        <w:trPr>
          <w:gridBefore w:val="1"/>
          <w:gridAfter w:val="1"/>
          <w:wBefore w:w="393" w:type="dxa"/>
          <w:wAfter w:w="101" w:type="dxa"/>
        </w:trPr>
        <w:tc>
          <w:tcPr>
            <w:tcW w:w="3435" w:type="dxa"/>
            <w:gridSpan w:val="4"/>
            <w:shd w:val="clear" w:color="auto" w:fill="F7CAAC"/>
          </w:tcPr>
          <w:p w14:paraId="2B53021E" w14:textId="77777777" w:rsidR="005110DD" w:rsidRPr="005A0406" w:rsidRDefault="005110DD" w:rsidP="00F8305C">
            <w:pPr>
              <w:jc w:val="both"/>
              <w:rPr>
                <w:b/>
              </w:rPr>
            </w:pPr>
            <w:r w:rsidRPr="005A0406">
              <w:rPr>
                <w:b/>
              </w:rPr>
              <w:t>Způsob ověření výsledků učení</w:t>
            </w:r>
          </w:p>
        </w:tc>
        <w:tc>
          <w:tcPr>
            <w:tcW w:w="3057" w:type="dxa"/>
            <w:gridSpan w:val="6"/>
            <w:tcBorders>
              <w:bottom w:val="single" w:sz="4" w:space="0" w:color="auto"/>
            </w:tcBorders>
          </w:tcPr>
          <w:p w14:paraId="2A84F2AB" w14:textId="77777777" w:rsidR="005110DD" w:rsidRDefault="005110DD" w:rsidP="00F8305C">
            <w:pPr>
              <w:jc w:val="both"/>
            </w:pPr>
            <w:r w:rsidRPr="00DD4B5D">
              <w:t>zápočet, zkouška</w:t>
            </w:r>
          </w:p>
        </w:tc>
        <w:tc>
          <w:tcPr>
            <w:tcW w:w="1479" w:type="dxa"/>
            <w:gridSpan w:val="2"/>
            <w:tcBorders>
              <w:bottom w:val="single" w:sz="4" w:space="0" w:color="auto"/>
            </w:tcBorders>
            <w:shd w:val="clear" w:color="auto" w:fill="F7CAAC"/>
          </w:tcPr>
          <w:p w14:paraId="495E65AF" w14:textId="77777777" w:rsidR="005110DD" w:rsidRDefault="005110DD" w:rsidP="00F8305C">
            <w:pPr>
              <w:jc w:val="both"/>
              <w:rPr>
                <w:b/>
              </w:rPr>
            </w:pPr>
            <w:r>
              <w:rPr>
                <w:b/>
              </w:rPr>
              <w:t>Forma výuky</w:t>
            </w:r>
          </w:p>
        </w:tc>
        <w:tc>
          <w:tcPr>
            <w:tcW w:w="1884" w:type="dxa"/>
            <w:gridSpan w:val="3"/>
            <w:tcBorders>
              <w:bottom w:val="single" w:sz="4" w:space="0" w:color="auto"/>
            </w:tcBorders>
          </w:tcPr>
          <w:p w14:paraId="2042A972" w14:textId="77777777" w:rsidR="005110DD" w:rsidRDefault="005110DD" w:rsidP="00F8305C">
            <w:pPr>
              <w:jc w:val="both"/>
            </w:pPr>
            <w:r w:rsidRPr="00B74836">
              <w:t>přednášky, semináře</w:t>
            </w:r>
          </w:p>
          <w:p w14:paraId="456FC311" w14:textId="5CED8CE2" w:rsidR="00094AFE" w:rsidRDefault="00094AFE" w:rsidP="00F8305C">
            <w:pPr>
              <w:jc w:val="both"/>
            </w:pPr>
          </w:p>
        </w:tc>
      </w:tr>
      <w:tr w:rsidR="005110DD" w14:paraId="223C2406" w14:textId="77777777" w:rsidTr="001041BE">
        <w:trPr>
          <w:gridBefore w:val="1"/>
          <w:gridAfter w:val="1"/>
          <w:wBefore w:w="393" w:type="dxa"/>
          <w:wAfter w:w="101" w:type="dxa"/>
        </w:trPr>
        <w:tc>
          <w:tcPr>
            <w:tcW w:w="3435" w:type="dxa"/>
            <w:gridSpan w:val="4"/>
            <w:shd w:val="clear" w:color="auto" w:fill="F7CAAC"/>
          </w:tcPr>
          <w:p w14:paraId="3ABA9412"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7861D6E6" w14:textId="77777777" w:rsidR="00F32B83" w:rsidRDefault="00F32B83" w:rsidP="00F32B83">
            <w:pPr>
              <w:jc w:val="both"/>
              <w:rPr>
                <w:color w:val="000000"/>
                <w:shd w:val="clear" w:color="auto" w:fill="FFFFFF"/>
              </w:rPr>
            </w:pPr>
            <w:r w:rsidRPr="00553036">
              <w:rPr>
                <w:color w:val="000000"/>
                <w:shd w:val="clear" w:color="auto" w:fill="FFFFFF"/>
              </w:rPr>
              <w:t>Docházka: min</w:t>
            </w:r>
            <w:r>
              <w:rPr>
                <w:color w:val="000000"/>
                <w:shd w:val="clear" w:color="auto" w:fill="FFFFFF"/>
              </w:rPr>
              <w:t>.</w:t>
            </w:r>
            <w:r w:rsidRPr="00553036">
              <w:rPr>
                <w:color w:val="000000"/>
                <w:shd w:val="clear" w:color="auto" w:fill="FFFFFF"/>
              </w:rPr>
              <w:t xml:space="preserve"> 80% účast na seminářích.</w:t>
            </w:r>
          </w:p>
          <w:p w14:paraId="1F8F177C" w14:textId="1F6637DE" w:rsidR="00CE02B6" w:rsidRDefault="00CE02B6" w:rsidP="00CE02B6">
            <w:pPr>
              <w:jc w:val="both"/>
              <w:rPr>
                <w:color w:val="000000"/>
                <w:shd w:val="clear" w:color="auto" w:fill="FFFFFF"/>
              </w:rPr>
            </w:pPr>
            <w:r>
              <w:rPr>
                <w:color w:val="000000"/>
                <w:shd w:val="clear" w:color="auto" w:fill="FFFFFF"/>
              </w:rPr>
              <w:t xml:space="preserve">Zápočet: </w:t>
            </w:r>
            <w:r w:rsidRPr="00AA3FDB">
              <w:rPr>
                <w:color w:val="000000"/>
                <w:shd w:val="clear" w:color="auto" w:fill="FFFFFF"/>
              </w:rPr>
              <w:t>zisk nejméně 50 % bodů z</w:t>
            </w:r>
            <w:r>
              <w:rPr>
                <w:color w:val="000000"/>
                <w:shd w:val="clear" w:color="auto" w:fill="FFFFFF"/>
              </w:rPr>
              <w:t>e dvou</w:t>
            </w:r>
            <w:r w:rsidRPr="00AA3FDB">
              <w:rPr>
                <w:color w:val="000000"/>
                <w:shd w:val="clear" w:color="auto" w:fill="FFFFFF"/>
              </w:rPr>
              <w:t xml:space="preserve"> písemných testů</w:t>
            </w:r>
            <w:r>
              <w:rPr>
                <w:color w:val="000000"/>
                <w:shd w:val="clear" w:color="auto" w:fill="FFFFFF"/>
              </w:rPr>
              <w:t xml:space="preserve"> v průběhu semestru.</w:t>
            </w:r>
          </w:p>
          <w:p w14:paraId="7B3458B5" w14:textId="1E82836C" w:rsidR="002938B3" w:rsidRDefault="00CE02B6" w:rsidP="002938B3">
            <w:pPr>
              <w:jc w:val="both"/>
            </w:pPr>
            <w:r>
              <w:rPr>
                <w:color w:val="000000"/>
                <w:shd w:val="clear" w:color="auto" w:fill="FFFFFF"/>
              </w:rPr>
              <w:t>Zkouška: ústní.</w:t>
            </w:r>
          </w:p>
        </w:tc>
      </w:tr>
      <w:tr w:rsidR="005110DD" w14:paraId="41FE8C2E"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783EAEDA" w14:textId="77777777" w:rsidR="005110DD" w:rsidRDefault="005110DD" w:rsidP="00F8305C">
            <w:pPr>
              <w:jc w:val="both"/>
              <w:rPr>
                <w:b/>
              </w:rPr>
            </w:pPr>
            <w:r>
              <w:rPr>
                <w:b/>
              </w:rPr>
              <w:t>Garant předmětu</w:t>
            </w:r>
          </w:p>
        </w:tc>
        <w:tc>
          <w:tcPr>
            <w:tcW w:w="6420" w:type="dxa"/>
            <w:gridSpan w:val="11"/>
            <w:tcBorders>
              <w:top w:val="nil"/>
            </w:tcBorders>
          </w:tcPr>
          <w:p w14:paraId="17C6D5A3" w14:textId="77777777" w:rsidR="005110DD" w:rsidRDefault="005110DD" w:rsidP="00F8305C">
            <w:pPr>
              <w:jc w:val="both"/>
            </w:pPr>
          </w:p>
        </w:tc>
      </w:tr>
      <w:tr w:rsidR="005110DD" w14:paraId="7416E871"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5D54A2DE" w14:textId="77777777" w:rsidR="005110DD" w:rsidRDefault="005110DD" w:rsidP="00F8305C">
            <w:pPr>
              <w:jc w:val="both"/>
              <w:rPr>
                <w:b/>
              </w:rPr>
            </w:pPr>
            <w:r>
              <w:rPr>
                <w:b/>
              </w:rPr>
              <w:t>Zapojení garanta do výuky předmětu</w:t>
            </w:r>
          </w:p>
        </w:tc>
        <w:tc>
          <w:tcPr>
            <w:tcW w:w="6420" w:type="dxa"/>
            <w:gridSpan w:val="11"/>
            <w:tcBorders>
              <w:top w:val="nil"/>
            </w:tcBorders>
          </w:tcPr>
          <w:p w14:paraId="12F8F68B" w14:textId="77777777" w:rsidR="005110DD" w:rsidRDefault="005110DD" w:rsidP="00F8305C">
            <w:pPr>
              <w:jc w:val="both"/>
            </w:pPr>
          </w:p>
        </w:tc>
      </w:tr>
      <w:tr w:rsidR="005110DD" w14:paraId="235E7807" w14:textId="77777777" w:rsidTr="001041BE">
        <w:trPr>
          <w:gridBefore w:val="1"/>
          <w:gridAfter w:val="1"/>
          <w:wBefore w:w="393" w:type="dxa"/>
          <w:wAfter w:w="101" w:type="dxa"/>
        </w:trPr>
        <w:tc>
          <w:tcPr>
            <w:tcW w:w="3435" w:type="dxa"/>
            <w:gridSpan w:val="4"/>
            <w:shd w:val="clear" w:color="auto" w:fill="F7CAAC"/>
          </w:tcPr>
          <w:p w14:paraId="2DE02EDD" w14:textId="77777777" w:rsidR="005110DD" w:rsidRDefault="005110DD" w:rsidP="00F8305C">
            <w:pPr>
              <w:jc w:val="both"/>
              <w:rPr>
                <w:b/>
              </w:rPr>
            </w:pPr>
            <w:r>
              <w:rPr>
                <w:b/>
              </w:rPr>
              <w:t>Vyučující</w:t>
            </w:r>
          </w:p>
        </w:tc>
        <w:tc>
          <w:tcPr>
            <w:tcW w:w="6420" w:type="dxa"/>
            <w:gridSpan w:val="11"/>
            <w:tcBorders>
              <w:bottom w:val="nil"/>
            </w:tcBorders>
          </w:tcPr>
          <w:p w14:paraId="0C7298D9" w14:textId="77777777" w:rsidR="005110DD" w:rsidRDefault="005110DD" w:rsidP="00F8305C">
            <w:pPr>
              <w:jc w:val="both"/>
            </w:pPr>
          </w:p>
        </w:tc>
      </w:tr>
      <w:tr w:rsidR="005110DD" w14:paraId="082AA8A5" w14:textId="77777777" w:rsidTr="001041BE">
        <w:trPr>
          <w:gridBefore w:val="1"/>
          <w:gridAfter w:val="1"/>
          <w:wBefore w:w="393" w:type="dxa"/>
          <w:wAfter w:w="101" w:type="dxa"/>
          <w:trHeight w:val="260"/>
        </w:trPr>
        <w:tc>
          <w:tcPr>
            <w:tcW w:w="9855" w:type="dxa"/>
            <w:gridSpan w:val="15"/>
            <w:tcBorders>
              <w:top w:val="nil"/>
            </w:tcBorders>
          </w:tcPr>
          <w:p w14:paraId="7A2F6B0C" w14:textId="3C5FDD62" w:rsidR="005110DD" w:rsidRPr="00D83357" w:rsidRDefault="009556F6" w:rsidP="00F8305C">
            <w:pPr>
              <w:spacing w:before="60" w:after="60"/>
              <w:jc w:val="both"/>
            </w:pPr>
            <w:hyperlink w:anchor="Mráček" w:history="1">
              <w:r w:rsidR="00D83357" w:rsidRPr="00D83357">
                <w:rPr>
                  <w:rStyle w:val="OdstavecseseznamemChar"/>
                  <w:rFonts w:ascii="Times New Roman" w:hAnsi="Times New Roman" w:cs="Times New Roman"/>
                  <w:sz w:val="20"/>
                  <w:szCs w:val="20"/>
                </w:rPr>
                <w:t>prof. Mgr. Aleš Mráček, Ph.D.</w:t>
              </w:r>
            </w:hyperlink>
            <w:r w:rsidR="00D83357" w:rsidRPr="00D83357">
              <w:t xml:space="preserve"> (100% p)</w:t>
            </w:r>
          </w:p>
        </w:tc>
      </w:tr>
      <w:tr w:rsidR="005110DD" w14:paraId="7C1ADD80" w14:textId="77777777" w:rsidTr="001041BE">
        <w:trPr>
          <w:gridBefore w:val="1"/>
          <w:gridAfter w:val="1"/>
          <w:wBefore w:w="393" w:type="dxa"/>
          <w:wAfter w:w="101" w:type="dxa"/>
        </w:trPr>
        <w:tc>
          <w:tcPr>
            <w:tcW w:w="3435" w:type="dxa"/>
            <w:gridSpan w:val="4"/>
            <w:shd w:val="clear" w:color="auto" w:fill="F7CAAC"/>
          </w:tcPr>
          <w:p w14:paraId="67946A07"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43B46F33" w14:textId="77777777" w:rsidR="005110DD" w:rsidRPr="005A0406" w:rsidRDefault="005110DD" w:rsidP="00F8305C">
            <w:pPr>
              <w:jc w:val="both"/>
            </w:pPr>
          </w:p>
        </w:tc>
      </w:tr>
      <w:tr w:rsidR="005110DD" w14:paraId="71485EDA"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2DB07FDF" w14:textId="0A52F4A1" w:rsidR="005110DD" w:rsidRPr="00351747" w:rsidRDefault="005110DD" w:rsidP="00F8305C">
            <w:pPr>
              <w:jc w:val="both"/>
              <w:rPr>
                <w:b/>
                <w:bCs/>
              </w:rPr>
            </w:pPr>
            <w:r w:rsidRPr="00D22542">
              <w:t xml:space="preserve">Cílem předmětu je </w:t>
            </w:r>
            <w:r w:rsidR="007828F3" w:rsidRPr="00223F47">
              <w:rPr>
                <w:shd w:val="clear" w:color="auto" w:fill="FFFFFF"/>
              </w:rPr>
              <w:t>osvojení základních pojmů a zákonitostí v oblasti elektřiny, magnetismu a optiky. Kurz je zaměřen na schopnost řešit jednoduché technické problémy s použitím přiměřeného matematického aparátu a demonstrování vztahu fyziky k technickým předmětům</w:t>
            </w:r>
            <w:r w:rsidRPr="00D22542">
              <w:t>.</w:t>
            </w:r>
            <w:r>
              <w:rPr>
                <w:b/>
                <w:bCs/>
              </w:rPr>
              <w:t xml:space="preserve"> </w:t>
            </w:r>
            <w:r w:rsidRPr="00351747">
              <w:rPr>
                <w:b/>
                <w:bCs/>
              </w:rPr>
              <w:t>Obsah předmětu tvoří tyto tematické celky:</w:t>
            </w:r>
          </w:p>
          <w:p w14:paraId="51C013E7" w14:textId="228FD1BA"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Elektrické pole ve vakuu.</w:t>
            </w:r>
          </w:p>
          <w:p w14:paraId="50C85876" w14:textId="5BD47F0A"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Elektrické pole v látkách.</w:t>
            </w:r>
          </w:p>
          <w:p w14:paraId="30F69503" w14:textId="2DA3ABF0"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Kapacita.</w:t>
            </w:r>
          </w:p>
          <w:p w14:paraId="7EBF6E60" w14:textId="5E05000E"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Stejnosměrný proud I.</w:t>
            </w:r>
          </w:p>
          <w:p w14:paraId="10FA545C" w14:textId="39B123AE"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Stejnosměrný proud II.</w:t>
            </w:r>
          </w:p>
          <w:p w14:paraId="6E830E15" w14:textId="21EF85E7"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Magnetické pole.</w:t>
            </w:r>
          </w:p>
          <w:p w14:paraId="34C03277" w14:textId="5DA300F7"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Elektromagnetická indukce.</w:t>
            </w:r>
          </w:p>
          <w:p w14:paraId="4C5CDC5E" w14:textId="3501E93F"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Obvody R, L, C.</w:t>
            </w:r>
          </w:p>
          <w:p w14:paraId="217ED386" w14:textId="0A893889"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Elektromagnetické vlny.</w:t>
            </w:r>
          </w:p>
          <w:p w14:paraId="19857933" w14:textId="541679EE"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Vlnová optika.</w:t>
            </w:r>
          </w:p>
          <w:p w14:paraId="308751E0" w14:textId="60AE3310"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Geometrická optika.</w:t>
            </w:r>
          </w:p>
          <w:p w14:paraId="525CC8A1" w14:textId="601F9B59"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Optické přístroje.</w:t>
            </w:r>
          </w:p>
          <w:p w14:paraId="4C89A28D" w14:textId="3EE09FA5"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Záření absolutně černého tělesa.</w:t>
            </w:r>
          </w:p>
          <w:p w14:paraId="708B27DE" w14:textId="2D68A8A4" w:rsidR="005110DD"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Kvantová fyzika.</w:t>
            </w:r>
          </w:p>
          <w:p w14:paraId="25857373" w14:textId="77777777" w:rsidR="005110DD" w:rsidRDefault="005110DD" w:rsidP="00F8305C">
            <w:pPr>
              <w:jc w:val="both"/>
              <w:rPr>
                <w:b/>
                <w:bCs/>
              </w:rPr>
            </w:pPr>
          </w:p>
          <w:p w14:paraId="0BAAC9BD"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320A0BA9" w14:textId="77777777" w:rsidR="005110DD" w:rsidRPr="000C69A4"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1CFC99C7" w14:textId="77777777" w:rsidR="00065238" w:rsidRPr="00065238" w:rsidRDefault="0006523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popsat veličiny charakterizující elektrické pole</w:t>
            </w:r>
          </w:p>
          <w:p w14:paraId="21A432E6" w14:textId="77777777" w:rsidR="00065238" w:rsidRPr="00065238" w:rsidRDefault="0006523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vysvětlit pojmy popisující chování jednoduchých stejnosměrných obvodů</w:t>
            </w:r>
          </w:p>
          <w:p w14:paraId="33415F99" w14:textId="77777777" w:rsidR="00065238" w:rsidRPr="00065238" w:rsidRDefault="0006523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popsat veličiny charakterizující magnetické pole</w:t>
            </w:r>
          </w:p>
          <w:p w14:paraId="6DFD3357" w14:textId="77777777" w:rsidR="00065238" w:rsidRPr="00065238" w:rsidRDefault="0006523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zobecnit elektrické a magnetické zákony pro popis chování elektromagnetického pole</w:t>
            </w:r>
          </w:p>
          <w:p w14:paraId="25A78ABE" w14:textId="77777777" w:rsidR="00065238" w:rsidRPr="00065238" w:rsidRDefault="0006523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vysvětlit zákony geometrické optiky a aplikovat je na optické přístroje</w:t>
            </w:r>
          </w:p>
          <w:p w14:paraId="466E2E7B" w14:textId="77777777" w:rsidR="005110DD" w:rsidRPr="000C69A4" w:rsidRDefault="005110DD" w:rsidP="00F8305C">
            <w:pPr>
              <w:tabs>
                <w:tab w:val="left" w:pos="328"/>
              </w:tabs>
              <w:rPr>
                <w:b/>
                <w:color w:val="000000" w:themeColor="text1"/>
              </w:rPr>
            </w:pPr>
          </w:p>
          <w:p w14:paraId="0BFA0798" w14:textId="77777777" w:rsidR="005110DD" w:rsidRPr="000C69A4" w:rsidRDefault="005110DD" w:rsidP="00F8305C">
            <w:pPr>
              <w:tabs>
                <w:tab w:val="left" w:pos="328"/>
              </w:tabs>
              <w:rPr>
                <w:b/>
                <w:color w:val="000000" w:themeColor="text1"/>
              </w:rPr>
            </w:pPr>
            <w:r w:rsidRPr="000C69A4">
              <w:rPr>
                <w:b/>
                <w:color w:val="000000" w:themeColor="text1"/>
              </w:rPr>
              <w:t>Odborné dovednosti:</w:t>
            </w:r>
          </w:p>
          <w:p w14:paraId="484D22D4" w14:textId="77777777" w:rsidR="00065238" w:rsidRPr="00065238" w:rsidRDefault="0006523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vypočítat veličiny charakterizující elektrické pole</w:t>
            </w:r>
          </w:p>
          <w:p w14:paraId="523E0AD6" w14:textId="77777777" w:rsidR="00065238" w:rsidRPr="00065238" w:rsidRDefault="0006523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zapojit jednoduchý elektrický obvod</w:t>
            </w:r>
          </w:p>
          <w:p w14:paraId="31329C32" w14:textId="77777777" w:rsidR="00065238" w:rsidRPr="00065238" w:rsidRDefault="0006523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rozlišit ionizující a neionizující záření</w:t>
            </w:r>
          </w:p>
          <w:p w14:paraId="7D9EE594" w14:textId="77777777" w:rsidR="00065238" w:rsidRPr="00065238" w:rsidRDefault="0006523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vypočítat interferenci světla</w:t>
            </w:r>
          </w:p>
          <w:p w14:paraId="1201FCB5" w14:textId="53DA608A" w:rsidR="005110DD" w:rsidRPr="005A0406" w:rsidRDefault="00065238" w:rsidP="009B0068">
            <w:pPr>
              <w:pStyle w:val="Odstavecseseznamem"/>
              <w:numPr>
                <w:ilvl w:val="0"/>
                <w:numId w:val="6"/>
              </w:numPr>
              <w:spacing w:after="0" w:line="240" w:lineRule="auto"/>
              <w:ind w:left="170" w:hanging="170"/>
            </w:pPr>
            <w:r w:rsidRPr="002A28BD">
              <w:rPr>
                <w:rFonts w:ascii="Times New Roman" w:hAnsi="Times New Roman" w:cs="Times New Roman"/>
                <w:sz w:val="20"/>
                <w:szCs w:val="20"/>
                <w:lang w:eastAsia="cs-CZ"/>
              </w:rPr>
              <w:t>sestrojit jednoduchý dalekohled</w:t>
            </w:r>
          </w:p>
        </w:tc>
      </w:tr>
      <w:tr w:rsidR="005110DD" w14:paraId="48237E9C"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006BCCC2" w14:textId="77777777" w:rsidR="005110DD" w:rsidRPr="005A0406" w:rsidRDefault="005110DD"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429ACFD2" w14:textId="77777777" w:rsidR="005110DD" w:rsidRDefault="005110DD" w:rsidP="00F8305C">
            <w:pPr>
              <w:jc w:val="both"/>
            </w:pPr>
          </w:p>
        </w:tc>
      </w:tr>
      <w:tr w:rsidR="005110DD" w14:paraId="53CF4450" w14:textId="77777777" w:rsidTr="001041BE">
        <w:trPr>
          <w:gridBefore w:val="1"/>
          <w:gridAfter w:val="1"/>
          <w:wBefore w:w="393" w:type="dxa"/>
          <w:wAfter w:w="101" w:type="dxa"/>
          <w:trHeight w:val="1848"/>
        </w:trPr>
        <w:tc>
          <w:tcPr>
            <w:tcW w:w="9855" w:type="dxa"/>
            <w:gridSpan w:val="15"/>
            <w:tcBorders>
              <w:top w:val="nil"/>
              <w:bottom w:val="single" w:sz="4" w:space="0" w:color="auto"/>
            </w:tcBorders>
          </w:tcPr>
          <w:p w14:paraId="14BD0B61" w14:textId="77777777" w:rsidR="005110DD" w:rsidRPr="00065238" w:rsidRDefault="005110DD" w:rsidP="00F8305C">
            <w:pPr>
              <w:jc w:val="both"/>
              <w:rPr>
                <w:b/>
                <w:bCs/>
                <w:u w:val="single"/>
              </w:rPr>
            </w:pPr>
            <w:r w:rsidRPr="00065238">
              <w:rPr>
                <w:b/>
                <w:bCs/>
                <w:u w:val="single"/>
              </w:rPr>
              <w:t>Metody a přístupy používané ve výuce</w:t>
            </w:r>
          </w:p>
          <w:p w14:paraId="336A4083" w14:textId="77777777" w:rsidR="005110DD" w:rsidRPr="00065238" w:rsidRDefault="005110DD" w:rsidP="00F8305C">
            <w:pPr>
              <w:pStyle w:val="Nadpis5"/>
              <w:spacing w:before="0"/>
              <w:rPr>
                <w:rFonts w:ascii="Times New Roman" w:eastAsia="Times New Roman" w:hAnsi="Times New Roman" w:cs="Times New Roman"/>
                <w:b/>
                <w:bCs/>
                <w:color w:val="auto"/>
              </w:rPr>
            </w:pPr>
            <w:r w:rsidRPr="00065238">
              <w:rPr>
                <w:rFonts w:ascii="Times New Roman" w:eastAsia="Times New Roman" w:hAnsi="Times New Roman" w:cs="Times New Roman"/>
                <w:b/>
                <w:bCs/>
                <w:color w:val="auto"/>
              </w:rPr>
              <w:t>Pro dosažení odborných znalostí jsou užívány vyučovací metody:</w:t>
            </w:r>
          </w:p>
          <w:p w14:paraId="0E39A4E1" w14:textId="5CD252BE" w:rsidR="005110DD" w:rsidRPr="00065238" w:rsidRDefault="00065238" w:rsidP="00F8305C">
            <w:pPr>
              <w:jc w:val="both"/>
              <w:rPr>
                <w:color w:val="000000"/>
                <w:shd w:val="clear" w:color="auto" w:fill="FFFFFF"/>
              </w:rPr>
            </w:pPr>
            <w:r w:rsidRPr="00065238">
              <w:t xml:space="preserve">Aktivizující (simulace, hry, dramatizace), </w:t>
            </w:r>
            <w:r w:rsidR="005110DD" w:rsidRPr="00065238">
              <w:t>Přednášení</w:t>
            </w:r>
          </w:p>
          <w:p w14:paraId="5477038F" w14:textId="77777777" w:rsidR="005110DD" w:rsidRPr="00065238" w:rsidRDefault="005110DD" w:rsidP="00F8305C">
            <w:pPr>
              <w:jc w:val="both"/>
              <w:rPr>
                <w:color w:val="000000"/>
                <w:shd w:val="clear" w:color="auto" w:fill="FFFFFF"/>
              </w:rPr>
            </w:pPr>
          </w:p>
          <w:p w14:paraId="74D06B26" w14:textId="77777777" w:rsidR="005110DD" w:rsidRPr="00065238" w:rsidRDefault="005110DD" w:rsidP="00F8305C">
            <w:pPr>
              <w:jc w:val="both"/>
              <w:rPr>
                <w:b/>
                <w:bCs/>
              </w:rPr>
            </w:pPr>
            <w:r w:rsidRPr="00065238">
              <w:rPr>
                <w:b/>
                <w:bCs/>
              </w:rPr>
              <w:t>Pro dosažení odborných dovedností jsou užívány vyučovací metody:</w:t>
            </w:r>
          </w:p>
          <w:p w14:paraId="7AAB87B6" w14:textId="0BBD1D04" w:rsidR="005110DD" w:rsidRPr="006D0F29" w:rsidRDefault="005110DD" w:rsidP="00F8305C">
            <w:pPr>
              <w:rPr>
                <w:color w:val="000000"/>
                <w:shd w:val="clear" w:color="auto" w:fill="FFFFFF"/>
              </w:rPr>
            </w:pPr>
            <w:r w:rsidRPr="00065238">
              <w:rPr>
                <w:color w:val="000000"/>
                <w:shd w:val="clear" w:color="auto" w:fill="FFFFFF"/>
              </w:rPr>
              <w:t>Laborování, Praktické procvičování</w:t>
            </w:r>
          </w:p>
          <w:p w14:paraId="21825B83" w14:textId="77777777" w:rsidR="005110DD" w:rsidRPr="000C69A4" w:rsidRDefault="005110DD" w:rsidP="00F8305C"/>
          <w:p w14:paraId="20FD76F3" w14:textId="77777777" w:rsidR="005110DD" w:rsidRPr="005110DD" w:rsidRDefault="005110DD" w:rsidP="00F8305C">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t>Očekávané výsledky učení dosažené studiem předmětu jsou ověřovány hodnoticími metodami:</w:t>
            </w:r>
          </w:p>
          <w:p w14:paraId="36C91142" w14:textId="2D9B04C9" w:rsidR="005110DD" w:rsidRDefault="005110DD" w:rsidP="00F8305C">
            <w:pPr>
              <w:jc w:val="both"/>
              <w:rPr>
                <w:color w:val="000000"/>
              </w:rPr>
            </w:pPr>
            <w:r w:rsidRPr="00065238">
              <w:rPr>
                <w:color w:val="000000"/>
              </w:rPr>
              <w:t xml:space="preserve">Rozbor produktů pracovní činnosti studenta (technické práce), Systematické pozorování studenta, </w:t>
            </w:r>
            <w:r w:rsidR="00065238" w:rsidRPr="00065238">
              <w:rPr>
                <w:color w:val="000000"/>
              </w:rPr>
              <w:t xml:space="preserve">Ústní </w:t>
            </w:r>
            <w:r w:rsidRPr="00065238">
              <w:rPr>
                <w:color w:val="000000"/>
              </w:rPr>
              <w:t>zkouška</w:t>
            </w:r>
            <w:r w:rsidR="00065238" w:rsidRPr="00065238">
              <w:rPr>
                <w:color w:val="000000"/>
              </w:rPr>
              <w:t>,</w:t>
            </w:r>
            <w:r w:rsidRPr="00065238">
              <w:rPr>
                <w:color w:val="000000"/>
              </w:rPr>
              <w:t xml:space="preserve"> </w:t>
            </w:r>
            <w:r w:rsidR="00AC15DC" w:rsidRPr="009A0772">
              <w:rPr>
                <w:color w:val="000000"/>
              </w:rPr>
              <w:t>Známkou</w:t>
            </w:r>
          </w:p>
          <w:p w14:paraId="5AA7E7AB" w14:textId="77777777" w:rsidR="005110DD" w:rsidRPr="008440C7" w:rsidRDefault="005110DD" w:rsidP="00F8305C">
            <w:pPr>
              <w:jc w:val="both"/>
              <w:rPr>
                <w:strike/>
                <w:color w:val="000000"/>
              </w:rPr>
            </w:pPr>
          </w:p>
          <w:p w14:paraId="766F6B07" w14:textId="2A41C1E3" w:rsidR="005110DD" w:rsidRPr="000C69A4" w:rsidRDefault="00910D1F" w:rsidP="00F8305C">
            <w:pPr>
              <w:jc w:val="both"/>
              <w:rPr>
                <w:b/>
                <w:bCs/>
                <w:u w:val="single"/>
              </w:rPr>
            </w:pPr>
            <w:r w:rsidRPr="000C69A4">
              <w:rPr>
                <w:b/>
                <w:bCs/>
                <w:u w:val="single"/>
              </w:rPr>
              <w:t>P</w:t>
            </w:r>
            <w:r w:rsidR="005110DD" w:rsidRPr="000C69A4">
              <w:rPr>
                <w:b/>
                <w:bCs/>
                <w:u w:val="single"/>
              </w:rPr>
              <w:t>oužívané didaktické prostředky</w:t>
            </w:r>
          </w:p>
          <w:p w14:paraId="2B69D891" w14:textId="77777777" w:rsidR="005110DD" w:rsidRPr="0071371D" w:rsidRDefault="005110DD" w:rsidP="00F8305C">
            <w:pPr>
              <w:jc w:val="both"/>
            </w:pPr>
            <w:r w:rsidRPr="000C69A4">
              <w:lastRenderedPageBreak/>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16A5F13E" w14:textId="77777777" w:rsidR="005110DD" w:rsidRPr="0071371D" w:rsidRDefault="005110DD" w:rsidP="00F8305C">
            <w:pPr>
              <w:jc w:val="both"/>
            </w:pPr>
          </w:p>
          <w:p w14:paraId="7724A4B2" w14:textId="7A51112B" w:rsidR="005110DD"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48DDC327"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517C9072" w14:textId="77777777" w:rsidR="005110DD" w:rsidRDefault="005110DD" w:rsidP="00F8305C">
            <w:pPr>
              <w:jc w:val="both"/>
            </w:pPr>
            <w:r>
              <w:rPr>
                <w:b/>
              </w:rPr>
              <w:lastRenderedPageBreak/>
              <w:t>Studijní literatura a studijní pomůcky</w:t>
            </w:r>
          </w:p>
        </w:tc>
        <w:tc>
          <w:tcPr>
            <w:tcW w:w="6202" w:type="dxa"/>
            <w:gridSpan w:val="10"/>
            <w:tcBorders>
              <w:top w:val="single" w:sz="4" w:space="0" w:color="auto"/>
              <w:bottom w:val="nil"/>
            </w:tcBorders>
          </w:tcPr>
          <w:p w14:paraId="32BE4805" w14:textId="77777777" w:rsidR="005110DD" w:rsidRDefault="005110DD" w:rsidP="00F8305C">
            <w:pPr>
              <w:jc w:val="both"/>
            </w:pPr>
          </w:p>
        </w:tc>
      </w:tr>
      <w:tr w:rsidR="005110DD" w14:paraId="1406C4F2" w14:textId="77777777" w:rsidTr="001041BE">
        <w:trPr>
          <w:gridBefore w:val="1"/>
          <w:gridAfter w:val="1"/>
          <w:wBefore w:w="393" w:type="dxa"/>
          <w:wAfter w:w="101" w:type="dxa"/>
          <w:trHeight w:val="1497"/>
        </w:trPr>
        <w:tc>
          <w:tcPr>
            <w:tcW w:w="9855" w:type="dxa"/>
            <w:gridSpan w:val="15"/>
            <w:tcBorders>
              <w:top w:val="nil"/>
            </w:tcBorders>
          </w:tcPr>
          <w:p w14:paraId="405CF3D6" w14:textId="77777777" w:rsidR="007828F3" w:rsidRPr="007828F3" w:rsidRDefault="007828F3" w:rsidP="007828F3">
            <w:pPr>
              <w:pStyle w:val="TableParagraph"/>
              <w:spacing w:line="240" w:lineRule="auto"/>
              <w:ind w:left="0"/>
              <w:rPr>
                <w:sz w:val="20"/>
                <w:szCs w:val="20"/>
              </w:rPr>
            </w:pPr>
            <w:r w:rsidRPr="007828F3">
              <w:rPr>
                <w:sz w:val="20"/>
                <w:szCs w:val="20"/>
                <w:u w:val="single"/>
              </w:rPr>
              <w:t>Povinná literatura:</w:t>
            </w:r>
          </w:p>
          <w:p w14:paraId="437D7B88" w14:textId="77777777" w:rsidR="007828F3" w:rsidRPr="000D6419" w:rsidRDefault="007828F3" w:rsidP="007828F3">
            <w:pPr>
              <w:shd w:val="clear" w:color="auto" w:fill="FFFFFF"/>
              <w:jc w:val="both"/>
            </w:pPr>
            <w:r w:rsidRPr="000D6419">
              <w:t>FEYNMAN, R.P. Feynmanovy přednášky z fyziky – revidované vydání – 2. díl. Praha: Fragment, 2024. ISBN 978-80-253-7064-3.</w:t>
            </w:r>
          </w:p>
          <w:p w14:paraId="3FF8F26A" w14:textId="77777777" w:rsidR="007828F3" w:rsidRPr="000D6419" w:rsidRDefault="009556F6" w:rsidP="007828F3">
            <w:pPr>
              <w:shd w:val="clear" w:color="auto" w:fill="FFFFFF"/>
              <w:jc w:val="both"/>
            </w:pPr>
            <w:hyperlink r:id="rId52" w:tgtFrame="_blank" w:history="1">
              <w:r w:rsidR="007828F3" w:rsidRPr="000D6419">
                <w:t xml:space="preserve">HALLIDAY, D., RESNICK, R., WALKER, J. Fyzika 1, 2. Překlad 8. vyd. Dotisk. Brno: VUTIUM, 2021. </w:t>
              </w:r>
            </w:hyperlink>
            <w:r w:rsidR="007828F3" w:rsidRPr="000D6419">
              <w:t>ISBN 978-80-214-4123-1.</w:t>
            </w:r>
          </w:p>
          <w:p w14:paraId="7137108E" w14:textId="77777777" w:rsidR="007828F3" w:rsidRPr="000D6419" w:rsidRDefault="007828F3" w:rsidP="007828F3">
            <w:pPr>
              <w:shd w:val="clear" w:color="auto" w:fill="FFFFFF"/>
              <w:jc w:val="both"/>
            </w:pPr>
            <w:r w:rsidRPr="000D6419">
              <w:t>PONÍŽIL, P., MRÁČEK, A. </w:t>
            </w:r>
            <w:hyperlink r:id="rId53" w:tgtFrame="_blank" w:history="1">
              <w:r w:rsidRPr="000D6419">
                <w:t>Učební texty k předmětu Fyzika II – viz webové stránky Ústavu fyziky a materiálového inženýrství FT UTB</w:t>
              </w:r>
            </w:hyperlink>
            <w:r w:rsidRPr="000D6419">
              <w:t xml:space="preserve"> </w:t>
            </w:r>
            <w:hyperlink r:id="rId54" w:history="1">
              <w:r w:rsidRPr="000D6419">
                <w:rPr>
                  <w:rStyle w:val="Hypertextovodkaz"/>
                </w:rPr>
                <w:t>https://ufmi.ft.utb.cz/index.php?page=fyzika_2</w:t>
              </w:r>
            </w:hyperlink>
            <w:r w:rsidRPr="000D6419">
              <w:t>.</w:t>
            </w:r>
          </w:p>
          <w:p w14:paraId="2F8A798A" w14:textId="77777777" w:rsidR="007828F3" w:rsidRPr="007828F3" w:rsidRDefault="007828F3" w:rsidP="007828F3">
            <w:pPr>
              <w:jc w:val="both"/>
            </w:pPr>
            <w:r w:rsidRPr="000D6419">
              <w:t>PURCELL, E.M., MORIN, D.J. Electricity and Magnetism. Cambridge: Cambridge University Press, 2013. ISBN 987-1-107-01402-2.</w:t>
            </w:r>
          </w:p>
          <w:p w14:paraId="29CBAAC5" w14:textId="7D806303" w:rsidR="009A0772" w:rsidRPr="009A0772" w:rsidRDefault="009A0772" w:rsidP="009A0772">
            <w:pPr>
              <w:jc w:val="both"/>
            </w:pPr>
            <w:r w:rsidRPr="009A0772">
              <w:t>SERWAY, J., RAYMOND, A. Physics for Scientists and Engineers with Modern Physics. Thomson, 2008. ISBN-13 978-0-495-11245-7.</w:t>
            </w:r>
          </w:p>
          <w:p w14:paraId="4172DEE6" w14:textId="77777777" w:rsidR="000D6419" w:rsidRPr="007828F3" w:rsidRDefault="000D6419" w:rsidP="007828F3">
            <w:pPr>
              <w:jc w:val="both"/>
            </w:pPr>
          </w:p>
          <w:p w14:paraId="04C4D9B5" w14:textId="53FC2987" w:rsidR="007828F3" w:rsidRPr="007828F3" w:rsidRDefault="007828F3" w:rsidP="007828F3">
            <w:pPr>
              <w:pStyle w:val="TableParagraph"/>
              <w:spacing w:line="240" w:lineRule="auto"/>
              <w:ind w:left="0"/>
              <w:rPr>
                <w:sz w:val="20"/>
                <w:szCs w:val="20"/>
                <w:u w:val="single"/>
              </w:rPr>
            </w:pPr>
            <w:r w:rsidRPr="007828F3">
              <w:rPr>
                <w:sz w:val="20"/>
                <w:szCs w:val="20"/>
                <w:u w:val="single"/>
              </w:rPr>
              <w:t>Doporučená literatura:</w:t>
            </w:r>
          </w:p>
          <w:p w14:paraId="6F1E058C" w14:textId="7A1C2C72" w:rsidR="007828F3" w:rsidRPr="000D6419" w:rsidRDefault="007828F3" w:rsidP="007828F3">
            <w:pPr>
              <w:jc w:val="both"/>
            </w:pPr>
            <w:r w:rsidRPr="000D6419">
              <w:t>WALKER, J., HALLIDAY, D., RESNICK, R. Principles of Physics. 10th Ed. Singapore: Wiley, 2014. ISBN 978-1-118-23074-9.</w:t>
            </w:r>
          </w:p>
          <w:p w14:paraId="5758BF41" w14:textId="77777777" w:rsidR="007828F3" w:rsidRPr="000D6419" w:rsidRDefault="007828F3" w:rsidP="007828F3">
            <w:pPr>
              <w:shd w:val="clear" w:color="auto" w:fill="FFFFFF"/>
              <w:jc w:val="both"/>
            </w:pPr>
            <w:r w:rsidRPr="000D6419">
              <w:t>GASCHA, H., PFLANZ, S. Kompendium fyziky. Universum. Praha: Knižní klub, 2017. ISBN 978-80-242-5716-7.</w:t>
            </w:r>
            <w:r w:rsidRPr="000D6419">
              <w:rPr>
                <w:color w:val="1A1A1A"/>
                <w:shd w:val="clear" w:color="auto" w:fill="FFFFFF"/>
              </w:rPr>
              <w:t xml:space="preserve"> </w:t>
            </w:r>
          </w:p>
          <w:p w14:paraId="4D7E8792" w14:textId="77777777" w:rsidR="007828F3" w:rsidRPr="000D6419" w:rsidRDefault="007828F3" w:rsidP="007828F3">
            <w:pPr>
              <w:pStyle w:val="TableParagraph"/>
              <w:spacing w:line="240" w:lineRule="auto"/>
              <w:ind w:left="0"/>
              <w:rPr>
                <w:sz w:val="20"/>
                <w:szCs w:val="20"/>
              </w:rPr>
            </w:pPr>
            <w:r w:rsidRPr="000D6419">
              <w:rPr>
                <w:sz w:val="20"/>
                <w:szCs w:val="20"/>
              </w:rPr>
              <w:t>HALLIDAY, D., RESNICK, R., WALKER, J. Fundamentals of Physics Extended. Wiley, 2010. ISBN 978-0470469088.</w:t>
            </w:r>
          </w:p>
          <w:p w14:paraId="0B53418F" w14:textId="18A1E377" w:rsidR="007828F3" w:rsidRPr="00D22542" w:rsidRDefault="009556F6" w:rsidP="007828F3">
            <w:pPr>
              <w:pStyle w:val="TableParagraph"/>
              <w:spacing w:line="240" w:lineRule="auto"/>
              <w:ind w:left="0"/>
            </w:pPr>
            <w:hyperlink r:id="rId55" w:tgtFrame="_blank" w:history="1">
              <w:r w:rsidR="007828F3" w:rsidRPr="000D6419">
                <w:rPr>
                  <w:sz w:val="20"/>
                  <w:szCs w:val="20"/>
                </w:rPr>
                <w:t xml:space="preserve">SVOBODA, E. a kol. Přehled středoškolské fyziky. 6. uprav. a dopl. vyd. Praha: Prometheus, 2020. ISBN </w:t>
              </w:r>
            </w:hyperlink>
            <w:r w:rsidR="007828F3" w:rsidRPr="000D6419">
              <w:rPr>
                <w:sz w:val="20"/>
                <w:szCs w:val="20"/>
              </w:rPr>
              <w:t>978-80-719-6475-9.</w:t>
            </w:r>
          </w:p>
        </w:tc>
      </w:tr>
      <w:tr w:rsidR="005110DD" w14:paraId="37F785F2"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62BE4204" w14:textId="77777777" w:rsidR="005110DD" w:rsidRDefault="005110DD" w:rsidP="00F8305C">
            <w:pPr>
              <w:jc w:val="center"/>
              <w:rPr>
                <w:b/>
              </w:rPr>
            </w:pPr>
            <w:r>
              <w:rPr>
                <w:b/>
              </w:rPr>
              <w:t>Informace ke kombinované nebo distanční formě</w:t>
            </w:r>
          </w:p>
        </w:tc>
      </w:tr>
      <w:tr w:rsidR="005110DD" w14:paraId="39E27E54"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2DDA5D5F" w14:textId="77777777" w:rsidR="005110DD" w:rsidRDefault="005110DD" w:rsidP="00F8305C">
            <w:pPr>
              <w:jc w:val="both"/>
            </w:pPr>
            <w:r>
              <w:rPr>
                <w:b/>
              </w:rPr>
              <w:t>Rozsah konzultací (soustředění)</w:t>
            </w:r>
          </w:p>
        </w:tc>
        <w:tc>
          <w:tcPr>
            <w:tcW w:w="889" w:type="dxa"/>
            <w:tcBorders>
              <w:top w:val="single" w:sz="2" w:space="0" w:color="auto"/>
            </w:tcBorders>
          </w:tcPr>
          <w:p w14:paraId="2D3CD1CA" w14:textId="70773E40" w:rsidR="005110DD" w:rsidRDefault="00766418" w:rsidP="00766418">
            <w:pPr>
              <w:jc w:val="center"/>
            </w:pPr>
            <w:r>
              <w:t>16</w:t>
            </w:r>
          </w:p>
        </w:tc>
        <w:tc>
          <w:tcPr>
            <w:tcW w:w="4179" w:type="dxa"/>
            <w:gridSpan w:val="7"/>
            <w:tcBorders>
              <w:top w:val="single" w:sz="2" w:space="0" w:color="auto"/>
            </w:tcBorders>
            <w:shd w:val="clear" w:color="auto" w:fill="F7CAAC"/>
          </w:tcPr>
          <w:p w14:paraId="114908C7" w14:textId="77777777" w:rsidR="005110DD" w:rsidRDefault="005110DD" w:rsidP="00F8305C">
            <w:pPr>
              <w:jc w:val="both"/>
              <w:rPr>
                <w:b/>
              </w:rPr>
            </w:pPr>
            <w:r>
              <w:rPr>
                <w:b/>
              </w:rPr>
              <w:t xml:space="preserve">hodin </w:t>
            </w:r>
          </w:p>
        </w:tc>
      </w:tr>
      <w:tr w:rsidR="005110DD" w14:paraId="656B9762" w14:textId="77777777" w:rsidTr="001041BE">
        <w:trPr>
          <w:gridBefore w:val="1"/>
          <w:gridAfter w:val="1"/>
          <w:wBefore w:w="393" w:type="dxa"/>
          <w:wAfter w:w="101" w:type="dxa"/>
        </w:trPr>
        <w:tc>
          <w:tcPr>
            <w:tcW w:w="9855" w:type="dxa"/>
            <w:gridSpan w:val="15"/>
            <w:shd w:val="clear" w:color="auto" w:fill="F7CAAC"/>
          </w:tcPr>
          <w:p w14:paraId="411533A8" w14:textId="77777777" w:rsidR="005110DD" w:rsidRDefault="005110DD" w:rsidP="00F8305C">
            <w:pPr>
              <w:jc w:val="both"/>
              <w:rPr>
                <w:b/>
              </w:rPr>
            </w:pPr>
            <w:r>
              <w:rPr>
                <w:b/>
              </w:rPr>
              <w:t>Informace o způsobu kontaktu s vyučujícím</w:t>
            </w:r>
          </w:p>
        </w:tc>
      </w:tr>
      <w:tr w:rsidR="005110DD" w14:paraId="7EF55913" w14:textId="77777777" w:rsidTr="001041BE">
        <w:trPr>
          <w:gridBefore w:val="1"/>
          <w:gridAfter w:val="1"/>
          <w:wBefore w:w="393" w:type="dxa"/>
          <w:wAfter w:w="101" w:type="dxa"/>
          <w:trHeight w:val="1373"/>
        </w:trPr>
        <w:tc>
          <w:tcPr>
            <w:tcW w:w="9855" w:type="dxa"/>
            <w:gridSpan w:val="15"/>
          </w:tcPr>
          <w:p w14:paraId="6A08502D" w14:textId="12111A02" w:rsidR="007828F3" w:rsidRPr="00D55912" w:rsidRDefault="007828F3" w:rsidP="007828F3">
            <w:pPr>
              <w:pStyle w:val="TableParagraph"/>
              <w:spacing w:line="240" w:lineRule="auto"/>
              <w:ind w:left="0"/>
              <w:rPr>
                <w:sz w:val="20"/>
                <w:szCs w:val="20"/>
              </w:rPr>
            </w:pPr>
            <w:r w:rsidRPr="00D55912">
              <w:rPr>
                <w:sz w:val="20"/>
                <w:szCs w:val="20"/>
              </w:rPr>
              <w:t xml:space="preserve">Studenti se účastní výuky, kde je jim redukovanou formou prezentována látka dle anotace předmětu. </w:t>
            </w:r>
            <w:r w:rsidR="00D55912" w:rsidRPr="00D55912">
              <w:rPr>
                <w:sz w:val="20"/>
                <w:szCs w:val="20"/>
              </w:rPr>
              <w:t>Výuka je realizována v </w:t>
            </w:r>
            <w:r w:rsidR="00D55912" w:rsidRPr="009A0772">
              <w:rPr>
                <w:sz w:val="20"/>
                <w:szCs w:val="20"/>
              </w:rPr>
              <w:t xml:space="preserve">blocích. </w:t>
            </w:r>
            <w:r w:rsidRPr="009A0772">
              <w:rPr>
                <w:sz w:val="20"/>
                <w:szCs w:val="20"/>
              </w:rPr>
              <w:t xml:space="preserve">Studentům budou určeny části učiva k samostatnému nastudování. </w:t>
            </w:r>
            <w:r w:rsidRPr="009A0772">
              <w:rPr>
                <w:sz w:val="20"/>
              </w:rPr>
              <w:t>Studenti po každém bloku výuky zpracují individuální sadu příkladů, na kterých si ověří pochopení probrané látky. V průběhu semestru studenti zpracovávají seminární práce řešící samostatný úkol v rozsahu min. 3 stran. Součástí prezentace je diskuze k dané t</w:t>
            </w:r>
            <w:r w:rsidR="00EB46EE">
              <w:rPr>
                <w:sz w:val="20"/>
              </w:rPr>
              <w:t>e</w:t>
            </w:r>
            <w:r w:rsidRPr="009A0772">
              <w:rPr>
                <w:sz w:val="20"/>
              </w:rPr>
              <w:t xml:space="preserve">matice, která průběžně prověřuje znalosti studenta. </w:t>
            </w:r>
            <w:r w:rsidRPr="009A0772">
              <w:rPr>
                <w:sz w:val="20"/>
                <w:szCs w:val="20"/>
              </w:rPr>
              <w:t>Konzultace</w:t>
            </w:r>
            <w:r w:rsidRPr="00D55912">
              <w:rPr>
                <w:sz w:val="20"/>
                <w:szCs w:val="20"/>
              </w:rPr>
              <w:t xml:space="preserve"> jsou možné v rámci výuky nebo lze vyučujícího kontaktovat viz</w:t>
            </w:r>
            <w:r w:rsidRPr="00D55912">
              <w:rPr>
                <w:spacing w:val="-2"/>
                <w:sz w:val="20"/>
                <w:szCs w:val="20"/>
              </w:rPr>
              <w:t xml:space="preserve"> </w:t>
            </w:r>
            <w:r w:rsidRPr="00D55912">
              <w:rPr>
                <w:sz w:val="20"/>
                <w:szCs w:val="20"/>
              </w:rPr>
              <w:t>níže.</w:t>
            </w:r>
          </w:p>
          <w:p w14:paraId="5BF8B66C" w14:textId="77777777" w:rsidR="007828F3" w:rsidRPr="007828F3" w:rsidRDefault="007828F3" w:rsidP="007828F3">
            <w:pPr>
              <w:rPr>
                <w:highlight w:val="yellow"/>
              </w:rPr>
            </w:pPr>
          </w:p>
          <w:p w14:paraId="6F7B3289" w14:textId="77777777" w:rsidR="007828F3" w:rsidRDefault="007828F3" w:rsidP="007828F3">
            <w:r w:rsidRPr="00DE47B6">
              <w:t xml:space="preserve">Možnosti komunikace s vyučujícím: </w:t>
            </w:r>
            <w:hyperlink r:id="rId56" w:history="1">
              <w:r w:rsidRPr="00DE47B6">
                <w:rPr>
                  <w:rStyle w:val="Hypertextovodkaz"/>
                </w:rPr>
                <w:t>mracek@utb.cz</w:t>
              </w:r>
            </w:hyperlink>
            <w:r w:rsidRPr="00DE47B6">
              <w:t>, 576 035 102.</w:t>
            </w:r>
          </w:p>
          <w:p w14:paraId="6B9B8542" w14:textId="77777777" w:rsidR="005110DD" w:rsidRDefault="005110DD" w:rsidP="00F8305C">
            <w:pPr>
              <w:jc w:val="both"/>
            </w:pPr>
          </w:p>
          <w:p w14:paraId="48541C14" w14:textId="77777777" w:rsidR="005110DD" w:rsidRDefault="005110DD" w:rsidP="00F8305C">
            <w:pPr>
              <w:jc w:val="both"/>
            </w:pPr>
          </w:p>
          <w:p w14:paraId="5DC602B5" w14:textId="77777777" w:rsidR="005110DD" w:rsidRDefault="005110DD" w:rsidP="00F8305C">
            <w:pPr>
              <w:jc w:val="both"/>
            </w:pPr>
          </w:p>
          <w:p w14:paraId="1062B29F" w14:textId="77777777" w:rsidR="005110DD" w:rsidRDefault="005110DD" w:rsidP="00F8305C">
            <w:pPr>
              <w:jc w:val="both"/>
            </w:pPr>
          </w:p>
          <w:p w14:paraId="356B4193" w14:textId="77777777" w:rsidR="005110DD" w:rsidRDefault="005110DD" w:rsidP="00F8305C">
            <w:pPr>
              <w:jc w:val="both"/>
            </w:pPr>
          </w:p>
          <w:p w14:paraId="6EBF66A3" w14:textId="77777777" w:rsidR="005110DD" w:rsidRDefault="005110DD" w:rsidP="00F8305C">
            <w:pPr>
              <w:jc w:val="both"/>
            </w:pPr>
          </w:p>
          <w:p w14:paraId="3FD16AEF" w14:textId="77777777" w:rsidR="005110DD" w:rsidRDefault="005110DD" w:rsidP="00F8305C">
            <w:pPr>
              <w:jc w:val="both"/>
            </w:pPr>
          </w:p>
          <w:p w14:paraId="60002611" w14:textId="41636100" w:rsidR="005110DD" w:rsidRDefault="005110DD" w:rsidP="00F8305C">
            <w:pPr>
              <w:jc w:val="both"/>
            </w:pPr>
          </w:p>
          <w:p w14:paraId="1C8D2108" w14:textId="6D38F630" w:rsidR="009A0772" w:rsidRDefault="009A0772" w:rsidP="00F8305C">
            <w:pPr>
              <w:jc w:val="both"/>
            </w:pPr>
          </w:p>
          <w:p w14:paraId="3D4977D0" w14:textId="46864173" w:rsidR="009A0772" w:rsidRDefault="009A0772" w:rsidP="00F8305C">
            <w:pPr>
              <w:jc w:val="both"/>
            </w:pPr>
          </w:p>
          <w:p w14:paraId="2789BF48" w14:textId="6A7BF336" w:rsidR="009A0772" w:rsidRDefault="009A0772" w:rsidP="00F8305C">
            <w:pPr>
              <w:jc w:val="both"/>
            </w:pPr>
          </w:p>
          <w:p w14:paraId="302E5874" w14:textId="7D041AF3" w:rsidR="009A0772" w:rsidRDefault="009A0772" w:rsidP="00F8305C">
            <w:pPr>
              <w:jc w:val="both"/>
            </w:pPr>
          </w:p>
          <w:p w14:paraId="218AE10D" w14:textId="67E88477" w:rsidR="009A0772" w:rsidRDefault="009A0772" w:rsidP="00F8305C">
            <w:pPr>
              <w:jc w:val="both"/>
            </w:pPr>
          </w:p>
          <w:p w14:paraId="5E2EB3C7" w14:textId="40B3BE5F" w:rsidR="009A0772" w:rsidRDefault="009A0772" w:rsidP="00F8305C">
            <w:pPr>
              <w:jc w:val="both"/>
            </w:pPr>
          </w:p>
          <w:p w14:paraId="4A9B1DA0" w14:textId="3BCC582B" w:rsidR="009A0772" w:rsidRDefault="009A0772" w:rsidP="00F8305C">
            <w:pPr>
              <w:jc w:val="both"/>
            </w:pPr>
          </w:p>
          <w:p w14:paraId="295F49AE" w14:textId="479A6CCE" w:rsidR="009A0772" w:rsidRDefault="009A0772" w:rsidP="00F8305C">
            <w:pPr>
              <w:jc w:val="both"/>
            </w:pPr>
          </w:p>
          <w:p w14:paraId="0A4CF773" w14:textId="45BDBDBC" w:rsidR="009A0772" w:rsidRDefault="009A0772" w:rsidP="00F8305C">
            <w:pPr>
              <w:jc w:val="both"/>
            </w:pPr>
          </w:p>
          <w:p w14:paraId="1B24AFAA" w14:textId="6973C27B" w:rsidR="009A0772" w:rsidRDefault="009A0772" w:rsidP="00F8305C">
            <w:pPr>
              <w:jc w:val="both"/>
            </w:pPr>
          </w:p>
          <w:p w14:paraId="18F8CB97" w14:textId="1BA730B5" w:rsidR="009A0772" w:rsidRDefault="009A0772" w:rsidP="00F8305C">
            <w:pPr>
              <w:jc w:val="both"/>
            </w:pPr>
          </w:p>
          <w:p w14:paraId="780442DA" w14:textId="5685A0C0" w:rsidR="009A0772" w:rsidRDefault="009A0772" w:rsidP="00F8305C">
            <w:pPr>
              <w:jc w:val="both"/>
            </w:pPr>
          </w:p>
          <w:p w14:paraId="5F74D3D1" w14:textId="1FEEF29D" w:rsidR="009A0772" w:rsidRDefault="009A0772" w:rsidP="00F8305C">
            <w:pPr>
              <w:jc w:val="both"/>
            </w:pPr>
          </w:p>
          <w:p w14:paraId="1392B9FA" w14:textId="77777777" w:rsidR="005110DD" w:rsidRDefault="005110DD" w:rsidP="00F8305C">
            <w:pPr>
              <w:jc w:val="both"/>
            </w:pPr>
          </w:p>
        </w:tc>
      </w:tr>
      <w:tr w:rsidR="005110DD" w14:paraId="69049214"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2C8E4547" w14:textId="77777777" w:rsidR="005110DD" w:rsidRDefault="005110DD" w:rsidP="00F8305C">
            <w:pPr>
              <w:jc w:val="both"/>
              <w:rPr>
                <w:b/>
                <w:sz w:val="28"/>
              </w:rPr>
            </w:pPr>
            <w:bookmarkStart w:id="267" w:name="_Hlk190899050"/>
            <w:r>
              <w:lastRenderedPageBreak/>
              <w:br w:type="page"/>
            </w:r>
            <w:r>
              <w:rPr>
                <w:b/>
                <w:sz w:val="28"/>
              </w:rPr>
              <w:t>B-III – Charakteristika studijního předmětu</w:t>
            </w:r>
          </w:p>
        </w:tc>
      </w:tr>
      <w:tr w:rsidR="005110DD" w14:paraId="705FFAAC"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6F64FF93"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10ADA357" w14:textId="2D2EFF37" w:rsidR="005110DD" w:rsidRPr="0062291E" w:rsidRDefault="0062291E" w:rsidP="00F8305C">
            <w:pPr>
              <w:jc w:val="both"/>
              <w:rPr>
                <w:b/>
                <w:bCs/>
              </w:rPr>
            </w:pPr>
            <w:bookmarkStart w:id="268" w:name="Lab_fyz_II"/>
            <w:bookmarkEnd w:id="268"/>
            <w:r w:rsidRPr="00E95BE6">
              <w:rPr>
                <w:b/>
                <w:bCs/>
              </w:rPr>
              <w:t>Laboratoř fyziky II</w:t>
            </w:r>
          </w:p>
        </w:tc>
      </w:tr>
      <w:tr w:rsidR="005110DD" w14:paraId="0275F89F" w14:textId="77777777" w:rsidTr="001041BE">
        <w:trPr>
          <w:gridBefore w:val="1"/>
          <w:gridAfter w:val="1"/>
          <w:wBefore w:w="393" w:type="dxa"/>
          <w:wAfter w:w="101" w:type="dxa"/>
        </w:trPr>
        <w:tc>
          <w:tcPr>
            <w:tcW w:w="3435" w:type="dxa"/>
            <w:gridSpan w:val="4"/>
            <w:shd w:val="clear" w:color="auto" w:fill="F7CAAC"/>
          </w:tcPr>
          <w:p w14:paraId="2D208FEC" w14:textId="77777777" w:rsidR="005110DD" w:rsidRDefault="005110DD" w:rsidP="00F8305C">
            <w:pPr>
              <w:jc w:val="both"/>
              <w:rPr>
                <w:b/>
              </w:rPr>
            </w:pPr>
            <w:r>
              <w:rPr>
                <w:b/>
              </w:rPr>
              <w:t>Typ předmětu</w:t>
            </w:r>
          </w:p>
        </w:tc>
        <w:tc>
          <w:tcPr>
            <w:tcW w:w="3057" w:type="dxa"/>
            <w:gridSpan w:val="6"/>
          </w:tcPr>
          <w:p w14:paraId="553E18E4" w14:textId="77777777" w:rsidR="005110DD" w:rsidRDefault="005110DD" w:rsidP="00F8305C">
            <w:pPr>
              <w:jc w:val="both"/>
            </w:pPr>
            <w:r>
              <w:t>povinný</w:t>
            </w:r>
          </w:p>
        </w:tc>
        <w:tc>
          <w:tcPr>
            <w:tcW w:w="2695" w:type="dxa"/>
            <w:gridSpan w:val="4"/>
            <w:shd w:val="clear" w:color="auto" w:fill="F7CAAC"/>
          </w:tcPr>
          <w:p w14:paraId="4A4DB998" w14:textId="77777777" w:rsidR="005110DD" w:rsidRDefault="005110DD" w:rsidP="00F8305C">
            <w:pPr>
              <w:jc w:val="both"/>
            </w:pPr>
            <w:r>
              <w:rPr>
                <w:b/>
              </w:rPr>
              <w:t>doporučený ročník / semestr</w:t>
            </w:r>
          </w:p>
        </w:tc>
        <w:tc>
          <w:tcPr>
            <w:tcW w:w="668" w:type="dxa"/>
          </w:tcPr>
          <w:p w14:paraId="22D5E319" w14:textId="77777777" w:rsidR="005110DD" w:rsidRDefault="005110DD" w:rsidP="00F8305C">
            <w:pPr>
              <w:jc w:val="both"/>
            </w:pPr>
            <w:r>
              <w:t>2/ZS</w:t>
            </w:r>
          </w:p>
        </w:tc>
      </w:tr>
      <w:tr w:rsidR="005110DD" w14:paraId="1EF0C6DF" w14:textId="77777777" w:rsidTr="001041BE">
        <w:trPr>
          <w:gridBefore w:val="1"/>
          <w:gridAfter w:val="1"/>
          <w:wBefore w:w="393" w:type="dxa"/>
          <w:wAfter w:w="101" w:type="dxa"/>
        </w:trPr>
        <w:tc>
          <w:tcPr>
            <w:tcW w:w="3435" w:type="dxa"/>
            <w:gridSpan w:val="4"/>
            <w:shd w:val="clear" w:color="auto" w:fill="F7CAAC"/>
          </w:tcPr>
          <w:p w14:paraId="02CFAAA1" w14:textId="77777777" w:rsidR="005110DD" w:rsidRDefault="005110DD" w:rsidP="00F8305C">
            <w:pPr>
              <w:jc w:val="both"/>
              <w:rPr>
                <w:b/>
              </w:rPr>
            </w:pPr>
            <w:r>
              <w:rPr>
                <w:b/>
              </w:rPr>
              <w:t>Rozsah studijního předmětu</w:t>
            </w:r>
          </w:p>
        </w:tc>
        <w:tc>
          <w:tcPr>
            <w:tcW w:w="1352" w:type="dxa"/>
            <w:gridSpan w:val="3"/>
          </w:tcPr>
          <w:p w14:paraId="73D1A52D" w14:textId="42D9B0EA" w:rsidR="005110DD" w:rsidRPr="00B74836" w:rsidRDefault="001C370D" w:rsidP="00F8305C">
            <w:pPr>
              <w:jc w:val="both"/>
            </w:pPr>
            <w:r w:rsidRPr="00B74836">
              <w:t>0</w:t>
            </w:r>
            <w:r w:rsidR="005110DD" w:rsidRPr="00B74836">
              <w:t>p+</w:t>
            </w:r>
            <w:r w:rsidRPr="00B74836">
              <w:t>0</w:t>
            </w:r>
            <w:r w:rsidR="005110DD" w:rsidRPr="00B74836">
              <w:t>s+28l</w:t>
            </w:r>
          </w:p>
        </w:tc>
        <w:tc>
          <w:tcPr>
            <w:tcW w:w="889" w:type="dxa"/>
            <w:shd w:val="clear" w:color="auto" w:fill="F7CAAC"/>
          </w:tcPr>
          <w:p w14:paraId="4CBA9326" w14:textId="77777777" w:rsidR="005110DD" w:rsidRPr="00B74836" w:rsidRDefault="005110DD" w:rsidP="00F8305C">
            <w:pPr>
              <w:jc w:val="both"/>
              <w:rPr>
                <w:b/>
              </w:rPr>
            </w:pPr>
            <w:r w:rsidRPr="00B74836">
              <w:rPr>
                <w:b/>
              </w:rPr>
              <w:t xml:space="preserve">hod. </w:t>
            </w:r>
          </w:p>
        </w:tc>
        <w:tc>
          <w:tcPr>
            <w:tcW w:w="816" w:type="dxa"/>
            <w:gridSpan w:val="2"/>
          </w:tcPr>
          <w:p w14:paraId="2CABE90E" w14:textId="1A88DB63" w:rsidR="005110DD" w:rsidRPr="00B74836" w:rsidRDefault="001C370D" w:rsidP="00F8305C">
            <w:pPr>
              <w:jc w:val="both"/>
            </w:pPr>
            <w:r w:rsidRPr="00B74836">
              <w:t>28</w:t>
            </w:r>
          </w:p>
        </w:tc>
        <w:tc>
          <w:tcPr>
            <w:tcW w:w="1479" w:type="dxa"/>
            <w:gridSpan w:val="2"/>
            <w:shd w:val="clear" w:color="auto" w:fill="F7CAAC"/>
          </w:tcPr>
          <w:p w14:paraId="5A18862A" w14:textId="77777777" w:rsidR="005110DD" w:rsidRDefault="005110DD" w:rsidP="00F8305C">
            <w:pPr>
              <w:jc w:val="both"/>
              <w:rPr>
                <w:b/>
              </w:rPr>
            </w:pPr>
            <w:r>
              <w:rPr>
                <w:b/>
              </w:rPr>
              <w:t>kreditů</w:t>
            </w:r>
          </w:p>
        </w:tc>
        <w:tc>
          <w:tcPr>
            <w:tcW w:w="1884" w:type="dxa"/>
            <w:gridSpan w:val="3"/>
          </w:tcPr>
          <w:p w14:paraId="79DFEF6B" w14:textId="4E799F1F" w:rsidR="005110DD" w:rsidRDefault="00DD4B5D" w:rsidP="00F8305C">
            <w:pPr>
              <w:jc w:val="both"/>
            </w:pPr>
            <w:r>
              <w:t>1</w:t>
            </w:r>
          </w:p>
        </w:tc>
      </w:tr>
      <w:tr w:rsidR="005110DD" w14:paraId="3F1CB697" w14:textId="77777777" w:rsidTr="001041BE">
        <w:trPr>
          <w:gridBefore w:val="1"/>
          <w:gridAfter w:val="1"/>
          <w:wBefore w:w="393" w:type="dxa"/>
          <w:wAfter w:w="101" w:type="dxa"/>
        </w:trPr>
        <w:tc>
          <w:tcPr>
            <w:tcW w:w="3435" w:type="dxa"/>
            <w:gridSpan w:val="4"/>
            <w:shd w:val="clear" w:color="auto" w:fill="F7CAAC"/>
          </w:tcPr>
          <w:p w14:paraId="160A1B2D" w14:textId="77777777" w:rsidR="005110DD" w:rsidRDefault="005110DD" w:rsidP="00F8305C">
            <w:pPr>
              <w:jc w:val="both"/>
              <w:rPr>
                <w:b/>
                <w:sz w:val="22"/>
              </w:rPr>
            </w:pPr>
            <w:r>
              <w:rPr>
                <w:b/>
              </w:rPr>
              <w:t>Prerekvizity, korekvizity, ekvivalence</w:t>
            </w:r>
          </w:p>
        </w:tc>
        <w:tc>
          <w:tcPr>
            <w:tcW w:w="6420" w:type="dxa"/>
            <w:gridSpan w:val="11"/>
          </w:tcPr>
          <w:p w14:paraId="1CC14FBD" w14:textId="77777777" w:rsidR="005110DD" w:rsidRDefault="005110DD" w:rsidP="00F8305C">
            <w:pPr>
              <w:jc w:val="both"/>
            </w:pPr>
          </w:p>
        </w:tc>
      </w:tr>
      <w:tr w:rsidR="005110DD" w14:paraId="7E1E2B96" w14:textId="77777777" w:rsidTr="001041BE">
        <w:trPr>
          <w:gridBefore w:val="1"/>
          <w:gridAfter w:val="1"/>
          <w:wBefore w:w="393" w:type="dxa"/>
          <w:wAfter w:w="101" w:type="dxa"/>
        </w:trPr>
        <w:tc>
          <w:tcPr>
            <w:tcW w:w="3435" w:type="dxa"/>
            <w:gridSpan w:val="4"/>
            <w:shd w:val="clear" w:color="auto" w:fill="F7CAAC"/>
          </w:tcPr>
          <w:p w14:paraId="4B9589C9" w14:textId="77777777" w:rsidR="005110DD" w:rsidRPr="00DD4B5D" w:rsidRDefault="005110DD" w:rsidP="00F8305C">
            <w:pPr>
              <w:jc w:val="both"/>
              <w:rPr>
                <w:b/>
              </w:rPr>
            </w:pPr>
            <w:r w:rsidRPr="00DD4B5D">
              <w:rPr>
                <w:b/>
              </w:rPr>
              <w:t>Způsob ověření výsledků učení</w:t>
            </w:r>
          </w:p>
        </w:tc>
        <w:tc>
          <w:tcPr>
            <w:tcW w:w="3057" w:type="dxa"/>
            <w:gridSpan w:val="6"/>
            <w:tcBorders>
              <w:bottom w:val="single" w:sz="4" w:space="0" w:color="auto"/>
            </w:tcBorders>
          </w:tcPr>
          <w:p w14:paraId="42D3B012" w14:textId="028BF66F" w:rsidR="005110DD" w:rsidRPr="00DD4B5D" w:rsidRDefault="005110DD" w:rsidP="00F8305C">
            <w:pPr>
              <w:jc w:val="both"/>
            </w:pPr>
            <w:r w:rsidRPr="00DD4B5D">
              <w:t>zápočet</w:t>
            </w:r>
          </w:p>
        </w:tc>
        <w:tc>
          <w:tcPr>
            <w:tcW w:w="1479" w:type="dxa"/>
            <w:gridSpan w:val="2"/>
            <w:tcBorders>
              <w:bottom w:val="single" w:sz="4" w:space="0" w:color="auto"/>
            </w:tcBorders>
            <w:shd w:val="clear" w:color="auto" w:fill="F7CAAC"/>
          </w:tcPr>
          <w:p w14:paraId="4E168A64" w14:textId="77777777" w:rsidR="005110DD" w:rsidRDefault="005110DD" w:rsidP="00F8305C">
            <w:pPr>
              <w:jc w:val="both"/>
              <w:rPr>
                <w:b/>
              </w:rPr>
            </w:pPr>
            <w:r>
              <w:rPr>
                <w:b/>
              </w:rPr>
              <w:t>Forma výuky</w:t>
            </w:r>
          </w:p>
        </w:tc>
        <w:tc>
          <w:tcPr>
            <w:tcW w:w="1884" w:type="dxa"/>
            <w:gridSpan w:val="3"/>
            <w:tcBorders>
              <w:bottom w:val="single" w:sz="4" w:space="0" w:color="auto"/>
            </w:tcBorders>
          </w:tcPr>
          <w:p w14:paraId="693F5180" w14:textId="77777777" w:rsidR="005110DD" w:rsidRDefault="005110DD" w:rsidP="00F8305C">
            <w:pPr>
              <w:jc w:val="both"/>
            </w:pPr>
            <w:r w:rsidRPr="00B74836">
              <w:t>laboratorní cvičení</w:t>
            </w:r>
          </w:p>
          <w:p w14:paraId="51C7EEBA" w14:textId="081358B8" w:rsidR="00094AFE" w:rsidRDefault="00094AFE" w:rsidP="00F8305C">
            <w:pPr>
              <w:jc w:val="both"/>
            </w:pPr>
          </w:p>
        </w:tc>
      </w:tr>
      <w:tr w:rsidR="005110DD" w14:paraId="4369F130" w14:textId="77777777" w:rsidTr="001041BE">
        <w:trPr>
          <w:gridBefore w:val="1"/>
          <w:gridAfter w:val="1"/>
          <w:wBefore w:w="393" w:type="dxa"/>
          <w:wAfter w:w="101" w:type="dxa"/>
        </w:trPr>
        <w:tc>
          <w:tcPr>
            <w:tcW w:w="3435" w:type="dxa"/>
            <w:gridSpan w:val="4"/>
            <w:shd w:val="clear" w:color="auto" w:fill="F7CAAC"/>
          </w:tcPr>
          <w:p w14:paraId="667B0769"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51E7C47E" w14:textId="5015F62C" w:rsidR="005110DD" w:rsidRDefault="002C213D" w:rsidP="002C213D">
            <w:pPr>
              <w:jc w:val="both"/>
            </w:pPr>
            <w:r>
              <w:t>Podmínkou pro udělení zápočtu je 100% účast na laboratorních cvičeních, odevzdání a úspěšné obhájení všech protokolů ze cvičení.</w:t>
            </w:r>
          </w:p>
        </w:tc>
      </w:tr>
      <w:tr w:rsidR="005110DD" w14:paraId="0A1B25EE"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525688FE" w14:textId="77777777" w:rsidR="005110DD" w:rsidRDefault="005110DD" w:rsidP="00F8305C">
            <w:pPr>
              <w:jc w:val="both"/>
              <w:rPr>
                <w:b/>
              </w:rPr>
            </w:pPr>
            <w:r>
              <w:rPr>
                <w:b/>
              </w:rPr>
              <w:t>Garant předmětu</w:t>
            </w:r>
          </w:p>
        </w:tc>
        <w:tc>
          <w:tcPr>
            <w:tcW w:w="6420" w:type="dxa"/>
            <w:gridSpan w:val="11"/>
            <w:tcBorders>
              <w:top w:val="nil"/>
            </w:tcBorders>
          </w:tcPr>
          <w:p w14:paraId="5CD247D9" w14:textId="77777777" w:rsidR="005110DD" w:rsidRDefault="005110DD" w:rsidP="00F8305C">
            <w:pPr>
              <w:jc w:val="both"/>
            </w:pPr>
          </w:p>
        </w:tc>
      </w:tr>
      <w:tr w:rsidR="005110DD" w14:paraId="051FC1D3"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4E8AC39F" w14:textId="77777777" w:rsidR="005110DD" w:rsidRDefault="005110DD" w:rsidP="00F8305C">
            <w:pPr>
              <w:jc w:val="both"/>
              <w:rPr>
                <w:b/>
              </w:rPr>
            </w:pPr>
            <w:r>
              <w:rPr>
                <w:b/>
              </w:rPr>
              <w:t>Zapojení garanta do výuky předmětu</w:t>
            </w:r>
          </w:p>
        </w:tc>
        <w:tc>
          <w:tcPr>
            <w:tcW w:w="6420" w:type="dxa"/>
            <w:gridSpan w:val="11"/>
            <w:tcBorders>
              <w:top w:val="nil"/>
            </w:tcBorders>
          </w:tcPr>
          <w:p w14:paraId="3C7F9263" w14:textId="77777777" w:rsidR="005110DD" w:rsidRDefault="005110DD" w:rsidP="00F8305C">
            <w:pPr>
              <w:jc w:val="both"/>
            </w:pPr>
          </w:p>
        </w:tc>
      </w:tr>
      <w:tr w:rsidR="005110DD" w14:paraId="66A45251" w14:textId="77777777" w:rsidTr="001041BE">
        <w:trPr>
          <w:gridBefore w:val="1"/>
          <w:gridAfter w:val="1"/>
          <w:wBefore w:w="393" w:type="dxa"/>
          <w:wAfter w:w="101" w:type="dxa"/>
        </w:trPr>
        <w:tc>
          <w:tcPr>
            <w:tcW w:w="3435" w:type="dxa"/>
            <w:gridSpan w:val="4"/>
            <w:shd w:val="clear" w:color="auto" w:fill="F7CAAC"/>
          </w:tcPr>
          <w:p w14:paraId="2E5B77AC" w14:textId="77777777" w:rsidR="005110DD" w:rsidRDefault="005110DD" w:rsidP="00F8305C">
            <w:pPr>
              <w:jc w:val="both"/>
              <w:rPr>
                <w:b/>
              </w:rPr>
            </w:pPr>
            <w:r>
              <w:rPr>
                <w:b/>
              </w:rPr>
              <w:t>Vyučující</w:t>
            </w:r>
          </w:p>
        </w:tc>
        <w:tc>
          <w:tcPr>
            <w:tcW w:w="6420" w:type="dxa"/>
            <w:gridSpan w:val="11"/>
            <w:tcBorders>
              <w:bottom w:val="nil"/>
            </w:tcBorders>
          </w:tcPr>
          <w:p w14:paraId="060AC7EC" w14:textId="77777777" w:rsidR="005110DD" w:rsidRDefault="005110DD" w:rsidP="00F8305C">
            <w:pPr>
              <w:jc w:val="both"/>
            </w:pPr>
          </w:p>
        </w:tc>
      </w:tr>
      <w:tr w:rsidR="005110DD" w14:paraId="42F037B4" w14:textId="77777777" w:rsidTr="001041BE">
        <w:trPr>
          <w:gridBefore w:val="1"/>
          <w:gridAfter w:val="1"/>
          <w:wBefore w:w="393" w:type="dxa"/>
          <w:wAfter w:w="101" w:type="dxa"/>
          <w:trHeight w:val="260"/>
        </w:trPr>
        <w:tc>
          <w:tcPr>
            <w:tcW w:w="9855" w:type="dxa"/>
            <w:gridSpan w:val="15"/>
            <w:tcBorders>
              <w:top w:val="nil"/>
            </w:tcBorders>
          </w:tcPr>
          <w:p w14:paraId="48F6E65C" w14:textId="5D9AD135" w:rsidR="005110DD" w:rsidRPr="00D83357" w:rsidRDefault="009556F6" w:rsidP="00D83357">
            <w:pPr>
              <w:tabs>
                <w:tab w:val="left" w:pos="2534"/>
              </w:tabs>
              <w:spacing w:before="60" w:after="60"/>
              <w:jc w:val="both"/>
            </w:pPr>
            <w:hyperlink w:anchor="Kutálková" w:history="1">
              <w:r w:rsidR="00D83357" w:rsidRPr="00D83357">
                <w:rPr>
                  <w:rStyle w:val="OdstavecseseznamemChar"/>
                  <w:rFonts w:ascii="Times New Roman" w:hAnsi="Times New Roman" w:cs="Times New Roman"/>
                  <w:sz w:val="20"/>
                  <w:szCs w:val="20"/>
                </w:rPr>
                <w:t>RNDr. Eva Kutálková, Ph.D.</w:t>
              </w:r>
            </w:hyperlink>
            <w:r w:rsidR="00D83357" w:rsidRPr="00D83357">
              <w:t xml:space="preserve"> (100% l)</w:t>
            </w:r>
          </w:p>
        </w:tc>
      </w:tr>
      <w:tr w:rsidR="005110DD" w14:paraId="25367B59" w14:textId="77777777" w:rsidTr="001041BE">
        <w:trPr>
          <w:gridBefore w:val="1"/>
          <w:gridAfter w:val="1"/>
          <w:wBefore w:w="393" w:type="dxa"/>
          <w:wAfter w:w="101" w:type="dxa"/>
        </w:trPr>
        <w:tc>
          <w:tcPr>
            <w:tcW w:w="3435" w:type="dxa"/>
            <w:gridSpan w:val="4"/>
            <w:shd w:val="clear" w:color="auto" w:fill="F7CAAC"/>
          </w:tcPr>
          <w:p w14:paraId="1495DDE5"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546E4413" w14:textId="77777777" w:rsidR="005110DD" w:rsidRPr="005A0406" w:rsidRDefault="005110DD" w:rsidP="00F8305C">
            <w:pPr>
              <w:jc w:val="both"/>
            </w:pPr>
          </w:p>
        </w:tc>
      </w:tr>
      <w:tr w:rsidR="005110DD" w14:paraId="1A980F42"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3626D522" w14:textId="6576C179" w:rsidR="005110DD" w:rsidRPr="00351747" w:rsidRDefault="002C213D" w:rsidP="00F8305C">
            <w:pPr>
              <w:jc w:val="both"/>
              <w:rPr>
                <w:b/>
                <w:bCs/>
              </w:rPr>
            </w:pPr>
            <w:r w:rsidRPr="0009725A">
              <w:t xml:space="preserve">Cílem předmětu je osvojení základních pojmů a zákonitostí </w:t>
            </w:r>
            <w:r>
              <w:t>z</w:t>
            </w:r>
            <w:r w:rsidRPr="0009725A">
              <w:t xml:space="preserve"> oblasti </w:t>
            </w:r>
            <w:r>
              <w:t>elektroniky a elektrotechniky</w:t>
            </w:r>
            <w:r w:rsidRPr="0009725A">
              <w:t>. Kurz je zaměřen na schopnost sestavit</w:t>
            </w:r>
            <w:r>
              <w:t xml:space="preserve"> měřicí aparatury dle návodu, provést na nich měření</w:t>
            </w:r>
            <w:r w:rsidRPr="0009725A">
              <w:t>, vyhodnotit a analyzovat naměřená data a následně je vhodnou formou prezentovat při obhajobě protokolu z</w:t>
            </w:r>
            <w:r>
              <w:t> </w:t>
            </w:r>
            <w:r w:rsidRPr="0009725A">
              <w:t>měření</w:t>
            </w:r>
            <w:r>
              <w:t xml:space="preserve">. </w:t>
            </w:r>
            <w:r w:rsidR="005110DD" w:rsidRPr="00351747">
              <w:rPr>
                <w:b/>
                <w:bCs/>
              </w:rPr>
              <w:t>Obsah předmětu tvoří tyto tematické celky:</w:t>
            </w:r>
          </w:p>
          <w:p w14:paraId="3D80923E" w14:textId="15604EB3"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Úvodní hodina, bezpečnost práce, požadavky pro udělení zápočtu, základní fyzikální měření, stanovení nejistoty měření</w:t>
            </w:r>
            <w:r w:rsidR="005F37E7" w:rsidRPr="00F0382E">
              <w:rPr>
                <w:rFonts w:ascii="Times New Roman" w:hAnsi="Times New Roman" w:cs="Times New Roman"/>
                <w:sz w:val="20"/>
                <w:szCs w:val="20"/>
                <w:lang w:eastAsia="cs-CZ"/>
              </w:rPr>
              <w:t>.</w:t>
            </w:r>
          </w:p>
          <w:p w14:paraId="087739FB" w14:textId="0D69505F"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Přenos výkonu v elektrickém obvodu</w:t>
            </w:r>
            <w:r w:rsidR="005F37E7" w:rsidRPr="00F0382E">
              <w:rPr>
                <w:rFonts w:ascii="Times New Roman" w:hAnsi="Times New Roman" w:cs="Times New Roman"/>
                <w:sz w:val="20"/>
                <w:szCs w:val="20"/>
                <w:lang w:eastAsia="cs-CZ"/>
              </w:rPr>
              <w:t>.</w:t>
            </w:r>
          </w:p>
          <w:p w14:paraId="60F80369" w14:textId="03793C45"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Vynucené kmity oscilátoru</w:t>
            </w:r>
            <w:r w:rsidR="005F37E7" w:rsidRPr="00F0382E">
              <w:rPr>
                <w:rFonts w:ascii="Times New Roman" w:hAnsi="Times New Roman" w:cs="Times New Roman"/>
                <w:sz w:val="20"/>
                <w:szCs w:val="20"/>
                <w:lang w:eastAsia="cs-CZ"/>
              </w:rPr>
              <w:t>.</w:t>
            </w:r>
          </w:p>
          <w:p w14:paraId="25A7B9F3" w14:textId="68D3D5B6"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Skládání vln</w:t>
            </w:r>
            <w:r w:rsidR="005F37E7" w:rsidRPr="00F0382E">
              <w:rPr>
                <w:rFonts w:ascii="Times New Roman" w:hAnsi="Times New Roman" w:cs="Times New Roman"/>
                <w:sz w:val="20"/>
                <w:szCs w:val="20"/>
                <w:lang w:eastAsia="cs-CZ"/>
              </w:rPr>
              <w:t>.</w:t>
            </w:r>
          </w:p>
          <w:p w14:paraId="2E955AD9" w14:textId="2D526AB6"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Elektromagnetická indukce</w:t>
            </w:r>
            <w:r w:rsidR="005F37E7" w:rsidRPr="00F0382E">
              <w:rPr>
                <w:rFonts w:ascii="Times New Roman" w:hAnsi="Times New Roman" w:cs="Times New Roman"/>
                <w:sz w:val="20"/>
                <w:szCs w:val="20"/>
                <w:lang w:eastAsia="cs-CZ"/>
              </w:rPr>
              <w:t>.</w:t>
            </w:r>
          </w:p>
          <w:p w14:paraId="32CAF9D2" w14:textId="11F8608A"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Interference na tenké vrstvě a difrakce na jedno a dvoj-štěrbině</w:t>
            </w:r>
            <w:r w:rsidR="005F37E7" w:rsidRPr="00F0382E">
              <w:rPr>
                <w:rFonts w:ascii="Times New Roman" w:hAnsi="Times New Roman" w:cs="Times New Roman"/>
                <w:sz w:val="20"/>
                <w:szCs w:val="20"/>
                <w:lang w:eastAsia="cs-CZ"/>
              </w:rPr>
              <w:t>.</w:t>
            </w:r>
          </w:p>
          <w:p w14:paraId="2FDEAF9A" w14:textId="04D90DCE"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Studium fáze v RLC obvodech</w:t>
            </w:r>
            <w:r w:rsidR="005F37E7" w:rsidRPr="00F0382E">
              <w:rPr>
                <w:rFonts w:ascii="Times New Roman" w:hAnsi="Times New Roman" w:cs="Times New Roman"/>
                <w:sz w:val="20"/>
                <w:szCs w:val="20"/>
                <w:lang w:eastAsia="cs-CZ"/>
              </w:rPr>
              <w:t>.</w:t>
            </w:r>
          </w:p>
          <w:p w14:paraId="0D037746" w14:textId="7287086A"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Rezonanční jev v RLC obvodech</w:t>
            </w:r>
            <w:r w:rsidR="005F37E7" w:rsidRPr="00F0382E">
              <w:rPr>
                <w:rFonts w:ascii="Times New Roman" w:hAnsi="Times New Roman" w:cs="Times New Roman"/>
                <w:sz w:val="20"/>
                <w:szCs w:val="20"/>
                <w:lang w:eastAsia="cs-CZ"/>
              </w:rPr>
              <w:t>.</w:t>
            </w:r>
          </w:p>
          <w:p w14:paraId="5903611D" w14:textId="0DB2C21E"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Vlastnosti nelineárních elektrických prvků</w:t>
            </w:r>
            <w:r w:rsidR="005F37E7" w:rsidRPr="00F0382E">
              <w:rPr>
                <w:rFonts w:ascii="Times New Roman" w:hAnsi="Times New Roman" w:cs="Times New Roman"/>
                <w:sz w:val="20"/>
                <w:szCs w:val="20"/>
                <w:lang w:eastAsia="cs-CZ"/>
              </w:rPr>
              <w:t>.</w:t>
            </w:r>
          </w:p>
          <w:p w14:paraId="71B18793" w14:textId="0E825728"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Emise záření ze světelných diod (LED)</w:t>
            </w:r>
            <w:r w:rsidR="005F37E7" w:rsidRPr="00F0382E">
              <w:rPr>
                <w:rFonts w:ascii="Times New Roman" w:hAnsi="Times New Roman" w:cs="Times New Roman"/>
                <w:sz w:val="20"/>
                <w:szCs w:val="20"/>
                <w:lang w:eastAsia="cs-CZ"/>
              </w:rPr>
              <w:t>.</w:t>
            </w:r>
          </w:p>
          <w:p w14:paraId="42AAFDC6" w14:textId="2CDEB7A1"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Vodivost germania</w:t>
            </w:r>
            <w:r w:rsidR="005F37E7" w:rsidRPr="00F0382E">
              <w:rPr>
                <w:rFonts w:ascii="Times New Roman" w:hAnsi="Times New Roman" w:cs="Times New Roman"/>
                <w:sz w:val="20"/>
                <w:szCs w:val="20"/>
                <w:lang w:eastAsia="cs-CZ"/>
              </w:rPr>
              <w:t>.</w:t>
            </w:r>
          </w:p>
          <w:p w14:paraId="34D67A02" w14:textId="2BC91003"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Fotoelektrický jev ve vakuové fotonce</w:t>
            </w:r>
            <w:r w:rsidR="005F37E7" w:rsidRPr="00F0382E">
              <w:rPr>
                <w:rFonts w:ascii="Times New Roman" w:hAnsi="Times New Roman" w:cs="Times New Roman"/>
                <w:sz w:val="20"/>
                <w:szCs w:val="20"/>
                <w:lang w:eastAsia="cs-CZ"/>
              </w:rPr>
              <w:t>.</w:t>
            </w:r>
          </w:p>
          <w:p w14:paraId="231379D7" w14:textId="2220781F"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Fotovoltaický článek</w:t>
            </w:r>
            <w:r w:rsidR="005F37E7" w:rsidRPr="00F0382E">
              <w:rPr>
                <w:rFonts w:ascii="Times New Roman" w:hAnsi="Times New Roman" w:cs="Times New Roman"/>
                <w:sz w:val="20"/>
                <w:szCs w:val="20"/>
                <w:lang w:eastAsia="cs-CZ"/>
              </w:rPr>
              <w:t>.</w:t>
            </w:r>
          </w:p>
          <w:p w14:paraId="0ACB3DFD" w14:textId="7C2508C3" w:rsidR="005110DD"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Vodivost germania, Hallův jev</w:t>
            </w:r>
            <w:r w:rsidR="005F37E7" w:rsidRPr="00F0382E">
              <w:rPr>
                <w:rFonts w:ascii="Times New Roman" w:hAnsi="Times New Roman" w:cs="Times New Roman"/>
                <w:sz w:val="20"/>
                <w:szCs w:val="20"/>
                <w:lang w:eastAsia="cs-CZ"/>
              </w:rPr>
              <w:t>.</w:t>
            </w:r>
          </w:p>
          <w:p w14:paraId="019DDB48" w14:textId="77777777" w:rsidR="005110DD" w:rsidRDefault="005110DD" w:rsidP="00F8305C">
            <w:pPr>
              <w:jc w:val="both"/>
              <w:rPr>
                <w:b/>
                <w:bCs/>
              </w:rPr>
            </w:pPr>
          </w:p>
          <w:p w14:paraId="1FF1FED9"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21CA8C53" w14:textId="77777777" w:rsidR="005110DD" w:rsidRPr="000C69A4"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3BAACFAA" w14:textId="77777777" w:rsidR="002C213D" w:rsidRPr="00065238" w:rsidRDefault="002C213D" w:rsidP="002C213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popsat veličiny charakterizující elektrické pole</w:t>
            </w:r>
          </w:p>
          <w:p w14:paraId="22ED7285" w14:textId="77777777" w:rsidR="002C213D" w:rsidRPr="00065238" w:rsidRDefault="002C213D" w:rsidP="002C213D">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vysvětlit pojmy v obvodech stejnosměrných a střídavých proudů</w:t>
            </w:r>
          </w:p>
          <w:p w14:paraId="0A4F0FEB" w14:textId="77777777" w:rsidR="002C213D" w:rsidRPr="00065238" w:rsidRDefault="002C213D" w:rsidP="002C213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popsat veličiny charakterizující magnetické pole</w:t>
            </w:r>
          </w:p>
          <w:p w14:paraId="1622554F" w14:textId="77777777" w:rsidR="002C213D" w:rsidRPr="00065238" w:rsidRDefault="002C213D" w:rsidP="002C213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zobecnit elektrické a magnetické zákony pro popis chování elektromagnetického pole</w:t>
            </w:r>
          </w:p>
          <w:p w14:paraId="3E2F6E3F" w14:textId="77777777" w:rsidR="002C213D" w:rsidRPr="00065238" w:rsidRDefault="002C213D" w:rsidP="002C213D">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 xml:space="preserve">popsat problematiku nelineárních prvků </w:t>
            </w:r>
          </w:p>
          <w:p w14:paraId="727601B0" w14:textId="77777777" w:rsidR="005110DD" w:rsidRPr="000C69A4" w:rsidRDefault="005110DD" w:rsidP="00F8305C">
            <w:pPr>
              <w:tabs>
                <w:tab w:val="left" w:pos="328"/>
              </w:tabs>
              <w:rPr>
                <w:b/>
                <w:color w:val="000000" w:themeColor="text1"/>
              </w:rPr>
            </w:pPr>
          </w:p>
          <w:p w14:paraId="342BA19B" w14:textId="77777777" w:rsidR="005110DD" w:rsidRPr="000C69A4" w:rsidRDefault="005110DD" w:rsidP="00F8305C">
            <w:pPr>
              <w:tabs>
                <w:tab w:val="left" w:pos="328"/>
              </w:tabs>
              <w:rPr>
                <w:b/>
                <w:color w:val="000000" w:themeColor="text1"/>
              </w:rPr>
            </w:pPr>
            <w:r w:rsidRPr="000C69A4">
              <w:rPr>
                <w:b/>
                <w:color w:val="000000" w:themeColor="text1"/>
              </w:rPr>
              <w:t>Odborné dovednosti:</w:t>
            </w:r>
          </w:p>
          <w:p w14:paraId="0B7918E7" w14:textId="77777777" w:rsidR="002C213D" w:rsidRPr="00065238" w:rsidRDefault="002C213D" w:rsidP="002C213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sestavit elektrický obvod podle jednoduchého zadání</w:t>
            </w:r>
          </w:p>
          <w:p w14:paraId="3FBD07E5" w14:textId="5AE5051E" w:rsidR="002C213D" w:rsidRPr="00065238" w:rsidRDefault="002C213D" w:rsidP="002C213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A28BD">
              <w:rPr>
                <w:rFonts w:ascii="Times New Roman" w:hAnsi="Times New Roman" w:cs="Times New Roman"/>
                <w:sz w:val="20"/>
                <w:szCs w:val="20"/>
                <w:lang w:eastAsia="cs-CZ"/>
              </w:rPr>
              <w:t>vypočítat elektrické a magnetické veličiny z hodnot měřených na obvodu</w:t>
            </w:r>
          </w:p>
          <w:p w14:paraId="51E4BBF3" w14:textId="77777777" w:rsidR="002C213D" w:rsidRPr="00065238" w:rsidRDefault="002C213D" w:rsidP="002C213D">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měřit v obvodech stejnosměrných a střídavých proudů</w:t>
            </w:r>
          </w:p>
          <w:p w14:paraId="4F0B385C" w14:textId="348BC0DB" w:rsidR="002C213D" w:rsidRPr="00065238" w:rsidRDefault="002C213D" w:rsidP="002C213D">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provádět měření v RLC obvodech</w:t>
            </w:r>
          </w:p>
          <w:p w14:paraId="7C7E0E84" w14:textId="77777777" w:rsidR="002C213D" w:rsidRPr="00FA5554" w:rsidRDefault="002C213D" w:rsidP="002C213D">
            <w:pPr>
              <w:pStyle w:val="Odstavecseseznamem"/>
              <w:numPr>
                <w:ilvl w:val="0"/>
                <w:numId w:val="6"/>
              </w:numPr>
              <w:spacing w:after="0" w:line="240" w:lineRule="auto"/>
              <w:ind w:left="170" w:hanging="170"/>
            </w:pPr>
            <w:r>
              <w:rPr>
                <w:rFonts w:ascii="Times New Roman" w:hAnsi="Times New Roman" w:cs="Times New Roman"/>
                <w:sz w:val="20"/>
                <w:szCs w:val="20"/>
                <w:lang w:eastAsia="cs-CZ"/>
              </w:rPr>
              <w:t>demonstrovat fotoelektrický jev</w:t>
            </w:r>
          </w:p>
          <w:p w14:paraId="08E37F52" w14:textId="7072530B" w:rsidR="005110DD" w:rsidRPr="005A0406" w:rsidRDefault="002C213D" w:rsidP="002C213D">
            <w:pPr>
              <w:pStyle w:val="Odstavecseseznamem"/>
              <w:numPr>
                <w:ilvl w:val="0"/>
                <w:numId w:val="6"/>
              </w:numPr>
              <w:spacing w:after="0" w:line="240" w:lineRule="auto"/>
              <w:ind w:left="170" w:hanging="170"/>
            </w:pPr>
            <w:r>
              <w:rPr>
                <w:rFonts w:ascii="Times New Roman" w:hAnsi="Times New Roman" w:cs="Times New Roman"/>
                <w:sz w:val="20"/>
                <w:szCs w:val="20"/>
                <w:lang w:eastAsia="cs-CZ"/>
              </w:rPr>
              <w:t>měřit charakteristiky nelineárních prvků</w:t>
            </w:r>
          </w:p>
        </w:tc>
      </w:tr>
      <w:tr w:rsidR="005110DD" w14:paraId="0FBBDEE7"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568E1FBB" w14:textId="77777777" w:rsidR="005110DD" w:rsidRPr="005A0406" w:rsidRDefault="005110DD"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25643116" w14:textId="77777777" w:rsidR="005110DD" w:rsidRDefault="005110DD" w:rsidP="00F8305C">
            <w:pPr>
              <w:jc w:val="both"/>
            </w:pPr>
          </w:p>
        </w:tc>
      </w:tr>
      <w:tr w:rsidR="005110DD" w14:paraId="20ABAEA9" w14:textId="77777777" w:rsidTr="001041BE">
        <w:trPr>
          <w:gridBefore w:val="1"/>
          <w:gridAfter w:val="1"/>
          <w:wBefore w:w="393" w:type="dxa"/>
          <w:wAfter w:w="101" w:type="dxa"/>
          <w:trHeight w:val="1423"/>
        </w:trPr>
        <w:tc>
          <w:tcPr>
            <w:tcW w:w="9855" w:type="dxa"/>
            <w:gridSpan w:val="15"/>
            <w:tcBorders>
              <w:top w:val="nil"/>
              <w:bottom w:val="single" w:sz="4" w:space="0" w:color="auto"/>
            </w:tcBorders>
          </w:tcPr>
          <w:p w14:paraId="35630974" w14:textId="77777777" w:rsidR="005110DD" w:rsidRPr="000C69A4" w:rsidRDefault="005110DD" w:rsidP="00F8305C">
            <w:pPr>
              <w:jc w:val="both"/>
              <w:rPr>
                <w:b/>
                <w:bCs/>
                <w:u w:val="single"/>
              </w:rPr>
            </w:pPr>
            <w:r w:rsidRPr="000C69A4">
              <w:rPr>
                <w:b/>
                <w:bCs/>
                <w:u w:val="single"/>
              </w:rPr>
              <w:t>Metody a přístupy používané ve výuce</w:t>
            </w:r>
          </w:p>
          <w:p w14:paraId="17FA0274" w14:textId="77777777" w:rsidR="00CC6FB7" w:rsidRPr="000C69A4" w:rsidRDefault="00CC6FB7" w:rsidP="00CC6FB7">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6D3CE558" w14:textId="77777777" w:rsidR="00CC6FB7" w:rsidRDefault="00CC6FB7" w:rsidP="00CC6FB7">
            <w:pPr>
              <w:jc w:val="both"/>
              <w:rPr>
                <w:color w:val="000000"/>
                <w:shd w:val="clear" w:color="auto" w:fill="FFFFFF"/>
              </w:rPr>
            </w:pPr>
            <w:r w:rsidRPr="009A1F7F">
              <w:t>Demonstrace, Dialogická (diskuse, rozhovor, brainstorming)</w:t>
            </w:r>
          </w:p>
          <w:p w14:paraId="54374C91" w14:textId="77777777" w:rsidR="00CC6FB7" w:rsidRDefault="00CC6FB7" w:rsidP="00CC6FB7">
            <w:pPr>
              <w:jc w:val="both"/>
              <w:rPr>
                <w:color w:val="000000"/>
                <w:shd w:val="clear" w:color="auto" w:fill="FFFFFF"/>
              </w:rPr>
            </w:pPr>
          </w:p>
          <w:p w14:paraId="68812A38" w14:textId="77777777" w:rsidR="00CC6FB7" w:rsidRPr="000C69A4" w:rsidRDefault="00CC6FB7" w:rsidP="00CC6FB7">
            <w:pPr>
              <w:jc w:val="both"/>
              <w:rPr>
                <w:b/>
                <w:bCs/>
              </w:rPr>
            </w:pPr>
            <w:r w:rsidRPr="000C69A4">
              <w:rPr>
                <w:b/>
                <w:bCs/>
              </w:rPr>
              <w:t>Pro dosažení odborných dovedností jsou užívány vyučovací metody:</w:t>
            </w:r>
          </w:p>
          <w:p w14:paraId="3E3D947D" w14:textId="77777777" w:rsidR="00CC6FB7" w:rsidRPr="006D0F29" w:rsidRDefault="00CC6FB7" w:rsidP="00CC6FB7">
            <w:pPr>
              <w:rPr>
                <w:color w:val="000000"/>
                <w:shd w:val="clear" w:color="auto" w:fill="FFFFFF"/>
              </w:rPr>
            </w:pPr>
            <w:r>
              <w:rPr>
                <w:color w:val="000000"/>
                <w:shd w:val="clear" w:color="auto" w:fill="FFFFFF"/>
              </w:rPr>
              <w:t>Laborování, Praktické procvičování, Týmová práce</w:t>
            </w:r>
          </w:p>
          <w:p w14:paraId="5B7659B3" w14:textId="77777777" w:rsidR="00CC6FB7" w:rsidRDefault="00CC6FB7" w:rsidP="00CC6FB7"/>
          <w:p w14:paraId="665BFD25" w14:textId="77777777" w:rsidR="00CC6FB7" w:rsidRPr="009A1F7F" w:rsidRDefault="00CC6FB7" w:rsidP="00CC6FB7">
            <w:pPr>
              <w:pStyle w:val="Nadpis5"/>
              <w:spacing w:before="0"/>
              <w:rPr>
                <w:rFonts w:ascii="Times New Roman" w:eastAsia="Times New Roman" w:hAnsi="Times New Roman" w:cs="Times New Roman"/>
                <w:b/>
                <w:bCs/>
                <w:color w:val="auto"/>
              </w:rPr>
            </w:pPr>
            <w:r w:rsidRPr="009A1F7F">
              <w:rPr>
                <w:rFonts w:ascii="Times New Roman" w:eastAsia="Times New Roman" w:hAnsi="Times New Roman" w:cs="Times New Roman"/>
                <w:b/>
                <w:bCs/>
                <w:color w:val="auto"/>
              </w:rPr>
              <w:t>Očekávané výsledky učení dosažené studiem předmětu jsou ověřovány hodnoticími metodami:</w:t>
            </w:r>
          </w:p>
          <w:p w14:paraId="01743AD7" w14:textId="0F62E670" w:rsidR="00CC6FB7" w:rsidRDefault="00CC6FB7" w:rsidP="00F8305C">
            <w:pPr>
              <w:jc w:val="both"/>
              <w:rPr>
                <w:strike/>
                <w:color w:val="000000"/>
              </w:rPr>
            </w:pPr>
            <w:r w:rsidRPr="009A1F7F">
              <w:rPr>
                <w:color w:val="000000"/>
              </w:rPr>
              <w:t>Rozbor produktů pracovní činnosti studenta (technické práce)</w:t>
            </w:r>
          </w:p>
          <w:p w14:paraId="5E810DC4" w14:textId="77777777" w:rsidR="00CC6FB7" w:rsidRPr="008440C7" w:rsidRDefault="00CC6FB7" w:rsidP="00F8305C">
            <w:pPr>
              <w:jc w:val="both"/>
              <w:rPr>
                <w:strike/>
                <w:color w:val="000000"/>
              </w:rPr>
            </w:pPr>
          </w:p>
          <w:p w14:paraId="37F70D26" w14:textId="5109987F" w:rsidR="005110DD" w:rsidRPr="000C69A4" w:rsidRDefault="00910D1F" w:rsidP="00F8305C">
            <w:pPr>
              <w:jc w:val="both"/>
              <w:rPr>
                <w:b/>
                <w:bCs/>
                <w:u w:val="single"/>
              </w:rPr>
            </w:pPr>
            <w:r w:rsidRPr="000C69A4">
              <w:rPr>
                <w:b/>
                <w:bCs/>
                <w:u w:val="single"/>
              </w:rPr>
              <w:t>P</w:t>
            </w:r>
            <w:r w:rsidR="005110DD" w:rsidRPr="000C69A4">
              <w:rPr>
                <w:b/>
                <w:bCs/>
                <w:u w:val="single"/>
              </w:rPr>
              <w:t>oužívané didaktické prostředky</w:t>
            </w:r>
          </w:p>
          <w:p w14:paraId="1BC04027" w14:textId="77777777" w:rsidR="005110DD" w:rsidRPr="0071371D" w:rsidRDefault="005110DD" w:rsidP="00F8305C">
            <w:pPr>
              <w:jc w:val="both"/>
            </w:pPr>
            <w:r w:rsidRPr="000C69A4">
              <w:lastRenderedPageBreak/>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3969C760" w14:textId="77777777" w:rsidR="005110DD" w:rsidRPr="0071371D" w:rsidRDefault="005110DD" w:rsidP="00F8305C">
            <w:pPr>
              <w:jc w:val="both"/>
            </w:pPr>
          </w:p>
          <w:p w14:paraId="2A1271FD" w14:textId="64922947" w:rsidR="005110DD"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663BC33D"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75584243" w14:textId="77777777" w:rsidR="005110DD" w:rsidRDefault="005110DD" w:rsidP="00F8305C">
            <w:pPr>
              <w:jc w:val="both"/>
            </w:pPr>
            <w:r>
              <w:rPr>
                <w:b/>
              </w:rPr>
              <w:lastRenderedPageBreak/>
              <w:t>Studijní literatura a studijní pomůcky</w:t>
            </w:r>
          </w:p>
        </w:tc>
        <w:tc>
          <w:tcPr>
            <w:tcW w:w="6202" w:type="dxa"/>
            <w:gridSpan w:val="10"/>
            <w:tcBorders>
              <w:top w:val="single" w:sz="4" w:space="0" w:color="auto"/>
              <w:bottom w:val="nil"/>
            </w:tcBorders>
          </w:tcPr>
          <w:p w14:paraId="55F2FF5F" w14:textId="77777777" w:rsidR="005110DD" w:rsidRDefault="005110DD" w:rsidP="00F8305C">
            <w:pPr>
              <w:jc w:val="both"/>
            </w:pPr>
          </w:p>
        </w:tc>
      </w:tr>
      <w:tr w:rsidR="005110DD" w14:paraId="28B6566D" w14:textId="77777777" w:rsidTr="001041BE">
        <w:trPr>
          <w:gridBefore w:val="1"/>
          <w:gridAfter w:val="1"/>
          <w:wBefore w:w="393" w:type="dxa"/>
          <w:wAfter w:w="101" w:type="dxa"/>
          <w:trHeight w:val="1497"/>
        </w:trPr>
        <w:tc>
          <w:tcPr>
            <w:tcW w:w="9855" w:type="dxa"/>
            <w:gridSpan w:val="15"/>
            <w:tcBorders>
              <w:top w:val="nil"/>
            </w:tcBorders>
          </w:tcPr>
          <w:p w14:paraId="4D820C3D" w14:textId="77777777" w:rsidR="002C213D" w:rsidRPr="00FC233B" w:rsidRDefault="002C213D" w:rsidP="002C213D">
            <w:pPr>
              <w:jc w:val="both"/>
              <w:rPr>
                <w:u w:val="single"/>
              </w:rPr>
            </w:pPr>
            <w:r w:rsidRPr="00FC233B">
              <w:rPr>
                <w:u w:val="single"/>
              </w:rPr>
              <w:t>Povinná literatura:</w:t>
            </w:r>
          </w:p>
          <w:p w14:paraId="111C5EA6" w14:textId="77777777" w:rsidR="002C213D" w:rsidRDefault="002C213D" w:rsidP="002C213D">
            <w:pPr>
              <w:jc w:val="both"/>
            </w:pPr>
            <w:r>
              <w:t>FEYNMAN, R.P., LEIGHTON, R.B., SANDS, M.L</w:t>
            </w:r>
            <w:r w:rsidRPr="004E5942">
              <w:t>. Feynmanovy přednášky z fyziky.</w:t>
            </w:r>
            <w:r>
              <w:t xml:space="preserve"> Revidované vydání. Praha: Fragment, 2024. ISBN 978-80-253-7063-6.</w:t>
            </w:r>
          </w:p>
          <w:p w14:paraId="0867BBA8" w14:textId="77777777" w:rsidR="002C213D" w:rsidRDefault="002C213D" w:rsidP="002C213D">
            <w:pPr>
              <w:jc w:val="both"/>
            </w:pPr>
            <w:r>
              <w:t>HALLIDAY, D., RESNICK, R., WALKER, J., DUB, P. (Ed.) Fyzika: vysokoškolská učebnice fyziky. Přeprac. vyd. Překlady vysokoškolských učebnic, sv. 4. Brno: VUTIUM, 2013. ISBN 978-80-214-4123-1.</w:t>
            </w:r>
          </w:p>
          <w:p w14:paraId="0E96DC19" w14:textId="3575F733" w:rsidR="002C213D" w:rsidRDefault="002C213D" w:rsidP="002C213D">
            <w:pPr>
              <w:jc w:val="both"/>
            </w:pPr>
            <w:r>
              <w:t>FEYNMAN, R.P., GOTTLIEB, M.A., LEIGHTON, R., LEIGHTON, R.B. </w:t>
            </w:r>
            <w:r w:rsidRPr="001C66FF">
              <w:t xml:space="preserve">Feynmanovy přednášky z fyziky: doplněk k Feynmanovým přednáškám z fyziky. </w:t>
            </w:r>
            <w:r>
              <w:t>Praha: Fragment, 2007. ISBN 9788025303917.</w:t>
            </w:r>
          </w:p>
          <w:p w14:paraId="56433C6E" w14:textId="77777777" w:rsidR="00CC6FB7" w:rsidRPr="00CC6FB7" w:rsidRDefault="00CC6FB7" w:rsidP="00CC6FB7">
            <w:pPr>
              <w:jc w:val="both"/>
            </w:pPr>
            <w:r w:rsidRPr="00CC6FB7">
              <w:t>PURCELL, E.M., MORIN, D.J. Electricity and Magnetism. Cambridge: Cambridge University Press, 2013. ISBN 987-1-107-01402-2.</w:t>
            </w:r>
          </w:p>
          <w:p w14:paraId="09993998" w14:textId="7B70C1B1" w:rsidR="00CC6FB7" w:rsidRDefault="00CC6FB7" w:rsidP="00CC6FB7">
            <w:pPr>
              <w:jc w:val="both"/>
            </w:pPr>
            <w:r w:rsidRPr="00CC6FB7">
              <w:t>SERWAY, J., RAYMOND, A. Physics for Scientists and Engineers with Modern Physics. Thomson</w:t>
            </w:r>
            <w:r>
              <w:t>,</w:t>
            </w:r>
            <w:r w:rsidRPr="00CC6FB7">
              <w:t xml:space="preserve"> 2008. ISBN-13 978-0-495-11245-7.</w:t>
            </w:r>
          </w:p>
          <w:p w14:paraId="4C866A2C" w14:textId="77777777" w:rsidR="002C213D" w:rsidRDefault="002C213D" w:rsidP="002C213D"/>
          <w:p w14:paraId="5BA3F193" w14:textId="77777777" w:rsidR="002C213D" w:rsidRPr="00FC233B" w:rsidRDefault="002C213D" w:rsidP="002C213D">
            <w:pPr>
              <w:jc w:val="both"/>
              <w:rPr>
                <w:u w:val="single"/>
              </w:rPr>
            </w:pPr>
            <w:r w:rsidRPr="00FC233B">
              <w:rPr>
                <w:u w:val="single"/>
              </w:rPr>
              <w:t>Doporučená literatura:</w:t>
            </w:r>
          </w:p>
          <w:p w14:paraId="3B777B34" w14:textId="77777777" w:rsidR="002C213D" w:rsidRDefault="002C213D" w:rsidP="002C213D">
            <w:pPr>
              <w:jc w:val="both"/>
            </w:pPr>
            <w:r>
              <w:t>HALLIDAY, D., RESNICK, R., WALKER, J. Fundamentals of Physics. 9th Ed. Hoboken: John Wiley, 2011. ISBN 9780470469088.</w:t>
            </w:r>
          </w:p>
          <w:p w14:paraId="71BE5BD2" w14:textId="77777777" w:rsidR="002C213D" w:rsidRDefault="002C213D" w:rsidP="002C213D">
            <w:pPr>
              <w:jc w:val="both"/>
            </w:pPr>
            <w:r>
              <w:t>WALKER, J. </w:t>
            </w:r>
            <w:r w:rsidRPr="001C66FF">
              <w:t xml:space="preserve">Halliday &amp; Resnick </w:t>
            </w:r>
            <w:r>
              <w:t>P</w:t>
            </w:r>
            <w:r w:rsidRPr="001C66FF">
              <w:t xml:space="preserve">rinciples of </w:t>
            </w:r>
            <w:r>
              <w:t>P</w:t>
            </w:r>
            <w:r w:rsidRPr="001C66FF">
              <w:t>hysics</w:t>
            </w:r>
            <w:r>
              <w:t>. Extended Edition. Singapore: Wiley, 2023. ISBN 978-1-119-82061-1.</w:t>
            </w:r>
          </w:p>
          <w:p w14:paraId="2ED570A4" w14:textId="77777777" w:rsidR="002C213D" w:rsidRDefault="002C213D" w:rsidP="002C213D">
            <w:pPr>
              <w:jc w:val="both"/>
            </w:pPr>
            <w:r>
              <w:t>SVOBODA, E. </w:t>
            </w:r>
            <w:r w:rsidRPr="001C66FF">
              <w:t>Přehled středoškolské fyziky.</w:t>
            </w:r>
            <w:r>
              <w:t xml:space="preserve"> 4. upr. vyd. Praha: Prometheus, 2006. ISBN 8071963070.</w:t>
            </w:r>
          </w:p>
          <w:p w14:paraId="4D4F060A" w14:textId="77777777" w:rsidR="002C213D" w:rsidRDefault="002C213D" w:rsidP="002C213D">
            <w:pPr>
              <w:jc w:val="both"/>
            </w:pPr>
            <w:r>
              <w:t>LANK, V., VONDRA, M. </w:t>
            </w:r>
            <w:r w:rsidRPr="001C66FF">
              <w:t>Fyzika v kostce: pro střední školy.</w:t>
            </w:r>
            <w:r>
              <w:t xml:space="preserve"> Maturita v kostce. Praha: Fragment, 2007. ISBN 9788025302286.</w:t>
            </w:r>
          </w:p>
          <w:p w14:paraId="6BA78BE4" w14:textId="77777777" w:rsidR="002C213D" w:rsidRPr="001C66FF" w:rsidRDefault="002C213D" w:rsidP="002C213D">
            <w:pPr>
              <w:jc w:val="both"/>
            </w:pPr>
            <w:r>
              <w:t>SLAVÍK, J. </w:t>
            </w:r>
            <w:r w:rsidRPr="001C66FF">
              <w:t>Řešené příklady z fyziky</w:t>
            </w:r>
            <w:r>
              <w:t>. 1. Klasická fyzika. 5 vyd. Plzeň: ZČU, 2004. ISBN 8070828765.</w:t>
            </w:r>
          </w:p>
          <w:p w14:paraId="08AB24FB" w14:textId="15AE9700" w:rsidR="005110DD" w:rsidRPr="00D22542" w:rsidRDefault="002C213D" w:rsidP="002C213D">
            <w:r w:rsidRPr="001C66FF">
              <w:t>SLAVÍK, J. Řešené příklady z fyziky. 2.</w:t>
            </w:r>
            <w:r>
              <w:t xml:space="preserve"> Moderní fyzika. 2. přeprac. vyd. Plzeň: ZČU</w:t>
            </w:r>
            <w:r w:rsidRPr="00CC6FB7">
              <w:t>, 2003. ISBN</w:t>
            </w:r>
            <w:r>
              <w:t xml:space="preserve"> 8070829842.</w:t>
            </w:r>
          </w:p>
        </w:tc>
      </w:tr>
      <w:tr w:rsidR="005110DD" w14:paraId="042EC358"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761E51A3" w14:textId="77777777" w:rsidR="005110DD" w:rsidRDefault="005110DD" w:rsidP="00F8305C">
            <w:pPr>
              <w:jc w:val="center"/>
              <w:rPr>
                <w:b/>
              </w:rPr>
            </w:pPr>
            <w:r>
              <w:rPr>
                <w:b/>
              </w:rPr>
              <w:t>Informace ke kombinované nebo distanční formě</w:t>
            </w:r>
          </w:p>
        </w:tc>
      </w:tr>
      <w:tr w:rsidR="005110DD" w14:paraId="791EDF9A"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1108B474" w14:textId="77777777" w:rsidR="005110DD" w:rsidRDefault="005110DD" w:rsidP="00F8305C">
            <w:pPr>
              <w:jc w:val="both"/>
            </w:pPr>
            <w:r>
              <w:rPr>
                <w:b/>
              </w:rPr>
              <w:t>Rozsah konzultací (soustředění)</w:t>
            </w:r>
          </w:p>
        </w:tc>
        <w:tc>
          <w:tcPr>
            <w:tcW w:w="889" w:type="dxa"/>
            <w:tcBorders>
              <w:top w:val="single" w:sz="2" w:space="0" w:color="auto"/>
            </w:tcBorders>
          </w:tcPr>
          <w:p w14:paraId="15FF836F" w14:textId="299C0C85" w:rsidR="005110DD" w:rsidRDefault="00766418" w:rsidP="00766418">
            <w:pPr>
              <w:jc w:val="center"/>
            </w:pPr>
            <w:r>
              <w:t>8</w:t>
            </w:r>
          </w:p>
        </w:tc>
        <w:tc>
          <w:tcPr>
            <w:tcW w:w="4179" w:type="dxa"/>
            <w:gridSpan w:val="7"/>
            <w:tcBorders>
              <w:top w:val="single" w:sz="2" w:space="0" w:color="auto"/>
            </w:tcBorders>
            <w:shd w:val="clear" w:color="auto" w:fill="F7CAAC"/>
          </w:tcPr>
          <w:p w14:paraId="06620322" w14:textId="77777777" w:rsidR="005110DD" w:rsidRDefault="005110DD" w:rsidP="00F8305C">
            <w:pPr>
              <w:jc w:val="both"/>
              <w:rPr>
                <w:b/>
              </w:rPr>
            </w:pPr>
            <w:r>
              <w:rPr>
                <w:b/>
              </w:rPr>
              <w:t xml:space="preserve">hodin </w:t>
            </w:r>
          </w:p>
        </w:tc>
      </w:tr>
      <w:tr w:rsidR="005110DD" w14:paraId="16E3601B" w14:textId="77777777" w:rsidTr="001041BE">
        <w:trPr>
          <w:gridBefore w:val="1"/>
          <w:gridAfter w:val="1"/>
          <w:wBefore w:w="393" w:type="dxa"/>
          <w:wAfter w:w="101" w:type="dxa"/>
        </w:trPr>
        <w:tc>
          <w:tcPr>
            <w:tcW w:w="9855" w:type="dxa"/>
            <w:gridSpan w:val="15"/>
            <w:shd w:val="clear" w:color="auto" w:fill="F7CAAC"/>
          </w:tcPr>
          <w:p w14:paraId="30751640" w14:textId="77777777" w:rsidR="005110DD" w:rsidRDefault="005110DD" w:rsidP="00F8305C">
            <w:pPr>
              <w:jc w:val="both"/>
              <w:rPr>
                <w:b/>
              </w:rPr>
            </w:pPr>
            <w:r>
              <w:rPr>
                <w:b/>
              </w:rPr>
              <w:t>Informace o způsobu kontaktu s vyučujícím</w:t>
            </w:r>
          </w:p>
        </w:tc>
      </w:tr>
      <w:tr w:rsidR="005110DD" w14:paraId="55B2CE6C" w14:textId="77777777" w:rsidTr="001041BE">
        <w:trPr>
          <w:gridBefore w:val="1"/>
          <w:gridAfter w:val="1"/>
          <w:wBefore w:w="393" w:type="dxa"/>
          <w:wAfter w:w="101" w:type="dxa"/>
          <w:trHeight w:val="1373"/>
        </w:trPr>
        <w:tc>
          <w:tcPr>
            <w:tcW w:w="9855" w:type="dxa"/>
            <w:gridSpan w:val="15"/>
          </w:tcPr>
          <w:p w14:paraId="7A443794" w14:textId="78561D08" w:rsidR="00D55912" w:rsidRPr="002C213D" w:rsidRDefault="00D55912" w:rsidP="00D55912">
            <w:pPr>
              <w:pStyle w:val="TableParagraph"/>
              <w:spacing w:line="240" w:lineRule="auto"/>
              <w:ind w:left="0"/>
              <w:rPr>
                <w:sz w:val="20"/>
                <w:szCs w:val="20"/>
              </w:rPr>
            </w:pPr>
            <w:r w:rsidRPr="002C213D">
              <w:rPr>
                <w:sz w:val="20"/>
                <w:szCs w:val="20"/>
              </w:rPr>
              <w:t>Studenti se účastní výuky, kde je jim redukovanou formou prezentována látka dle anotace předmětu. Výuka je realizována v blocích. Studentům budou určeny čás</w:t>
            </w:r>
            <w:r w:rsidRPr="00CC6FB7">
              <w:rPr>
                <w:sz w:val="20"/>
                <w:szCs w:val="20"/>
              </w:rPr>
              <w:t xml:space="preserve">ti učiva k samostatnému nastudování. </w:t>
            </w:r>
            <w:r w:rsidR="002C213D" w:rsidRPr="00CC6FB7">
              <w:rPr>
                <w:sz w:val="20"/>
                <w:szCs w:val="20"/>
              </w:rPr>
              <w:t xml:space="preserve">Pro udělení zápočtu je nutná účast a samostatná práce v laboratorních cvičeních. Z každé odcvičené laboratorní úlohy je student povinen zpracovat protokol v odpovídajícím rozsahu a kvalitě. </w:t>
            </w:r>
            <w:r w:rsidRPr="00CC6FB7">
              <w:rPr>
                <w:sz w:val="20"/>
                <w:szCs w:val="20"/>
              </w:rPr>
              <w:t>Konzultace</w:t>
            </w:r>
            <w:r w:rsidRPr="002C213D">
              <w:rPr>
                <w:sz w:val="20"/>
                <w:szCs w:val="20"/>
              </w:rPr>
              <w:t xml:space="preserve"> jsou možné v rámci výuky nebo lze vyučujícího kontaktovat viz</w:t>
            </w:r>
            <w:r w:rsidRPr="002C213D">
              <w:rPr>
                <w:spacing w:val="-2"/>
                <w:sz w:val="20"/>
                <w:szCs w:val="20"/>
              </w:rPr>
              <w:t xml:space="preserve"> </w:t>
            </w:r>
            <w:r w:rsidRPr="002C213D">
              <w:rPr>
                <w:sz w:val="20"/>
                <w:szCs w:val="20"/>
              </w:rPr>
              <w:t>níže.</w:t>
            </w:r>
          </w:p>
          <w:p w14:paraId="2615160D" w14:textId="77777777" w:rsidR="00D55912" w:rsidRPr="00CE6F38" w:rsidRDefault="00D55912" w:rsidP="00D55912"/>
          <w:p w14:paraId="11FBB489" w14:textId="07018B94" w:rsidR="00D55912" w:rsidRDefault="00D55912" w:rsidP="00D55912">
            <w:pPr>
              <w:rPr>
                <w:spacing w:val="-4"/>
              </w:rPr>
            </w:pPr>
            <w:r w:rsidRPr="00CE6F38">
              <w:t>Možnosti komunikace s vyučujícím</w:t>
            </w:r>
            <w:r w:rsidRPr="00DE47B6">
              <w:t xml:space="preserve">: </w:t>
            </w:r>
            <w:hyperlink r:id="rId57" w:history="1">
              <w:r w:rsidR="00DE47B6" w:rsidRPr="00DE47B6">
                <w:rPr>
                  <w:rStyle w:val="Hypertextovodkaz"/>
                </w:rPr>
                <w:t>kutalkova@utb.cz,</w:t>
              </w:r>
            </w:hyperlink>
            <w:r w:rsidRPr="00DE47B6">
              <w:rPr>
                <w:spacing w:val="-6"/>
              </w:rPr>
              <w:t xml:space="preserve"> </w:t>
            </w:r>
            <w:r w:rsidRPr="00DE47B6">
              <w:t>576</w:t>
            </w:r>
            <w:r w:rsidRPr="00DE47B6">
              <w:rPr>
                <w:spacing w:val="-7"/>
              </w:rPr>
              <w:t xml:space="preserve"> </w:t>
            </w:r>
            <w:r w:rsidRPr="00DE47B6">
              <w:t>03</w:t>
            </w:r>
            <w:r w:rsidR="00DE47B6" w:rsidRPr="00DE47B6">
              <w:t>5</w:t>
            </w:r>
            <w:r w:rsidR="002C213D">
              <w:rPr>
                <w:spacing w:val="-5"/>
              </w:rPr>
              <w:t> </w:t>
            </w:r>
            <w:r w:rsidR="00DE47B6" w:rsidRPr="00DE47B6">
              <w:rPr>
                <w:spacing w:val="-4"/>
              </w:rPr>
              <w:t>104</w:t>
            </w:r>
            <w:r w:rsidRPr="00DE47B6">
              <w:rPr>
                <w:spacing w:val="-4"/>
              </w:rPr>
              <w:t>.</w:t>
            </w:r>
          </w:p>
          <w:p w14:paraId="615451B4" w14:textId="7ACF5548" w:rsidR="002C213D" w:rsidRDefault="002C213D" w:rsidP="00D55912">
            <w:pPr>
              <w:rPr>
                <w:spacing w:val="-4"/>
              </w:rPr>
            </w:pPr>
          </w:p>
          <w:p w14:paraId="7F07A4C3" w14:textId="6348C58C" w:rsidR="002C213D" w:rsidRDefault="002C213D" w:rsidP="00D55912">
            <w:pPr>
              <w:rPr>
                <w:spacing w:val="-4"/>
              </w:rPr>
            </w:pPr>
          </w:p>
          <w:p w14:paraId="79CF7DAC" w14:textId="28152C51" w:rsidR="002C213D" w:rsidRDefault="002C213D" w:rsidP="00D55912">
            <w:pPr>
              <w:rPr>
                <w:spacing w:val="-4"/>
              </w:rPr>
            </w:pPr>
          </w:p>
          <w:p w14:paraId="4F51EA94" w14:textId="14A110BA" w:rsidR="002C213D" w:rsidRDefault="002C213D" w:rsidP="00D55912">
            <w:pPr>
              <w:rPr>
                <w:spacing w:val="-4"/>
              </w:rPr>
            </w:pPr>
          </w:p>
          <w:p w14:paraId="020B64B3" w14:textId="0A22D231" w:rsidR="002C213D" w:rsidRDefault="002C213D" w:rsidP="00D55912">
            <w:pPr>
              <w:rPr>
                <w:spacing w:val="-4"/>
              </w:rPr>
            </w:pPr>
          </w:p>
          <w:p w14:paraId="74E646E4" w14:textId="413A864A" w:rsidR="002C213D" w:rsidRDefault="002C213D" w:rsidP="00D55912">
            <w:pPr>
              <w:rPr>
                <w:spacing w:val="-4"/>
              </w:rPr>
            </w:pPr>
          </w:p>
          <w:p w14:paraId="7D3E9DF8" w14:textId="663F322C" w:rsidR="002C213D" w:rsidRDefault="002C213D" w:rsidP="00D55912">
            <w:pPr>
              <w:rPr>
                <w:spacing w:val="-4"/>
              </w:rPr>
            </w:pPr>
          </w:p>
          <w:p w14:paraId="21749E39" w14:textId="11E6BB30" w:rsidR="002C213D" w:rsidRDefault="002C213D" w:rsidP="00D55912">
            <w:pPr>
              <w:rPr>
                <w:spacing w:val="-4"/>
              </w:rPr>
            </w:pPr>
          </w:p>
          <w:p w14:paraId="5BA7E90B" w14:textId="53A42535" w:rsidR="002C213D" w:rsidRDefault="002C213D" w:rsidP="00D55912">
            <w:pPr>
              <w:rPr>
                <w:spacing w:val="-4"/>
              </w:rPr>
            </w:pPr>
          </w:p>
          <w:p w14:paraId="5B3456C4" w14:textId="01F1885B" w:rsidR="002C213D" w:rsidRDefault="002C213D" w:rsidP="00D55912">
            <w:pPr>
              <w:rPr>
                <w:spacing w:val="-4"/>
              </w:rPr>
            </w:pPr>
          </w:p>
          <w:p w14:paraId="2A08B4CC" w14:textId="2B0CB042" w:rsidR="002C213D" w:rsidRDefault="002C213D" w:rsidP="00D55912">
            <w:pPr>
              <w:rPr>
                <w:spacing w:val="-4"/>
              </w:rPr>
            </w:pPr>
          </w:p>
          <w:p w14:paraId="20D29CA9" w14:textId="4AD0BA37" w:rsidR="002C213D" w:rsidRDefault="002C213D" w:rsidP="00D55912">
            <w:pPr>
              <w:rPr>
                <w:spacing w:val="-4"/>
              </w:rPr>
            </w:pPr>
          </w:p>
          <w:p w14:paraId="44849A02" w14:textId="2E152A40" w:rsidR="002C213D" w:rsidRDefault="002C213D" w:rsidP="00D55912">
            <w:pPr>
              <w:rPr>
                <w:spacing w:val="-4"/>
              </w:rPr>
            </w:pPr>
          </w:p>
          <w:p w14:paraId="7D02A5D3" w14:textId="69A081EA" w:rsidR="002C213D" w:rsidRDefault="002C213D" w:rsidP="00D55912">
            <w:pPr>
              <w:rPr>
                <w:spacing w:val="-4"/>
              </w:rPr>
            </w:pPr>
          </w:p>
          <w:p w14:paraId="4DA4EE5C" w14:textId="4B591F08" w:rsidR="002C213D" w:rsidRDefault="002C213D" w:rsidP="00D55912">
            <w:pPr>
              <w:rPr>
                <w:spacing w:val="-4"/>
              </w:rPr>
            </w:pPr>
          </w:p>
          <w:p w14:paraId="3508470E" w14:textId="77777777" w:rsidR="002C213D" w:rsidRDefault="002C213D" w:rsidP="00D55912"/>
          <w:p w14:paraId="5C3C6C02" w14:textId="77777777" w:rsidR="005110DD" w:rsidRDefault="005110DD" w:rsidP="00F8305C">
            <w:pPr>
              <w:jc w:val="both"/>
            </w:pPr>
          </w:p>
          <w:p w14:paraId="1508729A" w14:textId="77777777" w:rsidR="005110DD" w:rsidRDefault="005110DD" w:rsidP="00F8305C">
            <w:pPr>
              <w:jc w:val="both"/>
            </w:pPr>
          </w:p>
          <w:p w14:paraId="00214AAD" w14:textId="77777777" w:rsidR="005110DD" w:rsidRDefault="005110DD" w:rsidP="00F8305C">
            <w:pPr>
              <w:jc w:val="both"/>
            </w:pPr>
          </w:p>
          <w:p w14:paraId="68E93568" w14:textId="77777777" w:rsidR="005110DD" w:rsidRDefault="005110DD" w:rsidP="00F8305C">
            <w:pPr>
              <w:jc w:val="both"/>
            </w:pPr>
          </w:p>
        </w:tc>
      </w:tr>
      <w:tr w:rsidR="005110DD" w14:paraId="74E02C92"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3F171DD4" w14:textId="77777777" w:rsidR="005110DD" w:rsidRDefault="005110DD" w:rsidP="00F8305C">
            <w:pPr>
              <w:jc w:val="both"/>
              <w:rPr>
                <w:b/>
                <w:sz w:val="28"/>
              </w:rPr>
            </w:pPr>
            <w:bookmarkStart w:id="269" w:name="_Hlk190899591"/>
            <w:bookmarkEnd w:id="267"/>
            <w:r>
              <w:lastRenderedPageBreak/>
              <w:br w:type="page"/>
            </w:r>
            <w:r>
              <w:rPr>
                <w:b/>
                <w:sz w:val="28"/>
              </w:rPr>
              <w:t>B-III – Charakteristika studijního předmětu</w:t>
            </w:r>
          </w:p>
        </w:tc>
      </w:tr>
      <w:tr w:rsidR="005110DD" w14:paraId="2AFCB786"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571AE615"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3DF99603" w14:textId="1A39548B" w:rsidR="005110DD" w:rsidRPr="0062291E" w:rsidRDefault="0062291E" w:rsidP="00F8305C">
            <w:pPr>
              <w:jc w:val="both"/>
              <w:rPr>
                <w:b/>
                <w:bCs/>
              </w:rPr>
            </w:pPr>
            <w:bookmarkStart w:id="270" w:name="Anal_chem"/>
            <w:bookmarkEnd w:id="270"/>
            <w:r w:rsidRPr="0062291E">
              <w:rPr>
                <w:b/>
                <w:bCs/>
              </w:rPr>
              <w:t>Analytická chemie</w:t>
            </w:r>
          </w:p>
        </w:tc>
      </w:tr>
      <w:tr w:rsidR="005110DD" w14:paraId="6AB8EA92" w14:textId="77777777" w:rsidTr="001041BE">
        <w:trPr>
          <w:gridBefore w:val="1"/>
          <w:gridAfter w:val="1"/>
          <w:wBefore w:w="393" w:type="dxa"/>
          <w:wAfter w:w="101" w:type="dxa"/>
        </w:trPr>
        <w:tc>
          <w:tcPr>
            <w:tcW w:w="3435" w:type="dxa"/>
            <w:gridSpan w:val="4"/>
            <w:shd w:val="clear" w:color="auto" w:fill="F7CAAC"/>
          </w:tcPr>
          <w:p w14:paraId="3C195FA1" w14:textId="77777777" w:rsidR="005110DD" w:rsidRDefault="005110DD" w:rsidP="00F8305C">
            <w:pPr>
              <w:jc w:val="both"/>
              <w:rPr>
                <w:b/>
              </w:rPr>
            </w:pPr>
            <w:r>
              <w:rPr>
                <w:b/>
              </w:rPr>
              <w:t>Typ předmětu</w:t>
            </w:r>
          </w:p>
        </w:tc>
        <w:tc>
          <w:tcPr>
            <w:tcW w:w="3057" w:type="dxa"/>
            <w:gridSpan w:val="6"/>
          </w:tcPr>
          <w:p w14:paraId="3476760F" w14:textId="77777777" w:rsidR="005110DD" w:rsidRDefault="005110DD" w:rsidP="00F8305C">
            <w:pPr>
              <w:jc w:val="both"/>
            </w:pPr>
            <w:r>
              <w:t>povinný</w:t>
            </w:r>
          </w:p>
        </w:tc>
        <w:tc>
          <w:tcPr>
            <w:tcW w:w="2695" w:type="dxa"/>
            <w:gridSpan w:val="4"/>
            <w:shd w:val="clear" w:color="auto" w:fill="F7CAAC"/>
          </w:tcPr>
          <w:p w14:paraId="3F9BFDBC" w14:textId="77777777" w:rsidR="005110DD" w:rsidRDefault="005110DD" w:rsidP="00F8305C">
            <w:pPr>
              <w:jc w:val="both"/>
            </w:pPr>
            <w:r>
              <w:rPr>
                <w:b/>
              </w:rPr>
              <w:t>doporučený ročník / semestr</w:t>
            </w:r>
          </w:p>
        </w:tc>
        <w:tc>
          <w:tcPr>
            <w:tcW w:w="668" w:type="dxa"/>
          </w:tcPr>
          <w:p w14:paraId="5E61D86E" w14:textId="77777777" w:rsidR="005110DD" w:rsidRDefault="005110DD" w:rsidP="00F8305C">
            <w:pPr>
              <w:jc w:val="both"/>
            </w:pPr>
            <w:r>
              <w:t>2/ZS</w:t>
            </w:r>
          </w:p>
        </w:tc>
      </w:tr>
      <w:tr w:rsidR="005110DD" w14:paraId="63E51E95" w14:textId="77777777" w:rsidTr="001041BE">
        <w:trPr>
          <w:gridBefore w:val="1"/>
          <w:gridAfter w:val="1"/>
          <w:wBefore w:w="393" w:type="dxa"/>
          <w:wAfter w:w="101" w:type="dxa"/>
        </w:trPr>
        <w:tc>
          <w:tcPr>
            <w:tcW w:w="3435" w:type="dxa"/>
            <w:gridSpan w:val="4"/>
            <w:shd w:val="clear" w:color="auto" w:fill="F7CAAC"/>
          </w:tcPr>
          <w:p w14:paraId="530BD17C" w14:textId="77777777" w:rsidR="005110DD" w:rsidRDefault="005110DD" w:rsidP="00F8305C">
            <w:pPr>
              <w:jc w:val="both"/>
              <w:rPr>
                <w:b/>
              </w:rPr>
            </w:pPr>
            <w:r>
              <w:rPr>
                <w:b/>
              </w:rPr>
              <w:t>Rozsah studijního předmětu</w:t>
            </w:r>
          </w:p>
        </w:tc>
        <w:tc>
          <w:tcPr>
            <w:tcW w:w="1352" w:type="dxa"/>
            <w:gridSpan w:val="3"/>
          </w:tcPr>
          <w:p w14:paraId="077051D9" w14:textId="71985048" w:rsidR="005110DD" w:rsidRPr="00B74836" w:rsidRDefault="005110DD" w:rsidP="00F8305C">
            <w:pPr>
              <w:jc w:val="both"/>
            </w:pPr>
            <w:r w:rsidRPr="00B74836">
              <w:t>28p+</w:t>
            </w:r>
            <w:r w:rsidR="001C370D" w:rsidRPr="00B74836">
              <w:t>28</w:t>
            </w:r>
            <w:r w:rsidRPr="00B74836">
              <w:t>s+</w:t>
            </w:r>
            <w:r w:rsidR="001C370D" w:rsidRPr="00B74836">
              <w:t>0</w:t>
            </w:r>
            <w:r w:rsidRPr="00B74836">
              <w:t>l</w:t>
            </w:r>
          </w:p>
        </w:tc>
        <w:tc>
          <w:tcPr>
            <w:tcW w:w="889" w:type="dxa"/>
            <w:shd w:val="clear" w:color="auto" w:fill="F7CAAC"/>
          </w:tcPr>
          <w:p w14:paraId="7B00B677" w14:textId="77777777" w:rsidR="005110DD" w:rsidRPr="00B74836" w:rsidRDefault="005110DD" w:rsidP="00F8305C">
            <w:pPr>
              <w:jc w:val="both"/>
              <w:rPr>
                <w:b/>
              </w:rPr>
            </w:pPr>
            <w:r w:rsidRPr="00B74836">
              <w:rPr>
                <w:b/>
              </w:rPr>
              <w:t xml:space="preserve">hod. </w:t>
            </w:r>
          </w:p>
        </w:tc>
        <w:tc>
          <w:tcPr>
            <w:tcW w:w="816" w:type="dxa"/>
            <w:gridSpan w:val="2"/>
          </w:tcPr>
          <w:p w14:paraId="6564DBC1" w14:textId="4D989639" w:rsidR="005110DD" w:rsidRPr="00B74836" w:rsidRDefault="001C370D" w:rsidP="00F8305C">
            <w:pPr>
              <w:jc w:val="both"/>
            </w:pPr>
            <w:r w:rsidRPr="00B74836">
              <w:t>56</w:t>
            </w:r>
          </w:p>
        </w:tc>
        <w:tc>
          <w:tcPr>
            <w:tcW w:w="1479" w:type="dxa"/>
            <w:gridSpan w:val="2"/>
            <w:shd w:val="clear" w:color="auto" w:fill="F7CAAC"/>
          </w:tcPr>
          <w:p w14:paraId="694F63F0" w14:textId="77777777" w:rsidR="005110DD" w:rsidRDefault="005110DD" w:rsidP="00F8305C">
            <w:pPr>
              <w:jc w:val="both"/>
              <w:rPr>
                <w:b/>
              </w:rPr>
            </w:pPr>
            <w:r>
              <w:rPr>
                <w:b/>
              </w:rPr>
              <w:t>kreditů</w:t>
            </w:r>
          </w:p>
        </w:tc>
        <w:tc>
          <w:tcPr>
            <w:tcW w:w="1884" w:type="dxa"/>
            <w:gridSpan w:val="3"/>
          </w:tcPr>
          <w:p w14:paraId="25B9CC73" w14:textId="5A423C58" w:rsidR="005110DD" w:rsidRDefault="00494344" w:rsidP="00F8305C">
            <w:pPr>
              <w:jc w:val="both"/>
            </w:pPr>
            <w:r>
              <w:t>4</w:t>
            </w:r>
          </w:p>
        </w:tc>
      </w:tr>
      <w:tr w:rsidR="005110DD" w14:paraId="5FED102F" w14:textId="77777777" w:rsidTr="001041BE">
        <w:trPr>
          <w:gridBefore w:val="1"/>
          <w:gridAfter w:val="1"/>
          <w:wBefore w:w="393" w:type="dxa"/>
          <w:wAfter w:w="101" w:type="dxa"/>
        </w:trPr>
        <w:tc>
          <w:tcPr>
            <w:tcW w:w="3435" w:type="dxa"/>
            <w:gridSpan w:val="4"/>
            <w:shd w:val="clear" w:color="auto" w:fill="F7CAAC"/>
          </w:tcPr>
          <w:p w14:paraId="67D32CEB" w14:textId="77777777" w:rsidR="005110DD" w:rsidRDefault="005110DD" w:rsidP="00F8305C">
            <w:pPr>
              <w:jc w:val="both"/>
              <w:rPr>
                <w:b/>
                <w:sz w:val="22"/>
              </w:rPr>
            </w:pPr>
            <w:r>
              <w:rPr>
                <w:b/>
              </w:rPr>
              <w:t>Prerekvizity, korekvizity, ekvivalence</w:t>
            </w:r>
          </w:p>
        </w:tc>
        <w:tc>
          <w:tcPr>
            <w:tcW w:w="6420" w:type="dxa"/>
            <w:gridSpan w:val="11"/>
          </w:tcPr>
          <w:p w14:paraId="2B6F17B4" w14:textId="77777777" w:rsidR="005110DD" w:rsidRDefault="005110DD" w:rsidP="00F8305C">
            <w:pPr>
              <w:jc w:val="both"/>
            </w:pPr>
          </w:p>
        </w:tc>
      </w:tr>
      <w:tr w:rsidR="005110DD" w14:paraId="58CE4824" w14:textId="77777777" w:rsidTr="001041BE">
        <w:trPr>
          <w:gridBefore w:val="1"/>
          <w:gridAfter w:val="1"/>
          <w:wBefore w:w="393" w:type="dxa"/>
          <w:wAfter w:w="101" w:type="dxa"/>
        </w:trPr>
        <w:tc>
          <w:tcPr>
            <w:tcW w:w="3435" w:type="dxa"/>
            <w:gridSpan w:val="4"/>
            <w:shd w:val="clear" w:color="auto" w:fill="F7CAAC"/>
          </w:tcPr>
          <w:p w14:paraId="2492B2F8" w14:textId="77777777" w:rsidR="005110DD" w:rsidRPr="00494344" w:rsidRDefault="005110DD" w:rsidP="00F8305C">
            <w:pPr>
              <w:jc w:val="both"/>
              <w:rPr>
                <w:b/>
              </w:rPr>
            </w:pPr>
            <w:r w:rsidRPr="00494344">
              <w:rPr>
                <w:b/>
              </w:rPr>
              <w:t>Způsob ověření výsledků učení</w:t>
            </w:r>
          </w:p>
        </w:tc>
        <w:tc>
          <w:tcPr>
            <w:tcW w:w="3057" w:type="dxa"/>
            <w:gridSpan w:val="6"/>
            <w:tcBorders>
              <w:bottom w:val="single" w:sz="4" w:space="0" w:color="auto"/>
            </w:tcBorders>
          </w:tcPr>
          <w:p w14:paraId="2AE88A0B" w14:textId="77777777" w:rsidR="005110DD" w:rsidRPr="00494344" w:rsidRDefault="005110DD" w:rsidP="00F8305C">
            <w:pPr>
              <w:jc w:val="both"/>
            </w:pPr>
            <w:r w:rsidRPr="00494344">
              <w:t>zápočet, zkouška</w:t>
            </w:r>
          </w:p>
        </w:tc>
        <w:tc>
          <w:tcPr>
            <w:tcW w:w="1479" w:type="dxa"/>
            <w:gridSpan w:val="2"/>
            <w:tcBorders>
              <w:bottom w:val="single" w:sz="4" w:space="0" w:color="auto"/>
            </w:tcBorders>
            <w:shd w:val="clear" w:color="auto" w:fill="F7CAAC"/>
          </w:tcPr>
          <w:p w14:paraId="36049972" w14:textId="77777777" w:rsidR="005110DD" w:rsidRDefault="005110DD" w:rsidP="00F8305C">
            <w:pPr>
              <w:jc w:val="both"/>
              <w:rPr>
                <w:b/>
              </w:rPr>
            </w:pPr>
            <w:r>
              <w:rPr>
                <w:b/>
              </w:rPr>
              <w:t>Forma výuky</w:t>
            </w:r>
          </w:p>
        </w:tc>
        <w:tc>
          <w:tcPr>
            <w:tcW w:w="1884" w:type="dxa"/>
            <w:gridSpan w:val="3"/>
            <w:tcBorders>
              <w:bottom w:val="single" w:sz="4" w:space="0" w:color="auto"/>
            </w:tcBorders>
          </w:tcPr>
          <w:p w14:paraId="4EFFB71C" w14:textId="77777777" w:rsidR="005110DD" w:rsidRDefault="005110DD" w:rsidP="00F8305C">
            <w:pPr>
              <w:jc w:val="both"/>
            </w:pPr>
            <w:r w:rsidRPr="00B74836">
              <w:t>přednášky, semináře</w:t>
            </w:r>
          </w:p>
          <w:p w14:paraId="697F6EE5" w14:textId="0916E945" w:rsidR="00094AFE" w:rsidRDefault="00094AFE" w:rsidP="00F8305C">
            <w:pPr>
              <w:jc w:val="both"/>
            </w:pPr>
          </w:p>
        </w:tc>
      </w:tr>
      <w:tr w:rsidR="005110DD" w14:paraId="7EAD409C" w14:textId="77777777" w:rsidTr="001041BE">
        <w:trPr>
          <w:gridBefore w:val="1"/>
          <w:gridAfter w:val="1"/>
          <w:wBefore w:w="393" w:type="dxa"/>
          <w:wAfter w:w="101" w:type="dxa"/>
        </w:trPr>
        <w:tc>
          <w:tcPr>
            <w:tcW w:w="3435" w:type="dxa"/>
            <w:gridSpan w:val="4"/>
            <w:shd w:val="clear" w:color="auto" w:fill="F7CAAC"/>
          </w:tcPr>
          <w:p w14:paraId="7CB27E11"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04E55D9A" w14:textId="55FE0112" w:rsidR="004579A6" w:rsidRDefault="004579A6" w:rsidP="0091364C">
            <w:pPr>
              <w:jc w:val="both"/>
              <w:rPr>
                <w:color w:val="000000"/>
                <w:shd w:val="clear" w:color="auto" w:fill="FFFFFF"/>
              </w:rPr>
            </w:pPr>
            <w:r w:rsidRPr="00553036">
              <w:rPr>
                <w:color w:val="000000"/>
                <w:shd w:val="clear" w:color="auto" w:fill="FFFFFF"/>
              </w:rPr>
              <w:t>Docházka: min</w:t>
            </w:r>
            <w:r>
              <w:rPr>
                <w:color w:val="000000"/>
                <w:shd w:val="clear" w:color="auto" w:fill="FFFFFF"/>
              </w:rPr>
              <w:t>.</w:t>
            </w:r>
            <w:r w:rsidRPr="00553036">
              <w:rPr>
                <w:color w:val="000000"/>
                <w:shd w:val="clear" w:color="auto" w:fill="FFFFFF"/>
              </w:rPr>
              <w:t xml:space="preserve"> 80% účast na seminářích.</w:t>
            </w:r>
          </w:p>
          <w:p w14:paraId="3EC5CF81" w14:textId="36D783BB" w:rsidR="0091364C" w:rsidRDefault="0091364C" w:rsidP="0091364C">
            <w:pPr>
              <w:jc w:val="both"/>
              <w:rPr>
                <w:color w:val="000000"/>
                <w:shd w:val="clear" w:color="auto" w:fill="FFFFFF"/>
              </w:rPr>
            </w:pPr>
            <w:r w:rsidRPr="0091364C">
              <w:rPr>
                <w:color w:val="000000"/>
                <w:shd w:val="clear" w:color="auto" w:fill="FFFFFF"/>
              </w:rPr>
              <w:t xml:space="preserve">Zápočet: 4 průběžné testy v semestru á 100 bodů. Podmínka k zápočtu </w:t>
            </w:r>
            <w:r>
              <w:rPr>
                <w:color w:val="000000"/>
                <w:shd w:val="clear" w:color="auto" w:fill="FFFFFF"/>
              </w:rPr>
              <w:t xml:space="preserve">min. </w:t>
            </w:r>
            <w:r w:rsidRPr="0091364C">
              <w:rPr>
                <w:color w:val="000000"/>
                <w:shd w:val="clear" w:color="auto" w:fill="FFFFFF"/>
              </w:rPr>
              <w:t>160 bodů (40</w:t>
            </w:r>
            <w:r>
              <w:rPr>
                <w:color w:val="000000"/>
                <w:shd w:val="clear" w:color="auto" w:fill="FFFFFF"/>
              </w:rPr>
              <w:t xml:space="preserve"> </w:t>
            </w:r>
            <w:r w:rsidRPr="0091364C">
              <w:rPr>
                <w:color w:val="000000"/>
                <w:shd w:val="clear" w:color="auto" w:fill="FFFFFF"/>
              </w:rPr>
              <w:t>%).</w:t>
            </w:r>
          </w:p>
          <w:p w14:paraId="78E184B6" w14:textId="0F5024F0" w:rsidR="0091364C" w:rsidRPr="0091364C" w:rsidRDefault="0091364C" w:rsidP="0091364C">
            <w:pPr>
              <w:jc w:val="both"/>
            </w:pPr>
            <w:r w:rsidRPr="0091364C">
              <w:rPr>
                <w:color w:val="000000"/>
                <w:shd w:val="clear" w:color="auto" w:fill="FFFFFF"/>
              </w:rPr>
              <w:t xml:space="preserve">Zkouška: prokázání znalosti probíraných tematických okruhů. Písemná část zkoušky </w:t>
            </w:r>
            <w:r>
              <w:rPr>
                <w:color w:val="000000"/>
                <w:shd w:val="clear" w:color="auto" w:fill="FFFFFF"/>
              </w:rPr>
              <w:t xml:space="preserve">obsahuje </w:t>
            </w:r>
            <w:r w:rsidRPr="0091364C">
              <w:rPr>
                <w:color w:val="000000"/>
                <w:shd w:val="clear" w:color="auto" w:fill="FFFFFF"/>
              </w:rPr>
              <w:t>5 příkladů. Pro postup k ústní části zkoušky je požadována alespoň 40% úspěšnost v písemné části zkoušky, tj. vyřešit bezchybně alespoň 2 příklady. Ústní část zkoušky je založena na zjišťování schopnosti studenta aplikovat nabyté vědomosti při řešení problémů, prověření tvůrčích schopností studenta a skutečného pochopení učiva, nikoliv pouhého mechanického zapamatování.</w:t>
            </w:r>
          </w:p>
        </w:tc>
      </w:tr>
      <w:tr w:rsidR="005110DD" w14:paraId="12090A00"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5794A2AC" w14:textId="77777777" w:rsidR="005110DD" w:rsidRDefault="005110DD" w:rsidP="00F8305C">
            <w:pPr>
              <w:jc w:val="both"/>
              <w:rPr>
                <w:b/>
              </w:rPr>
            </w:pPr>
            <w:r>
              <w:rPr>
                <w:b/>
              </w:rPr>
              <w:t>Garant předmětu</w:t>
            </w:r>
          </w:p>
        </w:tc>
        <w:tc>
          <w:tcPr>
            <w:tcW w:w="6420" w:type="dxa"/>
            <w:gridSpan w:val="11"/>
            <w:tcBorders>
              <w:top w:val="nil"/>
            </w:tcBorders>
          </w:tcPr>
          <w:p w14:paraId="7C318004" w14:textId="77777777" w:rsidR="005110DD" w:rsidRDefault="005110DD" w:rsidP="00F8305C">
            <w:pPr>
              <w:jc w:val="both"/>
            </w:pPr>
          </w:p>
        </w:tc>
      </w:tr>
      <w:tr w:rsidR="005110DD" w14:paraId="7D1D556E"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7FD14EE1" w14:textId="77777777" w:rsidR="005110DD" w:rsidRDefault="005110DD" w:rsidP="00F8305C">
            <w:pPr>
              <w:jc w:val="both"/>
              <w:rPr>
                <w:b/>
              </w:rPr>
            </w:pPr>
            <w:r>
              <w:rPr>
                <w:b/>
              </w:rPr>
              <w:t>Zapojení garanta do výuky předmětu</w:t>
            </w:r>
          </w:p>
        </w:tc>
        <w:tc>
          <w:tcPr>
            <w:tcW w:w="6420" w:type="dxa"/>
            <w:gridSpan w:val="11"/>
            <w:tcBorders>
              <w:top w:val="nil"/>
            </w:tcBorders>
          </w:tcPr>
          <w:p w14:paraId="1BCC0660" w14:textId="77777777" w:rsidR="005110DD" w:rsidRDefault="005110DD" w:rsidP="00F8305C">
            <w:pPr>
              <w:jc w:val="both"/>
            </w:pPr>
          </w:p>
        </w:tc>
      </w:tr>
      <w:tr w:rsidR="005110DD" w14:paraId="23510F55" w14:textId="77777777" w:rsidTr="001041BE">
        <w:trPr>
          <w:gridBefore w:val="1"/>
          <w:gridAfter w:val="1"/>
          <w:wBefore w:w="393" w:type="dxa"/>
          <w:wAfter w:w="101" w:type="dxa"/>
        </w:trPr>
        <w:tc>
          <w:tcPr>
            <w:tcW w:w="3435" w:type="dxa"/>
            <w:gridSpan w:val="4"/>
            <w:shd w:val="clear" w:color="auto" w:fill="F7CAAC"/>
          </w:tcPr>
          <w:p w14:paraId="696364E1" w14:textId="77777777" w:rsidR="005110DD" w:rsidRDefault="005110DD" w:rsidP="00F8305C">
            <w:pPr>
              <w:jc w:val="both"/>
              <w:rPr>
                <w:b/>
              </w:rPr>
            </w:pPr>
            <w:r>
              <w:rPr>
                <w:b/>
              </w:rPr>
              <w:t>Vyučující</w:t>
            </w:r>
          </w:p>
        </w:tc>
        <w:tc>
          <w:tcPr>
            <w:tcW w:w="6420" w:type="dxa"/>
            <w:gridSpan w:val="11"/>
            <w:tcBorders>
              <w:bottom w:val="nil"/>
            </w:tcBorders>
          </w:tcPr>
          <w:p w14:paraId="2521F8C3" w14:textId="77777777" w:rsidR="005110DD" w:rsidRDefault="005110DD" w:rsidP="00F8305C">
            <w:pPr>
              <w:jc w:val="both"/>
            </w:pPr>
          </w:p>
        </w:tc>
      </w:tr>
      <w:tr w:rsidR="005110DD" w14:paraId="007E8B67" w14:textId="77777777" w:rsidTr="001041BE">
        <w:trPr>
          <w:gridBefore w:val="1"/>
          <w:gridAfter w:val="1"/>
          <w:wBefore w:w="393" w:type="dxa"/>
          <w:wAfter w:w="101" w:type="dxa"/>
          <w:trHeight w:val="260"/>
        </w:trPr>
        <w:tc>
          <w:tcPr>
            <w:tcW w:w="9855" w:type="dxa"/>
            <w:gridSpan w:val="15"/>
            <w:tcBorders>
              <w:top w:val="nil"/>
            </w:tcBorders>
          </w:tcPr>
          <w:p w14:paraId="77C5F615" w14:textId="1E8D461B" w:rsidR="005110DD" w:rsidRPr="00D83357" w:rsidRDefault="009556F6" w:rsidP="00F8305C">
            <w:pPr>
              <w:spacing w:before="60" w:after="60"/>
              <w:jc w:val="both"/>
            </w:pPr>
            <w:hyperlink w:anchor="Bednařík_V" w:history="1">
              <w:r w:rsidR="00D83357" w:rsidRPr="00D83357">
                <w:rPr>
                  <w:rStyle w:val="OdstavecseseznamemChar"/>
                  <w:rFonts w:ascii="Times New Roman" w:hAnsi="Times New Roman" w:cs="Times New Roman"/>
                  <w:sz w:val="20"/>
                  <w:szCs w:val="20"/>
                </w:rPr>
                <w:t>doc. Ing. Vratislav Bednařík, Ph.D.</w:t>
              </w:r>
            </w:hyperlink>
            <w:r w:rsidR="00D83357" w:rsidRPr="00D83357">
              <w:t xml:space="preserve"> (100% p)</w:t>
            </w:r>
          </w:p>
        </w:tc>
      </w:tr>
      <w:tr w:rsidR="005110DD" w14:paraId="214EE6BE" w14:textId="77777777" w:rsidTr="001041BE">
        <w:trPr>
          <w:gridBefore w:val="1"/>
          <w:gridAfter w:val="1"/>
          <w:wBefore w:w="393" w:type="dxa"/>
          <w:wAfter w:w="101" w:type="dxa"/>
        </w:trPr>
        <w:tc>
          <w:tcPr>
            <w:tcW w:w="3435" w:type="dxa"/>
            <w:gridSpan w:val="4"/>
            <w:shd w:val="clear" w:color="auto" w:fill="F7CAAC"/>
          </w:tcPr>
          <w:p w14:paraId="11B6A6FE"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27311712" w14:textId="77777777" w:rsidR="005110DD" w:rsidRPr="005A0406" w:rsidRDefault="005110DD" w:rsidP="00F8305C">
            <w:pPr>
              <w:jc w:val="both"/>
            </w:pPr>
          </w:p>
        </w:tc>
      </w:tr>
      <w:tr w:rsidR="005110DD" w14:paraId="4A081831" w14:textId="77777777" w:rsidTr="001041BE">
        <w:trPr>
          <w:gridBefore w:val="1"/>
          <w:gridAfter w:val="1"/>
          <w:wBefore w:w="393" w:type="dxa"/>
          <w:wAfter w:w="101" w:type="dxa"/>
          <w:trHeight w:val="430"/>
        </w:trPr>
        <w:tc>
          <w:tcPr>
            <w:tcW w:w="9855" w:type="dxa"/>
            <w:gridSpan w:val="15"/>
            <w:tcBorders>
              <w:top w:val="nil"/>
              <w:bottom w:val="single" w:sz="4" w:space="0" w:color="auto"/>
            </w:tcBorders>
          </w:tcPr>
          <w:p w14:paraId="6AF6D702" w14:textId="142DA7DD" w:rsidR="005110DD" w:rsidRPr="00351747" w:rsidRDefault="005110DD" w:rsidP="00F8305C">
            <w:pPr>
              <w:jc w:val="both"/>
              <w:rPr>
                <w:b/>
                <w:bCs/>
              </w:rPr>
            </w:pPr>
            <w:r w:rsidRPr="00D22542">
              <w:t>Cílem předmětu je</w:t>
            </w:r>
            <w:r w:rsidR="002B62EA" w:rsidRPr="00D84D1F">
              <w:rPr>
                <w:kern w:val="1"/>
              </w:rPr>
              <w:t xml:space="preserve"> úvod </w:t>
            </w:r>
            <w:r w:rsidR="002B62EA">
              <w:rPr>
                <w:kern w:val="1"/>
              </w:rPr>
              <w:t>d</w:t>
            </w:r>
            <w:r w:rsidR="002B62EA" w:rsidRPr="00D84D1F">
              <w:rPr>
                <w:kern w:val="1"/>
              </w:rPr>
              <w:t>o problematiky analytické chemie. Studenti získají teoretické základy analytických reakcí, chemických veličin a parametrů a základy kvantitativní analýzy. Dále se seznámí s praktickými výpočty</w:t>
            </w:r>
            <w:r w:rsidRPr="00D22542">
              <w:t>.</w:t>
            </w:r>
            <w:r>
              <w:rPr>
                <w:b/>
                <w:bCs/>
              </w:rPr>
              <w:t xml:space="preserve"> </w:t>
            </w:r>
            <w:r w:rsidRPr="00351747">
              <w:rPr>
                <w:b/>
                <w:bCs/>
              </w:rPr>
              <w:t>Obsah předmětu tvoří tyto tematické celky:</w:t>
            </w:r>
          </w:p>
          <w:p w14:paraId="455178DF" w14:textId="18A1A22F"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Charakteristika, dělení a metody chemické analýzy, základy kvalitativní chemické analýzy.</w:t>
            </w:r>
          </w:p>
          <w:p w14:paraId="6196DCC6" w14:textId="33F7598D"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Vyjadřování koncentrace látky v roztoku, ředění a míšení roztoků.</w:t>
            </w:r>
          </w:p>
          <w:p w14:paraId="73A088FE" w14:textId="385BE5AF"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Proteolytické rovnováhy ve vodných roztocích, síla kyselin a zásad, pufry, výpočty pH.</w:t>
            </w:r>
          </w:p>
          <w:p w14:paraId="70B47C25" w14:textId="40CB8E4C"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Srážecí rovnováhy, málo rozpustné elektrolyty, výpočty rozpustnosti.</w:t>
            </w:r>
          </w:p>
          <w:p w14:paraId="570B8BA7" w14:textId="09C91522"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Redoxní rovnováhy, redoxní potenciál, vyčíslování redoxních reakcí.</w:t>
            </w:r>
          </w:p>
          <w:p w14:paraId="70F97B61" w14:textId="6A060221"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Komplexotvorné rovnováhy, konstanty stability komplexů, chelatometrie, amfoterní kovy.</w:t>
            </w:r>
          </w:p>
          <w:p w14:paraId="2DFF1FCA" w14:textId="2947B5B3"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Odměrná analýza, odměrný roztok, primární a sekundární standardy, standardizace odměrného roztoku, teoretický průběh titrační křivky, volba barevného indikátoru, výpočet obsahu analytu ve vzorku.</w:t>
            </w:r>
          </w:p>
          <w:p w14:paraId="2F73636C" w14:textId="60A517ED"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Vážková analýza, sled operací, volba srážedla, výpočet obsahu analytu ve vzorku, stanovení sušiny.</w:t>
            </w:r>
          </w:p>
          <w:p w14:paraId="78B9F44E" w14:textId="4E9A8506"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Potenciometrie, druhy elektrod, standardní vodíková elektroda, přímá potenciometrie, potenciometrická titrace, potenciometrické měření pH.</w:t>
            </w:r>
          </w:p>
          <w:p w14:paraId="10DE5EE2" w14:textId="3AA70278"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Konduktometrie, elektrická vodivost roztoku elektrolytu, princip měření vodivosti, přímá konduktometrie, konduktometrická titrace.</w:t>
            </w:r>
          </w:p>
          <w:p w14:paraId="3DEAB208" w14:textId="0759723A"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Fotometrie, spektrometrické metody, absorbance, absorpční spektrum, přímá fotometrie, fotometrická titrace.</w:t>
            </w:r>
          </w:p>
          <w:p w14:paraId="6FBCC401" w14:textId="75A7A6F8"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Zpracování výsledků analýzy a hodnocení analytických postupů, chyby výsledků chemické analýzy, přesnost a správnost, statistické zpracování výsledků chemické analýzy, zpracování kalibračních závislostí.</w:t>
            </w:r>
          </w:p>
          <w:p w14:paraId="37B8582B" w14:textId="0437076B"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Kvalitativní chemická analýza anorganických látek, důkazy vybraných kationtů a aniontů.</w:t>
            </w:r>
          </w:p>
          <w:p w14:paraId="361B4290" w14:textId="62AAF46E" w:rsidR="00163046" w:rsidRPr="00F0382E"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0382E">
              <w:rPr>
                <w:rFonts w:ascii="Times New Roman" w:hAnsi="Times New Roman" w:cs="Times New Roman"/>
                <w:sz w:val="20"/>
                <w:szCs w:val="20"/>
                <w:lang w:eastAsia="cs-CZ"/>
              </w:rPr>
              <w:t>Základy kvalitativní chemické analýzy organických látek.</w:t>
            </w:r>
          </w:p>
          <w:p w14:paraId="1AA350F7" w14:textId="77777777" w:rsidR="005110DD" w:rsidRDefault="005110DD" w:rsidP="00F8305C">
            <w:pPr>
              <w:jc w:val="both"/>
              <w:rPr>
                <w:b/>
                <w:bCs/>
              </w:rPr>
            </w:pPr>
          </w:p>
          <w:p w14:paraId="743C1C91"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4120E382" w14:textId="6A4874DA" w:rsidR="005110DD"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7085C083" w14:textId="5073AAF4" w:rsidR="005F1EAD" w:rsidRPr="005F1EAD" w:rsidRDefault="00425D3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1ED5">
              <w:rPr>
                <w:rFonts w:ascii="Times New Roman" w:hAnsi="Times New Roman" w:cs="Times New Roman"/>
                <w:sz w:val="20"/>
                <w:szCs w:val="20"/>
                <w:lang w:eastAsia="cs-CZ"/>
              </w:rPr>
              <w:t>množství chemického individua</w:t>
            </w:r>
          </w:p>
          <w:p w14:paraId="643B5864" w14:textId="77777777" w:rsidR="005F1EAD" w:rsidRPr="005F1EAD" w:rsidRDefault="00425D3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1ED5">
              <w:rPr>
                <w:rFonts w:ascii="Times New Roman" w:hAnsi="Times New Roman" w:cs="Times New Roman"/>
                <w:sz w:val="20"/>
                <w:szCs w:val="20"/>
                <w:lang w:eastAsia="cs-CZ"/>
              </w:rPr>
              <w:t>koncentrace roztoku, ředění, míšení roztoků</w:t>
            </w:r>
          </w:p>
          <w:p w14:paraId="45F41B4D" w14:textId="77777777" w:rsidR="005F1EAD" w:rsidRPr="005F1EAD" w:rsidRDefault="00425D3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1ED5">
              <w:rPr>
                <w:rFonts w:ascii="Times New Roman" w:hAnsi="Times New Roman" w:cs="Times New Roman"/>
                <w:sz w:val="20"/>
                <w:szCs w:val="20"/>
                <w:lang w:eastAsia="cs-CZ"/>
              </w:rPr>
              <w:t>pH vodných roztoků kyselin, zásad, solí, pufrů</w:t>
            </w:r>
          </w:p>
          <w:p w14:paraId="373B0369" w14:textId="77777777" w:rsidR="005F1EAD" w:rsidRPr="005F1EAD" w:rsidRDefault="00425D3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1ED5">
              <w:rPr>
                <w:rFonts w:ascii="Times New Roman" w:hAnsi="Times New Roman" w:cs="Times New Roman"/>
                <w:sz w:val="20"/>
                <w:szCs w:val="20"/>
                <w:lang w:eastAsia="cs-CZ"/>
              </w:rPr>
              <w:t>rozpustnost málo rozpustných elektrolytů, faktory ovlivňující rozpustnost</w:t>
            </w:r>
          </w:p>
          <w:p w14:paraId="49ECAC03" w14:textId="77777777" w:rsidR="005F1EAD" w:rsidRPr="005F1EAD" w:rsidRDefault="00425D3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1ED5">
              <w:rPr>
                <w:rFonts w:ascii="Times New Roman" w:hAnsi="Times New Roman" w:cs="Times New Roman"/>
                <w:sz w:val="20"/>
                <w:szCs w:val="20"/>
                <w:lang w:eastAsia="cs-CZ"/>
              </w:rPr>
              <w:t>elektrochemický potenciál, elektrody používané v analytické chemii</w:t>
            </w:r>
          </w:p>
          <w:p w14:paraId="455F55FC" w14:textId="77777777" w:rsidR="005F1EAD" w:rsidRPr="005F1EAD" w:rsidRDefault="00425D3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1ED5">
              <w:rPr>
                <w:rFonts w:ascii="Times New Roman" w:hAnsi="Times New Roman" w:cs="Times New Roman"/>
                <w:sz w:val="20"/>
                <w:szCs w:val="20"/>
                <w:lang w:eastAsia="cs-CZ"/>
              </w:rPr>
              <w:t>komplexotvorné reakce, konstanty stability komplexů</w:t>
            </w:r>
          </w:p>
          <w:p w14:paraId="0C49C3E0" w14:textId="77777777" w:rsidR="005F1EAD" w:rsidRPr="005F1EAD" w:rsidRDefault="00425D3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1ED5">
              <w:rPr>
                <w:rFonts w:ascii="Times New Roman" w:hAnsi="Times New Roman" w:cs="Times New Roman"/>
                <w:sz w:val="20"/>
                <w:szCs w:val="20"/>
                <w:lang w:eastAsia="cs-CZ"/>
              </w:rPr>
              <w:t>základy kvalitativní chemické analýzy</w:t>
            </w:r>
          </w:p>
          <w:p w14:paraId="348E3447" w14:textId="77777777" w:rsidR="005F1EAD" w:rsidRPr="005F1EAD" w:rsidRDefault="00425D3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1ED5">
              <w:rPr>
                <w:rFonts w:ascii="Times New Roman" w:hAnsi="Times New Roman" w:cs="Times New Roman"/>
                <w:sz w:val="20"/>
                <w:szCs w:val="20"/>
                <w:lang w:eastAsia="cs-CZ"/>
              </w:rPr>
              <w:t>základy kvantitativní chemické analýzy</w:t>
            </w:r>
          </w:p>
          <w:p w14:paraId="467F1E32" w14:textId="77777777" w:rsidR="005F1EAD" w:rsidRPr="005F1EAD" w:rsidRDefault="00425D3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1ED5">
              <w:rPr>
                <w:rFonts w:ascii="Times New Roman" w:hAnsi="Times New Roman" w:cs="Times New Roman"/>
                <w:sz w:val="20"/>
                <w:szCs w:val="20"/>
                <w:lang w:eastAsia="cs-CZ"/>
              </w:rPr>
              <w:t>odměrná analýza, příprava odměrných roztoků, standardizace</w:t>
            </w:r>
          </w:p>
          <w:p w14:paraId="1A15D120" w14:textId="77777777" w:rsidR="005F1EAD" w:rsidRPr="005F1EAD" w:rsidRDefault="00425D3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1ED5">
              <w:rPr>
                <w:rFonts w:ascii="Times New Roman" w:hAnsi="Times New Roman" w:cs="Times New Roman"/>
                <w:sz w:val="20"/>
                <w:szCs w:val="20"/>
                <w:lang w:eastAsia="cs-CZ"/>
              </w:rPr>
              <w:t>základy optických metod chemické analýzy, spektrofotometrie</w:t>
            </w:r>
          </w:p>
          <w:p w14:paraId="74C04C98" w14:textId="77777777" w:rsidR="005F1EAD" w:rsidRPr="005F1EAD" w:rsidRDefault="00425D3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1ED5">
              <w:rPr>
                <w:rFonts w:ascii="Times New Roman" w:hAnsi="Times New Roman" w:cs="Times New Roman"/>
                <w:sz w:val="20"/>
                <w:szCs w:val="20"/>
                <w:lang w:eastAsia="cs-CZ"/>
              </w:rPr>
              <w:t>základy elektrochemických metod chemické analýzy, potenciometrie, konduktometrie</w:t>
            </w:r>
          </w:p>
          <w:p w14:paraId="2DF625F9" w14:textId="77777777" w:rsidR="005F1EAD" w:rsidRPr="005F1EAD" w:rsidRDefault="00425D3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1ED5">
              <w:rPr>
                <w:rFonts w:ascii="Times New Roman" w:hAnsi="Times New Roman" w:cs="Times New Roman"/>
                <w:sz w:val="20"/>
                <w:szCs w:val="20"/>
                <w:lang w:eastAsia="cs-CZ"/>
              </w:rPr>
              <w:t>gravimetrie, elektrogravimetrie</w:t>
            </w:r>
          </w:p>
          <w:p w14:paraId="6C74AABF" w14:textId="574459C0" w:rsidR="00425D37" w:rsidRPr="005F1EAD" w:rsidRDefault="00425D3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1ED5">
              <w:rPr>
                <w:rFonts w:ascii="Times New Roman" w:hAnsi="Times New Roman" w:cs="Times New Roman"/>
                <w:sz w:val="20"/>
                <w:szCs w:val="20"/>
                <w:lang w:eastAsia="cs-CZ"/>
              </w:rPr>
              <w:t>statistické vyhodnocení výsledků chemické analýzy</w:t>
            </w:r>
          </w:p>
          <w:p w14:paraId="25C4BD62" w14:textId="77777777" w:rsidR="005110DD" w:rsidRPr="000C69A4" w:rsidRDefault="005110DD" w:rsidP="00F8305C">
            <w:pPr>
              <w:tabs>
                <w:tab w:val="left" w:pos="328"/>
              </w:tabs>
              <w:rPr>
                <w:b/>
                <w:color w:val="000000" w:themeColor="text1"/>
              </w:rPr>
            </w:pPr>
          </w:p>
          <w:p w14:paraId="07A21333" w14:textId="77777777" w:rsidR="005110DD" w:rsidRPr="000C69A4" w:rsidRDefault="005110DD" w:rsidP="00F8305C">
            <w:pPr>
              <w:tabs>
                <w:tab w:val="left" w:pos="328"/>
              </w:tabs>
              <w:rPr>
                <w:b/>
                <w:color w:val="000000" w:themeColor="text1"/>
              </w:rPr>
            </w:pPr>
            <w:r w:rsidRPr="000C69A4">
              <w:rPr>
                <w:b/>
                <w:color w:val="000000" w:themeColor="text1"/>
              </w:rPr>
              <w:lastRenderedPageBreak/>
              <w:t>Odborné dovednosti:</w:t>
            </w:r>
          </w:p>
          <w:p w14:paraId="03AE3CAD" w14:textId="77777777" w:rsidR="00425D37" w:rsidRPr="00425D37" w:rsidRDefault="00425D3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1ED5">
              <w:rPr>
                <w:rFonts w:ascii="Times New Roman" w:hAnsi="Times New Roman" w:cs="Times New Roman"/>
                <w:sz w:val="20"/>
                <w:szCs w:val="20"/>
                <w:lang w:eastAsia="cs-CZ"/>
              </w:rPr>
              <w:t>vypočítat a navrhnout postup přípravy roztoku</w:t>
            </w:r>
          </w:p>
          <w:p w14:paraId="4E5A6880" w14:textId="77777777" w:rsidR="00425D37" w:rsidRPr="00425D37" w:rsidRDefault="00425D3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1ED5">
              <w:rPr>
                <w:rFonts w:ascii="Times New Roman" w:hAnsi="Times New Roman" w:cs="Times New Roman"/>
                <w:sz w:val="20"/>
                <w:szCs w:val="20"/>
                <w:lang w:eastAsia="cs-CZ"/>
              </w:rPr>
              <w:t>vypočítat výsledek chemické analýzy</w:t>
            </w:r>
          </w:p>
          <w:p w14:paraId="7D67E46B" w14:textId="77777777" w:rsidR="00425D37" w:rsidRPr="00425D37" w:rsidRDefault="00425D3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1ED5">
              <w:rPr>
                <w:rFonts w:ascii="Times New Roman" w:hAnsi="Times New Roman" w:cs="Times New Roman"/>
                <w:sz w:val="20"/>
                <w:szCs w:val="20"/>
                <w:lang w:eastAsia="cs-CZ"/>
              </w:rPr>
              <w:t>vypočítat teoretickou hodnotu pH libovolného vodného roztoku</w:t>
            </w:r>
          </w:p>
          <w:p w14:paraId="15B2C89F" w14:textId="77777777" w:rsidR="00425D37" w:rsidRPr="00425D37" w:rsidRDefault="00425D3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1ED5">
              <w:rPr>
                <w:rFonts w:ascii="Times New Roman" w:hAnsi="Times New Roman" w:cs="Times New Roman"/>
                <w:sz w:val="20"/>
                <w:szCs w:val="20"/>
                <w:lang w:eastAsia="cs-CZ"/>
              </w:rPr>
              <w:t>vypočítat rozpustnost málo rozpustné látky</w:t>
            </w:r>
          </w:p>
          <w:p w14:paraId="6FC740A6" w14:textId="06C73709" w:rsidR="005110DD" w:rsidRPr="005A0406" w:rsidRDefault="00425D37" w:rsidP="009B0068">
            <w:pPr>
              <w:pStyle w:val="Odstavecseseznamem"/>
              <w:numPr>
                <w:ilvl w:val="0"/>
                <w:numId w:val="6"/>
              </w:numPr>
              <w:spacing w:after="0" w:line="240" w:lineRule="auto"/>
              <w:ind w:left="170" w:hanging="170"/>
            </w:pPr>
            <w:r w:rsidRPr="00591ED5">
              <w:rPr>
                <w:rFonts w:ascii="Times New Roman" w:hAnsi="Times New Roman" w:cs="Times New Roman"/>
                <w:sz w:val="20"/>
                <w:szCs w:val="20"/>
                <w:lang w:eastAsia="cs-CZ"/>
              </w:rPr>
              <w:t>určit předpokládaný průběh redoxní reakce</w:t>
            </w:r>
          </w:p>
        </w:tc>
      </w:tr>
      <w:tr w:rsidR="005110DD" w14:paraId="16CAA7A3"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3394DB41" w14:textId="77777777" w:rsidR="005110DD" w:rsidRPr="005A0406" w:rsidRDefault="005110DD" w:rsidP="00F8305C">
            <w:pPr>
              <w:jc w:val="both"/>
            </w:pPr>
            <w:r w:rsidRPr="005A0406">
              <w:rPr>
                <w:b/>
              </w:rPr>
              <w:lastRenderedPageBreak/>
              <w:t>Metody výuky</w:t>
            </w:r>
          </w:p>
        </w:tc>
        <w:tc>
          <w:tcPr>
            <w:tcW w:w="6703" w:type="dxa"/>
            <w:gridSpan w:val="12"/>
            <w:tcBorders>
              <w:top w:val="single" w:sz="4" w:space="0" w:color="auto"/>
              <w:left w:val="single" w:sz="4" w:space="0" w:color="auto"/>
              <w:bottom w:val="nil"/>
              <w:right w:val="single" w:sz="4" w:space="0" w:color="auto"/>
            </w:tcBorders>
          </w:tcPr>
          <w:p w14:paraId="70AC2314" w14:textId="77777777" w:rsidR="005110DD" w:rsidRDefault="005110DD" w:rsidP="00F8305C">
            <w:pPr>
              <w:jc w:val="both"/>
            </w:pPr>
          </w:p>
        </w:tc>
      </w:tr>
      <w:tr w:rsidR="005110DD" w14:paraId="31EDD866" w14:textId="77777777" w:rsidTr="001041BE">
        <w:trPr>
          <w:gridBefore w:val="1"/>
          <w:gridAfter w:val="1"/>
          <w:wBefore w:w="393" w:type="dxa"/>
          <w:wAfter w:w="101" w:type="dxa"/>
          <w:trHeight w:val="1139"/>
        </w:trPr>
        <w:tc>
          <w:tcPr>
            <w:tcW w:w="9855" w:type="dxa"/>
            <w:gridSpan w:val="15"/>
            <w:tcBorders>
              <w:top w:val="nil"/>
              <w:bottom w:val="single" w:sz="4" w:space="0" w:color="auto"/>
            </w:tcBorders>
          </w:tcPr>
          <w:p w14:paraId="778DC4F2" w14:textId="77777777" w:rsidR="005110DD" w:rsidRPr="000C69A4" w:rsidRDefault="005110DD" w:rsidP="00F8305C">
            <w:pPr>
              <w:jc w:val="both"/>
              <w:rPr>
                <w:b/>
                <w:bCs/>
                <w:u w:val="single"/>
              </w:rPr>
            </w:pPr>
            <w:r w:rsidRPr="000C69A4">
              <w:rPr>
                <w:b/>
                <w:bCs/>
                <w:u w:val="single"/>
              </w:rPr>
              <w:t>Metody a přístupy používané ve výuce</w:t>
            </w:r>
          </w:p>
          <w:p w14:paraId="14C9629D" w14:textId="77777777" w:rsidR="005110DD" w:rsidRPr="00425D37" w:rsidRDefault="005110DD" w:rsidP="00F8305C">
            <w:pPr>
              <w:pStyle w:val="Nadpis5"/>
              <w:spacing w:before="0"/>
              <w:rPr>
                <w:rFonts w:ascii="Times New Roman" w:eastAsia="Times New Roman" w:hAnsi="Times New Roman" w:cs="Times New Roman"/>
                <w:b/>
                <w:bCs/>
                <w:color w:val="auto"/>
              </w:rPr>
            </w:pPr>
            <w:r w:rsidRPr="00425D37">
              <w:rPr>
                <w:rFonts w:ascii="Times New Roman" w:eastAsia="Times New Roman" w:hAnsi="Times New Roman" w:cs="Times New Roman"/>
                <w:b/>
                <w:bCs/>
                <w:color w:val="auto"/>
              </w:rPr>
              <w:t>Pro dosažení odborných znalostí jsou užívány vyučovací metody:</w:t>
            </w:r>
          </w:p>
          <w:p w14:paraId="361791B3" w14:textId="014D388B" w:rsidR="00425D37" w:rsidRPr="00425D37" w:rsidRDefault="005110DD" w:rsidP="00F8305C">
            <w:pPr>
              <w:jc w:val="both"/>
            </w:pPr>
            <w:r w:rsidRPr="00425D37">
              <w:t>Monologická (výklad, přednáška, instruktáž)</w:t>
            </w:r>
            <w:r w:rsidR="00425D37" w:rsidRPr="00425D37">
              <w:t>, Přednášení</w:t>
            </w:r>
          </w:p>
          <w:p w14:paraId="79234BCE" w14:textId="77777777" w:rsidR="005110DD" w:rsidRPr="00425D37" w:rsidRDefault="005110DD" w:rsidP="00F8305C">
            <w:pPr>
              <w:jc w:val="both"/>
              <w:rPr>
                <w:color w:val="000000"/>
                <w:shd w:val="clear" w:color="auto" w:fill="FFFFFF"/>
              </w:rPr>
            </w:pPr>
          </w:p>
          <w:p w14:paraId="5A2019FE" w14:textId="77777777" w:rsidR="005110DD" w:rsidRPr="00425D37" w:rsidRDefault="005110DD" w:rsidP="00F8305C">
            <w:pPr>
              <w:jc w:val="both"/>
              <w:rPr>
                <w:b/>
                <w:bCs/>
              </w:rPr>
            </w:pPr>
            <w:r w:rsidRPr="00425D37">
              <w:rPr>
                <w:b/>
                <w:bCs/>
              </w:rPr>
              <w:t>Pro dosažení odborných dovedností jsou užívány vyučovací metody:</w:t>
            </w:r>
          </w:p>
          <w:p w14:paraId="1C91FE5E" w14:textId="4026C7D9" w:rsidR="005110DD" w:rsidRPr="006D0F29" w:rsidRDefault="005110DD" w:rsidP="00F8305C">
            <w:pPr>
              <w:rPr>
                <w:color w:val="000000"/>
                <w:shd w:val="clear" w:color="auto" w:fill="FFFFFF"/>
              </w:rPr>
            </w:pPr>
            <w:r w:rsidRPr="00425D37">
              <w:rPr>
                <w:color w:val="000000"/>
                <w:shd w:val="clear" w:color="auto" w:fill="FFFFFF"/>
              </w:rPr>
              <w:t>Demonstrace, Praktické procvičování</w:t>
            </w:r>
          </w:p>
          <w:p w14:paraId="27D80E81" w14:textId="77777777" w:rsidR="005110DD" w:rsidRPr="000C69A4" w:rsidRDefault="005110DD" w:rsidP="00F8305C"/>
          <w:p w14:paraId="26B120BD" w14:textId="77777777" w:rsidR="005110DD" w:rsidRPr="005110DD" w:rsidRDefault="005110DD" w:rsidP="00F8305C">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t>Očekávané výsledky učení dosažené studiem předmětu jsou ověřovány hodnoticími metodami:</w:t>
            </w:r>
          </w:p>
          <w:p w14:paraId="7441BD23" w14:textId="38D00A73" w:rsidR="005110DD" w:rsidRDefault="00425D37" w:rsidP="00F8305C">
            <w:pPr>
              <w:jc w:val="both"/>
              <w:rPr>
                <w:color w:val="000000"/>
              </w:rPr>
            </w:pPr>
            <w:r w:rsidRPr="00425D37">
              <w:rPr>
                <w:color w:val="000000"/>
              </w:rPr>
              <w:t xml:space="preserve">Analýza výkonů studenta, Písemná zkouška, </w:t>
            </w:r>
            <w:r w:rsidR="005110DD" w:rsidRPr="00425D37">
              <w:rPr>
                <w:color w:val="000000"/>
              </w:rPr>
              <w:t xml:space="preserve">Systematické pozorování studenta, </w:t>
            </w:r>
            <w:r w:rsidRPr="00425D37">
              <w:rPr>
                <w:color w:val="000000"/>
              </w:rPr>
              <w:t>Ústní</w:t>
            </w:r>
            <w:r w:rsidR="005110DD" w:rsidRPr="00425D37">
              <w:rPr>
                <w:color w:val="000000"/>
              </w:rPr>
              <w:t xml:space="preserve"> zkouška, Známkou</w:t>
            </w:r>
          </w:p>
          <w:p w14:paraId="1901D6B0" w14:textId="77777777" w:rsidR="005110DD" w:rsidRPr="008440C7" w:rsidRDefault="005110DD" w:rsidP="00F8305C">
            <w:pPr>
              <w:jc w:val="both"/>
              <w:rPr>
                <w:strike/>
                <w:color w:val="000000"/>
              </w:rPr>
            </w:pPr>
          </w:p>
          <w:p w14:paraId="7695D1DC" w14:textId="77777777" w:rsidR="005110DD" w:rsidRPr="000C69A4" w:rsidRDefault="005110DD" w:rsidP="00F8305C">
            <w:pPr>
              <w:jc w:val="both"/>
              <w:rPr>
                <w:b/>
                <w:bCs/>
                <w:u w:val="single"/>
              </w:rPr>
            </w:pPr>
            <w:r w:rsidRPr="000C69A4">
              <w:rPr>
                <w:b/>
                <w:bCs/>
                <w:u w:val="single"/>
              </w:rPr>
              <w:t>Používané didaktické prostředky</w:t>
            </w:r>
          </w:p>
          <w:p w14:paraId="6CA0E067" w14:textId="77777777" w:rsidR="005110DD" w:rsidRPr="0071371D" w:rsidRDefault="005110DD" w:rsidP="00F8305C">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72CDB671" w14:textId="77777777" w:rsidR="005110DD" w:rsidRPr="0071371D" w:rsidRDefault="005110DD" w:rsidP="00F8305C">
            <w:pPr>
              <w:jc w:val="both"/>
            </w:pPr>
          </w:p>
          <w:p w14:paraId="58DD03F6" w14:textId="6A2ADA01" w:rsidR="005110DD"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4B254636"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0C938757" w14:textId="77777777" w:rsidR="005110DD" w:rsidRDefault="005110DD" w:rsidP="00F8305C">
            <w:pPr>
              <w:jc w:val="both"/>
            </w:pPr>
            <w:r>
              <w:rPr>
                <w:b/>
              </w:rPr>
              <w:t>Studijní literatura a studijní pomůcky</w:t>
            </w:r>
          </w:p>
        </w:tc>
        <w:tc>
          <w:tcPr>
            <w:tcW w:w="6202" w:type="dxa"/>
            <w:gridSpan w:val="10"/>
            <w:tcBorders>
              <w:top w:val="single" w:sz="4" w:space="0" w:color="auto"/>
              <w:bottom w:val="nil"/>
            </w:tcBorders>
          </w:tcPr>
          <w:p w14:paraId="12BBD69F" w14:textId="77777777" w:rsidR="005110DD" w:rsidRDefault="005110DD" w:rsidP="00F8305C">
            <w:pPr>
              <w:jc w:val="both"/>
            </w:pPr>
          </w:p>
        </w:tc>
      </w:tr>
      <w:tr w:rsidR="005110DD" w14:paraId="260FBD9E" w14:textId="77777777" w:rsidTr="001041BE">
        <w:trPr>
          <w:gridBefore w:val="1"/>
          <w:gridAfter w:val="1"/>
          <w:wBefore w:w="393" w:type="dxa"/>
          <w:wAfter w:w="101" w:type="dxa"/>
          <w:trHeight w:val="1497"/>
        </w:trPr>
        <w:tc>
          <w:tcPr>
            <w:tcW w:w="9855" w:type="dxa"/>
            <w:gridSpan w:val="15"/>
            <w:tcBorders>
              <w:top w:val="nil"/>
            </w:tcBorders>
          </w:tcPr>
          <w:p w14:paraId="3F35B09D" w14:textId="77777777" w:rsidR="002B62EA" w:rsidRPr="00B70758" w:rsidRDefault="002B62EA" w:rsidP="002B62EA">
            <w:pPr>
              <w:pStyle w:val="western"/>
              <w:spacing w:before="0" w:beforeAutospacing="0" w:after="0" w:line="240" w:lineRule="auto"/>
              <w:rPr>
                <w:u w:val="single"/>
              </w:rPr>
            </w:pPr>
            <w:r w:rsidRPr="00B70758">
              <w:rPr>
                <w:u w:val="single"/>
              </w:rPr>
              <w:t>Povinná literatura:</w:t>
            </w:r>
          </w:p>
          <w:p w14:paraId="09C5523A" w14:textId="77777777" w:rsidR="002B62EA" w:rsidRPr="00B70758" w:rsidRDefault="002B62EA" w:rsidP="002B62EA">
            <w:pPr>
              <w:pStyle w:val="western"/>
              <w:spacing w:before="0" w:beforeAutospacing="0" w:after="0" w:line="240" w:lineRule="auto"/>
            </w:pPr>
            <w:r w:rsidRPr="00B70758">
              <w:rPr>
                <w:caps/>
              </w:rPr>
              <w:t>Skoog,</w:t>
            </w:r>
            <w:r w:rsidRPr="00B70758">
              <w:t xml:space="preserve"> D.A. a kol. Analytická chemie. Praha: VŠCHT, 2019. ISBN </w:t>
            </w:r>
            <w:r w:rsidRPr="00B70758">
              <w:rPr>
                <w:rStyle w:val="result-detail-item"/>
              </w:rPr>
              <w:t>978-80-7592-043-0.</w:t>
            </w:r>
          </w:p>
          <w:p w14:paraId="71F030B7" w14:textId="77777777" w:rsidR="002B62EA" w:rsidRPr="00B70758" w:rsidRDefault="002B62EA" w:rsidP="002B62EA">
            <w:pPr>
              <w:suppressAutoHyphens/>
              <w:snapToGrid w:val="0"/>
              <w:jc w:val="both"/>
              <w:rPr>
                <w:kern w:val="1"/>
              </w:rPr>
            </w:pPr>
            <w:r w:rsidRPr="00B70758">
              <w:rPr>
                <w:caps/>
                <w:kern w:val="20"/>
              </w:rPr>
              <w:t>Záruba,</w:t>
            </w:r>
            <w:r w:rsidRPr="00B70758">
              <w:rPr>
                <w:kern w:val="1"/>
              </w:rPr>
              <w:t xml:space="preserve"> K. Analytická chemie. Praha: </w:t>
            </w:r>
            <w:r w:rsidRPr="00B70758">
              <w:t xml:space="preserve">VŠCHT, 2016. ISBN </w:t>
            </w:r>
            <w:r w:rsidRPr="00B70758">
              <w:rPr>
                <w:rStyle w:val="result-detail-item"/>
              </w:rPr>
              <w:t>978-80-7080-951-8.</w:t>
            </w:r>
          </w:p>
          <w:p w14:paraId="0233C428" w14:textId="4CD5ABBB" w:rsidR="00E0274F" w:rsidRDefault="00E0274F" w:rsidP="00E0274F">
            <w:pPr>
              <w:pStyle w:val="western"/>
              <w:spacing w:before="0" w:beforeAutospacing="0" w:after="0" w:line="240" w:lineRule="auto"/>
            </w:pPr>
            <w:r w:rsidRPr="000E62E4">
              <w:rPr>
                <w:rStyle w:val="result-detail-item"/>
                <w:caps/>
              </w:rPr>
              <w:t>Crouch</w:t>
            </w:r>
            <w:r w:rsidR="000E62E4">
              <w:rPr>
                <w:rStyle w:val="result-detail-item"/>
              </w:rPr>
              <w:t>, S.R.</w:t>
            </w:r>
            <w:r>
              <w:rPr>
                <w:rStyle w:val="result-detail-item"/>
              </w:rPr>
              <w:t xml:space="preserve"> et al. </w:t>
            </w:r>
            <w:r w:rsidRPr="002D335B">
              <w:rPr>
                <w:rStyle w:val="result-detail-item"/>
              </w:rPr>
              <w:t>Fundamentals of Analytical Chemistry</w:t>
            </w:r>
            <w:r w:rsidR="000E62E4">
              <w:rPr>
                <w:rStyle w:val="result-detail-item"/>
              </w:rPr>
              <w:t>.</w:t>
            </w:r>
            <w:r>
              <w:rPr>
                <w:rStyle w:val="Nadpis5Char"/>
              </w:rPr>
              <w:t xml:space="preserve"> </w:t>
            </w:r>
            <w:r>
              <w:rPr>
                <w:rStyle w:val="author-info"/>
              </w:rPr>
              <w:t>Cengage Learning, Inc</w:t>
            </w:r>
            <w:r w:rsidR="000E62E4">
              <w:rPr>
                <w:rStyle w:val="author-info"/>
              </w:rPr>
              <w:t xml:space="preserve">., </w:t>
            </w:r>
            <w:r>
              <w:rPr>
                <w:rStyle w:val="author-info"/>
              </w:rPr>
              <w:t>2021</w:t>
            </w:r>
            <w:r w:rsidR="000E62E4">
              <w:rPr>
                <w:rStyle w:val="author-info"/>
              </w:rPr>
              <w:t>.</w:t>
            </w:r>
            <w:r>
              <w:rPr>
                <w:rStyle w:val="author-info"/>
              </w:rPr>
              <w:t xml:space="preserve"> ISBN </w:t>
            </w:r>
            <w:r>
              <w:t>9780357450390.</w:t>
            </w:r>
          </w:p>
          <w:p w14:paraId="16F8F0A6" w14:textId="5DBFEC97" w:rsidR="00E0274F" w:rsidRDefault="000E62E4" w:rsidP="00E0274F">
            <w:pPr>
              <w:pStyle w:val="western"/>
              <w:spacing w:before="0" w:beforeAutospacing="0" w:after="0" w:line="240" w:lineRule="auto"/>
              <w:rPr>
                <w:rStyle w:val="result-detail-item"/>
              </w:rPr>
            </w:pPr>
            <w:r>
              <w:rPr>
                <w:rStyle w:val="author"/>
              </w:rPr>
              <w:t>PRICE, O. (Ed.)</w:t>
            </w:r>
            <w:r w:rsidR="00E0274F">
              <w:rPr>
                <w:rStyle w:val="author"/>
              </w:rPr>
              <w:t xml:space="preserve"> </w:t>
            </w:r>
            <w:r w:rsidR="00E0274F" w:rsidRPr="002D335B">
              <w:rPr>
                <w:rStyle w:val="author"/>
              </w:rPr>
              <w:t>Fundamentals of Analytical Chemistry</w:t>
            </w:r>
            <w:r>
              <w:rPr>
                <w:rStyle w:val="author"/>
              </w:rPr>
              <w:t>.</w:t>
            </w:r>
            <w:r w:rsidR="00E0274F">
              <w:rPr>
                <w:rStyle w:val="author"/>
              </w:rPr>
              <w:t xml:space="preserve"> </w:t>
            </w:r>
            <w:r w:rsidR="00E0274F" w:rsidRPr="002D335B">
              <w:rPr>
                <w:rStyle w:val="author"/>
              </w:rPr>
              <w:t>Murphy &amp; Moore Pub</w:t>
            </w:r>
            <w:r>
              <w:rPr>
                <w:rStyle w:val="author"/>
              </w:rPr>
              <w:t>lishing</w:t>
            </w:r>
            <w:r w:rsidR="00E0274F">
              <w:rPr>
                <w:rStyle w:val="author"/>
              </w:rPr>
              <w:t>, 2022</w:t>
            </w:r>
            <w:r>
              <w:rPr>
                <w:rStyle w:val="author"/>
              </w:rPr>
              <w:t>.</w:t>
            </w:r>
            <w:r w:rsidR="00E0274F">
              <w:rPr>
                <w:rStyle w:val="author"/>
              </w:rPr>
              <w:t xml:space="preserve"> ISBN </w:t>
            </w:r>
            <w:r w:rsidR="00E0274F">
              <w:t>978-1639872428.</w:t>
            </w:r>
          </w:p>
          <w:p w14:paraId="123473B4" w14:textId="77777777" w:rsidR="002B62EA" w:rsidRPr="00B70758" w:rsidRDefault="002B62EA" w:rsidP="002B62EA">
            <w:pPr>
              <w:tabs>
                <w:tab w:val="left" w:pos="7740"/>
              </w:tabs>
              <w:suppressAutoHyphens/>
              <w:snapToGrid w:val="0"/>
              <w:jc w:val="both"/>
              <w:rPr>
                <w:kern w:val="1"/>
              </w:rPr>
            </w:pPr>
            <w:r w:rsidRPr="00B70758">
              <w:rPr>
                <w:kern w:val="1"/>
              </w:rPr>
              <w:tab/>
            </w:r>
          </w:p>
          <w:p w14:paraId="01477A17" w14:textId="77777777" w:rsidR="002B62EA" w:rsidRPr="00B70758" w:rsidRDefault="002B62EA" w:rsidP="002B62EA">
            <w:pPr>
              <w:suppressAutoHyphens/>
              <w:jc w:val="both"/>
              <w:rPr>
                <w:kern w:val="1"/>
              </w:rPr>
            </w:pPr>
            <w:r w:rsidRPr="00B70758">
              <w:rPr>
                <w:kern w:val="1"/>
                <w:u w:val="single"/>
              </w:rPr>
              <w:t>Doporučená literatura</w:t>
            </w:r>
            <w:r w:rsidRPr="00B70758">
              <w:rPr>
                <w:kern w:val="1"/>
              </w:rPr>
              <w:t>:</w:t>
            </w:r>
          </w:p>
          <w:p w14:paraId="2E237296" w14:textId="1A1C1AFB" w:rsidR="002B62EA" w:rsidRDefault="002B62EA" w:rsidP="002B62EA">
            <w:pPr>
              <w:suppressAutoHyphens/>
              <w:snapToGrid w:val="0"/>
              <w:jc w:val="both"/>
              <w:rPr>
                <w:kern w:val="1"/>
              </w:rPr>
            </w:pPr>
            <w:r w:rsidRPr="00B70758">
              <w:rPr>
                <w:kern w:val="1"/>
              </w:rPr>
              <w:t>BEDNAŘÍK, V. a kol. Online studijní materiály dostupné z: </w:t>
            </w:r>
            <w:hyperlink r:id="rId58" w:history="1">
              <w:r w:rsidRPr="00B70758">
                <w:rPr>
                  <w:rStyle w:val="Hypertextovodkaz"/>
                  <w:kern w:val="1"/>
                </w:rPr>
                <w:t>http://analchem.cz/</w:t>
              </w:r>
            </w:hyperlink>
            <w:r w:rsidRPr="00B70758">
              <w:rPr>
                <w:kern w:val="1"/>
              </w:rPr>
              <w:t>.</w:t>
            </w:r>
          </w:p>
          <w:p w14:paraId="4343D8C3" w14:textId="0904B9C4" w:rsidR="009C1509" w:rsidRDefault="009C1509" w:rsidP="002B62EA">
            <w:pPr>
              <w:suppressAutoHyphens/>
              <w:snapToGrid w:val="0"/>
              <w:jc w:val="both"/>
              <w:rPr>
                <w:color w:val="000000"/>
                <w:shd w:val="clear" w:color="auto" w:fill="FFFFFF"/>
              </w:rPr>
            </w:pPr>
            <w:r w:rsidRPr="009C1509">
              <w:rPr>
                <w:color w:val="000000"/>
                <w:shd w:val="clear" w:color="auto" w:fill="FFFFFF"/>
              </w:rPr>
              <w:t>BARTOŠ, M</w:t>
            </w:r>
            <w:r>
              <w:rPr>
                <w:color w:val="000000"/>
                <w:shd w:val="clear" w:color="auto" w:fill="FFFFFF"/>
              </w:rPr>
              <w:t xml:space="preserve">., </w:t>
            </w:r>
            <w:r w:rsidRPr="009C1509">
              <w:rPr>
                <w:color w:val="000000"/>
                <w:shd w:val="clear" w:color="auto" w:fill="FFFFFF"/>
              </w:rPr>
              <w:t>EISNER, A</w:t>
            </w:r>
            <w:r>
              <w:rPr>
                <w:color w:val="000000"/>
                <w:shd w:val="clear" w:color="auto" w:fill="FFFFFF"/>
              </w:rPr>
              <w:t xml:space="preserve">., </w:t>
            </w:r>
            <w:r w:rsidRPr="009C1509">
              <w:rPr>
                <w:color w:val="000000"/>
                <w:shd w:val="clear" w:color="auto" w:fill="FFFFFF"/>
              </w:rPr>
              <w:t xml:space="preserve">ŠRÁMKOVÁ, J. Analytická chemie. </w:t>
            </w:r>
            <w:r>
              <w:rPr>
                <w:color w:val="000000"/>
                <w:shd w:val="clear" w:color="auto" w:fill="FFFFFF"/>
              </w:rPr>
              <w:t>2. upr. vyd</w:t>
            </w:r>
            <w:r w:rsidRPr="009C1509">
              <w:rPr>
                <w:color w:val="000000"/>
                <w:shd w:val="clear" w:color="auto" w:fill="FFFFFF"/>
              </w:rPr>
              <w:t xml:space="preserve">. Pardubice: </w:t>
            </w:r>
            <w:r>
              <w:rPr>
                <w:color w:val="000000"/>
                <w:shd w:val="clear" w:color="auto" w:fill="FFFFFF"/>
              </w:rPr>
              <w:t>UPCE</w:t>
            </w:r>
            <w:r w:rsidRPr="009C1509">
              <w:rPr>
                <w:color w:val="000000"/>
                <w:shd w:val="clear" w:color="auto" w:fill="FFFFFF"/>
              </w:rPr>
              <w:t>, 2018. ISBN 9788075601889.</w:t>
            </w:r>
          </w:p>
          <w:p w14:paraId="15574150" w14:textId="32B74E58" w:rsidR="006B0375" w:rsidRPr="006B0375" w:rsidRDefault="006B0375" w:rsidP="002B62EA">
            <w:pPr>
              <w:suppressAutoHyphens/>
              <w:snapToGrid w:val="0"/>
              <w:jc w:val="both"/>
              <w:rPr>
                <w:rStyle w:val="Hypertextovodkaz"/>
                <w:kern w:val="1"/>
              </w:rPr>
            </w:pPr>
            <w:r w:rsidRPr="006B0375">
              <w:rPr>
                <w:color w:val="000000"/>
                <w:shd w:val="clear" w:color="auto" w:fill="FFFFFF"/>
              </w:rPr>
              <w:t xml:space="preserve">HIGSON, S. Analytical </w:t>
            </w:r>
            <w:r>
              <w:rPr>
                <w:color w:val="000000"/>
                <w:shd w:val="clear" w:color="auto" w:fill="FFFFFF"/>
              </w:rPr>
              <w:t>C</w:t>
            </w:r>
            <w:r w:rsidRPr="006B0375">
              <w:rPr>
                <w:color w:val="000000"/>
                <w:shd w:val="clear" w:color="auto" w:fill="FFFFFF"/>
              </w:rPr>
              <w:t>hemistry. Oxford: Oxford University Press, 2006. ISBN 9780198502890. Dostupné z: </w:t>
            </w:r>
            <w:hyperlink r:id="rId59" w:history="1">
              <w:r w:rsidRPr="006B0375">
                <w:rPr>
                  <w:rStyle w:val="Hypertextovodkaz"/>
                  <w:kern w:val="1"/>
                </w:rPr>
                <w:t>https://proxy.k.utb.cz/login?url=http://app.knovel.com/hotlink/toc/id:kpAC000001/analytical_chemistry</w:t>
              </w:r>
            </w:hyperlink>
            <w:r w:rsidRPr="006B0375">
              <w:rPr>
                <w:rStyle w:val="Hypertextovodkaz"/>
                <w:color w:val="auto"/>
                <w:kern w:val="1"/>
                <w:u w:val="none"/>
              </w:rPr>
              <w:t>.</w:t>
            </w:r>
          </w:p>
          <w:p w14:paraId="63EA140A" w14:textId="4E5FEF9B" w:rsidR="00B70758" w:rsidRPr="00D22542" w:rsidRDefault="000E62E4" w:rsidP="00170748">
            <w:r>
              <w:t>HARRIS, D.C. Q</w:t>
            </w:r>
            <w:r w:rsidRPr="000E62E4">
              <w:rPr>
                <w:rStyle w:val="Zdraznn"/>
                <w:i w:val="0"/>
                <w:iCs w:val="0"/>
              </w:rPr>
              <w:t>uantitative Chemical Analysis</w:t>
            </w:r>
            <w:r>
              <w:rPr>
                <w:rStyle w:val="Zdraznn"/>
                <w:i w:val="0"/>
                <w:iCs w:val="0"/>
              </w:rPr>
              <w:t xml:space="preserve">. </w:t>
            </w:r>
            <w:r w:rsidRPr="000E62E4">
              <w:rPr>
                <w:rStyle w:val="Zdraznn"/>
                <w:i w:val="0"/>
                <w:iCs w:val="0"/>
              </w:rPr>
              <w:t>New York</w:t>
            </w:r>
            <w:r>
              <w:rPr>
                <w:rStyle w:val="Zdraznn"/>
                <w:i w:val="0"/>
                <w:iCs w:val="0"/>
              </w:rPr>
              <w:t xml:space="preserve">: W.H. Freeman </w:t>
            </w:r>
            <w:r w:rsidRPr="002D335B">
              <w:rPr>
                <w:rStyle w:val="author"/>
              </w:rPr>
              <w:t>&amp;</w:t>
            </w:r>
            <w:r>
              <w:rPr>
                <w:rStyle w:val="author"/>
              </w:rPr>
              <w:t xml:space="preserve"> </w:t>
            </w:r>
            <w:r>
              <w:rPr>
                <w:rStyle w:val="Zdraznn"/>
                <w:i w:val="0"/>
                <w:iCs w:val="0"/>
              </w:rPr>
              <w:t>Company</w:t>
            </w:r>
            <w:r w:rsidRPr="000E62E4">
              <w:rPr>
                <w:rStyle w:val="Zdraznn"/>
                <w:i w:val="0"/>
                <w:iCs w:val="0"/>
              </w:rPr>
              <w:t>, 2007</w:t>
            </w:r>
            <w:r>
              <w:rPr>
                <w:rStyle w:val="Zdraznn"/>
                <w:i w:val="0"/>
                <w:iCs w:val="0"/>
              </w:rPr>
              <w:t>.</w:t>
            </w:r>
            <w:r w:rsidRPr="000E62E4">
              <w:rPr>
                <w:rStyle w:val="Zdraznn"/>
                <w:i w:val="0"/>
                <w:iCs w:val="0"/>
              </w:rPr>
              <w:t xml:space="preserve"> ISBN 0-7167-7041-5</w:t>
            </w:r>
            <w:r>
              <w:rPr>
                <w:rStyle w:val="Zdraznn"/>
                <w:i w:val="0"/>
                <w:iCs w:val="0"/>
              </w:rPr>
              <w:t>.</w:t>
            </w:r>
          </w:p>
        </w:tc>
      </w:tr>
      <w:tr w:rsidR="005110DD" w14:paraId="659FF8F8"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44EA2526" w14:textId="77777777" w:rsidR="005110DD" w:rsidRDefault="005110DD" w:rsidP="00F8305C">
            <w:pPr>
              <w:jc w:val="center"/>
              <w:rPr>
                <w:b/>
              </w:rPr>
            </w:pPr>
            <w:r>
              <w:rPr>
                <w:b/>
              </w:rPr>
              <w:t>Informace ke kombinované nebo distanční formě</w:t>
            </w:r>
          </w:p>
        </w:tc>
      </w:tr>
      <w:tr w:rsidR="005110DD" w14:paraId="10EEBB54"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451F3DF3" w14:textId="77777777" w:rsidR="005110DD" w:rsidRDefault="005110DD" w:rsidP="00F8305C">
            <w:pPr>
              <w:jc w:val="both"/>
            </w:pPr>
            <w:r>
              <w:rPr>
                <w:b/>
              </w:rPr>
              <w:t>Rozsah konzultací (soustředění)</w:t>
            </w:r>
          </w:p>
        </w:tc>
        <w:tc>
          <w:tcPr>
            <w:tcW w:w="889" w:type="dxa"/>
            <w:tcBorders>
              <w:top w:val="single" w:sz="2" w:space="0" w:color="auto"/>
            </w:tcBorders>
          </w:tcPr>
          <w:p w14:paraId="5A9876C8" w14:textId="268BB589" w:rsidR="005110DD" w:rsidRDefault="00766418" w:rsidP="00766418">
            <w:pPr>
              <w:jc w:val="center"/>
            </w:pPr>
            <w:r>
              <w:t>16</w:t>
            </w:r>
          </w:p>
        </w:tc>
        <w:tc>
          <w:tcPr>
            <w:tcW w:w="4179" w:type="dxa"/>
            <w:gridSpan w:val="7"/>
            <w:tcBorders>
              <w:top w:val="single" w:sz="2" w:space="0" w:color="auto"/>
            </w:tcBorders>
            <w:shd w:val="clear" w:color="auto" w:fill="F7CAAC"/>
          </w:tcPr>
          <w:p w14:paraId="2611B8E4" w14:textId="77777777" w:rsidR="005110DD" w:rsidRDefault="005110DD" w:rsidP="00F8305C">
            <w:pPr>
              <w:jc w:val="both"/>
              <w:rPr>
                <w:b/>
              </w:rPr>
            </w:pPr>
            <w:r>
              <w:rPr>
                <w:b/>
              </w:rPr>
              <w:t xml:space="preserve">hodin </w:t>
            </w:r>
          </w:p>
        </w:tc>
      </w:tr>
      <w:tr w:rsidR="005110DD" w14:paraId="4478FCCA" w14:textId="77777777" w:rsidTr="001041BE">
        <w:trPr>
          <w:gridBefore w:val="1"/>
          <w:gridAfter w:val="1"/>
          <w:wBefore w:w="393" w:type="dxa"/>
          <w:wAfter w:w="101" w:type="dxa"/>
        </w:trPr>
        <w:tc>
          <w:tcPr>
            <w:tcW w:w="9855" w:type="dxa"/>
            <w:gridSpan w:val="15"/>
            <w:shd w:val="clear" w:color="auto" w:fill="F7CAAC"/>
          </w:tcPr>
          <w:p w14:paraId="31953758" w14:textId="77777777" w:rsidR="005110DD" w:rsidRDefault="005110DD" w:rsidP="00F8305C">
            <w:pPr>
              <w:jc w:val="both"/>
              <w:rPr>
                <w:b/>
              </w:rPr>
            </w:pPr>
            <w:r>
              <w:rPr>
                <w:b/>
              </w:rPr>
              <w:t>Informace o způsobu kontaktu s vyučujícím</w:t>
            </w:r>
          </w:p>
        </w:tc>
      </w:tr>
      <w:tr w:rsidR="005110DD" w14:paraId="1FC7C9FD" w14:textId="77777777" w:rsidTr="001041BE">
        <w:trPr>
          <w:gridBefore w:val="1"/>
          <w:gridAfter w:val="1"/>
          <w:wBefore w:w="393" w:type="dxa"/>
          <w:wAfter w:w="101" w:type="dxa"/>
          <w:trHeight w:val="1373"/>
        </w:trPr>
        <w:tc>
          <w:tcPr>
            <w:tcW w:w="9855" w:type="dxa"/>
            <w:gridSpan w:val="15"/>
          </w:tcPr>
          <w:p w14:paraId="357F894B" w14:textId="386CC442" w:rsidR="002B62EA" w:rsidRPr="002B62EA" w:rsidRDefault="004E5476" w:rsidP="002B62EA">
            <w:pPr>
              <w:suppressAutoHyphens/>
              <w:jc w:val="both"/>
              <w:rPr>
                <w:highlight w:val="cyan"/>
              </w:rPr>
            </w:pPr>
            <w:r w:rsidRPr="00CE6F38">
              <w:t>Studenti se účastní výuky, kde je jim redukovanou formou prezentována látka dle anotace předmětu. Výuka je realizována v</w:t>
            </w:r>
            <w:r>
              <w:t> </w:t>
            </w:r>
            <w:r w:rsidRPr="00CE6F38">
              <w:t>blocích</w:t>
            </w:r>
            <w:r>
              <w:t xml:space="preserve"> </w:t>
            </w:r>
            <w:r w:rsidRPr="00F57FAC">
              <w:t>zpravidla 4x po 4 hodinách.</w:t>
            </w:r>
            <w:r>
              <w:t xml:space="preserve"> </w:t>
            </w:r>
            <w:r w:rsidRPr="00CE6F38">
              <w:t xml:space="preserve">Studentům budou určeny části učiva k samostatnému nastudování. </w:t>
            </w:r>
            <w:r w:rsidR="00431E04">
              <w:t>Klíčové oblasti: příprava a standardizace odměrných roztoků, výpočet obsahu analytu ve vzorku, teoretický průběh titrační křivky, rozpustnost málo rozpustných elektrolytů a její ovlivnění, vážková analýza</w:t>
            </w:r>
            <w:r w:rsidR="00431E04" w:rsidRPr="00431E04">
              <w:t xml:space="preserve">. </w:t>
            </w:r>
            <w:r w:rsidR="002B62EA" w:rsidRPr="00431E04">
              <w:t xml:space="preserve">Výuka se obvykle skládá z krátkého teoretického výkladu následovaného zadáním konkrétního příkladu, který se studenti pokusí řešit samostatně a své řešení si pak mohou zkontrolovat dle výpočtu předvedeného vyučujícím na tabuli. Hodnocení je prováděno na základě písemného testu zahrnujícího 5 početních příkladů pokrývajících celý rozsah probírané problematiky. </w:t>
            </w:r>
            <w:r w:rsidR="002B62EA" w:rsidRPr="004E5476">
              <w:t>Konzultace jsou možné v rámci výuky nebo lze vyučujícího kontaktovat viz níže</w:t>
            </w:r>
            <w:r w:rsidR="002B62EA" w:rsidRPr="004E5476">
              <w:rPr>
                <w:kern w:val="1"/>
              </w:rPr>
              <w:t>.</w:t>
            </w:r>
            <w:r w:rsidR="002B62EA" w:rsidRPr="004E5476">
              <w:t xml:space="preserve"> </w:t>
            </w:r>
          </w:p>
          <w:p w14:paraId="78C2DB42" w14:textId="77777777" w:rsidR="002B62EA" w:rsidRPr="002B62EA" w:rsidRDefault="002B62EA" w:rsidP="002B62EA">
            <w:pPr>
              <w:suppressAutoHyphens/>
              <w:jc w:val="both"/>
              <w:rPr>
                <w:highlight w:val="cyan"/>
              </w:rPr>
            </w:pPr>
          </w:p>
          <w:p w14:paraId="66626B16" w14:textId="2B74DE5E" w:rsidR="002B62EA" w:rsidRDefault="002B62EA" w:rsidP="002B62EA">
            <w:pPr>
              <w:suppressAutoHyphens/>
              <w:jc w:val="both"/>
              <w:rPr>
                <w:kern w:val="1"/>
              </w:rPr>
            </w:pPr>
            <w:r w:rsidRPr="00EB665B">
              <w:rPr>
                <w:bCs/>
              </w:rPr>
              <w:t xml:space="preserve">Možnosti komunikace s vyučujícím: </w:t>
            </w:r>
            <w:hyperlink r:id="rId60" w:history="1">
              <w:r w:rsidRPr="00EB665B">
                <w:rPr>
                  <w:rStyle w:val="Hypertextovodkaz"/>
                  <w:kern w:val="1"/>
                </w:rPr>
                <w:t>bednarik@utb.cz</w:t>
              </w:r>
            </w:hyperlink>
            <w:r w:rsidRPr="00EB665B">
              <w:rPr>
                <w:kern w:val="1"/>
              </w:rPr>
              <w:t>, 576 031</w:t>
            </w:r>
            <w:r w:rsidR="004E5476" w:rsidRPr="00EB665B">
              <w:rPr>
                <w:kern w:val="1"/>
              </w:rPr>
              <w:t> </w:t>
            </w:r>
            <w:r w:rsidRPr="00EB665B">
              <w:rPr>
                <w:kern w:val="1"/>
              </w:rPr>
              <w:t>411.</w:t>
            </w:r>
          </w:p>
          <w:p w14:paraId="35F16C91" w14:textId="09DEC4D4" w:rsidR="004E5476" w:rsidRDefault="004E5476" w:rsidP="002B62EA">
            <w:pPr>
              <w:suppressAutoHyphens/>
              <w:jc w:val="both"/>
              <w:rPr>
                <w:kern w:val="1"/>
              </w:rPr>
            </w:pPr>
          </w:p>
          <w:p w14:paraId="4231BDCD" w14:textId="77777777" w:rsidR="004E5476" w:rsidRDefault="004E5476" w:rsidP="002B62EA">
            <w:pPr>
              <w:suppressAutoHyphens/>
              <w:jc w:val="both"/>
              <w:rPr>
                <w:kern w:val="1"/>
              </w:rPr>
            </w:pPr>
          </w:p>
          <w:p w14:paraId="7A82C34A" w14:textId="4F5F3B65" w:rsidR="00245DFB" w:rsidRDefault="00245DFB" w:rsidP="00F8305C">
            <w:pPr>
              <w:jc w:val="both"/>
            </w:pPr>
          </w:p>
          <w:p w14:paraId="13766D08" w14:textId="41418F7E" w:rsidR="009C1509" w:rsidRDefault="009C1509" w:rsidP="00F8305C">
            <w:pPr>
              <w:jc w:val="both"/>
            </w:pPr>
          </w:p>
          <w:p w14:paraId="0B2AA879" w14:textId="2CB56579" w:rsidR="009C1509" w:rsidRDefault="009C1509" w:rsidP="00F8305C">
            <w:pPr>
              <w:jc w:val="both"/>
            </w:pPr>
          </w:p>
          <w:p w14:paraId="475EED70" w14:textId="77777777" w:rsidR="005110DD" w:rsidRDefault="005110DD" w:rsidP="00F8305C">
            <w:pPr>
              <w:jc w:val="both"/>
            </w:pPr>
          </w:p>
        </w:tc>
      </w:tr>
      <w:bookmarkEnd w:id="269"/>
      <w:tr w:rsidR="005110DD" w14:paraId="6EE849C4"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4E9CC2C1" w14:textId="0076052F" w:rsidR="005110DD" w:rsidRDefault="005110DD" w:rsidP="00F8305C">
            <w:pPr>
              <w:jc w:val="both"/>
              <w:rPr>
                <w:b/>
                <w:sz w:val="28"/>
              </w:rPr>
            </w:pPr>
            <w:r>
              <w:lastRenderedPageBreak/>
              <w:br w:type="page"/>
            </w:r>
            <w:r>
              <w:rPr>
                <w:b/>
                <w:sz w:val="28"/>
              </w:rPr>
              <w:t>B-III – Charakteristika studijního předmětu</w:t>
            </w:r>
          </w:p>
        </w:tc>
      </w:tr>
      <w:tr w:rsidR="005110DD" w14:paraId="48D905CC"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6062D45E"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4A7A1734" w14:textId="32B48850" w:rsidR="005110DD" w:rsidRPr="0062291E" w:rsidRDefault="0062291E" w:rsidP="00F8305C">
            <w:pPr>
              <w:jc w:val="both"/>
              <w:rPr>
                <w:b/>
                <w:bCs/>
              </w:rPr>
            </w:pPr>
            <w:bookmarkStart w:id="271" w:name="Lab_analyt_chem"/>
            <w:bookmarkEnd w:id="271"/>
            <w:r w:rsidRPr="0062291E">
              <w:rPr>
                <w:b/>
                <w:bCs/>
              </w:rPr>
              <w:t>Laboratoř analytické chemie</w:t>
            </w:r>
          </w:p>
        </w:tc>
      </w:tr>
      <w:tr w:rsidR="005110DD" w14:paraId="5E83348C" w14:textId="77777777" w:rsidTr="001041BE">
        <w:trPr>
          <w:gridBefore w:val="1"/>
          <w:gridAfter w:val="1"/>
          <w:wBefore w:w="393" w:type="dxa"/>
          <w:wAfter w:w="101" w:type="dxa"/>
        </w:trPr>
        <w:tc>
          <w:tcPr>
            <w:tcW w:w="3435" w:type="dxa"/>
            <w:gridSpan w:val="4"/>
            <w:shd w:val="clear" w:color="auto" w:fill="F7CAAC"/>
          </w:tcPr>
          <w:p w14:paraId="48C05021" w14:textId="77777777" w:rsidR="005110DD" w:rsidRDefault="005110DD" w:rsidP="00F8305C">
            <w:pPr>
              <w:jc w:val="both"/>
              <w:rPr>
                <w:b/>
              </w:rPr>
            </w:pPr>
            <w:r>
              <w:rPr>
                <w:b/>
              </w:rPr>
              <w:t>Typ předmětu</w:t>
            </w:r>
          </w:p>
        </w:tc>
        <w:tc>
          <w:tcPr>
            <w:tcW w:w="3057" w:type="dxa"/>
            <w:gridSpan w:val="6"/>
          </w:tcPr>
          <w:p w14:paraId="14CEE6D8" w14:textId="77777777" w:rsidR="005110DD" w:rsidRDefault="005110DD" w:rsidP="00F8305C">
            <w:pPr>
              <w:jc w:val="both"/>
            </w:pPr>
            <w:r>
              <w:t>povinný</w:t>
            </w:r>
          </w:p>
        </w:tc>
        <w:tc>
          <w:tcPr>
            <w:tcW w:w="2695" w:type="dxa"/>
            <w:gridSpan w:val="4"/>
            <w:shd w:val="clear" w:color="auto" w:fill="F7CAAC"/>
          </w:tcPr>
          <w:p w14:paraId="607AB2AD" w14:textId="77777777" w:rsidR="005110DD" w:rsidRDefault="005110DD" w:rsidP="00F8305C">
            <w:pPr>
              <w:jc w:val="both"/>
            </w:pPr>
            <w:r>
              <w:rPr>
                <w:b/>
              </w:rPr>
              <w:t>doporučený ročník / semestr</w:t>
            </w:r>
          </w:p>
        </w:tc>
        <w:tc>
          <w:tcPr>
            <w:tcW w:w="668" w:type="dxa"/>
          </w:tcPr>
          <w:p w14:paraId="5E257841" w14:textId="77777777" w:rsidR="005110DD" w:rsidRDefault="005110DD" w:rsidP="00F8305C">
            <w:pPr>
              <w:jc w:val="both"/>
            </w:pPr>
            <w:r>
              <w:t>2/ZS</w:t>
            </w:r>
          </w:p>
        </w:tc>
      </w:tr>
      <w:tr w:rsidR="005110DD" w14:paraId="5481CCB1" w14:textId="77777777" w:rsidTr="001041BE">
        <w:trPr>
          <w:gridBefore w:val="1"/>
          <w:gridAfter w:val="1"/>
          <w:wBefore w:w="393" w:type="dxa"/>
          <w:wAfter w:w="101" w:type="dxa"/>
        </w:trPr>
        <w:tc>
          <w:tcPr>
            <w:tcW w:w="3435" w:type="dxa"/>
            <w:gridSpan w:val="4"/>
            <w:shd w:val="clear" w:color="auto" w:fill="F7CAAC"/>
          </w:tcPr>
          <w:p w14:paraId="6A83BE04" w14:textId="77777777" w:rsidR="005110DD" w:rsidRDefault="005110DD" w:rsidP="00F8305C">
            <w:pPr>
              <w:jc w:val="both"/>
              <w:rPr>
                <w:b/>
              </w:rPr>
            </w:pPr>
            <w:r>
              <w:rPr>
                <w:b/>
              </w:rPr>
              <w:t>Rozsah studijního předmětu</w:t>
            </w:r>
          </w:p>
        </w:tc>
        <w:tc>
          <w:tcPr>
            <w:tcW w:w="1352" w:type="dxa"/>
            <w:gridSpan w:val="3"/>
          </w:tcPr>
          <w:p w14:paraId="5B1D9384" w14:textId="32043D1A" w:rsidR="005110DD" w:rsidRPr="00B74836" w:rsidRDefault="001C370D" w:rsidP="00F8305C">
            <w:pPr>
              <w:jc w:val="both"/>
            </w:pPr>
            <w:r w:rsidRPr="00B74836">
              <w:t>0</w:t>
            </w:r>
            <w:r w:rsidR="005110DD" w:rsidRPr="00B74836">
              <w:t>p+</w:t>
            </w:r>
            <w:r w:rsidRPr="00B74836">
              <w:t>0</w:t>
            </w:r>
            <w:r w:rsidR="005110DD" w:rsidRPr="00B74836">
              <w:t>s+</w:t>
            </w:r>
            <w:r w:rsidRPr="00B74836">
              <w:t>42</w:t>
            </w:r>
            <w:r w:rsidR="005110DD" w:rsidRPr="00B74836">
              <w:t>l</w:t>
            </w:r>
          </w:p>
        </w:tc>
        <w:tc>
          <w:tcPr>
            <w:tcW w:w="889" w:type="dxa"/>
            <w:shd w:val="clear" w:color="auto" w:fill="F7CAAC"/>
          </w:tcPr>
          <w:p w14:paraId="18B116A8" w14:textId="77777777" w:rsidR="005110DD" w:rsidRPr="00B74836" w:rsidRDefault="005110DD" w:rsidP="00F8305C">
            <w:pPr>
              <w:jc w:val="both"/>
              <w:rPr>
                <w:b/>
              </w:rPr>
            </w:pPr>
            <w:r w:rsidRPr="00B74836">
              <w:rPr>
                <w:b/>
              </w:rPr>
              <w:t xml:space="preserve">hod. </w:t>
            </w:r>
          </w:p>
        </w:tc>
        <w:tc>
          <w:tcPr>
            <w:tcW w:w="816" w:type="dxa"/>
            <w:gridSpan w:val="2"/>
          </w:tcPr>
          <w:p w14:paraId="5CBEED7E" w14:textId="56D29F75" w:rsidR="005110DD" w:rsidRPr="00B74836" w:rsidRDefault="001C370D" w:rsidP="00F8305C">
            <w:pPr>
              <w:jc w:val="both"/>
            </w:pPr>
            <w:r w:rsidRPr="00B74836">
              <w:t>42</w:t>
            </w:r>
          </w:p>
        </w:tc>
        <w:tc>
          <w:tcPr>
            <w:tcW w:w="1479" w:type="dxa"/>
            <w:gridSpan w:val="2"/>
            <w:shd w:val="clear" w:color="auto" w:fill="F7CAAC"/>
          </w:tcPr>
          <w:p w14:paraId="23A9D909" w14:textId="77777777" w:rsidR="005110DD" w:rsidRDefault="005110DD" w:rsidP="00F8305C">
            <w:pPr>
              <w:jc w:val="both"/>
              <w:rPr>
                <w:b/>
              </w:rPr>
            </w:pPr>
            <w:r>
              <w:rPr>
                <w:b/>
              </w:rPr>
              <w:t>kreditů</w:t>
            </w:r>
          </w:p>
        </w:tc>
        <w:tc>
          <w:tcPr>
            <w:tcW w:w="1884" w:type="dxa"/>
            <w:gridSpan w:val="3"/>
          </w:tcPr>
          <w:p w14:paraId="45F7F514" w14:textId="3A11E9E4" w:rsidR="005110DD" w:rsidRDefault="00494344" w:rsidP="00F8305C">
            <w:pPr>
              <w:jc w:val="both"/>
            </w:pPr>
            <w:r>
              <w:t>3</w:t>
            </w:r>
          </w:p>
        </w:tc>
      </w:tr>
      <w:tr w:rsidR="005110DD" w14:paraId="290081D6" w14:textId="77777777" w:rsidTr="001041BE">
        <w:trPr>
          <w:gridBefore w:val="1"/>
          <w:gridAfter w:val="1"/>
          <w:wBefore w:w="393" w:type="dxa"/>
          <w:wAfter w:w="101" w:type="dxa"/>
        </w:trPr>
        <w:tc>
          <w:tcPr>
            <w:tcW w:w="3435" w:type="dxa"/>
            <w:gridSpan w:val="4"/>
            <w:shd w:val="clear" w:color="auto" w:fill="F7CAAC"/>
          </w:tcPr>
          <w:p w14:paraId="129686A2" w14:textId="77777777" w:rsidR="005110DD" w:rsidRDefault="005110DD" w:rsidP="00F8305C">
            <w:pPr>
              <w:jc w:val="both"/>
              <w:rPr>
                <w:b/>
                <w:sz w:val="22"/>
              </w:rPr>
            </w:pPr>
            <w:r>
              <w:rPr>
                <w:b/>
              </w:rPr>
              <w:t>Prerekvizity, korekvizity, ekvivalence</w:t>
            </w:r>
          </w:p>
        </w:tc>
        <w:tc>
          <w:tcPr>
            <w:tcW w:w="6420" w:type="dxa"/>
            <w:gridSpan w:val="11"/>
          </w:tcPr>
          <w:p w14:paraId="33B7B0A5" w14:textId="77777777" w:rsidR="005110DD" w:rsidRDefault="005110DD" w:rsidP="00F8305C">
            <w:pPr>
              <w:jc w:val="both"/>
            </w:pPr>
          </w:p>
        </w:tc>
      </w:tr>
      <w:tr w:rsidR="005110DD" w14:paraId="332FC956" w14:textId="77777777" w:rsidTr="001041BE">
        <w:trPr>
          <w:gridBefore w:val="1"/>
          <w:gridAfter w:val="1"/>
          <w:wBefore w:w="393" w:type="dxa"/>
          <w:wAfter w:w="101" w:type="dxa"/>
        </w:trPr>
        <w:tc>
          <w:tcPr>
            <w:tcW w:w="3435" w:type="dxa"/>
            <w:gridSpan w:val="4"/>
            <w:shd w:val="clear" w:color="auto" w:fill="F7CAAC"/>
          </w:tcPr>
          <w:p w14:paraId="1381A4B2" w14:textId="77777777" w:rsidR="005110DD" w:rsidRPr="005A0406" w:rsidRDefault="005110DD" w:rsidP="00F8305C">
            <w:pPr>
              <w:jc w:val="both"/>
              <w:rPr>
                <w:b/>
              </w:rPr>
            </w:pPr>
            <w:r w:rsidRPr="005A0406">
              <w:rPr>
                <w:b/>
              </w:rPr>
              <w:t>Způsob ověření výsledků učení</w:t>
            </w:r>
          </w:p>
        </w:tc>
        <w:tc>
          <w:tcPr>
            <w:tcW w:w="3057" w:type="dxa"/>
            <w:gridSpan w:val="6"/>
            <w:tcBorders>
              <w:bottom w:val="single" w:sz="4" w:space="0" w:color="auto"/>
            </w:tcBorders>
          </w:tcPr>
          <w:p w14:paraId="6F97EBBF" w14:textId="44A4B812" w:rsidR="005110DD" w:rsidRDefault="00494344" w:rsidP="00F8305C">
            <w:pPr>
              <w:jc w:val="both"/>
            </w:pPr>
            <w:r w:rsidRPr="00494344">
              <w:t xml:space="preserve">klasifikovaný </w:t>
            </w:r>
            <w:r w:rsidR="005110DD" w:rsidRPr="00494344">
              <w:t>zápočet</w:t>
            </w:r>
          </w:p>
        </w:tc>
        <w:tc>
          <w:tcPr>
            <w:tcW w:w="1479" w:type="dxa"/>
            <w:gridSpan w:val="2"/>
            <w:tcBorders>
              <w:bottom w:val="single" w:sz="4" w:space="0" w:color="auto"/>
            </w:tcBorders>
            <w:shd w:val="clear" w:color="auto" w:fill="F7CAAC"/>
          </w:tcPr>
          <w:p w14:paraId="323BE93C" w14:textId="77777777" w:rsidR="005110DD" w:rsidRDefault="005110DD" w:rsidP="00F8305C">
            <w:pPr>
              <w:jc w:val="both"/>
              <w:rPr>
                <w:b/>
              </w:rPr>
            </w:pPr>
            <w:r>
              <w:rPr>
                <w:b/>
              </w:rPr>
              <w:t>Forma výuky</w:t>
            </w:r>
          </w:p>
        </w:tc>
        <w:tc>
          <w:tcPr>
            <w:tcW w:w="1884" w:type="dxa"/>
            <w:gridSpan w:val="3"/>
            <w:tcBorders>
              <w:bottom w:val="single" w:sz="4" w:space="0" w:color="auto"/>
            </w:tcBorders>
          </w:tcPr>
          <w:p w14:paraId="22FCE5CC" w14:textId="77777777" w:rsidR="005110DD" w:rsidRDefault="005110DD" w:rsidP="00F8305C">
            <w:pPr>
              <w:jc w:val="both"/>
            </w:pPr>
            <w:r w:rsidRPr="00B74836">
              <w:t>laboratorní cvičení</w:t>
            </w:r>
          </w:p>
          <w:p w14:paraId="3F6F7D89" w14:textId="52ABC6F7" w:rsidR="00094AFE" w:rsidRDefault="00094AFE" w:rsidP="00F8305C">
            <w:pPr>
              <w:jc w:val="both"/>
            </w:pPr>
          </w:p>
        </w:tc>
      </w:tr>
      <w:tr w:rsidR="005110DD" w14:paraId="5CA2A604" w14:textId="77777777" w:rsidTr="001041BE">
        <w:trPr>
          <w:gridBefore w:val="1"/>
          <w:gridAfter w:val="1"/>
          <w:wBefore w:w="393" w:type="dxa"/>
          <w:wAfter w:w="101" w:type="dxa"/>
        </w:trPr>
        <w:tc>
          <w:tcPr>
            <w:tcW w:w="3435" w:type="dxa"/>
            <w:gridSpan w:val="4"/>
            <w:shd w:val="clear" w:color="auto" w:fill="F7CAAC"/>
          </w:tcPr>
          <w:p w14:paraId="4B4BB68B"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75AF2EC8" w14:textId="296D6040" w:rsidR="0091364C" w:rsidRPr="000203CD" w:rsidRDefault="000203CD" w:rsidP="000203CD">
            <w:pPr>
              <w:ind w:left="-49"/>
              <w:jc w:val="both"/>
              <w:rPr>
                <w:kern w:val="1"/>
              </w:rPr>
            </w:pPr>
            <w:r>
              <w:rPr>
                <w:kern w:val="1"/>
              </w:rPr>
              <w:t xml:space="preserve">- </w:t>
            </w:r>
            <w:r w:rsidRPr="000203CD">
              <w:rPr>
                <w:kern w:val="1"/>
              </w:rPr>
              <w:t>D</w:t>
            </w:r>
            <w:r w:rsidRPr="000203CD">
              <w:rPr>
                <w:color w:val="000000"/>
                <w:shd w:val="clear" w:color="auto" w:fill="FFFFFF"/>
              </w:rPr>
              <w:t>omácí příprava na laboratorní úlohu. Je ověřována namátkovým ústním přezkoušením studentů při zahájení každého laboratorního cvičení.</w:t>
            </w:r>
            <w:r w:rsidRPr="000203CD">
              <w:rPr>
                <w:color w:val="000000"/>
              </w:rPr>
              <w:br/>
            </w:r>
            <w:r w:rsidRPr="000203CD">
              <w:rPr>
                <w:color w:val="000000"/>
                <w:shd w:val="clear" w:color="auto" w:fill="FFFFFF"/>
              </w:rPr>
              <w:t xml:space="preserve">- Úspěšné absolvování </w:t>
            </w:r>
            <w:r w:rsidR="008D220B">
              <w:rPr>
                <w:color w:val="000000"/>
                <w:shd w:val="clear" w:color="auto" w:fill="FFFFFF"/>
              </w:rPr>
              <w:t>všech předepsaných</w:t>
            </w:r>
            <w:r w:rsidRPr="000203CD">
              <w:rPr>
                <w:color w:val="000000"/>
                <w:shd w:val="clear" w:color="auto" w:fill="FFFFFF"/>
              </w:rPr>
              <w:t xml:space="preserve"> úloh. Relativní chyba výsledku analýzy musí být do 10</w:t>
            </w:r>
            <w:r>
              <w:rPr>
                <w:color w:val="000000"/>
                <w:shd w:val="clear" w:color="auto" w:fill="FFFFFF"/>
              </w:rPr>
              <w:t xml:space="preserve"> </w:t>
            </w:r>
            <w:r w:rsidRPr="000203CD">
              <w:rPr>
                <w:color w:val="000000"/>
                <w:shd w:val="clear" w:color="auto" w:fill="FFFFFF"/>
              </w:rPr>
              <w:t>%, jinak je úloha nezapočtena a je nutno ji opakovat.</w:t>
            </w:r>
            <w:r w:rsidRPr="000203CD">
              <w:rPr>
                <w:color w:val="000000"/>
              </w:rPr>
              <w:br/>
            </w:r>
            <w:r w:rsidRPr="000203CD">
              <w:rPr>
                <w:color w:val="000000"/>
                <w:shd w:val="clear" w:color="auto" w:fill="FFFFFF"/>
              </w:rPr>
              <w:t>- Odevzdání protokolu z každé absolvované úlohy spolu s řešením dvou zadaných výpočtových příkladů u každé úlohy.</w:t>
            </w:r>
          </w:p>
        </w:tc>
      </w:tr>
      <w:tr w:rsidR="005110DD" w14:paraId="1663F7DD"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66C7CEED" w14:textId="77777777" w:rsidR="005110DD" w:rsidRDefault="005110DD" w:rsidP="00F8305C">
            <w:pPr>
              <w:jc w:val="both"/>
              <w:rPr>
                <w:b/>
              </w:rPr>
            </w:pPr>
            <w:r>
              <w:rPr>
                <w:b/>
              </w:rPr>
              <w:t>Garant předmětu</w:t>
            </w:r>
          </w:p>
        </w:tc>
        <w:tc>
          <w:tcPr>
            <w:tcW w:w="6420" w:type="dxa"/>
            <w:gridSpan w:val="11"/>
            <w:tcBorders>
              <w:top w:val="nil"/>
            </w:tcBorders>
          </w:tcPr>
          <w:p w14:paraId="1A5A5462" w14:textId="77777777" w:rsidR="005110DD" w:rsidRDefault="005110DD" w:rsidP="00F8305C">
            <w:pPr>
              <w:jc w:val="both"/>
            </w:pPr>
          </w:p>
        </w:tc>
      </w:tr>
      <w:tr w:rsidR="005110DD" w14:paraId="1AEA8C6A"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14289EF9" w14:textId="77777777" w:rsidR="005110DD" w:rsidRDefault="005110DD" w:rsidP="00F8305C">
            <w:pPr>
              <w:jc w:val="both"/>
              <w:rPr>
                <w:b/>
              </w:rPr>
            </w:pPr>
            <w:r>
              <w:rPr>
                <w:b/>
              </w:rPr>
              <w:t>Zapojení garanta do výuky předmětu</w:t>
            </w:r>
          </w:p>
        </w:tc>
        <w:tc>
          <w:tcPr>
            <w:tcW w:w="6420" w:type="dxa"/>
            <w:gridSpan w:val="11"/>
            <w:tcBorders>
              <w:top w:val="nil"/>
            </w:tcBorders>
          </w:tcPr>
          <w:p w14:paraId="75676715" w14:textId="77777777" w:rsidR="005110DD" w:rsidRDefault="005110DD" w:rsidP="00F8305C">
            <w:pPr>
              <w:jc w:val="both"/>
            </w:pPr>
          </w:p>
        </w:tc>
      </w:tr>
      <w:tr w:rsidR="005110DD" w14:paraId="36E0FBCC" w14:textId="77777777" w:rsidTr="001041BE">
        <w:trPr>
          <w:gridBefore w:val="1"/>
          <w:gridAfter w:val="1"/>
          <w:wBefore w:w="393" w:type="dxa"/>
          <w:wAfter w:w="101" w:type="dxa"/>
        </w:trPr>
        <w:tc>
          <w:tcPr>
            <w:tcW w:w="3435" w:type="dxa"/>
            <w:gridSpan w:val="4"/>
            <w:shd w:val="clear" w:color="auto" w:fill="F7CAAC"/>
          </w:tcPr>
          <w:p w14:paraId="331974AF" w14:textId="77777777" w:rsidR="005110DD" w:rsidRDefault="005110DD" w:rsidP="00F8305C">
            <w:pPr>
              <w:jc w:val="both"/>
              <w:rPr>
                <w:b/>
              </w:rPr>
            </w:pPr>
            <w:r>
              <w:rPr>
                <w:b/>
              </w:rPr>
              <w:t>Vyučující</w:t>
            </w:r>
          </w:p>
        </w:tc>
        <w:tc>
          <w:tcPr>
            <w:tcW w:w="6420" w:type="dxa"/>
            <w:gridSpan w:val="11"/>
            <w:tcBorders>
              <w:bottom w:val="nil"/>
            </w:tcBorders>
          </w:tcPr>
          <w:p w14:paraId="729E1D8F" w14:textId="77777777" w:rsidR="005110DD" w:rsidRDefault="005110DD" w:rsidP="00F8305C">
            <w:pPr>
              <w:jc w:val="both"/>
            </w:pPr>
          </w:p>
        </w:tc>
      </w:tr>
      <w:tr w:rsidR="005110DD" w14:paraId="6117EA96" w14:textId="77777777" w:rsidTr="001041BE">
        <w:trPr>
          <w:gridBefore w:val="1"/>
          <w:gridAfter w:val="1"/>
          <w:wBefore w:w="393" w:type="dxa"/>
          <w:wAfter w:w="101" w:type="dxa"/>
          <w:trHeight w:val="260"/>
        </w:trPr>
        <w:tc>
          <w:tcPr>
            <w:tcW w:w="9855" w:type="dxa"/>
            <w:gridSpan w:val="15"/>
            <w:tcBorders>
              <w:top w:val="nil"/>
            </w:tcBorders>
          </w:tcPr>
          <w:p w14:paraId="70289CE5" w14:textId="34BD5393" w:rsidR="005110DD" w:rsidRDefault="009556F6" w:rsidP="00F8305C">
            <w:pPr>
              <w:spacing w:before="60" w:after="60"/>
              <w:jc w:val="both"/>
            </w:pPr>
            <w:hyperlink w:anchor="Bednařík_V" w:history="1">
              <w:r w:rsidR="00D83357" w:rsidRPr="00D83357">
                <w:rPr>
                  <w:rStyle w:val="OdstavecseseznamemChar"/>
                  <w:rFonts w:ascii="Times New Roman" w:hAnsi="Times New Roman" w:cs="Times New Roman"/>
                  <w:sz w:val="20"/>
                  <w:szCs w:val="20"/>
                </w:rPr>
                <w:t>doc. Ing. Vratislav Bednařík, Ph.D.</w:t>
              </w:r>
            </w:hyperlink>
            <w:r w:rsidR="00D83357" w:rsidRPr="00D83357">
              <w:t xml:space="preserve"> (100% </w:t>
            </w:r>
            <w:r w:rsidR="007E6E9B">
              <w:t>l</w:t>
            </w:r>
            <w:r w:rsidR="00D83357" w:rsidRPr="00D83357">
              <w:t>)</w:t>
            </w:r>
          </w:p>
        </w:tc>
      </w:tr>
      <w:tr w:rsidR="005110DD" w14:paraId="540873D4" w14:textId="77777777" w:rsidTr="001041BE">
        <w:trPr>
          <w:gridBefore w:val="1"/>
          <w:gridAfter w:val="1"/>
          <w:wBefore w:w="393" w:type="dxa"/>
          <w:wAfter w:w="101" w:type="dxa"/>
        </w:trPr>
        <w:tc>
          <w:tcPr>
            <w:tcW w:w="3435" w:type="dxa"/>
            <w:gridSpan w:val="4"/>
            <w:shd w:val="clear" w:color="auto" w:fill="F7CAAC"/>
          </w:tcPr>
          <w:p w14:paraId="6D8F5DD2"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300F3F9F" w14:textId="77777777" w:rsidR="005110DD" w:rsidRPr="005A0406" w:rsidRDefault="005110DD" w:rsidP="00F8305C">
            <w:pPr>
              <w:jc w:val="both"/>
            </w:pPr>
          </w:p>
        </w:tc>
      </w:tr>
      <w:tr w:rsidR="005110DD" w14:paraId="4405C5E7"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63506747" w14:textId="66B145E9" w:rsidR="005110DD" w:rsidRDefault="005110DD" w:rsidP="00F8305C">
            <w:pPr>
              <w:jc w:val="both"/>
              <w:rPr>
                <w:b/>
                <w:bCs/>
              </w:rPr>
            </w:pPr>
            <w:r w:rsidRPr="00D22542">
              <w:t xml:space="preserve">Cílem předmětu je </w:t>
            </w:r>
            <w:r w:rsidR="00425D17" w:rsidRPr="00ED7AC2">
              <w:rPr>
                <w:kern w:val="1"/>
              </w:rPr>
              <w:t>získání praktické schopnosti provádění chemické analýzy, včetně výpočtu výsledku chemické analýzy. Dále pak rozvíjení schopnosti sestavení písemného protokolu o provedené analýze</w:t>
            </w:r>
            <w:r w:rsidRPr="00D22542">
              <w:t>.</w:t>
            </w:r>
            <w:r>
              <w:rPr>
                <w:b/>
                <w:bCs/>
              </w:rPr>
              <w:t xml:space="preserve"> </w:t>
            </w:r>
            <w:r w:rsidRPr="00351747">
              <w:rPr>
                <w:b/>
                <w:bCs/>
              </w:rPr>
              <w:t>Obsah předmětu tvoří tyto tematické celky:</w:t>
            </w:r>
          </w:p>
          <w:p w14:paraId="0EF104E0" w14:textId="676FBF8A" w:rsidR="00133BEC" w:rsidRPr="00DB4254" w:rsidRDefault="00133BE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4254">
              <w:rPr>
                <w:rFonts w:ascii="Times New Roman" w:hAnsi="Times New Roman" w:cs="Times New Roman"/>
                <w:sz w:val="20"/>
                <w:szCs w:val="20"/>
                <w:lang w:eastAsia="cs-CZ"/>
              </w:rPr>
              <w:t>Seznámení s laboratorním řádem a bezpečností práce v laboratoři, rozdělení studentů do laboratorních skupin, instruktáž k vážení na analytických vahách, základní laboratorní úkony v analytické laboratoři – příprava roztoků, pipetování, titrace, vyhodnocení výsledku analýzy.</w:t>
            </w:r>
          </w:p>
          <w:p w14:paraId="2ECA2CBE" w14:textId="4AD243F7" w:rsidR="00163046" w:rsidRPr="00DB4254"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4254">
              <w:rPr>
                <w:rFonts w:ascii="Times New Roman" w:hAnsi="Times New Roman" w:cs="Times New Roman"/>
                <w:sz w:val="20"/>
                <w:szCs w:val="20"/>
                <w:lang w:eastAsia="cs-CZ"/>
              </w:rPr>
              <w:t>Argentometrické stanovení chloridů. Výpočet rovnovážných koncentrací iontů při srážecích reakcích.</w:t>
            </w:r>
          </w:p>
          <w:p w14:paraId="1D232FEB" w14:textId="3D1A8D2C" w:rsidR="00163046" w:rsidRPr="00DB4254"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4254">
              <w:rPr>
                <w:rFonts w:ascii="Times New Roman" w:hAnsi="Times New Roman" w:cs="Times New Roman"/>
                <w:sz w:val="20"/>
                <w:szCs w:val="20"/>
                <w:lang w:eastAsia="cs-CZ"/>
              </w:rPr>
              <w:t>Stanovení mědi jodometricky a elektrogravimetricky.</w:t>
            </w:r>
          </w:p>
          <w:p w14:paraId="69F21B5E" w14:textId="62BE74C4" w:rsidR="00163046" w:rsidRPr="00DB4254"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4254">
              <w:rPr>
                <w:rFonts w:ascii="Times New Roman" w:hAnsi="Times New Roman" w:cs="Times New Roman"/>
                <w:sz w:val="20"/>
                <w:szCs w:val="20"/>
                <w:lang w:eastAsia="cs-CZ"/>
              </w:rPr>
              <w:t>Přímé Spektrofotometrické stanovení barviva.</w:t>
            </w:r>
          </w:p>
          <w:p w14:paraId="0810CC8E" w14:textId="060DFAA5" w:rsidR="00163046" w:rsidRPr="00DB4254"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4254">
              <w:rPr>
                <w:rFonts w:ascii="Times New Roman" w:hAnsi="Times New Roman" w:cs="Times New Roman"/>
                <w:sz w:val="20"/>
                <w:szCs w:val="20"/>
                <w:lang w:eastAsia="cs-CZ"/>
              </w:rPr>
              <w:t>Měření proteolytických reakčních křivek. Stanovení silných kyselin potenciometrickou titrací.</w:t>
            </w:r>
          </w:p>
          <w:p w14:paraId="07840A2E" w14:textId="2144215B" w:rsidR="00163046" w:rsidRPr="00DB4254"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4254">
              <w:rPr>
                <w:rFonts w:ascii="Times New Roman" w:hAnsi="Times New Roman" w:cs="Times New Roman"/>
                <w:sz w:val="20"/>
                <w:szCs w:val="20"/>
                <w:lang w:eastAsia="cs-CZ"/>
              </w:rPr>
              <w:t>Konduktometrické stanovení silných kyselin.</w:t>
            </w:r>
          </w:p>
          <w:p w14:paraId="6F8728BA" w14:textId="4F2BE7C1" w:rsidR="00163046" w:rsidRPr="00DB4254"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4254">
              <w:rPr>
                <w:rFonts w:ascii="Times New Roman" w:hAnsi="Times New Roman" w:cs="Times New Roman"/>
                <w:sz w:val="20"/>
                <w:szCs w:val="20"/>
                <w:lang w:eastAsia="cs-CZ"/>
              </w:rPr>
              <w:t>Manganometrické stanovení kyseliny šťavelové.</w:t>
            </w:r>
          </w:p>
          <w:p w14:paraId="2F32533E" w14:textId="68717FE2" w:rsidR="00163046" w:rsidRPr="00DB4254"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4254">
              <w:rPr>
                <w:rFonts w:ascii="Times New Roman" w:hAnsi="Times New Roman" w:cs="Times New Roman"/>
                <w:sz w:val="20"/>
                <w:szCs w:val="20"/>
                <w:lang w:eastAsia="cs-CZ"/>
              </w:rPr>
              <w:t xml:space="preserve">Kvalitativní </w:t>
            </w:r>
            <w:r w:rsidR="005B1EFC" w:rsidRPr="00DB4254">
              <w:rPr>
                <w:rFonts w:ascii="Times New Roman" w:hAnsi="Times New Roman" w:cs="Times New Roman"/>
                <w:sz w:val="20"/>
                <w:szCs w:val="20"/>
                <w:lang w:eastAsia="cs-CZ"/>
              </w:rPr>
              <w:t>analýza – důkazy</w:t>
            </w:r>
            <w:r w:rsidRPr="00DB4254">
              <w:rPr>
                <w:rFonts w:ascii="Times New Roman" w:hAnsi="Times New Roman" w:cs="Times New Roman"/>
                <w:sz w:val="20"/>
                <w:szCs w:val="20"/>
                <w:lang w:eastAsia="cs-CZ"/>
              </w:rPr>
              <w:t xml:space="preserve"> anorganických kationtů a aniontů.</w:t>
            </w:r>
          </w:p>
          <w:p w14:paraId="38B04C1D" w14:textId="5F0F3141" w:rsidR="00163046" w:rsidRPr="00DB4254"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4254">
              <w:rPr>
                <w:rFonts w:ascii="Times New Roman" w:hAnsi="Times New Roman" w:cs="Times New Roman"/>
                <w:sz w:val="20"/>
                <w:szCs w:val="20"/>
                <w:lang w:eastAsia="cs-CZ"/>
              </w:rPr>
              <w:t>Bromatometrické stanovení fenolu.</w:t>
            </w:r>
          </w:p>
          <w:p w14:paraId="5E64BF2A" w14:textId="6AA1B767" w:rsidR="00163046" w:rsidRPr="00DB4254"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4254">
              <w:rPr>
                <w:rFonts w:ascii="Times New Roman" w:hAnsi="Times New Roman" w:cs="Times New Roman"/>
                <w:sz w:val="20"/>
                <w:szCs w:val="20"/>
                <w:lang w:eastAsia="cs-CZ"/>
              </w:rPr>
              <w:t>Stanovení OH- a CO3/2- vedle sebe dle Winklera.</w:t>
            </w:r>
          </w:p>
          <w:p w14:paraId="5A0684CC" w14:textId="3FB55C27" w:rsidR="00163046" w:rsidRPr="00DB4254"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4254">
              <w:rPr>
                <w:rFonts w:ascii="Times New Roman" w:hAnsi="Times New Roman" w:cs="Times New Roman"/>
                <w:sz w:val="20"/>
                <w:szCs w:val="20"/>
                <w:lang w:eastAsia="cs-CZ"/>
              </w:rPr>
              <w:t>Protolytické titrační křivky. Stanovení OH- a CO3/2- vedle sebe dle Wardera.</w:t>
            </w:r>
          </w:p>
          <w:p w14:paraId="47217E72" w14:textId="3D5DF924" w:rsidR="00163046" w:rsidRPr="00DB4254"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4254">
              <w:rPr>
                <w:rFonts w:ascii="Times New Roman" w:hAnsi="Times New Roman" w:cs="Times New Roman"/>
                <w:sz w:val="20"/>
                <w:szCs w:val="20"/>
                <w:lang w:eastAsia="cs-CZ"/>
              </w:rPr>
              <w:t>Stanovení obsahu vitamínu C v komerčních výrobcích bromatometrickou a voltametrickou metodou.</w:t>
            </w:r>
          </w:p>
          <w:p w14:paraId="1E96F1C7" w14:textId="52555133" w:rsidR="005110DD" w:rsidRPr="00DB4254"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4254">
              <w:rPr>
                <w:rFonts w:ascii="Times New Roman" w:hAnsi="Times New Roman" w:cs="Times New Roman"/>
                <w:sz w:val="20"/>
                <w:szCs w:val="20"/>
                <w:lang w:eastAsia="cs-CZ"/>
              </w:rPr>
              <w:t>Chelatometrické stanovení Ca2+ a Mg2+ solí vedle sebe, stanovení tvrdosti vody.</w:t>
            </w:r>
          </w:p>
          <w:p w14:paraId="0F080BFA" w14:textId="45EA94D8" w:rsidR="005110DD" w:rsidRPr="00DB4254" w:rsidRDefault="00133BE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4254">
              <w:rPr>
                <w:rFonts w:ascii="Times New Roman" w:hAnsi="Times New Roman" w:cs="Times New Roman"/>
                <w:sz w:val="20"/>
                <w:szCs w:val="20"/>
                <w:lang w:eastAsia="cs-CZ"/>
              </w:rPr>
              <w:t>Opakování úloh, které byly hodnoceny známkou „nedostatečně“, případně které studenti neabsolvovali z důvodu absence. Pohovor se studenty ohledně nabytých zkušeností, udělování zápočtu.</w:t>
            </w:r>
          </w:p>
          <w:p w14:paraId="535CEEF8" w14:textId="77777777" w:rsidR="00133BEC" w:rsidRPr="00133BEC" w:rsidRDefault="00133BEC" w:rsidP="00133BEC">
            <w:pPr>
              <w:pStyle w:val="Odstavecseseznamem"/>
              <w:spacing w:after="0" w:line="240" w:lineRule="auto"/>
              <w:ind w:left="170"/>
              <w:rPr>
                <w:b/>
                <w:bCs/>
              </w:rPr>
            </w:pPr>
          </w:p>
          <w:p w14:paraId="42C02D91"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61A0F2E8" w14:textId="77777777" w:rsidR="005110DD" w:rsidRPr="000C69A4"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1F629C1E" w14:textId="5DA0814A" w:rsidR="009C1509" w:rsidRPr="00CD6FC7" w:rsidRDefault="009C1509" w:rsidP="009C1509">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7844">
              <w:rPr>
                <w:rFonts w:ascii="Times New Roman" w:hAnsi="Times New Roman" w:cs="Times New Roman"/>
                <w:sz w:val="20"/>
                <w:szCs w:val="20"/>
                <w:lang w:eastAsia="cs-CZ"/>
              </w:rPr>
              <w:t xml:space="preserve">základních výpočetních operací nezbytných </w:t>
            </w:r>
            <w:r>
              <w:rPr>
                <w:rFonts w:ascii="Times New Roman" w:hAnsi="Times New Roman" w:cs="Times New Roman"/>
                <w:sz w:val="20"/>
                <w:szCs w:val="20"/>
                <w:lang w:eastAsia="cs-CZ"/>
              </w:rPr>
              <w:t>v analytické chemii</w:t>
            </w:r>
          </w:p>
          <w:p w14:paraId="175673E4" w14:textId="77777777" w:rsidR="00D6493E" w:rsidRPr="000C69A4" w:rsidRDefault="00D6493E" w:rsidP="00F8305C">
            <w:pPr>
              <w:tabs>
                <w:tab w:val="left" w:pos="328"/>
              </w:tabs>
              <w:rPr>
                <w:b/>
                <w:color w:val="000000" w:themeColor="text1"/>
              </w:rPr>
            </w:pPr>
          </w:p>
          <w:p w14:paraId="19D345A5" w14:textId="77777777" w:rsidR="005110DD" w:rsidRPr="000C69A4" w:rsidRDefault="005110DD" w:rsidP="00F8305C">
            <w:pPr>
              <w:tabs>
                <w:tab w:val="left" w:pos="328"/>
              </w:tabs>
              <w:rPr>
                <w:b/>
                <w:color w:val="000000" w:themeColor="text1"/>
              </w:rPr>
            </w:pPr>
            <w:r w:rsidRPr="000C69A4">
              <w:rPr>
                <w:b/>
                <w:color w:val="000000" w:themeColor="text1"/>
              </w:rPr>
              <w:t>Odborné dovednosti:</w:t>
            </w:r>
          </w:p>
          <w:p w14:paraId="59EEE488" w14:textId="6A2B2B16" w:rsidR="00664821" w:rsidRPr="00664821" w:rsidRDefault="0066482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7844">
              <w:rPr>
                <w:rFonts w:ascii="Times New Roman" w:hAnsi="Times New Roman" w:cs="Times New Roman"/>
                <w:sz w:val="20"/>
                <w:szCs w:val="20"/>
                <w:lang w:eastAsia="cs-CZ"/>
              </w:rPr>
              <w:t>přesn</w:t>
            </w:r>
            <w:r w:rsidR="00497B5B">
              <w:rPr>
                <w:rFonts w:ascii="Times New Roman" w:hAnsi="Times New Roman" w:cs="Times New Roman"/>
                <w:sz w:val="20"/>
                <w:szCs w:val="20"/>
                <w:lang w:eastAsia="cs-CZ"/>
              </w:rPr>
              <w:t>ě</w:t>
            </w:r>
            <w:r w:rsidRPr="00597844">
              <w:rPr>
                <w:rFonts w:ascii="Times New Roman" w:hAnsi="Times New Roman" w:cs="Times New Roman"/>
                <w:sz w:val="20"/>
                <w:szCs w:val="20"/>
                <w:lang w:eastAsia="cs-CZ"/>
              </w:rPr>
              <w:t xml:space="preserve"> navažov</w:t>
            </w:r>
            <w:r w:rsidR="00497B5B">
              <w:rPr>
                <w:rFonts w:ascii="Times New Roman" w:hAnsi="Times New Roman" w:cs="Times New Roman"/>
                <w:sz w:val="20"/>
                <w:szCs w:val="20"/>
                <w:lang w:eastAsia="cs-CZ"/>
              </w:rPr>
              <w:t>at</w:t>
            </w:r>
            <w:r w:rsidRPr="00597844">
              <w:rPr>
                <w:rFonts w:ascii="Times New Roman" w:hAnsi="Times New Roman" w:cs="Times New Roman"/>
                <w:sz w:val="20"/>
                <w:szCs w:val="20"/>
                <w:lang w:eastAsia="cs-CZ"/>
              </w:rPr>
              <w:t xml:space="preserve"> pomocí analytických vah</w:t>
            </w:r>
          </w:p>
          <w:p w14:paraId="3CC2226D" w14:textId="6AA7F07A" w:rsidR="00664821" w:rsidRPr="00664821" w:rsidRDefault="0066482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7844">
              <w:rPr>
                <w:rFonts w:ascii="Times New Roman" w:hAnsi="Times New Roman" w:cs="Times New Roman"/>
                <w:sz w:val="20"/>
                <w:szCs w:val="20"/>
                <w:lang w:eastAsia="cs-CZ"/>
              </w:rPr>
              <w:t>provád</w:t>
            </w:r>
            <w:r w:rsidR="00497B5B">
              <w:rPr>
                <w:rFonts w:ascii="Times New Roman" w:hAnsi="Times New Roman" w:cs="Times New Roman"/>
                <w:sz w:val="20"/>
                <w:szCs w:val="20"/>
                <w:lang w:eastAsia="cs-CZ"/>
              </w:rPr>
              <w:t>ět</w:t>
            </w:r>
            <w:r w:rsidRPr="00597844">
              <w:rPr>
                <w:rFonts w:ascii="Times New Roman" w:hAnsi="Times New Roman" w:cs="Times New Roman"/>
                <w:sz w:val="20"/>
                <w:szCs w:val="20"/>
                <w:lang w:eastAsia="cs-CZ"/>
              </w:rPr>
              <w:t xml:space="preserve"> kvantitativní chemické analýzy</w:t>
            </w:r>
          </w:p>
          <w:p w14:paraId="7EAF9473" w14:textId="75C9ADE2" w:rsidR="00664821" w:rsidRPr="00664821" w:rsidRDefault="0066482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7844">
              <w:rPr>
                <w:rFonts w:ascii="Times New Roman" w:hAnsi="Times New Roman" w:cs="Times New Roman"/>
                <w:sz w:val="20"/>
                <w:szCs w:val="20"/>
                <w:lang w:eastAsia="cs-CZ"/>
              </w:rPr>
              <w:t>měř</w:t>
            </w:r>
            <w:r w:rsidR="00497B5B">
              <w:rPr>
                <w:rFonts w:ascii="Times New Roman" w:hAnsi="Times New Roman" w:cs="Times New Roman"/>
                <w:sz w:val="20"/>
                <w:szCs w:val="20"/>
                <w:lang w:eastAsia="cs-CZ"/>
              </w:rPr>
              <w:t>it</w:t>
            </w:r>
            <w:r w:rsidRPr="00597844">
              <w:rPr>
                <w:rFonts w:ascii="Times New Roman" w:hAnsi="Times New Roman" w:cs="Times New Roman"/>
                <w:sz w:val="20"/>
                <w:szCs w:val="20"/>
                <w:lang w:eastAsia="cs-CZ"/>
              </w:rPr>
              <w:t xml:space="preserve"> hodnoty pH pomocí pH-metru</w:t>
            </w:r>
          </w:p>
          <w:p w14:paraId="30DEEC5A" w14:textId="138B7AAC" w:rsidR="00664821" w:rsidRPr="00664821" w:rsidRDefault="0066482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7844">
              <w:rPr>
                <w:rFonts w:ascii="Times New Roman" w:hAnsi="Times New Roman" w:cs="Times New Roman"/>
                <w:sz w:val="20"/>
                <w:szCs w:val="20"/>
                <w:lang w:eastAsia="cs-CZ"/>
              </w:rPr>
              <w:t>měř</w:t>
            </w:r>
            <w:r w:rsidR="00497B5B">
              <w:rPr>
                <w:rFonts w:ascii="Times New Roman" w:hAnsi="Times New Roman" w:cs="Times New Roman"/>
                <w:sz w:val="20"/>
                <w:szCs w:val="20"/>
                <w:lang w:eastAsia="cs-CZ"/>
              </w:rPr>
              <w:t>it</w:t>
            </w:r>
            <w:r w:rsidRPr="00597844">
              <w:rPr>
                <w:rFonts w:ascii="Times New Roman" w:hAnsi="Times New Roman" w:cs="Times New Roman"/>
                <w:sz w:val="20"/>
                <w:szCs w:val="20"/>
                <w:lang w:eastAsia="cs-CZ"/>
              </w:rPr>
              <w:t xml:space="preserve"> pomocí UV-VIS spektrofotometru</w:t>
            </w:r>
          </w:p>
          <w:p w14:paraId="59238DDA" w14:textId="469945FC" w:rsidR="005110DD" w:rsidRPr="005A0406" w:rsidRDefault="00664821" w:rsidP="009B0068">
            <w:pPr>
              <w:pStyle w:val="Odstavecseseznamem"/>
              <w:numPr>
                <w:ilvl w:val="0"/>
                <w:numId w:val="6"/>
              </w:numPr>
              <w:spacing w:after="0" w:line="240" w:lineRule="auto"/>
              <w:ind w:left="170" w:hanging="170"/>
            </w:pPr>
            <w:r w:rsidRPr="00597844">
              <w:rPr>
                <w:rFonts w:ascii="Times New Roman" w:hAnsi="Times New Roman" w:cs="Times New Roman"/>
                <w:sz w:val="20"/>
                <w:szCs w:val="20"/>
                <w:lang w:eastAsia="cs-CZ"/>
              </w:rPr>
              <w:t>písemn</w:t>
            </w:r>
            <w:r w:rsidR="00497B5B">
              <w:rPr>
                <w:rFonts w:ascii="Times New Roman" w:hAnsi="Times New Roman" w:cs="Times New Roman"/>
                <w:sz w:val="20"/>
                <w:szCs w:val="20"/>
                <w:lang w:eastAsia="cs-CZ"/>
              </w:rPr>
              <w:t>ě</w:t>
            </w:r>
            <w:r w:rsidRPr="00597844">
              <w:rPr>
                <w:rFonts w:ascii="Times New Roman" w:hAnsi="Times New Roman" w:cs="Times New Roman"/>
                <w:sz w:val="20"/>
                <w:szCs w:val="20"/>
                <w:lang w:eastAsia="cs-CZ"/>
              </w:rPr>
              <w:t xml:space="preserve"> zpracov</w:t>
            </w:r>
            <w:r w:rsidR="00497B5B">
              <w:rPr>
                <w:rFonts w:ascii="Times New Roman" w:hAnsi="Times New Roman" w:cs="Times New Roman"/>
                <w:sz w:val="20"/>
                <w:szCs w:val="20"/>
                <w:lang w:eastAsia="cs-CZ"/>
              </w:rPr>
              <w:t>at</w:t>
            </w:r>
            <w:r w:rsidRPr="00597844">
              <w:rPr>
                <w:rFonts w:ascii="Times New Roman" w:hAnsi="Times New Roman" w:cs="Times New Roman"/>
                <w:sz w:val="20"/>
                <w:szCs w:val="20"/>
                <w:lang w:eastAsia="cs-CZ"/>
              </w:rPr>
              <w:t xml:space="preserve"> výsledk</w:t>
            </w:r>
            <w:r w:rsidR="00497B5B">
              <w:rPr>
                <w:rFonts w:ascii="Times New Roman" w:hAnsi="Times New Roman" w:cs="Times New Roman"/>
                <w:sz w:val="20"/>
                <w:szCs w:val="20"/>
                <w:lang w:eastAsia="cs-CZ"/>
              </w:rPr>
              <w:t>y</w:t>
            </w:r>
            <w:r w:rsidRPr="00597844">
              <w:rPr>
                <w:rFonts w:ascii="Times New Roman" w:hAnsi="Times New Roman" w:cs="Times New Roman"/>
                <w:sz w:val="20"/>
                <w:szCs w:val="20"/>
                <w:lang w:eastAsia="cs-CZ"/>
              </w:rPr>
              <w:t xml:space="preserve"> analýzy formou protokolu</w:t>
            </w:r>
          </w:p>
        </w:tc>
      </w:tr>
      <w:tr w:rsidR="005110DD" w14:paraId="0E78DF12"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2C86035D" w14:textId="77777777" w:rsidR="005110DD" w:rsidRPr="005A0406" w:rsidRDefault="005110DD"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2C3BD576" w14:textId="77777777" w:rsidR="005110DD" w:rsidRDefault="005110DD" w:rsidP="00F8305C">
            <w:pPr>
              <w:jc w:val="both"/>
            </w:pPr>
          </w:p>
        </w:tc>
      </w:tr>
      <w:tr w:rsidR="005110DD" w14:paraId="3DC792BD" w14:textId="77777777" w:rsidTr="001041BE">
        <w:trPr>
          <w:gridBefore w:val="1"/>
          <w:gridAfter w:val="1"/>
          <w:wBefore w:w="393" w:type="dxa"/>
          <w:wAfter w:w="101" w:type="dxa"/>
          <w:trHeight w:val="430"/>
        </w:trPr>
        <w:tc>
          <w:tcPr>
            <w:tcW w:w="9855" w:type="dxa"/>
            <w:gridSpan w:val="15"/>
            <w:tcBorders>
              <w:top w:val="nil"/>
              <w:bottom w:val="single" w:sz="4" w:space="0" w:color="auto"/>
            </w:tcBorders>
          </w:tcPr>
          <w:p w14:paraId="4E1268CA" w14:textId="77777777" w:rsidR="005110DD" w:rsidRPr="000C69A4" w:rsidRDefault="005110DD" w:rsidP="00F8305C">
            <w:pPr>
              <w:jc w:val="both"/>
              <w:rPr>
                <w:b/>
                <w:bCs/>
                <w:u w:val="single"/>
              </w:rPr>
            </w:pPr>
            <w:r w:rsidRPr="000C69A4">
              <w:rPr>
                <w:b/>
                <w:bCs/>
                <w:u w:val="single"/>
              </w:rPr>
              <w:t>Metody a přístupy používané ve výuce</w:t>
            </w:r>
          </w:p>
          <w:p w14:paraId="334AF084" w14:textId="77777777" w:rsidR="005110DD" w:rsidRPr="00664821" w:rsidRDefault="005110DD" w:rsidP="00F8305C">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 xml:space="preserve">Pro </w:t>
            </w:r>
            <w:r w:rsidRPr="00664821">
              <w:rPr>
                <w:rFonts w:ascii="Times New Roman" w:eastAsia="Times New Roman" w:hAnsi="Times New Roman" w:cs="Times New Roman"/>
                <w:b/>
                <w:bCs/>
                <w:color w:val="auto"/>
              </w:rPr>
              <w:t>dosažení odborných znalostí jsou užívány vyučovací metody:</w:t>
            </w:r>
          </w:p>
          <w:p w14:paraId="5CF9B757" w14:textId="3ABD4BAE" w:rsidR="005110DD" w:rsidRPr="00664821" w:rsidRDefault="005110DD" w:rsidP="00F8305C">
            <w:pPr>
              <w:jc w:val="both"/>
              <w:rPr>
                <w:color w:val="000000"/>
                <w:shd w:val="clear" w:color="auto" w:fill="FFFFFF"/>
              </w:rPr>
            </w:pPr>
            <w:r w:rsidRPr="00664821">
              <w:t xml:space="preserve">Monologická (výklad, přednáška, instruktáž), </w:t>
            </w:r>
            <w:r w:rsidRPr="00664821">
              <w:rPr>
                <w:color w:val="000000"/>
                <w:shd w:val="clear" w:color="auto" w:fill="FFFFFF"/>
              </w:rPr>
              <w:t>Dialogická (diskuze, rozhovor, brainstorming</w:t>
            </w:r>
            <w:r w:rsidR="00664821" w:rsidRPr="00664821">
              <w:rPr>
                <w:color w:val="000000"/>
                <w:shd w:val="clear" w:color="auto" w:fill="FFFFFF"/>
              </w:rPr>
              <w:t>)</w:t>
            </w:r>
          </w:p>
          <w:p w14:paraId="72FB7811" w14:textId="77777777" w:rsidR="005110DD" w:rsidRPr="00664821" w:rsidRDefault="005110DD" w:rsidP="00F8305C">
            <w:pPr>
              <w:jc w:val="both"/>
              <w:rPr>
                <w:color w:val="000000"/>
                <w:shd w:val="clear" w:color="auto" w:fill="FFFFFF"/>
              </w:rPr>
            </w:pPr>
          </w:p>
          <w:p w14:paraId="343A20DC" w14:textId="77777777" w:rsidR="005110DD" w:rsidRPr="00664821" w:rsidRDefault="005110DD" w:rsidP="00F8305C">
            <w:pPr>
              <w:jc w:val="both"/>
              <w:rPr>
                <w:b/>
                <w:bCs/>
              </w:rPr>
            </w:pPr>
            <w:r w:rsidRPr="00664821">
              <w:rPr>
                <w:b/>
                <w:bCs/>
              </w:rPr>
              <w:t>Pro dosažení odborných dovedností jsou užívány vyučovací metody:</w:t>
            </w:r>
          </w:p>
          <w:p w14:paraId="350B54FD" w14:textId="0B0D162D" w:rsidR="005110DD" w:rsidRPr="006D0F29" w:rsidRDefault="005110DD" w:rsidP="00F8305C">
            <w:pPr>
              <w:rPr>
                <w:color w:val="000000"/>
                <w:shd w:val="clear" w:color="auto" w:fill="FFFFFF"/>
              </w:rPr>
            </w:pPr>
            <w:r w:rsidRPr="00664821">
              <w:rPr>
                <w:color w:val="000000"/>
                <w:shd w:val="clear" w:color="auto" w:fill="FFFFFF"/>
              </w:rPr>
              <w:t>Laborování, Praktické procvičování</w:t>
            </w:r>
          </w:p>
          <w:p w14:paraId="0EC8492D" w14:textId="77777777" w:rsidR="005110DD" w:rsidRPr="000C69A4" w:rsidRDefault="005110DD" w:rsidP="00F8305C"/>
          <w:p w14:paraId="34ABFFF7" w14:textId="77777777" w:rsidR="005110DD" w:rsidRPr="005110DD" w:rsidRDefault="005110DD" w:rsidP="00F8305C">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t>Očekávané výsledky učení dosažené studiem předmětu jsou ověřovány hodnoticími metodami:</w:t>
            </w:r>
          </w:p>
          <w:p w14:paraId="74269245" w14:textId="4F9478DD" w:rsidR="00664821" w:rsidRDefault="00664821" w:rsidP="00664821">
            <w:pPr>
              <w:jc w:val="both"/>
              <w:rPr>
                <w:color w:val="000000"/>
              </w:rPr>
            </w:pPr>
            <w:r w:rsidRPr="00425D37">
              <w:rPr>
                <w:color w:val="000000"/>
              </w:rPr>
              <w:t xml:space="preserve">Analýza výkonů studenta, </w:t>
            </w:r>
            <w:r w:rsidR="006C469E" w:rsidRPr="006C469E">
              <w:rPr>
                <w:color w:val="000000"/>
              </w:rPr>
              <w:t>Rozbor produktů pracovní činnosti studenta (technické práce),</w:t>
            </w:r>
            <w:r w:rsidR="006C469E">
              <w:rPr>
                <w:rFonts w:ascii="Tahoma" w:hAnsi="Tahoma" w:cs="Tahoma"/>
                <w:color w:val="000000"/>
                <w:sz w:val="17"/>
                <w:szCs w:val="17"/>
                <w:shd w:val="clear" w:color="auto" w:fill="FFFFFF"/>
              </w:rPr>
              <w:t xml:space="preserve"> </w:t>
            </w:r>
            <w:r w:rsidRPr="00425D37">
              <w:rPr>
                <w:color w:val="000000"/>
              </w:rPr>
              <w:t>Systematické pozorování studenta, Známkou</w:t>
            </w:r>
          </w:p>
          <w:p w14:paraId="7A0E9633" w14:textId="77777777" w:rsidR="005110DD" w:rsidRPr="008440C7" w:rsidRDefault="005110DD" w:rsidP="00F8305C">
            <w:pPr>
              <w:jc w:val="both"/>
              <w:rPr>
                <w:strike/>
                <w:color w:val="000000"/>
              </w:rPr>
            </w:pPr>
          </w:p>
          <w:p w14:paraId="1CA51E76" w14:textId="07867023" w:rsidR="005110DD" w:rsidRPr="000C69A4" w:rsidRDefault="00910D1F" w:rsidP="00F8305C">
            <w:pPr>
              <w:jc w:val="both"/>
              <w:rPr>
                <w:b/>
                <w:bCs/>
                <w:u w:val="single"/>
              </w:rPr>
            </w:pPr>
            <w:r w:rsidRPr="000C69A4">
              <w:rPr>
                <w:b/>
                <w:bCs/>
                <w:u w:val="single"/>
              </w:rPr>
              <w:t>P</w:t>
            </w:r>
            <w:r w:rsidR="005110DD" w:rsidRPr="000C69A4">
              <w:rPr>
                <w:b/>
                <w:bCs/>
                <w:u w:val="single"/>
              </w:rPr>
              <w:t>oužívané didaktické prostředky</w:t>
            </w:r>
          </w:p>
          <w:p w14:paraId="058E5921" w14:textId="77777777" w:rsidR="005110DD" w:rsidRPr="0071371D" w:rsidRDefault="005110DD" w:rsidP="00F8305C">
            <w:pPr>
              <w:jc w:val="both"/>
            </w:pPr>
            <w:r w:rsidRPr="000C69A4">
              <w:t xml:space="preserve">Při výuce jsou využívány technické výukové prostředky – vizuální/audiovizuální prostředky výpočetní a prezentační </w:t>
            </w:r>
            <w:r w:rsidRPr="00CA2F1A">
              <w:t>techniky, materiální vybavení poslucháren, seminárních a odborných učeben a laboratoří a moderní učební pomůcky, zejm. dataprojekce, on-line nástroje, zdroje odborné literatury, databáze, výukové počítačové programy, prezentace, videozáznamy, modely aj.</w:t>
            </w:r>
          </w:p>
          <w:p w14:paraId="40FE0CAC" w14:textId="77777777" w:rsidR="005110DD" w:rsidRPr="0071371D" w:rsidRDefault="005110DD" w:rsidP="00F8305C">
            <w:pPr>
              <w:jc w:val="both"/>
            </w:pPr>
          </w:p>
          <w:p w14:paraId="6D38F979" w14:textId="0766A160" w:rsidR="005110DD"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395FBB70"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2C553933" w14:textId="77777777" w:rsidR="005110DD" w:rsidRPr="001F0034" w:rsidRDefault="005110DD" w:rsidP="00F8305C">
            <w:pPr>
              <w:jc w:val="both"/>
            </w:pPr>
            <w:r w:rsidRPr="001F0034">
              <w:rPr>
                <w:b/>
              </w:rPr>
              <w:lastRenderedPageBreak/>
              <w:t>Studijní literatura a studijní pomůcky</w:t>
            </w:r>
          </w:p>
        </w:tc>
        <w:tc>
          <w:tcPr>
            <w:tcW w:w="6202" w:type="dxa"/>
            <w:gridSpan w:val="10"/>
            <w:tcBorders>
              <w:top w:val="single" w:sz="4" w:space="0" w:color="auto"/>
              <w:bottom w:val="nil"/>
            </w:tcBorders>
          </w:tcPr>
          <w:p w14:paraId="5C801984" w14:textId="77777777" w:rsidR="005110DD" w:rsidRDefault="005110DD" w:rsidP="00F8305C">
            <w:pPr>
              <w:jc w:val="both"/>
            </w:pPr>
          </w:p>
        </w:tc>
      </w:tr>
      <w:tr w:rsidR="005110DD" w14:paraId="152E5BA6" w14:textId="77777777" w:rsidTr="001041BE">
        <w:trPr>
          <w:gridBefore w:val="1"/>
          <w:gridAfter w:val="1"/>
          <w:wBefore w:w="393" w:type="dxa"/>
          <w:wAfter w:w="101" w:type="dxa"/>
          <w:trHeight w:val="1497"/>
        </w:trPr>
        <w:tc>
          <w:tcPr>
            <w:tcW w:w="9855" w:type="dxa"/>
            <w:gridSpan w:val="15"/>
            <w:tcBorders>
              <w:top w:val="nil"/>
            </w:tcBorders>
          </w:tcPr>
          <w:p w14:paraId="3E594EB4" w14:textId="77777777" w:rsidR="00425D17" w:rsidRPr="001F0034" w:rsidRDefault="00425D17" w:rsidP="00425D17">
            <w:pPr>
              <w:pStyle w:val="western"/>
              <w:spacing w:before="0" w:beforeAutospacing="0" w:after="0" w:line="240" w:lineRule="auto"/>
              <w:rPr>
                <w:u w:val="single"/>
              </w:rPr>
            </w:pPr>
            <w:r w:rsidRPr="001F0034">
              <w:rPr>
                <w:u w:val="single"/>
              </w:rPr>
              <w:t>Povinná literatura:</w:t>
            </w:r>
          </w:p>
          <w:p w14:paraId="032D1348" w14:textId="77777777" w:rsidR="00425D17" w:rsidRPr="001F0034" w:rsidRDefault="00425D17" w:rsidP="00425D17">
            <w:pPr>
              <w:suppressAutoHyphens/>
              <w:snapToGrid w:val="0"/>
              <w:jc w:val="both"/>
              <w:rPr>
                <w:kern w:val="1"/>
              </w:rPr>
            </w:pPr>
            <w:r w:rsidRPr="001F0034">
              <w:rPr>
                <w:kern w:val="1"/>
              </w:rPr>
              <w:t>BEDNAŘÍK, V. a kol. Online studijní materiály dostupné z: </w:t>
            </w:r>
            <w:hyperlink r:id="rId61" w:history="1">
              <w:r w:rsidRPr="001F0034">
                <w:rPr>
                  <w:rStyle w:val="Hypertextovodkaz"/>
                  <w:kern w:val="1"/>
                </w:rPr>
                <w:t>http://analchem.cz/</w:t>
              </w:r>
            </w:hyperlink>
            <w:r w:rsidRPr="001F0034">
              <w:rPr>
                <w:kern w:val="1"/>
              </w:rPr>
              <w:t>.</w:t>
            </w:r>
          </w:p>
          <w:p w14:paraId="6E869598" w14:textId="77777777" w:rsidR="00DB4254" w:rsidRPr="00B70758" w:rsidRDefault="00DB4254" w:rsidP="00DB4254">
            <w:pPr>
              <w:pStyle w:val="western"/>
              <w:spacing w:before="0" w:beforeAutospacing="0" w:after="0" w:line="240" w:lineRule="auto"/>
            </w:pPr>
            <w:r w:rsidRPr="00B70758">
              <w:rPr>
                <w:caps/>
              </w:rPr>
              <w:t>Skoog,</w:t>
            </w:r>
            <w:r w:rsidRPr="00B70758">
              <w:t xml:space="preserve"> D.A. a kol. Analytická chemie. Praha: VŠCHT, 2019. ISBN </w:t>
            </w:r>
            <w:r w:rsidRPr="00B70758">
              <w:rPr>
                <w:rStyle w:val="result-detail-item"/>
              </w:rPr>
              <w:t>978-80-7592-043-0.</w:t>
            </w:r>
          </w:p>
          <w:p w14:paraId="10C61D70" w14:textId="77777777" w:rsidR="00DB4254" w:rsidRDefault="00DB4254" w:rsidP="00DB4254">
            <w:pPr>
              <w:pStyle w:val="western"/>
              <w:spacing w:before="0" w:beforeAutospacing="0" w:after="0" w:line="240" w:lineRule="auto"/>
            </w:pPr>
            <w:r w:rsidRPr="000E62E4">
              <w:rPr>
                <w:rStyle w:val="result-detail-item"/>
                <w:caps/>
              </w:rPr>
              <w:t>Crouch</w:t>
            </w:r>
            <w:r>
              <w:rPr>
                <w:rStyle w:val="result-detail-item"/>
              </w:rPr>
              <w:t xml:space="preserve">, S.R. et al. </w:t>
            </w:r>
            <w:r w:rsidRPr="002D335B">
              <w:rPr>
                <w:rStyle w:val="result-detail-item"/>
              </w:rPr>
              <w:t>Fundamentals of Analytical Chemistry</w:t>
            </w:r>
            <w:r>
              <w:rPr>
                <w:rStyle w:val="result-detail-item"/>
              </w:rPr>
              <w:t>.</w:t>
            </w:r>
            <w:r>
              <w:rPr>
                <w:rStyle w:val="Nadpis5Char"/>
              </w:rPr>
              <w:t xml:space="preserve"> </w:t>
            </w:r>
            <w:r>
              <w:rPr>
                <w:rStyle w:val="author-info"/>
              </w:rPr>
              <w:t xml:space="preserve">Cengage Learning, Inc., 2021. ISBN </w:t>
            </w:r>
            <w:r>
              <w:t>9780357450390.</w:t>
            </w:r>
          </w:p>
          <w:p w14:paraId="1B63FFB2" w14:textId="77777777" w:rsidR="00DB4254" w:rsidRDefault="00DB4254" w:rsidP="00DB4254">
            <w:pPr>
              <w:pStyle w:val="western"/>
              <w:spacing w:before="0" w:beforeAutospacing="0" w:after="0" w:line="240" w:lineRule="auto"/>
              <w:rPr>
                <w:rStyle w:val="result-detail-item"/>
              </w:rPr>
            </w:pPr>
            <w:r>
              <w:rPr>
                <w:rStyle w:val="author"/>
              </w:rPr>
              <w:t xml:space="preserve">PRICE, O. (Ed.) </w:t>
            </w:r>
            <w:r w:rsidRPr="002D335B">
              <w:rPr>
                <w:rStyle w:val="author"/>
              </w:rPr>
              <w:t>Fundamentals of Analytical Chemistry</w:t>
            </w:r>
            <w:r>
              <w:rPr>
                <w:rStyle w:val="author"/>
              </w:rPr>
              <w:t xml:space="preserve">. </w:t>
            </w:r>
            <w:r w:rsidRPr="002D335B">
              <w:rPr>
                <w:rStyle w:val="author"/>
              </w:rPr>
              <w:t>Murphy &amp; Moore Pub</w:t>
            </w:r>
            <w:r>
              <w:rPr>
                <w:rStyle w:val="author"/>
              </w:rPr>
              <w:t xml:space="preserve">lishing, 2022. ISBN </w:t>
            </w:r>
            <w:r>
              <w:t>978-1639872428.</w:t>
            </w:r>
          </w:p>
          <w:p w14:paraId="3D9A9658" w14:textId="77777777" w:rsidR="00DB4254" w:rsidRPr="001F0034" w:rsidRDefault="00DB4254" w:rsidP="00425D17">
            <w:pPr>
              <w:suppressAutoHyphens/>
              <w:snapToGrid w:val="0"/>
              <w:jc w:val="both"/>
              <w:rPr>
                <w:kern w:val="1"/>
              </w:rPr>
            </w:pPr>
          </w:p>
          <w:p w14:paraId="1E088DEC" w14:textId="77777777" w:rsidR="00425D17" w:rsidRPr="001F0034" w:rsidRDefault="00425D17" w:rsidP="00425D17">
            <w:pPr>
              <w:suppressAutoHyphens/>
              <w:jc w:val="both"/>
              <w:rPr>
                <w:kern w:val="1"/>
              </w:rPr>
            </w:pPr>
            <w:r w:rsidRPr="001F0034">
              <w:rPr>
                <w:kern w:val="1"/>
                <w:u w:val="single"/>
              </w:rPr>
              <w:t>Doporučená literatura</w:t>
            </w:r>
            <w:r w:rsidRPr="001F0034">
              <w:rPr>
                <w:kern w:val="1"/>
              </w:rPr>
              <w:t>:</w:t>
            </w:r>
          </w:p>
          <w:p w14:paraId="4939475D" w14:textId="77777777" w:rsidR="00425D17" w:rsidRPr="001F0034" w:rsidRDefault="00425D17" w:rsidP="00425D17">
            <w:pPr>
              <w:suppressAutoHyphens/>
              <w:snapToGrid w:val="0"/>
              <w:jc w:val="both"/>
              <w:rPr>
                <w:kern w:val="1"/>
              </w:rPr>
            </w:pPr>
            <w:r w:rsidRPr="001F0034">
              <w:rPr>
                <w:caps/>
                <w:kern w:val="20"/>
              </w:rPr>
              <w:t>Záruba,</w:t>
            </w:r>
            <w:r w:rsidRPr="001F0034">
              <w:rPr>
                <w:kern w:val="1"/>
              </w:rPr>
              <w:t xml:space="preserve"> K. Analytická chemie. Praha: </w:t>
            </w:r>
            <w:r w:rsidRPr="001F0034">
              <w:t xml:space="preserve">VŠCHT, 2016. ISBN </w:t>
            </w:r>
            <w:r w:rsidRPr="001F0034">
              <w:rPr>
                <w:rStyle w:val="result-detail-item"/>
              </w:rPr>
              <w:t>978-80-7080-951-8.</w:t>
            </w:r>
          </w:p>
          <w:p w14:paraId="35739034" w14:textId="77777777" w:rsidR="00425D17" w:rsidRPr="001F0034" w:rsidRDefault="00425D17" w:rsidP="00425D17">
            <w:pPr>
              <w:suppressAutoHyphens/>
              <w:snapToGrid w:val="0"/>
              <w:jc w:val="both"/>
              <w:rPr>
                <w:b/>
                <w:bCs/>
                <w:color w:val="111111"/>
                <w:kern w:val="36"/>
                <w:lang w:eastAsia="en-GB"/>
              </w:rPr>
            </w:pPr>
            <w:r w:rsidRPr="001F0034">
              <w:rPr>
                <w:kern w:val="1"/>
              </w:rPr>
              <w:t>KUSTER, F.W., THIEL, A. Chemicko-analytické výpočetní tabulky. Praha: Academia</w:t>
            </w:r>
            <w:r w:rsidRPr="006B0375">
              <w:rPr>
                <w:kern w:val="1"/>
              </w:rPr>
              <w:t>, 1988.</w:t>
            </w:r>
          </w:p>
          <w:p w14:paraId="2A2A955B" w14:textId="77777777" w:rsidR="006B0375" w:rsidRDefault="006B0375" w:rsidP="006B0375">
            <w:pPr>
              <w:suppressAutoHyphens/>
              <w:snapToGrid w:val="0"/>
              <w:jc w:val="both"/>
              <w:rPr>
                <w:color w:val="000000"/>
                <w:shd w:val="clear" w:color="auto" w:fill="FFFFFF"/>
              </w:rPr>
            </w:pPr>
            <w:r w:rsidRPr="009C1509">
              <w:rPr>
                <w:color w:val="000000"/>
                <w:shd w:val="clear" w:color="auto" w:fill="FFFFFF"/>
              </w:rPr>
              <w:t xml:space="preserve">SUAH, </w:t>
            </w:r>
            <w:r>
              <w:rPr>
                <w:color w:val="000000"/>
                <w:shd w:val="clear" w:color="auto" w:fill="FFFFFF"/>
              </w:rPr>
              <w:t xml:space="preserve">F.B.H., </w:t>
            </w:r>
            <w:r w:rsidRPr="009C1509">
              <w:rPr>
                <w:color w:val="000000"/>
                <w:shd w:val="clear" w:color="auto" w:fill="FFFFFF"/>
              </w:rPr>
              <w:t>NGAH, W</w:t>
            </w:r>
            <w:r>
              <w:rPr>
                <w:color w:val="000000"/>
                <w:shd w:val="clear" w:color="auto" w:fill="FFFFFF"/>
              </w:rPr>
              <w:t xml:space="preserve">.S.W., </w:t>
            </w:r>
            <w:r w:rsidRPr="009C1509">
              <w:rPr>
                <w:color w:val="000000"/>
                <w:shd w:val="clear" w:color="auto" w:fill="FFFFFF"/>
              </w:rPr>
              <w:t xml:space="preserve">SAIDIN, </w:t>
            </w:r>
            <w:r>
              <w:rPr>
                <w:color w:val="000000"/>
                <w:shd w:val="clear" w:color="auto" w:fill="FFFFFF"/>
              </w:rPr>
              <w:t>C.S</w:t>
            </w:r>
            <w:r w:rsidRPr="009C1509">
              <w:rPr>
                <w:color w:val="000000"/>
                <w:shd w:val="clear" w:color="auto" w:fill="FFFFFF"/>
              </w:rPr>
              <w:t>. Basic Analytical Chemistry. Malaysia: Universiti Sains Malaysia Press, 2018. ISBN 9789674612627. Dostupné z:</w:t>
            </w:r>
          </w:p>
          <w:p w14:paraId="3EB0932F" w14:textId="77777777" w:rsidR="006B0375" w:rsidRPr="009C1509" w:rsidRDefault="009556F6" w:rsidP="006B0375">
            <w:pPr>
              <w:suppressAutoHyphens/>
              <w:snapToGrid w:val="0"/>
              <w:jc w:val="both"/>
              <w:rPr>
                <w:kern w:val="1"/>
              </w:rPr>
            </w:pPr>
            <w:hyperlink r:id="rId62" w:history="1">
              <w:r w:rsidR="006B0375" w:rsidRPr="009C1509">
                <w:rPr>
                  <w:rStyle w:val="Hypertextovodkaz"/>
                  <w:kern w:val="1"/>
                </w:rPr>
                <w:t>https://proxy.k.utb.cz/login?url=https://app.knovel.com/hotlink/toc/id:kpBAC00001/basic-analytical-chemistry?kpromoter=marc</w:t>
              </w:r>
            </w:hyperlink>
            <w:r w:rsidR="006B0375" w:rsidRPr="009C1509">
              <w:rPr>
                <w:rStyle w:val="Hypertextovodkaz"/>
                <w:kern w:val="1"/>
              </w:rPr>
              <w:t>.</w:t>
            </w:r>
          </w:p>
          <w:p w14:paraId="16F37724" w14:textId="25076F89" w:rsidR="00BC4BFA" w:rsidRPr="001F0034" w:rsidRDefault="00BC4BFA" w:rsidP="00BC4BFA">
            <w:r>
              <w:t>HARRIS, D.C. Q</w:t>
            </w:r>
            <w:r w:rsidRPr="000E62E4">
              <w:rPr>
                <w:rStyle w:val="Zdraznn"/>
                <w:i w:val="0"/>
                <w:iCs w:val="0"/>
              </w:rPr>
              <w:t>uantitative Chemical Analysis</w:t>
            </w:r>
            <w:r>
              <w:rPr>
                <w:rStyle w:val="Zdraznn"/>
                <w:i w:val="0"/>
                <w:iCs w:val="0"/>
              </w:rPr>
              <w:t xml:space="preserve">. </w:t>
            </w:r>
            <w:r w:rsidRPr="000E62E4">
              <w:rPr>
                <w:rStyle w:val="Zdraznn"/>
                <w:i w:val="0"/>
                <w:iCs w:val="0"/>
              </w:rPr>
              <w:t>New York</w:t>
            </w:r>
            <w:r>
              <w:rPr>
                <w:rStyle w:val="Zdraznn"/>
                <w:i w:val="0"/>
                <w:iCs w:val="0"/>
              </w:rPr>
              <w:t xml:space="preserve">: W.H. Freeman </w:t>
            </w:r>
            <w:r w:rsidRPr="002D335B">
              <w:rPr>
                <w:rStyle w:val="author"/>
              </w:rPr>
              <w:t>&amp;</w:t>
            </w:r>
            <w:r>
              <w:rPr>
                <w:rStyle w:val="author"/>
              </w:rPr>
              <w:t xml:space="preserve"> </w:t>
            </w:r>
            <w:r>
              <w:rPr>
                <w:rStyle w:val="Zdraznn"/>
                <w:i w:val="0"/>
                <w:iCs w:val="0"/>
              </w:rPr>
              <w:t>Company</w:t>
            </w:r>
            <w:r w:rsidRPr="000E62E4">
              <w:rPr>
                <w:rStyle w:val="Zdraznn"/>
                <w:i w:val="0"/>
                <w:iCs w:val="0"/>
              </w:rPr>
              <w:t>, 2007</w:t>
            </w:r>
            <w:r>
              <w:rPr>
                <w:rStyle w:val="Zdraznn"/>
                <w:i w:val="0"/>
                <w:iCs w:val="0"/>
              </w:rPr>
              <w:t>.</w:t>
            </w:r>
            <w:r w:rsidRPr="000E62E4">
              <w:rPr>
                <w:rStyle w:val="Zdraznn"/>
                <w:i w:val="0"/>
                <w:iCs w:val="0"/>
              </w:rPr>
              <w:t xml:space="preserve"> ISBN 0-7167-7041-5</w:t>
            </w:r>
            <w:r>
              <w:rPr>
                <w:rStyle w:val="Zdraznn"/>
                <w:i w:val="0"/>
                <w:iCs w:val="0"/>
              </w:rPr>
              <w:t>.</w:t>
            </w:r>
          </w:p>
        </w:tc>
      </w:tr>
      <w:tr w:rsidR="005110DD" w14:paraId="4D8AA98F"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2E7EB24B" w14:textId="77777777" w:rsidR="005110DD" w:rsidRDefault="005110DD" w:rsidP="00F8305C">
            <w:pPr>
              <w:jc w:val="center"/>
              <w:rPr>
                <w:b/>
              </w:rPr>
            </w:pPr>
            <w:r>
              <w:rPr>
                <w:b/>
              </w:rPr>
              <w:t>Informace ke kombinované nebo distanční formě</w:t>
            </w:r>
          </w:p>
        </w:tc>
      </w:tr>
      <w:tr w:rsidR="005110DD" w14:paraId="5EC3A1CB"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5B97A345" w14:textId="77777777" w:rsidR="005110DD" w:rsidRDefault="005110DD" w:rsidP="00F8305C">
            <w:pPr>
              <w:jc w:val="both"/>
            </w:pPr>
            <w:r>
              <w:rPr>
                <w:b/>
              </w:rPr>
              <w:t>Rozsah konzultací (soustředění)</w:t>
            </w:r>
          </w:p>
        </w:tc>
        <w:tc>
          <w:tcPr>
            <w:tcW w:w="889" w:type="dxa"/>
            <w:tcBorders>
              <w:top w:val="single" w:sz="2" w:space="0" w:color="auto"/>
            </w:tcBorders>
          </w:tcPr>
          <w:p w14:paraId="635F837A" w14:textId="5A703536" w:rsidR="005110DD" w:rsidRDefault="00766418" w:rsidP="00766418">
            <w:pPr>
              <w:jc w:val="center"/>
            </w:pPr>
            <w:r>
              <w:t>12</w:t>
            </w:r>
          </w:p>
        </w:tc>
        <w:tc>
          <w:tcPr>
            <w:tcW w:w="4179" w:type="dxa"/>
            <w:gridSpan w:val="7"/>
            <w:tcBorders>
              <w:top w:val="single" w:sz="2" w:space="0" w:color="auto"/>
            </w:tcBorders>
            <w:shd w:val="clear" w:color="auto" w:fill="F7CAAC"/>
          </w:tcPr>
          <w:p w14:paraId="6243D15C" w14:textId="77777777" w:rsidR="005110DD" w:rsidRDefault="005110DD" w:rsidP="00F8305C">
            <w:pPr>
              <w:jc w:val="both"/>
              <w:rPr>
                <w:b/>
              </w:rPr>
            </w:pPr>
            <w:r>
              <w:rPr>
                <w:b/>
              </w:rPr>
              <w:t xml:space="preserve">hodin </w:t>
            </w:r>
          </w:p>
        </w:tc>
      </w:tr>
      <w:tr w:rsidR="005110DD" w14:paraId="5C3C12E5" w14:textId="77777777" w:rsidTr="001041BE">
        <w:trPr>
          <w:gridBefore w:val="1"/>
          <w:gridAfter w:val="1"/>
          <w:wBefore w:w="393" w:type="dxa"/>
          <w:wAfter w:w="101" w:type="dxa"/>
        </w:trPr>
        <w:tc>
          <w:tcPr>
            <w:tcW w:w="9855" w:type="dxa"/>
            <w:gridSpan w:val="15"/>
            <w:shd w:val="clear" w:color="auto" w:fill="F7CAAC"/>
          </w:tcPr>
          <w:p w14:paraId="1222CDC1" w14:textId="77777777" w:rsidR="005110DD" w:rsidRDefault="005110DD" w:rsidP="00F8305C">
            <w:pPr>
              <w:jc w:val="both"/>
              <w:rPr>
                <w:b/>
              </w:rPr>
            </w:pPr>
            <w:r>
              <w:rPr>
                <w:b/>
              </w:rPr>
              <w:t>Informace o způsobu kontaktu s vyučujícím</w:t>
            </w:r>
          </w:p>
        </w:tc>
      </w:tr>
      <w:tr w:rsidR="005110DD" w14:paraId="420170F5" w14:textId="77777777" w:rsidTr="001041BE">
        <w:trPr>
          <w:gridBefore w:val="1"/>
          <w:gridAfter w:val="1"/>
          <w:wBefore w:w="393" w:type="dxa"/>
          <w:wAfter w:w="101" w:type="dxa"/>
          <w:trHeight w:val="1373"/>
        </w:trPr>
        <w:tc>
          <w:tcPr>
            <w:tcW w:w="9855" w:type="dxa"/>
            <w:gridSpan w:val="15"/>
          </w:tcPr>
          <w:p w14:paraId="21C67547" w14:textId="6013A74F" w:rsidR="00425D17" w:rsidRPr="004E5476" w:rsidRDefault="004E5476" w:rsidP="00425D17">
            <w:pPr>
              <w:suppressAutoHyphens/>
              <w:jc w:val="both"/>
            </w:pPr>
            <w:r w:rsidRPr="00CE6F38">
              <w:t>Studenti se účastní výuky, kde je jim redukovanou formou prezentována látka dle anotace předmětu. Výuka je realizována v</w:t>
            </w:r>
            <w:r>
              <w:t> </w:t>
            </w:r>
            <w:r w:rsidRPr="000B68CA">
              <w:t>blocích obvykle 2x 6 hodin.</w:t>
            </w:r>
            <w:r w:rsidRPr="00CE6F38">
              <w:t xml:space="preserve"> Studentům budou určeny části učiva k samostatnému nastudování</w:t>
            </w:r>
            <w:r w:rsidR="006F344A">
              <w:t xml:space="preserve"> (zpravidla teorie k laboratorním úlohám, které budou studenti absolvovat)</w:t>
            </w:r>
            <w:r w:rsidRPr="00CE6F38">
              <w:t xml:space="preserve">. </w:t>
            </w:r>
            <w:r w:rsidR="00425D17" w:rsidRPr="0004180B">
              <w:t xml:space="preserve">Studenti absolvují 4 vybrané úlohy </w:t>
            </w:r>
            <w:r w:rsidR="007B2D71">
              <w:t>dle sylabu předmětu</w:t>
            </w:r>
            <w:r w:rsidR="00425D17" w:rsidRPr="0004180B">
              <w:t>. Hodnocení je realizováno na základě výsledku chemické analýzy, obdobně jako u presenčního studia, a dle protokolů, které studenti na základě provedených laboratorních úloh vypracují</w:t>
            </w:r>
            <w:r w:rsidR="00425D17" w:rsidRPr="0004180B">
              <w:rPr>
                <w:kern w:val="1"/>
              </w:rPr>
              <w:t>.</w:t>
            </w:r>
            <w:r w:rsidR="00425D17" w:rsidRPr="004E5476">
              <w:rPr>
                <w:kern w:val="1"/>
              </w:rPr>
              <w:t xml:space="preserve"> </w:t>
            </w:r>
            <w:r w:rsidR="00425D17" w:rsidRPr="004E5476">
              <w:t>Konzultace jsou možné v rámci výuky nebo lze vyučujícího kontaktovat viz níže.</w:t>
            </w:r>
          </w:p>
          <w:p w14:paraId="558DECA6" w14:textId="77777777" w:rsidR="00425D17" w:rsidRPr="00EB665B" w:rsidRDefault="00425D17" w:rsidP="00425D17">
            <w:pPr>
              <w:suppressAutoHyphens/>
              <w:jc w:val="both"/>
            </w:pPr>
          </w:p>
          <w:p w14:paraId="40BC7D90" w14:textId="0C412A69" w:rsidR="00425D17" w:rsidRDefault="00425D17" w:rsidP="00425D17">
            <w:pPr>
              <w:suppressAutoHyphens/>
              <w:jc w:val="both"/>
              <w:rPr>
                <w:kern w:val="1"/>
              </w:rPr>
            </w:pPr>
            <w:r w:rsidRPr="00EB665B">
              <w:rPr>
                <w:bCs/>
              </w:rPr>
              <w:t xml:space="preserve">Možnosti komunikace s vyučujícím: </w:t>
            </w:r>
            <w:hyperlink r:id="rId63" w:history="1">
              <w:r w:rsidRPr="00EB665B">
                <w:rPr>
                  <w:rStyle w:val="Hypertextovodkaz"/>
                  <w:kern w:val="1"/>
                </w:rPr>
                <w:t>bednarik@utb.cz</w:t>
              </w:r>
            </w:hyperlink>
            <w:r w:rsidRPr="00EB665B">
              <w:rPr>
                <w:kern w:val="1"/>
              </w:rPr>
              <w:t>, 576 031 411.</w:t>
            </w:r>
          </w:p>
          <w:p w14:paraId="07ADB45C" w14:textId="77777777" w:rsidR="005110DD" w:rsidRDefault="005110DD" w:rsidP="00F8305C">
            <w:pPr>
              <w:jc w:val="both"/>
            </w:pPr>
          </w:p>
          <w:p w14:paraId="29E932EF" w14:textId="77777777" w:rsidR="005110DD" w:rsidRDefault="005110DD" w:rsidP="00F8305C">
            <w:pPr>
              <w:jc w:val="both"/>
            </w:pPr>
          </w:p>
          <w:p w14:paraId="7253BFFB" w14:textId="77777777" w:rsidR="005110DD" w:rsidRDefault="005110DD" w:rsidP="00F8305C">
            <w:pPr>
              <w:jc w:val="both"/>
            </w:pPr>
          </w:p>
          <w:p w14:paraId="11F8F320" w14:textId="77777777" w:rsidR="005110DD" w:rsidRDefault="005110DD" w:rsidP="00F8305C">
            <w:pPr>
              <w:jc w:val="both"/>
            </w:pPr>
          </w:p>
          <w:p w14:paraId="1693DEAE" w14:textId="77777777" w:rsidR="005110DD" w:rsidRDefault="005110DD" w:rsidP="00F8305C">
            <w:pPr>
              <w:jc w:val="both"/>
            </w:pPr>
          </w:p>
          <w:p w14:paraId="42B9F56D" w14:textId="54D346BF" w:rsidR="005110DD" w:rsidRDefault="005110DD" w:rsidP="00F8305C">
            <w:pPr>
              <w:jc w:val="both"/>
            </w:pPr>
          </w:p>
          <w:p w14:paraId="484DE32E" w14:textId="6F1134B9" w:rsidR="00245DFB" w:rsidRDefault="00245DFB" w:rsidP="00F8305C">
            <w:pPr>
              <w:jc w:val="both"/>
            </w:pPr>
          </w:p>
          <w:p w14:paraId="02209552" w14:textId="370D24DC" w:rsidR="00245DFB" w:rsidRDefault="00245DFB" w:rsidP="00F8305C">
            <w:pPr>
              <w:jc w:val="both"/>
            </w:pPr>
          </w:p>
          <w:p w14:paraId="0E4BDD00" w14:textId="0F6A01A6" w:rsidR="00245DFB" w:rsidRDefault="00245DFB" w:rsidP="00F8305C">
            <w:pPr>
              <w:jc w:val="both"/>
            </w:pPr>
          </w:p>
          <w:p w14:paraId="70CDFD11" w14:textId="2972651F" w:rsidR="00245DFB" w:rsidRDefault="00245DFB" w:rsidP="00F8305C">
            <w:pPr>
              <w:jc w:val="both"/>
            </w:pPr>
          </w:p>
          <w:p w14:paraId="249E1820" w14:textId="60105080" w:rsidR="00245DFB" w:rsidRDefault="00245DFB" w:rsidP="00F8305C">
            <w:pPr>
              <w:jc w:val="both"/>
            </w:pPr>
          </w:p>
          <w:p w14:paraId="6CED2646" w14:textId="60E23B39" w:rsidR="00245DFB" w:rsidRDefault="00245DFB" w:rsidP="00F8305C">
            <w:pPr>
              <w:jc w:val="both"/>
            </w:pPr>
          </w:p>
          <w:p w14:paraId="6206D3D8" w14:textId="3AF9F304" w:rsidR="00245DFB" w:rsidRDefault="00245DFB" w:rsidP="00F8305C">
            <w:pPr>
              <w:jc w:val="both"/>
            </w:pPr>
          </w:p>
          <w:p w14:paraId="21ECA95C" w14:textId="0F29FE26" w:rsidR="00245DFB" w:rsidRDefault="00245DFB" w:rsidP="00F8305C">
            <w:pPr>
              <w:jc w:val="both"/>
            </w:pPr>
          </w:p>
          <w:p w14:paraId="5907B578" w14:textId="17C9A93E" w:rsidR="00245DFB" w:rsidRDefault="00245DFB" w:rsidP="00F8305C">
            <w:pPr>
              <w:jc w:val="both"/>
            </w:pPr>
          </w:p>
          <w:p w14:paraId="2E6E7189" w14:textId="5E066F95" w:rsidR="00245DFB" w:rsidRDefault="00245DFB" w:rsidP="00F8305C">
            <w:pPr>
              <w:jc w:val="both"/>
            </w:pPr>
          </w:p>
          <w:p w14:paraId="37F386AA" w14:textId="1481F1F1" w:rsidR="00245DFB" w:rsidRDefault="00245DFB" w:rsidP="00F8305C">
            <w:pPr>
              <w:jc w:val="both"/>
            </w:pPr>
          </w:p>
          <w:p w14:paraId="582B5748" w14:textId="11C04FDB" w:rsidR="00245DFB" w:rsidRDefault="00245DFB" w:rsidP="00F8305C">
            <w:pPr>
              <w:jc w:val="both"/>
            </w:pPr>
          </w:p>
          <w:p w14:paraId="19C45137" w14:textId="1B6C577E" w:rsidR="00245DFB" w:rsidRDefault="00245DFB" w:rsidP="00F8305C">
            <w:pPr>
              <w:jc w:val="both"/>
            </w:pPr>
          </w:p>
          <w:p w14:paraId="26652C34" w14:textId="125D9FE9" w:rsidR="00245DFB" w:rsidRDefault="00245DFB" w:rsidP="00F8305C">
            <w:pPr>
              <w:jc w:val="both"/>
            </w:pPr>
          </w:p>
          <w:p w14:paraId="716D0505" w14:textId="7E66834E" w:rsidR="00245DFB" w:rsidRDefault="00245DFB" w:rsidP="00F8305C">
            <w:pPr>
              <w:jc w:val="both"/>
            </w:pPr>
          </w:p>
          <w:p w14:paraId="3DC83628" w14:textId="44D268E2" w:rsidR="00245DFB" w:rsidRDefault="00245DFB" w:rsidP="00F8305C">
            <w:pPr>
              <w:jc w:val="both"/>
            </w:pPr>
          </w:p>
          <w:p w14:paraId="4D685EF5" w14:textId="77777777" w:rsidR="00245DFB" w:rsidRDefault="00245DFB" w:rsidP="00F8305C">
            <w:pPr>
              <w:jc w:val="both"/>
            </w:pPr>
          </w:p>
          <w:p w14:paraId="73092C9D" w14:textId="77777777" w:rsidR="005110DD" w:rsidRDefault="005110DD" w:rsidP="00F8305C">
            <w:pPr>
              <w:jc w:val="both"/>
            </w:pPr>
          </w:p>
        </w:tc>
      </w:tr>
      <w:tr w:rsidR="005110DD" w14:paraId="47519351"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4C572C76" w14:textId="77777777" w:rsidR="005110DD" w:rsidRDefault="005110DD" w:rsidP="00F8305C">
            <w:pPr>
              <w:jc w:val="both"/>
              <w:rPr>
                <w:b/>
                <w:sz w:val="28"/>
              </w:rPr>
            </w:pPr>
            <w:r>
              <w:lastRenderedPageBreak/>
              <w:br w:type="page"/>
            </w:r>
            <w:r>
              <w:rPr>
                <w:b/>
                <w:sz w:val="28"/>
              </w:rPr>
              <w:t>B-III – Charakteristika studijního předmětu</w:t>
            </w:r>
          </w:p>
        </w:tc>
      </w:tr>
      <w:tr w:rsidR="005110DD" w14:paraId="4AC252AD"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1F8D6C36"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0F7D08AB" w14:textId="4D32C5CB" w:rsidR="005110DD" w:rsidRPr="0062291E" w:rsidRDefault="0062291E" w:rsidP="00F8305C">
            <w:pPr>
              <w:jc w:val="both"/>
              <w:rPr>
                <w:b/>
                <w:bCs/>
              </w:rPr>
            </w:pPr>
            <w:bookmarkStart w:id="272" w:name="Lab_org_chem"/>
            <w:bookmarkEnd w:id="272"/>
            <w:r w:rsidRPr="0062291E">
              <w:rPr>
                <w:b/>
                <w:bCs/>
              </w:rPr>
              <w:t>Laboratoř organické chemie</w:t>
            </w:r>
          </w:p>
        </w:tc>
      </w:tr>
      <w:tr w:rsidR="005110DD" w14:paraId="2CF7FCD6" w14:textId="77777777" w:rsidTr="001041BE">
        <w:trPr>
          <w:gridBefore w:val="1"/>
          <w:gridAfter w:val="1"/>
          <w:wBefore w:w="393" w:type="dxa"/>
          <w:wAfter w:w="101" w:type="dxa"/>
        </w:trPr>
        <w:tc>
          <w:tcPr>
            <w:tcW w:w="3435" w:type="dxa"/>
            <w:gridSpan w:val="4"/>
            <w:shd w:val="clear" w:color="auto" w:fill="F7CAAC"/>
          </w:tcPr>
          <w:p w14:paraId="1BEA866D" w14:textId="77777777" w:rsidR="005110DD" w:rsidRDefault="005110DD" w:rsidP="00F8305C">
            <w:pPr>
              <w:jc w:val="both"/>
              <w:rPr>
                <w:b/>
              </w:rPr>
            </w:pPr>
            <w:r>
              <w:rPr>
                <w:b/>
              </w:rPr>
              <w:t>Typ předmětu</w:t>
            </w:r>
          </w:p>
        </w:tc>
        <w:tc>
          <w:tcPr>
            <w:tcW w:w="3057" w:type="dxa"/>
            <w:gridSpan w:val="6"/>
          </w:tcPr>
          <w:p w14:paraId="0F33B355" w14:textId="77777777" w:rsidR="005110DD" w:rsidRDefault="005110DD" w:rsidP="00F8305C">
            <w:pPr>
              <w:jc w:val="both"/>
            </w:pPr>
            <w:r>
              <w:t>povinný</w:t>
            </w:r>
          </w:p>
        </w:tc>
        <w:tc>
          <w:tcPr>
            <w:tcW w:w="2695" w:type="dxa"/>
            <w:gridSpan w:val="4"/>
            <w:shd w:val="clear" w:color="auto" w:fill="F7CAAC"/>
          </w:tcPr>
          <w:p w14:paraId="4D736C0A" w14:textId="77777777" w:rsidR="005110DD" w:rsidRDefault="005110DD" w:rsidP="00F8305C">
            <w:pPr>
              <w:jc w:val="both"/>
            </w:pPr>
            <w:r>
              <w:rPr>
                <w:b/>
              </w:rPr>
              <w:t>doporučený ročník / semestr</w:t>
            </w:r>
          </w:p>
        </w:tc>
        <w:tc>
          <w:tcPr>
            <w:tcW w:w="668" w:type="dxa"/>
          </w:tcPr>
          <w:p w14:paraId="6004A342" w14:textId="77777777" w:rsidR="005110DD" w:rsidRDefault="005110DD" w:rsidP="00F8305C">
            <w:pPr>
              <w:jc w:val="both"/>
            </w:pPr>
            <w:r>
              <w:t>2/ZS</w:t>
            </w:r>
          </w:p>
        </w:tc>
      </w:tr>
      <w:tr w:rsidR="005110DD" w14:paraId="4FE3E831" w14:textId="77777777" w:rsidTr="001041BE">
        <w:trPr>
          <w:gridBefore w:val="1"/>
          <w:gridAfter w:val="1"/>
          <w:wBefore w:w="393" w:type="dxa"/>
          <w:wAfter w:w="101" w:type="dxa"/>
        </w:trPr>
        <w:tc>
          <w:tcPr>
            <w:tcW w:w="3435" w:type="dxa"/>
            <w:gridSpan w:val="4"/>
            <w:shd w:val="clear" w:color="auto" w:fill="F7CAAC"/>
          </w:tcPr>
          <w:p w14:paraId="40AB59C3" w14:textId="77777777" w:rsidR="005110DD" w:rsidRDefault="005110DD" w:rsidP="00F8305C">
            <w:pPr>
              <w:jc w:val="both"/>
              <w:rPr>
                <w:b/>
              </w:rPr>
            </w:pPr>
            <w:r>
              <w:rPr>
                <w:b/>
              </w:rPr>
              <w:t>Rozsah studijního předmětu</w:t>
            </w:r>
          </w:p>
        </w:tc>
        <w:tc>
          <w:tcPr>
            <w:tcW w:w="1352" w:type="dxa"/>
            <w:gridSpan w:val="3"/>
          </w:tcPr>
          <w:p w14:paraId="089F5447" w14:textId="2A355E3D" w:rsidR="005110DD" w:rsidRPr="00B74836" w:rsidRDefault="001C370D" w:rsidP="00F8305C">
            <w:pPr>
              <w:jc w:val="both"/>
            </w:pPr>
            <w:r w:rsidRPr="00B74836">
              <w:t>0</w:t>
            </w:r>
            <w:r w:rsidR="005110DD" w:rsidRPr="00B74836">
              <w:t>p+</w:t>
            </w:r>
            <w:r w:rsidRPr="00B74836">
              <w:t>0</w:t>
            </w:r>
            <w:r w:rsidR="005110DD" w:rsidRPr="00B74836">
              <w:t>s+</w:t>
            </w:r>
            <w:r w:rsidRPr="00B74836">
              <w:t>42</w:t>
            </w:r>
            <w:r w:rsidR="005110DD" w:rsidRPr="00B74836">
              <w:t>l</w:t>
            </w:r>
          </w:p>
        </w:tc>
        <w:tc>
          <w:tcPr>
            <w:tcW w:w="889" w:type="dxa"/>
            <w:shd w:val="clear" w:color="auto" w:fill="F7CAAC"/>
          </w:tcPr>
          <w:p w14:paraId="6370D160" w14:textId="77777777" w:rsidR="005110DD" w:rsidRPr="00B74836" w:rsidRDefault="005110DD" w:rsidP="00F8305C">
            <w:pPr>
              <w:jc w:val="both"/>
              <w:rPr>
                <w:b/>
              </w:rPr>
            </w:pPr>
            <w:r w:rsidRPr="00B74836">
              <w:rPr>
                <w:b/>
              </w:rPr>
              <w:t xml:space="preserve">hod. </w:t>
            </w:r>
          </w:p>
        </w:tc>
        <w:tc>
          <w:tcPr>
            <w:tcW w:w="816" w:type="dxa"/>
            <w:gridSpan w:val="2"/>
          </w:tcPr>
          <w:p w14:paraId="7A1D48CE" w14:textId="5CD241CF" w:rsidR="005110DD" w:rsidRPr="00B74836" w:rsidRDefault="001C370D" w:rsidP="00F8305C">
            <w:pPr>
              <w:jc w:val="both"/>
            </w:pPr>
            <w:r w:rsidRPr="00B74836">
              <w:t>42</w:t>
            </w:r>
          </w:p>
        </w:tc>
        <w:tc>
          <w:tcPr>
            <w:tcW w:w="1479" w:type="dxa"/>
            <w:gridSpan w:val="2"/>
            <w:shd w:val="clear" w:color="auto" w:fill="F7CAAC"/>
          </w:tcPr>
          <w:p w14:paraId="507F0D7B" w14:textId="77777777" w:rsidR="005110DD" w:rsidRDefault="005110DD" w:rsidP="00F8305C">
            <w:pPr>
              <w:jc w:val="both"/>
              <w:rPr>
                <w:b/>
              </w:rPr>
            </w:pPr>
            <w:r>
              <w:rPr>
                <w:b/>
              </w:rPr>
              <w:t>kreditů</w:t>
            </w:r>
          </w:p>
        </w:tc>
        <w:tc>
          <w:tcPr>
            <w:tcW w:w="1884" w:type="dxa"/>
            <w:gridSpan w:val="3"/>
          </w:tcPr>
          <w:p w14:paraId="35351142" w14:textId="0824EB8D" w:rsidR="005110DD" w:rsidRDefault="00F27ADF" w:rsidP="00F8305C">
            <w:pPr>
              <w:jc w:val="both"/>
            </w:pPr>
            <w:r>
              <w:t>3</w:t>
            </w:r>
          </w:p>
        </w:tc>
      </w:tr>
      <w:tr w:rsidR="005110DD" w14:paraId="57E822BC" w14:textId="77777777" w:rsidTr="001041BE">
        <w:trPr>
          <w:gridBefore w:val="1"/>
          <w:gridAfter w:val="1"/>
          <w:wBefore w:w="393" w:type="dxa"/>
          <w:wAfter w:w="101" w:type="dxa"/>
        </w:trPr>
        <w:tc>
          <w:tcPr>
            <w:tcW w:w="3435" w:type="dxa"/>
            <w:gridSpan w:val="4"/>
            <w:shd w:val="clear" w:color="auto" w:fill="F7CAAC"/>
          </w:tcPr>
          <w:p w14:paraId="754F8A1F" w14:textId="77777777" w:rsidR="005110DD" w:rsidRDefault="005110DD" w:rsidP="00F8305C">
            <w:pPr>
              <w:jc w:val="both"/>
              <w:rPr>
                <w:b/>
                <w:sz w:val="22"/>
              </w:rPr>
            </w:pPr>
            <w:r>
              <w:rPr>
                <w:b/>
              </w:rPr>
              <w:t>Prerekvizity, korekvizity, ekvivalence</w:t>
            </w:r>
          </w:p>
        </w:tc>
        <w:tc>
          <w:tcPr>
            <w:tcW w:w="6420" w:type="dxa"/>
            <w:gridSpan w:val="11"/>
          </w:tcPr>
          <w:p w14:paraId="0772BDCD" w14:textId="77777777" w:rsidR="005110DD" w:rsidRDefault="005110DD" w:rsidP="00F8305C">
            <w:pPr>
              <w:jc w:val="both"/>
            </w:pPr>
          </w:p>
        </w:tc>
      </w:tr>
      <w:tr w:rsidR="005110DD" w14:paraId="168A4EA6" w14:textId="77777777" w:rsidTr="001041BE">
        <w:trPr>
          <w:gridBefore w:val="1"/>
          <w:gridAfter w:val="1"/>
          <w:wBefore w:w="393" w:type="dxa"/>
          <w:wAfter w:w="101" w:type="dxa"/>
        </w:trPr>
        <w:tc>
          <w:tcPr>
            <w:tcW w:w="3435" w:type="dxa"/>
            <w:gridSpan w:val="4"/>
            <w:shd w:val="clear" w:color="auto" w:fill="F7CAAC"/>
          </w:tcPr>
          <w:p w14:paraId="7F896826" w14:textId="77777777" w:rsidR="005110DD" w:rsidRPr="005A0406" w:rsidRDefault="005110DD" w:rsidP="00F8305C">
            <w:pPr>
              <w:jc w:val="both"/>
              <w:rPr>
                <w:b/>
              </w:rPr>
            </w:pPr>
            <w:r w:rsidRPr="005A0406">
              <w:rPr>
                <w:b/>
              </w:rPr>
              <w:t>Způsob ověření výsledků učení</w:t>
            </w:r>
          </w:p>
        </w:tc>
        <w:tc>
          <w:tcPr>
            <w:tcW w:w="3057" w:type="dxa"/>
            <w:gridSpan w:val="6"/>
            <w:tcBorders>
              <w:bottom w:val="single" w:sz="4" w:space="0" w:color="auto"/>
            </w:tcBorders>
          </w:tcPr>
          <w:p w14:paraId="556D828C" w14:textId="6CA33547" w:rsidR="005110DD" w:rsidRDefault="00F27ADF" w:rsidP="00F8305C">
            <w:pPr>
              <w:jc w:val="both"/>
            </w:pPr>
            <w:r w:rsidRPr="00F27ADF">
              <w:t xml:space="preserve">klasifikovaný </w:t>
            </w:r>
            <w:r w:rsidR="005110DD" w:rsidRPr="00F27ADF">
              <w:t>zápočet</w:t>
            </w:r>
          </w:p>
        </w:tc>
        <w:tc>
          <w:tcPr>
            <w:tcW w:w="1479" w:type="dxa"/>
            <w:gridSpan w:val="2"/>
            <w:tcBorders>
              <w:bottom w:val="single" w:sz="4" w:space="0" w:color="auto"/>
            </w:tcBorders>
            <w:shd w:val="clear" w:color="auto" w:fill="F7CAAC"/>
          </w:tcPr>
          <w:p w14:paraId="653621BA" w14:textId="77777777" w:rsidR="005110DD" w:rsidRDefault="005110DD" w:rsidP="00F8305C">
            <w:pPr>
              <w:jc w:val="both"/>
              <w:rPr>
                <w:b/>
              </w:rPr>
            </w:pPr>
            <w:r>
              <w:rPr>
                <w:b/>
              </w:rPr>
              <w:t>Forma výuky</w:t>
            </w:r>
          </w:p>
        </w:tc>
        <w:tc>
          <w:tcPr>
            <w:tcW w:w="1884" w:type="dxa"/>
            <w:gridSpan w:val="3"/>
            <w:tcBorders>
              <w:bottom w:val="single" w:sz="4" w:space="0" w:color="auto"/>
            </w:tcBorders>
          </w:tcPr>
          <w:p w14:paraId="27D2EC6C" w14:textId="77777777" w:rsidR="005110DD" w:rsidRDefault="005110DD" w:rsidP="00F8305C">
            <w:pPr>
              <w:jc w:val="both"/>
            </w:pPr>
            <w:r w:rsidRPr="00B74836">
              <w:t>laboratorní cvičení</w:t>
            </w:r>
          </w:p>
          <w:p w14:paraId="68B8D9D9" w14:textId="70CDF23C" w:rsidR="00094AFE" w:rsidRDefault="00094AFE" w:rsidP="00F8305C">
            <w:pPr>
              <w:jc w:val="both"/>
            </w:pPr>
          </w:p>
        </w:tc>
      </w:tr>
      <w:tr w:rsidR="005110DD" w14:paraId="53F6318F" w14:textId="77777777" w:rsidTr="001041BE">
        <w:trPr>
          <w:gridBefore w:val="1"/>
          <w:gridAfter w:val="1"/>
          <w:wBefore w:w="393" w:type="dxa"/>
          <w:wAfter w:w="101" w:type="dxa"/>
        </w:trPr>
        <w:tc>
          <w:tcPr>
            <w:tcW w:w="3435" w:type="dxa"/>
            <w:gridSpan w:val="4"/>
            <w:shd w:val="clear" w:color="auto" w:fill="F7CAAC"/>
          </w:tcPr>
          <w:p w14:paraId="52F7F099"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5FA18EF5" w14:textId="790124F3" w:rsidR="000203CD" w:rsidRPr="000203CD" w:rsidRDefault="000203CD" w:rsidP="00F8305C">
            <w:pPr>
              <w:jc w:val="both"/>
            </w:pPr>
            <w:r w:rsidRPr="000203CD">
              <w:rPr>
                <w:color w:val="000000"/>
                <w:shd w:val="clear" w:color="auto" w:fill="FFFFFF"/>
              </w:rPr>
              <w:t>Požadavky pro získání klasifikovaného zápočtu: 100% účast, respektive absolvování všech předepsaných laboratorních cvičení; odevzdání řádně vypracovaných laboratorních protokolů.</w:t>
            </w:r>
          </w:p>
        </w:tc>
      </w:tr>
      <w:tr w:rsidR="005110DD" w14:paraId="43FD8AD1"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26D80BA6" w14:textId="77777777" w:rsidR="005110DD" w:rsidRDefault="005110DD" w:rsidP="00F8305C">
            <w:pPr>
              <w:jc w:val="both"/>
              <w:rPr>
                <w:b/>
              </w:rPr>
            </w:pPr>
            <w:r>
              <w:rPr>
                <w:b/>
              </w:rPr>
              <w:t>Garant předmětu</w:t>
            </w:r>
          </w:p>
        </w:tc>
        <w:tc>
          <w:tcPr>
            <w:tcW w:w="6420" w:type="dxa"/>
            <w:gridSpan w:val="11"/>
            <w:tcBorders>
              <w:top w:val="nil"/>
            </w:tcBorders>
          </w:tcPr>
          <w:p w14:paraId="4943AAD5" w14:textId="77777777" w:rsidR="005110DD" w:rsidRDefault="005110DD" w:rsidP="00F8305C">
            <w:pPr>
              <w:jc w:val="both"/>
            </w:pPr>
          </w:p>
        </w:tc>
      </w:tr>
      <w:tr w:rsidR="005110DD" w14:paraId="6D3BA980"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70C33ACE" w14:textId="77777777" w:rsidR="005110DD" w:rsidRDefault="005110DD" w:rsidP="00F8305C">
            <w:pPr>
              <w:jc w:val="both"/>
              <w:rPr>
                <w:b/>
              </w:rPr>
            </w:pPr>
            <w:r>
              <w:rPr>
                <w:b/>
              </w:rPr>
              <w:t>Zapojení garanta do výuky předmětu</w:t>
            </w:r>
          </w:p>
        </w:tc>
        <w:tc>
          <w:tcPr>
            <w:tcW w:w="6420" w:type="dxa"/>
            <w:gridSpan w:val="11"/>
            <w:tcBorders>
              <w:top w:val="nil"/>
            </w:tcBorders>
          </w:tcPr>
          <w:p w14:paraId="0CB3EA99" w14:textId="77777777" w:rsidR="005110DD" w:rsidRDefault="005110DD" w:rsidP="00F8305C">
            <w:pPr>
              <w:jc w:val="both"/>
            </w:pPr>
          </w:p>
        </w:tc>
      </w:tr>
      <w:tr w:rsidR="005110DD" w14:paraId="44BB1455" w14:textId="77777777" w:rsidTr="001041BE">
        <w:trPr>
          <w:gridBefore w:val="1"/>
          <w:gridAfter w:val="1"/>
          <w:wBefore w:w="393" w:type="dxa"/>
          <w:wAfter w:w="101" w:type="dxa"/>
        </w:trPr>
        <w:tc>
          <w:tcPr>
            <w:tcW w:w="3435" w:type="dxa"/>
            <w:gridSpan w:val="4"/>
            <w:shd w:val="clear" w:color="auto" w:fill="F7CAAC"/>
          </w:tcPr>
          <w:p w14:paraId="24E27D00" w14:textId="77777777" w:rsidR="005110DD" w:rsidRDefault="005110DD" w:rsidP="00F8305C">
            <w:pPr>
              <w:jc w:val="both"/>
              <w:rPr>
                <w:b/>
              </w:rPr>
            </w:pPr>
            <w:r>
              <w:rPr>
                <w:b/>
              </w:rPr>
              <w:t>Vyučující</w:t>
            </w:r>
          </w:p>
        </w:tc>
        <w:tc>
          <w:tcPr>
            <w:tcW w:w="6420" w:type="dxa"/>
            <w:gridSpan w:val="11"/>
            <w:tcBorders>
              <w:bottom w:val="nil"/>
            </w:tcBorders>
          </w:tcPr>
          <w:p w14:paraId="1FE23940" w14:textId="77777777" w:rsidR="005110DD" w:rsidRDefault="005110DD" w:rsidP="00F8305C">
            <w:pPr>
              <w:jc w:val="both"/>
            </w:pPr>
          </w:p>
        </w:tc>
      </w:tr>
      <w:tr w:rsidR="005110DD" w14:paraId="3EDD67D8" w14:textId="77777777" w:rsidTr="001041BE">
        <w:trPr>
          <w:gridBefore w:val="1"/>
          <w:gridAfter w:val="1"/>
          <w:wBefore w:w="393" w:type="dxa"/>
          <w:wAfter w:w="101" w:type="dxa"/>
          <w:trHeight w:val="260"/>
        </w:trPr>
        <w:tc>
          <w:tcPr>
            <w:tcW w:w="9855" w:type="dxa"/>
            <w:gridSpan w:val="15"/>
            <w:tcBorders>
              <w:top w:val="nil"/>
            </w:tcBorders>
          </w:tcPr>
          <w:p w14:paraId="5807D0AD" w14:textId="0E76A2BA" w:rsidR="005110DD" w:rsidRPr="00D83357" w:rsidRDefault="009556F6" w:rsidP="00F8305C">
            <w:pPr>
              <w:spacing w:before="60" w:after="60"/>
              <w:jc w:val="both"/>
            </w:pPr>
            <w:hyperlink w:anchor="Rouchal" w:history="1">
              <w:r w:rsidR="00D83357" w:rsidRPr="00D83357">
                <w:rPr>
                  <w:rStyle w:val="OdstavecseseznamemChar"/>
                  <w:rFonts w:ascii="Times New Roman" w:hAnsi="Times New Roman" w:cs="Times New Roman"/>
                  <w:sz w:val="20"/>
                  <w:szCs w:val="20"/>
                </w:rPr>
                <w:t>doc. Ing. Michal Rouchal, Ph.D.</w:t>
              </w:r>
            </w:hyperlink>
            <w:r w:rsidR="00D83357" w:rsidRPr="00D83357">
              <w:t xml:space="preserve"> (100% l)</w:t>
            </w:r>
          </w:p>
        </w:tc>
      </w:tr>
      <w:tr w:rsidR="005110DD" w14:paraId="228D2B79" w14:textId="77777777" w:rsidTr="001041BE">
        <w:trPr>
          <w:gridBefore w:val="1"/>
          <w:gridAfter w:val="1"/>
          <w:wBefore w:w="393" w:type="dxa"/>
          <w:wAfter w:w="101" w:type="dxa"/>
        </w:trPr>
        <w:tc>
          <w:tcPr>
            <w:tcW w:w="3435" w:type="dxa"/>
            <w:gridSpan w:val="4"/>
            <w:shd w:val="clear" w:color="auto" w:fill="F7CAAC"/>
          </w:tcPr>
          <w:p w14:paraId="4EE5B1FE"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5CEA4606" w14:textId="77777777" w:rsidR="005110DD" w:rsidRPr="005A0406" w:rsidRDefault="005110DD" w:rsidP="00F8305C">
            <w:pPr>
              <w:jc w:val="both"/>
            </w:pPr>
          </w:p>
        </w:tc>
      </w:tr>
      <w:tr w:rsidR="005110DD" w14:paraId="2E542F83"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1CC98BE3" w14:textId="5FE8D2E0" w:rsidR="005110DD" w:rsidRPr="00351747" w:rsidRDefault="005110DD" w:rsidP="00F8305C">
            <w:pPr>
              <w:jc w:val="both"/>
              <w:rPr>
                <w:b/>
                <w:bCs/>
              </w:rPr>
            </w:pPr>
            <w:r w:rsidRPr="00D22542">
              <w:t xml:space="preserve">Cílem předmětu je </w:t>
            </w:r>
            <w:r w:rsidR="00425D17" w:rsidRPr="00ED7AC2">
              <w:rPr>
                <w:kern w:val="1"/>
              </w:rPr>
              <w:t>zvládnutí experimentální techniky a praktické procvičování příprav a reakcí jednoduchých organických látek. Předmět sestává ze 14 laboratorních cvičení. Podle předložených návodů studenti syntetizují dané organické látky a provádějí kvalitativní důkazy vybraných organických sloučenin. Z provedené úlohy student vypracuje protokol. V průběhu semestru absolvuje každý student 12 z dále uvedených laboratorních úloh</w:t>
            </w:r>
            <w:r w:rsidRPr="00D22542">
              <w:t>.</w:t>
            </w:r>
            <w:r>
              <w:rPr>
                <w:b/>
                <w:bCs/>
              </w:rPr>
              <w:t xml:space="preserve"> </w:t>
            </w:r>
            <w:r w:rsidRPr="00351747">
              <w:rPr>
                <w:b/>
                <w:bCs/>
              </w:rPr>
              <w:t>Obsah předmětu tvoří tyto tematické celky:</w:t>
            </w:r>
          </w:p>
          <w:p w14:paraId="16A00F81" w14:textId="1FE415B8" w:rsidR="00163046" w:rsidRPr="005E426F" w:rsidRDefault="00163046" w:rsidP="005E426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426F">
              <w:rPr>
                <w:rFonts w:ascii="Times New Roman" w:hAnsi="Times New Roman" w:cs="Times New Roman"/>
                <w:sz w:val="20"/>
                <w:szCs w:val="20"/>
                <w:lang w:eastAsia="cs-CZ"/>
              </w:rPr>
              <w:t>Ethyl-acetát.</w:t>
            </w:r>
          </w:p>
          <w:p w14:paraId="157F86F5" w14:textId="357889FC" w:rsidR="00163046" w:rsidRPr="005E426F" w:rsidRDefault="00163046" w:rsidP="005E426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426F">
              <w:rPr>
                <w:rFonts w:ascii="Times New Roman" w:hAnsi="Times New Roman" w:cs="Times New Roman"/>
                <w:sz w:val="20"/>
                <w:szCs w:val="20"/>
                <w:lang w:eastAsia="cs-CZ"/>
              </w:rPr>
              <w:t>1-Brombutan.</w:t>
            </w:r>
          </w:p>
          <w:p w14:paraId="5869163B" w14:textId="53095939" w:rsidR="00163046" w:rsidRPr="005E426F" w:rsidRDefault="00163046" w:rsidP="005E426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426F">
              <w:rPr>
                <w:rFonts w:ascii="Times New Roman" w:hAnsi="Times New Roman" w:cs="Times New Roman"/>
                <w:sz w:val="20"/>
                <w:szCs w:val="20"/>
                <w:lang w:eastAsia="cs-CZ"/>
              </w:rPr>
              <w:t>9,10-Antrachinon.</w:t>
            </w:r>
          </w:p>
          <w:p w14:paraId="5286BC3C" w14:textId="27E80651" w:rsidR="00163046" w:rsidRPr="005E426F" w:rsidRDefault="00163046" w:rsidP="005E426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426F">
              <w:rPr>
                <w:rFonts w:ascii="Times New Roman" w:hAnsi="Times New Roman" w:cs="Times New Roman"/>
                <w:sz w:val="20"/>
                <w:szCs w:val="20"/>
                <w:lang w:eastAsia="cs-CZ"/>
              </w:rPr>
              <w:t>Acetanilid.</w:t>
            </w:r>
          </w:p>
          <w:p w14:paraId="15F02BBB" w14:textId="2C53FCCB" w:rsidR="00163046" w:rsidRPr="005E426F" w:rsidRDefault="00163046" w:rsidP="005E426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426F">
              <w:rPr>
                <w:rFonts w:ascii="Times New Roman" w:hAnsi="Times New Roman" w:cs="Times New Roman"/>
                <w:sz w:val="20"/>
                <w:szCs w:val="20"/>
                <w:lang w:eastAsia="cs-CZ"/>
              </w:rPr>
              <w:t>Aminolýza 1-chlor-2,4-dinitrobenzenu aromatickým aminem.</w:t>
            </w:r>
          </w:p>
          <w:p w14:paraId="25018B0C" w14:textId="59558160" w:rsidR="00163046" w:rsidRPr="005E426F" w:rsidRDefault="00163046" w:rsidP="005E426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426F">
              <w:rPr>
                <w:rFonts w:ascii="Times New Roman" w:hAnsi="Times New Roman" w:cs="Times New Roman"/>
                <w:sz w:val="20"/>
                <w:szCs w:val="20"/>
                <w:lang w:eastAsia="cs-CZ"/>
              </w:rPr>
              <w:t>Kyselina acetylsalicylová.</w:t>
            </w:r>
          </w:p>
          <w:p w14:paraId="47401BAF" w14:textId="1F66EA03" w:rsidR="00163046" w:rsidRPr="005E426F" w:rsidRDefault="00163046" w:rsidP="005E426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426F">
              <w:rPr>
                <w:rFonts w:ascii="Times New Roman" w:hAnsi="Times New Roman" w:cs="Times New Roman"/>
                <w:sz w:val="20"/>
                <w:szCs w:val="20"/>
                <w:lang w:eastAsia="cs-CZ"/>
              </w:rPr>
              <w:t>terc-Butylchlorid.</w:t>
            </w:r>
          </w:p>
          <w:p w14:paraId="0172D7A1" w14:textId="5626EE40" w:rsidR="00163046" w:rsidRPr="005E426F" w:rsidRDefault="00163046" w:rsidP="005E426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426F">
              <w:rPr>
                <w:rFonts w:ascii="Times New Roman" w:hAnsi="Times New Roman" w:cs="Times New Roman"/>
                <w:sz w:val="20"/>
                <w:szCs w:val="20"/>
                <w:lang w:eastAsia="cs-CZ"/>
              </w:rPr>
              <w:t>Extrakce rostlinných barviv na Soxhletově extraktoru.</w:t>
            </w:r>
          </w:p>
          <w:p w14:paraId="2DC6E0CE" w14:textId="6606C5AF" w:rsidR="00163046" w:rsidRPr="005E426F" w:rsidRDefault="00163046" w:rsidP="005E426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426F">
              <w:rPr>
                <w:rFonts w:ascii="Times New Roman" w:hAnsi="Times New Roman" w:cs="Times New Roman"/>
                <w:sz w:val="20"/>
                <w:szCs w:val="20"/>
                <w:lang w:eastAsia="cs-CZ"/>
              </w:rPr>
              <w:t>Methyl-3-nitrobenzoát.</w:t>
            </w:r>
          </w:p>
          <w:p w14:paraId="41AB03D9" w14:textId="6F8E979B" w:rsidR="00163046" w:rsidRPr="005E426F" w:rsidRDefault="00163046" w:rsidP="005E426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426F">
              <w:rPr>
                <w:rFonts w:ascii="Times New Roman" w:hAnsi="Times New Roman" w:cs="Times New Roman"/>
                <w:sz w:val="20"/>
                <w:szCs w:val="20"/>
                <w:lang w:eastAsia="cs-CZ"/>
              </w:rPr>
              <w:t>Butyl-acetát (aroma zelených jablek).</w:t>
            </w:r>
          </w:p>
          <w:p w14:paraId="58BF65F9" w14:textId="1C2C778A" w:rsidR="00163046" w:rsidRPr="005E426F" w:rsidRDefault="00163046" w:rsidP="005E426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426F">
              <w:rPr>
                <w:rFonts w:ascii="Times New Roman" w:hAnsi="Times New Roman" w:cs="Times New Roman"/>
                <w:sz w:val="20"/>
                <w:szCs w:val="20"/>
                <w:lang w:eastAsia="cs-CZ"/>
              </w:rPr>
              <w:t>E-Benzaldoxim.</w:t>
            </w:r>
          </w:p>
          <w:p w14:paraId="41B7E436" w14:textId="1555A32A" w:rsidR="00163046" w:rsidRPr="005E426F" w:rsidRDefault="00163046" w:rsidP="005E426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426F">
              <w:rPr>
                <w:rFonts w:ascii="Times New Roman" w:hAnsi="Times New Roman" w:cs="Times New Roman"/>
                <w:sz w:val="20"/>
                <w:szCs w:val="20"/>
                <w:lang w:eastAsia="cs-CZ"/>
              </w:rPr>
              <w:t>Trifenylmethanol.</w:t>
            </w:r>
          </w:p>
          <w:p w14:paraId="46BAD4E4" w14:textId="701CD27B" w:rsidR="00163046" w:rsidRPr="005E426F" w:rsidRDefault="00163046" w:rsidP="005E426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426F">
              <w:rPr>
                <w:rFonts w:ascii="Times New Roman" w:hAnsi="Times New Roman" w:cs="Times New Roman"/>
                <w:sz w:val="20"/>
                <w:szCs w:val="20"/>
                <w:lang w:eastAsia="cs-CZ"/>
              </w:rPr>
              <w:t>Dibenzylidenaceton.</w:t>
            </w:r>
          </w:p>
          <w:p w14:paraId="0886108A" w14:textId="7F2E3D92" w:rsidR="00163046" w:rsidRPr="005E426F" w:rsidRDefault="00163046" w:rsidP="005E426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426F">
              <w:rPr>
                <w:rFonts w:ascii="Times New Roman" w:hAnsi="Times New Roman" w:cs="Times New Roman"/>
                <w:sz w:val="20"/>
                <w:szCs w:val="20"/>
                <w:lang w:eastAsia="cs-CZ"/>
              </w:rPr>
              <w:t>2,4,5-Trifenylimidazol.</w:t>
            </w:r>
          </w:p>
          <w:p w14:paraId="1A352C37" w14:textId="07482195" w:rsidR="00163046" w:rsidRPr="005E426F" w:rsidRDefault="00163046" w:rsidP="005E426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426F">
              <w:rPr>
                <w:rFonts w:ascii="Times New Roman" w:hAnsi="Times New Roman" w:cs="Times New Roman"/>
                <w:sz w:val="20"/>
                <w:szCs w:val="20"/>
                <w:lang w:eastAsia="cs-CZ"/>
              </w:rPr>
              <w:t>Dimerace 2,4,5-trifenylimidazolu</w:t>
            </w:r>
            <w:r w:rsidR="005F37E7" w:rsidRPr="005E426F">
              <w:rPr>
                <w:rFonts w:ascii="Times New Roman" w:hAnsi="Times New Roman" w:cs="Times New Roman"/>
                <w:sz w:val="20"/>
                <w:szCs w:val="20"/>
                <w:lang w:eastAsia="cs-CZ"/>
              </w:rPr>
              <w:t>.</w:t>
            </w:r>
          </w:p>
          <w:p w14:paraId="04EE08A9" w14:textId="17B9260F" w:rsidR="00163046" w:rsidRPr="005E426F" w:rsidRDefault="00163046" w:rsidP="005E426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426F">
              <w:rPr>
                <w:rFonts w:ascii="Times New Roman" w:hAnsi="Times New Roman" w:cs="Times New Roman"/>
                <w:sz w:val="20"/>
                <w:szCs w:val="20"/>
                <w:lang w:eastAsia="cs-CZ"/>
              </w:rPr>
              <w:t>Izolace hřebíčkové silice.</w:t>
            </w:r>
          </w:p>
          <w:p w14:paraId="3ACEE43B" w14:textId="7259C70C" w:rsidR="00163046" w:rsidRPr="005E426F" w:rsidRDefault="00163046" w:rsidP="005E426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426F">
              <w:rPr>
                <w:rFonts w:ascii="Times New Roman" w:hAnsi="Times New Roman" w:cs="Times New Roman"/>
                <w:sz w:val="20"/>
                <w:szCs w:val="20"/>
                <w:lang w:eastAsia="cs-CZ"/>
              </w:rPr>
              <w:t>Piperin (izolace alkaloidu pepře).</w:t>
            </w:r>
          </w:p>
          <w:p w14:paraId="2E16850D" w14:textId="4206CFBF" w:rsidR="00163046" w:rsidRPr="005E426F" w:rsidRDefault="00163046" w:rsidP="005E426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426F">
              <w:rPr>
                <w:rFonts w:ascii="Times New Roman" w:hAnsi="Times New Roman" w:cs="Times New Roman"/>
                <w:sz w:val="20"/>
                <w:szCs w:val="20"/>
                <w:lang w:eastAsia="cs-CZ"/>
              </w:rPr>
              <w:t>Me</w:t>
            </w:r>
            <w:r w:rsidR="006C78CC">
              <w:rPr>
                <w:rFonts w:ascii="Times New Roman" w:hAnsi="Times New Roman" w:cs="Times New Roman"/>
                <w:sz w:val="20"/>
                <w:szCs w:val="20"/>
                <w:lang w:eastAsia="cs-CZ"/>
              </w:rPr>
              <w:t>t</w:t>
            </w:r>
            <w:r w:rsidRPr="005E426F">
              <w:rPr>
                <w:rFonts w:ascii="Times New Roman" w:hAnsi="Times New Roman" w:cs="Times New Roman"/>
                <w:sz w:val="20"/>
                <w:szCs w:val="20"/>
                <w:lang w:eastAsia="cs-CZ"/>
              </w:rPr>
              <w:t>hyl-paraben (Fisherova esterifikace).</w:t>
            </w:r>
          </w:p>
          <w:p w14:paraId="30FB007E" w14:textId="705C31C7" w:rsidR="00163046" w:rsidRPr="005E426F" w:rsidRDefault="00163046" w:rsidP="005E426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426F">
              <w:rPr>
                <w:rFonts w:ascii="Times New Roman" w:hAnsi="Times New Roman" w:cs="Times New Roman"/>
                <w:sz w:val="20"/>
                <w:szCs w:val="20"/>
                <w:lang w:eastAsia="cs-CZ"/>
              </w:rPr>
              <w:t>Kyselina skořicová (Knoevenagelova syntéza).</w:t>
            </w:r>
          </w:p>
          <w:p w14:paraId="284EA12A" w14:textId="0D728C8D" w:rsidR="00163046" w:rsidRPr="005E426F" w:rsidRDefault="00163046" w:rsidP="005E426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426F">
              <w:rPr>
                <w:rFonts w:ascii="Times New Roman" w:hAnsi="Times New Roman" w:cs="Times New Roman"/>
                <w:sz w:val="20"/>
                <w:szCs w:val="20"/>
                <w:lang w:eastAsia="cs-CZ"/>
              </w:rPr>
              <w:t>Methyl-cinnamát (skořicové aroma).</w:t>
            </w:r>
          </w:p>
          <w:p w14:paraId="1833C0BE" w14:textId="0C750C9F" w:rsidR="00163046" w:rsidRPr="005E426F" w:rsidRDefault="00163046" w:rsidP="005E426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426F">
              <w:rPr>
                <w:rFonts w:ascii="Times New Roman" w:hAnsi="Times New Roman" w:cs="Times New Roman"/>
                <w:sz w:val="20"/>
                <w:szCs w:val="20"/>
                <w:lang w:eastAsia="cs-CZ"/>
              </w:rPr>
              <w:t>2-Acetylfenyl-benzoát.</w:t>
            </w:r>
          </w:p>
          <w:p w14:paraId="1475F618" w14:textId="73B036C6" w:rsidR="00163046" w:rsidRPr="005E426F" w:rsidRDefault="00163046" w:rsidP="005E426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426F">
              <w:rPr>
                <w:rFonts w:ascii="Times New Roman" w:hAnsi="Times New Roman" w:cs="Times New Roman"/>
                <w:sz w:val="20"/>
                <w:szCs w:val="20"/>
                <w:lang w:eastAsia="cs-CZ"/>
              </w:rPr>
              <w:t>1-(2-Hydroxyfenyl)-3-fenylpropan-1,3-dion.</w:t>
            </w:r>
          </w:p>
          <w:p w14:paraId="76B2188E" w14:textId="4F30079E" w:rsidR="005110DD" w:rsidRPr="005E426F" w:rsidRDefault="00163046" w:rsidP="005E426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E426F">
              <w:rPr>
                <w:rFonts w:ascii="Times New Roman" w:hAnsi="Times New Roman" w:cs="Times New Roman"/>
                <w:sz w:val="20"/>
                <w:szCs w:val="20"/>
                <w:lang w:eastAsia="cs-CZ"/>
              </w:rPr>
              <w:t>Flavon.</w:t>
            </w:r>
          </w:p>
          <w:p w14:paraId="2964E56A" w14:textId="77777777" w:rsidR="005110DD" w:rsidRDefault="005110DD" w:rsidP="00F8305C">
            <w:pPr>
              <w:jc w:val="both"/>
              <w:rPr>
                <w:b/>
                <w:bCs/>
              </w:rPr>
            </w:pPr>
          </w:p>
          <w:p w14:paraId="1EC1E7A8"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0FE0CAD6" w14:textId="77777777" w:rsidR="005110DD" w:rsidRPr="000C69A4"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7142402B" w14:textId="77777777" w:rsidR="00CD6FC7" w:rsidRPr="00CD6FC7" w:rsidRDefault="00CD6FC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7844">
              <w:rPr>
                <w:rFonts w:ascii="Times New Roman" w:hAnsi="Times New Roman" w:cs="Times New Roman"/>
                <w:sz w:val="20"/>
                <w:szCs w:val="20"/>
                <w:lang w:eastAsia="cs-CZ"/>
              </w:rPr>
              <w:t>základních výpočetních operací nezbytných pro realizaci organické syntézy</w:t>
            </w:r>
          </w:p>
          <w:p w14:paraId="15A4AF21" w14:textId="77777777" w:rsidR="00CD6FC7" w:rsidRPr="00CD6FC7" w:rsidRDefault="00CD6FC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7844">
              <w:rPr>
                <w:rFonts w:ascii="Times New Roman" w:hAnsi="Times New Roman" w:cs="Times New Roman"/>
                <w:sz w:val="20"/>
                <w:szCs w:val="20"/>
                <w:lang w:eastAsia="cs-CZ"/>
              </w:rPr>
              <w:t>praktického použití základních metod organické syntézy pro přípravu vybraných skupin organických sloučenin</w:t>
            </w:r>
          </w:p>
          <w:p w14:paraId="3DD22D10" w14:textId="77777777" w:rsidR="005110DD" w:rsidRPr="000C69A4" w:rsidRDefault="005110DD" w:rsidP="00F8305C">
            <w:pPr>
              <w:tabs>
                <w:tab w:val="left" w:pos="328"/>
              </w:tabs>
              <w:rPr>
                <w:b/>
                <w:color w:val="000000" w:themeColor="text1"/>
              </w:rPr>
            </w:pPr>
          </w:p>
          <w:p w14:paraId="431796EE" w14:textId="77777777" w:rsidR="005110DD" w:rsidRPr="000C69A4" w:rsidRDefault="005110DD" w:rsidP="00F8305C">
            <w:pPr>
              <w:tabs>
                <w:tab w:val="left" w:pos="328"/>
              </w:tabs>
              <w:rPr>
                <w:b/>
                <w:color w:val="000000" w:themeColor="text1"/>
              </w:rPr>
            </w:pPr>
            <w:r w:rsidRPr="000C69A4">
              <w:rPr>
                <w:b/>
                <w:color w:val="000000" w:themeColor="text1"/>
              </w:rPr>
              <w:t>Odborné dovednosti:</w:t>
            </w:r>
          </w:p>
          <w:p w14:paraId="197E1333" w14:textId="77777777" w:rsidR="00CD6FC7" w:rsidRPr="00CD6FC7" w:rsidRDefault="00CD6FC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7844">
              <w:rPr>
                <w:rFonts w:ascii="Times New Roman" w:hAnsi="Times New Roman" w:cs="Times New Roman"/>
                <w:sz w:val="20"/>
                <w:szCs w:val="20"/>
                <w:lang w:eastAsia="cs-CZ"/>
              </w:rPr>
              <w:t>provádět středně pokročilé reakce organické syntézy</w:t>
            </w:r>
          </w:p>
          <w:p w14:paraId="14B34FA4" w14:textId="77777777" w:rsidR="00CD6FC7" w:rsidRPr="00CD6FC7" w:rsidRDefault="00CD6FC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97844">
              <w:rPr>
                <w:rFonts w:ascii="Times New Roman" w:hAnsi="Times New Roman" w:cs="Times New Roman"/>
                <w:sz w:val="20"/>
                <w:szCs w:val="20"/>
                <w:lang w:eastAsia="cs-CZ"/>
              </w:rPr>
              <w:t>aplikovat laboratorní operace jako například extrakce, kontinuální extrakce na Soxhletově aparatuře, prostá destilace, azeotropní destilace, destilace s vodní parou, krystalizace, prostá filtrace, odsávání (podtlaková filtrace), aj.</w:t>
            </w:r>
          </w:p>
          <w:p w14:paraId="7B05F350" w14:textId="3E02FE53" w:rsidR="005110DD" w:rsidRPr="005A0406" w:rsidRDefault="00CD6FC7" w:rsidP="009B0068">
            <w:pPr>
              <w:pStyle w:val="Odstavecseseznamem"/>
              <w:numPr>
                <w:ilvl w:val="0"/>
                <w:numId w:val="6"/>
              </w:numPr>
              <w:spacing w:after="0" w:line="240" w:lineRule="auto"/>
              <w:ind w:left="170" w:hanging="170"/>
            </w:pPr>
            <w:r w:rsidRPr="00597844">
              <w:rPr>
                <w:rFonts w:ascii="Times New Roman" w:hAnsi="Times New Roman" w:cs="Times New Roman"/>
                <w:sz w:val="20"/>
                <w:szCs w:val="20"/>
                <w:lang w:eastAsia="cs-CZ"/>
              </w:rPr>
              <w:t>používat základní metody charakterizace organických látek, jako například měření indexu lomu, měření bodu tání, tenkovrstvá chromatografie aj.</w:t>
            </w:r>
          </w:p>
        </w:tc>
      </w:tr>
      <w:tr w:rsidR="005110DD" w14:paraId="522DBCB1"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6EAF7A58" w14:textId="77777777" w:rsidR="005110DD" w:rsidRPr="005A0406" w:rsidRDefault="005110DD"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5CF5864A" w14:textId="77777777" w:rsidR="005110DD" w:rsidRDefault="005110DD" w:rsidP="00F8305C">
            <w:pPr>
              <w:jc w:val="both"/>
            </w:pPr>
          </w:p>
        </w:tc>
      </w:tr>
      <w:tr w:rsidR="005110DD" w14:paraId="5F39CB39" w14:textId="77777777" w:rsidTr="001041BE">
        <w:trPr>
          <w:gridBefore w:val="1"/>
          <w:gridAfter w:val="1"/>
          <w:wBefore w:w="393" w:type="dxa"/>
          <w:wAfter w:w="101" w:type="dxa"/>
          <w:trHeight w:val="856"/>
        </w:trPr>
        <w:tc>
          <w:tcPr>
            <w:tcW w:w="9855" w:type="dxa"/>
            <w:gridSpan w:val="15"/>
            <w:tcBorders>
              <w:top w:val="nil"/>
              <w:bottom w:val="single" w:sz="4" w:space="0" w:color="auto"/>
            </w:tcBorders>
          </w:tcPr>
          <w:p w14:paraId="3FACBD26" w14:textId="77777777" w:rsidR="005110DD" w:rsidRPr="000C69A4" w:rsidRDefault="005110DD" w:rsidP="00F8305C">
            <w:pPr>
              <w:jc w:val="both"/>
              <w:rPr>
                <w:b/>
                <w:bCs/>
                <w:u w:val="single"/>
              </w:rPr>
            </w:pPr>
            <w:r w:rsidRPr="000C69A4">
              <w:rPr>
                <w:b/>
                <w:bCs/>
                <w:u w:val="single"/>
              </w:rPr>
              <w:t>Metody a přístupy používané ve výuce</w:t>
            </w:r>
          </w:p>
          <w:p w14:paraId="60E13564" w14:textId="77777777" w:rsidR="005110DD" w:rsidRPr="00CD6FC7" w:rsidRDefault="005110DD" w:rsidP="00F8305C">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 xml:space="preserve">Pro </w:t>
            </w:r>
            <w:r w:rsidRPr="00CD6FC7">
              <w:rPr>
                <w:rFonts w:ascii="Times New Roman" w:eastAsia="Times New Roman" w:hAnsi="Times New Roman" w:cs="Times New Roman"/>
                <w:b/>
                <w:bCs/>
                <w:color w:val="auto"/>
              </w:rPr>
              <w:t>dosažení odborných znalostí jsou užívány vyučovací metody:</w:t>
            </w:r>
          </w:p>
          <w:p w14:paraId="3ACA2E52" w14:textId="33587F26" w:rsidR="005110DD" w:rsidRDefault="005110DD" w:rsidP="00F8305C">
            <w:pPr>
              <w:jc w:val="both"/>
              <w:rPr>
                <w:color w:val="000000"/>
                <w:shd w:val="clear" w:color="auto" w:fill="FFFFFF"/>
              </w:rPr>
            </w:pPr>
            <w:r w:rsidRPr="00CD6FC7">
              <w:rPr>
                <w:color w:val="000000"/>
                <w:shd w:val="clear" w:color="auto" w:fill="FFFFFF"/>
              </w:rPr>
              <w:t>Dialogická (diskuze, rozhovor, brainstorming), Metody práce s textem (učebnicí, knihou)</w:t>
            </w:r>
          </w:p>
          <w:p w14:paraId="7C637BC5" w14:textId="77777777" w:rsidR="00245DFB" w:rsidRPr="00CD6FC7" w:rsidRDefault="00245DFB" w:rsidP="00245DFB">
            <w:pPr>
              <w:jc w:val="both"/>
              <w:rPr>
                <w:color w:val="000000"/>
                <w:shd w:val="clear" w:color="auto" w:fill="FFFFFF"/>
              </w:rPr>
            </w:pPr>
          </w:p>
          <w:p w14:paraId="0F902543" w14:textId="77777777" w:rsidR="00245DFB" w:rsidRPr="00CD6FC7" w:rsidRDefault="00245DFB" w:rsidP="00245DFB">
            <w:pPr>
              <w:jc w:val="both"/>
              <w:rPr>
                <w:b/>
                <w:bCs/>
              </w:rPr>
            </w:pPr>
            <w:r w:rsidRPr="00CD6FC7">
              <w:rPr>
                <w:b/>
                <w:bCs/>
              </w:rPr>
              <w:t>Pro dosažení odborných dovedností jsou užívány vyučovací metody:</w:t>
            </w:r>
          </w:p>
          <w:p w14:paraId="27F23603" w14:textId="77777777" w:rsidR="00245DFB" w:rsidRPr="00CD6FC7" w:rsidRDefault="00245DFB" w:rsidP="00245DFB">
            <w:pPr>
              <w:rPr>
                <w:color w:val="000000"/>
                <w:shd w:val="clear" w:color="auto" w:fill="FFFFFF"/>
              </w:rPr>
            </w:pPr>
            <w:r w:rsidRPr="00CD6FC7">
              <w:rPr>
                <w:color w:val="000000"/>
                <w:shd w:val="clear" w:color="auto" w:fill="FFFFFF"/>
              </w:rPr>
              <w:lastRenderedPageBreak/>
              <w:t>Laborování, Praktické procvičování</w:t>
            </w:r>
          </w:p>
          <w:p w14:paraId="120ECD2F" w14:textId="77777777" w:rsidR="00245DFB" w:rsidRPr="00CD6FC7" w:rsidRDefault="00245DFB" w:rsidP="00245DFB"/>
          <w:p w14:paraId="5CE25179" w14:textId="77777777" w:rsidR="00245DFB" w:rsidRPr="00CD6FC7" w:rsidRDefault="00245DFB" w:rsidP="00245DFB">
            <w:pPr>
              <w:pStyle w:val="Nadpis5"/>
              <w:spacing w:before="0"/>
              <w:rPr>
                <w:rFonts w:ascii="Times New Roman" w:eastAsia="Times New Roman" w:hAnsi="Times New Roman" w:cs="Times New Roman"/>
                <w:b/>
                <w:bCs/>
                <w:color w:val="auto"/>
              </w:rPr>
            </w:pPr>
            <w:r w:rsidRPr="00CD6FC7">
              <w:rPr>
                <w:rFonts w:ascii="Times New Roman" w:eastAsia="Times New Roman" w:hAnsi="Times New Roman" w:cs="Times New Roman"/>
                <w:b/>
                <w:bCs/>
                <w:color w:val="auto"/>
              </w:rPr>
              <w:t>Očekávané výsledky učení dosažené studiem předmětu jsou ověřovány hodnoticími metodami:</w:t>
            </w:r>
          </w:p>
          <w:p w14:paraId="715C8125" w14:textId="77777777" w:rsidR="00245DFB" w:rsidRDefault="00245DFB" w:rsidP="00245DFB">
            <w:pPr>
              <w:jc w:val="both"/>
              <w:rPr>
                <w:color w:val="000000"/>
              </w:rPr>
            </w:pPr>
            <w:r w:rsidRPr="00CD6FC7">
              <w:rPr>
                <w:color w:val="000000"/>
              </w:rPr>
              <w:t>Rozbor produktů pracovní činnosti studenta (technické práce), Známkou</w:t>
            </w:r>
          </w:p>
          <w:p w14:paraId="04D361C1" w14:textId="77777777" w:rsidR="00245DFB" w:rsidRPr="008440C7" w:rsidRDefault="00245DFB" w:rsidP="00245DFB">
            <w:pPr>
              <w:jc w:val="both"/>
              <w:rPr>
                <w:strike/>
                <w:color w:val="000000"/>
              </w:rPr>
            </w:pPr>
          </w:p>
          <w:p w14:paraId="3C59DF96" w14:textId="77777777" w:rsidR="00245DFB" w:rsidRPr="000C69A4" w:rsidRDefault="00245DFB" w:rsidP="00245DFB">
            <w:pPr>
              <w:jc w:val="both"/>
              <w:rPr>
                <w:b/>
                <w:bCs/>
                <w:u w:val="single"/>
              </w:rPr>
            </w:pPr>
            <w:r w:rsidRPr="000C69A4">
              <w:rPr>
                <w:b/>
                <w:bCs/>
                <w:u w:val="single"/>
              </w:rPr>
              <w:t>Používané didaktické prostředky</w:t>
            </w:r>
          </w:p>
          <w:p w14:paraId="5EE3595A" w14:textId="77777777" w:rsidR="00245DFB" w:rsidRPr="0071371D" w:rsidRDefault="00245DFB" w:rsidP="00245DFB">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52E7C60F" w14:textId="77777777" w:rsidR="00245DFB" w:rsidRPr="0071371D" w:rsidRDefault="00245DFB" w:rsidP="00245DFB">
            <w:pPr>
              <w:jc w:val="both"/>
            </w:pPr>
          </w:p>
          <w:p w14:paraId="78293095" w14:textId="2FA07319" w:rsidR="005110DD" w:rsidRDefault="00AD7980" w:rsidP="00245DFB">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3F72B5CE"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473636BA" w14:textId="77777777" w:rsidR="005110DD" w:rsidRDefault="005110DD" w:rsidP="00F8305C">
            <w:pPr>
              <w:jc w:val="both"/>
            </w:pPr>
            <w:r>
              <w:rPr>
                <w:b/>
              </w:rPr>
              <w:lastRenderedPageBreak/>
              <w:t>Studijní literatura a studijní pomůcky</w:t>
            </w:r>
          </w:p>
        </w:tc>
        <w:tc>
          <w:tcPr>
            <w:tcW w:w="6202" w:type="dxa"/>
            <w:gridSpan w:val="10"/>
            <w:tcBorders>
              <w:top w:val="single" w:sz="4" w:space="0" w:color="auto"/>
              <w:bottom w:val="nil"/>
            </w:tcBorders>
          </w:tcPr>
          <w:p w14:paraId="05DE626D" w14:textId="77777777" w:rsidR="005110DD" w:rsidRDefault="005110DD" w:rsidP="00F8305C">
            <w:pPr>
              <w:jc w:val="both"/>
            </w:pPr>
          </w:p>
        </w:tc>
      </w:tr>
      <w:tr w:rsidR="005110DD" w14:paraId="11A70BB8" w14:textId="77777777" w:rsidTr="001041BE">
        <w:trPr>
          <w:gridBefore w:val="1"/>
          <w:gridAfter w:val="1"/>
          <w:wBefore w:w="393" w:type="dxa"/>
          <w:wAfter w:w="101" w:type="dxa"/>
          <w:trHeight w:val="1497"/>
        </w:trPr>
        <w:tc>
          <w:tcPr>
            <w:tcW w:w="9855" w:type="dxa"/>
            <w:gridSpan w:val="15"/>
            <w:tcBorders>
              <w:top w:val="nil"/>
            </w:tcBorders>
          </w:tcPr>
          <w:p w14:paraId="6B4DA0C7" w14:textId="77777777" w:rsidR="00425D17" w:rsidRPr="004B7A34" w:rsidRDefault="00425D17" w:rsidP="00425D17">
            <w:pPr>
              <w:jc w:val="both"/>
            </w:pPr>
            <w:r w:rsidRPr="004B7A34">
              <w:rPr>
                <w:u w:val="single"/>
              </w:rPr>
              <w:t>Povinná literatura</w:t>
            </w:r>
            <w:r w:rsidRPr="004B7A34">
              <w:t xml:space="preserve">: </w:t>
            </w:r>
          </w:p>
          <w:p w14:paraId="1C1DE7B5" w14:textId="77777777" w:rsidR="00425D17" w:rsidRPr="004B7A34" w:rsidRDefault="00425D17" w:rsidP="00425D17">
            <w:pPr>
              <w:jc w:val="both"/>
            </w:pPr>
            <w:r w:rsidRPr="004B7A34">
              <w:t>VÍCHA, R., MRKVIČKA, V. Laboratorní cvičení z chemie: bezpečnost práce v chemické laboratoři, laboratorní technika, laboratorní úlohy z anorganické chemie, laboratorní úlohy z organické chemie. 1. vyd. Zlín: UTB, 2007. ISBN 978-80-7318-595-4.</w:t>
            </w:r>
          </w:p>
          <w:p w14:paraId="424ED682" w14:textId="77777777" w:rsidR="00425D17" w:rsidRPr="004B7A34" w:rsidRDefault="00425D17" w:rsidP="00425D17">
            <w:pPr>
              <w:jc w:val="both"/>
            </w:pPr>
            <w:r w:rsidRPr="004B7A34">
              <w:t>ŠILHÁNOVÁ, A. Laboratoř organické chemie. 1. vyd. Praha: VŠCHT, 2000 (2007 dotisk). ISBN 978-80-7080-395-0.</w:t>
            </w:r>
          </w:p>
          <w:p w14:paraId="65880534" w14:textId="7BA8944F" w:rsidR="00425D17" w:rsidRDefault="00425D17" w:rsidP="00425D17">
            <w:pPr>
              <w:jc w:val="both"/>
            </w:pPr>
            <w:r w:rsidRPr="004B7A34">
              <w:t>PAVIA, D.L. et al. A Small Scale Aproach to Organic Laboratory Practise. 4th Ed. Cengage Learning, 2015. ISBN13 978-1305253926.</w:t>
            </w:r>
          </w:p>
          <w:p w14:paraId="46B407A0" w14:textId="0D4E851A" w:rsidR="006C78CC" w:rsidRPr="004B7A34" w:rsidRDefault="006C78CC" w:rsidP="006C78CC">
            <w:pPr>
              <w:jc w:val="both"/>
            </w:pPr>
            <w:r w:rsidRPr="004B7A34">
              <w:t>TIETZE, L.F. et al. Reactions and Syntheses in the Organic Chemistry Laboratory. 2nd Ed. John Willey &amp; Sons, 2015. ISBN 13 978-3527338146.</w:t>
            </w:r>
          </w:p>
          <w:p w14:paraId="2E3C7CC6" w14:textId="77777777" w:rsidR="00425D17" w:rsidRPr="004B7A34" w:rsidRDefault="00425D17" w:rsidP="00425D17">
            <w:pPr>
              <w:jc w:val="both"/>
            </w:pPr>
          </w:p>
          <w:p w14:paraId="618B8C72" w14:textId="0E9BAB00" w:rsidR="00425D17" w:rsidRDefault="00425D17" w:rsidP="00425D17">
            <w:pPr>
              <w:jc w:val="both"/>
            </w:pPr>
            <w:r w:rsidRPr="004B7A34">
              <w:rPr>
                <w:u w:val="single"/>
              </w:rPr>
              <w:t>Doporučená literatura</w:t>
            </w:r>
            <w:r w:rsidRPr="004B7A34">
              <w:t>:</w:t>
            </w:r>
          </w:p>
          <w:p w14:paraId="4C813B96" w14:textId="1E19B46E" w:rsidR="006C78CC" w:rsidRDefault="006C78CC" w:rsidP="006C78CC">
            <w:pPr>
              <w:jc w:val="both"/>
            </w:pPr>
            <w:r>
              <w:t>McMURRY, J. Organická chemie. 1. vyd. Praha: VŠCHT, 2015. ISBN 978-80-7080-930-3.</w:t>
            </w:r>
          </w:p>
          <w:p w14:paraId="14D7C38F" w14:textId="06EDC4B2" w:rsidR="006C78CC" w:rsidRDefault="006C78CC" w:rsidP="006C78CC">
            <w:pPr>
              <w:jc w:val="both"/>
            </w:pPr>
            <w:r>
              <w:t>LIŠKA, F. Konstituce, konformace, konfigurace v organickém názvosloví. 2. vyd. Praha: VŠCHT, 2023. ISBN 978-80-7592-147-5.</w:t>
            </w:r>
          </w:p>
          <w:p w14:paraId="7C7C134F" w14:textId="77777777" w:rsidR="00425D17" w:rsidRPr="004B7A34" w:rsidRDefault="00425D17" w:rsidP="00425D17">
            <w:pPr>
              <w:jc w:val="both"/>
            </w:pPr>
            <w:r w:rsidRPr="004B7A34">
              <w:t>ARMAREGO, W.R.F., CHAI, C. Purification of Laboratory Chemicals. 8th Ed. Butterworth-Heinemann, 2017. ISBN13 978-0128054574.</w:t>
            </w:r>
          </w:p>
          <w:p w14:paraId="28063835" w14:textId="15148034" w:rsidR="004B7A34" w:rsidRPr="00D22542" w:rsidRDefault="00425D17" w:rsidP="006C78CC">
            <w:pPr>
              <w:jc w:val="both"/>
            </w:pPr>
            <w:r w:rsidRPr="004B7A34">
              <w:t>WILLIAMSON, K.L., MASTERS, K.M. Organic Experiments: Macroscale and Microscale. 6th Ed. Brooks/Cole – Cengage Learning, 2011. ISBN13 978-0-538-73363-2.</w:t>
            </w:r>
          </w:p>
        </w:tc>
      </w:tr>
      <w:tr w:rsidR="005110DD" w14:paraId="580EC4D4"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507949BD" w14:textId="77777777" w:rsidR="005110DD" w:rsidRDefault="005110DD" w:rsidP="00F8305C">
            <w:pPr>
              <w:jc w:val="center"/>
              <w:rPr>
                <w:b/>
              </w:rPr>
            </w:pPr>
            <w:r>
              <w:rPr>
                <w:b/>
              </w:rPr>
              <w:t>Informace ke kombinované nebo distanční formě</w:t>
            </w:r>
          </w:p>
        </w:tc>
      </w:tr>
      <w:tr w:rsidR="005110DD" w14:paraId="0BD6C567"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49A1EBCE" w14:textId="77777777" w:rsidR="005110DD" w:rsidRDefault="005110DD" w:rsidP="00F8305C">
            <w:pPr>
              <w:jc w:val="both"/>
            </w:pPr>
            <w:r>
              <w:rPr>
                <w:b/>
              </w:rPr>
              <w:t>Rozsah konzultací (soustředění)</w:t>
            </w:r>
          </w:p>
        </w:tc>
        <w:tc>
          <w:tcPr>
            <w:tcW w:w="889" w:type="dxa"/>
            <w:tcBorders>
              <w:top w:val="single" w:sz="2" w:space="0" w:color="auto"/>
            </w:tcBorders>
          </w:tcPr>
          <w:p w14:paraId="63E0222A" w14:textId="7158C892" w:rsidR="005110DD" w:rsidRDefault="00766418" w:rsidP="00766418">
            <w:pPr>
              <w:jc w:val="center"/>
            </w:pPr>
            <w:r>
              <w:t>12</w:t>
            </w:r>
          </w:p>
        </w:tc>
        <w:tc>
          <w:tcPr>
            <w:tcW w:w="4179" w:type="dxa"/>
            <w:gridSpan w:val="7"/>
            <w:tcBorders>
              <w:top w:val="single" w:sz="2" w:space="0" w:color="auto"/>
            </w:tcBorders>
            <w:shd w:val="clear" w:color="auto" w:fill="F7CAAC"/>
          </w:tcPr>
          <w:p w14:paraId="288B876A" w14:textId="77777777" w:rsidR="005110DD" w:rsidRDefault="005110DD" w:rsidP="00F8305C">
            <w:pPr>
              <w:jc w:val="both"/>
              <w:rPr>
                <w:b/>
              </w:rPr>
            </w:pPr>
            <w:r>
              <w:rPr>
                <w:b/>
              </w:rPr>
              <w:t xml:space="preserve">hodin </w:t>
            </w:r>
          </w:p>
        </w:tc>
      </w:tr>
      <w:tr w:rsidR="005110DD" w14:paraId="77E40598" w14:textId="77777777" w:rsidTr="001041BE">
        <w:trPr>
          <w:gridBefore w:val="1"/>
          <w:gridAfter w:val="1"/>
          <w:wBefore w:w="393" w:type="dxa"/>
          <w:wAfter w:w="101" w:type="dxa"/>
        </w:trPr>
        <w:tc>
          <w:tcPr>
            <w:tcW w:w="9855" w:type="dxa"/>
            <w:gridSpan w:val="15"/>
            <w:shd w:val="clear" w:color="auto" w:fill="F7CAAC"/>
          </w:tcPr>
          <w:p w14:paraId="495FB65E" w14:textId="77777777" w:rsidR="005110DD" w:rsidRDefault="005110DD" w:rsidP="00F8305C">
            <w:pPr>
              <w:jc w:val="both"/>
              <w:rPr>
                <w:b/>
              </w:rPr>
            </w:pPr>
            <w:r>
              <w:rPr>
                <w:b/>
              </w:rPr>
              <w:t>Informace o způsobu kontaktu s vyučujícím</w:t>
            </w:r>
          </w:p>
        </w:tc>
      </w:tr>
      <w:tr w:rsidR="005110DD" w14:paraId="0716094D" w14:textId="77777777" w:rsidTr="001041BE">
        <w:trPr>
          <w:gridBefore w:val="1"/>
          <w:gridAfter w:val="1"/>
          <w:wBefore w:w="393" w:type="dxa"/>
          <w:wAfter w:w="101" w:type="dxa"/>
          <w:trHeight w:val="1373"/>
        </w:trPr>
        <w:tc>
          <w:tcPr>
            <w:tcW w:w="9855" w:type="dxa"/>
            <w:gridSpan w:val="15"/>
          </w:tcPr>
          <w:p w14:paraId="27EE499A" w14:textId="0C7420A3" w:rsidR="00425D17" w:rsidRPr="00425D17" w:rsidRDefault="004E5476" w:rsidP="00425D17">
            <w:pPr>
              <w:jc w:val="both"/>
              <w:rPr>
                <w:highlight w:val="cyan"/>
              </w:rPr>
            </w:pPr>
            <w:r w:rsidRPr="00CE6F38">
              <w:t xml:space="preserve">Studenti se účastní výuky, kde je jim redukovanou formou prezentována látka dle anotace předmětu. </w:t>
            </w:r>
            <w:r w:rsidR="00425D17" w:rsidRPr="004E5476">
              <w:t>Výuka je realizována v </w:t>
            </w:r>
            <w:r w:rsidR="00425D17" w:rsidRPr="006C78CC">
              <w:t>blocích s délkou trvání 2×6 hodin. Studentům budou určeny části učiva k samostatnému nastudování. Kontrola samostatného studia bude provedena písemným testem, případně během realizace laboratorních cvičení ústní formou. Konzultace jsou možné v rámci výuky nebo lze vyučujícího kontaktovat viz níže.</w:t>
            </w:r>
          </w:p>
          <w:p w14:paraId="7B8A5FE6" w14:textId="77777777" w:rsidR="00425D17" w:rsidRPr="00425D17" w:rsidRDefault="00425D17" w:rsidP="00425D17">
            <w:pPr>
              <w:jc w:val="both"/>
              <w:rPr>
                <w:highlight w:val="cyan"/>
              </w:rPr>
            </w:pPr>
          </w:p>
          <w:p w14:paraId="068DFB49" w14:textId="168BB970" w:rsidR="00425D17" w:rsidRDefault="00425D17" w:rsidP="00425D17">
            <w:pPr>
              <w:jc w:val="both"/>
            </w:pPr>
            <w:r w:rsidRPr="00EB665B">
              <w:rPr>
                <w:bCs/>
              </w:rPr>
              <w:t xml:space="preserve">Možnosti komunikace s vyučujícím: </w:t>
            </w:r>
            <w:hyperlink r:id="rId64" w:history="1">
              <w:r w:rsidRPr="00EB665B">
                <w:rPr>
                  <w:rStyle w:val="Hypertextovodkaz"/>
                </w:rPr>
                <w:t>rouchal@utb.cz</w:t>
              </w:r>
            </w:hyperlink>
            <w:r w:rsidRPr="00EB665B">
              <w:t xml:space="preserve">, </w:t>
            </w:r>
            <w:r w:rsidR="00EB665B" w:rsidRPr="00EB665B">
              <w:t xml:space="preserve">576 031 432, </w:t>
            </w:r>
            <w:r w:rsidRPr="00EB665B">
              <w:t>576 031 554.</w:t>
            </w:r>
          </w:p>
          <w:p w14:paraId="01B78312" w14:textId="77777777" w:rsidR="005110DD" w:rsidRDefault="005110DD" w:rsidP="00F8305C">
            <w:pPr>
              <w:jc w:val="both"/>
            </w:pPr>
          </w:p>
          <w:p w14:paraId="4AB8D293" w14:textId="77777777" w:rsidR="005110DD" w:rsidRDefault="005110DD" w:rsidP="00F8305C">
            <w:pPr>
              <w:jc w:val="both"/>
            </w:pPr>
          </w:p>
          <w:p w14:paraId="2F7336C8" w14:textId="77777777" w:rsidR="005110DD" w:rsidRDefault="005110DD" w:rsidP="00F8305C">
            <w:pPr>
              <w:jc w:val="both"/>
            </w:pPr>
          </w:p>
          <w:p w14:paraId="72096747" w14:textId="77777777" w:rsidR="005110DD" w:rsidRDefault="005110DD" w:rsidP="00F8305C">
            <w:pPr>
              <w:jc w:val="both"/>
            </w:pPr>
          </w:p>
          <w:p w14:paraId="6DCBF9B7" w14:textId="77777777" w:rsidR="005110DD" w:rsidRDefault="005110DD" w:rsidP="00F8305C">
            <w:pPr>
              <w:jc w:val="both"/>
            </w:pPr>
          </w:p>
          <w:p w14:paraId="4537C31D" w14:textId="77777777" w:rsidR="005110DD" w:rsidRDefault="005110DD" w:rsidP="00F8305C">
            <w:pPr>
              <w:jc w:val="both"/>
            </w:pPr>
          </w:p>
          <w:p w14:paraId="0744FD17" w14:textId="77777777" w:rsidR="005110DD" w:rsidRDefault="005110DD" w:rsidP="00F8305C">
            <w:pPr>
              <w:jc w:val="both"/>
            </w:pPr>
          </w:p>
          <w:p w14:paraId="7CAE0EC1" w14:textId="77777777" w:rsidR="005110DD" w:rsidRDefault="005110DD" w:rsidP="00F8305C">
            <w:pPr>
              <w:jc w:val="both"/>
            </w:pPr>
          </w:p>
          <w:p w14:paraId="1508AA67" w14:textId="77777777" w:rsidR="005110DD" w:rsidRDefault="005110DD" w:rsidP="00F8305C">
            <w:pPr>
              <w:jc w:val="both"/>
            </w:pPr>
          </w:p>
          <w:p w14:paraId="5F72A5FE" w14:textId="77777777" w:rsidR="009B6CE7" w:rsidRDefault="009B6CE7" w:rsidP="00F8305C">
            <w:pPr>
              <w:jc w:val="both"/>
            </w:pPr>
          </w:p>
          <w:p w14:paraId="3E53F459" w14:textId="77777777" w:rsidR="009B6CE7" w:rsidRDefault="009B6CE7" w:rsidP="00F8305C">
            <w:pPr>
              <w:jc w:val="both"/>
            </w:pPr>
          </w:p>
          <w:p w14:paraId="4FEA74F4" w14:textId="5028850E" w:rsidR="009B6CE7" w:rsidRDefault="009B6CE7" w:rsidP="00F8305C">
            <w:pPr>
              <w:jc w:val="both"/>
            </w:pPr>
          </w:p>
          <w:p w14:paraId="3D85492C" w14:textId="3D54E3B8" w:rsidR="00245DFB" w:rsidRDefault="00245DFB" w:rsidP="00F8305C">
            <w:pPr>
              <w:jc w:val="both"/>
            </w:pPr>
          </w:p>
          <w:p w14:paraId="7CB0CF4D" w14:textId="260DA56D" w:rsidR="00245DFB" w:rsidRDefault="00245DFB" w:rsidP="00F8305C">
            <w:pPr>
              <w:jc w:val="both"/>
            </w:pPr>
          </w:p>
          <w:p w14:paraId="7490022A" w14:textId="53AFEE9B" w:rsidR="00245DFB" w:rsidRDefault="00245DFB" w:rsidP="00F8305C">
            <w:pPr>
              <w:jc w:val="both"/>
            </w:pPr>
          </w:p>
          <w:p w14:paraId="1F619923" w14:textId="7E3C8B9C" w:rsidR="00245DFB" w:rsidRDefault="00245DFB" w:rsidP="00F8305C">
            <w:pPr>
              <w:jc w:val="both"/>
            </w:pPr>
          </w:p>
          <w:p w14:paraId="73C4CCD7" w14:textId="5FF346F8" w:rsidR="00245DFB" w:rsidRDefault="00245DFB" w:rsidP="00F8305C">
            <w:pPr>
              <w:jc w:val="both"/>
            </w:pPr>
          </w:p>
          <w:p w14:paraId="3C78F32E" w14:textId="7095A089" w:rsidR="009B6CE7" w:rsidRDefault="009B6CE7" w:rsidP="00F8305C">
            <w:pPr>
              <w:jc w:val="both"/>
            </w:pPr>
          </w:p>
        </w:tc>
      </w:tr>
      <w:tr w:rsidR="005110DD" w14:paraId="172BB01E"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736F7D6D" w14:textId="77777777" w:rsidR="005110DD" w:rsidRDefault="005110DD" w:rsidP="00F8305C">
            <w:pPr>
              <w:jc w:val="both"/>
              <w:rPr>
                <w:b/>
                <w:sz w:val="28"/>
              </w:rPr>
            </w:pPr>
            <w:r>
              <w:lastRenderedPageBreak/>
              <w:br w:type="page"/>
            </w:r>
            <w:r>
              <w:rPr>
                <w:b/>
                <w:sz w:val="28"/>
              </w:rPr>
              <w:t>B-III – Charakteristika studijního předmětu</w:t>
            </w:r>
          </w:p>
        </w:tc>
      </w:tr>
      <w:tr w:rsidR="005110DD" w14:paraId="3DE81FC1"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02102992"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41178222" w14:textId="55153E6D" w:rsidR="005110DD" w:rsidRPr="0062291E" w:rsidRDefault="0062291E" w:rsidP="00F8305C">
            <w:pPr>
              <w:jc w:val="both"/>
              <w:rPr>
                <w:b/>
                <w:bCs/>
              </w:rPr>
            </w:pPr>
            <w:bookmarkStart w:id="273" w:name="Kov_mat"/>
            <w:bookmarkEnd w:id="273"/>
            <w:r w:rsidRPr="0062291E">
              <w:rPr>
                <w:b/>
                <w:bCs/>
              </w:rPr>
              <w:t>Kovové materiály</w:t>
            </w:r>
          </w:p>
        </w:tc>
      </w:tr>
      <w:tr w:rsidR="005110DD" w14:paraId="28A1BE2F" w14:textId="77777777" w:rsidTr="001041BE">
        <w:trPr>
          <w:gridBefore w:val="1"/>
          <w:gridAfter w:val="1"/>
          <w:wBefore w:w="393" w:type="dxa"/>
          <w:wAfter w:w="101" w:type="dxa"/>
        </w:trPr>
        <w:tc>
          <w:tcPr>
            <w:tcW w:w="3435" w:type="dxa"/>
            <w:gridSpan w:val="4"/>
            <w:shd w:val="clear" w:color="auto" w:fill="F7CAAC"/>
          </w:tcPr>
          <w:p w14:paraId="0D1711F2" w14:textId="77777777" w:rsidR="005110DD" w:rsidRDefault="005110DD" w:rsidP="00F8305C">
            <w:pPr>
              <w:jc w:val="both"/>
              <w:rPr>
                <w:b/>
              </w:rPr>
            </w:pPr>
            <w:r>
              <w:rPr>
                <w:b/>
              </w:rPr>
              <w:t>Typ předmětu</w:t>
            </w:r>
          </w:p>
        </w:tc>
        <w:tc>
          <w:tcPr>
            <w:tcW w:w="3057" w:type="dxa"/>
            <w:gridSpan w:val="6"/>
          </w:tcPr>
          <w:p w14:paraId="49183ACB" w14:textId="7FCD7EC4" w:rsidR="005110DD" w:rsidRDefault="00140C71" w:rsidP="00F8305C">
            <w:pPr>
              <w:jc w:val="both"/>
            </w:pPr>
            <w:r>
              <w:t>p</w:t>
            </w:r>
            <w:r w:rsidR="005110DD">
              <w:t>ovinný</w:t>
            </w:r>
            <w:r>
              <w:t>, PZ</w:t>
            </w:r>
          </w:p>
        </w:tc>
        <w:tc>
          <w:tcPr>
            <w:tcW w:w="2695" w:type="dxa"/>
            <w:gridSpan w:val="4"/>
            <w:shd w:val="clear" w:color="auto" w:fill="F7CAAC"/>
          </w:tcPr>
          <w:p w14:paraId="41945B55" w14:textId="77777777" w:rsidR="005110DD" w:rsidRDefault="005110DD" w:rsidP="00F8305C">
            <w:pPr>
              <w:jc w:val="both"/>
            </w:pPr>
            <w:r>
              <w:rPr>
                <w:b/>
              </w:rPr>
              <w:t>doporučený ročník / semestr</w:t>
            </w:r>
          </w:p>
        </w:tc>
        <w:tc>
          <w:tcPr>
            <w:tcW w:w="668" w:type="dxa"/>
          </w:tcPr>
          <w:p w14:paraId="7380A0B2" w14:textId="77777777" w:rsidR="005110DD" w:rsidRDefault="005110DD" w:rsidP="00F8305C">
            <w:pPr>
              <w:jc w:val="both"/>
            </w:pPr>
            <w:r>
              <w:t>2/ZS</w:t>
            </w:r>
          </w:p>
        </w:tc>
      </w:tr>
      <w:tr w:rsidR="005110DD" w14:paraId="20CF290D" w14:textId="77777777" w:rsidTr="001041BE">
        <w:trPr>
          <w:gridBefore w:val="1"/>
          <w:gridAfter w:val="1"/>
          <w:wBefore w:w="393" w:type="dxa"/>
          <w:wAfter w:w="101" w:type="dxa"/>
        </w:trPr>
        <w:tc>
          <w:tcPr>
            <w:tcW w:w="3435" w:type="dxa"/>
            <w:gridSpan w:val="4"/>
            <w:shd w:val="clear" w:color="auto" w:fill="F7CAAC"/>
          </w:tcPr>
          <w:p w14:paraId="6009CBBE" w14:textId="77777777" w:rsidR="005110DD" w:rsidRDefault="005110DD" w:rsidP="00F8305C">
            <w:pPr>
              <w:jc w:val="both"/>
              <w:rPr>
                <w:b/>
              </w:rPr>
            </w:pPr>
            <w:r>
              <w:rPr>
                <w:b/>
              </w:rPr>
              <w:t>Rozsah studijního předmětu</w:t>
            </w:r>
          </w:p>
        </w:tc>
        <w:tc>
          <w:tcPr>
            <w:tcW w:w="1352" w:type="dxa"/>
            <w:gridSpan w:val="3"/>
          </w:tcPr>
          <w:p w14:paraId="72DA1A7A" w14:textId="74C3801D" w:rsidR="005110DD" w:rsidRPr="00B74836" w:rsidRDefault="005110DD" w:rsidP="00F8305C">
            <w:pPr>
              <w:jc w:val="both"/>
            </w:pPr>
            <w:r w:rsidRPr="00B74836">
              <w:t>28p+</w:t>
            </w:r>
            <w:r w:rsidR="001C370D" w:rsidRPr="00B74836">
              <w:t>0</w:t>
            </w:r>
            <w:r w:rsidRPr="00B74836">
              <w:t>s+28l</w:t>
            </w:r>
          </w:p>
        </w:tc>
        <w:tc>
          <w:tcPr>
            <w:tcW w:w="889" w:type="dxa"/>
            <w:shd w:val="clear" w:color="auto" w:fill="F7CAAC"/>
          </w:tcPr>
          <w:p w14:paraId="3436AE16" w14:textId="77777777" w:rsidR="005110DD" w:rsidRPr="00B74836" w:rsidRDefault="005110DD" w:rsidP="00F8305C">
            <w:pPr>
              <w:jc w:val="both"/>
              <w:rPr>
                <w:b/>
              </w:rPr>
            </w:pPr>
            <w:r w:rsidRPr="00B74836">
              <w:rPr>
                <w:b/>
              </w:rPr>
              <w:t xml:space="preserve">hod. </w:t>
            </w:r>
          </w:p>
        </w:tc>
        <w:tc>
          <w:tcPr>
            <w:tcW w:w="816" w:type="dxa"/>
            <w:gridSpan w:val="2"/>
          </w:tcPr>
          <w:p w14:paraId="30C14DE5" w14:textId="030A8481" w:rsidR="005110DD" w:rsidRPr="00B74836" w:rsidRDefault="001C370D" w:rsidP="00F8305C">
            <w:pPr>
              <w:jc w:val="both"/>
            </w:pPr>
            <w:r w:rsidRPr="00B74836">
              <w:t>56</w:t>
            </w:r>
          </w:p>
        </w:tc>
        <w:tc>
          <w:tcPr>
            <w:tcW w:w="1479" w:type="dxa"/>
            <w:gridSpan w:val="2"/>
            <w:shd w:val="clear" w:color="auto" w:fill="F7CAAC"/>
          </w:tcPr>
          <w:p w14:paraId="02D6241C" w14:textId="77777777" w:rsidR="005110DD" w:rsidRDefault="005110DD" w:rsidP="00F8305C">
            <w:pPr>
              <w:jc w:val="both"/>
              <w:rPr>
                <w:b/>
              </w:rPr>
            </w:pPr>
            <w:r>
              <w:rPr>
                <w:b/>
              </w:rPr>
              <w:t>kreditů</w:t>
            </w:r>
          </w:p>
        </w:tc>
        <w:tc>
          <w:tcPr>
            <w:tcW w:w="1884" w:type="dxa"/>
            <w:gridSpan w:val="3"/>
          </w:tcPr>
          <w:p w14:paraId="6C33F872" w14:textId="09851F0A" w:rsidR="005110DD" w:rsidRDefault="00140C71" w:rsidP="00F8305C">
            <w:pPr>
              <w:jc w:val="both"/>
            </w:pPr>
            <w:r>
              <w:t>4</w:t>
            </w:r>
          </w:p>
        </w:tc>
      </w:tr>
      <w:tr w:rsidR="005110DD" w14:paraId="3A9ED9A4" w14:textId="77777777" w:rsidTr="001041BE">
        <w:trPr>
          <w:gridBefore w:val="1"/>
          <w:gridAfter w:val="1"/>
          <w:wBefore w:w="393" w:type="dxa"/>
          <w:wAfter w:w="101" w:type="dxa"/>
        </w:trPr>
        <w:tc>
          <w:tcPr>
            <w:tcW w:w="3435" w:type="dxa"/>
            <w:gridSpan w:val="4"/>
            <w:shd w:val="clear" w:color="auto" w:fill="F7CAAC"/>
          </w:tcPr>
          <w:p w14:paraId="46669709" w14:textId="77777777" w:rsidR="005110DD" w:rsidRDefault="005110DD" w:rsidP="00F8305C">
            <w:pPr>
              <w:jc w:val="both"/>
              <w:rPr>
                <w:b/>
                <w:sz w:val="22"/>
              </w:rPr>
            </w:pPr>
            <w:r>
              <w:rPr>
                <w:b/>
              </w:rPr>
              <w:t>Prerekvizity, korekvizity, ekvivalence</w:t>
            </w:r>
          </w:p>
        </w:tc>
        <w:tc>
          <w:tcPr>
            <w:tcW w:w="6420" w:type="dxa"/>
            <w:gridSpan w:val="11"/>
          </w:tcPr>
          <w:p w14:paraId="68BD20C3" w14:textId="77777777" w:rsidR="005110DD" w:rsidRDefault="005110DD" w:rsidP="00F8305C">
            <w:pPr>
              <w:jc w:val="both"/>
            </w:pPr>
          </w:p>
        </w:tc>
      </w:tr>
      <w:tr w:rsidR="005110DD" w14:paraId="4BC17954" w14:textId="77777777" w:rsidTr="001041BE">
        <w:trPr>
          <w:gridBefore w:val="1"/>
          <w:gridAfter w:val="1"/>
          <w:wBefore w:w="393" w:type="dxa"/>
          <w:wAfter w:w="101" w:type="dxa"/>
        </w:trPr>
        <w:tc>
          <w:tcPr>
            <w:tcW w:w="3435" w:type="dxa"/>
            <w:gridSpan w:val="4"/>
            <w:shd w:val="clear" w:color="auto" w:fill="F7CAAC"/>
          </w:tcPr>
          <w:p w14:paraId="7B104BA1" w14:textId="77777777" w:rsidR="005110DD" w:rsidRPr="005A0406" w:rsidRDefault="005110DD" w:rsidP="00F8305C">
            <w:pPr>
              <w:jc w:val="both"/>
              <w:rPr>
                <w:b/>
              </w:rPr>
            </w:pPr>
            <w:r w:rsidRPr="005A0406">
              <w:rPr>
                <w:b/>
              </w:rPr>
              <w:t>Způsob ověření výsledků učení</w:t>
            </w:r>
          </w:p>
        </w:tc>
        <w:tc>
          <w:tcPr>
            <w:tcW w:w="3057" w:type="dxa"/>
            <w:gridSpan w:val="6"/>
            <w:tcBorders>
              <w:bottom w:val="single" w:sz="4" w:space="0" w:color="auto"/>
            </w:tcBorders>
          </w:tcPr>
          <w:p w14:paraId="3B3264A3" w14:textId="77777777" w:rsidR="005110DD" w:rsidRDefault="005110DD" w:rsidP="00F8305C">
            <w:pPr>
              <w:jc w:val="both"/>
            </w:pPr>
            <w:r w:rsidRPr="00140C71">
              <w:t>zápočet, zkouška</w:t>
            </w:r>
          </w:p>
        </w:tc>
        <w:tc>
          <w:tcPr>
            <w:tcW w:w="1479" w:type="dxa"/>
            <w:gridSpan w:val="2"/>
            <w:tcBorders>
              <w:bottom w:val="single" w:sz="4" w:space="0" w:color="auto"/>
            </w:tcBorders>
            <w:shd w:val="clear" w:color="auto" w:fill="F7CAAC"/>
          </w:tcPr>
          <w:p w14:paraId="174B9284" w14:textId="77777777" w:rsidR="005110DD" w:rsidRDefault="005110DD" w:rsidP="00F8305C">
            <w:pPr>
              <w:jc w:val="both"/>
              <w:rPr>
                <w:b/>
              </w:rPr>
            </w:pPr>
            <w:r>
              <w:rPr>
                <w:b/>
              </w:rPr>
              <w:t>Forma výuky</w:t>
            </w:r>
          </w:p>
        </w:tc>
        <w:tc>
          <w:tcPr>
            <w:tcW w:w="1884" w:type="dxa"/>
            <w:gridSpan w:val="3"/>
            <w:tcBorders>
              <w:bottom w:val="single" w:sz="4" w:space="0" w:color="auto"/>
            </w:tcBorders>
          </w:tcPr>
          <w:p w14:paraId="49408880" w14:textId="61C4B231" w:rsidR="005110DD" w:rsidRDefault="005110DD" w:rsidP="00F8305C">
            <w:pPr>
              <w:jc w:val="both"/>
            </w:pPr>
            <w:r w:rsidRPr="00B74836">
              <w:t>přednášky, laboratorní cvičení</w:t>
            </w:r>
          </w:p>
        </w:tc>
      </w:tr>
      <w:tr w:rsidR="005110DD" w14:paraId="70023651" w14:textId="77777777" w:rsidTr="001041BE">
        <w:trPr>
          <w:gridBefore w:val="1"/>
          <w:gridAfter w:val="1"/>
          <w:wBefore w:w="393" w:type="dxa"/>
          <w:wAfter w:w="101" w:type="dxa"/>
        </w:trPr>
        <w:tc>
          <w:tcPr>
            <w:tcW w:w="3435" w:type="dxa"/>
            <w:gridSpan w:val="4"/>
            <w:shd w:val="clear" w:color="auto" w:fill="F7CAAC"/>
          </w:tcPr>
          <w:p w14:paraId="58587BC2"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428F8837" w14:textId="4E8C96D9" w:rsidR="00CE754C" w:rsidRDefault="00CE754C" w:rsidP="00CE754C">
            <w:pPr>
              <w:jc w:val="both"/>
            </w:pPr>
            <w:r>
              <w:t>Zápočet: nejméně</w:t>
            </w:r>
            <w:r>
              <w:rPr>
                <w:spacing w:val="40"/>
              </w:rPr>
              <w:t xml:space="preserve"> </w:t>
            </w:r>
            <w:r>
              <w:t>80%</w:t>
            </w:r>
            <w:r>
              <w:rPr>
                <w:spacing w:val="40"/>
              </w:rPr>
              <w:t xml:space="preserve"> </w:t>
            </w:r>
            <w:r>
              <w:t>aktivní</w:t>
            </w:r>
            <w:r>
              <w:rPr>
                <w:spacing w:val="40"/>
              </w:rPr>
              <w:t xml:space="preserve"> </w:t>
            </w:r>
            <w:r>
              <w:t>účast</w:t>
            </w:r>
            <w:r>
              <w:rPr>
                <w:spacing w:val="40"/>
              </w:rPr>
              <w:t xml:space="preserve"> </w:t>
            </w:r>
            <w:r>
              <w:t>na</w:t>
            </w:r>
            <w:r>
              <w:rPr>
                <w:spacing w:val="40"/>
              </w:rPr>
              <w:t xml:space="preserve"> </w:t>
            </w:r>
            <w:r>
              <w:t>cvičeních, vypracování a úspěšné obhájení zadaných protokolů,</w:t>
            </w:r>
            <w:r w:rsidR="001F00AA">
              <w:rPr>
                <w:spacing w:val="40"/>
              </w:rPr>
              <w:t xml:space="preserve"> </w:t>
            </w:r>
            <w:r>
              <w:t>úspěšné</w:t>
            </w:r>
            <w:r>
              <w:rPr>
                <w:spacing w:val="40"/>
              </w:rPr>
              <w:t xml:space="preserve"> </w:t>
            </w:r>
            <w:r>
              <w:t>absolvování zápočtového testu (min. úspěšnost 65 %).</w:t>
            </w:r>
          </w:p>
          <w:p w14:paraId="4738FB01" w14:textId="1A7C4515" w:rsidR="00CE754C" w:rsidRDefault="00CE754C" w:rsidP="00CE754C">
            <w:pPr>
              <w:jc w:val="both"/>
            </w:pPr>
            <w:r>
              <w:t>Zkouška: prokázání</w:t>
            </w:r>
            <w:r>
              <w:rPr>
                <w:spacing w:val="-7"/>
              </w:rPr>
              <w:t xml:space="preserve"> </w:t>
            </w:r>
            <w:r>
              <w:t>znalosti</w:t>
            </w:r>
            <w:r>
              <w:rPr>
                <w:spacing w:val="-7"/>
              </w:rPr>
              <w:t xml:space="preserve"> </w:t>
            </w:r>
            <w:r>
              <w:t>probíraných</w:t>
            </w:r>
            <w:r>
              <w:rPr>
                <w:spacing w:val="-5"/>
              </w:rPr>
              <w:t xml:space="preserve"> </w:t>
            </w:r>
            <w:r>
              <w:t>tematických</w:t>
            </w:r>
            <w:r>
              <w:rPr>
                <w:spacing w:val="-6"/>
              </w:rPr>
              <w:t xml:space="preserve"> </w:t>
            </w:r>
            <w:r>
              <w:rPr>
                <w:spacing w:val="-2"/>
              </w:rPr>
              <w:t>okruhů, ústní zkouška.</w:t>
            </w:r>
          </w:p>
        </w:tc>
      </w:tr>
      <w:tr w:rsidR="005110DD" w14:paraId="4C496AC0"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1FEAC347" w14:textId="77777777" w:rsidR="005110DD" w:rsidRDefault="005110DD" w:rsidP="00F8305C">
            <w:pPr>
              <w:jc w:val="both"/>
              <w:rPr>
                <w:b/>
              </w:rPr>
            </w:pPr>
            <w:r>
              <w:rPr>
                <w:b/>
              </w:rPr>
              <w:t>Garant předmětu</w:t>
            </w:r>
          </w:p>
        </w:tc>
        <w:tc>
          <w:tcPr>
            <w:tcW w:w="6420" w:type="dxa"/>
            <w:gridSpan w:val="11"/>
            <w:tcBorders>
              <w:top w:val="nil"/>
            </w:tcBorders>
          </w:tcPr>
          <w:p w14:paraId="0C524C65" w14:textId="0A81023F" w:rsidR="005110DD" w:rsidRDefault="009556F6" w:rsidP="00F8305C">
            <w:pPr>
              <w:jc w:val="both"/>
            </w:pPr>
            <w:hyperlink w:anchor="Bednařík" w:history="1">
              <w:r w:rsidR="00D83357" w:rsidRPr="00D83357">
                <w:rPr>
                  <w:rStyle w:val="OdstavecseseznamemChar"/>
                  <w:rFonts w:ascii="Times New Roman" w:hAnsi="Times New Roman" w:cs="Times New Roman"/>
                  <w:sz w:val="20"/>
                  <w:szCs w:val="20"/>
                </w:rPr>
                <w:t>doc. Ing. Martin Bednařík, Ph.D.</w:t>
              </w:r>
            </w:hyperlink>
          </w:p>
        </w:tc>
      </w:tr>
      <w:tr w:rsidR="005110DD" w14:paraId="0BBC0A5F"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37911A19" w14:textId="77777777" w:rsidR="005110DD" w:rsidRDefault="005110DD" w:rsidP="00F8305C">
            <w:pPr>
              <w:jc w:val="both"/>
              <w:rPr>
                <w:b/>
              </w:rPr>
            </w:pPr>
            <w:r>
              <w:rPr>
                <w:b/>
              </w:rPr>
              <w:t>Zapojení garanta do výuky předmětu</w:t>
            </w:r>
          </w:p>
        </w:tc>
        <w:tc>
          <w:tcPr>
            <w:tcW w:w="6420" w:type="dxa"/>
            <w:gridSpan w:val="11"/>
            <w:tcBorders>
              <w:top w:val="nil"/>
            </w:tcBorders>
          </w:tcPr>
          <w:p w14:paraId="54A2FC75" w14:textId="237884CB" w:rsidR="005110DD" w:rsidRDefault="00D83357" w:rsidP="00F8305C">
            <w:pPr>
              <w:jc w:val="both"/>
            </w:pPr>
            <w:r w:rsidRPr="00D83357">
              <w:t>100% p</w:t>
            </w:r>
          </w:p>
        </w:tc>
      </w:tr>
      <w:tr w:rsidR="005110DD" w14:paraId="4712CF27" w14:textId="77777777" w:rsidTr="001041BE">
        <w:trPr>
          <w:gridBefore w:val="1"/>
          <w:gridAfter w:val="1"/>
          <w:wBefore w:w="393" w:type="dxa"/>
          <w:wAfter w:w="101" w:type="dxa"/>
        </w:trPr>
        <w:tc>
          <w:tcPr>
            <w:tcW w:w="3435" w:type="dxa"/>
            <w:gridSpan w:val="4"/>
            <w:shd w:val="clear" w:color="auto" w:fill="F7CAAC"/>
          </w:tcPr>
          <w:p w14:paraId="47E68746" w14:textId="77777777" w:rsidR="005110DD" w:rsidRDefault="005110DD" w:rsidP="00F8305C">
            <w:pPr>
              <w:jc w:val="both"/>
              <w:rPr>
                <w:b/>
              </w:rPr>
            </w:pPr>
            <w:r>
              <w:rPr>
                <w:b/>
              </w:rPr>
              <w:t>Vyučující</w:t>
            </w:r>
          </w:p>
        </w:tc>
        <w:tc>
          <w:tcPr>
            <w:tcW w:w="6420" w:type="dxa"/>
            <w:gridSpan w:val="11"/>
            <w:tcBorders>
              <w:bottom w:val="nil"/>
            </w:tcBorders>
          </w:tcPr>
          <w:p w14:paraId="71E05B13" w14:textId="77777777" w:rsidR="005110DD" w:rsidRDefault="005110DD" w:rsidP="00F8305C">
            <w:pPr>
              <w:jc w:val="both"/>
            </w:pPr>
          </w:p>
        </w:tc>
      </w:tr>
      <w:tr w:rsidR="005110DD" w14:paraId="5A9BBB39" w14:textId="77777777" w:rsidTr="001041BE">
        <w:trPr>
          <w:gridBefore w:val="1"/>
          <w:gridAfter w:val="1"/>
          <w:wBefore w:w="393" w:type="dxa"/>
          <w:wAfter w:w="101" w:type="dxa"/>
          <w:trHeight w:val="260"/>
        </w:trPr>
        <w:tc>
          <w:tcPr>
            <w:tcW w:w="9855" w:type="dxa"/>
            <w:gridSpan w:val="15"/>
            <w:tcBorders>
              <w:top w:val="nil"/>
            </w:tcBorders>
          </w:tcPr>
          <w:p w14:paraId="37A1F0B2" w14:textId="2512F93B" w:rsidR="005110DD" w:rsidRPr="00D83357" w:rsidRDefault="009556F6" w:rsidP="00F8305C">
            <w:pPr>
              <w:spacing w:before="60" w:after="60"/>
              <w:jc w:val="both"/>
            </w:pPr>
            <w:hyperlink w:anchor="Bednařík" w:history="1">
              <w:r w:rsidR="00D83357" w:rsidRPr="00D83357">
                <w:rPr>
                  <w:rStyle w:val="OdstavecseseznamemChar"/>
                  <w:rFonts w:ascii="Times New Roman" w:hAnsi="Times New Roman" w:cs="Times New Roman"/>
                  <w:b/>
                  <w:bCs/>
                  <w:sz w:val="20"/>
                  <w:szCs w:val="20"/>
                </w:rPr>
                <w:t>doc. Ing. Martin Bednařík, Ph.D.</w:t>
              </w:r>
            </w:hyperlink>
            <w:r w:rsidR="00D83357" w:rsidRPr="00D83357">
              <w:t xml:space="preserve"> (100% p)</w:t>
            </w:r>
          </w:p>
        </w:tc>
      </w:tr>
      <w:tr w:rsidR="005110DD" w14:paraId="09E750E6" w14:textId="77777777" w:rsidTr="001041BE">
        <w:trPr>
          <w:gridBefore w:val="1"/>
          <w:gridAfter w:val="1"/>
          <w:wBefore w:w="393" w:type="dxa"/>
          <w:wAfter w:w="101" w:type="dxa"/>
        </w:trPr>
        <w:tc>
          <w:tcPr>
            <w:tcW w:w="3435" w:type="dxa"/>
            <w:gridSpan w:val="4"/>
            <w:shd w:val="clear" w:color="auto" w:fill="F7CAAC"/>
          </w:tcPr>
          <w:p w14:paraId="236A5C64"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42672445" w14:textId="77777777" w:rsidR="005110DD" w:rsidRPr="005A0406" w:rsidRDefault="005110DD" w:rsidP="00F8305C">
            <w:pPr>
              <w:jc w:val="both"/>
            </w:pPr>
          </w:p>
        </w:tc>
      </w:tr>
      <w:tr w:rsidR="005110DD" w14:paraId="52826B13"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0A173544" w14:textId="2DB8AC13" w:rsidR="005110DD" w:rsidRPr="00351747" w:rsidRDefault="005110DD" w:rsidP="00F8305C">
            <w:pPr>
              <w:jc w:val="both"/>
              <w:rPr>
                <w:b/>
                <w:bCs/>
              </w:rPr>
            </w:pPr>
            <w:r w:rsidRPr="00D22542">
              <w:t xml:space="preserve">Cílem předmětu je </w:t>
            </w:r>
            <w:r w:rsidR="00426A6F" w:rsidRPr="00426A6F">
              <w:t xml:space="preserve">poskytnout studentům znalosti nezbytné pro orientaci při výběru a použití konstrukčních materiálů za účelem dosažení užitných vlastností. </w:t>
            </w:r>
            <w:r w:rsidRPr="00351747">
              <w:rPr>
                <w:b/>
                <w:bCs/>
              </w:rPr>
              <w:t>Obsah předmětu tvoří tyto tematické celky:</w:t>
            </w:r>
          </w:p>
          <w:p w14:paraId="533A025F" w14:textId="6C10B457" w:rsidR="00163046" w:rsidRPr="002F2B3D"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2B3D">
              <w:rPr>
                <w:rFonts w:ascii="Times New Roman" w:hAnsi="Times New Roman" w:cs="Times New Roman"/>
                <w:sz w:val="20"/>
                <w:szCs w:val="20"/>
                <w:lang w:eastAsia="cs-CZ"/>
              </w:rPr>
              <w:t xml:space="preserve">Úvod do </w:t>
            </w:r>
            <w:r w:rsidR="001F00AA">
              <w:rPr>
                <w:rFonts w:ascii="Times New Roman" w:hAnsi="Times New Roman" w:cs="Times New Roman"/>
                <w:sz w:val="20"/>
                <w:szCs w:val="20"/>
                <w:lang w:eastAsia="cs-CZ"/>
              </w:rPr>
              <w:t>problematiky předmětu</w:t>
            </w:r>
            <w:r w:rsidRPr="002F2B3D">
              <w:rPr>
                <w:rFonts w:ascii="Times New Roman" w:hAnsi="Times New Roman" w:cs="Times New Roman"/>
                <w:sz w:val="20"/>
                <w:szCs w:val="20"/>
                <w:lang w:eastAsia="cs-CZ"/>
              </w:rPr>
              <w:t>.</w:t>
            </w:r>
          </w:p>
          <w:p w14:paraId="7379C6E8" w14:textId="6458C996" w:rsidR="00163046" w:rsidRPr="002F2B3D"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2B3D">
              <w:rPr>
                <w:rFonts w:ascii="Times New Roman" w:hAnsi="Times New Roman" w:cs="Times New Roman"/>
                <w:sz w:val="20"/>
                <w:szCs w:val="20"/>
                <w:lang w:eastAsia="cs-CZ"/>
              </w:rPr>
              <w:t>Vnitřní stavba kovů a slitin.</w:t>
            </w:r>
          </w:p>
          <w:p w14:paraId="21D0AEAA" w14:textId="1C8B5B7A" w:rsidR="00163046" w:rsidRPr="002F2B3D"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2B3D">
              <w:rPr>
                <w:rFonts w:ascii="Times New Roman" w:hAnsi="Times New Roman" w:cs="Times New Roman"/>
                <w:sz w:val="20"/>
                <w:szCs w:val="20"/>
                <w:lang w:eastAsia="cs-CZ"/>
              </w:rPr>
              <w:t>Poruchy vnitřní stavby a jejich význam.</w:t>
            </w:r>
          </w:p>
          <w:p w14:paraId="5DC97750" w14:textId="17181750" w:rsidR="00163046" w:rsidRPr="002F2B3D"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2B3D">
              <w:rPr>
                <w:rFonts w:ascii="Times New Roman" w:hAnsi="Times New Roman" w:cs="Times New Roman"/>
                <w:sz w:val="20"/>
                <w:szCs w:val="20"/>
                <w:lang w:eastAsia="cs-CZ"/>
              </w:rPr>
              <w:t>Difúze v kovech a slitinách.</w:t>
            </w:r>
          </w:p>
          <w:p w14:paraId="14F323D0" w14:textId="14F14E71" w:rsidR="00163046" w:rsidRPr="002F2B3D"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2B3D">
              <w:rPr>
                <w:rFonts w:ascii="Times New Roman" w:hAnsi="Times New Roman" w:cs="Times New Roman"/>
                <w:sz w:val="20"/>
                <w:szCs w:val="20"/>
                <w:lang w:eastAsia="cs-CZ"/>
              </w:rPr>
              <w:t>Rovnovážné binární diagramy.</w:t>
            </w:r>
          </w:p>
          <w:p w14:paraId="4EB19DAE" w14:textId="4721BDDA" w:rsidR="00163046" w:rsidRPr="002F2B3D"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2B3D">
              <w:rPr>
                <w:rFonts w:ascii="Times New Roman" w:hAnsi="Times New Roman" w:cs="Times New Roman"/>
                <w:sz w:val="20"/>
                <w:szCs w:val="20"/>
                <w:lang w:eastAsia="cs-CZ"/>
              </w:rPr>
              <w:t>Rovnovážný binární diagram metastabilního Fe</w:t>
            </w:r>
            <w:r w:rsidRPr="002A6E91">
              <w:rPr>
                <w:rFonts w:ascii="Times New Roman" w:hAnsi="Times New Roman" w:cs="Times New Roman"/>
                <w:sz w:val="20"/>
                <w:szCs w:val="20"/>
                <w:vertAlign w:val="subscript"/>
                <w:lang w:eastAsia="cs-CZ"/>
              </w:rPr>
              <w:t>3</w:t>
            </w:r>
            <w:r w:rsidRPr="002F2B3D">
              <w:rPr>
                <w:rFonts w:ascii="Times New Roman" w:hAnsi="Times New Roman" w:cs="Times New Roman"/>
                <w:sz w:val="20"/>
                <w:szCs w:val="20"/>
                <w:lang w:eastAsia="cs-CZ"/>
              </w:rPr>
              <w:t>-C.</w:t>
            </w:r>
          </w:p>
          <w:p w14:paraId="0EFB021E" w14:textId="1D0CD5D2" w:rsidR="00163046" w:rsidRPr="002F2B3D"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2B3D">
              <w:rPr>
                <w:rFonts w:ascii="Times New Roman" w:hAnsi="Times New Roman" w:cs="Times New Roman"/>
                <w:sz w:val="20"/>
                <w:szCs w:val="20"/>
                <w:lang w:eastAsia="cs-CZ"/>
              </w:rPr>
              <w:t>Austenitizace, diagramy IRA, ARA, prokalitelnost.</w:t>
            </w:r>
          </w:p>
          <w:p w14:paraId="4E8CED93" w14:textId="0C714BD6" w:rsidR="00163046" w:rsidRPr="002F2B3D"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2B3D">
              <w:rPr>
                <w:rFonts w:ascii="Times New Roman" w:hAnsi="Times New Roman" w:cs="Times New Roman"/>
                <w:sz w:val="20"/>
                <w:szCs w:val="20"/>
                <w:lang w:eastAsia="cs-CZ"/>
              </w:rPr>
              <w:t xml:space="preserve">Doprovodné a přísadové prvky ve slitinách </w:t>
            </w:r>
            <w:r w:rsidR="005B1EFC" w:rsidRPr="002F2B3D">
              <w:rPr>
                <w:rFonts w:ascii="Times New Roman" w:hAnsi="Times New Roman" w:cs="Times New Roman"/>
                <w:sz w:val="20"/>
                <w:szCs w:val="20"/>
                <w:lang w:eastAsia="cs-CZ"/>
              </w:rPr>
              <w:t>železo – uhlík</w:t>
            </w:r>
            <w:r w:rsidRPr="002F2B3D">
              <w:rPr>
                <w:rFonts w:ascii="Times New Roman" w:hAnsi="Times New Roman" w:cs="Times New Roman"/>
                <w:sz w:val="20"/>
                <w:szCs w:val="20"/>
                <w:lang w:eastAsia="cs-CZ"/>
              </w:rPr>
              <w:t>.</w:t>
            </w:r>
          </w:p>
          <w:p w14:paraId="0F82EE7B" w14:textId="10251C7F" w:rsidR="00163046" w:rsidRPr="002F2B3D"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2B3D">
              <w:rPr>
                <w:rFonts w:ascii="Times New Roman" w:hAnsi="Times New Roman" w:cs="Times New Roman"/>
                <w:sz w:val="20"/>
                <w:szCs w:val="20"/>
                <w:lang w:eastAsia="cs-CZ"/>
              </w:rPr>
              <w:t>Fázové přeměny při tepelném zpracování slitin železa.</w:t>
            </w:r>
          </w:p>
          <w:p w14:paraId="2D03A280" w14:textId="49C89126" w:rsidR="00163046" w:rsidRPr="002F2B3D"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2B3D">
              <w:rPr>
                <w:rFonts w:ascii="Times New Roman" w:hAnsi="Times New Roman" w:cs="Times New Roman"/>
                <w:sz w:val="20"/>
                <w:szCs w:val="20"/>
                <w:lang w:eastAsia="cs-CZ"/>
              </w:rPr>
              <w:t>Tepelné zpracování ocelí a litin.</w:t>
            </w:r>
          </w:p>
          <w:p w14:paraId="7F7DDCB7" w14:textId="17015907" w:rsidR="00163046" w:rsidRPr="002F2B3D"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2B3D">
              <w:rPr>
                <w:rFonts w:ascii="Times New Roman" w:hAnsi="Times New Roman" w:cs="Times New Roman"/>
                <w:sz w:val="20"/>
                <w:szCs w:val="20"/>
                <w:lang w:eastAsia="cs-CZ"/>
              </w:rPr>
              <w:t>Chemicko-tepelné zpracování ocelí.</w:t>
            </w:r>
          </w:p>
          <w:p w14:paraId="1A895EFB" w14:textId="0538D414" w:rsidR="00163046" w:rsidRPr="002F2B3D"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2B3D">
              <w:rPr>
                <w:rFonts w:ascii="Times New Roman" w:hAnsi="Times New Roman" w:cs="Times New Roman"/>
                <w:sz w:val="20"/>
                <w:szCs w:val="20"/>
                <w:lang w:eastAsia="cs-CZ"/>
              </w:rPr>
              <w:t xml:space="preserve">Nástrojové </w:t>
            </w:r>
            <w:r w:rsidR="005B1EFC" w:rsidRPr="002F2B3D">
              <w:rPr>
                <w:rFonts w:ascii="Times New Roman" w:hAnsi="Times New Roman" w:cs="Times New Roman"/>
                <w:sz w:val="20"/>
                <w:szCs w:val="20"/>
                <w:lang w:eastAsia="cs-CZ"/>
              </w:rPr>
              <w:t>oceli – rozdělení</w:t>
            </w:r>
            <w:r w:rsidRPr="002F2B3D">
              <w:rPr>
                <w:rFonts w:ascii="Times New Roman" w:hAnsi="Times New Roman" w:cs="Times New Roman"/>
                <w:sz w:val="20"/>
                <w:szCs w:val="20"/>
                <w:lang w:eastAsia="cs-CZ"/>
              </w:rPr>
              <w:t xml:space="preserve"> dle chemického složení a použití.</w:t>
            </w:r>
          </w:p>
          <w:p w14:paraId="230D7876" w14:textId="189B027A" w:rsidR="00163046" w:rsidRPr="002F2B3D"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2B3D">
              <w:rPr>
                <w:rFonts w:ascii="Times New Roman" w:hAnsi="Times New Roman" w:cs="Times New Roman"/>
                <w:sz w:val="20"/>
                <w:szCs w:val="20"/>
                <w:lang w:eastAsia="cs-CZ"/>
              </w:rPr>
              <w:t>Nástrojové oceli na řezné nástroje. Nástrojové oceli pro tváření za</w:t>
            </w:r>
            <w:r w:rsidR="00E62F3D">
              <w:rPr>
                <w:rFonts w:ascii="Times New Roman" w:hAnsi="Times New Roman" w:cs="Times New Roman"/>
                <w:sz w:val="20"/>
                <w:szCs w:val="20"/>
                <w:lang w:eastAsia="cs-CZ"/>
              </w:rPr>
              <w:t xml:space="preserve"> </w:t>
            </w:r>
            <w:r w:rsidRPr="002F2B3D">
              <w:rPr>
                <w:rFonts w:ascii="Times New Roman" w:hAnsi="Times New Roman" w:cs="Times New Roman"/>
                <w:sz w:val="20"/>
                <w:szCs w:val="20"/>
                <w:lang w:eastAsia="cs-CZ"/>
              </w:rPr>
              <w:t>studena a za tepla.</w:t>
            </w:r>
          </w:p>
          <w:p w14:paraId="5CAAF0E4" w14:textId="6051C595" w:rsidR="005110DD" w:rsidRPr="002F2B3D"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2B3D">
              <w:rPr>
                <w:rFonts w:ascii="Times New Roman" w:hAnsi="Times New Roman" w:cs="Times New Roman"/>
                <w:sz w:val="20"/>
                <w:szCs w:val="20"/>
                <w:lang w:eastAsia="cs-CZ"/>
              </w:rPr>
              <w:t>Zkoušky mechanických vlastností kovů.</w:t>
            </w:r>
          </w:p>
          <w:p w14:paraId="24E83B7D" w14:textId="77777777" w:rsidR="005110DD" w:rsidRDefault="005110DD" w:rsidP="00F8305C">
            <w:pPr>
              <w:jc w:val="both"/>
              <w:rPr>
                <w:b/>
                <w:bCs/>
              </w:rPr>
            </w:pPr>
          </w:p>
          <w:p w14:paraId="7C3EEA05"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14A4CA30" w14:textId="77777777" w:rsidR="005110DD" w:rsidRPr="000C69A4"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39E00962" w14:textId="391FE67A" w:rsidR="003C4716" w:rsidRPr="00742161" w:rsidRDefault="0074216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c</w:t>
            </w:r>
            <w:r w:rsidR="003C4716" w:rsidRPr="00597844">
              <w:rPr>
                <w:rFonts w:ascii="Times New Roman" w:hAnsi="Times New Roman" w:cs="Times New Roman"/>
                <w:sz w:val="20"/>
                <w:szCs w:val="20"/>
                <w:lang w:eastAsia="cs-CZ"/>
              </w:rPr>
              <w:t>harakterizovat jednotlivé systémy označování ocelí a litin</w:t>
            </w:r>
          </w:p>
          <w:p w14:paraId="62D4B50A" w14:textId="17D99A6F" w:rsidR="003C4716" w:rsidRPr="00742161" w:rsidRDefault="0074216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w:t>
            </w:r>
            <w:r w:rsidR="003C4716" w:rsidRPr="00597844">
              <w:rPr>
                <w:rFonts w:ascii="Times New Roman" w:hAnsi="Times New Roman" w:cs="Times New Roman"/>
                <w:sz w:val="20"/>
                <w:szCs w:val="20"/>
                <w:lang w:eastAsia="cs-CZ"/>
              </w:rPr>
              <w:t>opsat způsob práce se základními rovnovážnými binárními diagramy</w:t>
            </w:r>
          </w:p>
          <w:p w14:paraId="15322291" w14:textId="12064C13" w:rsidR="003C4716" w:rsidRPr="00742161" w:rsidRDefault="0074216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d</w:t>
            </w:r>
            <w:r w:rsidR="003C4716" w:rsidRPr="00597844">
              <w:rPr>
                <w:rFonts w:ascii="Times New Roman" w:hAnsi="Times New Roman" w:cs="Times New Roman"/>
                <w:sz w:val="20"/>
                <w:szCs w:val="20"/>
                <w:lang w:eastAsia="cs-CZ"/>
              </w:rPr>
              <w:t>efinovat jednotlivé metody měření mechanických a technologických vlastností konstrukčních materiálů</w:t>
            </w:r>
          </w:p>
          <w:p w14:paraId="3F64D7A9" w14:textId="16A12DC7" w:rsidR="003C4716" w:rsidRPr="00742161" w:rsidRDefault="0074216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c</w:t>
            </w:r>
            <w:r w:rsidR="003C4716" w:rsidRPr="00597844">
              <w:rPr>
                <w:rFonts w:ascii="Times New Roman" w:hAnsi="Times New Roman" w:cs="Times New Roman"/>
                <w:sz w:val="20"/>
                <w:szCs w:val="20"/>
                <w:lang w:eastAsia="cs-CZ"/>
              </w:rPr>
              <w:t>harakterizovat chování konstrukčních materiálů v závislosti na působení základních typů namáhání</w:t>
            </w:r>
          </w:p>
          <w:p w14:paraId="1AB25712" w14:textId="4065D999" w:rsidR="003C4716" w:rsidRPr="00742161" w:rsidRDefault="0074216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d</w:t>
            </w:r>
            <w:r w:rsidR="003C4716" w:rsidRPr="00597844">
              <w:rPr>
                <w:rFonts w:ascii="Times New Roman" w:hAnsi="Times New Roman" w:cs="Times New Roman"/>
                <w:sz w:val="20"/>
                <w:szCs w:val="20"/>
                <w:lang w:eastAsia="cs-CZ"/>
              </w:rPr>
              <w:t>efinovat změny v materiálech vyvolané tepelným a chemicko-tepelným zpracováním</w:t>
            </w:r>
          </w:p>
          <w:p w14:paraId="10ED5D65" w14:textId="77777777" w:rsidR="005110DD" w:rsidRPr="000C69A4" w:rsidRDefault="005110DD" w:rsidP="00F8305C">
            <w:pPr>
              <w:tabs>
                <w:tab w:val="left" w:pos="328"/>
              </w:tabs>
              <w:rPr>
                <w:b/>
                <w:color w:val="000000" w:themeColor="text1"/>
              </w:rPr>
            </w:pPr>
          </w:p>
          <w:p w14:paraId="7D24A9E1" w14:textId="77777777" w:rsidR="005110DD" w:rsidRPr="000C69A4" w:rsidRDefault="005110DD" w:rsidP="00F8305C">
            <w:pPr>
              <w:tabs>
                <w:tab w:val="left" w:pos="328"/>
              </w:tabs>
              <w:rPr>
                <w:b/>
                <w:color w:val="000000" w:themeColor="text1"/>
              </w:rPr>
            </w:pPr>
            <w:r w:rsidRPr="000C69A4">
              <w:rPr>
                <w:b/>
                <w:color w:val="000000" w:themeColor="text1"/>
              </w:rPr>
              <w:t>Odborné dovednosti:</w:t>
            </w:r>
          </w:p>
          <w:p w14:paraId="5DD28E21" w14:textId="499CF313" w:rsidR="003C4716" w:rsidRPr="00742161" w:rsidRDefault="0074216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w:t>
            </w:r>
            <w:r w:rsidR="003C4716" w:rsidRPr="00597844">
              <w:rPr>
                <w:rFonts w:ascii="Times New Roman" w:hAnsi="Times New Roman" w:cs="Times New Roman"/>
                <w:sz w:val="20"/>
                <w:szCs w:val="20"/>
                <w:lang w:eastAsia="cs-CZ"/>
              </w:rPr>
              <w:t>racovat se základními typy rovnovážných binárních diagramů</w:t>
            </w:r>
          </w:p>
          <w:p w14:paraId="71A3601A" w14:textId="3D8038F9" w:rsidR="003C4716" w:rsidRPr="00742161" w:rsidRDefault="0074216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z</w:t>
            </w:r>
            <w:r w:rsidR="003C4716" w:rsidRPr="00597844">
              <w:rPr>
                <w:rFonts w:ascii="Times New Roman" w:hAnsi="Times New Roman" w:cs="Times New Roman"/>
                <w:sz w:val="20"/>
                <w:szCs w:val="20"/>
                <w:lang w:eastAsia="cs-CZ"/>
              </w:rPr>
              <w:t>konstruovat a popsat křivky ochlazování daných slitin</w:t>
            </w:r>
          </w:p>
          <w:p w14:paraId="23AAB6AA" w14:textId="2621D6DB" w:rsidR="003C4716" w:rsidRPr="00742161" w:rsidRDefault="0074216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o</w:t>
            </w:r>
            <w:r w:rsidR="003C4716" w:rsidRPr="00597844">
              <w:rPr>
                <w:rFonts w:ascii="Times New Roman" w:hAnsi="Times New Roman" w:cs="Times New Roman"/>
                <w:sz w:val="20"/>
                <w:szCs w:val="20"/>
                <w:lang w:eastAsia="cs-CZ"/>
              </w:rPr>
              <w:t>bsluhovat laboratorní zařízení určené pro měření mechanických a technologických vlastností</w:t>
            </w:r>
          </w:p>
          <w:p w14:paraId="672E5CEA" w14:textId="56D54909" w:rsidR="003C4716" w:rsidRPr="00742161" w:rsidRDefault="0074216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z</w:t>
            </w:r>
            <w:r w:rsidR="003C4716" w:rsidRPr="00597844">
              <w:rPr>
                <w:rFonts w:ascii="Times New Roman" w:hAnsi="Times New Roman" w:cs="Times New Roman"/>
                <w:sz w:val="20"/>
                <w:szCs w:val="20"/>
                <w:lang w:eastAsia="cs-CZ"/>
              </w:rPr>
              <w:t>volit vhodný typ tepelného zpracování v závislosti na požadovaných vlastnostech a struktuře materiálu</w:t>
            </w:r>
          </w:p>
          <w:p w14:paraId="029613CE" w14:textId="34C27FF8" w:rsidR="005110DD" w:rsidRPr="005A0406" w:rsidRDefault="00742161" w:rsidP="009B0068">
            <w:pPr>
              <w:pStyle w:val="Odstavecseseznamem"/>
              <w:numPr>
                <w:ilvl w:val="0"/>
                <w:numId w:val="6"/>
              </w:numPr>
              <w:spacing w:after="0" w:line="240" w:lineRule="auto"/>
              <w:ind w:left="170" w:hanging="170"/>
            </w:pPr>
            <w:r>
              <w:rPr>
                <w:rFonts w:ascii="Times New Roman" w:hAnsi="Times New Roman" w:cs="Times New Roman"/>
                <w:sz w:val="20"/>
                <w:szCs w:val="20"/>
                <w:lang w:eastAsia="cs-CZ"/>
              </w:rPr>
              <w:t>p</w:t>
            </w:r>
            <w:r w:rsidR="003C4716" w:rsidRPr="00597844">
              <w:rPr>
                <w:rFonts w:ascii="Times New Roman" w:hAnsi="Times New Roman" w:cs="Times New Roman"/>
                <w:sz w:val="20"/>
                <w:szCs w:val="20"/>
                <w:lang w:eastAsia="cs-CZ"/>
              </w:rPr>
              <w:t>racovat s diagramy popisující</w:t>
            </w:r>
            <w:r w:rsidR="005E12AC">
              <w:rPr>
                <w:rFonts w:ascii="Times New Roman" w:hAnsi="Times New Roman" w:cs="Times New Roman"/>
                <w:sz w:val="20"/>
                <w:szCs w:val="20"/>
                <w:lang w:eastAsia="cs-CZ"/>
              </w:rPr>
              <w:t>mi</w:t>
            </w:r>
            <w:r w:rsidR="003C4716" w:rsidRPr="00597844">
              <w:rPr>
                <w:rFonts w:ascii="Times New Roman" w:hAnsi="Times New Roman" w:cs="Times New Roman"/>
                <w:sz w:val="20"/>
                <w:szCs w:val="20"/>
                <w:lang w:eastAsia="cs-CZ"/>
              </w:rPr>
              <w:t xml:space="preserve"> izotermický a anizotermický rozpad austenitu</w:t>
            </w:r>
          </w:p>
        </w:tc>
      </w:tr>
      <w:tr w:rsidR="005110DD" w14:paraId="2F3F0C16"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70529C4E" w14:textId="77777777" w:rsidR="005110DD" w:rsidRPr="005A0406" w:rsidRDefault="005110DD"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2C435C77" w14:textId="77777777" w:rsidR="005110DD" w:rsidRDefault="005110DD" w:rsidP="00F8305C">
            <w:pPr>
              <w:jc w:val="both"/>
            </w:pPr>
          </w:p>
        </w:tc>
      </w:tr>
      <w:tr w:rsidR="005110DD" w14:paraId="4A1EDFB0" w14:textId="77777777" w:rsidTr="001041BE">
        <w:trPr>
          <w:gridBefore w:val="1"/>
          <w:gridAfter w:val="1"/>
          <w:wBefore w:w="393" w:type="dxa"/>
          <w:wAfter w:w="101" w:type="dxa"/>
          <w:trHeight w:val="1281"/>
        </w:trPr>
        <w:tc>
          <w:tcPr>
            <w:tcW w:w="9855" w:type="dxa"/>
            <w:gridSpan w:val="15"/>
            <w:tcBorders>
              <w:top w:val="nil"/>
              <w:bottom w:val="single" w:sz="4" w:space="0" w:color="auto"/>
            </w:tcBorders>
          </w:tcPr>
          <w:p w14:paraId="20BF6D14" w14:textId="77777777" w:rsidR="005110DD" w:rsidRPr="00742161" w:rsidRDefault="005110DD" w:rsidP="00F8305C">
            <w:pPr>
              <w:jc w:val="both"/>
              <w:rPr>
                <w:b/>
                <w:bCs/>
                <w:u w:val="single"/>
              </w:rPr>
            </w:pPr>
            <w:r w:rsidRPr="00742161">
              <w:rPr>
                <w:b/>
                <w:bCs/>
                <w:u w:val="single"/>
              </w:rPr>
              <w:t>Metody a přístupy používané ve výuce</w:t>
            </w:r>
          </w:p>
          <w:p w14:paraId="6AC85DDF" w14:textId="77777777" w:rsidR="005110DD" w:rsidRPr="00742161" w:rsidRDefault="005110DD" w:rsidP="00F8305C">
            <w:pPr>
              <w:pStyle w:val="Nadpis5"/>
              <w:spacing w:before="0"/>
              <w:rPr>
                <w:rFonts w:ascii="Times New Roman" w:eastAsia="Times New Roman" w:hAnsi="Times New Roman" w:cs="Times New Roman"/>
                <w:b/>
                <w:bCs/>
                <w:color w:val="auto"/>
              </w:rPr>
            </w:pPr>
            <w:r w:rsidRPr="00742161">
              <w:rPr>
                <w:rFonts w:ascii="Times New Roman" w:eastAsia="Times New Roman" w:hAnsi="Times New Roman" w:cs="Times New Roman"/>
                <w:b/>
                <w:bCs/>
                <w:color w:val="auto"/>
              </w:rPr>
              <w:t>Pro dosažení odborných znalostí jsou užívány vyučovací metody:</w:t>
            </w:r>
          </w:p>
          <w:p w14:paraId="23C62A67" w14:textId="38632610" w:rsidR="005110DD" w:rsidRPr="00742161" w:rsidRDefault="005110DD" w:rsidP="00F8305C">
            <w:pPr>
              <w:jc w:val="both"/>
              <w:rPr>
                <w:color w:val="000000"/>
                <w:shd w:val="clear" w:color="auto" w:fill="FFFFFF"/>
              </w:rPr>
            </w:pPr>
            <w:r w:rsidRPr="00742161">
              <w:t xml:space="preserve">Přednášení, </w:t>
            </w:r>
            <w:r w:rsidR="00742161" w:rsidRPr="00742161">
              <w:t>Demonstrace</w:t>
            </w:r>
          </w:p>
          <w:p w14:paraId="04556499" w14:textId="77777777" w:rsidR="005110DD" w:rsidRPr="00742161" w:rsidRDefault="005110DD" w:rsidP="00F8305C">
            <w:pPr>
              <w:jc w:val="both"/>
              <w:rPr>
                <w:color w:val="000000"/>
                <w:shd w:val="clear" w:color="auto" w:fill="FFFFFF"/>
              </w:rPr>
            </w:pPr>
          </w:p>
          <w:p w14:paraId="5B00F761" w14:textId="77777777" w:rsidR="005110DD" w:rsidRPr="00742161" w:rsidRDefault="005110DD" w:rsidP="00F8305C">
            <w:pPr>
              <w:jc w:val="both"/>
              <w:rPr>
                <w:b/>
                <w:bCs/>
              </w:rPr>
            </w:pPr>
            <w:r w:rsidRPr="00742161">
              <w:rPr>
                <w:b/>
                <w:bCs/>
              </w:rPr>
              <w:t>Pro dosažení odborných dovedností jsou užívány vyučovací metody:</w:t>
            </w:r>
          </w:p>
          <w:p w14:paraId="4F1F2E1D" w14:textId="767166E1" w:rsidR="005110DD" w:rsidRPr="006D0F29" w:rsidRDefault="005110DD" w:rsidP="00F8305C">
            <w:pPr>
              <w:rPr>
                <w:color w:val="000000"/>
                <w:shd w:val="clear" w:color="auto" w:fill="FFFFFF"/>
              </w:rPr>
            </w:pPr>
            <w:r w:rsidRPr="00742161">
              <w:rPr>
                <w:color w:val="000000"/>
                <w:shd w:val="clear" w:color="auto" w:fill="FFFFFF"/>
              </w:rPr>
              <w:t>Laborování, Praktické procvičování</w:t>
            </w:r>
            <w:r w:rsidR="00742161" w:rsidRPr="00742161">
              <w:rPr>
                <w:color w:val="000000"/>
                <w:shd w:val="clear" w:color="auto" w:fill="FFFFFF"/>
              </w:rPr>
              <w:t>, Pracovní činnosti (dílny)</w:t>
            </w:r>
          </w:p>
          <w:p w14:paraId="7A38DB42" w14:textId="77777777" w:rsidR="005110DD" w:rsidRPr="000C69A4" w:rsidRDefault="005110DD" w:rsidP="00F8305C"/>
          <w:p w14:paraId="7240732D" w14:textId="77777777" w:rsidR="005110DD" w:rsidRPr="005110DD" w:rsidRDefault="005110DD" w:rsidP="00F8305C">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t>Očekávané výsledky učení dosažené studiem předmětu jsou ověřovány hodnoticími metodami:</w:t>
            </w:r>
          </w:p>
          <w:p w14:paraId="2D8F7D76" w14:textId="729655A9" w:rsidR="005110DD" w:rsidRDefault="005110DD" w:rsidP="00F8305C">
            <w:pPr>
              <w:jc w:val="both"/>
              <w:rPr>
                <w:color w:val="000000"/>
              </w:rPr>
            </w:pPr>
            <w:r w:rsidRPr="003C4716">
              <w:rPr>
                <w:color w:val="000000"/>
              </w:rPr>
              <w:t xml:space="preserve">Rozbor produktů pracovní činnosti studenta (technické práce), </w:t>
            </w:r>
            <w:r w:rsidR="003C4716" w:rsidRPr="003C4716">
              <w:rPr>
                <w:color w:val="000000"/>
              </w:rPr>
              <w:t>Písemná</w:t>
            </w:r>
            <w:r w:rsidRPr="003C4716">
              <w:rPr>
                <w:color w:val="000000"/>
              </w:rPr>
              <w:t xml:space="preserve"> zkouška</w:t>
            </w:r>
            <w:r w:rsidRPr="001F00AA">
              <w:rPr>
                <w:color w:val="000000"/>
              </w:rPr>
              <w:t xml:space="preserve">, </w:t>
            </w:r>
            <w:r w:rsidR="00AC15DC" w:rsidRPr="001F00AA">
              <w:rPr>
                <w:color w:val="000000"/>
              </w:rPr>
              <w:t>Známkou</w:t>
            </w:r>
          </w:p>
          <w:p w14:paraId="74CCD1EF" w14:textId="77777777" w:rsidR="005110DD" w:rsidRPr="008440C7" w:rsidRDefault="005110DD" w:rsidP="00F8305C">
            <w:pPr>
              <w:jc w:val="both"/>
              <w:rPr>
                <w:strike/>
                <w:color w:val="000000"/>
              </w:rPr>
            </w:pPr>
          </w:p>
          <w:p w14:paraId="709EB542" w14:textId="709FCBB7" w:rsidR="005110DD" w:rsidRPr="000C69A4" w:rsidRDefault="00910D1F" w:rsidP="00F8305C">
            <w:pPr>
              <w:jc w:val="both"/>
              <w:rPr>
                <w:b/>
                <w:bCs/>
                <w:u w:val="single"/>
              </w:rPr>
            </w:pPr>
            <w:r w:rsidRPr="000C69A4">
              <w:rPr>
                <w:b/>
                <w:bCs/>
                <w:u w:val="single"/>
              </w:rPr>
              <w:t>P</w:t>
            </w:r>
            <w:r w:rsidR="005110DD" w:rsidRPr="000C69A4">
              <w:rPr>
                <w:b/>
                <w:bCs/>
                <w:u w:val="single"/>
              </w:rPr>
              <w:t>oužívané didaktické prostředky</w:t>
            </w:r>
          </w:p>
          <w:p w14:paraId="139C9380" w14:textId="77777777" w:rsidR="005110DD" w:rsidRPr="0071371D" w:rsidRDefault="005110DD" w:rsidP="00F8305C">
            <w:pPr>
              <w:jc w:val="both"/>
            </w:pPr>
            <w:r w:rsidRPr="000C69A4">
              <w:lastRenderedPageBreak/>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78D345FA" w14:textId="77777777" w:rsidR="005110DD" w:rsidRPr="0071371D" w:rsidRDefault="005110DD" w:rsidP="00F8305C">
            <w:pPr>
              <w:jc w:val="both"/>
            </w:pPr>
          </w:p>
          <w:p w14:paraId="5C3075AA" w14:textId="0AE87218" w:rsidR="005110DD"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2D184899"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1D78301E" w14:textId="77777777" w:rsidR="005110DD" w:rsidRDefault="005110DD" w:rsidP="00F8305C">
            <w:pPr>
              <w:jc w:val="both"/>
            </w:pPr>
            <w:r>
              <w:rPr>
                <w:b/>
              </w:rPr>
              <w:lastRenderedPageBreak/>
              <w:t>Studijní literatura a studijní pomůcky</w:t>
            </w:r>
          </w:p>
        </w:tc>
        <w:tc>
          <w:tcPr>
            <w:tcW w:w="6202" w:type="dxa"/>
            <w:gridSpan w:val="10"/>
            <w:tcBorders>
              <w:top w:val="single" w:sz="4" w:space="0" w:color="auto"/>
              <w:bottom w:val="nil"/>
            </w:tcBorders>
          </w:tcPr>
          <w:p w14:paraId="26DAA5D3" w14:textId="77777777" w:rsidR="005110DD" w:rsidRDefault="005110DD" w:rsidP="00F8305C">
            <w:pPr>
              <w:jc w:val="both"/>
            </w:pPr>
          </w:p>
        </w:tc>
      </w:tr>
      <w:tr w:rsidR="005110DD" w14:paraId="0ECC31BF" w14:textId="77777777" w:rsidTr="001041BE">
        <w:trPr>
          <w:gridBefore w:val="1"/>
          <w:gridAfter w:val="1"/>
          <w:wBefore w:w="393" w:type="dxa"/>
          <w:wAfter w:w="101" w:type="dxa"/>
          <w:trHeight w:val="1497"/>
        </w:trPr>
        <w:tc>
          <w:tcPr>
            <w:tcW w:w="9855" w:type="dxa"/>
            <w:gridSpan w:val="15"/>
            <w:tcBorders>
              <w:top w:val="nil"/>
            </w:tcBorders>
          </w:tcPr>
          <w:p w14:paraId="24385BDD" w14:textId="77777777" w:rsidR="001F00AA" w:rsidRPr="001F00AA" w:rsidRDefault="001F00AA" w:rsidP="001F00AA">
            <w:pPr>
              <w:jc w:val="both"/>
              <w:rPr>
                <w:u w:val="single"/>
              </w:rPr>
            </w:pPr>
            <w:r w:rsidRPr="001F00AA">
              <w:rPr>
                <w:u w:val="single"/>
              </w:rPr>
              <w:t>Povinná</w:t>
            </w:r>
            <w:r w:rsidRPr="001F00AA">
              <w:rPr>
                <w:spacing w:val="-5"/>
                <w:u w:val="single"/>
              </w:rPr>
              <w:t xml:space="preserve"> </w:t>
            </w:r>
            <w:r w:rsidRPr="001F00AA">
              <w:rPr>
                <w:u w:val="single"/>
              </w:rPr>
              <w:t>literatura:</w:t>
            </w:r>
          </w:p>
          <w:p w14:paraId="2128EA0E" w14:textId="144ADE4B" w:rsidR="001F00AA" w:rsidRPr="001F00AA" w:rsidRDefault="001F00AA" w:rsidP="001F00AA">
            <w:pPr>
              <w:jc w:val="both"/>
            </w:pPr>
            <w:r w:rsidRPr="001F00AA">
              <w:t xml:space="preserve">MACHEK, V. Kovové materiály 1: struktury kovových materiálů. </w:t>
            </w:r>
            <w:r>
              <w:t>Praha: ČVUT</w:t>
            </w:r>
            <w:r w:rsidRPr="001F00AA">
              <w:t xml:space="preserve">, 2013. ISBN 9788001052488. </w:t>
            </w:r>
          </w:p>
          <w:p w14:paraId="39A7DA7A" w14:textId="60177CAA" w:rsidR="001F00AA" w:rsidRPr="001F00AA" w:rsidRDefault="001F00AA" w:rsidP="001F00AA">
            <w:pPr>
              <w:jc w:val="both"/>
            </w:pPr>
            <w:r w:rsidRPr="001F00AA">
              <w:t xml:space="preserve">MACHEK, V. Kovové materiály 2: vlastnosti a zkoušení kovových materiálů. </w:t>
            </w:r>
            <w:r>
              <w:t>Praha: ČVUT</w:t>
            </w:r>
            <w:r w:rsidRPr="001F00AA">
              <w:t>, 2014. ISBN 9788001055274.</w:t>
            </w:r>
          </w:p>
          <w:p w14:paraId="7775476B" w14:textId="250DF1E1" w:rsidR="001F00AA" w:rsidRPr="001F00AA" w:rsidRDefault="001F00AA" w:rsidP="001F00AA">
            <w:pPr>
              <w:jc w:val="both"/>
            </w:pPr>
            <w:r w:rsidRPr="001F00AA">
              <w:t xml:space="preserve">CALLISTER, W.D., RETHWISCH, D.G. Materials </w:t>
            </w:r>
            <w:r>
              <w:t>S</w:t>
            </w:r>
            <w:r w:rsidRPr="001F00AA">
              <w:t xml:space="preserve">cience and </w:t>
            </w:r>
            <w:r>
              <w:t>E</w:t>
            </w:r>
            <w:r w:rsidRPr="001F00AA">
              <w:t xml:space="preserve">ngineering: </w:t>
            </w:r>
            <w:r>
              <w:t>A</w:t>
            </w:r>
            <w:r w:rsidRPr="001F00AA">
              <w:t xml:space="preserve">n </w:t>
            </w:r>
            <w:r>
              <w:t>I</w:t>
            </w:r>
            <w:r w:rsidRPr="001F00AA">
              <w:t xml:space="preserve">ntroduction. 9th </w:t>
            </w:r>
            <w:r>
              <w:t>E</w:t>
            </w:r>
            <w:r w:rsidRPr="001F00AA">
              <w:t>d. Hoboken: Wiley, 2014. ISBN 9781118324578.</w:t>
            </w:r>
          </w:p>
          <w:p w14:paraId="6941D08D" w14:textId="6E39B592" w:rsidR="001F00AA" w:rsidRPr="001F00AA" w:rsidRDefault="001F00AA" w:rsidP="001F00AA">
            <w:pPr>
              <w:jc w:val="both"/>
            </w:pPr>
            <w:r w:rsidRPr="001F00AA">
              <w:t xml:space="preserve">CHUNG, Y.-W., KAPOOR, M. Introduction to </w:t>
            </w:r>
            <w:r>
              <w:t>M</w:t>
            </w:r>
            <w:r w:rsidRPr="001F00AA">
              <w:t xml:space="preserve">aterials </w:t>
            </w:r>
            <w:r>
              <w:t>S</w:t>
            </w:r>
            <w:r w:rsidRPr="001F00AA">
              <w:t xml:space="preserve">cience and </w:t>
            </w:r>
            <w:r>
              <w:t>E</w:t>
            </w:r>
            <w:r w:rsidRPr="001F00AA">
              <w:t xml:space="preserve">ngineering. </w:t>
            </w:r>
            <w:r>
              <w:t>2nd Ed</w:t>
            </w:r>
            <w:r w:rsidRPr="001F00AA">
              <w:t>. Boca Raton: CRC Press, Taylor &amp; Francis Group, 2022. ISBN 978-1-032-10144-6.</w:t>
            </w:r>
          </w:p>
          <w:p w14:paraId="1CEA94A8" w14:textId="77777777" w:rsidR="001F00AA" w:rsidRPr="001F00AA" w:rsidRDefault="001F00AA" w:rsidP="001F00AA">
            <w:pPr>
              <w:jc w:val="both"/>
              <w:rPr>
                <w:u w:val="single"/>
              </w:rPr>
            </w:pPr>
          </w:p>
          <w:p w14:paraId="6E55A5EE" w14:textId="77777777" w:rsidR="001F00AA" w:rsidRPr="001F00AA" w:rsidRDefault="001F00AA" w:rsidP="001F00AA">
            <w:pPr>
              <w:jc w:val="both"/>
              <w:rPr>
                <w:u w:val="single"/>
              </w:rPr>
            </w:pPr>
            <w:r w:rsidRPr="001F00AA">
              <w:rPr>
                <w:u w:val="single"/>
              </w:rPr>
              <w:t>Doporučená</w:t>
            </w:r>
            <w:r w:rsidRPr="001F00AA">
              <w:rPr>
                <w:spacing w:val="-7"/>
                <w:u w:val="single"/>
              </w:rPr>
              <w:t xml:space="preserve"> </w:t>
            </w:r>
            <w:r w:rsidRPr="001F00AA">
              <w:rPr>
                <w:u w:val="single"/>
              </w:rPr>
              <w:t>literatura:</w:t>
            </w:r>
          </w:p>
          <w:p w14:paraId="66CB7E70" w14:textId="7B59EC25" w:rsidR="001F00AA" w:rsidRPr="001F00AA" w:rsidRDefault="001F00AA" w:rsidP="001F00AA">
            <w:pPr>
              <w:jc w:val="both"/>
            </w:pPr>
            <w:r w:rsidRPr="001F00AA">
              <w:t>MICHNA, Š., NOVÁ, I. Technologie a zpracování kovových materiálů. Ústí nad Labem: Petr Majrich</w:t>
            </w:r>
            <w:r>
              <w:t>,</w:t>
            </w:r>
            <w:r w:rsidRPr="001F00AA">
              <w:t xml:space="preserve"> 2008. ISBN 9788089244386.</w:t>
            </w:r>
          </w:p>
          <w:p w14:paraId="27BE8CF2" w14:textId="027155A8" w:rsidR="001F00AA" w:rsidRPr="001F00AA" w:rsidRDefault="001F00AA" w:rsidP="001F00AA">
            <w:pPr>
              <w:jc w:val="both"/>
            </w:pPr>
            <w:r w:rsidRPr="001F00AA">
              <w:t xml:space="preserve">KOPEC, B. Nedestruktivní zkoušení materiálů a konstrukcí: nauka o materiálu IV. Brno: Akademické nakladatelství CERM, 2008. ISBN 9788072045914. </w:t>
            </w:r>
          </w:p>
          <w:p w14:paraId="5431D5DD" w14:textId="2920DFA4" w:rsidR="001F00AA" w:rsidRPr="001F00AA" w:rsidRDefault="001F00AA" w:rsidP="001F00AA">
            <w:pPr>
              <w:jc w:val="both"/>
            </w:pPr>
            <w:r w:rsidRPr="001F00AA">
              <w:t xml:space="preserve">TOTTEN, G.E. (Ed.) Steel </w:t>
            </w:r>
            <w:r>
              <w:t>H</w:t>
            </w:r>
            <w:r w:rsidRPr="001F00AA">
              <w:t xml:space="preserve">eat </w:t>
            </w:r>
            <w:r>
              <w:t>T</w:t>
            </w:r>
            <w:r w:rsidRPr="001F00AA">
              <w:t xml:space="preserve">reatment: </w:t>
            </w:r>
            <w:r>
              <w:t>M</w:t>
            </w:r>
            <w:r w:rsidRPr="001F00AA">
              <w:t xml:space="preserve">etallurgy and </w:t>
            </w:r>
            <w:r>
              <w:t>T</w:t>
            </w:r>
            <w:r w:rsidRPr="001F00AA">
              <w:t xml:space="preserve">echnologies. </w:t>
            </w:r>
            <w:r>
              <w:t>2nd Ed</w:t>
            </w:r>
            <w:r w:rsidRPr="001F00AA">
              <w:t>. Boca Raton: CRC, Taylor &amp; Francis, Taylor &amp; Francis Group, 2007. ISBN 9780849384554.</w:t>
            </w:r>
          </w:p>
          <w:p w14:paraId="14B56ABB" w14:textId="7CA75606" w:rsidR="005110DD" w:rsidRPr="00D22542" w:rsidRDefault="001F00AA" w:rsidP="001F00AA">
            <w:pPr>
              <w:jc w:val="both"/>
            </w:pPr>
            <w:r w:rsidRPr="001F00AA">
              <w:t xml:space="preserve">ELSHENNAWY, A.K., WEHEBA, G.S. Manufacturing </w:t>
            </w:r>
            <w:r>
              <w:t>P</w:t>
            </w:r>
            <w:r w:rsidRPr="001F00AA">
              <w:t xml:space="preserve">rocesses &amp; </w:t>
            </w:r>
            <w:r>
              <w:t>M</w:t>
            </w:r>
            <w:r w:rsidRPr="001F00AA">
              <w:t xml:space="preserve">aterials. </w:t>
            </w:r>
            <w:r>
              <w:t>5th Ed</w:t>
            </w:r>
            <w:r w:rsidRPr="001F00AA">
              <w:t>. Dearbon: SME, 2015. ISBN 0872638715.</w:t>
            </w:r>
          </w:p>
        </w:tc>
      </w:tr>
      <w:tr w:rsidR="005110DD" w14:paraId="0AE75B6C"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4A9D2D80" w14:textId="77777777" w:rsidR="005110DD" w:rsidRDefault="005110DD" w:rsidP="00F8305C">
            <w:pPr>
              <w:jc w:val="center"/>
              <w:rPr>
                <w:b/>
              </w:rPr>
            </w:pPr>
            <w:r>
              <w:rPr>
                <w:b/>
              </w:rPr>
              <w:t>Informace ke kombinované nebo distanční formě</w:t>
            </w:r>
          </w:p>
        </w:tc>
      </w:tr>
      <w:tr w:rsidR="005110DD" w14:paraId="12225194"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68AB027E" w14:textId="77777777" w:rsidR="005110DD" w:rsidRDefault="005110DD" w:rsidP="00F8305C">
            <w:pPr>
              <w:jc w:val="both"/>
            </w:pPr>
            <w:r>
              <w:rPr>
                <w:b/>
              </w:rPr>
              <w:t>Rozsah konzultací (soustředění)</w:t>
            </w:r>
          </w:p>
        </w:tc>
        <w:tc>
          <w:tcPr>
            <w:tcW w:w="889" w:type="dxa"/>
            <w:tcBorders>
              <w:top w:val="single" w:sz="2" w:space="0" w:color="auto"/>
            </w:tcBorders>
          </w:tcPr>
          <w:p w14:paraId="038B87D3" w14:textId="6473F910" w:rsidR="005110DD" w:rsidRDefault="00766418" w:rsidP="00766418">
            <w:pPr>
              <w:jc w:val="center"/>
            </w:pPr>
            <w:r>
              <w:t>16</w:t>
            </w:r>
          </w:p>
        </w:tc>
        <w:tc>
          <w:tcPr>
            <w:tcW w:w="4179" w:type="dxa"/>
            <w:gridSpan w:val="7"/>
            <w:tcBorders>
              <w:top w:val="single" w:sz="2" w:space="0" w:color="auto"/>
            </w:tcBorders>
            <w:shd w:val="clear" w:color="auto" w:fill="F7CAAC"/>
          </w:tcPr>
          <w:p w14:paraId="1AE65A49" w14:textId="77777777" w:rsidR="005110DD" w:rsidRDefault="005110DD" w:rsidP="00F8305C">
            <w:pPr>
              <w:jc w:val="both"/>
              <w:rPr>
                <w:b/>
              </w:rPr>
            </w:pPr>
            <w:r>
              <w:rPr>
                <w:b/>
              </w:rPr>
              <w:t xml:space="preserve">hodin </w:t>
            </w:r>
          </w:p>
        </w:tc>
      </w:tr>
      <w:tr w:rsidR="005110DD" w14:paraId="264DED8B" w14:textId="77777777" w:rsidTr="001041BE">
        <w:trPr>
          <w:gridBefore w:val="1"/>
          <w:gridAfter w:val="1"/>
          <w:wBefore w:w="393" w:type="dxa"/>
          <w:wAfter w:w="101" w:type="dxa"/>
        </w:trPr>
        <w:tc>
          <w:tcPr>
            <w:tcW w:w="9855" w:type="dxa"/>
            <w:gridSpan w:val="15"/>
            <w:shd w:val="clear" w:color="auto" w:fill="F7CAAC"/>
          </w:tcPr>
          <w:p w14:paraId="49A050F0" w14:textId="77777777" w:rsidR="005110DD" w:rsidRDefault="005110DD" w:rsidP="00F8305C">
            <w:pPr>
              <w:jc w:val="both"/>
              <w:rPr>
                <w:b/>
              </w:rPr>
            </w:pPr>
            <w:r>
              <w:rPr>
                <w:b/>
              </w:rPr>
              <w:t>Informace o způsobu kontaktu s vyučujícím</w:t>
            </w:r>
          </w:p>
        </w:tc>
      </w:tr>
      <w:tr w:rsidR="005110DD" w14:paraId="4B138A8C" w14:textId="77777777" w:rsidTr="001041BE">
        <w:trPr>
          <w:gridBefore w:val="1"/>
          <w:gridAfter w:val="1"/>
          <w:wBefore w:w="393" w:type="dxa"/>
          <w:wAfter w:w="101" w:type="dxa"/>
          <w:trHeight w:val="1373"/>
        </w:trPr>
        <w:tc>
          <w:tcPr>
            <w:tcW w:w="9855" w:type="dxa"/>
            <w:gridSpan w:val="15"/>
          </w:tcPr>
          <w:p w14:paraId="3E47F5C0" w14:textId="5CDC6752" w:rsidR="00D55912" w:rsidRPr="00CE6F38" w:rsidRDefault="00D55912" w:rsidP="00D55912">
            <w:pPr>
              <w:pStyle w:val="TableParagraph"/>
              <w:spacing w:line="240" w:lineRule="auto"/>
              <w:ind w:left="0"/>
              <w:rPr>
                <w:sz w:val="20"/>
                <w:szCs w:val="20"/>
              </w:rPr>
            </w:pPr>
            <w:r w:rsidRPr="00CE6F38">
              <w:rPr>
                <w:sz w:val="20"/>
                <w:szCs w:val="20"/>
              </w:rPr>
              <w:t>Studenti se účastní výuky, kde je jim redukovanou formou prezentována látka dle anotace předmětu. Výuka je realizována v</w:t>
            </w:r>
            <w:r>
              <w:rPr>
                <w:sz w:val="20"/>
                <w:szCs w:val="20"/>
              </w:rPr>
              <w:t> </w:t>
            </w:r>
            <w:r w:rsidRPr="00CE6F38">
              <w:rPr>
                <w:sz w:val="20"/>
                <w:szCs w:val="20"/>
              </w:rPr>
              <w:t>blocích</w:t>
            </w:r>
            <w:r>
              <w:rPr>
                <w:sz w:val="20"/>
                <w:szCs w:val="20"/>
              </w:rPr>
              <w:t>.</w:t>
            </w:r>
            <w:r w:rsidRPr="00CE6F38">
              <w:rPr>
                <w:sz w:val="20"/>
                <w:szCs w:val="20"/>
              </w:rPr>
              <w:t xml:space="preserve"> Studentům budou určeny části učiva k samostatnému nastudování.</w:t>
            </w:r>
            <w:r w:rsidR="001F00AA" w:rsidRPr="001D6CBC">
              <w:rPr>
                <w:sz w:val="20"/>
                <w:szCs w:val="20"/>
              </w:rPr>
              <w:t xml:space="preserve"> Podmínkou pro získání zápočtu je vypracování a úspěšné obhájení seminární práce na zadané téma. Zakončení předmětu je formou ústní zkoušky. </w:t>
            </w:r>
            <w:r w:rsidR="001F00AA">
              <w:rPr>
                <w:sz w:val="20"/>
                <w:szCs w:val="20"/>
              </w:rPr>
              <w:t xml:space="preserve"> </w:t>
            </w:r>
            <w:r w:rsidRPr="00CE6F38">
              <w:rPr>
                <w:sz w:val="20"/>
                <w:szCs w:val="20"/>
              </w:rPr>
              <w:t>Konzultace jsou možné v rámci výuky nebo lze vyučujícího kontaktovat viz</w:t>
            </w:r>
            <w:r w:rsidRPr="00CE6F38">
              <w:rPr>
                <w:spacing w:val="-2"/>
                <w:sz w:val="20"/>
                <w:szCs w:val="20"/>
              </w:rPr>
              <w:t xml:space="preserve"> </w:t>
            </w:r>
            <w:r w:rsidRPr="00CE6F38">
              <w:rPr>
                <w:sz w:val="20"/>
                <w:szCs w:val="20"/>
              </w:rPr>
              <w:t>níže.</w:t>
            </w:r>
          </w:p>
          <w:p w14:paraId="69AB981F" w14:textId="77777777" w:rsidR="00D55912" w:rsidRPr="00CE6F38" w:rsidRDefault="00D55912" w:rsidP="00D55912"/>
          <w:p w14:paraId="76F7C123" w14:textId="6568C50C" w:rsidR="00D55912" w:rsidRDefault="00D55912" w:rsidP="00D55912">
            <w:r w:rsidRPr="00AA7BA0">
              <w:t xml:space="preserve">Možnosti komunikace s vyučujícím: </w:t>
            </w:r>
            <w:hyperlink r:id="rId65" w:history="1">
              <w:r w:rsidR="00AA7BA0" w:rsidRPr="00AA7BA0">
                <w:rPr>
                  <w:rStyle w:val="Hypertextovodkaz"/>
                </w:rPr>
                <w:t>mbednarik@utb.cz,</w:t>
              </w:r>
            </w:hyperlink>
            <w:r w:rsidRPr="00AA7BA0">
              <w:rPr>
                <w:spacing w:val="-6"/>
              </w:rPr>
              <w:t xml:space="preserve"> </w:t>
            </w:r>
            <w:r w:rsidRPr="00AA7BA0">
              <w:t>576</w:t>
            </w:r>
            <w:r w:rsidRPr="00AA7BA0">
              <w:rPr>
                <w:spacing w:val="-7"/>
              </w:rPr>
              <w:t xml:space="preserve"> </w:t>
            </w:r>
            <w:r w:rsidRPr="00AA7BA0">
              <w:t>03</w:t>
            </w:r>
            <w:r w:rsidR="00AA7BA0" w:rsidRPr="00AA7BA0">
              <w:t>5</w:t>
            </w:r>
            <w:r w:rsidRPr="00AA7BA0">
              <w:rPr>
                <w:spacing w:val="-5"/>
              </w:rPr>
              <w:t> </w:t>
            </w:r>
            <w:r w:rsidR="00AA7BA0" w:rsidRPr="00AA7BA0">
              <w:rPr>
                <w:spacing w:val="-4"/>
              </w:rPr>
              <w:t>166</w:t>
            </w:r>
            <w:r w:rsidRPr="00AA7BA0">
              <w:rPr>
                <w:spacing w:val="-4"/>
              </w:rPr>
              <w:t>.</w:t>
            </w:r>
          </w:p>
          <w:p w14:paraId="169EA59F" w14:textId="77777777" w:rsidR="005110DD" w:rsidRDefault="005110DD" w:rsidP="00F8305C">
            <w:pPr>
              <w:jc w:val="both"/>
            </w:pPr>
          </w:p>
          <w:p w14:paraId="5F447A1C" w14:textId="77777777" w:rsidR="005110DD" w:rsidRDefault="005110DD" w:rsidP="00F8305C">
            <w:pPr>
              <w:jc w:val="both"/>
            </w:pPr>
          </w:p>
          <w:p w14:paraId="610D6A99" w14:textId="77777777" w:rsidR="005110DD" w:rsidRDefault="005110DD" w:rsidP="00F8305C">
            <w:pPr>
              <w:jc w:val="both"/>
            </w:pPr>
          </w:p>
          <w:p w14:paraId="5ABF5509" w14:textId="77777777" w:rsidR="005110DD" w:rsidRDefault="005110DD" w:rsidP="00F8305C">
            <w:pPr>
              <w:jc w:val="both"/>
            </w:pPr>
          </w:p>
          <w:p w14:paraId="792E11DC" w14:textId="77777777" w:rsidR="005110DD" w:rsidRDefault="005110DD" w:rsidP="00F8305C">
            <w:pPr>
              <w:jc w:val="both"/>
            </w:pPr>
          </w:p>
          <w:p w14:paraId="77700BB8" w14:textId="77777777" w:rsidR="005110DD" w:rsidRDefault="005110DD" w:rsidP="00F8305C">
            <w:pPr>
              <w:jc w:val="both"/>
            </w:pPr>
          </w:p>
          <w:p w14:paraId="207E9A24" w14:textId="77777777" w:rsidR="005110DD" w:rsidRDefault="005110DD" w:rsidP="00F8305C">
            <w:pPr>
              <w:jc w:val="both"/>
            </w:pPr>
          </w:p>
          <w:p w14:paraId="33EC1A24" w14:textId="77777777" w:rsidR="005110DD" w:rsidRDefault="005110DD" w:rsidP="00F8305C">
            <w:pPr>
              <w:jc w:val="both"/>
            </w:pPr>
          </w:p>
          <w:p w14:paraId="03B3A05D" w14:textId="63659B5B" w:rsidR="005110DD" w:rsidRDefault="005110DD" w:rsidP="00F8305C">
            <w:pPr>
              <w:jc w:val="both"/>
            </w:pPr>
          </w:p>
          <w:p w14:paraId="4C05D44A" w14:textId="16ADF9BF" w:rsidR="00AD750E" w:rsidRDefault="00AD750E" w:rsidP="00F8305C">
            <w:pPr>
              <w:jc w:val="both"/>
            </w:pPr>
          </w:p>
          <w:p w14:paraId="2B52C637" w14:textId="218AFDCE" w:rsidR="00AD750E" w:rsidRDefault="00AD750E" w:rsidP="00F8305C">
            <w:pPr>
              <w:jc w:val="both"/>
            </w:pPr>
          </w:p>
          <w:p w14:paraId="6C3788CC" w14:textId="2987E675" w:rsidR="00AD750E" w:rsidRDefault="00AD750E" w:rsidP="00F8305C">
            <w:pPr>
              <w:jc w:val="both"/>
            </w:pPr>
          </w:p>
          <w:p w14:paraId="5DA0E327" w14:textId="00374868" w:rsidR="00AD750E" w:rsidRDefault="00AD750E" w:rsidP="00F8305C">
            <w:pPr>
              <w:jc w:val="both"/>
            </w:pPr>
          </w:p>
          <w:p w14:paraId="63E16D36" w14:textId="5A2789A2" w:rsidR="00AD750E" w:rsidRDefault="00AD750E" w:rsidP="00F8305C">
            <w:pPr>
              <w:jc w:val="both"/>
            </w:pPr>
          </w:p>
          <w:p w14:paraId="39D7EBFC" w14:textId="2B84FE1C" w:rsidR="00AD750E" w:rsidRDefault="00AD750E" w:rsidP="00F8305C">
            <w:pPr>
              <w:jc w:val="both"/>
            </w:pPr>
          </w:p>
          <w:p w14:paraId="281550AA" w14:textId="54C45117" w:rsidR="00AD750E" w:rsidRDefault="00AD750E" w:rsidP="00F8305C">
            <w:pPr>
              <w:jc w:val="both"/>
            </w:pPr>
          </w:p>
          <w:p w14:paraId="0A67B633" w14:textId="47C58A02" w:rsidR="00AD750E" w:rsidRDefault="00AD750E" w:rsidP="00F8305C">
            <w:pPr>
              <w:jc w:val="both"/>
            </w:pPr>
          </w:p>
          <w:p w14:paraId="004C5382" w14:textId="0B2C6178" w:rsidR="00AD750E" w:rsidRDefault="00AD750E" w:rsidP="00F8305C">
            <w:pPr>
              <w:jc w:val="both"/>
            </w:pPr>
          </w:p>
          <w:p w14:paraId="40A3F7C3" w14:textId="6D64BA69" w:rsidR="00AD750E" w:rsidRDefault="00AD750E" w:rsidP="00F8305C">
            <w:pPr>
              <w:jc w:val="both"/>
            </w:pPr>
          </w:p>
          <w:p w14:paraId="4C50431B" w14:textId="3E2B517A" w:rsidR="00AD750E" w:rsidRDefault="00AD750E" w:rsidP="00F8305C">
            <w:pPr>
              <w:jc w:val="both"/>
            </w:pPr>
          </w:p>
          <w:p w14:paraId="1EE19A07" w14:textId="4FDEB6D0" w:rsidR="00AD750E" w:rsidRDefault="00AD750E" w:rsidP="00F8305C">
            <w:pPr>
              <w:jc w:val="both"/>
            </w:pPr>
          </w:p>
          <w:p w14:paraId="2E183336" w14:textId="71717CCD" w:rsidR="00AD750E" w:rsidRDefault="00AD750E" w:rsidP="00F8305C">
            <w:pPr>
              <w:jc w:val="both"/>
            </w:pPr>
          </w:p>
          <w:p w14:paraId="373929A6" w14:textId="26FF849F" w:rsidR="00AD750E" w:rsidRDefault="00AD750E" w:rsidP="00F8305C">
            <w:pPr>
              <w:jc w:val="both"/>
            </w:pPr>
          </w:p>
          <w:p w14:paraId="338F8DE5" w14:textId="77777777" w:rsidR="00AD750E" w:rsidRDefault="00AD750E" w:rsidP="00F8305C">
            <w:pPr>
              <w:jc w:val="both"/>
            </w:pPr>
          </w:p>
          <w:p w14:paraId="1D1BB5A0" w14:textId="77777777" w:rsidR="005110DD" w:rsidRDefault="005110DD" w:rsidP="00F8305C">
            <w:pPr>
              <w:jc w:val="both"/>
            </w:pPr>
          </w:p>
        </w:tc>
      </w:tr>
      <w:tr w:rsidR="005110DD" w14:paraId="02C313F3"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1C9B095E" w14:textId="77777777" w:rsidR="005110DD" w:rsidRDefault="005110DD" w:rsidP="00F8305C">
            <w:pPr>
              <w:jc w:val="both"/>
              <w:rPr>
                <w:b/>
                <w:sz w:val="28"/>
              </w:rPr>
            </w:pPr>
            <w:r>
              <w:lastRenderedPageBreak/>
              <w:br w:type="page"/>
            </w:r>
            <w:r>
              <w:rPr>
                <w:b/>
                <w:sz w:val="28"/>
              </w:rPr>
              <w:t>B-III – Charakteristika studijního předmětu</w:t>
            </w:r>
          </w:p>
        </w:tc>
      </w:tr>
      <w:tr w:rsidR="005110DD" w14:paraId="3F73DA20"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10E0F89E"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21AE86BE" w14:textId="2D716DA5" w:rsidR="005110DD" w:rsidRPr="0062291E" w:rsidRDefault="0062291E" w:rsidP="00F8305C">
            <w:pPr>
              <w:jc w:val="both"/>
              <w:rPr>
                <w:b/>
                <w:bCs/>
              </w:rPr>
            </w:pPr>
            <w:bookmarkStart w:id="274" w:name="Apl_stat_I"/>
            <w:bookmarkEnd w:id="274"/>
            <w:r w:rsidRPr="005D1586">
              <w:rPr>
                <w:b/>
                <w:bCs/>
              </w:rPr>
              <w:t>Aplikovaná statistika I</w:t>
            </w:r>
          </w:p>
        </w:tc>
      </w:tr>
      <w:tr w:rsidR="005110DD" w14:paraId="4913EEF9" w14:textId="77777777" w:rsidTr="001041BE">
        <w:trPr>
          <w:gridBefore w:val="1"/>
          <w:gridAfter w:val="1"/>
          <w:wBefore w:w="393" w:type="dxa"/>
          <w:wAfter w:w="101" w:type="dxa"/>
        </w:trPr>
        <w:tc>
          <w:tcPr>
            <w:tcW w:w="3435" w:type="dxa"/>
            <w:gridSpan w:val="4"/>
            <w:shd w:val="clear" w:color="auto" w:fill="F7CAAC"/>
          </w:tcPr>
          <w:p w14:paraId="5A83D2D1" w14:textId="77777777" w:rsidR="005110DD" w:rsidRDefault="005110DD" w:rsidP="00F8305C">
            <w:pPr>
              <w:jc w:val="both"/>
              <w:rPr>
                <w:b/>
              </w:rPr>
            </w:pPr>
            <w:r>
              <w:rPr>
                <w:b/>
              </w:rPr>
              <w:t>Typ předmětu</w:t>
            </w:r>
          </w:p>
        </w:tc>
        <w:tc>
          <w:tcPr>
            <w:tcW w:w="3057" w:type="dxa"/>
            <w:gridSpan w:val="6"/>
          </w:tcPr>
          <w:p w14:paraId="0E3B89ED" w14:textId="77777777" w:rsidR="005110DD" w:rsidRDefault="005110DD" w:rsidP="00F8305C">
            <w:pPr>
              <w:jc w:val="both"/>
            </w:pPr>
            <w:r>
              <w:t>povinný</w:t>
            </w:r>
          </w:p>
        </w:tc>
        <w:tc>
          <w:tcPr>
            <w:tcW w:w="2695" w:type="dxa"/>
            <w:gridSpan w:val="4"/>
            <w:shd w:val="clear" w:color="auto" w:fill="F7CAAC"/>
          </w:tcPr>
          <w:p w14:paraId="1D26EF17" w14:textId="77777777" w:rsidR="005110DD" w:rsidRDefault="005110DD" w:rsidP="00F8305C">
            <w:pPr>
              <w:jc w:val="both"/>
            </w:pPr>
            <w:r>
              <w:rPr>
                <w:b/>
              </w:rPr>
              <w:t>doporučený ročník / semestr</w:t>
            </w:r>
          </w:p>
        </w:tc>
        <w:tc>
          <w:tcPr>
            <w:tcW w:w="668" w:type="dxa"/>
          </w:tcPr>
          <w:p w14:paraId="79AEFC5A" w14:textId="26239679" w:rsidR="005110DD" w:rsidRDefault="005110DD" w:rsidP="00F8305C">
            <w:pPr>
              <w:jc w:val="both"/>
            </w:pPr>
            <w:r>
              <w:t>2/LS</w:t>
            </w:r>
          </w:p>
        </w:tc>
      </w:tr>
      <w:tr w:rsidR="005110DD" w14:paraId="59F22725" w14:textId="77777777" w:rsidTr="001041BE">
        <w:trPr>
          <w:gridBefore w:val="1"/>
          <w:gridAfter w:val="1"/>
          <w:wBefore w:w="393" w:type="dxa"/>
          <w:wAfter w:w="101" w:type="dxa"/>
        </w:trPr>
        <w:tc>
          <w:tcPr>
            <w:tcW w:w="3435" w:type="dxa"/>
            <w:gridSpan w:val="4"/>
            <w:shd w:val="clear" w:color="auto" w:fill="F7CAAC"/>
          </w:tcPr>
          <w:p w14:paraId="1CC39E0D" w14:textId="77777777" w:rsidR="005110DD" w:rsidRDefault="005110DD" w:rsidP="00F8305C">
            <w:pPr>
              <w:jc w:val="both"/>
              <w:rPr>
                <w:b/>
              </w:rPr>
            </w:pPr>
            <w:r>
              <w:rPr>
                <w:b/>
              </w:rPr>
              <w:t>Rozsah studijního předmětu</w:t>
            </w:r>
          </w:p>
        </w:tc>
        <w:tc>
          <w:tcPr>
            <w:tcW w:w="1352" w:type="dxa"/>
            <w:gridSpan w:val="3"/>
          </w:tcPr>
          <w:p w14:paraId="1793192A" w14:textId="54DF1A25" w:rsidR="005110DD" w:rsidRPr="00B74836" w:rsidRDefault="001C370D" w:rsidP="00F8305C">
            <w:pPr>
              <w:jc w:val="both"/>
            </w:pPr>
            <w:r w:rsidRPr="00B74836">
              <w:t>0</w:t>
            </w:r>
            <w:r w:rsidR="005110DD" w:rsidRPr="00B74836">
              <w:t>p+</w:t>
            </w:r>
            <w:r w:rsidRPr="00B74836">
              <w:t>20</w:t>
            </w:r>
            <w:r w:rsidR="005110DD" w:rsidRPr="00B74836">
              <w:t>s+</w:t>
            </w:r>
            <w:r w:rsidRPr="00B74836">
              <w:t>0</w:t>
            </w:r>
            <w:r w:rsidR="005110DD" w:rsidRPr="00B74836">
              <w:t>l</w:t>
            </w:r>
          </w:p>
        </w:tc>
        <w:tc>
          <w:tcPr>
            <w:tcW w:w="889" w:type="dxa"/>
            <w:shd w:val="clear" w:color="auto" w:fill="F7CAAC"/>
          </w:tcPr>
          <w:p w14:paraId="01391BD4" w14:textId="77777777" w:rsidR="005110DD" w:rsidRPr="00B74836" w:rsidRDefault="005110DD" w:rsidP="00F8305C">
            <w:pPr>
              <w:jc w:val="both"/>
              <w:rPr>
                <w:b/>
              </w:rPr>
            </w:pPr>
            <w:r w:rsidRPr="00B74836">
              <w:rPr>
                <w:b/>
              </w:rPr>
              <w:t xml:space="preserve">hod. </w:t>
            </w:r>
          </w:p>
        </w:tc>
        <w:tc>
          <w:tcPr>
            <w:tcW w:w="816" w:type="dxa"/>
            <w:gridSpan w:val="2"/>
          </w:tcPr>
          <w:p w14:paraId="06ED5701" w14:textId="68DDCAE9" w:rsidR="005110DD" w:rsidRPr="00B74836" w:rsidRDefault="00787B43" w:rsidP="00F8305C">
            <w:pPr>
              <w:jc w:val="both"/>
            </w:pPr>
            <w:r w:rsidRPr="00B74836">
              <w:t>20</w:t>
            </w:r>
          </w:p>
        </w:tc>
        <w:tc>
          <w:tcPr>
            <w:tcW w:w="1479" w:type="dxa"/>
            <w:gridSpan w:val="2"/>
            <w:shd w:val="clear" w:color="auto" w:fill="F7CAAC"/>
          </w:tcPr>
          <w:p w14:paraId="5A2F83AD" w14:textId="77777777" w:rsidR="005110DD" w:rsidRDefault="005110DD" w:rsidP="00F8305C">
            <w:pPr>
              <w:jc w:val="both"/>
              <w:rPr>
                <w:b/>
              </w:rPr>
            </w:pPr>
            <w:r>
              <w:rPr>
                <w:b/>
              </w:rPr>
              <w:t>kreditů</w:t>
            </w:r>
          </w:p>
        </w:tc>
        <w:tc>
          <w:tcPr>
            <w:tcW w:w="1884" w:type="dxa"/>
            <w:gridSpan w:val="3"/>
          </w:tcPr>
          <w:p w14:paraId="6BDB5FAC" w14:textId="607D4ECD" w:rsidR="005110DD" w:rsidRDefault="00461EAC" w:rsidP="00F8305C">
            <w:pPr>
              <w:jc w:val="both"/>
            </w:pPr>
            <w:r>
              <w:t>2</w:t>
            </w:r>
          </w:p>
        </w:tc>
      </w:tr>
      <w:tr w:rsidR="005110DD" w14:paraId="49AA9258" w14:textId="77777777" w:rsidTr="001041BE">
        <w:trPr>
          <w:gridBefore w:val="1"/>
          <w:gridAfter w:val="1"/>
          <w:wBefore w:w="393" w:type="dxa"/>
          <w:wAfter w:w="101" w:type="dxa"/>
        </w:trPr>
        <w:tc>
          <w:tcPr>
            <w:tcW w:w="3435" w:type="dxa"/>
            <w:gridSpan w:val="4"/>
            <w:shd w:val="clear" w:color="auto" w:fill="F7CAAC"/>
          </w:tcPr>
          <w:p w14:paraId="39D49261" w14:textId="77777777" w:rsidR="005110DD" w:rsidRDefault="005110DD" w:rsidP="00F8305C">
            <w:pPr>
              <w:jc w:val="both"/>
              <w:rPr>
                <w:b/>
                <w:sz w:val="22"/>
              </w:rPr>
            </w:pPr>
            <w:r>
              <w:rPr>
                <w:b/>
              </w:rPr>
              <w:t>Prerekvizity, korekvizity, ekvivalence</w:t>
            </w:r>
          </w:p>
        </w:tc>
        <w:tc>
          <w:tcPr>
            <w:tcW w:w="6420" w:type="dxa"/>
            <w:gridSpan w:val="11"/>
          </w:tcPr>
          <w:p w14:paraId="2B006835" w14:textId="77777777" w:rsidR="005110DD" w:rsidRDefault="005110DD" w:rsidP="00F8305C">
            <w:pPr>
              <w:jc w:val="both"/>
            </w:pPr>
          </w:p>
        </w:tc>
      </w:tr>
      <w:tr w:rsidR="005110DD" w14:paraId="129D2529" w14:textId="77777777" w:rsidTr="001041BE">
        <w:trPr>
          <w:gridBefore w:val="1"/>
          <w:gridAfter w:val="1"/>
          <w:wBefore w:w="393" w:type="dxa"/>
          <w:wAfter w:w="101" w:type="dxa"/>
        </w:trPr>
        <w:tc>
          <w:tcPr>
            <w:tcW w:w="3435" w:type="dxa"/>
            <w:gridSpan w:val="4"/>
            <w:shd w:val="clear" w:color="auto" w:fill="F7CAAC"/>
          </w:tcPr>
          <w:p w14:paraId="2FBD12AF" w14:textId="77777777" w:rsidR="005110DD" w:rsidRPr="005A0406" w:rsidRDefault="005110DD" w:rsidP="00F8305C">
            <w:pPr>
              <w:jc w:val="both"/>
              <w:rPr>
                <w:b/>
              </w:rPr>
            </w:pPr>
            <w:r w:rsidRPr="005A0406">
              <w:rPr>
                <w:b/>
              </w:rPr>
              <w:t>Způsob ověření výsledků učení</w:t>
            </w:r>
          </w:p>
        </w:tc>
        <w:tc>
          <w:tcPr>
            <w:tcW w:w="3057" w:type="dxa"/>
            <w:gridSpan w:val="6"/>
            <w:tcBorders>
              <w:bottom w:val="single" w:sz="4" w:space="0" w:color="auto"/>
            </w:tcBorders>
          </w:tcPr>
          <w:p w14:paraId="03829FD1" w14:textId="0D6592B9" w:rsidR="005110DD" w:rsidRDefault="00461EAC" w:rsidP="00F8305C">
            <w:pPr>
              <w:jc w:val="both"/>
            </w:pPr>
            <w:r w:rsidRPr="00461EAC">
              <w:t xml:space="preserve">klasifikovaný </w:t>
            </w:r>
            <w:r w:rsidR="005110DD" w:rsidRPr="00461EAC">
              <w:t>zápočet</w:t>
            </w:r>
          </w:p>
        </w:tc>
        <w:tc>
          <w:tcPr>
            <w:tcW w:w="1479" w:type="dxa"/>
            <w:gridSpan w:val="2"/>
            <w:tcBorders>
              <w:bottom w:val="single" w:sz="4" w:space="0" w:color="auto"/>
            </w:tcBorders>
            <w:shd w:val="clear" w:color="auto" w:fill="F7CAAC"/>
          </w:tcPr>
          <w:p w14:paraId="4539B90B" w14:textId="77777777" w:rsidR="005110DD" w:rsidRDefault="005110DD" w:rsidP="00F8305C">
            <w:pPr>
              <w:jc w:val="both"/>
              <w:rPr>
                <w:b/>
              </w:rPr>
            </w:pPr>
            <w:r>
              <w:rPr>
                <w:b/>
              </w:rPr>
              <w:t>Forma výuky</w:t>
            </w:r>
          </w:p>
        </w:tc>
        <w:tc>
          <w:tcPr>
            <w:tcW w:w="1884" w:type="dxa"/>
            <w:gridSpan w:val="3"/>
            <w:tcBorders>
              <w:bottom w:val="single" w:sz="4" w:space="0" w:color="auto"/>
            </w:tcBorders>
          </w:tcPr>
          <w:p w14:paraId="0ACFD73A" w14:textId="463B8852" w:rsidR="005110DD" w:rsidRDefault="00094AFE" w:rsidP="00F8305C">
            <w:pPr>
              <w:jc w:val="both"/>
            </w:pPr>
            <w:r w:rsidRPr="00B74836">
              <w:t>s</w:t>
            </w:r>
            <w:r w:rsidR="005110DD" w:rsidRPr="00B74836">
              <w:t>emináře</w:t>
            </w:r>
          </w:p>
          <w:p w14:paraId="527CA39A" w14:textId="0C85F9E1" w:rsidR="00094AFE" w:rsidRDefault="00094AFE" w:rsidP="00F8305C">
            <w:pPr>
              <w:jc w:val="both"/>
            </w:pPr>
          </w:p>
        </w:tc>
      </w:tr>
      <w:tr w:rsidR="005110DD" w14:paraId="737ACD7D" w14:textId="77777777" w:rsidTr="001041BE">
        <w:trPr>
          <w:gridBefore w:val="1"/>
          <w:gridAfter w:val="1"/>
          <w:wBefore w:w="393" w:type="dxa"/>
          <w:wAfter w:w="101" w:type="dxa"/>
        </w:trPr>
        <w:tc>
          <w:tcPr>
            <w:tcW w:w="3435" w:type="dxa"/>
            <w:gridSpan w:val="4"/>
            <w:shd w:val="clear" w:color="auto" w:fill="F7CAAC"/>
          </w:tcPr>
          <w:p w14:paraId="31A7640C"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0472F72E" w14:textId="49814806" w:rsidR="004579A6" w:rsidRDefault="004579A6" w:rsidP="004579A6">
            <w:pPr>
              <w:jc w:val="both"/>
              <w:rPr>
                <w:color w:val="000000"/>
                <w:shd w:val="clear" w:color="auto" w:fill="FFFFFF"/>
              </w:rPr>
            </w:pPr>
            <w:r w:rsidRPr="00553036">
              <w:rPr>
                <w:color w:val="000000"/>
                <w:shd w:val="clear" w:color="auto" w:fill="FFFFFF"/>
              </w:rPr>
              <w:t>Docházka</w:t>
            </w:r>
            <w:r>
              <w:rPr>
                <w:color w:val="000000"/>
                <w:shd w:val="clear" w:color="auto" w:fill="FFFFFF"/>
              </w:rPr>
              <w:t xml:space="preserve"> </w:t>
            </w:r>
            <w:r w:rsidRPr="003B77D2">
              <w:rPr>
                <w:color w:val="000000"/>
                <w:shd w:val="clear" w:color="auto" w:fill="FFFFFF"/>
              </w:rPr>
              <w:t>–</w:t>
            </w:r>
            <w:r w:rsidRPr="00553036">
              <w:rPr>
                <w:color w:val="000000"/>
                <w:shd w:val="clear" w:color="auto" w:fill="FFFFFF"/>
              </w:rPr>
              <w:t xml:space="preserve"> min</w:t>
            </w:r>
            <w:r>
              <w:rPr>
                <w:color w:val="000000"/>
                <w:shd w:val="clear" w:color="auto" w:fill="FFFFFF"/>
              </w:rPr>
              <w:t>.</w:t>
            </w:r>
            <w:r w:rsidRPr="00553036">
              <w:rPr>
                <w:color w:val="000000"/>
                <w:shd w:val="clear" w:color="auto" w:fill="FFFFFF"/>
              </w:rPr>
              <w:t xml:space="preserve"> 80% účast na seminářích</w:t>
            </w:r>
            <w:r w:rsidRPr="00223F47">
              <w:rPr>
                <w:color w:val="000000"/>
                <w:shd w:val="clear" w:color="auto" w:fill="FFFFFF"/>
              </w:rPr>
              <w:t>.</w:t>
            </w:r>
            <w:r>
              <w:rPr>
                <w:color w:val="000000"/>
                <w:shd w:val="clear" w:color="auto" w:fill="FFFFFF"/>
              </w:rPr>
              <w:t xml:space="preserve"> </w:t>
            </w:r>
          </w:p>
          <w:p w14:paraId="03306AB8" w14:textId="0F7DA580" w:rsidR="00B021EC" w:rsidRPr="00506CB4" w:rsidRDefault="003C2B98" w:rsidP="00B021EC">
            <w:pPr>
              <w:jc w:val="both"/>
            </w:pPr>
            <w:r w:rsidRPr="005D1586">
              <w:rPr>
                <w:color w:val="000000"/>
                <w:shd w:val="clear" w:color="auto" w:fill="FFFFFF"/>
              </w:rPr>
              <w:t xml:space="preserve">Závěrečný test – </w:t>
            </w:r>
            <w:r w:rsidR="00B021EC">
              <w:rPr>
                <w:color w:val="000000"/>
                <w:shd w:val="clear" w:color="auto" w:fill="FFFFFF"/>
              </w:rPr>
              <w:t xml:space="preserve">min. 50% úspěšnost, </w:t>
            </w:r>
            <w:r w:rsidRPr="005D1586">
              <w:rPr>
                <w:color w:val="000000"/>
                <w:shd w:val="clear" w:color="auto" w:fill="FFFFFF"/>
              </w:rPr>
              <w:t>zpracování dvou statistických úloh, ústní obhajoba použitých statistických metod.</w:t>
            </w:r>
          </w:p>
        </w:tc>
      </w:tr>
      <w:tr w:rsidR="005110DD" w14:paraId="5EAD4B7D"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492A1A8A" w14:textId="77777777" w:rsidR="005110DD" w:rsidRDefault="005110DD" w:rsidP="00F8305C">
            <w:pPr>
              <w:jc w:val="both"/>
              <w:rPr>
                <w:b/>
              </w:rPr>
            </w:pPr>
            <w:r>
              <w:rPr>
                <w:b/>
              </w:rPr>
              <w:t>Garant předmětu</w:t>
            </w:r>
          </w:p>
        </w:tc>
        <w:tc>
          <w:tcPr>
            <w:tcW w:w="6420" w:type="dxa"/>
            <w:gridSpan w:val="11"/>
            <w:tcBorders>
              <w:top w:val="nil"/>
            </w:tcBorders>
          </w:tcPr>
          <w:p w14:paraId="6F4900B6" w14:textId="77777777" w:rsidR="005110DD" w:rsidRDefault="005110DD" w:rsidP="00F8305C">
            <w:pPr>
              <w:jc w:val="both"/>
            </w:pPr>
          </w:p>
        </w:tc>
      </w:tr>
      <w:tr w:rsidR="005110DD" w14:paraId="3FA74931"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3935E08A" w14:textId="77777777" w:rsidR="005110DD" w:rsidRDefault="005110DD" w:rsidP="00F8305C">
            <w:pPr>
              <w:jc w:val="both"/>
              <w:rPr>
                <w:b/>
              </w:rPr>
            </w:pPr>
            <w:r>
              <w:rPr>
                <w:b/>
              </w:rPr>
              <w:t>Zapojení garanta do výuky předmětu</w:t>
            </w:r>
          </w:p>
        </w:tc>
        <w:tc>
          <w:tcPr>
            <w:tcW w:w="6420" w:type="dxa"/>
            <w:gridSpan w:val="11"/>
            <w:tcBorders>
              <w:top w:val="nil"/>
            </w:tcBorders>
          </w:tcPr>
          <w:p w14:paraId="62F3D7B6" w14:textId="77777777" w:rsidR="005110DD" w:rsidRDefault="005110DD" w:rsidP="00F8305C">
            <w:pPr>
              <w:jc w:val="both"/>
            </w:pPr>
          </w:p>
        </w:tc>
      </w:tr>
      <w:tr w:rsidR="005110DD" w14:paraId="411350E9" w14:textId="77777777" w:rsidTr="001041BE">
        <w:trPr>
          <w:gridBefore w:val="1"/>
          <w:gridAfter w:val="1"/>
          <w:wBefore w:w="393" w:type="dxa"/>
          <w:wAfter w:w="101" w:type="dxa"/>
        </w:trPr>
        <w:tc>
          <w:tcPr>
            <w:tcW w:w="3435" w:type="dxa"/>
            <w:gridSpan w:val="4"/>
            <w:shd w:val="clear" w:color="auto" w:fill="F7CAAC"/>
          </w:tcPr>
          <w:p w14:paraId="0FAFC21B" w14:textId="77777777" w:rsidR="005110DD" w:rsidRDefault="005110DD" w:rsidP="00F8305C">
            <w:pPr>
              <w:jc w:val="both"/>
              <w:rPr>
                <w:b/>
              </w:rPr>
            </w:pPr>
            <w:r>
              <w:rPr>
                <w:b/>
              </w:rPr>
              <w:t>Vyučující</w:t>
            </w:r>
          </w:p>
        </w:tc>
        <w:tc>
          <w:tcPr>
            <w:tcW w:w="6420" w:type="dxa"/>
            <w:gridSpan w:val="11"/>
            <w:tcBorders>
              <w:bottom w:val="nil"/>
            </w:tcBorders>
          </w:tcPr>
          <w:p w14:paraId="64B64F76" w14:textId="77777777" w:rsidR="005110DD" w:rsidRDefault="005110DD" w:rsidP="00F8305C">
            <w:pPr>
              <w:jc w:val="both"/>
            </w:pPr>
          </w:p>
        </w:tc>
      </w:tr>
      <w:tr w:rsidR="005110DD" w14:paraId="1DE51E0C" w14:textId="77777777" w:rsidTr="001041BE">
        <w:trPr>
          <w:gridBefore w:val="1"/>
          <w:gridAfter w:val="1"/>
          <w:wBefore w:w="393" w:type="dxa"/>
          <w:wAfter w:w="101" w:type="dxa"/>
          <w:trHeight w:val="260"/>
        </w:trPr>
        <w:tc>
          <w:tcPr>
            <w:tcW w:w="9855" w:type="dxa"/>
            <w:gridSpan w:val="15"/>
            <w:tcBorders>
              <w:top w:val="nil"/>
            </w:tcBorders>
          </w:tcPr>
          <w:p w14:paraId="1D13DBD4" w14:textId="63793BE5" w:rsidR="005110DD" w:rsidRPr="007E6E9B" w:rsidRDefault="009556F6" w:rsidP="00F8305C">
            <w:pPr>
              <w:spacing w:before="60" w:after="60"/>
              <w:jc w:val="both"/>
            </w:pPr>
            <w:hyperlink w:anchor="Kutálková" w:history="1">
              <w:r w:rsidR="007E6E9B" w:rsidRPr="00F95029">
                <w:rPr>
                  <w:rStyle w:val="OdstavecseseznamemChar"/>
                  <w:rFonts w:ascii="Times New Roman" w:hAnsi="Times New Roman" w:cs="Times New Roman"/>
                  <w:sz w:val="20"/>
                  <w:szCs w:val="20"/>
                </w:rPr>
                <w:t>RNDr. Eva Kutálková, Ph.D.</w:t>
              </w:r>
            </w:hyperlink>
            <w:r w:rsidR="007E6E9B" w:rsidRPr="00F95029">
              <w:t xml:space="preserve"> (100% s)</w:t>
            </w:r>
          </w:p>
        </w:tc>
      </w:tr>
      <w:tr w:rsidR="005110DD" w14:paraId="4F151E3E" w14:textId="77777777" w:rsidTr="001041BE">
        <w:trPr>
          <w:gridBefore w:val="1"/>
          <w:gridAfter w:val="1"/>
          <w:wBefore w:w="393" w:type="dxa"/>
          <w:wAfter w:w="101" w:type="dxa"/>
        </w:trPr>
        <w:tc>
          <w:tcPr>
            <w:tcW w:w="3435" w:type="dxa"/>
            <w:gridSpan w:val="4"/>
            <w:shd w:val="clear" w:color="auto" w:fill="F7CAAC"/>
          </w:tcPr>
          <w:p w14:paraId="79BE7784"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1AFBF5E5" w14:textId="77777777" w:rsidR="005110DD" w:rsidRPr="005A0406" w:rsidRDefault="005110DD" w:rsidP="00F8305C">
            <w:pPr>
              <w:jc w:val="both"/>
            </w:pPr>
          </w:p>
        </w:tc>
      </w:tr>
      <w:tr w:rsidR="005110DD" w14:paraId="4E94E269"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7836185F" w14:textId="3C1A3596" w:rsidR="005110DD" w:rsidRPr="00351747" w:rsidRDefault="003C2B98" w:rsidP="003C2B98">
            <w:pPr>
              <w:jc w:val="both"/>
              <w:rPr>
                <w:b/>
                <w:bCs/>
              </w:rPr>
            </w:pPr>
            <w:r w:rsidRPr="005D1586">
              <w:rPr>
                <w:color w:val="000000"/>
                <w:shd w:val="clear" w:color="auto" w:fill="FFFFFF"/>
              </w:rPr>
              <w:t>Cílem předmětu je představení základních statistických metod používaných při zpracování měření v technické praxi. Na přednášce se studenti seznámí s důležitými statistickými metodami a v semináři se je naučí používat na generovaných datech.</w:t>
            </w:r>
            <w:r w:rsidR="00ED0452" w:rsidRPr="005D1586">
              <w:rPr>
                <w:rFonts w:ascii="Tahoma" w:hAnsi="Tahoma" w:cs="Tahoma"/>
                <w:color w:val="000000"/>
                <w:sz w:val="17"/>
                <w:szCs w:val="17"/>
                <w:shd w:val="clear" w:color="auto" w:fill="FFFFFF"/>
              </w:rPr>
              <w:t xml:space="preserve"> </w:t>
            </w:r>
            <w:r w:rsidR="005110DD" w:rsidRPr="005D1586">
              <w:rPr>
                <w:b/>
                <w:bCs/>
              </w:rPr>
              <w:t>Obsah předmětu tvoří tyto tematické celky:</w:t>
            </w:r>
          </w:p>
          <w:p w14:paraId="5FD303B6" w14:textId="176F5BFD" w:rsidR="00163046" w:rsidRPr="005D1586" w:rsidRDefault="00163046" w:rsidP="005D1586">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D1586">
              <w:rPr>
                <w:rFonts w:ascii="Times New Roman" w:hAnsi="Times New Roman" w:cs="Times New Roman"/>
                <w:sz w:val="20"/>
                <w:szCs w:val="20"/>
                <w:lang w:eastAsia="cs-CZ"/>
              </w:rPr>
              <w:t>Normální rozdělení, testování normality</w:t>
            </w:r>
            <w:r w:rsidR="005F37E7" w:rsidRPr="005D1586">
              <w:rPr>
                <w:rFonts w:ascii="Times New Roman" w:hAnsi="Times New Roman" w:cs="Times New Roman"/>
                <w:sz w:val="20"/>
                <w:szCs w:val="20"/>
                <w:lang w:eastAsia="cs-CZ"/>
              </w:rPr>
              <w:t>.</w:t>
            </w:r>
          </w:p>
          <w:p w14:paraId="3D423B14" w14:textId="20BA5288" w:rsidR="00163046" w:rsidRPr="005D1586" w:rsidRDefault="00163046" w:rsidP="005D1586">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D1586">
              <w:rPr>
                <w:rFonts w:ascii="Times New Roman" w:hAnsi="Times New Roman" w:cs="Times New Roman"/>
                <w:sz w:val="20"/>
                <w:szCs w:val="20"/>
                <w:lang w:eastAsia="cs-CZ"/>
              </w:rPr>
              <w:t>Testování statistických hypotéz</w:t>
            </w:r>
            <w:r w:rsidR="005F37E7" w:rsidRPr="005D1586">
              <w:rPr>
                <w:rFonts w:ascii="Times New Roman" w:hAnsi="Times New Roman" w:cs="Times New Roman"/>
                <w:sz w:val="20"/>
                <w:szCs w:val="20"/>
                <w:lang w:eastAsia="cs-CZ"/>
              </w:rPr>
              <w:t>.</w:t>
            </w:r>
          </w:p>
          <w:p w14:paraId="30E13F90" w14:textId="5A806A30" w:rsidR="00163046" w:rsidRPr="005D1586" w:rsidRDefault="00163046" w:rsidP="005D1586">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D1586">
              <w:rPr>
                <w:rFonts w:ascii="Times New Roman" w:hAnsi="Times New Roman" w:cs="Times New Roman"/>
                <w:sz w:val="20"/>
                <w:szCs w:val="20"/>
                <w:lang w:eastAsia="cs-CZ"/>
              </w:rPr>
              <w:t>Lineární regrese</w:t>
            </w:r>
            <w:r w:rsidR="005F37E7" w:rsidRPr="005D1586">
              <w:rPr>
                <w:rFonts w:ascii="Times New Roman" w:hAnsi="Times New Roman" w:cs="Times New Roman"/>
                <w:sz w:val="20"/>
                <w:szCs w:val="20"/>
                <w:lang w:eastAsia="cs-CZ"/>
              </w:rPr>
              <w:t>.</w:t>
            </w:r>
          </w:p>
          <w:p w14:paraId="4C505439" w14:textId="037E7E31" w:rsidR="00163046" w:rsidRPr="005D1586" w:rsidRDefault="00163046" w:rsidP="005D1586">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D1586">
              <w:rPr>
                <w:rFonts w:ascii="Times New Roman" w:hAnsi="Times New Roman" w:cs="Times New Roman"/>
                <w:sz w:val="20"/>
                <w:szCs w:val="20"/>
                <w:lang w:eastAsia="cs-CZ"/>
              </w:rPr>
              <w:t>Nelineární regrese</w:t>
            </w:r>
            <w:r w:rsidR="005F37E7" w:rsidRPr="005D1586">
              <w:rPr>
                <w:rFonts w:ascii="Times New Roman" w:hAnsi="Times New Roman" w:cs="Times New Roman"/>
                <w:sz w:val="20"/>
                <w:szCs w:val="20"/>
                <w:lang w:eastAsia="cs-CZ"/>
              </w:rPr>
              <w:t>.</w:t>
            </w:r>
          </w:p>
          <w:p w14:paraId="40BBF18A" w14:textId="6BD96362" w:rsidR="00163046" w:rsidRPr="005D1586" w:rsidRDefault="00163046" w:rsidP="005D1586">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D1586">
              <w:rPr>
                <w:rFonts w:ascii="Times New Roman" w:hAnsi="Times New Roman" w:cs="Times New Roman"/>
                <w:sz w:val="20"/>
                <w:szCs w:val="20"/>
                <w:lang w:eastAsia="cs-CZ"/>
              </w:rPr>
              <w:t>Analýza rozptylu (ANOVA)</w:t>
            </w:r>
            <w:r w:rsidR="005F37E7" w:rsidRPr="005D1586">
              <w:rPr>
                <w:rFonts w:ascii="Times New Roman" w:hAnsi="Times New Roman" w:cs="Times New Roman"/>
                <w:sz w:val="20"/>
                <w:szCs w:val="20"/>
                <w:lang w:eastAsia="cs-CZ"/>
              </w:rPr>
              <w:t>.</w:t>
            </w:r>
          </w:p>
          <w:p w14:paraId="7A81EB83" w14:textId="7165E342" w:rsidR="005110DD" w:rsidRPr="005D1586" w:rsidRDefault="00163046" w:rsidP="005D1586">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D1586">
              <w:rPr>
                <w:rFonts w:ascii="Times New Roman" w:hAnsi="Times New Roman" w:cs="Times New Roman"/>
                <w:sz w:val="20"/>
                <w:szCs w:val="20"/>
                <w:lang w:eastAsia="cs-CZ"/>
              </w:rPr>
              <w:t>Neparametrické metody</w:t>
            </w:r>
            <w:r w:rsidR="005F37E7" w:rsidRPr="005D1586">
              <w:rPr>
                <w:rFonts w:ascii="Times New Roman" w:hAnsi="Times New Roman" w:cs="Times New Roman"/>
                <w:sz w:val="20"/>
                <w:szCs w:val="20"/>
                <w:lang w:eastAsia="cs-CZ"/>
              </w:rPr>
              <w:t>.</w:t>
            </w:r>
          </w:p>
          <w:p w14:paraId="653508CF" w14:textId="77777777" w:rsidR="005110DD" w:rsidRDefault="005110DD" w:rsidP="00F8305C">
            <w:pPr>
              <w:jc w:val="both"/>
              <w:rPr>
                <w:b/>
                <w:bCs/>
              </w:rPr>
            </w:pPr>
          </w:p>
          <w:p w14:paraId="3E9FCFBB"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13F10D4E" w14:textId="77777777" w:rsidR="005110DD" w:rsidRPr="000C69A4"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1BB29F75" w14:textId="4AEAD4E9" w:rsidR="005E12AC" w:rsidRPr="003C2B98" w:rsidRDefault="003C2B9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C2B98">
              <w:rPr>
                <w:rFonts w:ascii="Times New Roman" w:hAnsi="Times New Roman" w:cs="Times New Roman"/>
                <w:sz w:val="20"/>
                <w:szCs w:val="20"/>
                <w:lang w:eastAsia="cs-CZ"/>
              </w:rPr>
              <w:t>otestovat statistickou hypotézu</w:t>
            </w:r>
          </w:p>
          <w:p w14:paraId="2E9C0A98" w14:textId="2DF6BC1F" w:rsidR="005E12AC" w:rsidRPr="003C2B98" w:rsidRDefault="003C2B9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C2B98">
              <w:rPr>
                <w:rFonts w:ascii="Times New Roman" w:hAnsi="Times New Roman" w:cs="Times New Roman"/>
                <w:sz w:val="20"/>
                <w:szCs w:val="20"/>
                <w:lang w:eastAsia="cs-CZ"/>
              </w:rPr>
              <w:t>vysvětlit lineární regresní modely</w:t>
            </w:r>
          </w:p>
          <w:p w14:paraId="334F40D0" w14:textId="6D9BC40E" w:rsidR="005E12AC" w:rsidRPr="003C2B98" w:rsidRDefault="003C2B9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C2B98">
              <w:rPr>
                <w:rFonts w:ascii="Times New Roman" w:hAnsi="Times New Roman" w:cs="Times New Roman"/>
                <w:sz w:val="20"/>
                <w:szCs w:val="20"/>
                <w:lang w:eastAsia="cs-CZ"/>
              </w:rPr>
              <w:t>vysvětlit nelineární regresní modely</w:t>
            </w:r>
          </w:p>
          <w:p w14:paraId="02762C01" w14:textId="0BBD4247" w:rsidR="005E12AC" w:rsidRPr="003C2B98" w:rsidRDefault="003C2B9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C2B98">
              <w:rPr>
                <w:rFonts w:ascii="Times New Roman" w:hAnsi="Times New Roman" w:cs="Times New Roman"/>
                <w:sz w:val="20"/>
                <w:szCs w:val="20"/>
                <w:lang w:eastAsia="cs-CZ"/>
              </w:rPr>
              <w:t>definovat jedno a dvoufaktorovou ANOVA</w:t>
            </w:r>
          </w:p>
          <w:p w14:paraId="0A82DDEF" w14:textId="76A45490" w:rsidR="005E12AC" w:rsidRPr="003C2B98" w:rsidRDefault="003C2B98" w:rsidP="003C2B9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C2B98">
              <w:rPr>
                <w:rFonts w:ascii="Times New Roman" w:hAnsi="Times New Roman" w:cs="Times New Roman"/>
                <w:sz w:val="20"/>
                <w:szCs w:val="20"/>
                <w:lang w:eastAsia="cs-CZ"/>
              </w:rPr>
              <w:t>navrhnout vhodné neparametrické testy</w:t>
            </w:r>
          </w:p>
          <w:p w14:paraId="2198310B" w14:textId="77777777" w:rsidR="005110DD" w:rsidRPr="000C69A4" w:rsidRDefault="005110DD" w:rsidP="00F8305C">
            <w:pPr>
              <w:tabs>
                <w:tab w:val="left" w:pos="328"/>
              </w:tabs>
              <w:rPr>
                <w:b/>
                <w:color w:val="000000" w:themeColor="text1"/>
              </w:rPr>
            </w:pPr>
          </w:p>
          <w:p w14:paraId="669E4650" w14:textId="77777777" w:rsidR="005110DD" w:rsidRPr="000C69A4" w:rsidRDefault="005110DD" w:rsidP="00F8305C">
            <w:pPr>
              <w:tabs>
                <w:tab w:val="left" w:pos="328"/>
              </w:tabs>
              <w:rPr>
                <w:b/>
                <w:color w:val="000000" w:themeColor="text1"/>
              </w:rPr>
            </w:pPr>
            <w:r w:rsidRPr="000C69A4">
              <w:rPr>
                <w:b/>
                <w:color w:val="000000" w:themeColor="text1"/>
              </w:rPr>
              <w:t>Odborné dovednosti:</w:t>
            </w:r>
          </w:p>
          <w:p w14:paraId="5988DCD0" w14:textId="194D100D" w:rsidR="005E12AC" w:rsidRPr="003C2B98" w:rsidRDefault="003C2B9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C2B98">
              <w:rPr>
                <w:rFonts w:ascii="Times New Roman" w:hAnsi="Times New Roman" w:cs="Times New Roman"/>
                <w:sz w:val="20"/>
                <w:szCs w:val="20"/>
                <w:lang w:eastAsia="cs-CZ"/>
              </w:rPr>
              <w:t>využít základní i pokročilejší statistické metody při zpracování experimentálních dat</w:t>
            </w:r>
          </w:p>
          <w:p w14:paraId="728BF0DD" w14:textId="3C6D8064" w:rsidR="005E12AC" w:rsidRPr="003C2B98" w:rsidRDefault="003C2B9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C2B98">
              <w:rPr>
                <w:rFonts w:ascii="Times New Roman" w:hAnsi="Times New Roman" w:cs="Times New Roman"/>
                <w:sz w:val="20"/>
                <w:szCs w:val="20"/>
                <w:lang w:eastAsia="cs-CZ"/>
              </w:rPr>
              <w:t>provést testování statistických hypotéz</w:t>
            </w:r>
          </w:p>
          <w:p w14:paraId="7DA452FB" w14:textId="4FE3429C" w:rsidR="005E12AC" w:rsidRPr="003C2B98" w:rsidRDefault="003C2B9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C2B98">
              <w:rPr>
                <w:rFonts w:ascii="Times New Roman" w:hAnsi="Times New Roman" w:cs="Times New Roman"/>
                <w:sz w:val="20"/>
                <w:szCs w:val="20"/>
                <w:lang w:eastAsia="cs-CZ"/>
              </w:rPr>
              <w:t>vypočítat parametry regresních modelů a otestovat je</w:t>
            </w:r>
          </w:p>
          <w:p w14:paraId="24105B66" w14:textId="5C7F430C" w:rsidR="005E12AC" w:rsidRPr="003C2B98" w:rsidRDefault="003C2B9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C2B98">
              <w:rPr>
                <w:rFonts w:ascii="Times New Roman" w:hAnsi="Times New Roman" w:cs="Times New Roman"/>
                <w:sz w:val="20"/>
                <w:szCs w:val="20"/>
                <w:lang w:eastAsia="cs-CZ"/>
              </w:rPr>
              <w:t>analyzovat jedno a dvoufaktorovou ANOVA</w:t>
            </w:r>
          </w:p>
          <w:p w14:paraId="60FC6AAA" w14:textId="193BFE2D" w:rsidR="003C2B98" w:rsidRPr="005A0406" w:rsidRDefault="003C2B98" w:rsidP="003C2B98">
            <w:pPr>
              <w:pStyle w:val="Odstavecseseznamem"/>
              <w:numPr>
                <w:ilvl w:val="0"/>
                <w:numId w:val="6"/>
              </w:numPr>
              <w:spacing w:after="0" w:line="240" w:lineRule="auto"/>
              <w:ind w:left="170" w:hanging="170"/>
            </w:pPr>
            <w:r w:rsidRPr="003C2B98">
              <w:rPr>
                <w:rFonts w:ascii="Times New Roman" w:hAnsi="Times New Roman" w:cs="Times New Roman"/>
                <w:sz w:val="20"/>
                <w:szCs w:val="20"/>
                <w:lang w:eastAsia="cs-CZ"/>
              </w:rPr>
              <w:t>otestovat data s využitím neparametrických testů</w:t>
            </w:r>
          </w:p>
        </w:tc>
      </w:tr>
      <w:tr w:rsidR="005110DD" w14:paraId="13098244"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40BEAA24" w14:textId="77777777" w:rsidR="005110DD" w:rsidRPr="005A0406" w:rsidRDefault="005110DD"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6D91F24E" w14:textId="77777777" w:rsidR="005110DD" w:rsidRDefault="005110DD" w:rsidP="00F8305C">
            <w:pPr>
              <w:jc w:val="both"/>
            </w:pPr>
          </w:p>
        </w:tc>
      </w:tr>
      <w:tr w:rsidR="005110DD" w14:paraId="254C258A" w14:textId="77777777" w:rsidTr="00AD7980">
        <w:trPr>
          <w:gridBefore w:val="1"/>
          <w:gridAfter w:val="1"/>
          <w:wBefore w:w="393" w:type="dxa"/>
          <w:wAfter w:w="101" w:type="dxa"/>
          <w:trHeight w:val="430"/>
        </w:trPr>
        <w:tc>
          <w:tcPr>
            <w:tcW w:w="9855" w:type="dxa"/>
            <w:gridSpan w:val="15"/>
            <w:tcBorders>
              <w:top w:val="nil"/>
              <w:bottom w:val="single" w:sz="4" w:space="0" w:color="auto"/>
            </w:tcBorders>
          </w:tcPr>
          <w:p w14:paraId="6ED71BC7" w14:textId="77777777" w:rsidR="005110DD" w:rsidRPr="000C69A4" w:rsidRDefault="005110DD" w:rsidP="00F8305C">
            <w:pPr>
              <w:jc w:val="both"/>
              <w:rPr>
                <w:b/>
                <w:bCs/>
                <w:u w:val="single"/>
              </w:rPr>
            </w:pPr>
            <w:r w:rsidRPr="000C69A4">
              <w:rPr>
                <w:b/>
                <w:bCs/>
                <w:u w:val="single"/>
              </w:rPr>
              <w:t>Metody a přístupy používané ve výuce</w:t>
            </w:r>
          </w:p>
          <w:p w14:paraId="4D51A085" w14:textId="77777777" w:rsidR="005110DD" w:rsidRPr="000C69A4" w:rsidRDefault="005110DD" w:rsidP="00F8305C">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2E5A7BC1" w14:textId="75263CC6" w:rsidR="005110DD" w:rsidRPr="00B75B98" w:rsidRDefault="00D96B86" w:rsidP="00F8305C">
            <w:pPr>
              <w:jc w:val="both"/>
              <w:rPr>
                <w:color w:val="000000"/>
                <w:shd w:val="clear" w:color="auto" w:fill="FFFFFF"/>
              </w:rPr>
            </w:pPr>
            <w:r w:rsidRPr="00983267">
              <w:t xml:space="preserve">Monologická (výklad, přednáška, instruktáž), </w:t>
            </w:r>
            <w:r w:rsidR="005D1586" w:rsidRPr="00983267">
              <w:rPr>
                <w:color w:val="000000"/>
                <w:shd w:val="clear" w:color="auto" w:fill="FFFFFF"/>
              </w:rPr>
              <w:t>Cvičení na počítači</w:t>
            </w:r>
          </w:p>
          <w:p w14:paraId="04267F4E" w14:textId="77777777" w:rsidR="00B75B98" w:rsidRDefault="00B75B98" w:rsidP="00F8305C">
            <w:pPr>
              <w:jc w:val="both"/>
              <w:rPr>
                <w:color w:val="000000"/>
                <w:shd w:val="clear" w:color="auto" w:fill="FFFFFF"/>
              </w:rPr>
            </w:pPr>
          </w:p>
          <w:p w14:paraId="604A5C39" w14:textId="77777777" w:rsidR="005110DD" w:rsidRPr="000C69A4" w:rsidRDefault="005110DD" w:rsidP="00F8305C">
            <w:pPr>
              <w:jc w:val="both"/>
              <w:rPr>
                <w:b/>
                <w:bCs/>
              </w:rPr>
            </w:pPr>
            <w:r w:rsidRPr="000C69A4">
              <w:rPr>
                <w:b/>
                <w:bCs/>
              </w:rPr>
              <w:t>Pro dosažení odborných dovedností jsou užívány vyučovací metody:</w:t>
            </w:r>
          </w:p>
          <w:p w14:paraId="47EA0488" w14:textId="1E95FEC8" w:rsidR="005110DD" w:rsidRPr="00644201" w:rsidRDefault="00B75B98" w:rsidP="00F8305C">
            <w:pPr>
              <w:rPr>
                <w:color w:val="000000"/>
                <w:shd w:val="clear" w:color="auto" w:fill="FFFFFF"/>
              </w:rPr>
            </w:pPr>
            <w:r w:rsidRPr="00644201">
              <w:rPr>
                <w:color w:val="000000"/>
                <w:shd w:val="clear" w:color="auto" w:fill="FFFFFF"/>
              </w:rPr>
              <w:t>Praktické procvičování, Individuální práce studentů</w:t>
            </w:r>
          </w:p>
          <w:p w14:paraId="696BFD67" w14:textId="77777777" w:rsidR="002255E4" w:rsidRPr="00644201" w:rsidRDefault="002255E4" w:rsidP="00F8305C">
            <w:pPr>
              <w:pStyle w:val="Nadpis5"/>
              <w:spacing w:before="0"/>
              <w:rPr>
                <w:rFonts w:ascii="Times New Roman" w:eastAsia="Times New Roman" w:hAnsi="Times New Roman" w:cs="Times New Roman"/>
                <w:b/>
                <w:bCs/>
                <w:color w:val="auto"/>
              </w:rPr>
            </w:pPr>
          </w:p>
          <w:p w14:paraId="77BCC173" w14:textId="509B1B1D" w:rsidR="005110DD" w:rsidRPr="00644201" w:rsidRDefault="005110DD" w:rsidP="00F8305C">
            <w:pPr>
              <w:pStyle w:val="Nadpis5"/>
              <w:spacing w:before="0"/>
              <w:rPr>
                <w:rFonts w:ascii="Times New Roman" w:eastAsia="Times New Roman" w:hAnsi="Times New Roman" w:cs="Times New Roman"/>
                <w:b/>
                <w:bCs/>
                <w:color w:val="auto"/>
              </w:rPr>
            </w:pPr>
            <w:r w:rsidRPr="00644201">
              <w:rPr>
                <w:rFonts w:ascii="Times New Roman" w:eastAsia="Times New Roman" w:hAnsi="Times New Roman" w:cs="Times New Roman"/>
                <w:b/>
                <w:bCs/>
                <w:color w:val="auto"/>
              </w:rPr>
              <w:t>Očekávané výsledky učení dosažené studiem předmětu jsou ověřovány hodnoticími metodami:</w:t>
            </w:r>
          </w:p>
          <w:p w14:paraId="1F565622" w14:textId="35816F47" w:rsidR="005110DD" w:rsidRPr="00B75B98" w:rsidRDefault="00B75B98" w:rsidP="00F8305C">
            <w:pPr>
              <w:jc w:val="both"/>
              <w:rPr>
                <w:color w:val="000000"/>
              </w:rPr>
            </w:pPr>
            <w:r w:rsidRPr="00644201">
              <w:rPr>
                <w:color w:val="000000"/>
                <w:shd w:val="clear" w:color="auto" w:fill="FFFFFF"/>
              </w:rPr>
              <w:t xml:space="preserve">Ústní zkouška, </w:t>
            </w:r>
            <w:r w:rsidR="00AC15DC" w:rsidRPr="00644201">
              <w:rPr>
                <w:color w:val="000000"/>
              </w:rPr>
              <w:t>Známkou</w:t>
            </w:r>
          </w:p>
          <w:p w14:paraId="4E332BD8" w14:textId="6EE53866" w:rsidR="005110DD" w:rsidRDefault="005110DD" w:rsidP="00F8305C">
            <w:pPr>
              <w:jc w:val="both"/>
              <w:rPr>
                <w:strike/>
                <w:color w:val="000000"/>
              </w:rPr>
            </w:pPr>
          </w:p>
          <w:p w14:paraId="1C25E0FA" w14:textId="11D21CDD" w:rsidR="005110DD" w:rsidRPr="000C69A4" w:rsidRDefault="00910D1F" w:rsidP="00F8305C">
            <w:pPr>
              <w:jc w:val="both"/>
              <w:rPr>
                <w:b/>
                <w:bCs/>
                <w:u w:val="single"/>
              </w:rPr>
            </w:pPr>
            <w:r w:rsidRPr="000C69A4">
              <w:rPr>
                <w:b/>
                <w:bCs/>
                <w:u w:val="single"/>
              </w:rPr>
              <w:t>P</w:t>
            </w:r>
            <w:r w:rsidR="005110DD" w:rsidRPr="000C69A4">
              <w:rPr>
                <w:b/>
                <w:bCs/>
                <w:u w:val="single"/>
              </w:rPr>
              <w:t>oužívané didaktické prostředky</w:t>
            </w:r>
          </w:p>
          <w:p w14:paraId="743492AF" w14:textId="77777777" w:rsidR="005110DD" w:rsidRPr="0071371D" w:rsidRDefault="005110DD" w:rsidP="00F8305C">
            <w:pPr>
              <w:jc w:val="both"/>
            </w:pPr>
            <w:r w:rsidRPr="000C69A4">
              <w:t xml:space="preserve">Při výuce jsou využívány technické výukové prostředky – vizuální/audiovizuální prostředky výpočetní a prezentační </w:t>
            </w:r>
            <w:r w:rsidRPr="00CA2F1A">
              <w:t>techniky, materiální vybavení poslucháren, seminárních a odborných učeben a laboratoří a moderní učební pomůcky, zejm. dataprojekce, on-line nástroje, zdroje odborné literatury, databáze, výukové počítačové programy, prezentace, videozáznamy, modely aj.</w:t>
            </w:r>
          </w:p>
          <w:p w14:paraId="1FEC48CD" w14:textId="77777777" w:rsidR="005110DD" w:rsidRPr="0071371D" w:rsidRDefault="005110DD" w:rsidP="00F8305C">
            <w:pPr>
              <w:jc w:val="both"/>
            </w:pPr>
          </w:p>
          <w:p w14:paraId="46B19273" w14:textId="17B6B989" w:rsidR="005110DD"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 xml:space="preserve">Jako výuková platforma a platforma pro sdílení výukových materiálů slouží </w:t>
            </w:r>
            <w:r w:rsidRPr="00AD7980">
              <w:lastRenderedPageBreak/>
              <w:t>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052409B5"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7548D7DA" w14:textId="77777777" w:rsidR="005110DD" w:rsidRDefault="005110DD" w:rsidP="00F8305C">
            <w:pPr>
              <w:jc w:val="both"/>
            </w:pPr>
            <w:r>
              <w:rPr>
                <w:b/>
              </w:rPr>
              <w:lastRenderedPageBreak/>
              <w:t>Studijní literatura a studijní pomůcky</w:t>
            </w:r>
          </w:p>
        </w:tc>
        <w:tc>
          <w:tcPr>
            <w:tcW w:w="6202" w:type="dxa"/>
            <w:gridSpan w:val="10"/>
            <w:tcBorders>
              <w:top w:val="single" w:sz="4" w:space="0" w:color="auto"/>
              <w:bottom w:val="nil"/>
            </w:tcBorders>
          </w:tcPr>
          <w:p w14:paraId="068DB34B" w14:textId="77777777" w:rsidR="005110DD" w:rsidRDefault="005110DD" w:rsidP="00F8305C">
            <w:pPr>
              <w:jc w:val="both"/>
            </w:pPr>
          </w:p>
        </w:tc>
      </w:tr>
      <w:tr w:rsidR="005110DD" w14:paraId="68308E40" w14:textId="77777777" w:rsidTr="001041BE">
        <w:trPr>
          <w:gridBefore w:val="1"/>
          <w:gridAfter w:val="1"/>
          <w:wBefore w:w="393" w:type="dxa"/>
          <w:wAfter w:w="101" w:type="dxa"/>
          <w:trHeight w:val="1497"/>
        </w:trPr>
        <w:tc>
          <w:tcPr>
            <w:tcW w:w="9855" w:type="dxa"/>
            <w:gridSpan w:val="15"/>
            <w:tcBorders>
              <w:top w:val="nil"/>
            </w:tcBorders>
          </w:tcPr>
          <w:p w14:paraId="3EFFE7E3" w14:textId="2BE27985" w:rsidR="005110DD" w:rsidRPr="00B75B98" w:rsidRDefault="005110DD" w:rsidP="00B75B98">
            <w:pPr>
              <w:jc w:val="both"/>
              <w:rPr>
                <w:u w:val="single"/>
              </w:rPr>
            </w:pPr>
            <w:r w:rsidRPr="00FC233B">
              <w:rPr>
                <w:u w:val="single"/>
              </w:rPr>
              <w:t>Povinná literatura:</w:t>
            </w:r>
          </w:p>
          <w:p w14:paraId="7EF410D0" w14:textId="0DFA60F8" w:rsidR="00B75B98" w:rsidRPr="00B75B98" w:rsidRDefault="00B75B98" w:rsidP="00B75B98">
            <w:pPr>
              <w:shd w:val="clear" w:color="auto" w:fill="FFFFFF"/>
              <w:jc w:val="both"/>
              <w:rPr>
                <w:color w:val="000000"/>
              </w:rPr>
            </w:pPr>
            <w:r w:rsidRPr="00B75B98">
              <w:rPr>
                <w:color w:val="000000"/>
              </w:rPr>
              <w:t xml:space="preserve">LEPŠ, J., ŠMILAUER, P. Biostatistika. </w:t>
            </w:r>
            <w:r>
              <w:rPr>
                <w:color w:val="000000"/>
              </w:rPr>
              <w:t xml:space="preserve">Praha: </w:t>
            </w:r>
            <w:r w:rsidRPr="00B75B98">
              <w:rPr>
                <w:color w:val="000000"/>
              </w:rPr>
              <w:t>EPISTEME,</w:t>
            </w:r>
            <w:r>
              <w:rPr>
                <w:color w:val="000000"/>
              </w:rPr>
              <w:t xml:space="preserve"> </w:t>
            </w:r>
            <w:r w:rsidRPr="00B75B98">
              <w:rPr>
                <w:color w:val="000000"/>
              </w:rPr>
              <w:t>2016. ISBN 978-80-7394-587-9.</w:t>
            </w:r>
          </w:p>
          <w:p w14:paraId="548A1139" w14:textId="799D84A0" w:rsidR="00B75B98" w:rsidRPr="00B75B98" w:rsidRDefault="00B75B98" w:rsidP="00B75B98">
            <w:pPr>
              <w:shd w:val="clear" w:color="auto" w:fill="FFFFFF"/>
              <w:jc w:val="both"/>
              <w:rPr>
                <w:color w:val="000000"/>
              </w:rPr>
            </w:pPr>
            <w:r w:rsidRPr="00B75B98">
              <w:rPr>
                <w:color w:val="000000"/>
              </w:rPr>
              <w:t>McCLAVE, J.T., SINCICH, T.T. Statistics. Cambridge: Pearson Publishing, 2012. ISBN 0321755936.</w:t>
            </w:r>
          </w:p>
          <w:p w14:paraId="4FC3AA1F" w14:textId="5F3817A4" w:rsidR="00B75B98" w:rsidRPr="00644201" w:rsidRDefault="00B75B98" w:rsidP="00B75B98">
            <w:pPr>
              <w:shd w:val="clear" w:color="auto" w:fill="FFFFFF"/>
              <w:jc w:val="both"/>
              <w:rPr>
                <w:color w:val="000000"/>
              </w:rPr>
            </w:pPr>
            <w:r w:rsidRPr="00644201">
              <w:rPr>
                <w:color w:val="000000"/>
              </w:rPr>
              <w:t>NEUBAUER, J., SEDLAČÍK, M., KŘÍŽ, O. Základy statistiky. Praha: Grada, 2016. ISBN 978-80-247-5786-5.</w:t>
            </w:r>
          </w:p>
          <w:p w14:paraId="15613053" w14:textId="17BA5337" w:rsidR="00644201" w:rsidRPr="00644201" w:rsidRDefault="00644201" w:rsidP="00644201">
            <w:pPr>
              <w:jc w:val="both"/>
            </w:pPr>
            <w:r w:rsidRPr="00644201">
              <w:t xml:space="preserve">TRIOLA, M. Elementary Statistics. </w:t>
            </w:r>
            <w:r w:rsidRPr="00644201">
              <w:rPr>
                <w:color w:val="000000"/>
              </w:rPr>
              <w:t>Cambridge: Pearson Publishing, 2017. ISBN 9780134462455.</w:t>
            </w:r>
          </w:p>
          <w:p w14:paraId="4B1A2A4D" w14:textId="77777777" w:rsidR="00B75B98" w:rsidRDefault="00B75B98" w:rsidP="00B75B98">
            <w:pPr>
              <w:jc w:val="both"/>
            </w:pPr>
          </w:p>
          <w:p w14:paraId="2DC6E44B" w14:textId="77777777" w:rsidR="005110DD" w:rsidRPr="00FC233B" w:rsidRDefault="005110DD" w:rsidP="00B75B98">
            <w:pPr>
              <w:jc w:val="both"/>
              <w:rPr>
                <w:u w:val="single"/>
              </w:rPr>
            </w:pPr>
            <w:r w:rsidRPr="00FC233B">
              <w:rPr>
                <w:u w:val="single"/>
              </w:rPr>
              <w:t>Doporučená literatura:</w:t>
            </w:r>
          </w:p>
          <w:p w14:paraId="29BFF769" w14:textId="3F17ACC1" w:rsidR="00B75B98" w:rsidRDefault="00B75B98" w:rsidP="00B75B98">
            <w:pPr>
              <w:shd w:val="clear" w:color="auto" w:fill="FFFFFF"/>
              <w:jc w:val="both"/>
              <w:rPr>
                <w:color w:val="000000"/>
              </w:rPr>
            </w:pPr>
            <w:r w:rsidRPr="00B75B98">
              <w:rPr>
                <w:color w:val="000000"/>
              </w:rPr>
              <w:t xml:space="preserve">BUDÍKOVÁ, M., KRÁLOVÁ, M., MAROŠ, B. Průvodce základními statistickými metodami. Praha: Grada, 2010. </w:t>
            </w:r>
            <w:r>
              <w:rPr>
                <w:color w:val="000000"/>
              </w:rPr>
              <w:t>I</w:t>
            </w:r>
            <w:r w:rsidRPr="00B75B98">
              <w:rPr>
                <w:color w:val="000000"/>
              </w:rPr>
              <w:t>SBN 9788024732435.</w:t>
            </w:r>
          </w:p>
          <w:p w14:paraId="021FF6FC" w14:textId="77777777" w:rsidR="000969AF" w:rsidRPr="00212548" w:rsidRDefault="000969AF" w:rsidP="000969AF">
            <w:pPr>
              <w:jc w:val="both"/>
            </w:pPr>
            <w:r w:rsidRPr="00212548">
              <w:t>WITTE, R.S., WITTE, J.S. </w:t>
            </w:r>
            <w:r w:rsidRPr="00212548">
              <w:rPr>
                <w:iCs/>
              </w:rPr>
              <w:t>Statistics</w:t>
            </w:r>
            <w:r w:rsidRPr="00212548">
              <w:t xml:space="preserve">. 11th Ed. New York: Wiley, 2017. ISBN 978-1119386056. </w:t>
            </w:r>
          </w:p>
          <w:p w14:paraId="7C7908B5" w14:textId="4927463A" w:rsidR="00B75B98" w:rsidRPr="00B75B98" w:rsidRDefault="00B75B98" w:rsidP="00B75B98">
            <w:pPr>
              <w:shd w:val="clear" w:color="auto" w:fill="FFFFFF"/>
              <w:jc w:val="both"/>
              <w:rPr>
                <w:color w:val="000000"/>
              </w:rPr>
            </w:pPr>
            <w:r w:rsidRPr="00B75B98">
              <w:rPr>
                <w:color w:val="000000"/>
              </w:rPr>
              <w:t>FREEDMAN, D., PISANI, R. Statistics</w:t>
            </w:r>
            <w:r>
              <w:rPr>
                <w:color w:val="000000"/>
              </w:rPr>
              <w:t>.</w:t>
            </w:r>
            <w:r w:rsidRPr="00B75B98">
              <w:rPr>
                <w:color w:val="000000"/>
              </w:rPr>
              <w:t xml:space="preserve"> 4th </w:t>
            </w:r>
            <w:r>
              <w:rPr>
                <w:color w:val="000000"/>
              </w:rPr>
              <w:t>E</w:t>
            </w:r>
            <w:r w:rsidRPr="00B75B98">
              <w:rPr>
                <w:color w:val="000000"/>
              </w:rPr>
              <w:t>d. W.W. Norton &amp; Company, 2007. ISBN 978-0393929720.</w:t>
            </w:r>
          </w:p>
          <w:p w14:paraId="4230E0E5" w14:textId="104721F4" w:rsidR="005110DD" w:rsidRPr="00D22542" w:rsidRDefault="00B75B98" w:rsidP="00B75B98">
            <w:pPr>
              <w:shd w:val="clear" w:color="auto" w:fill="FFFFFF"/>
              <w:jc w:val="both"/>
            </w:pPr>
            <w:r w:rsidRPr="00B75B98">
              <w:rPr>
                <w:color w:val="000000"/>
              </w:rPr>
              <w:t>ANDĚL, J. Základy matematické statistiky. Praha: MatfyzPress, 2011. ISBN 9788073781620.</w:t>
            </w:r>
          </w:p>
        </w:tc>
      </w:tr>
      <w:tr w:rsidR="005110DD" w14:paraId="63626774"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29CE1E05" w14:textId="77777777" w:rsidR="005110DD" w:rsidRDefault="005110DD" w:rsidP="00F8305C">
            <w:pPr>
              <w:jc w:val="center"/>
              <w:rPr>
                <w:b/>
              </w:rPr>
            </w:pPr>
            <w:r>
              <w:rPr>
                <w:b/>
              </w:rPr>
              <w:t>Informace ke kombinované nebo distanční formě</w:t>
            </w:r>
          </w:p>
        </w:tc>
      </w:tr>
      <w:tr w:rsidR="005110DD" w14:paraId="112B62BF"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5127AB7A" w14:textId="77777777" w:rsidR="005110DD" w:rsidRDefault="005110DD" w:rsidP="00F8305C">
            <w:pPr>
              <w:jc w:val="both"/>
            </w:pPr>
            <w:r>
              <w:rPr>
                <w:b/>
              </w:rPr>
              <w:t>Rozsah konzultací (soustředění)</w:t>
            </w:r>
          </w:p>
        </w:tc>
        <w:tc>
          <w:tcPr>
            <w:tcW w:w="889" w:type="dxa"/>
            <w:tcBorders>
              <w:top w:val="single" w:sz="2" w:space="0" w:color="auto"/>
            </w:tcBorders>
          </w:tcPr>
          <w:p w14:paraId="79EA3518" w14:textId="5026D89E" w:rsidR="005110DD" w:rsidRDefault="00766418" w:rsidP="00766418">
            <w:pPr>
              <w:jc w:val="center"/>
            </w:pPr>
            <w:r>
              <w:t>8</w:t>
            </w:r>
          </w:p>
        </w:tc>
        <w:tc>
          <w:tcPr>
            <w:tcW w:w="4179" w:type="dxa"/>
            <w:gridSpan w:val="7"/>
            <w:tcBorders>
              <w:top w:val="single" w:sz="2" w:space="0" w:color="auto"/>
            </w:tcBorders>
            <w:shd w:val="clear" w:color="auto" w:fill="F7CAAC"/>
          </w:tcPr>
          <w:p w14:paraId="2903C864" w14:textId="77777777" w:rsidR="005110DD" w:rsidRDefault="005110DD" w:rsidP="00F8305C">
            <w:pPr>
              <w:jc w:val="both"/>
              <w:rPr>
                <w:b/>
              </w:rPr>
            </w:pPr>
            <w:r>
              <w:rPr>
                <w:b/>
              </w:rPr>
              <w:t xml:space="preserve">hodin </w:t>
            </w:r>
          </w:p>
        </w:tc>
      </w:tr>
      <w:tr w:rsidR="005110DD" w14:paraId="3D89F7A7" w14:textId="77777777" w:rsidTr="001041BE">
        <w:trPr>
          <w:gridBefore w:val="1"/>
          <w:gridAfter w:val="1"/>
          <w:wBefore w:w="393" w:type="dxa"/>
          <w:wAfter w:w="101" w:type="dxa"/>
        </w:trPr>
        <w:tc>
          <w:tcPr>
            <w:tcW w:w="9855" w:type="dxa"/>
            <w:gridSpan w:val="15"/>
            <w:shd w:val="clear" w:color="auto" w:fill="F7CAAC"/>
          </w:tcPr>
          <w:p w14:paraId="4877F8A0" w14:textId="77777777" w:rsidR="005110DD" w:rsidRDefault="005110DD" w:rsidP="00F8305C">
            <w:pPr>
              <w:jc w:val="both"/>
              <w:rPr>
                <w:b/>
              </w:rPr>
            </w:pPr>
            <w:r>
              <w:rPr>
                <w:b/>
              </w:rPr>
              <w:t>Informace o způsobu kontaktu s vyučujícím</w:t>
            </w:r>
          </w:p>
        </w:tc>
      </w:tr>
      <w:tr w:rsidR="005110DD" w14:paraId="2D4D4658" w14:textId="77777777" w:rsidTr="001041BE">
        <w:trPr>
          <w:gridBefore w:val="1"/>
          <w:gridAfter w:val="1"/>
          <w:wBefore w:w="393" w:type="dxa"/>
          <w:wAfter w:w="101" w:type="dxa"/>
          <w:trHeight w:val="1373"/>
        </w:trPr>
        <w:tc>
          <w:tcPr>
            <w:tcW w:w="9855" w:type="dxa"/>
            <w:gridSpan w:val="15"/>
          </w:tcPr>
          <w:p w14:paraId="43ACFC85" w14:textId="26BA0856" w:rsidR="00D55912" w:rsidRPr="00CE6F38" w:rsidRDefault="00D55912" w:rsidP="00D55912">
            <w:pPr>
              <w:pStyle w:val="TableParagraph"/>
              <w:spacing w:line="240" w:lineRule="auto"/>
              <w:ind w:left="0"/>
              <w:rPr>
                <w:sz w:val="20"/>
                <w:szCs w:val="20"/>
              </w:rPr>
            </w:pPr>
            <w:r w:rsidRPr="00644201">
              <w:rPr>
                <w:sz w:val="20"/>
                <w:szCs w:val="20"/>
              </w:rPr>
              <w:t xml:space="preserve">Studenti se účastní výuky, kde je jim redukovanou formou prezentována látka dle anotace předmětu. Výuka je realizována v blocích. Studentům budou určeny části učiva k samostatnému nastudování. </w:t>
            </w:r>
            <w:r w:rsidR="00644201" w:rsidRPr="00644201">
              <w:rPr>
                <w:sz w:val="20"/>
                <w:szCs w:val="20"/>
              </w:rPr>
              <w:t xml:space="preserve">Studenti mají zpřístupněny vzorové příklady k řešení doma. </w:t>
            </w:r>
            <w:r w:rsidRPr="00644201">
              <w:rPr>
                <w:sz w:val="20"/>
                <w:szCs w:val="20"/>
              </w:rPr>
              <w:t>Konzultace</w:t>
            </w:r>
            <w:r w:rsidRPr="00CE6F38">
              <w:rPr>
                <w:sz w:val="20"/>
                <w:szCs w:val="20"/>
              </w:rPr>
              <w:t xml:space="preserve"> jsou možné v rámci výuky nebo lze vyučujícího kontaktovat viz</w:t>
            </w:r>
            <w:r w:rsidRPr="00CE6F38">
              <w:rPr>
                <w:spacing w:val="-2"/>
                <w:sz w:val="20"/>
                <w:szCs w:val="20"/>
              </w:rPr>
              <w:t xml:space="preserve"> </w:t>
            </w:r>
            <w:r w:rsidRPr="00CE6F38">
              <w:rPr>
                <w:sz w:val="20"/>
                <w:szCs w:val="20"/>
              </w:rPr>
              <w:t>níže.</w:t>
            </w:r>
          </w:p>
          <w:p w14:paraId="5E605547" w14:textId="77777777" w:rsidR="00D55912" w:rsidRPr="00CE6F38" w:rsidRDefault="00D55912" w:rsidP="00D55912"/>
          <w:p w14:paraId="30B47244" w14:textId="54EB6930" w:rsidR="00D55912" w:rsidRDefault="00D55912" w:rsidP="00D55912">
            <w:r w:rsidRPr="00CE6F38">
              <w:t xml:space="preserve">Možnosti </w:t>
            </w:r>
            <w:r w:rsidRPr="00F74241">
              <w:t>komunikace s vyučujícím:</w:t>
            </w:r>
            <w:r w:rsidR="00644201">
              <w:t xml:space="preserve"> </w:t>
            </w:r>
            <w:hyperlink r:id="rId66" w:history="1">
              <w:r w:rsidR="00F95029" w:rsidRPr="003B4A99">
                <w:rPr>
                  <w:rStyle w:val="Hypertextovodkaz"/>
                </w:rPr>
                <w:t>kutalkova@utb.cz,</w:t>
              </w:r>
            </w:hyperlink>
            <w:r w:rsidRPr="00F74241">
              <w:rPr>
                <w:spacing w:val="-6"/>
              </w:rPr>
              <w:t xml:space="preserve"> </w:t>
            </w:r>
            <w:r w:rsidRPr="00F74241">
              <w:t>576</w:t>
            </w:r>
            <w:r w:rsidRPr="00F74241">
              <w:rPr>
                <w:spacing w:val="-7"/>
              </w:rPr>
              <w:t xml:space="preserve"> </w:t>
            </w:r>
            <w:r w:rsidRPr="00F74241">
              <w:t>03</w:t>
            </w:r>
            <w:r w:rsidR="00F74241" w:rsidRPr="00F74241">
              <w:t>5</w:t>
            </w:r>
            <w:r w:rsidRPr="00F74241">
              <w:rPr>
                <w:spacing w:val="-5"/>
              </w:rPr>
              <w:t> </w:t>
            </w:r>
            <w:r w:rsidR="00F74241" w:rsidRPr="00F74241">
              <w:rPr>
                <w:spacing w:val="-4"/>
              </w:rPr>
              <w:t>104</w:t>
            </w:r>
            <w:r w:rsidRPr="00F74241">
              <w:rPr>
                <w:spacing w:val="-4"/>
              </w:rPr>
              <w:t>.</w:t>
            </w:r>
          </w:p>
          <w:p w14:paraId="70EEA03A" w14:textId="77777777" w:rsidR="005110DD" w:rsidRDefault="005110DD" w:rsidP="00F8305C">
            <w:pPr>
              <w:jc w:val="both"/>
            </w:pPr>
          </w:p>
          <w:p w14:paraId="0D85B3C1" w14:textId="77777777" w:rsidR="005110DD" w:rsidRDefault="005110DD" w:rsidP="00F8305C">
            <w:pPr>
              <w:jc w:val="both"/>
            </w:pPr>
          </w:p>
          <w:p w14:paraId="5D4DAF21" w14:textId="77777777" w:rsidR="005110DD" w:rsidRDefault="005110DD" w:rsidP="00F8305C">
            <w:pPr>
              <w:jc w:val="both"/>
            </w:pPr>
          </w:p>
          <w:p w14:paraId="084471CA" w14:textId="77777777" w:rsidR="005110DD" w:rsidRDefault="005110DD" w:rsidP="00F8305C">
            <w:pPr>
              <w:jc w:val="both"/>
            </w:pPr>
          </w:p>
          <w:p w14:paraId="44CDFBF8" w14:textId="77777777" w:rsidR="005110DD" w:rsidRDefault="005110DD" w:rsidP="00F8305C">
            <w:pPr>
              <w:jc w:val="both"/>
            </w:pPr>
          </w:p>
          <w:p w14:paraId="2D482BAB" w14:textId="77777777" w:rsidR="005110DD" w:rsidRDefault="005110DD" w:rsidP="00F8305C">
            <w:pPr>
              <w:jc w:val="both"/>
            </w:pPr>
          </w:p>
          <w:p w14:paraId="44BFF90A" w14:textId="77777777" w:rsidR="005110DD" w:rsidRDefault="005110DD" w:rsidP="00F8305C">
            <w:pPr>
              <w:jc w:val="both"/>
            </w:pPr>
          </w:p>
          <w:p w14:paraId="13C1DE23" w14:textId="77777777" w:rsidR="005110DD" w:rsidRDefault="005110DD" w:rsidP="00F8305C">
            <w:pPr>
              <w:jc w:val="both"/>
            </w:pPr>
          </w:p>
          <w:p w14:paraId="0F738E9A" w14:textId="79596A3A" w:rsidR="005110DD" w:rsidRDefault="005110DD" w:rsidP="00F8305C">
            <w:pPr>
              <w:jc w:val="both"/>
            </w:pPr>
          </w:p>
          <w:p w14:paraId="764D203D" w14:textId="07DAB707" w:rsidR="00F95029" w:rsidRDefault="00F95029" w:rsidP="00F8305C">
            <w:pPr>
              <w:jc w:val="both"/>
            </w:pPr>
          </w:p>
          <w:p w14:paraId="6CAC4C8D" w14:textId="2901A23A" w:rsidR="00F95029" w:rsidRDefault="00F95029" w:rsidP="00F8305C">
            <w:pPr>
              <w:jc w:val="both"/>
            </w:pPr>
          </w:p>
          <w:p w14:paraId="3EB95F37" w14:textId="68869A25" w:rsidR="00F95029" w:rsidRDefault="00F95029" w:rsidP="00F8305C">
            <w:pPr>
              <w:jc w:val="both"/>
            </w:pPr>
          </w:p>
          <w:p w14:paraId="0ED45D21" w14:textId="04056CBF" w:rsidR="00F95029" w:rsidRDefault="00F95029" w:rsidP="00F8305C">
            <w:pPr>
              <w:jc w:val="both"/>
            </w:pPr>
          </w:p>
          <w:p w14:paraId="5F297FE0" w14:textId="561B9FD2" w:rsidR="00F95029" w:rsidRDefault="00F95029" w:rsidP="00F8305C">
            <w:pPr>
              <w:jc w:val="both"/>
            </w:pPr>
          </w:p>
          <w:p w14:paraId="7CCF2742" w14:textId="3222055D" w:rsidR="00F95029" w:rsidRDefault="00F95029" w:rsidP="00F8305C">
            <w:pPr>
              <w:jc w:val="both"/>
            </w:pPr>
          </w:p>
          <w:p w14:paraId="5E349A53" w14:textId="23113E51" w:rsidR="00F95029" w:rsidRDefault="00F95029" w:rsidP="00F8305C">
            <w:pPr>
              <w:jc w:val="both"/>
            </w:pPr>
          </w:p>
          <w:p w14:paraId="67906CEF" w14:textId="2AAFFFEA" w:rsidR="00F95029" w:rsidRDefault="00F95029" w:rsidP="00F8305C">
            <w:pPr>
              <w:jc w:val="both"/>
            </w:pPr>
          </w:p>
          <w:p w14:paraId="3CF98DD9" w14:textId="4CC38F81" w:rsidR="00F95029" w:rsidRDefault="00F95029" w:rsidP="00F8305C">
            <w:pPr>
              <w:jc w:val="both"/>
            </w:pPr>
          </w:p>
          <w:p w14:paraId="05652142" w14:textId="13B988D7" w:rsidR="00F95029" w:rsidRDefault="00F95029" w:rsidP="00F8305C">
            <w:pPr>
              <w:jc w:val="both"/>
            </w:pPr>
          </w:p>
          <w:p w14:paraId="4FC36BDB" w14:textId="170DA2E7" w:rsidR="00F95029" w:rsidRDefault="00F95029" w:rsidP="00F8305C">
            <w:pPr>
              <w:jc w:val="both"/>
            </w:pPr>
          </w:p>
          <w:p w14:paraId="012F3271" w14:textId="0AAEC736" w:rsidR="00F95029" w:rsidRDefault="00F95029" w:rsidP="00F8305C">
            <w:pPr>
              <w:jc w:val="both"/>
            </w:pPr>
          </w:p>
          <w:p w14:paraId="6E1D11E5" w14:textId="6C447B22" w:rsidR="00F95029" w:rsidRDefault="00F95029" w:rsidP="00F8305C">
            <w:pPr>
              <w:jc w:val="both"/>
            </w:pPr>
          </w:p>
          <w:p w14:paraId="1A34B007" w14:textId="7251CCF0" w:rsidR="00F95029" w:rsidRDefault="00F95029" w:rsidP="00F8305C">
            <w:pPr>
              <w:jc w:val="both"/>
            </w:pPr>
          </w:p>
          <w:p w14:paraId="47300F91" w14:textId="19D21B99" w:rsidR="00F95029" w:rsidRDefault="00F95029" w:rsidP="00F8305C">
            <w:pPr>
              <w:jc w:val="both"/>
            </w:pPr>
          </w:p>
          <w:p w14:paraId="2C7981F8" w14:textId="4C7BC236" w:rsidR="00F95029" w:rsidRDefault="00F95029" w:rsidP="00F8305C">
            <w:pPr>
              <w:jc w:val="both"/>
            </w:pPr>
          </w:p>
          <w:p w14:paraId="42D67785" w14:textId="38B4045B" w:rsidR="00F95029" w:rsidRDefault="00F95029" w:rsidP="00F8305C">
            <w:pPr>
              <w:jc w:val="both"/>
            </w:pPr>
          </w:p>
          <w:p w14:paraId="6D17E522" w14:textId="48BE2D88" w:rsidR="00F95029" w:rsidRDefault="00F95029" w:rsidP="00F8305C">
            <w:pPr>
              <w:jc w:val="both"/>
            </w:pPr>
          </w:p>
          <w:p w14:paraId="42E58EB3" w14:textId="7BA05020" w:rsidR="00F95029" w:rsidRDefault="00F95029" w:rsidP="00F8305C">
            <w:pPr>
              <w:jc w:val="both"/>
            </w:pPr>
          </w:p>
          <w:p w14:paraId="502ED96E" w14:textId="305829E7" w:rsidR="00F95029" w:rsidRDefault="00F95029" w:rsidP="00F8305C">
            <w:pPr>
              <w:jc w:val="both"/>
            </w:pPr>
          </w:p>
          <w:p w14:paraId="414C4DB2" w14:textId="274D8A25" w:rsidR="00F95029" w:rsidRDefault="00F95029" w:rsidP="00F8305C">
            <w:pPr>
              <w:jc w:val="both"/>
            </w:pPr>
          </w:p>
          <w:p w14:paraId="64B9772B" w14:textId="3A1DA2A2" w:rsidR="00F95029" w:rsidRDefault="00F95029" w:rsidP="00F8305C">
            <w:pPr>
              <w:jc w:val="both"/>
            </w:pPr>
          </w:p>
          <w:p w14:paraId="1DF4FDEA" w14:textId="5ABDC469" w:rsidR="00F95029" w:rsidRDefault="00F95029" w:rsidP="00F8305C">
            <w:pPr>
              <w:jc w:val="both"/>
            </w:pPr>
          </w:p>
          <w:p w14:paraId="3D24D825" w14:textId="4984E1C7" w:rsidR="00F95029" w:rsidRDefault="00F95029" w:rsidP="00F8305C">
            <w:pPr>
              <w:jc w:val="both"/>
            </w:pPr>
          </w:p>
          <w:p w14:paraId="09D65D12" w14:textId="7FBD43D7" w:rsidR="00F95029" w:rsidRDefault="00F95029" w:rsidP="00F8305C">
            <w:pPr>
              <w:jc w:val="both"/>
            </w:pPr>
          </w:p>
          <w:p w14:paraId="1AE09A2D" w14:textId="3587689F" w:rsidR="00F95029" w:rsidRDefault="00F95029" w:rsidP="00F8305C">
            <w:pPr>
              <w:jc w:val="both"/>
            </w:pPr>
          </w:p>
          <w:p w14:paraId="26C55F0D" w14:textId="7CDC2D8A" w:rsidR="00F95029" w:rsidRDefault="00F95029" w:rsidP="00F8305C">
            <w:pPr>
              <w:jc w:val="both"/>
            </w:pPr>
          </w:p>
          <w:p w14:paraId="25CC13B3" w14:textId="211C8A94" w:rsidR="00F95029" w:rsidRDefault="00F95029" w:rsidP="00F8305C">
            <w:pPr>
              <w:jc w:val="both"/>
            </w:pPr>
          </w:p>
          <w:p w14:paraId="5EFD0D5B" w14:textId="2CF641BD" w:rsidR="00F95029" w:rsidRDefault="00F95029" w:rsidP="00F8305C">
            <w:pPr>
              <w:jc w:val="both"/>
            </w:pPr>
          </w:p>
          <w:p w14:paraId="7E44B5CA" w14:textId="2CFF0730" w:rsidR="00F95029" w:rsidRDefault="00F95029" w:rsidP="00F8305C">
            <w:pPr>
              <w:jc w:val="both"/>
            </w:pPr>
          </w:p>
          <w:p w14:paraId="5F327206" w14:textId="5B0ED109" w:rsidR="00F95029" w:rsidRDefault="00F95029" w:rsidP="00F8305C">
            <w:pPr>
              <w:jc w:val="both"/>
            </w:pPr>
          </w:p>
        </w:tc>
      </w:tr>
      <w:tr w:rsidR="005110DD" w14:paraId="5B364507"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387AD47B" w14:textId="77777777" w:rsidR="005110DD" w:rsidRDefault="005110DD" w:rsidP="00F8305C">
            <w:pPr>
              <w:jc w:val="both"/>
              <w:rPr>
                <w:b/>
                <w:sz w:val="28"/>
              </w:rPr>
            </w:pPr>
            <w:r>
              <w:lastRenderedPageBreak/>
              <w:br w:type="page"/>
            </w:r>
            <w:r>
              <w:rPr>
                <w:b/>
                <w:sz w:val="28"/>
              </w:rPr>
              <w:t>B-III – Charakteristika studijního předmětu</w:t>
            </w:r>
          </w:p>
        </w:tc>
      </w:tr>
      <w:tr w:rsidR="005110DD" w14:paraId="1AA815F1"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4C030F49"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2C6E3305" w14:textId="7F105CE5" w:rsidR="005110DD" w:rsidRPr="0062291E" w:rsidRDefault="0062291E" w:rsidP="00F8305C">
            <w:pPr>
              <w:jc w:val="both"/>
              <w:rPr>
                <w:b/>
                <w:bCs/>
              </w:rPr>
            </w:pPr>
            <w:bookmarkStart w:id="275" w:name="Fyzika_III"/>
            <w:bookmarkEnd w:id="275"/>
            <w:r w:rsidRPr="0062291E">
              <w:rPr>
                <w:b/>
                <w:bCs/>
              </w:rPr>
              <w:t>Fyzika III</w:t>
            </w:r>
          </w:p>
        </w:tc>
      </w:tr>
      <w:tr w:rsidR="005110DD" w14:paraId="6C1110C8" w14:textId="77777777" w:rsidTr="001041BE">
        <w:trPr>
          <w:gridBefore w:val="1"/>
          <w:gridAfter w:val="1"/>
          <w:wBefore w:w="393" w:type="dxa"/>
          <w:wAfter w:w="101" w:type="dxa"/>
        </w:trPr>
        <w:tc>
          <w:tcPr>
            <w:tcW w:w="3435" w:type="dxa"/>
            <w:gridSpan w:val="4"/>
            <w:shd w:val="clear" w:color="auto" w:fill="F7CAAC"/>
          </w:tcPr>
          <w:p w14:paraId="3D5E9132" w14:textId="77777777" w:rsidR="005110DD" w:rsidRDefault="005110DD" w:rsidP="00F8305C">
            <w:pPr>
              <w:jc w:val="both"/>
              <w:rPr>
                <w:b/>
              </w:rPr>
            </w:pPr>
            <w:r>
              <w:rPr>
                <w:b/>
              </w:rPr>
              <w:t>Typ předmětu</w:t>
            </w:r>
          </w:p>
        </w:tc>
        <w:tc>
          <w:tcPr>
            <w:tcW w:w="3057" w:type="dxa"/>
            <w:gridSpan w:val="6"/>
          </w:tcPr>
          <w:p w14:paraId="6FF5126A" w14:textId="77777777" w:rsidR="005110DD" w:rsidRDefault="005110DD" w:rsidP="00F8305C">
            <w:pPr>
              <w:jc w:val="both"/>
            </w:pPr>
            <w:r>
              <w:t>povinný</w:t>
            </w:r>
          </w:p>
        </w:tc>
        <w:tc>
          <w:tcPr>
            <w:tcW w:w="2695" w:type="dxa"/>
            <w:gridSpan w:val="4"/>
            <w:shd w:val="clear" w:color="auto" w:fill="F7CAAC"/>
          </w:tcPr>
          <w:p w14:paraId="27D051E3" w14:textId="77777777" w:rsidR="005110DD" w:rsidRDefault="005110DD" w:rsidP="00F8305C">
            <w:pPr>
              <w:jc w:val="both"/>
            </w:pPr>
            <w:r>
              <w:rPr>
                <w:b/>
              </w:rPr>
              <w:t>doporučený ročník / semestr</w:t>
            </w:r>
          </w:p>
        </w:tc>
        <w:tc>
          <w:tcPr>
            <w:tcW w:w="668" w:type="dxa"/>
          </w:tcPr>
          <w:p w14:paraId="7DE24229" w14:textId="77777777" w:rsidR="005110DD" w:rsidRDefault="005110DD" w:rsidP="00F8305C">
            <w:pPr>
              <w:jc w:val="both"/>
            </w:pPr>
            <w:r>
              <w:t>2/LS</w:t>
            </w:r>
          </w:p>
        </w:tc>
      </w:tr>
      <w:tr w:rsidR="005110DD" w14:paraId="5524C70D" w14:textId="77777777" w:rsidTr="001041BE">
        <w:trPr>
          <w:gridBefore w:val="1"/>
          <w:gridAfter w:val="1"/>
          <w:wBefore w:w="393" w:type="dxa"/>
          <w:wAfter w:w="101" w:type="dxa"/>
        </w:trPr>
        <w:tc>
          <w:tcPr>
            <w:tcW w:w="3435" w:type="dxa"/>
            <w:gridSpan w:val="4"/>
            <w:shd w:val="clear" w:color="auto" w:fill="F7CAAC"/>
          </w:tcPr>
          <w:p w14:paraId="65BDCC74" w14:textId="77777777" w:rsidR="005110DD" w:rsidRDefault="005110DD" w:rsidP="00F8305C">
            <w:pPr>
              <w:jc w:val="both"/>
              <w:rPr>
                <w:b/>
              </w:rPr>
            </w:pPr>
            <w:r>
              <w:rPr>
                <w:b/>
              </w:rPr>
              <w:t>Rozsah studijního předmětu</w:t>
            </w:r>
          </w:p>
        </w:tc>
        <w:tc>
          <w:tcPr>
            <w:tcW w:w="1352" w:type="dxa"/>
            <w:gridSpan w:val="3"/>
          </w:tcPr>
          <w:p w14:paraId="3D596B76" w14:textId="19D39E7D" w:rsidR="005110DD" w:rsidRPr="00B74836" w:rsidRDefault="005110DD" w:rsidP="00F8305C">
            <w:pPr>
              <w:jc w:val="both"/>
            </w:pPr>
            <w:r w:rsidRPr="00B74836">
              <w:t>2</w:t>
            </w:r>
            <w:r w:rsidR="00787B43" w:rsidRPr="00B74836">
              <w:t>0</w:t>
            </w:r>
            <w:r w:rsidRPr="00B74836">
              <w:t>p+1</w:t>
            </w:r>
            <w:r w:rsidR="00787B43" w:rsidRPr="00B74836">
              <w:t>0</w:t>
            </w:r>
            <w:r w:rsidRPr="00B74836">
              <w:t>s+</w:t>
            </w:r>
            <w:r w:rsidR="00787B43" w:rsidRPr="00B74836">
              <w:t>0</w:t>
            </w:r>
            <w:r w:rsidRPr="00B74836">
              <w:t>l</w:t>
            </w:r>
          </w:p>
        </w:tc>
        <w:tc>
          <w:tcPr>
            <w:tcW w:w="889" w:type="dxa"/>
            <w:shd w:val="clear" w:color="auto" w:fill="F7CAAC"/>
          </w:tcPr>
          <w:p w14:paraId="2A7C683B" w14:textId="77777777" w:rsidR="005110DD" w:rsidRPr="00B74836" w:rsidRDefault="005110DD" w:rsidP="00F8305C">
            <w:pPr>
              <w:jc w:val="both"/>
              <w:rPr>
                <w:b/>
              </w:rPr>
            </w:pPr>
            <w:r w:rsidRPr="00B74836">
              <w:rPr>
                <w:b/>
              </w:rPr>
              <w:t xml:space="preserve">hod. </w:t>
            </w:r>
          </w:p>
        </w:tc>
        <w:tc>
          <w:tcPr>
            <w:tcW w:w="816" w:type="dxa"/>
            <w:gridSpan w:val="2"/>
          </w:tcPr>
          <w:p w14:paraId="01B77B86" w14:textId="04F177AF" w:rsidR="005110DD" w:rsidRPr="00B74836" w:rsidRDefault="00787B43" w:rsidP="00F8305C">
            <w:pPr>
              <w:jc w:val="both"/>
            </w:pPr>
            <w:r w:rsidRPr="00B74836">
              <w:t>30</w:t>
            </w:r>
          </w:p>
        </w:tc>
        <w:tc>
          <w:tcPr>
            <w:tcW w:w="1479" w:type="dxa"/>
            <w:gridSpan w:val="2"/>
            <w:shd w:val="clear" w:color="auto" w:fill="F7CAAC"/>
          </w:tcPr>
          <w:p w14:paraId="770A8038" w14:textId="77777777" w:rsidR="005110DD" w:rsidRDefault="005110DD" w:rsidP="00F8305C">
            <w:pPr>
              <w:jc w:val="both"/>
              <w:rPr>
                <w:b/>
              </w:rPr>
            </w:pPr>
            <w:r>
              <w:rPr>
                <w:b/>
              </w:rPr>
              <w:t>kreditů</w:t>
            </w:r>
          </w:p>
        </w:tc>
        <w:tc>
          <w:tcPr>
            <w:tcW w:w="1884" w:type="dxa"/>
            <w:gridSpan w:val="3"/>
          </w:tcPr>
          <w:p w14:paraId="68E5DB8E" w14:textId="1113A698" w:rsidR="005110DD" w:rsidRDefault="00D526A7" w:rsidP="00F8305C">
            <w:pPr>
              <w:jc w:val="both"/>
            </w:pPr>
            <w:r>
              <w:t>3</w:t>
            </w:r>
          </w:p>
        </w:tc>
      </w:tr>
      <w:tr w:rsidR="005110DD" w14:paraId="1397730B" w14:textId="77777777" w:rsidTr="001041BE">
        <w:trPr>
          <w:gridBefore w:val="1"/>
          <w:gridAfter w:val="1"/>
          <w:wBefore w:w="393" w:type="dxa"/>
          <w:wAfter w:w="101" w:type="dxa"/>
        </w:trPr>
        <w:tc>
          <w:tcPr>
            <w:tcW w:w="3435" w:type="dxa"/>
            <w:gridSpan w:val="4"/>
            <w:shd w:val="clear" w:color="auto" w:fill="F7CAAC"/>
          </w:tcPr>
          <w:p w14:paraId="7EF53036" w14:textId="77777777" w:rsidR="005110DD" w:rsidRDefault="005110DD" w:rsidP="00F8305C">
            <w:pPr>
              <w:jc w:val="both"/>
              <w:rPr>
                <w:b/>
                <w:sz w:val="22"/>
              </w:rPr>
            </w:pPr>
            <w:r>
              <w:rPr>
                <w:b/>
              </w:rPr>
              <w:t>Prerekvizity, korekvizity, ekvivalence</w:t>
            </w:r>
          </w:p>
        </w:tc>
        <w:tc>
          <w:tcPr>
            <w:tcW w:w="6420" w:type="dxa"/>
            <w:gridSpan w:val="11"/>
          </w:tcPr>
          <w:p w14:paraId="1F477670" w14:textId="77777777" w:rsidR="005110DD" w:rsidRDefault="005110DD" w:rsidP="00F8305C">
            <w:pPr>
              <w:jc w:val="both"/>
            </w:pPr>
          </w:p>
        </w:tc>
      </w:tr>
      <w:tr w:rsidR="005110DD" w14:paraId="7DDC0AD3" w14:textId="77777777" w:rsidTr="001041BE">
        <w:trPr>
          <w:gridBefore w:val="1"/>
          <w:gridAfter w:val="1"/>
          <w:wBefore w:w="393" w:type="dxa"/>
          <w:wAfter w:w="101" w:type="dxa"/>
        </w:trPr>
        <w:tc>
          <w:tcPr>
            <w:tcW w:w="3435" w:type="dxa"/>
            <w:gridSpan w:val="4"/>
            <w:shd w:val="clear" w:color="auto" w:fill="F7CAAC"/>
          </w:tcPr>
          <w:p w14:paraId="342523FF" w14:textId="77777777" w:rsidR="005110DD" w:rsidRPr="005A0406" w:rsidRDefault="005110DD" w:rsidP="00F8305C">
            <w:pPr>
              <w:jc w:val="both"/>
              <w:rPr>
                <w:b/>
              </w:rPr>
            </w:pPr>
            <w:r w:rsidRPr="005A0406">
              <w:rPr>
                <w:b/>
              </w:rPr>
              <w:t>Způsob ověření výsledků učení</w:t>
            </w:r>
          </w:p>
        </w:tc>
        <w:tc>
          <w:tcPr>
            <w:tcW w:w="3057" w:type="dxa"/>
            <w:gridSpan w:val="6"/>
            <w:tcBorders>
              <w:bottom w:val="single" w:sz="4" w:space="0" w:color="auto"/>
            </w:tcBorders>
          </w:tcPr>
          <w:p w14:paraId="0FE2AD8E" w14:textId="77777777" w:rsidR="005110DD" w:rsidRDefault="005110DD" w:rsidP="00F8305C">
            <w:pPr>
              <w:jc w:val="both"/>
            </w:pPr>
            <w:r w:rsidRPr="00D526A7">
              <w:t>zápočet, zkouška</w:t>
            </w:r>
          </w:p>
        </w:tc>
        <w:tc>
          <w:tcPr>
            <w:tcW w:w="1479" w:type="dxa"/>
            <w:gridSpan w:val="2"/>
            <w:tcBorders>
              <w:bottom w:val="single" w:sz="4" w:space="0" w:color="auto"/>
            </w:tcBorders>
            <w:shd w:val="clear" w:color="auto" w:fill="F7CAAC"/>
          </w:tcPr>
          <w:p w14:paraId="0628D1BE" w14:textId="77777777" w:rsidR="005110DD" w:rsidRDefault="005110DD" w:rsidP="00F8305C">
            <w:pPr>
              <w:jc w:val="both"/>
              <w:rPr>
                <w:b/>
              </w:rPr>
            </w:pPr>
            <w:r>
              <w:rPr>
                <w:b/>
              </w:rPr>
              <w:t>Forma výuky</w:t>
            </w:r>
          </w:p>
        </w:tc>
        <w:tc>
          <w:tcPr>
            <w:tcW w:w="1884" w:type="dxa"/>
            <w:gridSpan w:val="3"/>
            <w:tcBorders>
              <w:bottom w:val="single" w:sz="4" w:space="0" w:color="auto"/>
            </w:tcBorders>
          </w:tcPr>
          <w:p w14:paraId="1E557C39" w14:textId="77777777" w:rsidR="005110DD" w:rsidRDefault="005110DD" w:rsidP="00F8305C">
            <w:pPr>
              <w:jc w:val="both"/>
            </w:pPr>
            <w:r w:rsidRPr="00B74836">
              <w:t>přednášky, semináře</w:t>
            </w:r>
          </w:p>
          <w:p w14:paraId="67031F7E" w14:textId="3F258B15" w:rsidR="00094AFE" w:rsidRDefault="00094AFE" w:rsidP="00F8305C">
            <w:pPr>
              <w:jc w:val="both"/>
            </w:pPr>
          </w:p>
        </w:tc>
      </w:tr>
      <w:tr w:rsidR="005110DD" w14:paraId="67674C32" w14:textId="77777777" w:rsidTr="001041BE">
        <w:trPr>
          <w:gridBefore w:val="1"/>
          <w:gridAfter w:val="1"/>
          <w:wBefore w:w="393" w:type="dxa"/>
          <w:wAfter w:w="101" w:type="dxa"/>
        </w:trPr>
        <w:tc>
          <w:tcPr>
            <w:tcW w:w="3435" w:type="dxa"/>
            <w:gridSpan w:val="4"/>
            <w:shd w:val="clear" w:color="auto" w:fill="F7CAAC"/>
          </w:tcPr>
          <w:p w14:paraId="7D9829A0"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7E3CF656" w14:textId="77777777" w:rsidR="00F32B83" w:rsidRDefault="00F32B83" w:rsidP="00F32B83">
            <w:pPr>
              <w:jc w:val="both"/>
              <w:rPr>
                <w:color w:val="000000"/>
                <w:shd w:val="clear" w:color="auto" w:fill="FFFFFF"/>
              </w:rPr>
            </w:pPr>
            <w:r w:rsidRPr="00553036">
              <w:rPr>
                <w:color w:val="000000"/>
                <w:shd w:val="clear" w:color="auto" w:fill="FFFFFF"/>
              </w:rPr>
              <w:t>Docházka: min</w:t>
            </w:r>
            <w:r>
              <w:rPr>
                <w:color w:val="000000"/>
                <w:shd w:val="clear" w:color="auto" w:fill="FFFFFF"/>
              </w:rPr>
              <w:t>.</w:t>
            </w:r>
            <w:r w:rsidRPr="00553036">
              <w:rPr>
                <w:color w:val="000000"/>
                <w:shd w:val="clear" w:color="auto" w:fill="FFFFFF"/>
              </w:rPr>
              <w:t xml:space="preserve"> 80% účast na seminářích.</w:t>
            </w:r>
          </w:p>
          <w:p w14:paraId="5181CB65" w14:textId="5C7E409F" w:rsidR="005110DD" w:rsidRPr="005110DD" w:rsidRDefault="005110DD" w:rsidP="00F8305C">
            <w:pPr>
              <w:jc w:val="both"/>
              <w:rPr>
                <w:highlight w:val="yellow"/>
              </w:rPr>
            </w:pPr>
            <w:r w:rsidRPr="00D526A7">
              <w:t>Zápočet:</w:t>
            </w:r>
            <w:r w:rsidR="00AB0D11" w:rsidRPr="00D526A7">
              <w:t xml:space="preserve"> dva</w:t>
            </w:r>
            <w:r w:rsidR="00AB0D11" w:rsidRPr="00AB0D11">
              <w:t xml:space="preserve"> písemné testy v průběhu semestru. Podmínkou je zisk nejméně 50 % bodů z písemných testů.</w:t>
            </w:r>
          </w:p>
          <w:p w14:paraId="6532C2C7" w14:textId="4850F904" w:rsidR="005110DD" w:rsidRDefault="005110DD" w:rsidP="00FB64B5">
            <w:pPr>
              <w:jc w:val="both"/>
            </w:pPr>
            <w:r w:rsidRPr="00D526A7">
              <w:t>Zkouška:</w:t>
            </w:r>
            <w:r w:rsidR="00AB0D11">
              <w:t xml:space="preserve"> </w:t>
            </w:r>
            <w:r w:rsidR="004208BE">
              <w:t>ústní.</w:t>
            </w:r>
          </w:p>
        </w:tc>
      </w:tr>
      <w:tr w:rsidR="005110DD" w14:paraId="0270B146"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00E2F654" w14:textId="77777777" w:rsidR="005110DD" w:rsidRDefault="005110DD" w:rsidP="00F8305C">
            <w:pPr>
              <w:jc w:val="both"/>
              <w:rPr>
                <w:b/>
              </w:rPr>
            </w:pPr>
            <w:r>
              <w:rPr>
                <w:b/>
              </w:rPr>
              <w:t>Garant předmětu</w:t>
            </w:r>
          </w:p>
        </w:tc>
        <w:tc>
          <w:tcPr>
            <w:tcW w:w="6420" w:type="dxa"/>
            <w:gridSpan w:val="11"/>
            <w:tcBorders>
              <w:top w:val="nil"/>
            </w:tcBorders>
          </w:tcPr>
          <w:p w14:paraId="1E10B807" w14:textId="77777777" w:rsidR="005110DD" w:rsidRDefault="005110DD" w:rsidP="00F8305C">
            <w:pPr>
              <w:jc w:val="both"/>
            </w:pPr>
          </w:p>
        </w:tc>
      </w:tr>
      <w:tr w:rsidR="005110DD" w14:paraId="57F14536"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384D8968" w14:textId="77777777" w:rsidR="005110DD" w:rsidRDefault="005110DD" w:rsidP="00F8305C">
            <w:pPr>
              <w:jc w:val="both"/>
              <w:rPr>
                <w:b/>
              </w:rPr>
            </w:pPr>
            <w:r>
              <w:rPr>
                <w:b/>
              </w:rPr>
              <w:t>Zapojení garanta do výuky předmětu</w:t>
            </w:r>
          </w:p>
        </w:tc>
        <w:tc>
          <w:tcPr>
            <w:tcW w:w="6420" w:type="dxa"/>
            <w:gridSpan w:val="11"/>
            <w:tcBorders>
              <w:top w:val="nil"/>
            </w:tcBorders>
          </w:tcPr>
          <w:p w14:paraId="119D3B1B" w14:textId="77777777" w:rsidR="005110DD" w:rsidRDefault="005110DD" w:rsidP="00F8305C">
            <w:pPr>
              <w:jc w:val="both"/>
            </w:pPr>
          </w:p>
        </w:tc>
      </w:tr>
      <w:tr w:rsidR="005110DD" w14:paraId="7D6F0912" w14:textId="77777777" w:rsidTr="001041BE">
        <w:trPr>
          <w:gridBefore w:val="1"/>
          <w:gridAfter w:val="1"/>
          <w:wBefore w:w="393" w:type="dxa"/>
          <w:wAfter w:w="101" w:type="dxa"/>
        </w:trPr>
        <w:tc>
          <w:tcPr>
            <w:tcW w:w="3435" w:type="dxa"/>
            <w:gridSpan w:val="4"/>
            <w:shd w:val="clear" w:color="auto" w:fill="F7CAAC"/>
          </w:tcPr>
          <w:p w14:paraId="5DF9109E" w14:textId="77777777" w:rsidR="005110DD" w:rsidRDefault="005110DD" w:rsidP="00F8305C">
            <w:pPr>
              <w:jc w:val="both"/>
              <w:rPr>
                <w:b/>
              </w:rPr>
            </w:pPr>
            <w:r>
              <w:rPr>
                <w:b/>
              </w:rPr>
              <w:t>Vyučující</w:t>
            </w:r>
          </w:p>
        </w:tc>
        <w:tc>
          <w:tcPr>
            <w:tcW w:w="6420" w:type="dxa"/>
            <w:gridSpan w:val="11"/>
            <w:tcBorders>
              <w:bottom w:val="nil"/>
            </w:tcBorders>
          </w:tcPr>
          <w:p w14:paraId="36FF5BBC" w14:textId="77777777" w:rsidR="005110DD" w:rsidRDefault="005110DD" w:rsidP="00F8305C">
            <w:pPr>
              <w:jc w:val="both"/>
            </w:pPr>
          </w:p>
        </w:tc>
      </w:tr>
      <w:tr w:rsidR="005110DD" w14:paraId="6E7B6408" w14:textId="77777777" w:rsidTr="001041BE">
        <w:trPr>
          <w:gridBefore w:val="1"/>
          <w:gridAfter w:val="1"/>
          <w:wBefore w:w="393" w:type="dxa"/>
          <w:wAfter w:w="101" w:type="dxa"/>
          <w:trHeight w:val="260"/>
        </w:trPr>
        <w:tc>
          <w:tcPr>
            <w:tcW w:w="9855" w:type="dxa"/>
            <w:gridSpan w:val="15"/>
            <w:tcBorders>
              <w:top w:val="nil"/>
            </w:tcBorders>
          </w:tcPr>
          <w:p w14:paraId="27BBE636" w14:textId="6A8BC00C" w:rsidR="005110DD" w:rsidRPr="007E6E9B" w:rsidRDefault="009556F6" w:rsidP="00F8305C">
            <w:pPr>
              <w:spacing w:before="60" w:after="60"/>
              <w:jc w:val="both"/>
            </w:pPr>
            <w:hyperlink w:anchor="Kutálková" w:history="1">
              <w:r w:rsidR="007E6E9B" w:rsidRPr="007E6E9B">
                <w:rPr>
                  <w:rStyle w:val="OdstavecseseznamemChar"/>
                  <w:rFonts w:ascii="Times New Roman" w:hAnsi="Times New Roman" w:cs="Times New Roman"/>
                  <w:sz w:val="20"/>
                  <w:szCs w:val="20"/>
                </w:rPr>
                <w:t>RNDr. Eva Kutálková, Ph.D.</w:t>
              </w:r>
            </w:hyperlink>
            <w:r w:rsidR="007E6E9B" w:rsidRPr="007E6E9B">
              <w:t xml:space="preserve"> (100% </w:t>
            </w:r>
            <w:r w:rsidR="007E6E9B">
              <w:t>p</w:t>
            </w:r>
            <w:r w:rsidR="007E6E9B" w:rsidRPr="007E6E9B">
              <w:t>)</w:t>
            </w:r>
          </w:p>
        </w:tc>
      </w:tr>
      <w:tr w:rsidR="005110DD" w14:paraId="4C7E76AC" w14:textId="77777777" w:rsidTr="001041BE">
        <w:trPr>
          <w:gridBefore w:val="1"/>
          <w:gridAfter w:val="1"/>
          <w:wBefore w:w="393" w:type="dxa"/>
          <w:wAfter w:w="101" w:type="dxa"/>
        </w:trPr>
        <w:tc>
          <w:tcPr>
            <w:tcW w:w="3435" w:type="dxa"/>
            <w:gridSpan w:val="4"/>
            <w:shd w:val="clear" w:color="auto" w:fill="F7CAAC"/>
          </w:tcPr>
          <w:p w14:paraId="0EB96C83"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7A849CC0" w14:textId="77777777" w:rsidR="005110DD" w:rsidRPr="005A0406" w:rsidRDefault="005110DD" w:rsidP="00F8305C">
            <w:pPr>
              <w:jc w:val="both"/>
            </w:pPr>
          </w:p>
        </w:tc>
      </w:tr>
      <w:tr w:rsidR="005110DD" w14:paraId="5847964F"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2A9B8751" w14:textId="605EC349" w:rsidR="005110DD" w:rsidRPr="00351747" w:rsidRDefault="005110DD" w:rsidP="00F8305C">
            <w:pPr>
              <w:jc w:val="both"/>
              <w:rPr>
                <w:b/>
                <w:bCs/>
              </w:rPr>
            </w:pPr>
            <w:r w:rsidRPr="00D22542">
              <w:t xml:space="preserve">Cílem předmětu je </w:t>
            </w:r>
            <w:r w:rsidR="00AB0D11" w:rsidRPr="00AB0D11">
              <w:t>objasnění základních pojmů a představ kvantové mechaniky. Předmět je vysokoškolským kurzem nerelativistické kvantové mechaniky</w:t>
            </w:r>
            <w:r w:rsidRPr="00D22542">
              <w:t>.</w:t>
            </w:r>
            <w:r>
              <w:rPr>
                <w:b/>
                <w:bCs/>
              </w:rPr>
              <w:t xml:space="preserve"> </w:t>
            </w:r>
            <w:r w:rsidRPr="00351747">
              <w:rPr>
                <w:b/>
                <w:bCs/>
              </w:rPr>
              <w:t>Obsah předmětu tvoří tyto tematické celky:</w:t>
            </w:r>
          </w:p>
          <w:p w14:paraId="1AAC873B" w14:textId="18B0F62B" w:rsidR="00217F9A" w:rsidRPr="00217F9A" w:rsidRDefault="00217F9A" w:rsidP="00217F9A">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17F9A">
              <w:rPr>
                <w:rFonts w:ascii="Times New Roman" w:hAnsi="Times New Roman" w:cs="Times New Roman"/>
                <w:sz w:val="20"/>
                <w:szCs w:val="20"/>
                <w:lang w:eastAsia="cs-CZ"/>
              </w:rPr>
              <w:t>Stavba atomu: objev přirozené radioaktivity, objev elektronu, objev atomového jádra.</w:t>
            </w:r>
          </w:p>
          <w:p w14:paraId="67CCA5F1" w14:textId="7FED1935" w:rsidR="00217F9A" w:rsidRPr="00217F9A" w:rsidRDefault="00217F9A" w:rsidP="00217F9A">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17F9A">
              <w:rPr>
                <w:rFonts w:ascii="Times New Roman" w:hAnsi="Times New Roman" w:cs="Times New Roman"/>
                <w:sz w:val="20"/>
                <w:szCs w:val="20"/>
                <w:lang w:eastAsia="cs-CZ"/>
              </w:rPr>
              <w:t>Stará kvantová teorie; atomová spektra (emisní, absorpční; optická, rentgenová).</w:t>
            </w:r>
          </w:p>
          <w:p w14:paraId="310701A4" w14:textId="71BECAFD" w:rsidR="00217F9A" w:rsidRPr="00217F9A" w:rsidRDefault="00217F9A" w:rsidP="00217F9A">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17F9A">
              <w:rPr>
                <w:rFonts w:ascii="Times New Roman" w:hAnsi="Times New Roman" w:cs="Times New Roman"/>
                <w:sz w:val="20"/>
                <w:szCs w:val="20"/>
                <w:lang w:eastAsia="cs-CZ"/>
              </w:rPr>
              <w:t>Základy jaderné fyziky: radioaktivita, jaderné reakce, jaderné štěpení a jaderná syntéza.</w:t>
            </w:r>
          </w:p>
          <w:p w14:paraId="74D6CA6A" w14:textId="44E5D369" w:rsidR="00217F9A" w:rsidRPr="00217F9A" w:rsidRDefault="00217F9A" w:rsidP="00217F9A">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17F9A">
              <w:rPr>
                <w:rFonts w:ascii="Times New Roman" w:hAnsi="Times New Roman" w:cs="Times New Roman"/>
                <w:sz w:val="20"/>
                <w:szCs w:val="20"/>
                <w:lang w:eastAsia="cs-CZ"/>
              </w:rPr>
              <w:t>Dualismus vlna-částice: de Broglieova hypotéza, Youngův dvojštěrbinový experiment s klasickými částicemi, vlnami a mikroobjekty.</w:t>
            </w:r>
          </w:p>
          <w:p w14:paraId="6F203C8A" w14:textId="5FA4B749" w:rsidR="00217F9A" w:rsidRPr="00217F9A" w:rsidRDefault="00217F9A" w:rsidP="00217F9A">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17F9A">
              <w:rPr>
                <w:rFonts w:ascii="Times New Roman" w:hAnsi="Times New Roman" w:cs="Times New Roman"/>
                <w:sz w:val="20"/>
                <w:szCs w:val="20"/>
                <w:lang w:eastAsia="cs-CZ"/>
              </w:rPr>
              <w:t>Matematický aparát kvantové mechaniky: vlnová funkce, princip superpozice, hermiteovské operátory reprezentující fyzikální veličiny, měření v mikrosvětě, Schrödingerova rovnice.</w:t>
            </w:r>
          </w:p>
          <w:p w14:paraId="42BF7A09" w14:textId="4C0857E4" w:rsidR="00217F9A" w:rsidRPr="00217F9A" w:rsidRDefault="00217F9A" w:rsidP="00217F9A">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17F9A">
              <w:rPr>
                <w:rFonts w:ascii="Times New Roman" w:hAnsi="Times New Roman" w:cs="Times New Roman"/>
                <w:sz w:val="20"/>
                <w:szCs w:val="20"/>
                <w:lang w:eastAsia="cs-CZ"/>
              </w:rPr>
              <w:t>Nejjednodušší (skokem se měnící) modely potenciálu: kvantování hodnot energie, tunelový jev, rezonanční záchyt.</w:t>
            </w:r>
          </w:p>
          <w:p w14:paraId="46B98782" w14:textId="4874FCEB" w:rsidR="00217F9A" w:rsidRPr="00217F9A" w:rsidRDefault="00217F9A" w:rsidP="00217F9A">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17F9A">
              <w:rPr>
                <w:rFonts w:ascii="Times New Roman" w:hAnsi="Times New Roman" w:cs="Times New Roman"/>
                <w:sz w:val="20"/>
                <w:szCs w:val="20"/>
                <w:lang w:eastAsia="cs-CZ"/>
              </w:rPr>
              <w:t>Aplikace (autoemise, termoemise, kontaktní potenciál, radioaktivita), přibližné metody.</w:t>
            </w:r>
          </w:p>
          <w:p w14:paraId="569050B4" w14:textId="1DD7E021" w:rsidR="00217F9A" w:rsidRPr="00217F9A" w:rsidRDefault="00217F9A" w:rsidP="00217F9A">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17F9A">
              <w:rPr>
                <w:rFonts w:ascii="Times New Roman" w:hAnsi="Times New Roman" w:cs="Times New Roman"/>
                <w:sz w:val="20"/>
                <w:szCs w:val="20"/>
                <w:lang w:eastAsia="cs-CZ"/>
              </w:rPr>
              <w:t>Atom vodíku (energetické spektrum, grafické znázornění nábojové hustoty).</w:t>
            </w:r>
          </w:p>
          <w:p w14:paraId="7974F85B" w14:textId="487442B6" w:rsidR="00217F9A" w:rsidRPr="00217F9A" w:rsidRDefault="00217F9A" w:rsidP="00217F9A">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17F9A">
              <w:rPr>
                <w:rFonts w:ascii="Times New Roman" w:hAnsi="Times New Roman" w:cs="Times New Roman"/>
                <w:sz w:val="20"/>
                <w:szCs w:val="20"/>
                <w:lang w:eastAsia="cs-CZ"/>
              </w:rPr>
              <w:t>Spin; popis mnohačásticových systémů (princip nerozlišitelnosti, výměnná interakce, systémy bosonů a fermionů, Pauliho vylučovací princip).</w:t>
            </w:r>
          </w:p>
          <w:p w14:paraId="1768BBA3" w14:textId="4EDF560C" w:rsidR="00217F9A" w:rsidRPr="00217F9A" w:rsidRDefault="00217F9A" w:rsidP="00217F9A">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17F9A">
              <w:rPr>
                <w:rFonts w:ascii="Times New Roman" w:hAnsi="Times New Roman" w:cs="Times New Roman"/>
                <w:sz w:val="20"/>
                <w:szCs w:val="20"/>
                <w:lang w:eastAsia="cs-CZ"/>
              </w:rPr>
              <w:t>Atomy s více elektrony: Mendělejevova periodická tabulka. Chemická vazba.</w:t>
            </w:r>
          </w:p>
          <w:p w14:paraId="5F6E389E" w14:textId="77777777" w:rsidR="005110DD" w:rsidRDefault="005110DD" w:rsidP="00F8305C">
            <w:pPr>
              <w:jc w:val="both"/>
              <w:rPr>
                <w:b/>
                <w:bCs/>
              </w:rPr>
            </w:pPr>
          </w:p>
          <w:p w14:paraId="227EE0E3"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788635FC" w14:textId="77777777" w:rsidR="005110DD" w:rsidRPr="000C69A4"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0D479ADB" w14:textId="77777777" w:rsidR="005E12AC" w:rsidRPr="00112C20" w:rsidRDefault="005E12A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44FFC">
              <w:rPr>
                <w:rFonts w:ascii="Times New Roman" w:hAnsi="Times New Roman" w:cs="Times New Roman"/>
                <w:sz w:val="20"/>
                <w:szCs w:val="20"/>
                <w:lang w:eastAsia="cs-CZ"/>
              </w:rPr>
              <w:t>vysvětlit stavbu atomu a vznik spekter</w:t>
            </w:r>
          </w:p>
          <w:p w14:paraId="0F0C70D2" w14:textId="77777777" w:rsidR="005E12AC" w:rsidRPr="00112C20" w:rsidRDefault="005E12A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44FFC">
              <w:rPr>
                <w:rFonts w:ascii="Times New Roman" w:hAnsi="Times New Roman" w:cs="Times New Roman"/>
                <w:sz w:val="20"/>
                <w:szCs w:val="20"/>
                <w:lang w:eastAsia="cs-CZ"/>
              </w:rPr>
              <w:t>popsat základní pojmy jaderné fyziky</w:t>
            </w:r>
          </w:p>
          <w:p w14:paraId="6B50D0AC" w14:textId="77777777" w:rsidR="005E12AC" w:rsidRPr="00112C20" w:rsidRDefault="005E12A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44FFC">
              <w:rPr>
                <w:rFonts w:ascii="Times New Roman" w:hAnsi="Times New Roman" w:cs="Times New Roman"/>
                <w:sz w:val="20"/>
                <w:szCs w:val="20"/>
                <w:lang w:eastAsia="cs-CZ"/>
              </w:rPr>
              <w:t>vysvětlit Schrödingerovu rovnici</w:t>
            </w:r>
          </w:p>
          <w:p w14:paraId="16625305" w14:textId="77777777" w:rsidR="005E12AC" w:rsidRPr="00112C20" w:rsidRDefault="005E12A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44FFC">
              <w:rPr>
                <w:rFonts w:ascii="Times New Roman" w:hAnsi="Times New Roman" w:cs="Times New Roman"/>
                <w:sz w:val="20"/>
                <w:szCs w:val="20"/>
                <w:lang w:eastAsia="cs-CZ"/>
              </w:rPr>
              <w:t>vysvětlit tunelový jev</w:t>
            </w:r>
          </w:p>
          <w:p w14:paraId="55179618" w14:textId="77777777" w:rsidR="005E12AC" w:rsidRPr="00112C20" w:rsidRDefault="005E12A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44FFC">
              <w:rPr>
                <w:rFonts w:ascii="Times New Roman" w:hAnsi="Times New Roman" w:cs="Times New Roman"/>
                <w:sz w:val="20"/>
                <w:szCs w:val="20"/>
                <w:lang w:eastAsia="cs-CZ"/>
              </w:rPr>
              <w:t>popsat atomy s více elektrony: Mendělejevova periodická tabulka</w:t>
            </w:r>
          </w:p>
          <w:p w14:paraId="4FD1F65D" w14:textId="77777777" w:rsidR="005110DD" w:rsidRPr="000C69A4" w:rsidRDefault="005110DD" w:rsidP="00F8305C">
            <w:pPr>
              <w:tabs>
                <w:tab w:val="left" w:pos="328"/>
              </w:tabs>
              <w:rPr>
                <w:b/>
                <w:color w:val="000000" w:themeColor="text1"/>
              </w:rPr>
            </w:pPr>
          </w:p>
          <w:p w14:paraId="44E52454" w14:textId="77777777" w:rsidR="005110DD" w:rsidRPr="000C69A4" w:rsidRDefault="005110DD" w:rsidP="00F8305C">
            <w:pPr>
              <w:tabs>
                <w:tab w:val="left" w:pos="328"/>
              </w:tabs>
              <w:rPr>
                <w:b/>
                <w:color w:val="000000" w:themeColor="text1"/>
              </w:rPr>
            </w:pPr>
            <w:r w:rsidRPr="000C69A4">
              <w:rPr>
                <w:b/>
                <w:color w:val="000000" w:themeColor="text1"/>
              </w:rPr>
              <w:t>Odborné dovednosti:</w:t>
            </w:r>
          </w:p>
          <w:p w14:paraId="40D2D0EA" w14:textId="77777777" w:rsidR="005E12AC" w:rsidRPr="00112C20" w:rsidRDefault="005E12A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44FFC">
              <w:rPr>
                <w:rFonts w:ascii="Times New Roman" w:hAnsi="Times New Roman" w:cs="Times New Roman"/>
                <w:sz w:val="20"/>
                <w:szCs w:val="20"/>
                <w:lang w:eastAsia="cs-CZ"/>
              </w:rPr>
              <w:t>vypočítat emisní spektrum atomu vodíku</w:t>
            </w:r>
          </w:p>
          <w:p w14:paraId="72A578AC" w14:textId="77777777" w:rsidR="005E12AC" w:rsidRPr="00112C20" w:rsidRDefault="005E12A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44FFC">
              <w:rPr>
                <w:rFonts w:ascii="Times New Roman" w:hAnsi="Times New Roman" w:cs="Times New Roman"/>
                <w:sz w:val="20"/>
                <w:szCs w:val="20"/>
                <w:lang w:eastAsia="cs-CZ"/>
              </w:rPr>
              <w:t>vypočítat stáří vzorku na základě radioaktivního rozpadu</w:t>
            </w:r>
          </w:p>
          <w:p w14:paraId="51134C41" w14:textId="77777777" w:rsidR="005E12AC" w:rsidRPr="00112C20" w:rsidRDefault="005E12A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44FFC">
              <w:rPr>
                <w:rFonts w:ascii="Times New Roman" w:hAnsi="Times New Roman" w:cs="Times New Roman"/>
                <w:sz w:val="20"/>
                <w:szCs w:val="20"/>
                <w:lang w:eastAsia="cs-CZ"/>
              </w:rPr>
              <w:t>vyřešit Schrödingerovu rovnici pro jednoduché skokové potenciály</w:t>
            </w:r>
          </w:p>
          <w:p w14:paraId="6C61377F" w14:textId="77777777" w:rsidR="005E12AC" w:rsidRPr="00112C20" w:rsidRDefault="005E12A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44FFC">
              <w:rPr>
                <w:rFonts w:ascii="Times New Roman" w:hAnsi="Times New Roman" w:cs="Times New Roman"/>
                <w:sz w:val="20"/>
                <w:szCs w:val="20"/>
                <w:lang w:eastAsia="cs-CZ"/>
              </w:rPr>
              <w:t>analyzovat Mendělejevovu periodickou tabulku</w:t>
            </w:r>
          </w:p>
          <w:p w14:paraId="25AF7C7D" w14:textId="689AF3D4" w:rsidR="005110DD" w:rsidRPr="005A0406" w:rsidRDefault="005E12AC" w:rsidP="009B0068">
            <w:pPr>
              <w:pStyle w:val="Odstavecseseznamem"/>
              <w:numPr>
                <w:ilvl w:val="0"/>
                <w:numId w:val="6"/>
              </w:numPr>
              <w:spacing w:after="0" w:line="240" w:lineRule="auto"/>
              <w:ind w:left="170" w:hanging="170"/>
            </w:pPr>
            <w:r w:rsidRPr="00744FFC">
              <w:rPr>
                <w:rFonts w:ascii="Times New Roman" w:hAnsi="Times New Roman" w:cs="Times New Roman"/>
                <w:sz w:val="20"/>
                <w:szCs w:val="20"/>
                <w:lang w:eastAsia="cs-CZ"/>
              </w:rPr>
              <w:t>graficky znázornit nábojovou hustotu atomu</w:t>
            </w:r>
          </w:p>
        </w:tc>
      </w:tr>
      <w:tr w:rsidR="005110DD" w14:paraId="0BC7A440"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4D5E38CE" w14:textId="77777777" w:rsidR="005110DD" w:rsidRPr="005A0406" w:rsidRDefault="005110DD"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32B60417" w14:textId="77777777" w:rsidR="005110DD" w:rsidRDefault="005110DD" w:rsidP="00F8305C">
            <w:pPr>
              <w:jc w:val="both"/>
            </w:pPr>
          </w:p>
        </w:tc>
      </w:tr>
      <w:tr w:rsidR="005110DD" w14:paraId="5AA25A8B" w14:textId="77777777" w:rsidTr="001041BE">
        <w:trPr>
          <w:gridBefore w:val="1"/>
          <w:gridAfter w:val="1"/>
          <w:wBefore w:w="393" w:type="dxa"/>
          <w:wAfter w:w="101" w:type="dxa"/>
          <w:trHeight w:val="1423"/>
        </w:trPr>
        <w:tc>
          <w:tcPr>
            <w:tcW w:w="9855" w:type="dxa"/>
            <w:gridSpan w:val="15"/>
            <w:tcBorders>
              <w:top w:val="nil"/>
              <w:bottom w:val="single" w:sz="4" w:space="0" w:color="auto"/>
            </w:tcBorders>
          </w:tcPr>
          <w:p w14:paraId="04F4E014" w14:textId="77777777" w:rsidR="005110DD" w:rsidRPr="000C69A4" w:rsidRDefault="005110DD" w:rsidP="00F8305C">
            <w:pPr>
              <w:jc w:val="both"/>
              <w:rPr>
                <w:b/>
                <w:bCs/>
                <w:u w:val="single"/>
              </w:rPr>
            </w:pPr>
            <w:r w:rsidRPr="000C69A4">
              <w:rPr>
                <w:b/>
                <w:bCs/>
                <w:u w:val="single"/>
              </w:rPr>
              <w:t>Metody a přístupy používané ve výuce</w:t>
            </w:r>
          </w:p>
          <w:p w14:paraId="414514EA" w14:textId="77777777" w:rsidR="005110DD" w:rsidRPr="000C69A4" w:rsidRDefault="005110DD" w:rsidP="00F8305C">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4C622017" w14:textId="77777777" w:rsidR="00112C20" w:rsidRPr="00112C20" w:rsidRDefault="005110DD" w:rsidP="00F8305C">
            <w:pPr>
              <w:jc w:val="both"/>
            </w:pPr>
            <w:r w:rsidRPr="00112C20">
              <w:t xml:space="preserve">Přednášení, </w:t>
            </w:r>
            <w:r w:rsidR="00112C20" w:rsidRPr="00112C20">
              <w:t>Demonstrace</w:t>
            </w:r>
          </w:p>
          <w:p w14:paraId="43A288E2" w14:textId="77777777" w:rsidR="005110DD" w:rsidRPr="00112C20" w:rsidRDefault="005110DD" w:rsidP="00F8305C">
            <w:pPr>
              <w:jc w:val="both"/>
              <w:rPr>
                <w:color w:val="000000"/>
                <w:shd w:val="clear" w:color="auto" w:fill="FFFFFF"/>
              </w:rPr>
            </w:pPr>
          </w:p>
          <w:p w14:paraId="4D6A1F31" w14:textId="77777777" w:rsidR="005110DD" w:rsidRPr="00112C20" w:rsidRDefault="005110DD" w:rsidP="00F8305C">
            <w:pPr>
              <w:jc w:val="both"/>
              <w:rPr>
                <w:b/>
                <w:bCs/>
              </w:rPr>
            </w:pPr>
            <w:r w:rsidRPr="00112C20">
              <w:rPr>
                <w:b/>
                <w:bCs/>
              </w:rPr>
              <w:t>Pro dosažení odborných dovedností jsou užívány vyučovací metody:</w:t>
            </w:r>
          </w:p>
          <w:p w14:paraId="7B3B7383" w14:textId="44E87781" w:rsidR="005110DD" w:rsidRPr="006D0F29" w:rsidRDefault="005110DD" w:rsidP="00F8305C">
            <w:pPr>
              <w:rPr>
                <w:color w:val="000000"/>
                <w:shd w:val="clear" w:color="auto" w:fill="FFFFFF"/>
              </w:rPr>
            </w:pPr>
            <w:r w:rsidRPr="00112C20">
              <w:rPr>
                <w:color w:val="000000"/>
                <w:shd w:val="clear" w:color="auto" w:fill="FFFFFF"/>
              </w:rPr>
              <w:t>Praktické procvičování</w:t>
            </w:r>
            <w:r w:rsidR="00112C20" w:rsidRPr="00112C20">
              <w:rPr>
                <w:color w:val="000000"/>
                <w:shd w:val="clear" w:color="auto" w:fill="FFFFFF"/>
              </w:rPr>
              <w:t>, Dialogická (diskuze, rozhovor, brainstorming)</w:t>
            </w:r>
          </w:p>
          <w:p w14:paraId="32CB6B31" w14:textId="77777777" w:rsidR="005110DD" w:rsidRPr="000C69A4" w:rsidRDefault="005110DD" w:rsidP="00F8305C"/>
          <w:p w14:paraId="40DC015B" w14:textId="77777777" w:rsidR="005110DD" w:rsidRPr="005110DD" w:rsidRDefault="005110DD" w:rsidP="00F8305C">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t>Očekávané výsledky učení dosažené studiem předmětu jsou ověřovány hodnoticími metodami:</w:t>
            </w:r>
          </w:p>
          <w:p w14:paraId="532CCFA2" w14:textId="18D022B0" w:rsidR="005110DD" w:rsidRDefault="005E12AC" w:rsidP="00F8305C">
            <w:pPr>
              <w:jc w:val="both"/>
              <w:rPr>
                <w:color w:val="000000"/>
              </w:rPr>
            </w:pPr>
            <w:r w:rsidRPr="005E12AC">
              <w:rPr>
                <w:color w:val="000000"/>
              </w:rPr>
              <w:t xml:space="preserve">Ústní </w:t>
            </w:r>
            <w:r w:rsidR="005110DD" w:rsidRPr="005E12AC">
              <w:rPr>
                <w:color w:val="000000"/>
              </w:rPr>
              <w:t>zkoušk</w:t>
            </w:r>
            <w:r w:rsidRPr="005E12AC">
              <w:rPr>
                <w:color w:val="000000"/>
              </w:rPr>
              <w:t>a</w:t>
            </w:r>
            <w:r w:rsidR="005110DD" w:rsidRPr="005E12AC">
              <w:rPr>
                <w:color w:val="000000"/>
              </w:rPr>
              <w:t>, Známkou</w:t>
            </w:r>
          </w:p>
          <w:p w14:paraId="79264FF1" w14:textId="77777777" w:rsidR="005110DD" w:rsidRPr="008440C7" w:rsidRDefault="005110DD" w:rsidP="00F8305C">
            <w:pPr>
              <w:jc w:val="both"/>
              <w:rPr>
                <w:strike/>
                <w:color w:val="000000"/>
              </w:rPr>
            </w:pPr>
          </w:p>
          <w:p w14:paraId="4DD5C570" w14:textId="50ECB771" w:rsidR="005110DD" w:rsidRPr="000C69A4" w:rsidRDefault="00910D1F" w:rsidP="00F8305C">
            <w:pPr>
              <w:jc w:val="both"/>
              <w:rPr>
                <w:b/>
                <w:bCs/>
                <w:u w:val="single"/>
              </w:rPr>
            </w:pPr>
            <w:r w:rsidRPr="000C69A4">
              <w:rPr>
                <w:b/>
                <w:bCs/>
                <w:u w:val="single"/>
              </w:rPr>
              <w:t>P</w:t>
            </w:r>
            <w:r w:rsidR="005110DD" w:rsidRPr="000C69A4">
              <w:rPr>
                <w:b/>
                <w:bCs/>
                <w:u w:val="single"/>
              </w:rPr>
              <w:t>oužívané didaktické prostředky</w:t>
            </w:r>
          </w:p>
          <w:p w14:paraId="1D044151" w14:textId="77777777" w:rsidR="005110DD" w:rsidRPr="0071371D" w:rsidRDefault="005110DD" w:rsidP="00F8305C">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lastRenderedPageBreak/>
              <w:t>dataprojekce, on-line nástroje, zdroje odborné literatury, databáze, výukové počítačové programy, prezentace, videozáznamy, modely aj.</w:t>
            </w:r>
          </w:p>
          <w:p w14:paraId="474A7BEB" w14:textId="77777777" w:rsidR="005110DD" w:rsidRPr="0071371D" w:rsidRDefault="005110DD" w:rsidP="00F8305C">
            <w:pPr>
              <w:jc w:val="both"/>
            </w:pPr>
          </w:p>
          <w:p w14:paraId="0F80C8C1" w14:textId="1F0C5346" w:rsidR="005110DD"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3B26DCDA"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21787CCF" w14:textId="77777777" w:rsidR="005110DD" w:rsidRDefault="005110DD" w:rsidP="00F8305C">
            <w:pPr>
              <w:jc w:val="both"/>
            </w:pPr>
            <w:r>
              <w:rPr>
                <w:b/>
              </w:rPr>
              <w:lastRenderedPageBreak/>
              <w:t>Studijní literatura a studijní pomůcky</w:t>
            </w:r>
          </w:p>
        </w:tc>
        <w:tc>
          <w:tcPr>
            <w:tcW w:w="6202" w:type="dxa"/>
            <w:gridSpan w:val="10"/>
            <w:tcBorders>
              <w:top w:val="single" w:sz="4" w:space="0" w:color="auto"/>
              <w:bottom w:val="nil"/>
            </w:tcBorders>
          </w:tcPr>
          <w:p w14:paraId="2658E3C6" w14:textId="77777777" w:rsidR="005110DD" w:rsidRDefault="005110DD" w:rsidP="00F8305C">
            <w:pPr>
              <w:jc w:val="both"/>
            </w:pPr>
          </w:p>
        </w:tc>
      </w:tr>
      <w:tr w:rsidR="005110DD" w14:paraId="7A5FD977" w14:textId="77777777" w:rsidTr="001041BE">
        <w:trPr>
          <w:gridBefore w:val="1"/>
          <w:gridAfter w:val="1"/>
          <w:wBefore w:w="393" w:type="dxa"/>
          <w:wAfter w:w="101" w:type="dxa"/>
          <w:trHeight w:val="1497"/>
        </w:trPr>
        <w:tc>
          <w:tcPr>
            <w:tcW w:w="9855" w:type="dxa"/>
            <w:gridSpan w:val="15"/>
            <w:tcBorders>
              <w:top w:val="nil"/>
            </w:tcBorders>
          </w:tcPr>
          <w:p w14:paraId="31A4E501" w14:textId="77777777" w:rsidR="00AB0D11" w:rsidRPr="000B12F6" w:rsidRDefault="00AB0D11" w:rsidP="00AB0D11">
            <w:pPr>
              <w:jc w:val="both"/>
            </w:pPr>
            <w:r w:rsidRPr="000B12F6">
              <w:rPr>
                <w:u w:val="single"/>
              </w:rPr>
              <w:t>Povinná literatura</w:t>
            </w:r>
            <w:r w:rsidRPr="000B12F6">
              <w:t>:</w:t>
            </w:r>
          </w:p>
          <w:p w14:paraId="1A46A25F" w14:textId="77777777" w:rsidR="00E608FF" w:rsidRPr="000B12F6" w:rsidRDefault="009556F6" w:rsidP="00E608FF">
            <w:pPr>
              <w:shd w:val="clear" w:color="auto" w:fill="FFFFFF"/>
              <w:jc w:val="both"/>
            </w:pPr>
            <w:hyperlink r:id="rId67" w:tgtFrame="_blank" w:history="1">
              <w:r w:rsidR="00E608FF" w:rsidRPr="000B12F6">
                <w:t>HALLIDAY, D., RESNICK, R., WALKER, J. </w:t>
              </w:r>
              <w:r w:rsidR="00E608FF" w:rsidRPr="000B12F6">
                <w:rPr>
                  <w:iCs/>
                </w:rPr>
                <w:t>Fyzika 1, 2.</w:t>
              </w:r>
              <w:r w:rsidR="00E608FF" w:rsidRPr="000B12F6">
                <w:rPr>
                  <w:i/>
                </w:rPr>
                <w:t xml:space="preserve"> </w:t>
              </w:r>
              <w:r w:rsidR="00E608FF" w:rsidRPr="000B12F6">
                <w:rPr>
                  <w:iCs/>
                </w:rPr>
                <w:t>Překlad 8. vyd.</w:t>
              </w:r>
              <w:r w:rsidR="00E608FF" w:rsidRPr="000B12F6">
                <w:t xml:space="preserve"> Dotisk. Brno: VUTIUM, 2021. </w:t>
              </w:r>
            </w:hyperlink>
            <w:r w:rsidR="00E608FF" w:rsidRPr="000B12F6">
              <w:t>ISBN 978-80-214-4123-1.</w:t>
            </w:r>
          </w:p>
          <w:p w14:paraId="2C163DD1" w14:textId="663CF89C" w:rsidR="00E608FF" w:rsidRDefault="00E608FF" w:rsidP="00E608FF">
            <w:pPr>
              <w:shd w:val="clear" w:color="auto" w:fill="FFFFFF"/>
              <w:jc w:val="both"/>
            </w:pPr>
            <w:r w:rsidRPr="000B12F6">
              <w:t>FEYNMAN, R.P. Feynmanovy přednášky z fyziky – revidované vydání – 1. díl.</w:t>
            </w:r>
            <w:r w:rsidRPr="000B12F6">
              <w:rPr>
                <w:i/>
                <w:iCs/>
              </w:rPr>
              <w:t xml:space="preserve"> </w:t>
            </w:r>
            <w:r w:rsidRPr="000B12F6">
              <w:t>Praha: Fragment, 2024. ISBN 978-80-253-7063-6.</w:t>
            </w:r>
          </w:p>
          <w:p w14:paraId="4C1A5EB9" w14:textId="3B7855C3" w:rsidR="00FB64B5" w:rsidRPr="000B12F6" w:rsidRDefault="00FB64B5" w:rsidP="00E608FF">
            <w:pPr>
              <w:shd w:val="clear" w:color="auto" w:fill="FFFFFF"/>
              <w:jc w:val="both"/>
            </w:pPr>
            <w:r w:rsidRPr="0098658D">
              <w:t xml:space="preserve">FEYNMAN, R.P. Feynmanovy přednášky z fyziky – revidované vydání </w:t>
            </w:r>
            <w:r w:rsidRPr="00850A0C">
              <w:t>– 3. díl.</w:t>
            </w:r>
            <w:r w:rsidRPr="0098658D">
              <w:t xml:space="preserve"> Praha: Fragment, 2024. ISBN </w:t>
            </w:r>
            <w:r w:rsidR="00850A0C" w:rsidRPr="00850A0C">
              <w:t>978-80-253-7065-0.</w:t>
            </w:r>
          </w:p>
          <w:p w14:paraId="6916E855" w14:textId="2EDBFF17" w:rsidR="00FB64B5" w:rsidRPr="00445BE6" w:rsidRDefault="00FB64B5" w:rsidP="00AB0D11">
            <w:pPr>
              <w:jc w:val="both"/>
            </w:pPr>
            <w:r w:rsidRPr="00445BE6">
              <w:rPr>
                <w:color w:val="000000"/>
                <w:shd w:val="clear" w:color="auto" w:fill="FFFFFF"/>
              </w:rPr>
              <w:t>SKÁLA</w:t>
            </w:r>
            <w:r>
              <w:rPr>
                <w:color w:val="000000"/>
                <w:shd w:val="clear" w:color="auto" w:fill="FFFFFF"/>
              </w:rPr>
              <w:t>,</w:t>
            </w:r>
            <w:r w:rsidRPr="00445BE6">
              <w:rPr>
                <w:color w:val="000000"/>
                <w:shd w:val="clear" w:color="auto" w:fill="FFFFFF"/>
              </w:rPr>
              <w:t xml:space="preserve"> L. </w:t>
            </w:r>
            <w:r w:rsidRPr="00445BE6">
              <w:rPr>
                <w:iCs/>
                <w:color w:val="000000"/>
                <w:shd w:val="clear" w:color="auto" w:fill="FFFFFF"/>
              </w:rPr>
              <w:t>Úvod do kvantové mechaniky</w:t>
            </w:r>
            <w:r>
              <w:rPr>
                <w:color w:val="000000"/>
                <w:shd w:val="clear" w:color="auto" w:fill="FFFFFF"/>
              </w:rPr>
              <w:t xml:space="preserve">. 2. vyd. </w:t>
            </w:r>
            <w:r w:rsidRPr="00445BE6">
              <w:rPr>
                <w:color w:val="000000"/>
                <w:shd w:val="clear" w:color="auto" w:fill="FFFFFF"/>
              </w:rPr>
              <w:t>Praha</w:t>
            </w:r>
            <w:r>
              <w:rPr>
                <w:color w:val="000000"/>
                <w:shd w:val="clear" w:color="auto" w:fill="FFFFFF"/>
              </w:rPr>
              <w:t xml:space="preserve">: </w:t>
            </w:r>
            <w:r w:rsidRPr="00445BE6">
              <w:rPr>
                <w:color w:val="000000"/>
                <w:shd w:val="clear" w:color="auto" w:fill="FFFFFF"/>
              </w:rPr>
              <w:t>Academia, 20</w:t>
            </w:r>
            <w:r>
              <w:rPr>
                <w:color w:val="000000"/>
                <w:shd w:val="clear" w:color="auto" w:fill="FFFFFF"/>
              </w:rPr>
              <w:t>11</w:t>
            </w:r>
            <w:r w:rsidRPr="00445BE6">
              <w:rPr>
                <w:color w:val="000000"/>
                <w:shd w:val="clear" w:color="auto" w:fill="FFFFFF"/>
              </w:rPr>
              <w:t xml:space="preserve">. </w:t>
            </w:r>
            <w:r w:rsidRPr="00445BE6">
              <w:rPr>
                <w:shd w:val="clear" w:color="auto" w:fill="FFFFFF"/>
              </w:rPr>
              <w:t xml:space="preserve">ISBN </w:t>
            </w:r>
            <w:r w:rsidRPr="00E608FF">
              <w:t>978-80-2462-022-0</w:t>
            </w:r>
            <w:r>
              <w:t>.</w:t>
            </w:r>
          </w:p>
          <w:p w14:paraId="6C66779B" w14:textId="77777777" w:rsidR="00AB0D11" w:rsidRPr="00445BE6" w:rsidRDefault="00AB0D11" w:rsidP="00AB0D11">
            <w:pPr>
              <w:jc w:val="both"/>
            </w:pPr>
          </w:p>
          <w:p w14:paraId="32075478" w14:textId="77777777" w:rsidR="00AB0D11" w:rsidRPr="00445BE6" w:rsidRDefault="00AB0D11" w:rsidP="00AB0D11">
            <w:pPr>
              <w:jc w:val="both"/>
            </w:pPr>
            <w:r w:rsidRPr="00445BE6">
              <w:rPr>
                <w:u w:val="single"/>
              </w:rPr>
              <w:t>Doporučená literatura</w:t>
            </w:r>
            <w:r w:rsidRPr="00445BE6">
              <w:t>:</w:t>
            </w:r>
          </w:p>
          <w:p w14:paraId="5E404D71" w14:textId="0A2B705B" w:rsidR="00AB0D11" w:rsidRPr="00445BE6" w:rsidRDefault="00AB0D11" w:rsidP="00AB0D11">
            <w:pPr>
              <w:jc w:val="both"/>
            </w:pPr>
            <w:r w:rsidRPr="00445BE6">
              <w:t>HALLIDAY</w:t>
            </w:r>
            <w:r>
              <w:t>,</w:t>
            </w:r>
            <w:r w:rsidRPr="00445BE6">
              <w:t xml:space="preserve"> D., RESNICK</w:t>
            </w:r>
            <w:r>
              <w:t>,</w:t>
            </w:r>
            <w:r w:rsidRPr="00445BE6">
              <w:t xml:space="preserve"> R., WALKER</w:t>
            </w:r>
            <w:r>
              <w:t>,</w:t>
            </w:r>
            <w:r w:rsidRPr="00445BE6">
              <w:t xml:space="preserve"> J. Fundamentals of Physics </w:t>
            </w:r>
            <w:r>
              <w:t>Extended</w:t>
            </w:r>
            <w:r w:rsidR="00E608FF">
              <w:t xml:space="preserve">. </w:t>
            </w:r>
            <w:r>
              <w:t>Wiley, 2010.</w:t>
            </w:r>
            <w:r w:rsidRPr="00445BE6">
              <w:t xml:space="preserve"> ISBN 978-0470469088.</w:t>
            </w:r>
          </w:p>
          <w:p w14:paraId="4D63DCA5" w14:textId="2A966BB1" w:rsidR="00850A0C" w:rsidRDefault="00850A0C" w:rsidP="00850A0C">
            <w:pPr>
              <w:jc w:val="both"/>
              <w:rPr>
                <w:shd w:val="clear" w:color="auto" w:fill="FFFFFF"/>
              </w:rPr>
            </w:pPr>
            <w:r w:rsidRPr="00826D6F">
              <w:rPr>
                <w:color w:val="333333"/>
                <w:shd w:val="clear" w:color="auto" w:fill="FFFFFF"/>
              </w:rPr>
              <w:t>FORMÁNEK, J. </w:t>
            </w:r>
            <w:r w:rsidRPr="00826D6F">
              <w:rPr>
                <w:iCs/>
                <w:color w:val="333333"/>
                <w:shd w:val="clear" w:color="auto" w:fill="FFFFFF"/>
              </w:rPr>
              <w:t>Úvod do kvantové teorie</w:t>
            </w:r>
            <w:r w:rsidR="00B72EF4" w:rsidRPr="00826D6F">
              <w:rPr>
                <w:iCs/>
                <w:color w:val="333333"/>
                <w:shd w:val="clear" w:color="auto" w:fill="FFFFFF"/>
              </w:rPr>
              <w:t>. Část</w:t>
            </w:r>
            <w:r w:rsidRPr="00826D6F">
              <w:rPr>
                <w:iCs/>
                <w:color w:val="333333"/>
                <w:shd w:val="clear" w:color="auto" w:fill="FFFFFF"/>
              </w:rPr>
              <w:t xml:space="preserve"> I. </w:t>
            </w:r>
            <w:r w:rsidR="00B72EF4" w:rsidRPr="00826D6F">
              <w:rPr>
                <w:iCs/>
                <w:color w:val="333333"/>
                <w:shd w:val="clear" w:color="auto" w:fill="FFFFFF"/>
              </w:rPr>
              <w:t xml:space="preserve">2. upr. a rozš. vyd. </w:t>
            </w:r>
            <w:r w:rsidRPr="00826D6F">
              <w:rPr>
                <w:color w:val="333333"/>
                <w:shd w:val="clear" w:color="auto" w:fill="FFFFFF"/>
              </w:rPr>
              <w:t>Praha: Academia, 2004.</w:t>
            </w:r>
            <w:r w:rsidRPr="00826D6F">
              <w:rPr>
                <w:b/>
                <w:bCs/>
                <w:iCs/>
                <w:color w:val="6A6A6A"/>
                <w:shd w:val="clear" w:color="auto" w:fill="FFFFFF"/>
              </w:rPr>
              <w:t xml:space="preserve"> </w:t>
            </w:r>
            <w:r w:rsidRPr="00826D6F">
              <w:rPr>
                <w:bCs/>
                <w:shd w:val="clear" w:color="auto" w:fill="FFFFFF"/>
              </w:rPr>
              <w:t>ISBN</w:t>
            </w:r>
            <w:r w:rsidRPr="00826D6F">
              <w:rPr>
                <w:shd w:val="clear" w:color="auto" w:fill="FFFFFF"/>
              </w:rPr>
              <w:t xml:space="preserve"> 80-200-1176-5.</w:t>
            </w:r>
          </w:p>
          <w:p w14:paraId="67AE1C25" w14:textId="4798A4CD" w:rsidR="00826D6F" w:rsidRPr="00826D6F" w:rsidRDefault="00826D6F" w:rsidP="00850A0C">
            <w:pPr>
              <w:jc w:val="both"/>
              <w:rPr>
                <w:color w:val="333A47"/>
                <w:spacing w:val="9"/>
                <w:shd w:val="clear" w:color="auto" w:fill="FFFFFF"/>
              </w:rPr>
            </w:pPr>
            <w:r w:rsidRPr="00826D6F">
              <w:rPr>
                <w:color w:val="333333"/>
                <w:shd w:val="clear" w:color="auto" w:fill="FFFFFF"/>
              </w:rPr>
              <w:t xml:space="preserve">FORMÁNEK, J. Úvod do kvantové teorie. Část </w:t>
            </w:r>
            <w:r w:rsidR="002C5F36">
              <w:rPr>
                <w:color w:val="333333"/>
                <w:shd w:val="clear" w:color="auto" w:fill="FFFFFF"/>
              </w:rPr>
              <w:t>II</w:t>
            </w:r>
            <w:r w:rsidRPr="00826D6F">
              <w:rPr>
                <w:color w:val="333333"/>
                <w:shd w:val="clear" w:color="auto" w:fill="FFFFFF"/>
              </w:rPr>
              <w:t>. Praha: Academia</w:t>
            </w:r>
            <w:r>
              <w:rPr>
                <w:color w:val="333333"/>
                <w:shd w:val="clear" w:color="auto" w:fill="FFFFFF"/>
              </w:rPr>
              <w:t xml:space="preserve">, </w:t>
            </w:r>
            <w:r w:rsidRPr="00826D6F">
              <w:rPr>
                <w:color w:val="333333"/>
                <w:shd w:val="clear" w:color="auto" w:fill="FFFFFF"/>
              </w:rPr>
              <w:t>2004. ISBN 80-200-1176-5.</w:t>
            </w:r>
          </w:p>
          <w:p w14:paraId="1AD50CFC" w14:textId="03116532" w:rsidR="005110DD" w:rsidRPr="00D22542" w:rsidRDefault="00AB0D11" w:rsidP="00850A0C">
            <w:pPr>
              <w:jc w:val="both"/>
            </w:pPr>
            <w:r w:rsidRPr="00445BE6">
              <w:rPr>
                <w:color w:val="000000"/>
                <w:shd w:val="clear" w:color="auto" w:fill="FFFFFF"/>
              </w:rPr>
              <w:t>PIŠÚT</w:t>
            </w:r>
            <w:r>
              <w:rPr>
                <w:color w:val="000000"/>
                <w:shd w:val="clear" w:color="auto" w:fill="FFFFFF"/>
              </w:rPr>
              <w:t>,</w:t>
            </w:r>
            <w:r w:rsidRPr="00445BE6">
              <w:rPr>
                <w:color w:val="000000"/>
                <w:shd w:val="clear" w:color="auto" w:fill="FFFFFF"/>
              </w:rPr>
              <w:t xml:space="preserve"> J., GOMOLČÁK</w:t>
            </w:r>
            <w:r>
              <w:rPr>
                <w:color w:val="000000"/>
                <w:shd w:val="clear" w:color="auto" w:fill="FFFFFF"/>
              </w:rPr>
              <w:t>,</w:t>
            </w:r>
            <w:r w:rsidRPr="00445BE6">
              <w:rPr>
                <w:color w:val="000000"/>
                <w:shd w:val="clear" w:color="auto" w:fill="FFFFFF"/>
              </w:rPr>
              <w:t xml:space="preserve"> L., ČERNÝ</w:t>
            </w:r>
            <w:r>
              <w:rPr>
                <w:color w:val="000000"/>
                <w:shd w:val="clear" w:color="auto" w:fill="FFFFFF"/>
              </w:rPr>
              <w:t>,</w:t>
            </w:r>
            <w:r w:rsidRPr="00445BE6">
              <w:rPr>
                <w:color w:val="000000"/>
                <w:shd w:val="clear" w:color="auto" w:fill="FFFFFF"/>
              </w:rPr>
              <w:t xml:space="preserve"> V. </w:t>
            </w:r>
            <w:r w:rsidRPr="00445BE6">
              <w:rPr>
                <w:iCs/>
                <w:color w:val="000000"/>
                <w:shd w:val="clear" w:color="auto" w:fill="FFFFFF"/>
              </w:rPr>
              <w:t>Úvod do kvantovej mechaniky</w:t>
            </w:r>
            <w:r w:rsidRPr="00445BE6">
              <w:rPr>
                <w:color w:val="000000"/>
                <w:shd w:val="clear" w:color="auto" w:fill="FFFFFF"/>
              </w:rPr>
              <w:t xml:space="preserve">. </w:t>
            </w:r>
            <w:r w:rsidR="00E608FF" w:rsidRPr="00445BE6">
              <w:rPr>
                <w:color w:val="000000"/>
                <w:shd w:val="clear" w:color="auto" w:fill="FFFFFF"/>
              </w:rPr>
              <w:t>Bratislava</w:t>
            </w:r>
            <w:r w:rsidR="00E608FF">
              <w:rPr>
                <w:color w:val="000000"/>
                <w:shd w:val="clear" w:color="auto" w:fill="FFFFFF"/>
              </w:rPr>
              <w:t>:</w:t>
            </w:r>
            <w:r w:rsidR="00E608FF" w:rsidRPr="00445BE6">
              <w:t xml:space="preserve"> </w:t>
            </w:r>
            <w:r w:rsidRPr="00445BE6">
              <w:t>FMFI UK</w:t>
            </w:r>
            <w:r w:rsidRPr="00445BE6">
              <w:rPr>
                <w:color w:val="000000"/>
                <w:shd w:val="clear" w:color="auto" w:fill="FFFFFF"/>
              </w:rPr>
              <w:t xml:space="preserve">, 2008. </w:t>
            </w:r>
            <w:r w:rsidRPr="00445BE6">
              <w:t xml:space="preserve">ISBN </w:t>
            </w:r>
            <w:r>
              <w:t>978-80-89186-33-4.</w:t>
            </w:r>
          </w:p>
        </w:tc>
      </w:tr>
      <w:tr w:rsidR="005110DD" w14:paraId="44FE3D2F"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4A2693BB" w14:textId="77777777" w:rsidR="005110DD" w:rsidRDefault="005110DD" w:rsidP="00F8305C">
            <w:pPr>
              <w:jc w:val="center"/>
              <w:rPr>
                <w:b/>
              </w:rPr>
            </w:pPr>
            <w:r>
              <w:rPr>
                <w:b/>
              </w:rPr>
              <w:t>Informace ke kombinované nebo distanční formě</w:t>
            </w:r>
          </w:p>
        </w:tc>
      </w:tr>
      <w:tr w:rsidR="005110DD" w14:paraId="3DBA111E"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687DFC27" w14:textId="77777777" w:rsidR="005110DD" w:rsidRDefault="005110DD" w:rsidP="00F8305C">
            <w:pPr>
              <w:jc w:val="both"/>
            </w:pPr>
            <w:r>
              <w:rPr>
                <w:b/>
              </w:rPr>
              <w:t>Rozsah konzultací (soustředění)</w:t>
            </w:r>
          </w:p>
        </w:tc>
        <w:tc>
          <w:tcPr>
            <w:tcW w:w="889" w:type="dxa"/>
            <w:tcBorders>
              <w:top w:val="single" w:sz="2" w:space="0" w:color="auto"/>
            </w:tcBorders>
          </w:tcPr>
          <w:p w14:paraId="443F5A54" w14:textId="27373A84" w:rsidR="005110DD" w:rsidRDefault="00766418" w:rsidP="00766418">
            <w:pPr>
              <w:jc w:val="center"/>
            </w:pPr>
            <w:r>
              <w:t>12</w:t>
            </w:r>
          </w:p>
        </w:tc>
        <w:tc>
          <w:tcPr>
            <w:tcW w:w="4179" w:type="dxa"/>
            <w:gridSpan w:val="7"/>
            <w:tcBorders>
              <w:top w:val="single" w:sz="2" w:space="0" w:color="auto"/>
            </w:tcBorders>
            <w:shd w:val="clear" w:color="auto" w:fill="F7CAAC"/>
          </w:tcPr>
          <w:p w14:paraId="4D793383" w14:textId="77777777" w:rsidR="005110DD" w:rsidRDefault="005110DD" w:rsidP="00F8305C">
            <w:pPr>
              <w:jc w:val="both"/>
              <w:rPr>
                <w:b/>
              </w:rPr>
            </w:pPr>
            <w:r>
              <w:rPr>
                <w:b/>
              </w:rPr>
              <w:t xml:space="preserve">hodin </w:t>
            </w:r>
          </w:p>
        </w:tc>
      </w:tr>
      <w:tr w:rsidR="005110DD" w14:paraId="04A6BDD1" w14:textId="77777777" w:rsidTr="001041BE">
        <w:trPr>
          <w:gridBefore w:val="1"/>
          <w:gridAfter w:val="1"/>
          <w:wBefore w:w="393" w:type="dxa"/>
          <w:wAfter w:w="101" w:type="dxa"/>
        </w:trPr>
        <w:tc>
          <w:tcPr>
            <w:tcW w:w="9855" w:type="dxa"/>
            <w:gridSpan w:val="15"/>
            <w:shd w:val="clear" w:color="auto" w:fill="F7CAAC"/>
          </w:tcPr>
          <w:p w14:paraId="262F6E49" w14:textId="77777777" w:rsidR="005110DD" w:rsidRDefault="005110DD" w:rsidP="00F8305C">
            <w:pPr>
              <w:jc w:val="both"/>
              <w:rPr>
                <w:b/>
              </w:rPr>
            </w:pPr>
            <w:r>
              <w:rPr>
                <w:b/>
              </w:rPr>
              <w:t>Informace o způsobu kontaktu s vyučujícím</w:t>
            </w:r>
          </w:p>
        </w:tc>
      </w:tr>
      <w:tr w:rsidR="005110DD" w14:paraId="326067DD" w14:textId="77777777" w:rsidTr="001041BE">
        <w:trPr>
          <w:gridBefore w:val="1"/>
          <w:gridAfter w:val="1"/>
          <w:wBefore w:w="393" w:type="dxa"/>
          <w:wAfter w:w="101" w:type="dxa"/>
          <w:trHeight w:val="1373"/>
        </w:trPr>
        <w:tc>
          <w:tcPr>
            <w:tcW w:w="9855" w:type="dxa"/>
            <w:gridSpan w:val="15"/>
          </w:tcPr>
          <w:p w14:paraId="138529A3" w14:textId="6573DFC9" w:rsidR="00D55912" w:rsidRPr="00CE6F38" w:rsidRDefault="00D55912" w:rsidP="00D55912">
            <w:pPr>
              <w:pStyle w:val="TableParagraph"/>
              <w:spacing w:line="240" w:lineRule="auto"/>
              <w:ind w:left="0"/>
              <w:rPr>
                <w:sz w:val="20"/>
                <w:szCs w:val="20"/>
              </w:rPr>
            </w:pPr>
            <w:r w:rsidRPr="00CE6F38">
              <w:rPr>
                <w:sz w:val="20"/>
                <w:szCs w:val="20"/>
              </w:rPr>
              <w:t>Studenti se účastní výuky, kde je jim redukovanou formou prezentována látka dle anotace předmětu. Výuka je realizována v</w:t>
            </w:r>
            <w:r>
              <w:rPr>
                <w:sz w:val="20"/>
                <w:szCs w:val="20"/>
              </w:rPr>
              <w:t> </w:t>
            </w:r>
            <w:r w:rsidRPr="00CE6F38">
              <w:rPr>
                <w:sz w:val="20"/>
                <w:szCs w:val="20"/>
              </w:rPr>
              <w:t>blocích</w:t>
            </w:r>
            <w:r>
              <w:rPr>
                <w:sz w:val="20"/>
                <w:szCs w:val="20"/>
              </w:rPr>
              <w:t>.</w:t>
            </w:r>
            <w:r w:rsidRPr="00CE6F38">
              <w:rPr>
                <w:sz w:val="20"/>
                <w:szCs w:val="20"/>
              </w:rPr>
              <w:t xml:space="preserve"> Studentům budou určeny části učiva k samostatnému nastudování</w:t>
            </w:r>
            <w:r w:rsidRPr="00FB64B5">
              <w:rPr>
                <w:sz w:val="20"/>
                <w:szCs w:val="20"/>
              </w:rPr>
              <w:t>.</w:t>
            </w:r>
            <w:r w:rsidR="00FB64B5">
              <w:rPr>
                <w:sz w:val="20"/>
                <w:szCs w:val="20"/>
              </w:rPr>
              <w:t xml:space="preserve"> </w:t>
            </w:r>
            <w:r w:rsidR="00AB0D11" w:rsidRPr="00FB64B5">
              <w:rPr>
                <w:sz w:val="20"/>
                <w:szCs w:val="20"/>
              </w:rPr>
              <w:t>Kontrola samostatného studia bude provedena písemným testem.</w:t>
            </w:r>
            <w:r w:rsidRPr="00FB64B5">
              <w:rPr>
                <w:sz w:val="20"/>
              </w:rPr>
              <w:t xml:space="preserve"> </w:t>
            </w:r>
            <w:r w:rsidRPr="00FB64B5">
              <w:rPr>
                <w:sz w:val="20"/>
                <w:szCs w:val="20"/>
              </w:rPr>
              <w:t>Konzultace jsou možné v rámci výuky nebo lze vyučujícího kontaktovat viz</w:t>
            </w:r>
            <w:r w:rsidRPr="00FB64B5">
              <w:rPr>
                <w:spacing w:val="-2"/>
                <w:sz w:val="20"/>
                <w:szCs w:val="20"/>
              </w:rPr>
              <w:t xml:space="preserve"> </w:t>
            </w:r>
            <w:r w:rsidRPr="00FB64B5">
              <w:rPr>
                <w:sz w:val="20"/>
                <w:szCs w:val="20"/>
              </w:rPr>
              <w:t>níže.</w:t>
            </w:r>
          </w:p>
          <w:p w14:paraId="769B0277" w14:textId="77777777" w:rsidR="00D55912" w:rsidRPr="00CE6F38" w:rsidRDefault="00D55912" w:rsidP="00D55912"/>
          <w:p w14:paraId="33BA8E89" w14:textId="2CE188DB" w:rsidR="00D55912" w:rsidRDefault="00D55912" w:rsidP="00D55912">
            <w:r w:rsidRPr="00CE6F38">
              <w:t xml:space="preserve">Možnosti komunikace s vyučujícím: </w:t>
            </w:r>
            <w:hyperlink r:id="rId68" w:history="1">
              <w:r w:rsidR="00934251" w:rsidRPr="00F74241">
                <w:rPr>
                  <w:rStyle w:val="Hypertextovodkaz"/>
                </w:rPr>
                <w:t>kutalkova@utb.cz,</w:t>
              </w:r>
            </w:hyperlink>
            <w:r w:rsidR="00934251" w:rsidRPr="00F74241">
              <w:rPr>
                <w:spacing w:val="-6"/>
              </w:rPr>
              <w:t xml:space="preserve"> </w:t>
            </w:r>
            <w:r w:rsidR="00934251" w:rsidRPr="00F74241">
              <w:t>576</w:t>
            </w:r>
            <w:r w:rsidR="00934251" w:rsidRPr="00F74241">
              <w:rPr>
                <w:spacing w:val="-7"/>
              </w:rPr>
              <w:t xml:space="preserve"> </w:t>
            </w:r>
            <w:r w:rsidR="00934251" w:rsidRPr="00F74241">
              <w:t>035</w:t>
            </w:r>
            <w:r w:rsidR="00934251">
              <w:rPr>
                <w:spacing w:val="-5"/>
              </w:rPr>
              <w:t> </w:t>
            </w:r>
            <w:r w:rsidR="00934251" w:rsidRPr="00F74241">
              <w:rPr>
                <w:spacing w:val="-4"/>
              </w:rPr>
              <w:t>104.</w:t>
            </w:r>
          </w:p>
          <w:p w14:paraId="0BCC9F7F" w14:textId="77777777" w:rsidR="005110DD" w:rsidRDefault="005110DD" w:rsidP="00F8305C">
            <w:pPr>
              <w:jc w:val="both"/>
            </w:pPr>
          </w:p>
          <w:p w14:paraId="440F70D3" w14:textId="77777777" w:rsidR="005110DD" w:rsidRDefault="005110DD" w:rsidP="00F8305C">
            <w:pPr>
              <w:jc w:val="both"/>
            </w:pPr>
          </w:p>
          <w:p w14:paraId="1F683681" w14:textId="77777777" w:rsidR="005110DD" w:rsidRDefault="005110DD" w:rsidP="00F8305C">
            <w:pPr>
              <w:jc w:val="both"/>
            </w:pPr>
          </w:p>
          <w:p w14:paraId="7BFFC342" w14:textId="77777777" w:rsidR="005110DD" w:rsidRDefault="005110DD" w:rsidP="00F8305C">
            <w:pPr>
              <w:jc w:val="both"/>
            </w:pPr>
          </w:p>
          <w:p w14:paraId="1DF2B75C" w14:textId="77777777" w:rsidR="005110DD" w:rsidRDefault="005110DD" w:rsidP="00F8305C">
            <w:pPr>
              <w:jc w:val="both"/>
            </w:pPr>
          </w:p>
          <w:p w14:paraId="03710BFB" w14:textId="77777777" w:rsidR="005110DD" w:rsidRDefault="005110DD" w:rsidP="00F8305C">
            <w:pPr>
              <w:jc w:val="both"/>
            </w:pPr>
          </w:p>
          <w:p w14:paraId="22E56192" w14:textId="12BE289F" w:rsidR="005110DD" w:rsidRDefault="005110DD" w:rsidP="00F8305C">
            <w:pPr>
              <w:jc w:val="both"/>
            </w:pPr>
          </w:p>
          <w:p w14:paraId="24292126" w14:textId="58E969EC" w:rsidR="00826D6F" w:rsidRDefault="00826D6F" w:rsidP="00F8305C">
            <w:pPr>
              <w:jc w:val="both"/>
            </w:pPr>
          </w:p>
          <w:p w14:paraId="0D9168A4" w14:textId="1E681041" w:rsidR="00826D6F" w:rsidRDefault="00826D6F" w:rsidP="00F8305C">
            <w:pPr>
              <w:jc w:val="both"/>
            </w:pPr>
          </w:p>
          <w:p w14:paraId="19445BB1" w14:textId="6E7E531D" w:rsidR="00826D6F" w:rsidRDefault="00826D6F" w:rsidP="00F8305C">
            <w:pPr>
              <w:jc w:val="both"/>
            </w:pPr>
          </w:p>
          <w:p w14:paraId="7F477A1D" w14:textId="7424B107" w:rsidR="00826D6F" w:rsidRDefault="00826D6F" w:rsidP="00F8305C">
            <w:pPr>
              <w:jc w:val="both"/>
            </w:pPr>
          </w:p>
          <w:p w14:paraId="3EA85B8B" w14:textId="5BCCC307" w:rsidR="00826D6F" w:rsidRDefault="00826D6F" w:rsidP="00F8305C">
            <w:pPr>
              <w:jc w:val="both"/>
            </w:pPr>
          </w:p>
          <w:p w14:paraId="5962D416" w14:textId="3F6F2317" w:rsidR="00826D6F" w:rsidRDefault="00826D6F" w:rsidP="00F8305C">
            <w:pPr>
              <w:jc w:val="both"/>
            </w:pPr>
          </w:p>
          <w:p w14:paraId="25A1EDB1" w14:textId="50286BF4" w:rsidR="00826D6F" w:rsidRDefault="00826D6F" w:rsidP="00F8305C">
            <w:pPr>
              <w:jc w:val="both"/>
            </w:pPr>
          </w:p>
          <w:p w14:paraId="39C24283" w14:textId="6C7E7161" w:rsidR="00826D6F" w:rsidRDefault="00826D6F" w:rsidP="00F8305C">
            <w:pPr>
              <w:jc w:val="both"/>
            </w:pPr>
          </w:p>
          <w:p w14:paraId="49D0959E" w14:textId="6208A025" w:rsidR="00826D6F" w:rsidRDefault="00826D6F" w:rsidP="00F8305C">
            <w:pPr>
              <w:jc w:val="both"/>
            </w:pPr>
          </w:p>
          <w:p w14:paraId="7FF48BCC" w14:textId="63A40193" w:rsidR="00826D6F" w:rsidRDefault="00826D6F" w:rsidP="00F8305C">
            <w:pPr>
              <w:jc w:val="both"/>
            </w:pPr>
          </w:p>
          <w:p w14:paraId="25DD56F8" w14:textId="375E3785" w:rsidR="00826D6F" w:rsidRDefault="00826D6F" w:rsidP="00F8305C">
            <w:pPr>
              <w:jc w:val="both"/>
            </w:pPr>
          </w:p>
          <w:p w14:paraId="3484B179" w14:textId="619945B9" w:rsidR="00826D6F" w:rsidRDefault="00826D6F" w:rsidP="00F8305C">
            <w:pPr>
              <w:jc w:val="both"/>
            </w:pPr>
          </w:p>
          <w:p w14:paraId="5014B115" w14:textId="44DA5B87" w:rsidR="00826D6F" w:rsidRDefault="00826D6F" w:rsidP="00F8305C">
            <w:pPr>
              <w:jc w:val="both"/>
            </w:pPr>
          </w:p>
          <w:p w14:paraId="07F62F46" w14:textId="0A80531F" w:rsidR="00826D6F" w:rsidRDefault="00826D6F" w:rsidP="00F8305C">
            <w:pPr>
              <w:jc w:val="both"/>
            </w:pPr>
          </w:p>
          <w:p w14:paraId="780172B2" w14:textId="6A9A1DD5" w:rsidR="00826D6F" w:rsidRDefault="00826D6F" w:rsidP="00F8305C">
            <w:pPr>
              <w:jc w:val="both"/>
            </w:pPr>
          </w:p>
          <w:p w14:paraId="3577684B" w14:textId="40E8DF03" w:rsidR="00826D6F" w:rsidRDefault="00826D6F" w:rsidP="00F8305C">
            <w:pPr>
              <w:jc w:val="both"/>
            </w:pPr>
          </w:p>
          <w:p w14:paraId="40C040CB" w14:textId="2A828942" w:rsidR="00826D6F" w:rsidRDefault="00826D6F" w:rsidP="00F8305C">
            <w:pPr>
              <w:jc w:val="both"/>
            </w:pPr>
          </w:p>
          <w:p w14:paraId="6CD876D3" w14:textId="4753724A" w:rsidR="00826D6F" w:rsidRDefault="00826D6F" w:rsidP="00F8305C">
            <w:pPr>
              <w:jc w:val="both"/>
            </w:pPr>
          </w:p>
          <w:p w14:paraId="6754619D" w14:textId="2B31B0FC" w:rsidR="00826D6F" w:rsidRDefault="00826D6F" w:rsidP="00F8305C">
            <w:pPr>
              <w:jc w:val="both"/>
            </w:pPr>
          </w:p>
          <w:p w14:paraId="2C5F6B12" w14:textId="639B5BDE" w:rsidR="00826D6F" w:rsidRDefault="00826D6F" w:rsidP="00F8305C">
            <w:pPr>
              <w:jc w:val="both"/>
            </w:pPr>
          </w:p>
          <w:p w14:paraId="54DCD928" w14:textId="77777777" w:rsidR="005110DD" w:rsidRDefault="005110DD" w:rsidP="00F8305C">
            <w:pPr>
              <w:jc w:val="both"/>
            </w:pPr>
          </w:p>
          <w:p w14:paraId="3783B96F" w14:textId="77777777" w:rsidR="005110DD" w:rsidRDefault="005110DD" w:rsidP="00F8305C">
            <w:pPr>
              <w:jc w:val="both"/>
            </w:pPr>
          </w:p>
          <w:p w14:paraId="536DB25C" w14:textId="77777777" w:rsidR="005110DD" w:rsidRDefault="005110DD" w:rsidP="00F8305C">
            <w:pPr>
              <w:jc w:val="both"/>
            </w:pPr>
          </w:p>
        </w:tc>
      </w:tr>
      <w:tr w:rsidR="005110DD" w14:paraId="42F3FF64"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73774DE3" w14:textId="77777777" w:rsidR="005110DD" w:rsidRDefault="005110DD" w:rsidP="00F8305C">
            <w:pPr>
              <w:jc w:val="both"/>
              <w:rPr>
                <w:b/>
                <w:sz w:val="28"/>
              </w:rPr>
            </w:pPr>
            <w:bookmarkStart w:id="276" w:name="_Hlk190905029"/>
            <w:r>
              <w:lastRenderedPageBreak/>
              <w:br w:type="page"/>
            </w:r>
            <w:r>
              <w:rPr>
                <w:b/>
                <w:sz w:val="28"/>
              </w:rPr>
              <w:t>B-III – Charakteristika studijního předmětu</w:t>
            </w:r>
          </w:p>
        </w:tc>
      </w:tr>
      <w:tr w:rsidR="005110DD" w14:paraId="0377D064"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259977F8"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0B9C3A5E" w14:textId="7ADEDBDD" w:rsidR="005110DD" w:rsidRPr="0062291E" w:rsidRDefault="0062291E" w:rsidP="00F8305C">
            <w:pPr>
              <w:jc w:val="both"/>
              <w:rPr>
                <w:b/>
                <w:bCs/>
              </w:rPr>
            </w:pPr>
            <w:bookmarkStart w:id="277" w:name="Lab_fyz_III"/>
            <w:bookmarkEnd w:id="277"/>
            <w:r w:rsidRPr="00E95BE6">
              <w:rPr>
                <w:b/>
                <w:bCs/>
              </w:rPr>
              <w:t>Laboratoř fyziky III</w:t>
            </w:r>
          </w:p>
        </w:tc>
      </w:tr>
      <w:tr w:rsidR="005110DD" w14:paraId="137653E8" w14:textId="77777777" w:rsidTr="001041BE">
        <w:trPr>
          <w:gridBefore w:val="1"/>
          <w:gridAfter w:val="1"/>
          <w:wBefore w:w="393" w:type="dxa"/>
          <w:wAfter w:w="101" w:type="dxa"/>
        </w:trPr>
        <w:tc>
          <w:tcPr>
            <w:tcW w:w="3435" w:type="dxa"/>
            <w:gridSpan w:val="4"/>
            <w:shd w:val="clear" w:color="auto" w:fill="F7CAAC"/>
          </w:tcPr>
          <w:p w14:paraId="26822E33" w14:textId="77777777" w:rsidR="005110DD" w:rsidRDefault="005110DD" w:rsidP="00F8305C">
            <w:pPr>
              <w:jc w:val="both"/>
              <w:rPr>
                <w:b/>
              </w:rPr>
            </w:pPr>
            <w:r>
              <w:rPr>
                <w:b/>
              </w:rPr>
              <w:t>Typ předmětu</w:t>
            </w:r>
          </w:p>
        </w:tc>
        <w:tc>
          <w:tcPr>
            <w:tcW w:w="3057" w:type="dxa"/>
            <w:gridSpan w:val="6"/>
          </w:tcPr>
          <w:p w14:paraId="6B3311E6" w14:textId="77777777" w:rsidR="005110DD" w:rsidRDefault="005110DD" w:rsidP="00F8305C">
            <w:pPr>
              <w:jc w:val="both"/>
            </w:pPr>
            <w:r>
              <w:t>povinný</w:t>
            </w:r>
          </w:p>
        </w:tc>
        <w:tc>
          <w:tcPr>
            <w:tcW w:w="2695" w:type="dxa"/>
            <w:gridSpan w:val="4"/>
            <w:shd w:val="clear" w:color="auto" w:fill="F7CAAC"/>
          </w:tcPr>
          <w:p w14:paraId="21428750" w14:textId="77777777" w:rsidR="005110DD" w:rsidRDefault="005110DD" w:rsidP="00F8305C">
            <w:pPr>
              <w:jc w:val="both"/>
            </w:pPr>
            <w:r>
              <w:rPr>
                <w:b/>
              </w:rPr>
              <w:t>doporučený ročník / semestr</w:t>
            </w:r>
          </w:p>
        </w:tc>
        <w:tc>
          <w:tcPr>
            <w:tcW w:w="668" w:type="dxa"/>
          </w:tcPr>
          <w:p w14:paraId="104DCB20" w14:textId="77777777" w:rsidR="005110DD" w:rsidRDefault="005110DD" w:rsidP="00F8305C">
            <w:pPr>
              <w:jc w:val="both"/>
            </w:pPr>
            <w:r>
              <w:t>2/LS</w:t>
            </w:r>
          </w:p>
        </w:tc>
      </w:tr>
      <w:tr w:rsidR="005110DD" w14:paraId="799EDC29" w14:textId="77777777" w:rsidTr="001041BE">
        <w:trPr>
          <w:gridBefore w:val="1"/>
          <w:gridAfter w:val="1"/>
          <w:wBefore w:w="393" w:type="dxa"/>
          <w:wAfter w:w="101" w:type="dxa"/>
        </w:trPr>
        <w:tc>
          <w:tcPr>
            <w:tcW w:w="3435" w:type="dxa"/>
            <w:gridSpan w:val="4"/>
            <w:shd w:val="clear" w:color="auto" w:fill="F7CAAC"/>
          </w:tcPr>
          <w:p w14:paraId="3D7DB77C" w14:textId="77777777" w:rsidR="005110DD" w:rsidRDefault="005110DD" w:rsidP="00F8305C">
            <w:pPr>
              <w:jc w:val="both"/>
              <w:rPr>
                <w:b/>
              </w:rPr>
            </w:pPr>
            <w:r>
              <w:rPr>
                <w:b/>
              </w:rPr>
              <w:t>Rozsah studijního předmětu</w:t>
            </w:r>
          </w:p>
        </w:tc>
        <w:tc>
          <w:tcPr>
            <w:tcW w:w="1352" w:type="dxa"/>
            <w:gridSpan w:val="3"/>
          </w:tcPr>
          <w:p w14:paraId="1AF4DF79" w14:textId="7F653C8B" w:rsidR="005110DD" w:rsidRPr="00B74836" w:rsidRDefault="00787B43" w:rsidP="00F8305C">
            <w:pPr>
              <w:jc w:val="both"/>
            </w:pPr>
            <w:r w:rsidRPr="00B74836">
              <w:t>0</w:t>
            </w:r>
            <w:r w:rsidR="005110DD" w:rsidRPr="00B74836">
              <w:t>p+</w:t>
            </w:r>
            <w:r w:rsidRPr="00B74836">
              <w:t>0</w:t>
            </w:r>
            <w:r w:rsidR="005110DD" w:rsidRPr="00B74836">
              <w:t>s+2</w:t>
            </w:r>
            <w:r w:rsidRPr="00B74836">
              <w:t>0</w:t>
            </w:r>
            <w:r w:rsidR="005110DD" w:rsidRPr="00B74836">
              <w:t>l</w:t>
            </w:r>
          </w:p>
        </w:tc>
        <w:tc>
          <w:tcPr>
            <w:tcW w:w="889" w:type="dxa"/>
            <w:shd w:val="clear" w:color="auto" w:fill="F7CAAC"/>
          </w:tcPr>
          <w:p w14:paraId="3F2DED1D" w14:textId="77777777" w:rsidR="005110DD" w:rsidRPr="00B74836" w:rsidRDefault="005110DD" w:rsidP="00F8305C">
            <w:pPr>
              <w:jc w:val="both"/>
              <w:rPr>
                <w:b/>
              </w:rPr>
            </w:pPr>
            <w:r w:rsidRPr="00B74836">
              <w:rPr>
                <w:b/>
              </w:rPr>
              <w:t xml:space="preserve">hod. </w:t>
            </w:r>
          </w:p>
        </w:tc>
        <w:tc>
          <w:tcPr>
            <w:tcW w:w="816" w:type="dxa"/>
            <w:gridSpan w:val="2"/>
          </w:tcPr>
          <w:p w14:paraId="5FEE484D" w14:textId="05FF0A31" w:rsidR="005110DD" w:rsidRPr="00B74836" w:rsidRDefault="00787B43" w:rsidP="00F8305C">
            <w:pPr>
              <w:jc w:val="both"/>
            </w:pPr>
            <w:r w:rsidRPr="00B74836">
              <w:t>20</w:t>
            </w:r>
          </w:p>
        </w:tc>
        <w:tc>
          <w:tcPr>
            <w:tcW w:w="1479" w:type="dxa"/>
            <w:gridSpan w:val="2"/>
            <w:shd w:val="clear" w:color="auto" w:fill="F7CAAC"/>
          </w:tcPr>
          <w:p w14:paraId="535898D9" w14:textId="77777777" w:rsidR="005110DD" w:rsidRDefault="005110DD" w:rsidP="00F8305C">
            <w:pPr>
              <w:jc w:val="both"/>
              <w:rPr>
                <w:b/>
              </w:rPr>
            </w:pPr>
            <w:r>
              <w:rPr>
                <w:b/>
              </w:rPr>
              <w:t>kreditů</w:t>
            </w:r>
          </w:p>
        </w:tc>
        <w:tc>
          <w:tcPr>
            <w:tcW w:w="1884" w:type="dxa"/>
            <w:gridSpan w:val="3"/>
          </w:tcPr>
          <w:p w14:paraId="08ECA5BC" w14:textId="05E83056" w:rsidR="005110DD" w:rsidRDefault="007932E6" w:rsidP="00F8305C">
            <w:pPr>
              <w:jc w:val="both"/>
            </w:pPr>
            <w:r>
              <w:t>1</w:t>
            </w:r>
          </w:p>
        </w:tc>
      </w:tr>
      <w:tr w:rsidR="005110DD" w14:paraId="19E95E08" w14:textId="77777777" w:rsidTr="001041BE">
        <w:trPr>
          <w:gridBefore w:val="1"/>
          <w:gridAfter w:val="1"/>
          <w:wBefore w:w="393" w:type="dxa"/>
          <w:wAfter w:w="101" w:type="dxa"/>
        </w:trPr>
        <w:tc>
          <w:tcPr>
            <w:tcW w:w="3435" w:type="dxa"/>
            <w:gridSpan w:val="4"/>
            <w:shd w:val="clear" w:color="auto" w:fill="F7CAAC"/>
          </w:tcPr>
          <w:p w14:paraId="5E70F9F1" w14:textId="77777777" w:rsidR="005110DD" w:rsidRDefault="005110DD" w:rsidP="00F8305C">
            <w:pPr>
              <w:jc w:val="both"/>
              <w:rPr>
                <w:b/>
                <w:sz w:val="22"/>
              </w:rPr>
            </w:pPr>
            <w:r>
              <w:rPr>
                <w:b/>
              </w:rPr>
              <w:t>Prerekvizity, korekvizity, ekvivalence</w:t>
            </w:r>
          </w:p>
        </w:tc>
        <w:tc>
          <w:tcPr>
            <w:tcW w:w="6420" w:type="dxa"/>
            <w:gridSpan w:val="11"/>
          </w:tcPr>
          <w:p w14:paraId="2F3185DE" w14:textId="77777777" w:rsidR="005110DD" w:rsidRDefault="005110DD" w:rsidP="00F8305C">
            <w:pPr>
              <w:jc w:val="both"/>
            </w:pPr>
          </w:p>
        </w:tc>
      </w:tr>
      <w:tr w:rsidR="005110DD" w14:paraId="673B12AD" w14:textId="77777777" w:rsidTr="001041BE">
        <w:trPr>
          <w:gridBefore w:val="1"/>
          <w:gridAfter w:val="1"/>
          <w:wBefore w:w="393" w:type="dxa"/>
          <w:wAfter w:w="101" w:type="dxa"/>
        </w:trPr>
        <w:tc>
          <w:tcPr>
            <w:tcW w:w="3435" w:type="dxa"/>
            <w:gridSpan w:val="4"/>
            <w:shd w:val="clear" w:color="auto" w:fill="F7CAAC"/>
          </w:tcPr>
          <w:p w14:paraId="28C91E37" w14:textId="77777777" w:rsidR="005110DD" w:rsidRPr="005A0406" w:rsidRDefault="005110DD" w:rsidP="00F8305C">
            <w:pPr>
              <w:jc w:val="both"/>
              <w:rPr>
                <w:b/>
              </w:rPr>
            </w:pPr>
            <w:r w:rsidRPr="005A0406">
              <w:rPr>
                <w:b/>
              </w:rPr>
              <w:t>Způsob ověření výsledků učení</w:t>
            </w:r>
          </w:p>
        </w:tc>
        <w:tc>
          <w:tcPr>
            <w:tcW w:w="3057" w:type="dxa"/>
            <w:gridSpan w:val="6"/>
            <w:tcBorders>
              <w:bottom w:val="single" w:sz="4" w:space="0" w:color="auto"/>
            </w:tcBorders>
          </w:tcPr>
          <w:p w14:paraId="4698FE7E" w14:textId="6DF25D0A" w:rsidR="005110DD" w:rsidRPr="007932E6" w:rsidRDefault="005110DD" w:rsidP="00F8305C">
            <w:pPr>
              <w:jc w:val="both"/>
            </w:pPr>
            <w:r w:rsidRPr="007932E6">
              <w:t>zápočet</w:t>
            </w:r>
          </w:p>
        </w:tc>
        <w:tc>
          <w:tcPr>
            <w:tcW w:w="1479" w:type="dxa"/>
            <w:gridSpan w:val="2"/>
            <w:tcBorders>
              <w:bottom w:val="single" w:sz="4" w:space="0" w:color="auto"/>
            </w:tcBorders>
            <w:shd w:val="clear" w:color="auto" w:fill="F7CAAC"/>
          </w:tcPr>
          <w:p w14:paraId="766811CB" w14:textId="77777777" w:rsidR="005110DD" w:rsidRDefault="005110DD" w:rsidP="00F8305C">
            <w:pPr>
              <w:jc w:val="both"/>
              <w:rPr>
                <w:b/>
              </w:rPr>
            </w:pPr>
            <w:r>
              <w:rPr>
                <w:b/>
              </w:rPr>
              <w:t>Forma výuky</w:t>
            </w:r>
          </w:p>
        </w:tc>
        <w:tc>
          <w:tcPr>
            <w:tcW w:w="1884" w:type="dxa"/>
            <w:gridSpan w:val="3"/>
            <w:tcBorders>
              <w:bottom w:val="single" w:sz="4" w:space="0" w:color="auto"/>
            </w:tcBorders>
          </w:tcPr>
          <w:p w14:paraId="329D0DDD" w14:textId="77777777" w:rsidR="005110DD" w:rsidRDefault="005110DD" w:rsidP="00F8305C">
            <w:pPr>
              <w:jc w:val="both"/>
            </w:pPr>
            <w:r w:rsidRPr="00B74836">
              <w:t>laboratorní cvičení</w:t>
            </w:r>
          </w:p>
          <w:p w14:paraId="117F99C7" w14:textId="0C9B0860" w:rsidR="00094AFE" w:rsidRDefault="00094AFE" w:rsidP="00F8305C">
            <w:pPr>
              <w:jc w:val="both"/>
            </w:pPr>
          </w:p>
        </w:tc>
      </w:tr>
      <w:tr w:rsidR="005110DD" w14:paraId="027E2F91" w14:textId="77777777" w:rsidTr="001041BE">
        <w:trPr>
          <w:gridBefore w:val="1"/>
          <w:gridAfter w:val="1"/>
          <w:wBefore w:w="393" w:type="dxa"/>
          <w:wAfter w:w="101" w:type="dxa"/>
        </w:trPr>
        <w:tc>
          <w:tcPr>
            <w:tcW w:w="3435" w:type="dxa"/>
            <w:gridSpan w:val="4"/>
            <w:shd w:val="clear" w:color="auto" w:fill="F7CAAC"/>
          </w:tcPr>
          <w:p w14:paraId="60485734"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169F90AE" w14:textId="6795FFAB" w:rsidR="005110DD" w:rsidRPr="007932E6" w:rsidRDefault="00986594" w:rsidP="00986594">
            <w:pPr>
              <w:jc w:val="both"/>
            </w:pPr>
            <w:r>
              <w:t>Podmínkou pro udělení zápočtu je 100% účast na laboratorních cvičeních, odevzdání a úspěšné obhájení všech protokolů ze cvičení.</w:t>
            </w:r>
          </w:p>
        </w:tc>
      </w:tr>
      <w:tr w:rsidR="005110DD" w14:paraId="1E65475D"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3DF384AC" w14:textId="77777777" w:rsidR="005110DD" w:rsidRDefault="005110DD" w:rsidP="00F8305C">
            <w:pPr>
              <w:jc w:val="both"/>
              <w:rPr>
                <w:b/>
              </w:rPr>
            </w:pPr>
            <w:r>
              <w:rPr>
                <w:b/>
              </w:rPr>
              <w:t>Garant předmětu</w:t>
            </w:r>
          </w:p>
        </w:tc>
        <w:tc>
          <w:tcPr>
            <w:tcW w:w="6420" w:type="dxa"/>
            <w:gridSpan w:val="11"/>
            <w:tcBorders>
              <w:top w:val="nil"/>
            </w:tcBorders>
          </w:tcPr>
          <w:p w14:paraId="4235A0C4" w14:textId="77777777" w:rsidR="005110DD" w:rsidRDefault="005110DD" w:rsidP="00F8305C">
            <w:pPr>
              <w:jc w:val="both"/>
            </w:pPr>
          </w:p>
        </w:tc>
      </w:tr>
      <w:tr w:rsidR="005110DD" w14:paraId="796FA0F5"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2E6F6B31" w14:textId="77777777" w:rsidR="005110DD" w:rsidRDefault="005110DD" w:rsidP="00F8305C">
            <w:pPr>
              <w:jc w:val="both"/>
              <w:rPr>
                <w:b/>
              </w:rPr>
            </w:pPr>
            <w:r>
              <w:rPr>
                <w:b/>
              </w:rPr>
              <w:t>Zapojení garanta do výuky předmětu</w:t>
            </w:r>
          </w:p>
        </w:tc>
        <w:tc>
          <w:tcPr>
            <w:tcW w:w="6420" w:type="dxa"/>
            <w:gridSpan w:val="11"/>
            <w:tcBorders>
              <w:top w:val="nil"/>
            </w:tcBorders>
          </w:tcPr>
          <w:p w14:paraId="036FF751" w14:textId="77777777" w:rsidR="005110DD" w:rsidRDefault="005110DD" w:rsidP="00F8305C">
            <w:pPr>
              <w:jc w:val="both"/>
            </w:pPr>
          </w:p>
        </w:tc>
      </w:tr>
      <w:tr w:rsidR="005110DD" w14:paraId="0BAA65BE" w14:textId="77777777" w:rsidTr="001041BE">
        <w:trPr>
          <w:gridBefore w:val="1"/>
          <w:gridAfter w:val="1"/>
          <w:wBefore w:w="393" w:type="dxa"/>
          <w:wAfter w:w="101" w:type="dxa"/>
        </w:trPr>
        <w:tc>
          <w:tcPr>
            <w:tcW w:w="3435" w:type="dxa"/>
            <w:gridSpan w:val="4"/>
            <w:shd w:val="clear" w:color="auto" w:fill="F7CAAC"/>
          </w:tcPr>
          <w:p w14:paraId="4A7EE298" w14:textId="77777777" w:rsidR="005110DD" w:rsidRDefault="005110DD" w:rsidP="00F8305C">
            <w:pPr>
              <w:jc w:val="both"/>
              <w:rPr>
                <w:b/>
              </w:rPr>
            </w:pPr>
            <w:r>
              <w:rPr>
                <w:b/>
              </w:rPr>
              <w:t>Vyučující</w:t>
            </w:r>
          </w:p>
        </w:tc>
        <w:tc>
          <w:tcPr>
            <w:tcW w:w="6420" w:type="dxa"/>
            <w:gridSpan w:val="11"/>
            <w:tcBorders>
              <w:bottom w:val="nil"/>
            </w:tcBorders>
          </w:tcPr>
          <w:p w14:paraId="00C7CA59" w14:textId="77777777" w:rsidR="005110DD" w:rsidRDefault="005110DD" w:rsidP="00F8305C">
            <w:pPr>
              <w:jc w:val="both"/>
            </w:pPr>
          </w:p>
        </w:tc>
      </w:tr>
      <w:tr w:rsidR="005110DD" w14:paraId="66648FC2" w14:textId="77777777" w:rsidTr="001041BE">
        <w:trPr>
          <w:gridBefore w:val="1"/>
          <w:gridAfter w:val="1"/>
          <w:wBefore w:w="393" w:type="dxa"/>
          <w:wAfter w:w="101" w:type="dxa"/>
          <w:trHeight w:val="260"/>
        </w:trPr>
        <w:tc>
          <w:tcPr>
            <w:tcW w:w="9855" w:type="dxa"/>
            <w:gridSpan w:val="15"/>
            <w:tcBorders>
              <w:top w:val="nil"/>
            </w:tcBorders>
          </w:tcPr>
          <w:p w14:paraId="230DE05A" w14:textId="35BB4A94" w:rsidR="005110DD" w:rsidRPr="007E6E9B" w:rsidRDefault="009556F6" w:rsidP="00F8305C">
            <w:pPr>
              <w:spacing w:before="60" w:after="60"/>
              <w:jc w:val="both"/>
            </w:pPr>
            <w:hyperlink w:anchor="Kutálková" w:history="1">
              <w:r w:rsidR="007E6E9B" w:rsidRPr="007E6E9B">
                <w:rPr>
                  <w:rStyle w:val="OdstavecseseznamemChar"/>
                  <w:rFonts w:ascii="Times New Roman" w:hAnsi="Times New Roman" w:cs="Times New Roman"/>
                  <w:sz w:val="20"/>
                  <w:szCs w:val="20"/>
                </w:rPr>
                <w:t>RNDr. Eva Kutálková, Ph.D.</w:t>
              </w:r>
            </w:hyperlink>
            <w:r w:rsidR="007E6E9B" w:rsidRPr="007E6E9B">
              <w:t xml:space="preserve"> (100% </w:t>
            </w:r>
            <w:r w:rsidR="00861EC6">
              <w:t>l</w:t>
            </w:r>
            <w:r w:rsidR="007E6E9B" w:rsidRPr="007E6E9B">
              <w:t>)</w:t>
            </w:r>
          </w:p>
        </w:tc>
      </w:tr>
      <w:tr w:rsidR="005110DD" w14:paraId="78E82347" w14:textId="77777777" w:rsidTr="001041BE">
        <w:trPr>
          <w:gridBefore w:val="1"/>
          <w:gridAfter w:val="1"/>
          <w:wBefore w:w="393" w:type="dxa"/>
          <w:wAfter w:w="101" w:type="dxa"/>
        </w:trPr>
        <w:tc>
          <w:tcPr>
            <w:tcW w:w="3435" w:type="dxa"/>
            <w:gridSpan w:val="4"/>
            <w:shd w:val="clear" w:color="auto" w:fill="F7CAAC"/>
          </w:tcPr>
          <w:p w14:paraId="3AEBEA5E"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078AF510" w14:textId="77777777" w:rsidR="005110DD" w:rsidRPr="005A0406" w:rsidRDefault="005110DD" w:rsidP="00F8305C">
            <w:pPr>
              <w:jc w:val="both"/>
            </w:pPr>
          </w:p>
        </w:tc>
      </w:tr>
      <w:tr w:rsidR="005110DD" w14:paraId="7146647B"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7C9E4B08" w14:textId="6D93F18F" w:rsidR="005110DD" w:rsidRPr="00351747" w:rsidRDefault="00986594" w:rsidP="00F8305C">
            <w:pPr>
              <w:jc w:val="both"/>
              <w:rPr>
                <w:b/>
                <w:bCs/>
              </w:rPr>
            </w:pPr>
            <w:r>
              <w:t xml:space="preserve">Cílem předmětu je osvojení si pokročilejších znalostí z oblasti elektroniky a elektrotechniky. Kurz je zaměřen na schopnost sestavit měřicí aparatury dle návodu, provést na nich měření, vyhodnotit a analyzovat naměřená data a následně je vhodnou formou prezentovat. </w:t>
            </w:r>
            <w:r w:rsidR="005110DD" w:rsidRPr="00351747">
              <w:rPr>
                <w:b/>
                <w:bCs/>
              </w:rPr>
              <w:t>Obsah předmětu tvoří tyto tematické celky:</w:t>
            </w:r>
          </w:p>
          <w:p w14:paraId="0BDF9739" w14:textId="6E404D3E" w:rsidR="00163046" w:rsidRPr="00986594" w:rsidRDefault="00163046" w:rsidP="0098659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86594">
              <w:rPr>
                <w:rFonts w:ascii="Times New Roman" w:hAnsi="Times New Roman" w:cs="Times New Roman"/>
                <w:sz w:val="20"/>
                <w:szCs w:val="20"/>
                <w:lang w:eastAsia="cs-CZ"/>
              </w:rPr>
              <w:t>Úvod, bezpečnost, požadavky</w:t>
            </w:r>
            <w:r w:rsidR="005F37E7" w:rsidRPr="00986594">
              <w:rPr>
                <w:rFonts w:ascii="Times New Roman" w:hAnsi="Times New Roman" w:cs="Times New Roman"/>
                <w:sz w:val="20"/>
                <w:szCs w:val="20"/>
                <w:lang w:eastAsia="cs-CZ"/>
              </w:rPr>
              <w:t>.</w:t>
            </w:r>
            <w:r w:rsidRPr="00986594">
              <w:rPr>
                <w:rFonts w:ascii="Times New Roman" w:hAnsi="Times New Roman" w:cs="Times New Roman"/>
                <w:sz w:val="20"/>
                <w:szCs w:val="20"/>
                <w:lang w:eastAsia="cs-CZ"/>
              </w:rPr>
              <w:t xml:space="preserve"> </w:t>
            </w:r>
          </w:p>
          <w:p w14:paraId="1BB92B18" w14:textId="297DF9C8" w:rsidR="00163046" w:rsidRPr="00986594" w:rsidRDefault="00163046" w:rsidP="0098659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86594">
              <w:rPr>
                <w:rFonts w:ascii="Times New Roman" w:hAnsi="Times New Roman" w:cs="Times New Roman"/>
                <w:sz w:val="20"/>
                <w:szCs w:val="20"/>
                <w:lang w:eastAsia="cs-CZ"/>
              </w:rPr>
              <w:t>Základy, aktivní a pasivní elektrické prvky, nepájivá pole, zdroje</w:t>
            </w:r>
            <w:r w:rsidR="005F37E7" w:rsidRPr="00986594">
              <w:rPr>
                <w:rFonts w:ascii="Times New Roman" w:hAnsi="Times New Roman" w:cs="Times New Roman"/>
                <w:sz w:val="20"/>
                <w:szCs w:val="20"/>
                <w:lang w:eastAsia="cs-CZ"/>
              </w:rPr>
              <w:t>.</w:t>
            </w:r>
          </w:p>
          <w:p w14:paraId="29B6F2D7" w14:textId="2BA2A38C" w:rsidR="00163046" w:rsidRPr="00986594" w:rsidRDefault="00163046" w:rsidP="0098659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86594">
              <w:rPr>
                <w:rFonts w:ascii="Times New Roman" w:hAnsi="Times New Roman" w:cs="Times New Roman"/>
                <w:sz w:val="20"/>
                <w:szCs w:val="20"/>
                <w:lang w:eastAsia="cs-CZ"/>
              </w:rPr>
              <w:t>Základní obvody, měření elektrických veličin, spínání, přepínání</w:t>
            </w:r>
            <w:r w:rsidR="005F37E7" w:rsidRPr="00986594">
              <w:rPr>
                <w:rFonts w:ascii="Times New Roman" w:hAnsi="Times New Roman" w:cs="Times New Roman"/>
                <w:sz w:val="20"/>
                <w:szCs w:val="20"/>
                <w:lang w:eastAsia="cs-CZ"/>
              </w:rPr>
              <w:t>.</w:t>
            </w:r>
          </w:p>
          <w:p w14:paraId="6A8EE1A4" w14:textId="75811333" w:rsidR="00163046" w:rsidRPr="00986594" w:rsidRDefault="005B1EFC" w:rsidP="0098659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86594">
              <w:rPr>
                <w:rFonts w:ascii="Times New Roman" w:hAnsi="Times New Roman" w:cs="Times New Roman"/>
                <w:sz w:val="20"/>
                <w:szCs w:val="20"/>
                <w:lang w:eastAsia="cs-CZ"/>
              </w:rPr>
              <w:t>Usměrňování – diody</w:t>
            </w:r>
            <w:r w:rsidR="00163046" w:rsidRPr="00986594">
              <w:rPr>
                <w:rFonts w:ascii="Times New Roman" w:hAnsi="Times New Roman" w:cs="Times New Roman"/>
                <w:sz w:val="20"/>
                <w:szCs w:val="20"/>
                <w:lang w:eastAsia="cs-CZ"/>
              </w:rPr>
              <w:t>, můstky, spínání pomocí tranzistorů</w:t>
            </w:r>
            <w:r w:rsidR="005F37E7" w:rsidRPr="00986594">
              <w:rPr>
                <w:rFonts w:ascii="Times New Roman" w:hAnsi="Times New Roman" w:cs="Times New Roman"/>
                <w:sz w:val="20"/>
                <w:szCs w:val="20"/>
                <w:lang w:eastAsia="cs-CZ"/>
              </w:rPr>
              <w:t>.</w:t>
            </w:r>
          </w:p>
          <w:p w14:paraId="067351FC" w14:textId="0B715B94" w:rsidR="00163046" w:rsidRPr="00986594" w:rsidRDefault="00163046" w:rsidP="0098659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86594">
              <w:rPr>
                <w:rFonts w:ascii="Times New Roman" w:hAnsi="Times New Roman" w:cs="Times New Roman"/>
                <w:sz w:val="20"/>
                <w:szCs w:val="20"/>
                <w:lang w:eastAsia="cs-CZ"/>
              </w:rPr>
              <w:t xml:space="preserve">Spínání pomocí </w:t>
            </w:r>
            <w:r w:rsidR="005B1EFC" w:rsidRPr="00986594">
              <w:rPr>
                <w:rFonts w:ascii="Times New Roman" w:hAnsi="Times New Roman" w:cs="Times New Roman"/>
                <w:sz w:val="20"/>
                <w:szCs w:val="20"/>
                <w:lang w:eastAsia="cs-CZ"/>
              </w:rPr>
              <w:t>relé – klasická</w:t>
            </w:r>
            <w:r w:rsidRPr="00986594">
              <w:rPr>
                <w:rFonts w:ascii="Times New Roman" w:hAnsi="Times New Roman" w:cs="Times New Roman"/>
                <w:sz w:val="20"/>
                <w:szCs w:val="20"/>
                <w:lang w:eastAsia="cs-CZ"/>
              </w:rPr>
              <w:t>, SSR</w:t>
            </w:r>
            <w:r w:rsidR="005F37E7" w:rsidRPr="00986594">
              <w:rPr>
                <w:rFonts w:ascii="Times New Roman" w:hAnsi="Times New Roman" w:cs="Times New Roman"/>
                <w:sz w:val="20"/>
                <w:szCs w:val="20"/>
                <w:lang w:eastAsia="cs-CZ"/>
              </w:rPr>
              <w:t>.</w:t>
            </w:r>
          </w:p>
          <w:p w14:paraId="111CD843" w14:textId="29469EB6" w:rsidR="00163046" w:rsidRPr="00986594" w:rsidRDefault="00163046" w:rsidP="0098659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86594">
              <w:rPr>
                <w:rFonts w:ascii="Times New Roman" w:hAnsi="Times New Roman" w:cs="Times New Roman"/>
                <w:sz w:val="20"/>
                <w:szCs w:val="20"/>
                <w:lang w:eastAsia="cs-CZ"/>
              </w:rPr>
              <w:t xml:space="preserve">Čipy, využití, např. </w:t>
            </w:r>
            <w:r w:rsidR="009A1F7F">
              <w:rPr>
                <w:rFonts w:ascii="Times New Roman" w:hAnsi="Times New Roman" w:cs="Times New Roman"/>
                <w:sz w:val="20"/>
                <w:szCs w:val="20"/>
                <w:lang w:eastAsia="cs-CZ"/>
              </w:rPr>
              <w:t>NE</w:t>
            </w:r>
            <w:r w:rsidRPr="00986594">
              <w:rPr>
                <w:rFonts w:ascii="Times New Roman" w:hAnsi="Times New Roman" w:cs="Times New Roman"/>
                <w:sz w:val="20"/>
                <w:szCs w:val="20"/>
                <w:lang w:eastAsia="cs-CZ"/>
              </w:rPr>
              <w:t>555</w:t>
            </w:r>
            <w:r w:rsidR="005F37E7" w:rsidRPr="00986594">
              <w:rPr>
                <w:rFonts w:ascii="Times New Roman" w:hAnsi="Times New Roman" w:cs="Times New Roman"/>
                <w:sz w:val="20"/>
                <w:szCs w:val="20"/>
                <w:lang w:eastAsia="cs-CZ"/>
              </w:rPr>
              <w:t>.</w:t>
            </w:r>
          </w:p>
          <w:p w14:paraId="1AA14029" w14:textId="77FE4AD6" w:rsidR="00163046" w:rsidRPr="00986594" w:rsidRDefault="00163046" w:rsidP="0098659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86594">
              <w:rPr>
                <w:rFonts w:ascii="Times New Roman" w:hAnsi="Times New Roman" w:cs="Times New Roman"/>
                <w:sz w:val="20"/>
                <w:szCs w:val="20"/>
                <w:lang w:eastAsia="cs-CZ"/>
              </w:rPr>
              <w:t xml:space="preserve">Projekt dle zadání </w:t>
            </w:r>
            <w:r w:rsidR="009A1F7F">
              <w:rPr>
                <w:rFonts w:ascii="Times New Roman" w:hAnsi="Times New Roman" w:cs="Times New Roman"/>
                <w:sz w:val="20"/>
                <w:szCs w:val="20"/>
                <w:lang w:eastAsia="cs-CZ"/>
              </w:rPr>
              <w:t>s využitím předchozích úloh.</w:t>
            </w:r>
            <w:r w:rsidRPr="00986594">
              <w:rPr>
                <w:rFonts w:ascii="Times New Roman" w:hAnsi="Times New Roman" w:cs="Times New Roman"/>
                <w:sz w:val="20"/>
                <w:szCs w:val="20"/>
                <w:lang w:eastAsia="cs-CZ"/>
              </w:rPr>
              <w:t xml:space="preserve"> </w:t>
            </w:r>
          </w:p>
          <w:p w14:paraId="4CA50A95" w14:textId="6529D7AB" w:rsidR="005110DD" w:rsidRPr="00986594" w:rsidRDefault="00163046" w:rsidP="0098659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86594">
              <w:rPr>
                <w:rFonts w:ascii="Times New Roman" w:hAnsi="Times New Roman" w:cs="Times New Roman"/>
                <w:sz w:val="20"/>
                <w:szCs w:val="20"/>
                <w:lang w:eastAsia="cs-CZ"/>
              </w:rPr>
              <w:t xml:space="preserve">Pokročilejší </w:t>
            </w:r>
            <w:r w:rsidR="005B1EFC" w:rsidRPr="00986594">
              <w:rPr>
                <w:rFonts w:ascii="Times New Roman" w:hAnsi="Times New Roman" w:cs="Times New Roman"/>
                <w:sz w:val="20"/>
                <w:szCs w:val="20"/>
                <w:lang w:eastAsia="cs-CZ"/>
              </w:rPr>
              <w:t>projekt – Arduino</w:t>
            </w:r>
            <w:r w:rsidRPr="00986594">
              <w:rPr>
                <w:rFonts w:ascii="Times New Roman" w:hAnsi="Times New Roman" w:cs="Times New Roman"/>
                <w:sz w:val="20"/>
                <w:szCs w:val="20"/>
                <w:lang w:eastAsia="cs-CZ"/>
              </w:rPr>
              <w:t>, senzory</w:t>
            </w:r>
            <w:r w:rsidR="005F37E7" w:rsidRPr="00986594">
              <w:rPr>
                <w:rFonts w:ascii="Times New Roman" w:hAnsi="Times New Roman" w:cs="Times New Roman"/>
                <w:sz w:val="20"/>
                <w:szCs w:val="20"/>
                <w:lang w:eastAsia="cs-CZ"/>
              </w:rPr>
              <w:t>.</w:t>
            </w:r>
          </w:p>
          <w:p w14:paraId="7293CAF2" w14:textId="77777777" w:rsidR="005110DD" w:rsidRDefault="005110DD" w:rsidP="00F8305C">
            <w:pPr>
              <w:jc w:val="both"/>
              <w:rPr>
                <w:b/>
                <w:bCs/>
              </w:rPr>
            </w:pPr>
          </w:p>
          <w:p w14:paraId="2ADD976F"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120737FF" w14:textId="77777777" w:rsidR="005110DD" w:rsidRPr="000C69A4"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7ADBE975" w14:textId="4A7178AC" w:rsidR="00986594" w:rsidRDefault="00986594" w:rsidP="00986594">
            <w:pPr>
              <w:pStyle w:val="Odstavecseseznamem"/>
              <w:numPr>
                <w:ilvl w:val="0"/>
                <w:numId w:val="2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funkce pasivního a aktivního prvku v obvodu</w:t>
            </w:r>
          </w:p>
          <w:p w14:paraId="6198252A" w14:textId="46998994" w:rsidR="00986594" w:rsidRDefault="00986594" w:rsidP="00986594">
            <w:pPr>
              <w:pStyle w:val="Odstavecseseznamem"/>
              <w:numPr>
                <w:ilvl w:val="0"/>
                <w:numId w:val="2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funkce usměrňovače</w:t>
            </w:r>
          </w:p>
          <w:p w14:paraId="24D6993F" w14:textId="0436FE5B" w:rsidR="00986594" w:rsidRDefault="00986594" w:rsidP="00986594">
            <w:pPr>
              <w:pStyle w:val="Odstavecseseznamem"/>
              <w:numPr>
                <w:ilvl w:val="0"/>
                <w:numId w:val="2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problematiky spínání s využitím relé</w:t>
            </w:r>
          </w:p>
          <w:p w14:paraId="57C1C952" w14:textId="4CC89557" w:rsidR="00986594" w:rsidRDefault="00986594" w:rsidP="00986594">
            <w:pPr>
              <w:pStyle w:val="Odstavecseseznamem"/>
              <w:numPr>
                <w:ilvl w:val="0"/>
                <w:numId w:val="2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konstrukce a použití čipů</w:t>
            </w:r>
          </w:p>
          <w:p w14:paraId="40553AE9" w14:textId="57B7E3EF" w:rsidR="00986594" w:rsidRDefault="00986594" w:rsidP="00986594">
            <w:pPr>
              <w:pStyle w:val="Odstavecseseznamem"/>
              <w:numPr>
                <w:ilvl w:val="0"/>
                <w:numId w:val="26"/>
              </w:numPr>
              <w:tabs>
                <w:tab w:val="left" w:pos="328"/>
              </w:tabs>
              <w:spacing w:after="0" w:line="240" w:lineRule="auto"/>
              <w:ind w:left="170" w:hanging="170"/>
              <w:rPr>
                <w:b/>
                <w:color w:val="000000" w:themeColor="text1"/>
              </w:rPr>
            </w:pPr>
            <w:r>
              <w:rPr>
                <w:rFonts w:ascii="Times New Roman" w:hAnsi="Times New Roman" w:cs="Times New Roman"/>
                <w:sz w:val="20"/>
                <w:szCs w:val="20"/>
                <w:lang w:eastAsia="cs-CZ"/>
              </w:rPr>
              <w:t>prostředí Arduino</w:t>
            </w:r>
          </w:p>
          <w:p w14:paraId="39FBEDBB" w14:textId="77777777" w:rsidR="005110DD" w:rsidRPr="000C69A4" w:rsidRDefault="005110DD" w:rsidP="00F8305C">
            <w:pPr>
              <w:tabs>
                <w:tab w:val="left" w:pos="328"/>
              </w:tabs>
              <w:rPr>
                <w:b/>
                <w:color w:val="000000" w:themeColor="text1"/>
              </w:rPr>
            </w:pPr>
          </w:p>
          <w:p w14:paraId="10DBEC56" w14:textId="77777777" w:rsidR="005110DD" w:rsidRPr="000C69A4" w:rsidRDefault="005110DD" w:rsidP="00F8305C">
            <w:pPr>
              <w:tabs>
                <w:tab w:val="left" w:pos="328"/>
              </w:tabs>
              <w:rPr>
                <w:b/>
                <w:color w:val="000000" w:themeColor="text1"/>
              </w:rPr>
            </w:pPr>
            <w:r w:rsidRPr="000C69A4">
              <w:rPr>
                <w:b/>
                <w:color w:val="000000" w:themeColor="text1"/>
              </w:rPr>
              <w:t>Odborné dovednosti:</w:t>
            </w:r>
          </w:p>
          <w:p w14:paraId="6D7DEB52" w14:textId="77777777" w:rsidR="00986594" w:rsidRPr="003C291C" w:rsidRDefault="00986594" w:rsidP="00986594">
            <w:pPr>
              <w:pStyle w:val="Odstavecseseznamem"/>
              <w:numPr>
                <w:ilvl w:val="0"/>
                <w:numId w:val="26"/>
              </w:numPr>
              <w:spacing w:after="0" w:line="240" w:lineRule="auto"/>
              <w:ind w:left="170" w:hanging="170"/>
              <w:rPr>
                <w:rFonts w:ascii="Times New Roman" w:hAnsi="Times New Roman" w:cs="Times New Roman"/>
                <w:sz w:val="20"/>
                <w:szCs w:val="20"/>
                <w:lang w:eastAsia="cs-CZ"/>
              </w:rPr>
            </w:pPr>
            <w:r w:rsidRPr="003C291C">
              <w:rPr>
                <w:rFonts w:ascii="Times New Roman" w:hAnsi="Times New Roman" w:cs="Times New Roman"/>
                <w:sz w:val="20"/>
                <w:szCs w:val="20"/>
                <w:lang w:eastAsia="cs-CZ"/>
              </w:rPr>
              <w:t>sestavit obvody s pasivními a aktivními prvky a provést měření</w:t>
            </w:r>
          </w:p>
          <w:p w14:paraId="12B99361" w14:textId="77777777" w:rsidR="00986594" w:rsidRPr="003C291C" w:rsidRDefault="00986594" w:rsidP="00986594">
            <w:pPr>
              <w:pStyle w:val="Odstavecseseznamem"/>
              <w:numPr>
                <w:ilvl w:val="0"/>
                <w:numId w:val="26"/>
              </w:numPr>
              <w:spacing w:after="0" w:line="240" w:lineRule="auto"/>
              <w:ind w:left="170" w:hanging="170"/>
              <w:rPr>
                <w:rFonts w:ascii="Times New Roman" w:hAnsi="Times New Roman" w:cs="Times New Roman"/>
                <w:sz w:val="20"/>
                <w:szCs w:val="20"/>
                <w:lang w:eastAsia="cs-CZ"/>
              </w:rPr>
            </w:pPr>
            <w:r w:rsidRPr="003C291C">
              <w:rPr>
                <w:rFonts w:ascii="Times New Roman" w:hAnsi="Times New Roman" w:cs="Times New Roman"/>
                <w:sz w:val="20"/>
                <w:szCs w:val="20"/>
                <w:lang w:eastAsia="cs-CZ"/>
              </w:rPr>
              <w:t>zapojit do obvodu usměrňovač a provést měření</w:t>
            </w:r>
          </w:p>
          <w:p w14:paraId="74579F5E" w14:textId="7CA4F76D" w:rsidR="00986594" w:rsidRPr="003C291C" w:rsidRDefault="00986594" w:rsidP="00986594">
            <w:pPr>
              <w:pStyle w:val="Odstavecseseznamem"/>
              <w:numPr>
                <w:ilvl w:val="0"/>
                <w:numId w:val="26"/>
              </w:numPr>
              <w:spacing w:after="0" w:line="240" w:lineRule="auto"/>
              <w:ind w:left="170" w:hanging="170"/>
              <w:rPr>
                <w:rFonts w:ascii="Times New Roman" w:hAnsi="Times New Roman" w:cs="Times New Roman"/>
                <w:sz w:val="20"/>
                <w:szCs w:val="20"/>
                <w:lang w:eastAsia="cs-CZ"/>
              </w:rPr>
            </w:pPr>
            <w:r w:rsidRPr="003C291C">
              <w:rPr>
                <w:rFonts w:ascii="Times New Roman" w:hAnsi="Times New Roman" w:cs="Times New Roman"/>
                <w:sz w:val="20"/>
                <w:szCs w:val="20"/>
                <w:lang w:eastAsia="cs-CZ"/>
              </w:rPr>
              <w:t>měřit s využitím spínání pomocí relé</w:t>
            </w:r>
          </w:p>
          <w:p w14:paraId="6089BCA7" w14:textId="77777777" w:rsidR="00986594" w:rsidRPr="003C291C" w:rsidRDefault="00986594" w:rsidP="00986594">
            <w:pPr>
              <w:pStyle w:val="Odstavecseseznamem"/>
              <w:numPr>
                <w:ilvl w:val="0"/>
                <w:numId w:val="26"/>
              </w:numPr>
              <w:spacing w:after="0" w:line="240" w:lineRule="auto"/>
              <w:ind w:left="170" w:hanging="170"/>
              <w:rPr>
                <w:rFonts w:ascii="Times New Roman" w:hAnsi="Times New Roman" w:cs="Times New Roman"/>
                <w:sz w:val="20"/>
                <w:szCs w:val="20"/>
                <w:lang w:eastAsia="cs-CZ"/>
              </w:rPr>
            </w:pPr>
            <w:r w:rsidRPr="003C291C">
              <w:rPr>
                <w:rFonts w:ascii="Times New Roman" w:hAnsi="Times New Roman" w:cs="Times New Roman"/>
                <w:sz w:val="20"/>
                <w:szCs w:val="20"/>
                <w:lang w:eastAsia="cs-CZ"/>
              </w:rPr>
              <w:t>sestavit jednoduchý obvod například s integrovaným časovým čipem NE555</w:t>
            </w:r>
          </w:p>
          <w:p w14:paraId="60066B11" w14:textId="44EFC0D9" w:rsidR="005110DD" w:rsidRPr="005A0406" w:rsidRDefault="00986594" w:rsidP="00986594">
            <w:pPr>
              <w:pStyle w:val="Odstavecseseznamem"/>
              <w:numPr>
                <w:ilvl w:val="0"/>
                <w:numId w:val="26"/>
              </w:numPr>
              <w:spacing w:after="0" w:line="240" w:lineRule="auto"/>
              <w:ind w:left="170" w:hanging="170"/>
            </w:pPr>
            <w:r w:rsidRPr="00986594">
              <w:rPr>
                <w:rFonts w:ascii="Times New Roman" w:hAnsi="Times New Roman" w:cs="Times New Roman"/>
                <w:sz w:val="20"/>
                <w:szCs w:val="20"/>
                <w:lang w:eastAsia="cs-CZ"/>
              </w:rPr>
              <w:t>využít snímače a senzory v prostředí Arduino</w:t>
            </w:r>
          </w:p>
        </w:tc>
      </w:tr>
      <w:tr w:rsidR="005110DD" w14:paraId="6DFD0994"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3489C5CF" w14:textId="77777777" w:rsidR="005110DD" w:rsidRPr="005A0406" w:rsidRDefault="005110DD"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24766B3F" w14:textId="77777777" w:rsidR="005110DD" w:rsidRDefault="005110DD" w:rsidP="00F8305C">
            <w:pPr>
              <w:jc w:val="both"/>
            </w:pPr>
          </w:p>
        </w:tc>
      </w:tr>
      <w:tr w:rsidR="005110DD" w14:paraId="5E8B6FA6" w14:textId="77777777" w:rsidTr="001041BE">
        <w:trPr>
          <w:gridBefore w:val="1"/>
          <w:gridAfter w:val="1"/>
          <w:wBefore w:w="393" w:type="dxa"/>
          <w:wAfter w:w="101" w:type="dxa"/>
          <w:trHeight w:val="431"/>
        </w:trPr>
        <w:tc>
          <w:tcPr>
            <w:tcW w:w="9855" w:type="dxa"/>
            <w:gridSpan w:val="15"/>
            <w:tcBorders>
              <w:top w:val="nil"/>
              <w:bottom w:val="single" w:sz="4" w:space="0" w:color="auto"/>
            </w:tcBorders>
          </w:tcPr>
          <w:p w14:paraId="1F656DBA" w14:textId="780C5170" w:rsidR="005110DD" w:rsidRDefault="005110DD" w:rsidP="00F8305C">
            <w:pPr>
              <w:jc w:val="both"/>
              <w:rPr>
                <w:b/>
                <w:bCs/>
                <w:u w:val="single"/>
              </w:rPr>
            </w:pPr>
            <w:r w:rsidRPr="000C69A4">
              <w:rPr>
                <w:b/>
                <w:bCs/>
                <w:u w:val="single"/>
              </w:rPr>
              <w:t>Metody a přístupy používané ve výuce</w:t>
            </w:r>
          </w:p>
          <w:p w14:paraId="25D0A41E" w14:textId="77777777" w:rsidR="00CC6FB7" w:rsidRPr="000C69A4" w:rsidRDefault="00CC6FB7" w:rsidP="00CC6FB7">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5034CD58" w14:textId="77777777" w:rsidR="00CC6FB7" w:rsidRDefault="00CC6FB7" w:rsidP="00CC6FB7">
            <w:pPr>
              <w:jc w:val="both"/>
              <w:rPr>
                <w:color w:val="000000"/>
                <w:shd w:val="clear" w:color="auto" w:fill="FFFFFF"/>
              </w:rPr>
            </w:pPr>
            <w:r w:rsidRPr="009A1F7F">
              <w:t>Demonstrace, Dialogická (diskuse, rozhovor, brainstorming)</w:t>
            </w:r>
          </w:p>
          <w:p w14:paraId="14B67686" w14:textId="77777777" w:rsidR="00CC6FB7" w:rsidRDefault="00CC6FB7" w:rsidP="00CC6FB7">
            <w:pPr>
              <w:jc w:val="both"/>
              <w:rPr>
                <w:color w:val="000000"/>
                <w:shd w:val="clear" w:color="auto" w:fill="FFFFFF"/>
              </w:rPr>
            </w:pPr>
          </w:p>
          <w:p w14:paraId="36EDA615" w14:textId="77777777" w:rsidR="00CC6FB7" w:rsidRPr="000C69A4" w:rsidRDefault="00CC6FB7" w:rsidP="00CC6FB7">
            <w:pPr>
              <w:jc w:val="both"/>
              <w:rPr>
                <w:b/>
                <w:bCs/>
              </w:rPr>
            </w:pPr>
            <w:r w:rsidRPr="000C69A4">
              <w:rPr>
                <w:b/>
                <w:bCs/>
              </w:rPr>
              <w:t>Pro dosažení odborných dovedností jsou užívány vyučovací metody:</w:t>
            </w:r>
          </w:p>
          <w:p w14:paraId="56093E55" w14:textId="77777777" w:rsidR="00CC6FB7" w:rsidRPr="006D0F29" w:rsidRDefault="00CC6FB7" w:rsidP="00CC6FB7">
            <w:pPr>
              <w:rPr>
                <w:color w:val="000000"/>
                <w:shd w:val="clear" w:color="auto" w:fill="FFFFFF"/>
              </w:rPr>
            </w:pPr>
            <w:r>
              <w:rPr>
                <w:color w:val="000000"/>
                <w:shd w:val="clear" w:color="auto" w:fill="FFFFFF"/>
              </w:rPr>
              <w:t>Laborování, Praktické procvičování, Týmová práce</w:t>
            </w:r>
          </w:p>
          <w:p w14:paraId="3BA92064" w14:textId="77777777" w:rsidR="00CC6FB7" w:rsidRDefault="00CC6FB7" w:rsidP="00CC6FB7"/>
          <w:p w14:paraId="624C6A2D" w14:textId="77777777" w:rsidR="00CC6FB7" w:rsidRPr="009A1F7F" w:rsidRDefault="00CC6FB7" w:rsidP="00CC6FB7">
            <w:pPr>
              <w:pStyle w:val="Nadpis5"/>
              <w:spacing w:before="0"/>
              <w:rPr>
                <w:rFonts w:ascii="Times New Roman" w:eastAsia="Times New Roman" w:hAnsi="Times New Roman" w:cs="Times New Roman"/>
                <w:b/>
                <w:bCs/>
                <w:color w:val="auto"/>
              </w:rPr>
            </w:pPr>
            <w:r w:rsidRPr="009A1F7F">
              <w:rPr>
                <w:rFonts w:ascii="Times New Roman" w:eastAsia="Times New Roman" w:hAnsi="Times New Roman" w:cs="Times New Roman"/>
                <w:b/>
                <w:bCs/>
                <w:color w:val="auto"/>
              </w:rPr>
              <w:t>Očekávané výsledky učení dosažené studiem předmětu jsou ověřovány hodnoticími metodami:</w:t>
            </w:r>
          </w:p>
          <w:p w14:paraId="0B9D1F91" w14:textId="0C2DE522" w:rsidR="00CC6FB7" w:rsidRPr="000C69A4" w:rsidRDefault="00CC6FB7" w:rsidP="00F8305C">
            <w:pPr>
              <w:jc w:val="both"/>
              <w:rPr>
                <w:b/>
                <w:bCs/>
                <w:u w:val="single"/>
              </w:rPr>
            </w:pPr>
            <w:r w:rsidRPr="009A1F7F">
              <w:rPr>
                <w:color w:val="000000"/>
              </w:rPr>
              <w:t>Rozbor produktů pracovní činnosti studenta (technické práce)</w:t>
            </w:r>
          </w:p>
          <w:p w14:paraId="096B0905" w14:textId="77777777" w:rsidR="002255E4" w:rsidRPr="008440C7" w:rsidRDefault="002255E4" w:rsidP="00F8305C">
            <w:pPr>
              <w:jc w:val="both"/>
              <w:rPr>
                <w:strike/>
                <w:color w:val="000000"/>
              </w:rPr>
            </w:pPr>
          </w:p>
          <w:p w14:paraId="0072509B" w14:textId="12E34D1E" w:rsidR="005110DD" w:rsidRPr="000C69A4" w:rsidRDefault="00910D1F" w:rsidP="00F8305C">
            <w:pPr>
              <w:jc w:val="both"/>
              <w:rPr>
                <w:b/>
                <w:bCs/>
                <w:u w:val="single"/>
              </w:rPr>
            </w:pPr>
            <w:r w:rsidRPr="000C69A4">
              <w:rPr>
                <w:b/>
                <w:bCs/>
                <w:u w:val="single"/>
              </w:rPr>
              <w:t>P</w:t>
            </w:r>
            <w:r w:rsidR="005110DD" w:rsidRPr="000C69A4">
              <w:rPr>
                <w:b/>
                <w:bCs/>
                <w:u w:val="single"/>
              </w:rPr>
              <w:t>oužívané didaktické prostředky</w:t>
            </w:r>
          </w:p>
          <w:p w14:paraId="3C8AF5FE" w14:textId="77777777" w:rsidR="005110DD" w:rsidRPr="0071371D" w:rsidRDefault="005110DD" w:rsidP="00F8305C">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3A0BE725" w14:textId="77777777" w:rsidR="005110DD" w:rsidRPr="0071371D" w:rsidRDefault="005110DD" w:rsidP="00F8305C">
            <w:pPr>
              <w:jc w:val="both"/>
            </w:pPr>
          </w:p>
          <w:p w14:paraId="75AF3B86" w14:textId="4B318B22" w:rsidR="005110DD"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w:t>
            </w:r>
            <w:r>
              <w:lastRenderedPageBreak/>
              <w:t>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6CFF3228"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264729C5" w14:textId="77777777" w:rsidR="005110DD" w:rsidRDefault="005110DD" w:rsidP="00F8305C">
            <w:pPr>
              <w:jc w:val="both"/>
            </w:pPr>
            <w:r>
              <w:rPr>
                <w:b/>
              </w:rPr>
              <w:lastRenderedPageBreak/>
              <w:t>Studijní literatura a studijní pomůcky</w:t>
            </w:r>
          </w:p>
        </w:tc>
        <w:tc>
          <w:tcPr>
            <w:tcW w:w="6202" w:type="dxa"/>
            <w:gridSpan w:val="10"/>
            <w:tcBorders>
              <w:top w:val="single" w:sz="4" w:space="0" w:color="auto"/>
              <w:bottom w:val="nil"/>
            </w:tcBorders>
          </w:tcPr>
          <w:p w14:paraId="131A24B7" w14:textId="77777777" w:rsidR="005110DD" w:rsidRDefault="005110DD" w:rsidP="00F8305C">
            <w:pPr>
              <w:jc w:val="both"/>
            </w:pPr>
          </w:p>
        </w:tc>
      </w:tr>
      <w:tr w:rsidR="005110DD" w14:paraId="688ED633" w14:textId="77777777" w:rsidTr="001041BE">
        <w:trPr>
          <w:gridBefore w:val="1"/>
          <w:gridAfter w:val="1"/>
          <w:wBefore w:w="393" w:type="dxa"/>
          <w:wAfter w:w="101" w:type="dxa"/>
          <w:trHeight w:val="1497"/>
        </w:trPr>
        <w:tc>
          <w:tcPr>
            <w:tcW w:w="9855" w:type="dxa"/>
            <w:gridSpan w:val="15"/>
            <w:tcBorders>
              <w:top w:val="nil"/>
            </w:tcBorders>
          </w:tcPr>
          <w:p w14:paraId="276E0B80" w14:textId="77777777" w:rsidR="00986594" w:rsidRPr="00FC233B" w:rsidRDefault="00986594" w:rsidP="00986594">
            <w:pPr>
              <w:jc w:val="both"/>
              <w:rPr>
                <w:u w:val="single"/>
              </w:rPr>
            </w:pPr>
            <w:r w:rsidRPr="00FC233B">
              <w:rPr>
                <w:u w:val="single"/>
              </w:rPr>
              <w:t>Povinná literatura:</w:t>
            </w:r>
          </w:p>
          <w:p w14:paraId="43BBE9F8" w14:textId="77777777" w:rsidR="00986594" w:rsidRDefault="00986594" w:rsidP="00986594">
            <w:pPr>
              <w:jc w:val="both"/>
            </w:pPr>
            <w:r>
              <w:t>FEYNMAN, R.P., LEIGHTON, R.B., SANDS, M.L</w:t>
            </w:r>
            <w:r w:rsidRPr="004E5942">
              <w:t>. Feynmanovy přednášky z fyziky.</w:t>
            </w:r>
            <w:r>
              <w:t xml:space="preserve"> Revidované vydání. Praha: Fragment, 2024. ISBN 978-80-253-7063-6.</w:t>
            </w:r>
          </w:p>
          <w:p w14:paraId="1B0B98FA" w14:textId="77777777" w:rsidR="00986594" w:rsidRDefault="00986594" w:rsidP="00986594">
            <w:pPr>
              <w:jc w:val="both"/>
            </w:pPr>
            <w:r>
              <w:t>HALLIDAY, D., RESNICK, R., WALKER, J., DUB, P. (Ed.) Fyzika: vysokoškolská učebnice fyziky. Přeprac. vyd. Překlady vysokoškolských učebnic, sv. 4. Brno: VUTIUM, 2013. ISBN 978-80-214-4123-1.</w:t>
            </w:r>
          </w:p>
          <w:p w14:paraId="26F8660B" w14:textId="77777777" w:rsidR="00986594" w:rsidRDefault="00986594" w:rsidP="00986594">
            <w:pPr>
              <w:jc w:val="both"/>
            </w:pPr>
            <w:r>
              <w:t>FEYNMAN, R.P., GOTTLIEB, M.A., LEIGHTON, R., LEIGHTON, R.B. </w:t>
            </w:r>
            <w:r w:rsidRPr="001C66FF">
              <w:t xml:space="preserve">Feynmanovy přednášky z fyziky: doplněk k Feynmanovým přednáškám z fyziky. </w:t>
            </w:r>
            <w:r>
              <w:t>Praha: Fragment, 2007. ISBN 9788025303917.</w:t>
            </w:r>
          </w:p>
          <w:p w14:paraId="226F88D1" w14:textId="2932C455" w:rsidR="00986594" w:rsidRDefault="009A1F7F" w:rsidP="00986594">
            <w:r w:rsidRPr="00CC6FB7">
              <w:t>MARGOLIS, M. Arduino Cookbook. 2nd Ed. Sebastopol: O'Reilly, 2011. ISBN 9781449313876.</w:t>
            </w:r>
          </w:p>
          <w:p w14:paraId="1BA2BF55" w14:textId="77777777" w:rsidR="009A1F7F" w:rsidRDefault="009A1F7F" w:rsidP="00986594"/>
          <w:p w14:paraId="2BE08515" w14:textId="77777777" w:rsidR="00986594" w:rsidRPr="00FC233B" w:rsidRDefault="00986594" w:rsidP="00986594">
            <w:pPr>
              <w:jc w:val="both"/>
              <w:rPr>
                <w:u w:val="single"/>
              </w:rPr>
            </w:pPr>
            <w:r w:rsidRPr="00FC233B">
              <w:rPr>
                <w:u w:val="single"/>
              </w:rPr>
              <w:t>Doporučená literatura:</w:t>
            </w:r>
          </w:p>
          <w:p w14:paraId="4FB82FB4" w14:textId="77777777" w:rsidR="00BF2651" w:rsidRDefault="00BF2651" w:rsidP="00986594">
            <w:pPr>
              <w:jc w:val="both"/>
            </w:pPr>
            <w:r w:rsidRPr="00CC6FB7">
              <w:t>NORMANN, R.A. Arduino for Projects in Scientific Measurement: Taking Your Arduino to the Frontiers of Science! On Measurement 4U, 2018. ISBN 978-0-9997536-1-3.</w:t>
            </w:r>
          </w:p>
          <w:p w14:paraId="5F5E3139" w14:textId="3F8440D6" w:rsidR="00986594" w:rsidRDefault="00986594" w:rsidP="00986594">
            <w:pPr>
              <w:jc w:val="both"/>
            </w:pPr>
            <w:r>
              <w:t>HALLIDAY, D., RESNICK, R., WALKER, J. Fundamentals of Physics. 9th Ed. Hoboken: John Wiley, 2011. ISBN 9780470469088.</w:t>
            </w:r>
          </w:p>
          <w:p w14:paraId="3B933332" w14:textId="77777777" w:rsidR="00986594" w:rsidRDefault="00986594" w:rsidP="00986594">
            <w:pPr>
              <w:jc w:val="both"/>
            </w:pPr>
            <w:r>
              <w:t>WALKER, J. </w:t>
            </w:r>
            <w:r w:rsidRPr="001C66FF">
              <w:t xml:space="preserve">Halliday &amp; Resnick </w:t>
            </w:r>
            <w:r>
              <w:t>P</w:t>
            </w:r>
            <w:r w:rsidRPr="001C66FF">
              <w:t xml:space="preserve">rinciples of </w:t>
            </w:r>
            <w:r>
              <w:t>P</w:t>
            </w:r>
            <w:r w:rsidRPr="001C66FF">
              <w:t>hysics</w:t>
            </w:r>
            <w:r>
              <w:t>. Extended Edition. Singapore: Wiley, 2023. ISBN 978-1-119-82061-1.</w:t>
            </w:r>
          </w:p>
          <w:p w14:paraId="191FD6B0" w14:textId="77777777" w:rsidR="00986594" w:rsidRDefault="00986594" w:rsidP="00986594">
            <w:pPr>
              <w:jc w:val="both"/>
            </w:pPr>
            <w:r>
              <w:t>SVOBODA, E. </w:t>
            </w:r>
            <w:r w:rsidRPr="001C66FF">
              <w:t>Přehled středoškolské fyziky.</w:t>
            </w:r>
            <w:r>
              <w:t xml:space="preserve"> 4. upr. vyd. Praha: Prometheus, 2006. ISBN 8071963070.</w:t>
            </w:r>
          </w:p>
          <w:p w14:paraId="757BE963" w14:textId="77777777" w:rsidR="00986594" w:rsidRDefault="00986594" w:rsidP="00986594">
            <w:pPr>
              <w:jc w:val="both"/>
            </w:pPr>
            <w:r>
              <w:t>LANK, V., VONDRA, M. </w:t>
            </w:r>
            <w:r w:rsidRPr="001C66FF">
              <w:t>Fyzika v kostce: pro střední školy.</w:t>
            </w:r>
            <w:r>
              <w:t xml:space="preserve"> Maturita v kostce. Praha: Fragment, 2007. ISBN 9788025302286.</w:t>
            </w:r>
          </w:p>
          <w:p w14:paraId="2DB577CC" w14:textId="77777777" w:rsidR="00986594" w:rsidRPr="001C66FF" w:rsidRDefault="00986594" w:rsidP="00986594">
            <w:pPr>
              <w:jc w:val="both"/>
            </w:pPr>
            <w:r>
              <w:t>SLAVÍK, J. </w:t>
            </w:r>
            <w:r w:rsidRPr="001C66FF">
              <w:t>Řešené příklady z fyziky</w:t>
            </w:r>
            <w:r>
              <w:t>. 1. Klasická fyzika. 5 vyd. Plzeň: ZČU, 2004. ISBN 8070828765.</w:t>
            </w:r>
          </w:p>
          <w:p w14:paraId="724F5578" w14:textId="680ADDB0" w:rsidR="00B53A69" w:rsidRPr="00D22542" w:rsidRDefault="00986594" w:rsidP="00BF2651">
            <w:r w:rsidRPr="001C66FF">
              <w:t>SLAVÍK, J. Řešené příklady z fyziky. 2.</w:t>
            </w:r>
            <w:r>
              <w:t xml:space="preserve"> Moderní fyzika. 2. přeprac. vyd. Plzeň: ZČU, </w:t>
            </w:r>
            <w:r w:rsidRPr="00CC6FB7">
              <w:t>2003</w:t>
            </w:r>
            <w:r>
              <w:t>. ISBN 8070829842.</w:t>
            </w:r>
          </w:p>
        </w:tc>
      </w:tr>
      <w:tr w:rsidR="005110DD" w14:paraId="3704FE8A"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4ABC5B3D" w14:textId="77777777" w:rsidR="005110DD" w:rsidRDefault="005110DD" w:rsidP="00F8305C">
            <w:pPr>
              <w:jc w:val="center"/>
              <w:rPr>
                <w:b/>
              </w:rPr>
            </w:pPr>
            <w:r>
              <w:rPr>
                <w:b/>
              </w:rPr>
              <w:t>Informace ke kombinované nebo distanční formě</w:t>
            </w:r>
          </w:p>
        </w:tc>
      </w:tr>
      <w:tr w:rsidR="005110DD" w14:paraId="346C8D7C"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55A5C3A1" w14:textId="77777777" w:rsidR="005110DD" w:rsidRDefault="005110DD" w:rsidP="00F8305C">
            <w:pPr>
              <w:jc w:val="both"/>
            </w:pPr>
            <w:r>
              <w:rPr>
                <w:b/>
              </w:rPr>
              <w:t>Rozsah konzultací (soustředění)</w:t>
            </w:r>
          </w:p>
        </w:tc>
        <w:tc>
          <w:tcPr>
            <w:tcW w:w="889" w:type="dxa"/>
            <w:tcBorders>
              <w:top w:val="single" w:sz="2" w:space="0" w:color="auto"/>
            </w:tcBorders>
          </w:tcPr>
          <w:p w14:paraId="534EECFA" w14:textId="0CCC9C45" w:rsidR="005110DD" w:rsidRDefault="00766418" w:rsidP="00766418">
            <w:pPr>
              <w:jc w:val="center"/>
            </w:pPr>
            <w:r>
              <w:t>8</w:t>
            </w:r>
          </w:p>
        </w:tc>
        <w:tc>
          <w:tcPr>
            <w:tcW w:w="4179" w:type="dxa"/>
            <w:gridSpan w:val="7"/>
            <w:tcBorders>
              <w:top w:val="single" w:sz="2" w:space="0" w:color="auto"/>
            </w:tcBorders>
            <w:shd w:val="clear" w:color="auto" w:fill="F7CAAC"/>
          </w:tcPr>
          <w:p w14:paraId="15E60578" w14:textId="77777777" w:rsidR="005110DD" w:rsidRDefault="005110DD" w:rsidP="00F8305C">
            <w:pPr>
              <w:jc w:val="both"/>
              <w:rPr>
                <w:b/>
              </w:rPr>
            </w:pPr>
            <w:r>
              <w:rPr>
                <w:b/>
              </w:rPr>
              <w:t xml:space="preserve">hodin </w:t>
            </w:r>
          </w:p>
        </w:tc>
      </w:tr>
      <w:tr w:rsidR="005110DD" w14:paraId="1C3C6F70" w14:textId="77777777" w:rsidTr="001041BE">
        <w:trPr>
          <w:gridBefore w:val="1"/>
          <w:gridAfter w:val="1"/>
          <w:wBefore w:w="393" w:type="dxa"/>
          <w:wAfter w:w="101" w:type="dxa"/>
        </w:trPr>
        <w:tc>
          <w:tcPr>
            <w:tcW w:w="9855" w:type="dxa"/>
            <w:gridSpan w:val="15"/>
            <w:shd w:val="clear" w:color="auto" w:fill="F7CAAC"/>
          </w:tcPr>
          <w:p w14:paraId="437C8D10" w14:textId="77777777" w:rsidR="005110DD" w:rsidRDefault="005110DD" w:rsidP="00F8305C">
            <w:pPr>
              <w:jc w:val="both"/>
              <w:rPr>
                <w:b/>
              </w:rPr>
            </w:pPr>
            <w:r>
              <w:rPr>
                <w:b/>
              </w:rPr>
              <w:t>Informace o způsobu kontaktu s vyučujícím</w:t>
            </w:r>
          </w:p>
        </w:tc>
      </w:tr>
      <w:tr w:rsidR="005110DD" w14:paraId="645B1362" w14:textId="77777777" w:rsidTr="001041BE">
        <w:trPr>
          <w:gridBefore w:val="1"/>
          <w:gridAfter w:val="1"/>
          <w:wBefore w:w="393" w:type="dxa"/>
          <w:wAfter w:w="101" w:type="dxa"/>
          <w:trHeight w:val="1373"/>
        </w:trPr>
        <w:tc>
          <w:tcPr>
            <w:tcW w:w="9855" w:type="dxa"/>
            <w:gridSpan w:val="15"/>
          </w:tcPr>
          <w:p w14:paraId="2C7B4918" w14:textId="14FED502" w:rsidR="00D55912" w:rsidRPr="00CE6F38" w:rsidRDefault="00D55912" w:rsidP="00D55912">
            <w:pPr>
              <w:pStyle w:val="TableParagraph"/>
              <w:spacing w:line="240" w:lineRule="auto"/>
              <w:ind w:left="0"/>
              <w:rPr>
                <w:sz w:val="20"/>
                <w:szCs w:val="20"/>
              </w:rPr>
            </w:pPr>
            <w:r w:rsidRPr="00CE6F38">
              <w:rPr>
                <w:sz w:val="20"/>
                <w:szCs w:val="20"/>
              </w:rPr>
              <w:t>Studenti se účastní výuky, kde je jim redukovanou formou prezentována látka dle anotace předmětu. Výuka je realizována v</w:t>
            </w:r>
            <w:r>
              <w:rPr>
                <w:sz w:val="20"/>
                <w:szCs w:val="20"/>
              </w:rPr>
              <w:t> </w:t>
            </w:r>
            <w:r w:rsidRPr="00CE6F38">
              <w:rPr>
                <w:sz w:val="20"/>
                <w:szCs w:val="20"/>
              </w:rPr>
              <w:t>blocích</w:t>
            </w:r>
            <w:r>
              <w:rPr>
                <w:sz w:val="20"/>
                <w:szCs w:val="20"/>
              </w:rPr>
              <w:t>.</w:t>
            </w:r>
            <w:r w:rsidRPr="00CE6F38">
              <w:rPr>
                <w:sz w:val="20"/>
                <w:szCs w:val="20"/>
              </w:rPr>
              <w:t xml:space="preserve"> Studentům budou určeny části učiva k samostatnému nastudování. </w:t>
            </w:r>
            <w:r w:rsidR="00986594" w:rsidRPr="00BF2651">
              <w:rPr>
                <w:sz w:val="20"/>
                <w:szCs w:val="20"/>
              </w:rPr>
              <w:t>Pro udělení zápočtu je nutná účast a samostatná práce v laboratorních cvičeních. Z každé odcvičené laboratorní úlohy je student povinen zpracovat protokol v odpovídajícím rozsahu a kvalitě.</w:t>
            </w:r>
            <w:r w:rsidR="00986594">
              <w:rPr>
                <w:sz w:val="20"/>
                <w:szCs w:val="20"/>
              </w:rPr>
              <w:t xml:space="preserve"> </w:t>
            </w:r>
            <w:r w:rsidRPr="00CE6F38">
              <w:rPr>
                <w:sz w:val="20"/>
                <w:szCs w:val="20"/>
              </w:rPr>
              <w:t>Konzultace jsou možné v rámci výuky nebo lze vyučujícího kontaktovat viz</w:t>
            </w:r>
            <w:r w:rsidRPr="00CE6F38">
              <w:rPr>
                <w:spacing w:val="-2"/>
                <w:sz w:val="20"/>
                <w:szCs w:val="20"/>
              </w:rPr>
              <w:t xml:space="preserve"> </w:t>
            </w:r>
            <w:r w:rsidRPr="00CE6F38">
              <w:rPr>
                <w:sz w:val="20"/>
                <w:szCs w:val="20"/>
              </w:rPr>
              <w:t>níže.</w:t>
            </w:r>
          </w:p>
          <w:p w14:paraId="10AFF743" w14:textId="77777777" w:rsidR="00D55912" w:rsidRPr="00CE6F38" w:rsidRDefault="00D55912" w:rsidP="00D55912"/>
          <w:p w14:paraId="49AD7B23" w14:textId="27E330EF" w:rsidR="00D55912" w:rsidRDefault="00D55912" w:rsidP="00D55912">
            <w:r w:rsidRPr="00CE6F38">
              <w:t xml:space="preserve">Možnosti komunikace s vyučujícím: </w:t>
            </w:r>
            <w:hyperlink r:id="rId69" w:history="1">
              <w:r w:rsidR="00934251" w:rsidRPr="00F74241">
                <w:rPr>
                  <w:rStyle w:val="Hypertextovodkaz"/>
                </w:rPr>
                <w:t>kutalkova@utb.cz,</w:t>
              </w:r>
            </w:hyperlink>
            <w:r w:rsidR="00934251" w:rsidRPr="00F74241">
              <w:rPr>
                <w:spacing w:val="-6"/>
              </w:rPr>
              <w:t xml:space="preserve"> </w:t>
            </w:r>
            <w:r w:rsidR="00934251" w:rsidRPr="00F74241">
              <w:t>576</w:t>
            </w:r>
            <w:r w:rsidR="00934251" w:rsidRPr="00F74241">
              <w:rPr>
                <w:spacing w:val="-7"/>
              </w:rPr>
              <w:t xml:space="preserve"> </w:t>
            </w:r>
            <w:r w:rsidR="00934251" w:rsidRPr="00F74241">
              <w:t>035</w:t>
            </w:r>
            <w:r w:rsidR="00934251">
              <w:rPr>
                <w:spacing w:val="-5"/>
              </w:rPr>
              <w:t> </w:t>
            </w:r>
            <w:r w:rsidR="00934251" w:rsidRPr="00F74241">
              <w:rPr>
                <w:spacing w:val="-4"/>
              </w:rPr>
              <w:t>104.</w:t>
            </w:r>
          </w:p>
          <w:p w14:paraId="558BE03F" w14:textId="77777777" w:rsidR="005110DD" w:rsidRDefault="005110DD" w:rsidP="00F8305C">
            <w:pPr>
              <w:jc w:val="both"/>
            </w:pPr>
          </w:p>
          <w:p w14:paraId="7226B271" w14:textId="77777777" w:rsidR="005110DD" w:rsidRDefault="005110DD" w:rsidP="00F8305C">
            <w:pPr>
              <w:jc w:val="both"/>
            </w:pPr>
          </w:p>
          <w:p w14:paraId="519885EC" w14:textId="77777777" w:rsidR="005110DD" w:rsidRDefault="005110DD" w:rsidP="00F8305C">
            <w:pPr>
              <w:jc w:val="both"/>
            </w:pPr>
          </w:p>
          <w:p w14:paraId="635685B9" w14:textId="77777777" w:rsidR="005110DD" w:rsidRDefault="005110DD" w:rsidP="00F8305C">
            <w:pPr>
              <w:jc w:val="both"/>
            </w:pPr>
          </w:p>
          <w:p w14:paraId="095505FE" w14:textId="77777777" w:rsidR="005110DD" w:rsidRDefault="005110DD" w:rsidP="00F8305C">
            <w:pPr>
              <w:jc w:val="both"/>
            </w:pPr>
          </w:p>
          <w:p w14:paraId="1DD39773" w14:textId="77777777" w:rsidR="005110DD" w:rsidRDefault="005110DD" w:rsidP="00F8305C">
            <w:pPr>
              <w:jc w:val="both"/>
            </w:pPr>
          </w:p>
          <w:p w14:paraId="5965D6C4" w14:textId="09C5B1D9" w:rsidR="005110DD" w:rsidRDefault="005110DD" w:rsidP="00F8305C">
            <w:pPr>
              <w:jc w:val="both"/>
            </w:pPr>
          </w:p>
          <w:p w14:paraId="00448C5B" w14:textId="60C92D36" w:rsidR="00BF2651" w:rsidRDefault="00BF2651" w:rsidP="00F8305C">
            <w:pPr>
              <w:jc w:val="both"/>
            </w:pPr>
          </w:p>
          <w:p w14:paraId="20D86CA1" w14:textId="29CC0F97" w:rsidR="00BF2651" w:rsidRDefault="00BF2651" w:rsidP="00F8305C">
            <w:pPr>
              <w:jc w:val="both"/>
            </w:pPr>
          </w:p>
          <w:p w14:paraId="147EE90D" w14:textId="63BF5F5A" w:rsidR="00BF2651" w:rsidRDefault="00BF2651" w:rsidP="00F8305C">
            <w:pPr>
              <w:jc w:val="both"/>
            </w:pPr>
          </w:p>
          <w:p w14:paraId="3FB9F269" w14:textId="5B958381" w:rsidR="00BF2651" w:rsidRDefault="00BF2651" w:rsidP="00F8305C">
            <w:pPr>
              <w:jc w:val="both"/>
            </w:pPr>
          </w:p>
          <w:p w14:paraId="11E2D225" w14:textId="45A48698" w:rsidR="00BF2651" w:rsidRDefault="00BF2651" w:rsidP="00F8305C">
            <w:pPr>
              <w:jc w:val="both"/>
            </w:pPr>
          </w:p>
          <w:p w14:paraId="53CC550D" w14:textId="60E7B9C6" w:rsidR="00BF2651" w:rsidRDefault="00BF2651" w:rsidP="00F8305C">
            <w:pPr>
              <w:jc w:val="both"/>
            </w:pPr>
          </w:p>
          <w:p w14:paraId="34CEC9E8" w14:textId="7C248F1C" w:rsidR="00BF2651" w:rsidRDefault="00BF2651" w:rsidP="00F8305C">
            <w:pPr>
              <w:jc w:val="both"/>
            </w:pPr>
          </w:p>
          <w:p w14:paraId="21933077" w14:textId="26B7127C" w:rsidR="00BF2651" w:rsidRDefault="00BF2651" w:rsidP="00F8305C">
            <w:pPr>
              <w:jc w:val="both"/>
            </w:pPr>
          </w:p>
          <w:p w14:paraId="584CDCF0" w14:textId="17C4BE61" w:rsidR="00BF2651" w:rsidRDefault="00BF2651" w:rsidP="00F8305C">
            <w:pPr>
              <w:jc w:val="both"/>
            </w:pPr>
          </w:p>
          <w:p w14:paraId="71C844E2" w14:textId="2B079467" w:rsidR="00BF2651" w:rsidRDefault="00BF2651" w:rsidP="00F8305C">
            <w:pPr>
              <w:jc w:val="both"/>
            </w:pPr>
          </w:p>
          <w:p w14:paraId="5CD50876" w14:textId="73B276EC" w:rsidR="00BF2651" w:rsidRDefault="00BF2651" w:rsidP="00F8305C">
            <w:pPr>
              <w:jc w:val="both"/>
            </w:pPr>
          </w:p>
          <w:p w14:paraId="208936B2" w14:textId="4B0400FD" w:rsidR="00BF2651" w:rsidRDefault="00BF2651" w:rsidP="00F8305C">
            <w:pPr>
              <w:jc w:val="both"/>
            </w:pPr>
          </w:p>
          <w:p w14:paraId="73A6B7D5" w14:textId="5DE762FC" w:rsidR="00BF2651" w:rsidRDefault="00BF2651" w:rsidP="00F8305C">
            <w:pPr>
              <w:jc w:val="both"/>
            </w:pPr>
          </w:p>
          <w:p w14:paraId="10CD3A16" w14:textId="2C3A1DFC" w:rsidR="00BF2651" w:rsidRDefault="00BF2651" w:rsidP="00F8305C">
            <w:pPr>
              <w:jc w:val="both"/>
            </w:pPr>
          </w:p>
          <w:p w14:paraId="4C9D04AB" w14:textId="3EC8EFD5" w:rsidR="00BF2651" w:rsidRDefault="00BF2651" w:rsidP="00F8305C">
            <w:pPr>
              <w:jc w:val="both"/>
            </w:pPr>
          </w:p>
          <w:p w14:paraId="3DA5A4CE" w14:textId="16B0584B" w:rsidR="00BF2651" w:rsidRDefault="00BF2651" w:rsidP="00F8305C">
            <w:pPr>
              <w:jc w:val="both"/>
            </w:pPr>
          </w:p>
          <w:p w14:paraId="0637E67A" w14:textId="299196C3" w:rsidR="00BF2651" w:rsidRDefault="00BF2651" w:rsidP="00F8305C">
            <w:pPr>
              <w:jc w:val="both"/>
            </w:pPr>
          </w:p>
          <w:p w14:paraId="51517268" w14:textId="3C9EE922" w:rsidR="00BF2651" w:rsidRDefault="00BF2651" w:rsidP="00F8305C">
            <w:pPr>
              <w:jc w:val="both"/>
            </w:pPr>
          </w:p>
          <w:p w14:paraId="37627FAA" w14:textId="58C86D14" w:rsidR="00BF2651" w:rsidRDefault="00BF2651" w:rsidP="00F8305C">
            <w:pPr>
              <w:jc w:val="both"/>
            </w:pPr>
          </w:p>
          <w:p w14:paraId="32ECFBB0" w14:textId="77777777" w:rsidR="005110DD" w:rsidRDefault="005110DD" w:rsidP="00F8305C">
            <w:pPr>
              <w:jc w:val="both"/>
            </w:pPr>
          </w:p>
          <w:p w14:paraId="48806AA6" w14:textId="77777777" w:rsidR="005110DD" w:rsidRDefault="005110DD" w:rsidP="00F8305C">
            <w:pPr>
              <w:jc w:val="both"/>
            </w:pPr>
          </w:p>
          <w:p w14:paraId="018848BC" w14:textId="77777777" w:rsidR="005110DD" w:rsidRDefault="005110DD" w:rsidP="00F8305C">
            <w:pPr>
              <w:jc w:val="both"/>
            </w:pPr>
          </w:p>
        </w:tc>
      </w:tr>
      <w:tr w:rsidR="005110DD" w14:paraId="05FE00D1"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1B256E1D" w14:textId="77777777" w:rsidR="005110DD" w:rsidRDefault="005110DD" w:rsidP="00F8305C">
            <w:pPr>
              <w:jc w:val="both"/>
              <w:rPr>
                <w:b/>
                <w:sz w:val="28"/>
              </w:rPr>
            </w:pPr>
            <w:bookmarkStart w:id="278" w:name="_Hlk190906079"/>
            <w:bookmarkEnd w:id="276"/>
            <w:r>
              <w:lastRenderedPageBreak/>
              <w:br w:type="page"/>
            </w:r>
            <w:r>
              <w:rPr>
                <w:b/>
                <w:sz w:val="28"/>
              </w:rPr>
              <w:t>B-III – Charakteristika studijního předmětu</w:t>
            </w:r>
          </w:p>
        </w:tc>
      </w:tr>
      <w:tr w:rsidR="005110DD" w14:paraId="7D699A7C"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7C7200D4"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3C96B9FB" w14:textId="16365FE7" w:rsidR="005110DD" w:rsidRPr="0062291E" w:rsidRDefault="0062291E" w:rsidP="00F8305C">
            <w:pPr>
              <w:jc w:val="both"/>
              <w:rPr>
                <w:b/>
                <w:bCs/>
              </w:rPr>
            </w:pPr>
            <w:bookmarkStart w:id="279" w:name="Fyz_chem_I"/>
            <w:bookmarkEnd w:id="279"/>
            <w:r w:rsidRPr="0062291E">
              <w:rPr>
                <w:b/>
                <w:bCs/>
              </w:rPr>
              <w:t>Fyzikální chemie I</w:t>
            </w:r>
          </w:p>
        </w:tc>
      </w:tr>
      <w:tr w:rsidR="005110DD" w14:paraId="57253631" w14:textId="77777777" w:rsidTr="001041BE">
        <w:trPr>
          <w:gridBefore w:val="1"/>
          <w:gridAfter w:val="1"/>
          <w:wBefore w:w="393" w:type="dxa"/>
          <w:wAfter w:w="101" w:type="dxa"/>
        </w:trPr>
        <w:tc>
          <w:tcPr>
            <w:tcW w:w="3435" w:type="dxa"/>
            <w:gridSpan w:val="4"/>
            <w:shd w:val="clear" w:color="auto" w:fill="F7CAAC"/>
          </w:tcPr>
          <w:p w14:paraId="5758921D" w14:textId="77777777" w:rsidR="005110DD" w:rsidRDefault="005110DD" w:rsidP="00F8305C">
            <w:pPr>
              <w:jc w:val="both"/>
              <w:rPr>
                <w:b/>
              </w:rPr>
            </w:pPr>
            <w:r>
              <w:rPr>
                <w:b/>
              </w:rPr>
              <w:t>Typ předmětu</w:t>
            </w:r>
          </w:p>
        </w:tc>
        <w:tc>
          <w:tcPr>
            <w:tcW w:w="3057" w:type="dxa"/>
            <w:gridSpan w:val="6"/>
          </w:tcPr>
          <w:p w14:paraId="7BEA412B" w14:textId="77777777" w:rsidR="005110DD" w:rsidRDefault="005110DD" w:rsidP="00F8305C">
            <w:pPr>
              <w:jc w:val="both"/>
            </w:pPr>
            <w:r>
              <w:t>povinný</w:t>
            </w:r>
          </w:p>
        </w:tc>
        <w:tc>
          <w:tcPr>
            <w:tcW w:w="2695" w:type="dxa"/>
            <w:gridSpan w:val="4"/>
            <w:shd w:val="clear" w:color="auto" w:fill="F7CAAC"/>
          </w:tcPr>
          <w:p w14:paraId="64D2F845" w14:textId="77777777" w:rsidR="005110DD" w:rsidRDefault="005110DD" w:rsidP="00F8305C">
            <w:pPr>
              <w:jc w:val="both"/>
            </w:pPr>
            <w:r>
              <w:rPr>
                <w:b/>
              </w:rPr>
              <w:t>doporučený ročník / semestr</w:t>
            </w:r>
          </w:p>
        </w:tc>
        <w:tc>
          <w:tcPr>
            <w:tcW w:w="668" w:type="dxa"/>
          </w:tcPr>
          <w:p w14:paraId="0C8B4D68" w14:textId="77777777" w:rsidR="005110DD" w:rsidRDefault="005110DD" w:rsidP="00F8305C">
            <w:pPr>
              <w:jc w:val="both"/>
            </w:pPr>
            <w:r>
              <w:t>2/LS</w:t>
            </w:r>
          </w:p>
        </w:tc>
      </w:tr>
      <w:tr w:rsidR="005110DD" w14:paraId="7D953A32" w14:textId="77777777" w:rsidTr="001041BE">
        <w:trPr>
          <w:gridBefore w:val="1"/>
          <w:gridAfter w:val="1"/>
          <w:wBefore w:w="393" w:type="dxa"/>
          <w:wAfter w:w="101" w:type="dxa"/>
        </w:trPr>
        <w:tc>
          <w:tcPr>
            <w:tcW w:w="3435" w:type="dxa"/>
            <w:gridSpan w:val="4"/>
            <w:shd w:val="clear" w:color="auto" w:fill="F7CAAC"/>
          </w:tcPr>
          <w:p w14:paraId="499CE478" w14:textId="77777777" w:rsidR="005110DD" w:rsidRDefault="005110DD" w:rsidP="00F8305C">
            <w:pPr>
              <w:jc w:val="both"/>
              <w:rPr>
                <w:b/>
              </w:rPr>
            </w:pPr>
            <w:r>
              <w:rPr>
                <w:b/>
              </w:rPr>
              <w:t>Rozsah studijního předmětu</w:t>
            </w:r>
          </w:p>
        </w:tc>
        <w:tc>
          <w:tcPr>
            <w:tcW w:w="1352" w:type="dxa"/>
            <w:gridSpan w:val="3"/>
          </w:tcPr>
          <w:p w14:paraId="22F5B44D" w14:textId="7DBC4B71" w:rsidR="005110DD" w:rsidRPr="00B74836" w:rsidRDefault="005110DD" w:rsidP="00F8305C">
            <w:pPr>
              <w:jc w:val="both"/>
            </w:pPr>
            <w:r w:rsidRPr="00B74836">
              <w:t>2</w:t>
            </w:r>
            <w:r w:rsidR="00787B43" w:rsidRPr="00B74836">
              <w:t>0</w:t>
            </w:r>
            <w:r w:rsidRPr="00B74836">
              <w:t>p+</w:t>
            </w:r>
            <w:r w:rsidR="00787B43" w:rsidRPr="00B74836">
              <w:t>20</w:t>
            </w:r>
            <w:r w:rsidRPr="00B74836">
              <w:t>s+2</w:t>
            </w:r>
            <w:r w:rsidR="00787B43" w:rsidRPr="00B74836">
              <w:t>0</w:t>
            </w:r>
            <w:r w:rsidRPr="00B74836">
              <w:t>l</w:t>
            </w:r>
          </w:p>
        </w:tc>
        <w:tc>
          <w:tcPr>
            <w:tcW w:w="889" w:type="dxa"/>
            <w:shd w:val="clear" w:color="auto" w:fill="F7CAAC"/>
          </w:tcPr>
          <w:p w14:paraId="4712A63E" w14:textId="77777777" w:rsidR="005110DD" w:rsidRPr="00B74836" w:rsidRDefault="005110DD" w:rsidP="00F8305C">
            <w:pPr>
              <w:jc w:val="both"/>
              <w:rPr>
                <w:b/>
              </w:rPr>
            </w:pPr>
            <w:r w:rsidRPr="00B74836">
              <w:rPr>
                <w:b/>
              </w:rPr>
              <w:t xml:space="preserve">hod. </w:t>
            </w:r>
          </w:p>
        </w:tc>
        <w:tc>
          <w:tcPr>
            <w:tcW w:w="816" w:type="dxa"/>
            <w:gridSpan w:val="2"/>
          </w:tcPr>
          <w:p w14:paraId="3180822C" w14:textId="15C63AE3" w:rsidR="005110DD" w:rsidRPr="00B74836" w:rsidRDefault="00787B43" w:rsidP="00F8305C">
            <w:pPr>
              <w:jc w:val="both"/>
            </w:pPr>
            <w:r w:rsidRPr="00B74836">
              <w:t>60</w:t>
            </w:r>
          </w:p>
        </w:tc>
        <w:tc>
          <w:tcPr>
            <w:tcW w:w="1479" w:type="dxa"/>
            <w:gridSpan w:val="2"/>
            <w:shd w:val="clear" w:color="auto" w:fill="F7CAAC"/>
          </w:tcPr>
          <w:p w14:paraId="2A0EB02C" w14:textId="77777777" w:rsidR="005110DD" w:rsidRDefault="005110DD" w:rsidP="00F8305C">
            <w:pPr>
              <w:jc w:val="both"/>
              <w:rPr>
                <w:b/>
              </w:rPr>
            </w:pPr>
            <w:r>
              <w:rPr>
                <w:b/>
              </w:rPr>
              <w:t>kreditů</w:t>
            </w:r>
          </w:p>
        </w:tc>
        <w:tc>
          <w:tcPr>
            <w:tcW w:w="1884" w:type="dxa"/>
            <w:gridSpan w:val="3"/>
          </w:tcPr>
          <w:p w14:paraId="108947D4" w14:textId="0743B249" w:rsidR="005110DD" w:rsidRDefault="007871F5" w:rsidP="00F8305C">
            <w:pPr>
              <w:jc w:val="both"/>
            </w:pPr>
            <w:r>
              <w:t>7</w:t>
            </w:r>
          </w:p>
        </w:tc>
      </w:tr>
      <w:tr w:rsidR="005110DD" w14:paraId="56BAE3A9" w14:textId="77777777" w:rsidTr="001041BE">
        <w:trPr>
          <w:gridBefore w:val="1"/>
          <w:gridAfter w:val="1"/>
          <w:wBefore w:w="393" w:type="dxa"/>
          <w:wAfter w:w="101" w:type="dxa"/>
        </w:trPr>
        <w:tc>
          <w:tcPr>
            <w:tcW w:w="3435" w:type="dxa"/>
            <w:gridSpan w:val="4"/>
            <w:shd w:val="clear" w:color="auto" w:fill="F7CAAC"/>
          </w:tcPr>
          <w:p w14:paraId="60E69A7B" w14:textId="77777777" w:rsidR="005110DD" w:rsidRDefault="005110DD" w:rsidP="00F8305C">
            <w:pPr>
              <w:jc w:val="both"/>
              <w:rPr>
                <w:b/>
                <w:sz w:val="22"/>
              </w:rPr>
            </w:pPr>
            <w:r>
              <w:rPr>
                <w:b/>
              </w:rPr>
              <w:t>Prerekvizity, korekvizity, ekvivalence</w:t>
            </w:r>
          </w:p>
        </w:tc>
        <w:tc>
          <w:tcPr>
            <w:tcW w:w="6420" w:type="dxa"/>
            <w:gridSpan w:val="11"/>
          </w:tcPr>
          <w:p w14:paraId="09C14684" w14:textId="77777777" w:rsidR="005110DD" w:rsidRDefault="005110DD" w:rsidP="00F8305C">
            <w:pPr>
              <w:jc w:val="both"/>
            </w:pPr>
          </w:p>
        </w:tc>
      </w:tr>
      <w:tr w:rsidR="005110DD" w14:paraId="3BD4B80C" w14:textId="77777777" w:rsidTr="001041BE">
        <w:trPr>
          <w:gridBefore w:val="1"/>
          <w:gridAfter w:val="1"/>
          <w:wBefore w:w="393" w:type="dxa"/>
          <w:wAfter w:w="101" w:type="dxa"/>
        </w:trPr>
        <w:tc>
          <w:tcPr>
            <w:tcW w:w="3435" w:type="dxa"/>
            <w:gridSpan w:val="4"/>
            <w:shd w:val="clear" w:color="auto" w:fill="F7CAAC"/>
          </w:tcPr>
          <w:p w14:paraId="5ABC9C97" w14:textId="77777777" w:rsidR="005110DD" w:rsidRPr="005A0406" w:rsidRDefault="005110DD" w:rsidP="00F8305C">
            <w:pPr>
              <w:jc w:val="both"/>
              <w:rPr>
                <w:b/>
              </w:rPr>
            </w:pPr>
            <w:r w:rsidRPr="005A0406">
              <w:rPr>
                <w:b/>
              </w:rPr>
              <w:t>Způsob ověření výsledků učení</w:t>
            </w:r>
          </w:p>
        </w:tc>
        <w:tc>
          <w:tcPr>
            <w:tcW w:w="3057" w:type="dxa"/>
            <w:gridSpan w:val="6"/>
            <w:tcBorders>
              <w:bottom w:val="single" w:sz="4" w:space="0" w:color="auto"/>
            </w:tcBorders>
          </w:tcPr>
          <w:p w14:paraId="10D030AA" w14:textId="77777777" w:rsidR="005110DD" w:rsidRDefault="005110DD" w:rsidP="00F8305C">
            <w:pPr>
              <w:jc w:val="both"/>
            </w:pPr>
            <w:r w:rsidRPr="007871F5">
              <w:t>zápočet, zkouška</w:t>
            </w:r>
          </w:p>
        </w:tc>
        <w:tc>
          <w:tcPr>
            <w:tcW w:w="1479" w:type="dxa"/>
            <w:gridSpan w:val="2"/>
            <w:tcBorders>
              <w:bottom w:val="single" w:sz="4" w:space="0" w:color="auto"/>
            </w:tcBorders>
            <w:shd w:val="clear" w:color="auto" w:fill="F7CAAC"/>
          </w:tcPr>
          <w:p w14:paraId="1DE79B23" w14:textId="77777777" w:rsidR="005110DD" w:rsidRDefault="005110DD" w:rsidP="00F8305C">
            <w:pPr>
              <w:jc w:val="both"/>
              <w:rPr>
                <w:b/>
              </w:rPr>
            </w:pPr>
            <w:r>
              <w:rPr>
                <w:b/>
              </w:rPr>
              <w:t>Forma výuky</w:t>
            </w:r>
          </w:p>
        </w:tc>
        <w:tc>
          <w:tcPr>
            <w:tcW w:w="1884" w:type="dxa"/>
            <w:gridSpan w:val="3"/>
            <w:tcBorders>
              <w:bottom w:val="single" w:sz="4" w:space="0" w:color="auto"/>
            </w:tcBorders>
          </w:tcPr>
          <w:p w14:paraId="59375C17" w14:textId="0D8C3309" w:rsidR="00094AFE" w:rsidRDefault="005110DD" w:rsidP="00B74836">
            <w:pPr>
              <w:jc w:val="both"/>
            </w:pPr>
            <w:r w:rsidRPr="00B74836">
              <w:t>přednášky, semináře</w:t>
            </w:r>
            <w:r w:rsidR="00B74836" w:rsidRPr="00B74836">
              <w:t>, laboratorní cvičení</w:t>
            </w:r>
          </w:p>
        </w:tc>
      </w:tr>
      <w:tr w:rsidR="005110DD" w14:paraId="4BBEAD7B" w14:textId="77777777" w:rsidTr="001041BE">
        <w:trPr>
          <w:gridBefore w:val="1"/>
          <w:gridAfter w:val="1"/>
          <w:wBefore w:w="393" w:type="dxa"/>
          <w:wAfter w:w="101" w:type="dxa"/>
        </w:trPr>
        <w:tc>
          <w:tcPr>
            <w:tcW w:w="3435" w:type="dxa"/>
            <w:gridSpan w:val="4"/>
            <w:shd w:val="clear" w:color="auto" w:fill="F7CAAC"/>
          </w:tcPr>
          <w:p w14:paraId="6AA56818"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2ADA27F0" w14:textId="77777777" w:rsidR="00473D61" w:rsidRPr="00D32099" w:rsidRDefault="00473D61" w:rsidP="00473D61">
            <w:pPr>
              <w:jc w:val="both"/>
              <w:rPr>
                <w:color w:val="000000"/>
                <w:shd w:val="clear" w:color="auto" w:fill="FFFFFF"/>
              </w:rPr>
            </w:pPr>
            <w:r w:rsidRPr="00D32099">
              <w:rPr>
                <w:color w:val="000000"/>
                <w:shd w:val="clear" w:color="auto" w:fill="FFFFFF"/>
              </w:rPr>
              <w:t>Zápočet je společný za výpočetní seminář i laboratorní cvičení. Podmínky jeho udělení jsou následující:</w:t>
            </w:r>
          </w:p>
          <w:p w14:paraId="0E3AF0DE" w14:textId="6D5B4659" w:rsidR="00473D61" w:rsidRDefault="00473D61" w:rsidP="00473D61">
            <w:pPr>
              <w:jc w:val="both"/>
              <w:rPr>
                <w:color w:val="000000"/>
                <w:shd w:val="clear" w:color="auto" w:fill="FFFFFF"/>
              </w:rPr>
            </w:pPr>
            <w:r w:rsidRPr="00D32099">
              <w:rPr>
                <w:color w:val="000000"/>
                <w:shd w:val="clear" w:color="auto" w:fill="FFFFFF"/>
              </w:rPr>
              <w:t xml:space="preserve">Semináře: povinná účast – omluveny pouze dvě neúčasti. V případě, že student nebyl více než 2x na výpočetním cvičení, musí za každou absenci vypočítat 5 příkladů z tématu, na kterém chyběl. Podmínkou udělení zápočtu je dále úspěšné napsání </w:t>
            </w:r>
            <w:r w:rsidR="00EC34AD">
              <w:rPr>
                <w:color w:val="000000"/>
                <w:shd w:val="clear" w:color="auto" w:fill="FFFFFF"/>
              </w:rPr>
              <w:t xml:space="preserve">(min. 50 %) </w:t>
            </w:r>
            <w:r w:rsidRPr="00D32099">
              <w:rPr>
                <w:color w:val="000000"/>
                <w:shd w:val="clear" w:color="auto" w:fill="FFFFFF"/>
              </w:rPr>
              <w:t>dvou písemek (uprostřed a na konci semestru). V případě, že student nenapsal úspěšně kteroukoliv z těchto písemek, musí ji opakovat. K tomu budou k dispozici dva opravné termíny, na každém z nich bude možno opakovat libovolnou z těchto písemek (i obě).</w:t>
            </w:r>
          </w:p>
          <w:p w14:paraId="06371D7D" w14:textId="6F266CF3" w:rsidR="00473D61" w:rsidRPr="00D32099" w:rsidRDefault="00473D61" w:rsidP="00473D61">
            <w:pPr>
              <w:jc w:val="both"/>
              <w:rPr>
                <w:color w:val="000000"/>
                <w:shd w:val="clear" w:color="auto" w:fill="FFFFFF"/>
              </w:rPr>
            </w:pPr>
            <w:r w:rsidRPr="00D32099">
              <w:rPr>
                <w:color w:val="000000"/>
                <w:shd w:val="clear" w:color="auto" w:fill="FFFFFF"/>
              </w:rPr>
              <w:t>Laboratorní cvičení: 100% docházka, dále pak zpracování a odevzdání 6 protokolů v požadované kvalitě.</w:t>
            </w:r>
          </w:p>
          <w:p w14:paraId="51191EC8" w14:textId="045480DF" w:rsidR="00473D61" w:rsidRDefault="00473D61" w:rsidP="00473D61">
            <w:pPr>
              <w:jc w:val="both"/>
            </w:pPr>
            <w:r w:rsidRPr="00D32099">
              <w:rPr>
                <w:color w:val="000000"/>
                <w:shd w:val="clear" w:color="auto" w:fill="FFFFFF"/>
              </w:rPr>
              <w:t>Zkouška se skládá ze dvou částí – písemné (výpočtové) a ústní zaměřené na znalost probrané látky ze všech tematických okruhů. Podmínkou postupu k ústní části zkoušky je nutné získat z písemné části alespoň 60 %.</w:t>
            </w:r>
          </w:p>
        </w:tc>
      </w:tr>
      <w:tr w:rsidR="005110DD" w14:paraId="70E5006C"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6D1224D1" w14:textId="77777777" w:rsidR="005110DD" w:rsidRDefault="005110DD" w:rsidP="00F8305C">
            <w:pPr>
              <w:jc w:val="both"/>
              <w:rPr>
                <w:b/>
              </w:rPr>
            </w:pPr>
            <w:r>
              <w:rPr>
                <w:b/>
              </w:rPr>
              <w:t>Garant předmětu</w:t>
            </w:r>
          </w:p>
        </w:tc>
        <w:tc>
          <w:tcPr>
            <w:tcW w:w="6420" w:type="dxa"/>
            <w:gridSpan w:val="11"/>
            <w:tcBorders>
              <w:top w:val="nil"/>
            </w:tcBorders>
          </w:tcPr>
          <w:p w14:paraId="6C1B5DA9" w14:textId="77777777" w:rsidR="005110DD" w:rsidRDefault="005110DD" w:rsidP="00F8305C">
            <w:pPr>
              <w:jc w:val="both"/>
            </w:pPr>
          </w:p>
        </w:tc>
      </w:tr>
      <w:tr w:rsidR="005110DD" w14:paraId="5D4CD01C"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1C4E1BF5" w14:textId="77777777" w:rsidR="005110DD" w:rsidRDefault="005110DD" w:rsidP="00F8305C">
            <w:pPr>
              <w:jc w:val="both"/>
              <w:rPr>
                <w:b/>
              </w:rPr>
            </w:pPr>
            <w:r>
              <w:rPr>
                <w:b/>
              </w:rPr>
              <w:t>Zapojení garanta do výuky předmětu</w:t>
            </w:r>
          </w:p>
        </w:tc>
        <w:tc>
          <w:tcPr>
            <w:tcW w:w="6420" w:type="dxa"/>
            <w:gridSpan w:val="11"/>
            <w:tcBorders>
              <w:top w:val="nil"/>
            </w:tcBorders>
          </w:tcPr>
          <w:p w14:paraId="7B934F0E" w14:textId="77777777" w:rsidR="005110DD" w:rsidRDefault="005110DD" w:rsidP="00F8305C">
            <w:pPr>
              <w:jc w:val="both"/>
            </w:pPr>
          </w:p>
        </w:tc>
      </w:tr>
      <w:tr w:rsidR="005110DD" w14:paraId="0605D72C" w14:textId="77777777" w:rsidTr="001041BE">
        <w:trPr>
          <w:gridBefore w:val="1"/>
          <w:gridAfter w:val="1"/>
          <w:wBefore w:w="393" w:type="dxa"/>
          <w:wAfter w:w="101" w:type="dxa"/>
        </w:trPr>
        <w:tc>
          <w:tcPr>
            <w:tcW w:w="3435" w:type="dxa"/>
            <w:gridSpan w:val="4"/>
            <w:shd w:val="clear" w:color="auto" w:fill="F7CAAC"/>
          </w:tcPr>
          <w:p w14:paraId="66D89E1B" w14:textId="77777777" w:rsidR="005110DD" w:rsidRDefault="005110DD" w:rsidP="00F8305C">
            <w:pPr>
              <w:jc w:val="both"/>
              <w:rPr>
                <w:b/>
              </w:rPr>
            </w:pPr>
            <w:r>
              <w:rPr>
                <w:b/>
              </w:rPr>
              <w:t>Vyučující</w:t>
            </w:r>
          </w:p>
        </w:tc>
        <w:tc>
          <w:tcPr>
            <w:tcW w:w="6420" w:type="dxa"/>
            <w:gridSpan w:val="11"/>
            <w:tcBorders>
              <w:bottom w:val="nil"/>
            </w:tcBorders>
          </w:tcPr>
          <w:p w14:paraId="1F366D25" w14:textId="77777777" w:rsidR="005110DD" w:rsidRDefault="005110DD" w:rsidP="00F8305C">
            <w:pPr>
              <w:jc w:val="both"/>
            </w:pPr>
          </w:p>
        </w:tc>
      </w:tr>
      <w:tr w:rsidR="005110DD" w14:paraId="4168707B" w14:textId="77777777" w:rsidTr="001041BE">
        <w:trPr>
          <w:gridBefore w:val="1"/>
          <w:gridAfter w:val="1"/>
          <w:wBefore w:w="393" w:type="dxa"/>
          <w:wAfter w:w="101" w:type="dxa"/>
          <w:trHeight w:val="260"/>
        </w:trPr>
        <w:tc>
          <w:tcPr>
            <w:tcW w:w="9855" w:type="dxa"/>
            <w:gridSpan w:val="15"/>
            <w:tcBorders>
              <w:top w:val="nil"/>
            </w:tcBorders>
          </w:tcPr>
          <w:p w14:paraId="291C6557" w14:textId="57FAAD4D" w:rsidR="005110DD" w:rsidRPr="007E6E9B" w:rsidRDefault="009556F6" w:rsidP="00F8305C">
            <w:pPr>
              <w:spacing w:before="60" w:after="60"/>
              <w:jc w:val="both"/>
            </w:pPr>
            <w:hyperlink w:anchor="Kočí" w:history="1">
              <w:r w:rsidR="007E6E9B" w:rsidRPr="007E6E9B">
                <w:t>prof. Ing. Kamila Kočí, Ph.D.</w:t>
              </w:r>
            </w:hyperlink>
            <w:r w:rsidR="007E6E9B" w:rsidRPr="007E6E9B">
              <w:t xml:space="preserve"> (100% p)</w:t>
            </w:r>
          </w:p>
        </w:tc>
      </w:tr>
      <w:tr w:rsidR="005110DD" w14:paraId="5410D07F" w14:textId="77777777" w:rsidTr="001041BE">
        <w:trPr>
          <w:gridBefore w:val="1"/>
          <w:gridAfter w:val="1"/>
          <w:wBefore w:w="393" w:type="dxa"/>
          <w:wAfter w:w="101" w:type="dxa"/>
        </w:trPr>
        <w:tc>
          <w:tcPr>
            <w:tcW w:w="3435" w:type="dxa"/>
            <w:gridSpan w:val="4"/>
            <w:shd w:val="clear" w:color="auto" w:fill="F7CAAC"/>
          </w:tcPr>
          <w:p w14:paraId="5EAFE929"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1D90B8DE" w14:textId="77777777" w:rsidR="005110DD" w:rsidRPr="005A0406" w:rsidRDefault="005110DD" w:rsidP="00F8305C">
            <w:pPr>
              <w:jc w:val="both"/>
            </w:pPr>
          </w:p>
        </w:tc>
      </w:tr>
      <w:tr w:rsidR="005110DD" w14:paraId="09BA4F6F"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241B8CA7" w14:textId="6947CC77" w:rsidR="005110DD" w:rsidRPr="00351747" w:rsidRDefault="005110DD" w:rsidP="00F8305C">
            <w:pPr>
              <w:jc w:val="both"/>
              <w:rPr>
                <w:b/>
                <w:bCs/>
              </w:rPr>
            </w:pPr>
            <w:r w:rsidRPr="00D22542">
              <w:t xml:space="preserve">Cílem předmětu je </w:t>
            </w:r>
            <w:r w:rsidR="009E73B2" w:rsidRPr="0024297E">
              <w:rPr>
                <w:kern w:val="1"/>
              </w:rPr>
              <w:t>sjednocení poznatků fyziky a chemie k vytvoření jednotného systému popisu vlastností látek a jejich interakcí. To je teoretickým podkladem kvantitativního popisu různých dějů v chemii a technologi</w:t>
            </w:r>
            <w:r w:rsidR="009E73B2">
              <w:rPr>
                <w:kern w:val="1"/>
              </w:rPr>
              <w:t>ích, založených na chemických a </w:t>
            </w:r>
            <w:r w:rsidR="009E73B2" w:rsidRPr="0024297E">
              <w:rPr>
                <w:kern w:val="1"/>
              </w:rPr>
              <w:t>fázových přeměnách a při sledování energetických a kinetických bilancí</w:t>
            </w:r>
            <w:r w:rsidRPr="00D22542">
              <w:t>.</w:t>
            </w:r>
            <w:r>
              <w:rPr>
                <w:b/>
                <w:bCs/>
              </w:rPr>
              <w:t xml:space="preserve"> </w:t>
            </w:r>
            <w:r w:rsidRPr="00351747">
              <w:rPr>
                <w:b/>
                <w:bCs/>
              </w:rPr>
              <w:t>Obsah předmětu tvoří tyto tematické celky:</w:t>
            </w:r>
          </w:p>
          <w:p w14:paraId="075486F0" w14:textId="4331D95A" w:rsidR="00473D61" w:rsidRPr="00473D61" w:rsidRDefault="00473D61" w:rsidP="00473D6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473D61">
              <w:rPr>
                <w:rFonts w:ascii="Times New Roman" w:hAnsi="Times New Roman" w:cs="Times New Roman"/>
                <w:sz w:val="20"/>
                <w:szCs w:val="20"/>
                <w:lang w:eastAsia="cs-CZ"/>
              </w:rPr>
              <w:t>Ideální plyn, zákony plynů, stavová rovnice, ekvipartiční princip, reálné plyny, van der Waalsova rovnice, kompresibilitní faktor, viriální rozvoj, kritický bod, stavové chování kapalin.</w:t>
            </w:r>
          </w:p>
          <w:p w14:paraId="50C94D33" w14:textId="7135E51F" w:rsidR="00473D61" w:rsidRPr="00473D61" w:rsidRDefault="00473D61" w:rsidP="00473D6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473D61">
              <w:rPr>
                <w:rFonts w:ascii="Times New Roman" w:hAnsi="Times New Roman" w:cs="Times New Roman"/>
                <w:sz w:val="20"/>
                <w:szCs w:val="20"/>
                <w:lang w:eastAsia="cs-CZ"/>
              </w:rPr>
              <w:t>Termodynamika, stavové proměnné, práce, teplo, energie, I. termodynamický zákon, vnitřní energie, entalpie, tepelné kapacity, adiabatický děj.</w:t>
            </w:r>
          </w:p>
          <w:p w14:paraId="55A37737" w14:textId="65408DB0" w:rsidR="00473D61" w:rsidRPr="00473D61" w:rsidRDefault="00473D61" w:rsidP="00473D6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473D61">
              <w:rPr>
                <w:rFonts w:ascii="Times New Roman" w:hAnsi="Times New Roman" w:cs="Times New Roman"/>
                <w:sz w:val="20"/>
                <w:szCs w:val="20"/>
                <w:lang w:eastAsia="cs-CZ"/>
              </w:rPr>
              <w:t>Reakční tepla, kalorimetrie, přeměna tepla na práci, Carnotův cyklus, tepelné stroje.</w:t>
            </w:r>
          </w:p>
          <w:p w14:paraId="7B216313" w14:textId="50569D09" w:rsidR="00473D61" w:rsidRPr="00473D61" w:rsidRDefault="00473D61" w:rsidP="00473D6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473D61">
              <w:rPr>
                <w:rFonts w:ascii="Times New Roman" w:hAnsi="Times New Roman" w:cs="Times New Roman"/>
                <w:sz w:val="20"/>
                <w:szCs w:val="20"/>
                <w:lang w:eastAsia="cs-CZ"/>
              </w:rPr>
              <w:t xml:space="preserve">II. termodynamický zákon, entropie, III. termodynamický zákon, inverzní teplota. </w:t>
            </w:r>
          </w:p>
          <w:p w14:paraId="4AE2D7E6" w14:textId="6C7BE059" w:rsidR="00473D61" w:rsidRPr="00473D61" w:rsidRDefault="00473D61" w:rsidP="00473D6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473D61">
              <w:rPr>
                <w:rFonts w:ascii="Times New Roman" w:hAnsi="Times New Roman" w:cs="Times New Roman"/>
                <w:sz w:val="20"/>
                <w:szCs w:val="20"/>
                <w:lang w:eastAsia="cs-CZ"/>
              </w:rPr>
              <w:t>Spojení I. a II. zákona termodynamiky, Helmholtzova a Gibbsova energie, podmínky termodynamické rovnováhy, povrchové napětí, viskozita kapalin, látky krystalické, amorfní, základy krystalografie.</w:t>
            </w:r>
          </w:p>
          <w:p w14:paraId="7B81601A" w14:textId="2D6B81AC" w:rsidR="00473D61" w:rsidRPr="00473D61" w:rsidRDefault="00473D61" w:rsidP="00473D6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473D61">
              <w:rPr>
                <w:rFonts w:ascii="Times New Roman" w:hAnsi="Times New Roman" w:cs="Times New Roman"/>
                <w:sz w:val="20"/>
                <w:szCs w:val="20"/>
                <w:lang w:eastAsia="cs-CZ"/>
              </w:rPr>
              <w:t>Fázové rovnováhy, Clapeyronova a Claussius-Clapeyronova rovnice, vícesložkové soustavy, chemický potenciál, fugacita, Gibbsův zákon fází.</w:t>
            </w:r>
          </w:p>
          <w:p w14:paraId="2D50C593" w14:textId="21C394E1" w:rsidR="00473D61" w:rsidRPr="00473D61" w:rsidRDefault="00473D61" w:rsidP="00473D6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473D61">
              <w:rPr>
                <w:rFonts w:ascii="Times New Roman" w:hAnsi="Times New Roman" w:cs="Times New Roman"/>
                <w:sz w:val="20"/>
                <w:szCs w:val="20"/>
                <w:lang w:eastAsia="cs-CZ"/>
              </w:rPr>
              <w:t>Rovnováha kapalina-pára, ideální roztok, Raoultův zákon, Henryho zákon.</w:t>
            </w:r>
          </w:p>
          <w:p w14:paraId="0EB86342" w14:textId="6435A51E" w:rsidR="00473D61" w:rsidRPr="00473D61" w:rsidRDefault="00473D61" w:rsidP="00473D6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473D61">
              <w:rPr>
                <w:rFonts w:ascii="Times New Roman" w:hAnsi="Times New Roman" w:cs="Times New Roman"/>
                <w:sz w:val="20"/>
                <w:szCs w:val="20"/>
                <w:lang w:eastAsia="cs-CZ"/>
              </w:rPr>
              <w:t>Reálné soustavy, aktivita, aktivitní koeficient, azeotropická směs.</w:t>
            </w:r>
          </w:p>
          <w:p w14:paraId="52C4A00F" w14:textId="219DBD9F" w:rsidR="00473D61" w:rsidRPr="00473D61" w:rsidRDefault="00473D61" w:rsidP="00473D6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473D61">
              <w:rPr>
                <w:rFonts w:ascii="Times New Roman" w:hAnsi="Times New Roman" w:cs="Times New Roman"/>
                <w:sz w:val="20"/>
                <w:szCs w:val="20"/>
                <w:lang w:eastAsia="cs-CZ"/>
              </w:rPr>
              <w:t>Rovnováha kapalina-kapalina, omezená mísitelnost, horní a dolní kritická teplota, kondenzované soustavy, fázové diagramy, eutektikum, třísložkový systém.</w:t>
            </w:r>
          </w:p>
          <w:p w14:paraId="5C3D4B6B" w14:textId="40588497" w:rsidR="00473D61" w:rsidRPr="00473D61" w:rsidRDefault="00473D61" w:rsidP="00473D6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473D61">
              <w:rPr>
                <w:rFonts w:ascii="Times New Roman" w:hAnsi="Times New Roman" w:cs="Times New Roman"/>
                <w:sz w:val="20"/>
                <w:szCs w:val="20"/>
                <w:lang w:eastAsia="cs-CZ"/>
              </w:rPr>
              <w:t>Chemické rovnováhy, rovnovážná konstanta, reakční Gibbsova energie, rovnovážné složení reakční směsi, vliv teploty a tlaku na chemickou rovnováhu, Le-Chatelierův-Brownův princip.</w:t>
            </w:r>
          </w:p>
          <w:p w14:paraId="12991C25" w14:textId="77777777" w:rsidR="005110DD" w:rsidRDefault="005110DD" w:rsidP="00F8305C">
            <w:pPr>
              <w:jc w:val="both"/>
              <w:rPr>
                <w:b/>
                <w:bCs/>
              </w:rPr>
            </w:pPr>
          </w:p>
          <w:p w14:paraId="16D980A6"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3129258A" w14:textId="77777777" w:rsidR="005110DD" w:rsidRPr="000C69A4"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4466CCA6" w14:textId="77777777" w:rsidR="00EC0795" w:rsidRPr="00EC0795" w:rsidRDefault="00EC0795"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A99">
              <w:rPr>
                <w:rFonts w:ascii="Times New Roman" w:hAnsi="Times New Roman" w:cs="Times New Roman"/>
                <w:sz w:val="20"/>
                <w:szCs w:val="20"/>
                <w:lang w:eastAsia="cs-CZ"/>
              </w:rPr>
              <w:t>popsat vlastnosti a chování ideálního plynu</w:t>
            </w:r>
          </w:p>
          <w:p w14:paraId="36C5CE47" w14:textId="77777777" w:rsidR="00EC0795" w:rsidRPr="00EC0795" w:rsidRDefault="00EC0795"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A99">
              <w:rPr>
                <w:rFonts w:ascii="Times New Roman" w:hAnsi="Times New Roman" w:cs="Times New Roman"/>
                <w:sz w:val="20"/>
                <w:szCs w:val="20"/>
                <w:lang w:eastAsia="cs-CZ"/>
              </w:rPr>
              <w:t>vysvětlit termodynamické zákony</w:t>
            </w:r>
          </w:p>
          <w:p w14:paraId="5D8748B1" w14:textId="77777777" w:rsidR="00EC0795" w:rsidRPr="00EC0795" w:rsidRDefault="00EC0795"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A99">
              <w:rPr>
                <w:rFonts w:ascii="Times New Roman" w:hAnsi="Times New Roman" w:cs="Times New Roman"/>
                <w:sz w:val="20"/>
                <w:szCs w:val="20"/>
                <w:lang w:eastAsia="cs-CZ"/>
              </w:rPr>
              <w:t>popsat stavy hmoty</w:t>
            </w:r>
          </w:p>
          <w:p w14:paraId="29FC9268" w14:textId="5F994B84" w:rsidR="00EC0795" w:rsidRDefault="00EC0795"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A99">
              <w:rPr>
                <w:rFonts w:ascii="Times New Roman" w:hAnsi="Times New Roman" w:cs="Times New Roman"/>
                <w:sz w:val="20"/>
                <w:szCs w:val="20"/>
                <w:lang w:eastAsia="cs-CZ"/>
              </w:rPr>
              <w:t>vysvětlit katalýzu chemických reakcí</w:t>
            </w:r>
          </w:p>
          <w:p w14:paraId="16F2E3A4" w14:textId="4C2D896F" w:rsidR="00CE6608" w:rsidRPr="00CE6608" w:rsidRDefault="00CE6608" w:rsidP="00CE660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popsat chemické rovnováhy</w:t>
            </w:r>
          </w:p>
          <w:p w14:paraId="1291F2AE" w14:textId="77777777" w:rsidR="005110DD" w:rsidRPr="000C69A4" w:rsidRDefault="005110DD" w:rsidP="00F8305C">
            <w:pPr>
              <w:tabs>
                <w:tab w:val="left" w:pos="328"/>
              </w:tabs>
              <w:rPr>
                <w:b/>
                <w:color w:val="000000" w:themeColor="text1"/>
              </w:rPr>
            </w:pPr>
          </w:p>
          <w:p w14:paraId="0417C4FF" w14:textId="77777777" w:rsidR="005110DD" w:rsidRPr="000C69A4" w:rsidRDefault="005110DD" w:rsidP="00F8305C">
            <w:pPr>
              <w:tabs>
                <w:tab w:val="left" w:pos="328"/>
              </w:tabs>
              <w:rPr>
                <w:b/>
                <w:color w:val="000000" w:themeColor="text1"/>
              </w:rPr>
            </w:pPr>
            <w:r w:rsidRPr="000C69A4">
              <w:rPr>
                <w:b/>
                <w:color w:val="000000" w:themeColor="text1"/>
              </w:rPr>
              <w:t>Odborné dovednosti:</w:t>
            </w:r>
          </w:p>
          <w:p w14:paraId="22F5BD5F" w14:textId="77777777" w:rsidR="00EC0795" w:rsidRPr="00EC0795" w:rsidRDefault="00EC0795"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A99">
              <w:rPr>
                <w:rFonts w:ascii="Times New Roman" w:hAnsi="Times New Roman" w:cs="Times New Roman"/>
                <w:sz w:val="20"/>
                <w:szCs w:val="20"/>
                <w:lang w:eastAsia="cs-CZ"/>
              </w:rPr>
              <w:t>kvantifikovat a popsat zkoumané jevy fyzikálními vztahy</w:t>
            </w:r>
          </w:p>
          <w:p w14:paraId="486E9B63" w14:textId="77777777" w:rsidR="00EC0795" w:rsidRPr="00EC0795" w:rsidRDefault="00EC0795"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A99">
              <w:rPr>
                <w:rFonts w:ascii="Times New Roman" w:hAnsi="Times New Roman" w:cs="Times New Roman"/>
                <w:sz w:val="20"/>
                <w:szCs w:val="20"/>
                <w:lang w:eastAsia="cs-CZ"/>
              </w:rPr>
              <w:t>vypočítat stavové veličiny ideálního plynu</w:t>
            </w:r>
          </w:p>
          <w:p w14:paraId="564BEF71" w14:textId="2540F036" w:rsidR="00EC0795" w:rsidRDefault="00EC0795"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A99">
              <w:rPr>
                <w:rFonts w:ascii="Times New Roman" w:hAnsi="Times New Roman" w:cs="Times New Roman"/>
                <w:sz w:val="20"/>
                <w:szCs w:val="20"/>
                <w:lang w:eastAsia="cs-CZ"/>
              </w:rPr>
              <w:t>aplikovat termodynamické zákony</w:t>
            </w:r>
          </w:p>
          <w:p w14:paraId="474C0642" w14:textId="58ACD70A" w:rsidR="00CE6608" w:rsidRPr="00CE6608" w:rsidRDefault="00CE6608" w:rsidP="00CE660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vypočítat rovnovážné konstanty chemických reakcí</w:t>
            </w:r>
          </w:p>
          <w:p w14:paraId="1EED1E90" w14:textId="3A2DB105" w:rsidR="005110DD" w:rsidRPr="005A0406" w:rsidRDefault="00EC0795" w:rsidP="009B0068">
            <w:pPr>
              <w:pStyle w:val="Odstavecseseznamem"/>
              <w:numPr>
                <w:ilvl w:val="0"/>
                <w:numId w:val="6"/>
              </w:numPr>
              <w:spacing w:after="0" w:line="240" w:lineRule="auto"/>
              <w:ind w:left="170" w:hanging="170"/>
            </w:pPr>
            <w:r w:rsidRPr="00887A99">
              <w:rPr>
                <w:rFonts w:ascii="Times New Roman" w:hAnsi="Times New Roman" w:cs="Times New Roman"/>
                <w:sz w:val="20"/>
                <w:szCs w:val="20"/>
                <w:lang w:eastAsia="cs-CZ"/>
              </w:rPr>
              <w:t>rozlišit stavy hmoty</w:t>
            </w:r>
          </w:p>
        </w:tc>
      </w:tr>
      <w:tr w:rsidR="005110DD" w14:paraId="78EC9B96"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4B8615FD" w14:textId="77777777" w:rsidR="005110DD" w:rsidRPr="005A0406" w:rsidRDefault="005110DD" w:rsidP="00F8305C">
            <w:pPr>
              <w:jc w:val="both"/>
            </w:pPr>
            <w:r w:rsidRPr="005A0406">
              <w:rPr>
                <w:b/>
              </w:rPr>
              <w:lastRenderedPageBreak/>
              <w:t>Metody výuky</w:t>
            </w:r>
          </w:p>
        </w:tc>
        <w:tc>
          <w:tcPr>
            <w:tcW w:w="6703" w:type="dxa"/>
            <w:gridSpan w:val="12"/>
            <w:tcBorders>
              <w:top w:val="single" w:sz="4" w:space="0" w:color="auto"/>
              <w:left w:val="single" w:sz="4" w:space="0" w:color="auto"/>
              <w:bottom w:val="nil"/>
              <w:right w:val="single" w:sz="4" w:space="0" w:color="auto"/>
            </w:tcBorders>
          </w:tcPr>
          <w:p w14:paraId="72065B61" w14:textId="77777777" w:rsidR="005110DD" w:rsidRDefault="005110DD" w:rsidP="00F8305C">
            <w:pPr>
              <w:jc w:val="both"/>
            </w:pPr>
          </w:p>
        </w:tc>
      </w:tr>
      <w:tr w:rsidR="005110DD" w14:paraId="05594494" w14:textId="77777777" w:rsidTr="001041BE">
        <w:trPr>
          <w:gridBefore w:val="1"/>
          <w:gridAfter w:val="1"/>
          <w:wBefore w:w="393" w:type="dxa"/>
          <w:wAfter w:w="101" w:type="dxa"/>
          <w:trHeight w:val="430"/>
        </w:trPr>
        <w:tc>
          <w:tcPr>
            <w:tcW w:w="9855" w:type="dxa"/>
            <w:gridSpan w:val="15"/>
            <w:tcBorders>
              <w:top w:val="nil"/>
              <w:bottom w:val="single" w:sz="4" w:space="0" w:color="auto"/>
            </w:tcBorders>
          </w:tcPr>
          <w:p w14:paraId="2819B35E" w14:textId="77777777" w:rsidR="005110DD" w:rsidRPr="000C69A4" w:rsidRDefault="005110DD" w:rsidP="00F8305C">
            <w:pPr>
              <w:jc w:val="both"/>
              <w:rPr>
                <w:b/>
                <w:bCs/>
                <w:u w:val="single"/>
              </w:rPr>
            </w:pPr>
            <w:r w:rsidRPr="000C69A4">
              <w:rPr>
                <w:b/>
                <w:bCs/>
                <w:u w:val="single"/>
              </w:rPr>
              <w:t>Metody a přístupy používané ve výuce</w:t>
            </w:r>
          </w:p>
          <w:p w14:paraId="7D02E9F2" w14:textId="77777777" w:rsidR="005110DD" w:rsidRPr="00EC0795" w:rsidRDefault="005110DD" w:rsidP="00F8305C">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 xml:space="preserve">Pro </w:t>
            </w:r>
            <w:r w:rsidRPr="00EC0795">
              <w:rPr>
                <w:rFonts w:ascii="Times New Roman" w:eastAsia="Times New Roman" w:hAnsi="Times New Roman" w:cs="Times New Roman"/>
                <w:b/>
                <w:bCs/>
                <w:color w:val="auto"/>
              </w:rPr>
              <w:t>dosažení odborných znalostí jsou užívány vyučovací metody:</w:t>
            </w:r>
          </w:p>
          <w:p w14:paraId="51B42A71" w14:textId="77777777" w:rsidR="00EC0795" w:rsidRPr="00EC0795" w:rsidRDefault="005110DD" w:rsidP="00F8305C">
            <w:pPr>
              <w:jc w:val="both"/>
              <w:rPr>
                <w:color w:val="000000"/>
                <w:shd w:val="clear" w:color="auto" w:fill="FFFFFF"/>
              </w:rPr>
            </w:pPr>
            <w:r w:rsidRPr="00EC0795">
              <w:t xml:space="preserve">Přednášení, </w:t>
            </w:r>
            <w:r w:rsidRPr="00EC0795">
              <w:rPr>
                <w:color w:val="000000"/>
                <w:shd w:val="clear" w:color="auto" w:fill="FFFFFF"/>
              </w:rPr>
              <w:t>Dialogická (diskuze, rozhovor, brainstorming)</w:t>
            </w:r>
          </w:p>
          <w:p w14:paraId="7168498A" w14:textId="77777777" w:rsidR="005110DD" w:rsidRPr="00EC0795" w:rsidRDefault="005110DD" w:rsidP="00F8305C">
            <w:pPr>
              <w:jc w:val="both"/>
              <w:rPr>
                <w:color w:val="000000"/>
                <w:shd w:val="clear" w:color="auto" w:fill="FFFFFF"/>
              </w:rPr>
            </w:pPr>
          </w:p>
          <w:p w14:paraId="48DA3356" w14:textId="77777777" w:rsidR="005110DD" w:rsidRPr="00EC0795" w:rsidRDefault="005110DD" w:rsidP="00F8305C">
            <w:pPr>
              <w:jc w:val="both"/>
              <w:rPr>
                <w:b/>
                <w:bCs/>
              </w:rPr>
            </w:pPr>
            <w:r w:rsidRPr="00EC0795">
              <w:rPr>
                <w:b/>
                <w:bCs/>
              </w:rPr>
              <w:t>Pro dosažení odborných dovedností jsou užívány vyučovací metody:</w:t>
            </w:r>
          </w:p>
          <w:p w14:paraId="75F03BFC" w14:textId="07CD00DA" w:rsidR="005110DD" w:rsidRPr="00EC0795" w:rsidRDefault="005110DD" w:rsidP="00F8305C">
            <w:pPr>
              <w:rPr>
                <w:color w:val="000000"/>
                <w:shd w:val="clear" w:color="auto" w:fill="FFFFFF"/>
              </w:rPr>
            </w:pPr>
            <w:r w:rsidRPr="00EC0795">
              <w:rPr>
                <w:color w:val="000000"/>
                <w:shd w:val="clear" w:color="auto" w:fill="FFFFFF"/>
              </w:rPr>
              <w:t>Laborování, Praktické procvičování</w:t>
            </w:r>
          </w:p>
          <w:p w14:paraId="1C3A3945" w14:textId="77777777" w:rsidR="005110DD" w:rsidRPr="00EC0795" w:rsidRDefault="005110DD" w:rsidP="00F8305C"/>
          <w:p w14:paraId="00B3D653" w14:textId="77777777" w:rsidR="005110DD" w:rsidRPr="00EC0795" w:rsidRDefault="005110DD" w:rsidP="00F8305C">
            <w:pPr>
              <w:pStyle w:val="Nadpis5"/>
              <w:spacing w:before="0"/>
              <w:rPr>
                <w:rFonts w:ascii="Times New Roman" w:eastAsia="Times New Roman" w:hAnsi="Times New Roman" w:cs="Times New Roman"/>
                <w:b/>
                <w:bCs/>
                <w:color w:val="auto"/>
              </w:rPr>
            </w:pPr>
            <w:r w:rsidRPr="00EC0795">
              <w:rPr>
                <w:rFonts w:ascii="Times New Roman" w:eastAsia="Times New Roman" w:hAnsi="Times New Roman" w:cs="Times New Roman"/>
                <w:b/>
                <w:bCs/>
                <w:color w:val="auto"/>
              </w:rPr>
              <w:t>Očekávané výsledky učení dosažené studiem předmětu jsou ověřovány hodnoticími metodami:</w:t>
            </w:r>
          </w:p>
          <w:p w14:paraId="0E31E1DB" w14:textId="494E40C3" w:rsidR="005110DD" w:rsidRDefault="005110DD" w:rsidP="00F8305C">
            <w:pPr>
              <w:jc w:val="both"/>
              <w:rPr>
                <w:color w:val="000000"/>
              </w:rPr>
            </w:pPr>
            <w:r w:rsidRPr="00EC0795">
              <w:rPr>
                <w:color w:val="000000"/>
              </w:rPr>
              <w:t xml:space="preserve">Systematické pozorování studenta, </w:t>
            </w:r>
            <w:r w:rsidR="00EC0795" w:rsidRPr="00EC0795">
              <w:rPr>
                <w:color w:val="000000"/>
              </w:rPr>
              <w:t xml:space="preserve">Písemná zkouška, Ústní zkouška, </w:t>
            </w:r>
            <w:r w:rsidRPr="00EC0795">
              <w:rPr>
                <w:color w:val="000000"/>
              </w:rPr>
              <w:t>Známkou</w:t>
            </w:r>
          </w:p>
          <w:p w14:paraId="2AB24EC6" w14:textId="77777777" w:rsidR="005110DD" w:rsidRPr="008440C7" w:rsidRDefault="005110DD" w:rsidP="00F8305C">
            <w:pPr>
              <w:jc w:val="both"/>
              <w:rPr>
                <w:strike/>
                <w:color w:val="000000"/>
              </w:rPr>
            </w:pPr>
          </w:p>
          <w:p w14:paraId="1584DA76" w14:textId="37912D4C" w:rsidR="005110DD" w:rsidRPr="000C69A4" w:rsidRDefault="00910D1F" w:rsidP="00F8305C">
            <w:pPr>
              <w:jc w:val="both"/>
              <w:rPr>
                <w:b/>
                <w:bCs/>
                <w:u w:val="single"/>
              </w:rPr>
            </w:pPr>
            <w:r w:rsidRPr="000C69A4">
              <w:rPr>
                <w:b/>
                <w:bCs/>
                <w:u w:val="single"/>
              </w:rPr>
              <w:t>P</w:t>
            </w:r>
            <w:r w:rsidR="005110DD" w:rsidRPr="000C69A4">
              <w:rPr>
                <w:b/>
                <w:bCs/>
                <w:u w:val="single"/>
              </w:rPr>
              <w:t>oužívané didaktické prostředky</w:t>
            </w:r>
          </w:p>
          <w:p w14:paraId="24BD9881" w14:textId="77777777" w:rsidR="005110DD" w:rsidRPr="0071371D" w:rsidRDefault="005110DD" w:rsidP="00F8305C">
            <w:pPr>
              <w:jc w:val="both"/>
            </w:pPr>
            <w:r w:rsidRPr="000C69A4">
              <w:t xml:space="preserve">Při výuce jsou využívány technické výukové prostředky – vizuální/audiovizuální prostředky výpočetní a prezentační </w:t>
            </w:r>
            <w:r w:rsidRPr="00CA2F1A">
              <w:t>techniky, materiální vybavení poslucháren, seminárních a odborných učeben a laboratoří a moderní učební pomůcky, zejm. dataprojekce, on-line nástroje, zdroje odborné literatury, databáze, výukové počítačové programy, prezentace, videozáznamy, modely aj.</w:t>
            </w:r>
          </w:p>
          <w:p w14:paraId="18904E77" w14:textId="77777777" w:rsidR="005110DD" w:rsidRPr="0071371D" w:rsidRDefault="005110DD" w:rsidP="00F8305C">
            <w:pPr>
              <w:jc w:val="both"/>
            </w:pPr>
          </w:p>
          <w:p w14:paraId="731EF2E6" w14:textId="6DED4C41" w:rsidR="005110DD"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62B8E25B"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4CA8838F" w14:textId="77777777" w:rsidR="005110DD" w:rsidRDefault="005110DD" w:rsidP="00F8305C">
            <w:pPr>
              <w:jc w:val="both"/>
            </w:pPr>
            <w:r>
              <w:rPr>
                <w:b/>
              </w:rPr>
              <w:t>Studijní literatura a studijní pomůcky</w:t>
            </w:r>
          </w:p>
        </w:tc>
        <w:tc>
          <w:tcPr>
            <w:tcW w:w="6202" w:type="dxa"/>
            <w:gridSpan w:val="10"/>
            <w:tcBorders>
              <w:top w:val="single" w:sz="4" w:space="0" w:color="auto"/>
              <w:bottom w:val="nil"/>
            </w:tcBorders>
          </w:tcPr>
          <w:p w14:paraId="77CBDBB7" w14:textId="77777777" w:rsidR="005110DD" w:rsidRDefault="005110DD" w:rsidP="00F8305C">
            <w:pPr>
              <w:jc w:val="both"/>
            </w:pPr>
          </w:p>
        </w:tc>
      </w:tr>
      <w:tr w:rsidR="005110DD" w14:paraId="194D668A" w14:textId="77777777" w:rsidTr="001041BE">
        <w:trPr>
          <w:gridBefore w:val="1"/>
          <w:gridAfter w:val="1"/>
          <w:wBefore w:w="393" w:type="dxa"/>
          <w:wAfter w:w="101" w:type="dxa"/>
          <w:trHeight w:val="1497"/>
        </w:trPr>
        <w:tc>
          <w:tcPr>
            <w:tcW w:w="9855" w:type="dxa"/>
            <w:gridSpan w:val="15"/>
            <w:tcBorders>
              <w:top w:val="nil"/>
            </w:tcBorders>
          </w:tcPr>
          <w:p w14:paraId="0D6DD0E2" w14:textId="7199FB22" w:rsidR="009E73B2" w:rsidRDefault="009E73B2" w:rsidP="009E73B2">
            <w:pPr>
              <w:jc w:val="both"/>
            </w:pPr>
            <w:r w:rsidRPr="000A216F">
              <w:rPr>
                <w:u w:val="single"/>
              </w:rPr>
              <w:t>Povinná literatura</w:t>
            </w:r>
            <w:r w:rsidRPr="000A216F">
              <w:t>:</w:t>
            </w:r>
          </w:p>
          <w:p w14:paraId="4201AC5F" w14:textId="77777777" w:rsidR="00473D61" w:rsidRPr="00F365B8" w:rsidRDefault="00473D61" w:rsidP="00473D61">
            <w:pPr>
              <w:shd w:val="clear" w:color="auto" w:fill="FFFFFF"/>
              <w:jc w:val="both"/>
              <w:rPr>
                <w:color w:val="000000"/>
              </w:rPr>
            </w:pPr>
            <w:r w:rsidRPr="00F365B8">
              <w:rPr>
                <w:color w:val="000000"/>
              </w:rPr>
              <w:t xml:space="preserve">NOVÁK, J. a kol. Fyzikální chemie – bakalářský a magisterský kurz. </w:t>
            </w:r>
            <w:r>
              <w:rPr>
                <w:color w:val="000000"/>
              </w:rPr>
              <w:t xml:space="preserve">Praha: </w:t>
            </w:r>
            <w:r w:rsidRPr="00F365B8">
              <w:rPr>
                <w:color w:val="000000"/>
              </w:rPr>
              <w:t>VŠCHT, 2008. ISBN 978-80-7080-675-3.</w:t>
            </w:r>
          </w:p>
          <w:p w14:paraId="553E80E4" w14:textId="02B77917" w:rsidR="00473D61" w:rsidRPr="00F365B8" w:rsidRDefault="00473D61" w:rsidP="00473D61">
            <w:pPr>
              <w:shd w:val="clear" w:color="auto" w:fill="FFFFFF"/>
              <w:jc w:val="both"/>
              <w:rPr>
                <w:color w:val="000000"/>
              </w:rPr>
            </w:pPr>
            <w:r w:rsidRPr="00F365B8">
              <w:rPr>
                <w:caps/>
                <w:color w:val="000000"/>
              </w:rPr>
              <w:t>Novák, J</w:t>
            </w:r>
            <w:r w:rsidRPr="00F365B8">
              <w:rPr>
                <w:color w:val="000000"/>
              </w:rPr>
              <w:t xml:space="preserve">. a kol. Příklady a úlohy z fyzikální chemie. </w:t>
            </w:r>
            <w:r>
              <w:rPr>
                <w:color w:val="000000"/>
              </w:rPr>
              <w:t xml:space="preserve">Praha: </w:t>
            </w:r>
            <w:r w:rsidRPr="00F365B8">
              <w:rPr>
                <w:color w:val="000000"/>
              </w:rPr>
              <w:t>VŠCHT</w:t>
            </w:r>
            <w:r w:rsidRPr="001725C9">
              <w:rPr>
                <w:color w:val="000000"/>
              </w:rPr>
              <w:t xml:space="preserve">, </w:t>
            </w:r>
            <w:r w:rsidRPr="004F79F7">
              <w:rPr>
                <w:color w:val="000000"/>
              </w:rPr>
              <w:t>2015</w:t>
            </w:r>
            <w:r>
              <w:rPr>
                <w:color w:val="000000"/>
              </w:rPr>
              <w:t>.</w:t>
            </w:r>
            <w:r w:rsidRPr="001725C9">
              <w:rPr>
                <w:color w:val="000000"/>
              </w:rPr>
              <w:t xml:space="preserve"> ISBN</w:t>
            </w:r>
            <w:r w:rsidRPr="00F365B8">
              <w:rPr>
                <w:color w:val="000000"/>
              </w:rPr>
              <w:t xml:space="preserve"> 80-7080-394-</w:t>
            </w:r>
            <w:r>
              <w:rPr>
                <w:color w:val="000000"/>
              </w:rPr>
              <w:t>3</w:t>
            </w:r>
            <w:r w:rsidRPr="00F365B8">
              <w:rPr>
                <w:color w:val="000000"/>
              </w:rPr>
              <w:t>.</w:t>
            </w:r>
          </w:p>
          <w:p w14:paraId="59E39680" w14:textId="0D72DF70" w:rsidR="00473D61" w:rsidRPr="00F365B8" w:rsidRDefault="00473D61" w:rsidP="00473D61">
            <w:pPr>
              <w:shd w:val="clear" w:color="auto" w:fill="FFFFFF"/>
              <w:jc w:val="both"/>
              <w:rPr>
                <w:color w:val="000000"/>
              </w:rPr>
            </w:pPr>
            <w:r w:rsidRPr="00F365B8">
              <w:rPr>
                <w:color w:val="000000"/>
              </w:rPr>
              <w:t>ATKINS, P., D</w:t>
            </w:r>
            <w:r w:rsidR="002C3A4B">
              <w:rPr>
                <w:color w:val="000000"/>
              </w:rPr>
              <w:t>E</w:t>
            </w:r>
            <w:r w:rsidRPr="00F365B8">
              <w:rPr>
                <w:color w:val="000000"/>
              </w:rPr>
              <w:t xml:space="preserve"> PAULA, J. Atkins´</w:t>
            </w:r>
            <w:r>
              <w:rPr>
                <w:color w:val="000000"/>
              </w:rPr>
              <w:t xml:space="preserve"> P</w:t>
            </w:r>
            <w:r w:rsidRPr="00F365B8">
              <w:rPr>
                <w:color w:val="000000"/>
              </w:rPr>
              <w:t xml:space="preserve">hysical </w:t>
            </w:r>
            <w:r>
              <w:rPr>
                <w:color w:val="000000"/>
              </w:rPr>
              <w:t>C</w:t>
            </w:r>
            <w:r w:rsidRPr="00F365B8">
              <w:rPr>
                <w:color w:val="000000"/>
              </w:rPr>
              <w:t xml:space="preserve">hemistry. 8th </w:t>
            </w:r>
            <w:r>
              <w:rPr>
                <w:color w:val="000000"/>
              </w:rPr>
              <w:t>E</w:t>
            </w:r>
            <w:r w:rsidRPr="00F365B8">
              <w:rPr>
                <w:color w:val="000000"/>
              </w:rPr>
              <w:t xml:space="preserve">d. </w:t>
            </w:r>
            <w:r>
              <w:rPr>
                <w:color w:val="000000"/>
              </w:rPr>
              <w:t xml:space="preserve">Oxford: </w:t>
            </w:r>
            <w:r w:rsidRPr="00F365B8">
              <w:rPr>
                <w:color w:val="000000"/>
              </w:rPr>
              <w:t>Oxford University Press,</w:t>
            </w:r>
            <w:r>
              <w:rPr>
                <w:color w:val="000000"/>
              </w:rPr>
              <w:t xml:space="preserve"> </w:t>
            </w:r>
            <w:r w:rsidRPr="00F365B8">
              <w:rPr>
                <w:color w:val="000000"/>
              </w:rPr>
              <w:t>2006.</w:t>
            </w:r>
            <w:r w:rsidR="002C3A4B">
              <w:rPr>
                <w:color w:val="000000"/>
              </w:rPr>
              <w:t xml:space="preserve"> </w:t>
            </w:r>
            <w:r w:rsidRPr="00F365B8">
              <w:rPr>
                <w:color w:val="000000"/>
              </w:rPr>
              <w:t>ISBN 9780198700722</w:t>
            </w:r>
            <w:r>
              <w:rPr>
                <w:color w:val="000000"/>
              </w:rPr>
              <w:t>.</w:t>
            </w:r>
          </w:p>
          <w:p w14:paraId="0B118704" w14:textId="68E22000" w:rsidR="00473D61" w:rsidRDefault="00473D61" w:rsidP="00473D61">
            <w:pPr>
              <w:shd w:val="clear" w:color="auto" w:fill="FFFFFF"/>
              <w:jc w:val="both"/>
              <w:rPr>
                <w:color w:val="000000"/>
              </w:rPr>
            </w:pPr>
            <w:r w:rsidRPr="00F365B8">
              <w:rPr>
                <w:color w:val="000000"/>
              </w:rPr>
              <w:t>KUHN, H., FÖRSTERLING, H.-D., WALDECK, D.H. Principles of Physical Chemistry. New Jersey</w:t>
            </w:r>
            <w:r>
              <w:rPr>
                <w:color w:val="000000"/>
              </w:rPr>
              <w:t>:</w:t>
            </w:r>
            <w:r w:rsidRPr="00F365B8">
              <w:rPr>
                <w:color w:val="000000"/>
              </w:rPr>
              <w:t xml:space="preserve"> Wiley, 20</w:t>
            </w:r>
            <w:r>
              <w:rPr>
                <w:color w:val="000000"/>
              </w:rPr>
              <w:t>24</w:t>
            </w:r>
            <w:r w:rsidRPr="00F365B8">
              <w:rPr>
                <w:color w:val="000000"/>
              </w:rPr>
              <w:t>.</w:t>
            </w:r>
            <w:r>
              <w:rPr>
                <w:color w:val="000000"/>
              </w:rPr>
              <w:t xml:space="preserve"> ISBN 9781119852667.</w:t>
            </w:r>
          </w:p>
          <w:p w14:paraId="6E4EB019" w14:textId="77777777" w:rsidR="000A216F" w:rsidRPr="000A216F" w:rsidRDefault="000A216F" w:rsidP="009E73B2">
            <w:pPr>
              <w:jc w:val="both"/>
            </w:pPr>
          </w:p>
          <w:p w14:paraId="1626A7F0" w14:textId="77777777" w:rsidR="009E73B2" w:rsidRPr="000A216F" w:rsidRDefault="009E73B2" w:rsidP="009E73B2">
            <w:pPr>
              <w:jc w:val="both"/>
            </w:pPr>
            <w:r w:rsidRPr="000A216F">
              <w:rPr>
                <w:u w:val="single"/>
              </w:rPr>
              <w:t>Doporučená literatura</w:t>
            </w:r>
            <w:r w:rsidRPr="000A216F">
              <w:t>:</w:t>
            </w:r>
          </w:p>
          <w:p w14:paraId="46C1DBDA" w14:textId="16F93DEB" w:rsidR="00473D61" w:rsidRDefault="00473D61" w:rsidP="00473D61">
            <w:pPr>
              <w:shd w:val="clear" w:color="auto" w:fill="FFFFFF"/>
              <w:jc w:val="both"/>
              <w:rPr>
                <w:color w:val="000000"/>
              </w:rPr>
            </w:pPr>
            <w:r w:rsidRPr="00F365B8">
              <w:rPr>
                <w:color w:val="000000"/>
              </w:rPr>
              <w:t>ATKINS, P., D</w:t>
            </w:r>
            <w:r w:rsidR="002C3A4B">
              <w:rPr>
                <w:color w:val="000000"/>
              </w:rPr>
              <w:t>E</w:t>
            </w:r>
            <w:r w:rsidRPr="00F365B8">
              <w:rPr>
                <w:color w:val="000000"/>
              </w:rPr>
              <w:t xml:space="preserve"> PAULA, J. Fyzikální chemie. </w:t>
            </w:r>
            <w:r>
              <w:rPr>
                <w:color w:val="000000"/>
              </w:rPr>
              <w:t xml:space="preserve">Praha: </w:t>
            </w:r>
            <w:r w:rsidRPr="00F365B8">
              <w:rPr>
                <w:color w:val="000000"/>
              </w:rPr>
              <w:t>VŠCHT, 2013. ISBN 978-80-7080-830-6.</w:t>
            </w:r>
          </w:p>
          <w:p w14:paraId="161C14B6" w14:textId="77777777" w:rsidR="00473D61" w:rsidRPr="00F365B8" w:rsidRDefault="00473D61" w:rsidP="00473D61">
            <w:pPr>
              <w:shd w:val="clear" w:color="auto" w:fill="FFFFFF"/>
              <w:jc w:val="both"/>
              <w:rPr>
                <w:color w:val="000000"/>
              </w:rPr>
            </w:pPr>
            <w:r>
              <w:rPr>
                <w:color w:val="000000"/>
              </w:rPr>
              <w:t xml:space="preserve">MALIJEVSKÁ, I. a kol. Záhady, klíče, zajímavosti očima fyzikální chemie. Praha: </w:t>
            </w:r>
            <w:r w:rsidRPr="00F365B8">
              <w:rPr>
                <w:color w:val="000000"/>
              </w:rPr>
              <w:t>VŠCHT, 2013. ISBN 978-80-7080-8</w:t>
            </w:r>
            <w:r>
              <w:rPr>
                <w:color w:val="000000"/>
              </w:rPr>
              <w:t>24</w:t>
            </w:r>
            <w:r w:rsidRPr="00F365B8">
              <w:rPr>
                <w:color w:val="000000"/>
              </w:rPr>
              <w:t>-</w:t>
            </w:r>
            <w:r>
              <w:rPr>
                <w:color w:val="000000"/>
              </w:rPr>
              <w:t>5</w:t>
            </w:r>
            <w:r w:rsidRPr="00F365B8">
              <w:rPr>
                <w:color w:val="000000"/>
              </w:rPr>
              <w:t>.</w:t>
            </w:r>
          </w:p>
          <w:p w14:paraId="4E534DC7" w14:textId="7B867867" w:rsidR="00473D61" w:rsidRPr="00F365B8" w:rsidRDefault="00473D61" w:rsidP="00473D61">
            <w:pPr>
              <w:shd w:val="clear" w:color="auto" w:fill="FFFFFF"/>
              <w:jc w:val="both"/>
              <w:rPr>
                <w:color w:val="000000"/>
              </w:rPr>
            </w:pPr>
            <w:r w:rsidRPr="00F365B8">
              <w:rPr>
                <w:color w:val="000000"/>
              </w:rPr>
              <w:t>FINK, J.C. Physical Chemistry in Depth. Heidelberg</w:t>
            </w:r>
            <w:r>
              <w:rPr>
                <w:color w:val="000000"/>
              </w:rPr>
              <w:t xml:space="preserve">: </w:t>
            </w:r>
            <w:r w:rsidRPr="00F365B8">
              <w:rPr>
                <w:color w:val="000000"/>
              </w:rPr>
              <w:t>Springer,</w:t>
            </w:r>
            <w:r>
              <w:rPr>
                <w:color w:val="000000"/>
              </w:rPr>
              <w:t xml:space="preserve"> </w:t>
            </w:r>
            <w:r w:rsidRPr="00F365B8">
              <w:rPr>
                <w:color w:val="000000"/>
              </w:rPr>
              <w:t>2009.</w:t>
            </w:r>
            <w:r>
              <w:rPr>
                <w:color w:val="000000"/>
              </w:rPr>
              <w:t xml:space="preserve"> ISBN 978-3-642-01013-2.</w:t>
            </w:r>
          </w:p>
          <w:p w14:paraId="0AFFFB03" w14:textId="0DC3869A" w:rsidR="000A216F" w:rsidRPr="00D22542" w:rsidRDefault="00473D61" w:rsidP="00473D61">
            <w:pPr>
              <w:shd w:val="clear" w:color="auto" w:fill="FFFFFF"/>
              <w:jc w:val="both"/>
            </w:pPr>
            <w:r>
              <w:rPr>
                <w:color w:val="000000"/>
              </w:rPr>
              <w:t xml:space="preserve">ATKINS, </w:t>
            </w:r>
            <w:r w:rsidRPr="00F365B8">
              <w:rPr>
                <w:color w:val="000000"/>
              </w:rPr>
              <w:t>P., DE PAULA, J. </w:t>
            </w:r>
            <w:r>
              <w:rPr>
                <w:color w:val="000000"/>
              </w:rPr>
              <w:t>Physical Chemistry for the Life Science. 3rd</w:t>
            </w:r>
            <w:r w:rsidRPr="00F365B8">
              <w:rPr>
                <w:color w:val="000000"/>
              </w:rPr>
              <w:t xml:space="preserve"> </w:t>
            </w:r>
            <w:r>
              <w:rPr>
                <w:color w:val="000000"/>
              </w:rPr>
              <w:t>E</w:t>
            </w:r>
            <w:r w:rsidRPr="00F365B8">
              <w:rPr>
                <w:color w:val="000000"/>
              </w:rPr>
              <w:t xml:space="preserve">d. </w:t>
            </w:r>
            <w:r>
              <w:rPr>
                <w:color w:val="000000"/>
              </w:rPr>
              <w:t xml:space="preserve">Oxford: </w:t>
            </w:r>
            <w:r w:rsidRPr="00F365B8">
              <w:rPr>
                <w:color w:val="000000"/>
              </w:rPr>
              <w:t>Oxford University Press</w:t>
            </w:r>
            <w:r>
              <w:rPr>
                <w:color w:val="000000"/>
              </w:rPr>
              <w:t>, 2023. ISBN 9780198830108.</w:t>
            </w:r>
          </w:p>
        </w:tc>
      </w:tr>
      <w:tr w:rsidR="005110DD" w14:paraId="093478F6"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4963800E" w14:textId="77777777" w:rsidR="005110DD" w:rsidRDefault="005110DD" w:rsidP="00F8305C">
            <w:pPr>
              <w:jc w:val="center"/>
              <w:rPr>
                <w:b/>
              </w:rPr>
            </w:pPr>
            <w:r>
              <w:rPr>
                <w:b/>
              </w:rPr>
              <w:t>Informace ke kombinované nebo distanční formě</w:t>
            </w:r>
          </w:p>
        </w:tc>
      </w:tr>
      <w:tr w:rsidR="005110DD" w14:paraId="1E710E4B"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3D112552" w14:textId="77777777" w:rsidR="005110DD" w:rsidRDefault="005110DD" w:rsidP="00F8305C">
            <w:pPr>
              <w:jc w:val="both"/>
            </w:pPr>
            <w:r>
              <w:rPr>
                <w:b/>
              </w:rPr>
              <w:t>Rozsah konzultací (soustředění)</w:t>
            </w:r>
          </w:p>
        </w:tc>
        <w:tc>
          <w:tcPr>
            <w:tcW w:w="889" w:type="dxa"/>
            <w:tcBorders>
              <w:top w:val="single" w:sz="2" w:space="0" w:color="auto"/>
            </w:tcBorders>
          </w:tcPr>
          <w:p w14:paraId="55D19E38" w14:textId="5C61B497" w:rsidR="005110DD" w:rsidRDefault="00766418" w:rsidP="00766418">
            <w:pPr>
              <w:jc w:val="center"/>
            </w:pPr>
            <w:r>
              <w:t>24</w:t>
            </w:r>
          </w:p>
        </w:tc>
        <w:tc>
          <w:tcPr>
            <w:tcW w:w="4179" w:type="dxa"/>
            <w:gridSpan w:val="7"/>
            <w:tcBorders>
              <w:top w:val="single" w:sz="2" w:space="0" w:color="auto"/>
            </w:tcBorders>
            <w:shd w:val="clear" w:color="auto" w:fill="F7CAAC"/>
          </w:tcPr>
          <w:p w14:paraId="65AFA59B" w14:textId="77777777" w:rsidR="005110DD" w:rsidRDefault="005110DD" w:rsidP="00F8305C">
            <w:pPr>
              <w:jc w:val="both"/>
              <w:rPr>
                <w:b/>
              </w:rPr>
            </w:pPr>
            <w:r>
              <w:rPr>
                <w:b/>
              </w:rPr>
              <w:t xml:space="preserve">hodin </w:t>
            </w:r>
          </w:p>
        </w:tc>
      </w:tr>
      <w:tr w:rsidR="005110DD" w14:paraId="50471C5F" w14:textId="77777777" w:rsidTr="001041BE">
        <w:trPr>
          <w:gridBefore w:val="1"/>
          <w:gridAfter w:val="1"/>
          <w:wBefore w:w="393" w:type="dxa"/>
          <w:wAfter w:w="101" w:type="dxa"/>
        </w:trPr>
        <w:tc>
          <w:tcPr>
            <w:tcW w:w="9855" w:type="dxa"/>
            <w:gridSpan w:val="15"/>
            <w:shd w:val="clear" w:color="auto" w:fill="F7CAAC"/>
          </w:tcPr>
          <w:p w14:paraId="723E04B2" w14:textId="77777777" w:rsidR="005110DD" w:rsidRDefault="005110DD" w:rsidP="00F8305C">
            <w:pPr>
              <w:jc w:val="both"/>
              <w:rPr>
                <w:b/>
              </w:rPr>
            </w:pPr>
            <w:r>
              <w:rPr>
                <w:b/>
              </w:rPr>
              <w:t>Informace o způsobu kontaktu s vyučujícím</w:t>
            </w:r>
          </w:p>
        </w:tc>
      </w:tr>
      <w:tr w:rsidR="005110DD" w14:paraId="20C67769" w14:textId="77777777" w:rsidTr="001041BE">
        <w:trPr>
          <w:gridBefore w:val="1"/>
          <w:gridAfter w:val="1"/>
          <w:wBefore w:w="393" w:type="dxa"/>
          <w:wAfter w:w="101" w:type="dxa"/>
          <w:trHeight w:val="1373"/>
        </w:trPr>
        <w:tc>
          <w:tcPr>
            <w:tcW w:w="9855" w:type="dxa"/>
            <w:gridSpan w:val="15"/>
          </w:tcPr>
          <w:p w14:paraId="15C9F1B3" w14:textId="7BA05CF2" w:rsidR="009E73B2" w:rsidRPr="009E73B2" w:rsidRDefault="004E5476" w:rsidP="009E73B2">
            <w:pPr>
              <w:jc w:val="both"/>
              <w:rPr>
                <w:highlight w:val="cyan"/>
              </w:rPr>
            </w:pPr>
            <w:r w:rsidRPr="00CE6F38">
              <w:t>Studenti se účastní výuky, kde je jim redukovanou formou prezentována látka dle anotace předmětu. Výuka je realizována v</w:t>
            </w:r>
            <w:r>
              <w:t> </w:t>
            </w:r>
            <w:r w:rsidRPr="00CE6F38">
              <w:t>blocích</w:t>
            </w:r>
            <w:r>
              <w:t>.</w:t>
            </w:r>
            <w:r w:rsidRPr="00CE6F38">
              <w:t xml:space="preserve"> Studentům budou určeny části učiva k samostatnému nastudování. </w:t>
            </w:r>
            <w:r w:rsidR="00473D61">
              <w:t>Student předloží seminární práci, kterou odprezentuje</w:t>
            </w:r>
            <w:r w:rsidR="009E73B2" w:rsidRPr="000A216F">
              <w:t xml:space="preserve">. </w:t>
            </w:r>
            <w:r w:rsidR="0042799F" w:rsidRPr="00D32099">
              <w:t>Kontrola samostatného studia bude provedena písemným testem</w:t>
            </w:r>
            <w:r w:rsidR="0042799F">
              <w:t xml:space="preserve">. </w:t>
            </w:r>
            <w:r w:rsidR="009E73B2" w:rsidRPr="004E5476">
              <w:t>Konzultace jsou možné v rámci výuky nebo lze vyučujícího kontaktovat viz níže.</w:t>
            </w:r>
          </w:p>
          <w:p w14:paraId="7F4A252F" w14:textId="77777777" w:rsidR="009E73B2" w:rsidRPr="009E73B2" w:rsidRDefault="009E73B2" w:rsidP="009E73B2">
            <w:pPr>
              <w:jc w:val="both"/>
              <w:rPr>
                <w:highlight w:val="cyan"/>
              </w:rPr>
            </w:pPr>
          </w:p>
          <w:p w14:paraId="5A816F03" w14:textId="637D33D6" w:rsidR="009E73B2" w:rsidRDefault="009E73B2" w:rsidP="009E73B2">
            <w:pPr>
              <w:jc w:val="both"/>
            </w:pPr>
            <w:r w:rsidRPr="00934251">
              <w:rPr>
                <w:bCs/>
              </w:rPr>
              <w:t xml:space="preserve">Možnosti komunikace s vyučujícím: </w:t>
            </w:r>
            <w:hyperlink r:id="rId70" w:history="1">
              <w:r w:rsidR="00934251" w:rsidRPr="00934251">
                <w:rPr>
                  <w:rStyle w:val="Hypertextovodkaz"/>
                </w:rPr>
                <w:t>kkoci@utb.cz</w:t>
              </w:r>
            </w:hyperlink>
            <w:r w:rsidR="00342D9D">
              <w:t xml:space="preserve">, </w:t>
            </w:r>
            <w:r w:rsidR="00342D9D" w:rsidRPr="00376788">
              <w:t>576 035</w:t>
            </w:r>
            <w:r w:rsidR="00342D9D">
              <w:t> </w:t>
            </w:r>
            <w:r w:rsidR="00342D9D" w:rsidRPr="00376788">
              <w:t>111.</w:t>
            </w:r>
          </w:p>
          <w:p w14:paraId="53183E27" w14:textId="77777777" w:rsidR="005110DD" w:rsidRDefault="005110DD" w:rsidP="00F8305C">
            <w:pPr>
              <w:jc w:val="both"/>
            </w:pPr>
          </w:p>
          <w:p w14:paraId="1453ADD8" w14:textId="77777777" w:rsidR="004E5476" w:rsidRDefault="004E5476" w:rsidP="00F8305C">
            <w:pPr>
              <w:jc w:val="both"/>
            </w:pPr>
          </w:p>
          <w:p w14:paraId="209BEDAA" w14:textId="77777777" w:rsidR="005110DD" w:rsidRDefault="005110DD" w:rsidP="00F8305C">
            <w:pPr>
              <w:jc w:val="both"/>
            </w:pPr>
          </w:p>
          <w:p w14:paraId="18F94C01" w14:textId="77777777" w:rsidR="005110DD" w:rsidRDefault="005110DD" w:rsidP="00F8305C">
            <w:pPr>
              <w:jc w:val="both"/>
            </w:pPr>
          </w:p>
          <w:p w14:paraId="2EE59383" w14:textId="77777777" w:rsidR="005110DD" w:rsidRDefault="005110DD" w:rsidP="00F8305C">
            <w:pPr>
              <w:jc w:val="both"/>
            </w:pPr>
          </w:p>
          <w:p w14:paraId="3858D791" w14:textId="77777777" w:rsidR="005110DD" w:rsidRDefault="005110DD" w:rsidP="00F8305C">
            <w:pPr>
              <w:jc w:val="both"/>
            </w:pPr>
          </w:p>
          <w:p w14:paraId="43529A63" w14:textId="77777777" w:rsidR="005110DD" w:rsidRDefault="005110DD" w:rsidP="00F8305C">
            <w:pPr>
              <w:jc w:val="both"/>
            </w:pPr>
          </w:p>
          <w:p w14:paraId="52F99118" w14:textId="1041AF6C" w:rsidR="005110DD" w:rsidRDefault="005110DD" w:rsidP="00F8305C">
            <w:pPr>
              <w:jc w:val="both"/>
            </w:pPr>
          </w:p>
          <w:p w14:paraId="42F3896B" w14:textId="13EB96C8" w:rsidR="00473D61" w:rsidRDefault="00473D61" w:rsidP="00F8305C">
            <w:pPr>
              <w:jc w:val="both"/>
            </w:pPr>
          </w:p>
          <w:p w14:paraId="50042004" w14:textId="494D1D7B" w:rsidR="00473D61" w:rsidRDefault="00473D61" w:rsidP="00F8305C">
            <w:pPr>
              <w:jc w:val="both"/>
            </w:pPr>
          </w:p>
          <w:p w14:paraId="2E70E455" w14:textId="3BF452E4" w:rsidR="00473D61" w:rsidRDefault="00473D61" w:rsidP="00F8305C">
            <w:pPr>
              <w:jc w:val="both"/>
            </w:pPr>
          </w:p>
          <w:p w14:paraId="271CCFA5" w14:textId="1756A61D" w:rsidR="00473D61" w:rsidRDefault="00473D61" w:rsidP="00F8305C">
            <w:pPr>
              <w:jc w:val="both"/>
            </w:pPr>
          </w:p>
          <w:p w14:paraId="36B952D8" w14:textId="7EABFEA2" w:rsidR="00473D61" w:rsidRDefault="00473D61" w:rsidP="00F8305C">
            <w:pPr>
              <w:jc w:val="both"/>
            </w:pPr>
          </w:p>
          <w:p w14:paraId="275488B6" w14:textId="710D6B55" w:rsidR="00473D61" w:rsidRDefault="00473D61" w:rsidP="00F8305C">
            <w:pPr>
              <w:jc w:val="both"/>
            </w:pPr>
          </w:p>
          <w:p w14:paraId="77A56FFF" w14:textId="77777777" w:rsidR="005110DD" w:rsidRDefault="005110DD" w:rsidP="00F8305C">
            <w:pPr>
              <w:jc w:val="both"/>
            </w:pPr>
          </w:p>
        </w:tc>
      </w:tr>
      <w:bookmarkEnd w:id="278"/>
      <w:tr w:rsidR="005110DD" w14:paraId="50C399C5"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66D9E8C4" w14:textId="77777777" w:rsidR="005110DD" w:rsidRDefault="005110DD" w:rsidP="00F8305C">
            <w:pPr>
              <w:jc w:val="both"/>
              <w:rPr>
                <w:b/>
                <w:sz w:val="28"/>
              </w:rPr>
            </w:pPr>
            <w:r>
              <w:lastRenderedPageBreak/>
              <w:br w:type="page"/>
            </w:r>
            <w:r>
              <w:rPr>
                <w:b/>
                <w:sz w:val="28"/>
              </w:rPr>
              <w:t>B-III – Charakteristika studijního předmětu</w:t>
            </w:r>
          </w:p>
        </w:tc>
      </w:tr>
      <w:tr w:rsidR="005110DD" w14:paraId="473FBBCD"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7AEEE9FD"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3A937D6E" w14:textId="7E7EBF62" w:rsidR="005110DD" w:rsidRPr="0062291E" w:rsidRDefault="0062291E" w:rsidP="00F8305C">
            <w:pPr>
              <w:jc w:val="both"/>
              <w:rPr>
                <w:b/>
                <w:bCs/>
              </w:rPr>
            </w:pPr>
            <w:bookmarkStart w:id="280" w:name="Makromol_chem_I"/>
            <w:bookmarkEnd w:id="280"/>
            <w:r w:rsidRPr="0062291E">
              <w:rPr>
                <w:b/>
                <w:bCs/>
              </w:rPr>
              <w:t>Makromolekulární chemie I</w:t>
            </w:r>
          </w:p>
        </w:tc>
      </w:tr>
      <w:tr w:rsidR="005110DD" w14:paraId="7E22FA4A" w14:textId="77777777" w:rsidTr="001041BE">
        <w:trPr>
          <w:gridBefore w:val="1"/>
          <w:gridAfter w:val="1"/>
          <w:wBefore w:w="393" w:type="dxa"/>
          <w:wAfter w:w="101" w:type="dxa"/>
        </w:trPr>
        <w:tc>
          <w:tcPr>
            <w:tcW w:w="3435" w:type="dxa"/>
            <w:gridSpan w:val="4"/>
            <w:shd w:val="clear" w:color="auto" w:fill="F7CAAC"/>
          </w:tcPr>
          <w:p w14:paraId="73149551" w14:textId="77777777" w:rsidR="005110DD" w:rsidRDefault="005110DD" w:rsidP="00F8305C">
            <w:pPr>
              <w:jc w:val="both"/>
              <w:rPr>
                <w:b/>
              </w:rPr>
            </w:pPr>
            <w:r>
              <w:rPr>
                <w:b/>
              </w:rPr>
              <w:t>Typ předmětu</w:t>
            </w:r>
          </w:p>
        </w:tc>
        <w:tc>
          <w:tcPr>
            <w:tcW w:w="3057" w:type="dxa"/>
            <w:gridSpan w:val="6"/>
          </w:tcPr>
          <w:p w14:paraId="77B12934" w14:textId="77777777" w:rsidR="005110DD" w:rsidRDefault="005110DD" w:rsidP="00F8305C">
            <w:pPr>
              <w:jc w:val="both"/>
            </w:pPr>
            <w:r>
              <w:t>povinný</w:t>
            </w:r>
          </w:p>
        </w:tc>
        <w:tc>
          <w:tcPr>
            <w:tcW w:w="2695" w:type="dxa"/>
            <w:gridSpan w:val="4"/>
            <w:shd w:val="clear" w:color="auto" w:fill="F7CAAC"/>
          </w:tcPr>
          <w:p w14:paraId="62869591" w14:textId="77777777" w:rsidR="005110DD" w:rsidRDefault="005110DD" w:rsidP="00F8305C">
            <w:pPr>
              <w:jc w:val="both"/>
            </w:pPr>
            <w:r>
              <w:rPr>
                <w:b/>
              </w:rPr>
              <w:t>doporučený ročník / semestr</w:t>
            </w:r>
          </w:p>
        </w:tc>
        <w:tc>
          <w:tcPr>
            <w:tcW w:w="668" w:type="dxa"/>
          </w:tcPr>
          <w:p w14:paraId="6024C83F" w14:textId="77777777" w:rsidR="005110DD" w:rsidRDefault="005110DD" w:rsidP="00F8305C">
            <w:pPr>
              <w:jc w:val="both"/>
            </w:pPr>
            <w:r>
              <w:t>2/LS</w:t>
            </w:r>
          </w:p>
        </w:tc>
      </w:tr>
      <w:tr w:rsidR="005110DD" w14:paraId="084AF8CF" w14:textId="77777777" w:rsidTr="001041BE">
        <w:trPr>
          <w:gridBefore w:val="1"/>
          <w:gridAfter w:val="1"/>
          <w:wBefore w:w="393" w:type="dxa"/>
          <w:wAfter w:w="101" w:type="dxa"/>
        </w:trPr>
        <w:tc>
          <w:tcPr>
            <w:tcW w:w="3435" w:type="dxa"/>
            <w:gridSpan w:val="4"/>
            <w:shd w:val="clear" w:color="auto" w:fill="F7CAAC"/>
          </w:tcPr>
          <w:p w14:paraId="1EE8EE2F" w14:textId="77777777" w:rsidR="005110DD" w:rsidRDefault="005110DD" w:rsidP="00F8305C">
            <w:pPr>
              <w:jc w:val="both"/>
              <w:rPr>
                <w:b/>
              </w:rPr>
            </w:pPr>
            <w:r>
              <w:rPr>
                <w:b/>
              </w:rPr>
              <w:t>Rozsah studijního předmětu</w:t>
            </w:r>
          </w:p>
        </w:tc>
        <w:tc>
          <w:tcPr>
            <w:tcW w:w="1352" w:type="dxa"/>
            <w:gridSpan w:val="3"/>
          </w:tcPr>
          <w:p w14:paraId="690639F1" w14:textId="6B7F89C8" w:rsidR="005110DD" w:rsidRPr="00B74836" w:rsidRDefault="005110DD" w:rsidP="00F8305C">
            <w:pPr>
              <w:jc w:val="both"/>
            </w:pPr>
            <w:r w:rsidRPr="00B74836">
              <w:t>2</w:t>
            </w:r>
            <w:r w:rsidR="00787B43" w:rsidRPr="00B74836">
              <w:t>0</w:t>
            </w:r>
            <w:r w:rsidRPr="00B74836">
              <w:t>p+1</w:t>
            </w:r>
            <w:r w:rsidR="00787B43" w:rsidRPr="00B74836">
              <w:t>0</w:t>
            </w:r>
            <w:r w:rsidRPr="00B74836">
              <w:t>s+2</w:t>
            </w:r>
            <w:r w:rsidR="00787B43" w:rsidRPr="00B74836">
              <w:t>0</w:t>
            </w:r>
            <w:r w:rsidRPr="00B74836">
              <w:t>l</w:t>
            </w:r>
          </w:p>
        </w:tc>
        <w:tc>
          <w:tcPr>
            <w:tcW w:w="889" w:type="dxa"/>
            <w:shd w:val="clear" w:color="auto" w:fill="F7CAAC"/>
          </w:tcPr>
          <w:p w14:paraId="2EE9CD96" w14:textId="77777777" w:rsidR="005110DD" w:rsidRPr="00B74836" w:rsidRDefault="005110DD" w:rsidP="00F8305C">
            <w:pPr>
              <w:jc w:val="both"/>
              <w:rPr>
                <w:b/>
              </w:rPr>
            </w:pPr>
            <w:r w:rsidRPr="00B74836">
              <w:rPr>
                <w:b/>
              </w:rPr>
              <w:t xml:space="preserve">hod. </w:t>
            </w:r>
          </w:p>
        </w:tc>
        <w:tc>
          <w:tcPr>
            <w:tcW w:w="816" w:type="dxa"/>
            <w:gridSpan w:val="2"/>
          </w:tcPr>
          <w:p w14:paraId="5A80B0B5" w14:textId="1CC56201" w:rsidR="005110DD" w:rsidRPr="00B74836" w:rsidRDefault="00787B43" w:rsidP="00F8305C">
            <w:pPr>
              <w:jc w:val="both"/>
            </w:pPr>
            <w:r w:rsidRPr="00B74836">
              <w:t>50</w:t>
            </w:r>
          </w:p>
        </w:tc>
        <w:tc>
          <w:tcPr>
            <w:tcW w:w="1479" w:type="dxa"/>
            <w:gridSpan w:val="2"/>
            <w:shd w:val="clear" w:color="auto" w:fill="F7CAAC"/>
          </w:tcPr>
          <w:p w14:paraId="1607F8F5" w14:textId="77777777" w:rsidR="005110DD" w:rsidRDefault="005110DD" w:rsidP="00F8305C">
            <w:pPr>
              <w:jc w:val="both"/>
              <w:rPr>
                <w:b/>
              </w:rPr>
            </w:pPr>
            <w:r>
              <w:rPr>
                <w:b/>
              </w:rPr>
              <w:t>kreditů</w:t>
            </w:r>
          </w:p>
        </w:tc>
        <w:tc>
          <w:tcPr>
            <w:tcW w:w="1884" w:type="dxa"/>
            <w:gridSpan w:val="3"/>
          </w:tcPr>
          <w:p w14:paraId="4AE68361" w14:textId="4B1B3DCF" w:rsidR="005110DD" w:rsidRDefault="007871F5" w:rsidP="00F8305C">
            <w:pPr>
              <w:jc w:val="both"/>
            </w:pPr>
            <w:r>
              <w:t>6</w:t>
            </w:r>
          </w:p>
        </w:tc>
      </w:tr>
      <w:tr w:rsidR="005110DD" w14:paraId="696E6A8B" w14:textId="77777777" w:rsidTr="001041BE">
        <w:trPr>
          <w:gridBefore w:val="1"/>
          <w:gridAfter w:val="1"/>
          <w:wBefore w:w="393" w:type="dxa"/>
          <w:wAfter w:w="101" w:type="dxa"/>
        </w:trPr>
        <w:tc>
          <w:tcPr>
            <w:tcW w:w="3435" w:type="dxa"/>
            <w:gridSpan w:val="4"/>
            <w:shd w:val="clear" w:color="auto" w:fill="F7CAAC"/>
          </w:tcPr>
          <w:p w14:paraId="3F37C523" w14:textId="77777777" w:rsidR="005110DD" w:rsidRDefault="005110DD" w:rsidP="00F8305C">
            <w:pPr>
              <w:jc w:val="both"/>
              <w:rPr>
                <w:b/>
                <w:sz w:val="22"/>
              </w:rPr>
            </w:pPr>
            <w:r>
              <w:rPr>
                <w:b/>
              </w:rPr>
              <w:t>Prerekvizity, korekvizity, ekvivalence</w:t>
            </w:r>
          </w:p>
        </w:tc>
        <w:tc>
          <w:tcPr>
            <w:tcW w:w="6420" w:type="dxa"/>
            <w:gridSpan w:val="11"/>
          </w:tcPr>
          <w:p w14:paraId="5992A26F" w14:textId="77777777" w:rsidR="005110DD" w:rsidRDefault="005110DD" w:rsidP="00F8305C">
            <w:pPr>
              <w:jc w:val="both"/>
            </w:pPr>
          </w:p>
        </w:tc>
      </w:tr>
      <w:tr w:rsidR="005110DD" w14:paraId="26FBA871" w14:textId="77777777" w:rsidTr="001041BE">
        <w:trPr>
          <w:gridBefore w:val="1"/>
          <w:gridAfter w:val="1"/>
          <w:wBefore w:w="393" w:type="dxa"/>
          <w:wAfter w:w="101" w:type="dxa"/>
        </w:trPr>
        <w:tc>
          <w:tcPr>
            <w:tcW w:w="3435" w:type="dxa"/>
            <w:gridSpan w:val="4"/>
            <w:shd w:val="clear" w:color="auto" w:fill="F7CAAC"/>
          </w:tcPr>
          <w:p w14:paraId="4BFA37C1" w14:textId="77777777" w:rsidR="005110DD" w:rsidRPr="005A0406" w:rsidRDefault="005110DD" w:rsidP="00F8305C">
            <w:pPr>
              <w:jc w:val="both"/>
              <w:rPr>
                <w:b/>
              </w:rPr>
            </w:pPr>
            <w:r w:rsidRPr="005A0406">
              <w:rPr>
                <w:b/>
              </w:rPr>
              <w:t>Způsob ověření výsledků učení</w:t>
            </w:r>
          </w:p>
        </w:tc>
        <w:tc>
          <w:tcPr>
            <w:tcW w:w="3057" w:type="dxa"/>
            <w:gridSpan w:val="6"/>
            <w:tcBorders>
              <w:bottom w:val="single" w:sz="4" w:space="0" w:color="auto"/>
            </w:tcBorders>
          </w:tcPr>
          <w:p w14:paraId="5939B81C" w14:textId="77777777" w:rsidR="005110DD" w:rsidRDefault="005110DD" w:rsidP="00F8305C">
            <w:pPr>
              <w:jc w:val="both"/>
            </w:pPr>
            <w:r w:rsidRPr="007871F5">
              <w:t>zápočet, zkouška</w:t>
            </w:r>
          </w:p>
        </w:tc>
        <w:tc>
          <w:tcPr>
            <w:tcW w:w="1479" w:type="dxa"/>
            <w:gridSpan w:val="2"/>
            <w:tcBorders>
              <w:bottom w:val="single" w:sz="4" w:space="0" w:color="auto"/>
            </w:tcBorders>
            <w:shd w:val="clear" w:color="auto" w:fill="F7CAAC"/>
          </w:tcPr>
          <w:p w14:paraId="1658F193" w14:textId="77777777" w:rsidR="005110DD" w:rsidRPr="00B74836" w:rsidRDefault="005110DD" w:rsidP="00F8305C">
            <w:pPr>
              <w:jc w:val="both"/>
              <w:rPr>
                <w:b/>
              </w:rPr>
            </w:pPr>
            <w:r w:rsidRPr="00B74836">
              <w:rPr>
                <w:b/>
              </w:rPr>
              <w:t>Forma výuky</w:t>
            </w:r>
          </w:p>
        </w:tc>
        <w:tc>
          <w:tcPr>
            <w:tcW w:w="1884" w:type="dxa"/>
            <w:gridSpan w:val="3"/>
            <w:tcBorders>
              <w:bottom w:val="single" w:sz="4" w:space="0" w:color="auto"/>
            </w:tcBorders>
          </w:tcPr>
          <w:p w14:paraId="6D38615A" w14:textId="77777777" w:rsidR="005110DD" w:rsidRPr="00B74836" w:rsidRDefault="005110DD" w:rsidP="00F8305C">
            <w:pPr>
              <w:jc w:val="both"/>
            </w:pPr>
            <w:r w:rsidRPr="00B74836">
              <w:t>přednášky, semináře, laboratorní cvičení</w:t>
            </w:r>
          </w:p>
        </w:tc>
      </w:tr>
      <w:tr w:rsidR="005110DD" w14:paraId="396EC079" w14:textId="77777777" w:rsidTr="001041BE">
        <w:trPr>
          <w:gridBefore w:val="1"/>
          <w:gridAfter w:val="1"/>
          <w:wBefore w:w="393" w:type="dxa"/>
          <w:wAfter w:w="101" w:type="dxa"/>
        </w:trPr>
        <w:tc>
          <w:tcPr>
            <w:tcW w:w="3435" w:type="dxa"/>
            <w:gridSpan w:val="4"/>
            <w:shd w:val="clear" w:color="auto" w:fill="F7CAAC"/>
          </w:tcPr>
          <w:p w14:paraId="1F79BC83"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1C41AFAE" w14:textId="23A11321" w:rsidR="005110DD" w:rsidRPr="000203CD" w:rsidRDefault="005110DD" w:rsidP="00F8305C">
            <w:pPr>
              <w:jc w:val="both"/>
            </w:pPr>
            <w:r w:rsidRPr="000203CD">
              <w:t>Zápočet:</w:t>
            </w:r>
            <w:r w:rsidR="000203CD" w:rsidRPr="000203CD">
              <w:t xml:space="preserve"> pro udělení zápočtu je nutná účast </w:t>
            </w:r>
            <w:r w:rsidR="00E70549">
              <w:t xml:space="preserve">(absolvování všech předepsaných úloh) </w:t>
            </w:r>
            <w:r w:rsidR="000203CD" w:rsidRPr="000203CD">
              <w:t xml:space="preserve">a samostatná práce v laboratorních cvičeních. Z každé odcvičené laboratorní úlohy je student povinen zpracovat protokol v odpovídajícím rozsahu (dle požadavků vyučujícího). Dále je nutná účast na seminářích </w:t>
            </w:r>
            <w:r w:rsidR="004579A6">
              <w:t xml:space="preserve">(min. 80%) </w:t>
            </w:r>
            <w:r w:rsidR="000203CD" w:rsidRPr="000203CD">
              <w:t>a absolvování zápočtového testu s</w:t>
            </w:r>
            <w:r w:rsidR="00337534">
              <w:t xml:space="preserve"> min. </w:t>
            </w:r>
            <w:r w:rsidR="000203CD" w:rsidRPr="000203CD">
              <w:t>60% úspěšností (test se píše v rámci seminářů s jedním opravným termínem).</w:t>
            </w:r>
          </w:p>
          <w:p w14:paraId="799738E6" w14:textId="7D297DD7" w:rsidR="005110DD" w:rsidRDefault="005110DD" w:rsidP="000203CD">
            <w:pPr>
              <w:jc w:val="both"/>
            </w:pPr>
            <w:r w:rsidRPr="000203CD">
              <w:t>Zkouška:</w:t>
            </w:r>
            <w:r w:rsidR="000203CD" w:rsidRPr="000203CD">
              <w:t xml:space="preserve"> z</w:t>
            </w:r>
            <w:r w:rsidR="002C574C" w:rsidRPr="000203CD">
              <w:t>kouší</w:t>
            </w:r>
            <w:r w:rsidR="002C574C" w:rsidRPr="00F07440">
              <w:t xml:space="preserve"> se ústní formou z </w:t>
            </w:r>
            <w:r w:rsidR="008C62DC" w:rsidRPr="008C62DC">
              <w:t>tematických okruhů dle anotace předmětu.</w:t>
            </w:r>
          </w:p>
        </w:tc>
      </w:tr>
      <w:tr w:rsidR="005110DD" w14:paraId="2A035AEB"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68DAB19B" w14:textId="77777777" w:rsidR="005110DD" w:rsidRDefault="005110DD" w:rsidP="00F8305C">
            <w:pPr>
              <w:jc w:val="both"/>
              <w:rPr>
                <w:b/>
              </w:rPr>
            </w:pPr>
            <w:r>
              <w:rPr>
                <w:b/>
              </w:rPr>
              <w:t>Garant předmětu</w:t>
            </w:r>
          </w:p>
        </w:tc>
        <w:tc>
          <w:tcPr>
            <w:tcW w:w="6420" w:type="dxa"/>
            <w:gridSpan w:val="11"/>
            <w:tcBorders>
              <w:top w:val="nil"/>
            </w:tcBorders>
          </w:tcPr>
          <w:p w14:paraId="28DC645F" w14:textId="77777777" w:rsidR="005110DD" w:rsidRDefault="005110DD" w:rsidP="00F8305C">
            <w:pPr>
              <w:jc w:val="both"/>
            </w:pPr>
          </w:p>
        </w:tc>
      </w:tr>
      <w:tr w:rsidR="005110DD" w14:paraId="0C1A1597"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5DC3AB02" w14:textId="77777777" w:rsidR="005110DD" w:rsidRDefault="005110DD" w:rsidP="00F8305C">
            <w:pPr>
              <w:jc w:val="both"/>
              <w:rPr>
                <w:b/>
              </w:rPr>
            </w:pPr>
            <w:r>
              <w:rPr>
                <w:b/>
              </w:rPr>
              <w:t>Zapojení garanta do výuky předmětu</w:t>
            </w:r>
          </w:p>
        </w:tc>
        <w:tc>
          <w:tcPr>
            <w:tcW w:w="6420" w:type="dxa"/>
            <w:gridSpan w:val="11"/>
            <w:tcBorders>
              <w:top w:val="nil"/>
            </w:tcBorders>
          </w:tcPr>
          <w:p w14:paraId="36844A10" w14:textId="77777777" w:rsidR="005110DD" w:rsidRDefault="005110DD" w:rsidP="00F8305C">
            <w:pPr>
              <w:jc w:val="both"/>
            </w:pPr>
          </w:p>
        </w:tc>
      </w:tr>
      <w:tr w:rsidR="005110DD" w14:paraId="7AA0EB37" w14:textId="77777777" w:rsidTr="001041BE">
        <w:trPr>
          <w:gridBefore w:val="1"/>
          <w:gridAfter w:val="1"/>
          <w:wBefore w:w="393" w:type="dxa"/>
          <w:wAfter w:w="101" w:type="dxa"/>
        </w:trPr>
        <w:tc>
          <w:tcPr>
            <w:tcW w:w="3435" w:type="dxa"/>
            <w:gridSpan w:val="4"/>
            <w:shd w:val="clear" w:color="auto" w:fill="F7CAAC"/>
          </w:tcPr>
          <w:p w14:paraId="5FBB0A29" w14:textId="77777777" w:rsidR="005110DD" w:rsidRDefault="005110DD" w:rsidP="00F8305C">
            <w:pPr>
              <w:jc w:val="both"/>
              <w:rPr>
                <w:b/>
              </w:rPr>
            </w:pPr>
            <w:r>
              <w:rPr>
                <w:b/>
              </w:rPr>
              <w:t>Vyučující</w:t>
            </w:r>
          </w:p>
        </w:tc>
        <w:tc>
          <w:tcPr>
            <w:tcW w:w="6420" w:type="dxa"/>
            <w:gridSpan w:val="11"/>
            <w:tcBorders>
              <w:bottom w:val="nil"/>
            </w:tcBorders>
          </w:tcPr>
          <w:p w14:paraId="2581AB9A" w14:textId="77777777" w:rsidR="005110DD" w:rsidRDefault="005110DD" w:rsidP="00F8305C">
            <w:pPr>
              <w:jc w:val="both"/>
            </w:pPr>
          </w:p>
        </w:tc>
      </w:tr>
      <w:tr w:rsidR="005110DD" w14:paraId="0075ACD4" w14:textId="77777777" w:rsidTr="001041BE">
        <w:trPr>
          <w:gridBefore w:val="1"/>
          <w:gridAfter w:val="1"/>
          <w:wBefore w:w="393" w:type="dxa"/>
          <w:wAfter w:w="101" w:type="dxa"/>
          <w:trHeight w:val="260"/>
        </w:trPr>
        <w:tc>
          <w:tcPr>
            <w:tcW w:w="9855" w:type="dxa"/>
            <w:gridSpan w:val="15"/>
            <w:tcBorders>
              <w:top w:val="nil"/>
            </w:tcBorders>
          </w:tcPr>
          <w:p w14:paraId="0A6C86A2" w14:textId="16845AEA" w:rsidR="005110DD" w:rsidRPr="007E6E9B" w:rsidRDefault="009556F6" w:rsidP="00F8305C">
            <w:pPr>
              <w:spacing w:before="60" w:after="60"/>
              <w:jc w:val="both"/>
            </w:pPr>
            <w:hyperlink w:anchor="Polášková" w:history="1">
              <w:r w:rsidR="007E6E9B" w:rsidRPr="007E6E9B">
                <w:rPr>
                  <w:rStyle w:val="OdstavecseseznamemChar"/>
                  <w:rFonts w:ascii="Times New Roman" w:hAnsi="Times New Roman" w:cs="Times New Roman"/>
                  <w:sz w:val="20"/>
                  <w:szCs w:val="20"/>
                </w:rPr>
                <w:t>doc. Ing. Martina Polášková, Ph.D.</w:t>
              </w:r>
            </w:hyperlink>
            <w:r w:rsidR="007E6E9B" w:rsidRPr="007E6E9B">
              <w:t xml:space="preserve"> (100% p)</w:t>
            </w:r>
          </w:p>
        </w:tc>
      </w:tr>
      <w:tr w:rsidR="005110DD" w14:paraId="3719FCDF" w14:textId="77777777" w:rsidTr="001041BE">
        <w:trPr>
          <w:gridBefore w:val="1"/>
          <w:gridAfter w:val="1"/>
          <w:wBefore w:w="393" w:type="dxa"/>
          <w:wAfter w:w="101" w:type="dxa"/>
        </w:trPr>
        <w:tc>
          <w:tcPr>
            <w:tcW w:w="3435" w:type="dxa"/>
            <w:gridSpan w:val="4"/>
            <w:shd w:val="clear" w:color="auto" w:fill="F7CAAC"/>
          </w:tcPr>
          <w:p w14:paraId="3D73E86E"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22A88C45" w14:textId="77777777" w:rsidR="005110DD" w:rsidRPr="005A0406" w:rsidRDefault="005110DD" w:rsidP="00F8305C">
            <w:pPr>
              <w:jc w:val="both"/>
            </w:pPr>
          </w:p>
        </w:tc>
      </w:tr>
      <w:tr w:rsidR="005110DD" w14:paraId="00C5ABEF"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7B06CDA0" w14:textId="36DA86D9" w:rsidR="005110DD" w:rsidRPr="00351747" w:rsidRDefault="005110DD" w:rsidP="00F8305C">
            <w:pPr>
              <w:jc w:val="both"/>
              <w:rPr>
                <w:b/>
                <w:bCs/>
              </w:rPr>
            </w:pPr>
            <w:r w:rsidRPr="00D22542">
              <w:t xml:space="preserve">Cílem předmětu je </w:t>
            </w:r>
            <w:r w:rsidR="002C574C" w:rsidRPr="0079177A">
              <w:rPr>
                <w:kern w:val="1"/>
              </w:rPr>
              <w:t>seznámit studenty s chemickými zákonitostmi vzniku polymerních řetězc</w:t>
            </w:r>
            <w:r w:rsidR="002C574C">
              <w:rPr>
                <w:kern w:val="1"/>
              </w:rPr>
              <w:t>ů, jejich možnými strukturami a </w:t>
            </w:r>
            <w:r w:rsidR="002C574C" w:rsidRPr="0079177A">
              <w:rPr>
                <w:kern w:val="1"/>
              </w:rPr>
              <w:t>následnými nadmolekulárními strukturami včetně základních vykazovaných vlastností. Hlavní důraz je pak kladen na soubor možných mechanizmů polymeračních reakcí a podmínky umožňující jejich provedení. Pozornost je rovněž věnována i reakcím vzniku biopolymerů. Naznačeny jsou zde i následné reakce polymerů umožňující jejich dodatečné úpravy a posouzení jejich chemické odolnosti</w:t>
            </w:r>
            <w:r w:rsidRPr="00D22542">
              <w:t>.</w:t>
            </w:r>
            <w:r>
              <w:rPr>
                <w:b/>
                <w:bCs/>
              </w:rPr>
              <w:t xml:space="preserve"> </w:t>
            </w:r>
            <w:r w:rsidRPr="00351747">
              <w:rPr>
                <w:b/>
                <w:bCs/>
              </w:rPr>
              <w:t>Obsah předmětu tvoří tyto tematické celky:</w:t>
            </w:r>
          </w:p>
          <w:p w14:paraId="5C766E78" w14:textId="77777777" w:rsidR="00E50A6C" w:rsidRPr="00E50A6C" w:rsidRDefault="00E50A6C" w:rsidP="00E50A6C">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50A6C">
              <w:rPr>
                <w:rFonts w:ascii="Times New Roman" w:hAnsi="Times New Roman" w:cs="Times New Roman"/>
                <w:sz w:val="20"/>
                <w:szCs w:val="20"/>
                <w:lang w:eastAsia="cs-CZ"/>
              </w:rPr>
              <w:t>Makromolekuly, molární hmotnost a její distribuce, vliv molárních hmotností na fyzikální vlastnosti polymeru, chemické vazby, mezimolekulární síly a kohezní energie a tvar molekul.</w:t>
            </w:r>
          </w:p>
          <w:p w14:paraId="4678E4AF" w14:textId="77777777" w:rsidR="00E50A6C" w:rsidRPr="00E50A6C" w:rsidRDefault="00E50A6C" w:rsidP="00E50A6C">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50A6C">
              <w:rPr>
                <w:rFonts w:ascii="Times New Roman" w:hAnsi="Times New Roman" w:cs="Times New Roman"/>
                <w:sz w:val="20"/>
                <w:szCs w:val="20"/>
                <w:lang w:eastAsia="cs-CZ"/>
              </w:rPr>
              <w:t>Molekulární struktura polymerů, konfigurace řetězce polymerů a stérická izomerie, konformace polymerů, morfologie polymerů, krystalizace, krystalické přeměny.</w:t>
            </w:r>
          </w:p>
          <w:p w14:paraId="26E9E76A" w14:textId="77777777" w:rsidR="00E50A6C" w:rsidRPr="00E50A6C" w:rsidRDefault="00E50A6C" w:rsidP="00E50A6C">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50A6C">
              <w:rPr>
                <w:rFonts w:ascii="Times New Roman" w:hAnsi="Times New Roman" w:cs="Times New Roman"/>
                <w:sz w:val="20"/>
                <w:szCs w:val="20"/>
                <w:lang w:eastAsia="cs-CZ"/>
              </w:rPr>
              <w:t>Tepelné chování polymerů, teplota skelného přechodu, vliv molekulární struktury na teplotu skelného přechodu, vliv molekulární struktury na teplotu tání.</w:t>
            </w:r>
          </w:p>
          <w:p w14:paraId="765F9F2D" w14:textId="77777777" w:rsidR="00E50A6C" w:rsidRPr="00E50A6C" w:rsidRDefault="00E50A6C" w:rsidP="00E50A6C">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50A6C">
              <w:rPr>
                <w:rFonts w:ascii="Times New Roman" w:hAnsi="Times New Roman" w:cs="Times New Roman"/>
                <w:sz w:val="20"/>
                <w:szCs w:val="20"/>
                <w:lang w:eastAsia="cs-CZ"/>
              </w:rPr>
              <w:t>Roztoky polymerů, dobrá a špatná rozpouštědla, roztoky vysokomolekulárních elektrolytů, mísitelnost dvou polymerů, morfologie nemísitelných směsí.</w:t>
            </w:r>
          </w:p>
          <w:p w14:paraId="4D6A811A" w14:textId="77777777" w:rsidR="00E50A6C" w:rsidRPr="00E50A6C" w:rsidRDefault="00E50A6C" w:rsidP="00E50A6C">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50A6C">
              <w:rPr>
                <w:rFonts w:ascii="Times New Roman" w:hAnsi="Times New Roman" w:cs="Times New Roman"/>
                <w:sz w:val="20"/>
                <w:szCs w:val="20"/>
                <w:lang w:eastAsia="cs-CZ"/>
              </w:rPr>
              <w:t>Syntéza makromolekulárních látek, funkčnost, polykondenzace a polyadice.</w:t>
            </w:r>
          </w:p>
          <w:p w14:paraId="09E790C0" w14:textId="77777777" w:rsidR="00E50A6C" w:rsidRPr="00E50A6C" w:rsidRDefault="00E50A6C" w:rsidP="00E50A6C">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50A6C">
              <w:rPr>
                <w:rFonts w:ascii="Times New Roman" w:hAnsi="Times New Roman" w:cs="Times New Roman"/>
                <w:sz w:val="20"/>
                <w:szCs w:val="20"/>
                <w:lang w:eastAsia="cs-CZ"/>
              </w:rPr>
              <w:t>Řetězové polymerační reakce, radikálová polymerace, inhibice, retardace kopolymerace, způsoby provedení radikálových polymerací a kopolymerací.</w:t>
            </w:r>
          </w:p>
          <w:p w14:paraId="13A8C21C" w14:textId="77777777" w:rsidR="00E50A6C" w:rsidRPr="00E50A6C" w:rsidRDefault="00E50A6C" w:rsidP="00E50A6C">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50A6C">
              <w:rPr>
                <w:rFonts w:ascii="Times New Roman" w:hAnsi="Times New Roman" w:cs="Times New Roman"/>
                <w:sz w:val="20"/>
                <w:szCs w:val="20"/>
                <w:lang w:eastAsia="cs-CZ"/>
              </w:rPr>
              <w:t>Iontové polymerace – kationtová polymerace, aniontová polymerace a komplexně koordinační polymerace.</w:t>
            </w:r>
          </w:p>
          <w:p w14:paraId="4C2B7407" w14:textId="77777777" w:rsidR="00E50A6C" w:rsidRPr="00E50A6C" w:rsidRDefault="00E50A6C" w:rsidP="00E50A6C">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50A6C">
              <w:rPr>
                <w:rFonts w:ascii="Times New Roman" w:hAnsi="Times New Roman" w:cs="Times New Roman"/>
                <w:sz w:val="20"/>
                <w:szCs w:val="20"/>
                <w:lang w:eastAsia="cs-CZ"/>
              </w:rPr>
              <w:t>Enzymatické syntézy biopolymerů, bílkoviny, polysacharidy, kaučuky, polynukleotidy.</w:t>
            </w:r>
          </w:p>
          <w:p w14:paraId="3A0F11CD" w14:textId="77777777" w:rsidR="00E50A6C" w:rsidRPr="00E50A6C" w:rsidRDefault="00E50A6C" w:rsidP="00E50A6C">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50A6C">
              <w:rPr>
                <w:rFonts w:ascii="Times New Roman" w:hAnsi="Times New Roman" w:cs="Times New Roman"/>
                <w:sz w:val="20"/>
                <w:szCs w:val="20"/>
                <w:lang w:eastAsia="cs-CZ"/>
              </w:rPr>
              <w:t>Syntézy roubovaných a sledových kopolymerů, reakce polymerních řetězců, intramolekulární reakce, intermolekulární reakce.</w:t>
            </w:r>
          </w:p>
          <w:p w14:paraId="6F2AB678" w14:textId="77777777" w:rsidR="00E50A6C" w:rsidRPr="00E50A6C" w:rsidRDefault="00E50A6C" w:rsidP="00E50A6C">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50A6C">
              <w:rPr>
                <w:rFonts w:ascii="Times New Roman" w:hAnsi="Times New Roman" w:cs="Times New Roman"/>
                <w:sz w:val="20"/>
                <w:szCs w:val="20"/>
                <w:lang w:eastAsia="cs-CZ"/>
              </w:rPr>
              <w:t>Destrukční reakce polymerů, termooxidační destrukce, mechanická degradace, fotooxidační destrukce, chemická a enzymatická destrukce.</w:t>
            </w:r>
          </w:p>
          <w:p w14:paraId="6C567A0C" w14:textId="77777777" w:rsidR="005110DD" w:rsidRDefault="005110DD" w:rsidP="00F8305C">
            <w:pPr>
              <w:jc w:val="both"/>
              <w:rPr>
                <w:b/>
                <w:bCs/>
              </w:rPr>
            </w:pPr>
          </w:p>
          <w:p w14:paraId="4C951E43"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0FB6CC94" w14:textId="77777777" w:rsidR="005110DD" w:rsidRPr="000C69A4"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0C4DC053" w14:textId="77777777" w:rsidR="00105EED" w:rsidRPr="005A1291" w:rsidRDefault="00105EE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A99">
              <w:rPr>
                <w:rFonts w:ascii="Times New Roman" w:hAnsi="Times New Roman" w:cs="Times New Roman"/>
                <w:sz w:val="20"/>
                <w:szCs w:val="20"/>
                <w:lang w:eastAsia="cs-CZ"/>
              </w:rPr>
              <w:t>popsat strukturu polymerů</w:t>
            </w:r>
          </w:p>
          <w:p w14:paraId="1DD7EB7F" w14:textId="77777777" w:rsidR="00105EED" w:rsidRPr="005A1291" w:rsidRDefault="00105EE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A99">
              <w:rPr>
                <w:rFonts w:ascii="Times New Roman" w:hAnsi="Times New Roman" w:cs="Times New Roman"/>
                <w:sz w:val="20"/>
                <w:szCs w:val="20"/>
                <w:lang w:eastAsia="cs-CZ"/>
              </w:rPr>
              <w:t>určit molekulární hmotnosti a distribuci makromolekul</w:t>
            </w:r>
          </w:p>
          <w:p w14:paraId="7F723B94" w14:textId="77777777" w:rsidR="00105EED" w:rsidRPr="005A1291" w:rsidRDefault="00105EE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A99">
              <w:rPr>
                <w:rFonts w:ascii="Times New Roman" w:hAnsi="Times New Roman" w:cs="Times New Roman"/>
                <w:sz w:val="20"/>
                <w:szCs w:val="20"/>
                <w:lang w:eastAsia="cs-CZ"/>
              </w:rPr>
              <w:t>definovat vztahy mezi strukturou polymerů a jejich vlastnostmi</w:t>
            </w:r>
          </w:p>
          <w:p w14:paraId="5C6491CD" w14:textId="77777777" w:rsidR="00105EED" w:rsidRPr="005A1291" w:rsidRDefault="00105EE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A99">
              <w:rPr>
                <w:rFonts w:ascii="Times New Roman" w:hAnsi="Times New Roman" w:cs="Times New Roman"/>
                <w:sz w:val="20"/>
                <w:szCs w:val="20"/>
                <w:lang w:eastAsia="cs-CZ"/>
              </w:rPr>
              <w:t>popsat různé způsoby přípravy polymerů</w:t>
            </w:r>
          </w:p>
          <w:p w14:paraId="193A5B30" w14:textId="77777777" w:rsidR="00105EED" w:rsidRPr="005A1291" w:rsidRDefault="00105EE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A99">
              <w:rPr>
                <w:rFonts w:ascii="Times New Roman" w:hAnsi="Times New Roman" w:cs="Times New Roman"/>
                <w:sz w:val="20"/>
                <w:szCs w:val="20"/>
                <w:lang w:eastAsia="cs-CZ"/>
              </w:rPr>
              <w:t>charakterizovat různé mechanismy polymerizačních reakcí a popsat jejich kinetiku</w:t>
            </w:r>
          </w:p>
          <w:p w14:paraId="72D3143E" w14:textId="77777777" w:rsidR="005110DD" w:rsidRPr="000C69A4" w:rsidRDefault="005110DD" w:rsidP="00F8305C">
            <w:pPr>
              <w:tabs>
                <w:tab w:val="left" w:pos="328"/>
              </w:tabs>
              <w:rPr>
                <w:b/>
                <w:color w:val="000000" w:themeColor="text1"/>
              </w:rPr>
            </w:pPr>
          </w:p>
          <w:p w14:paraId="26BC7D7E" w14:textId="77777777" w:rsidR="005110DD" w:rsidRPr="000C69A4" w:rsidRDefault="005110DD" w:rsidP="00F8305C">
            <w:pPr>
              <w:tabs>
                <w:tab w:val="left" w:pos="328"/>
              </w:tabs>
              <w:rPr>
                <w:b/>
                <w:color w:val="000000" w:themeColor="text1"/>
              </w:rPr>
            </w:pPr>
            <w:r w:rsidRPr="000C69A4">
              <w:rPr>
                <w:b/>
                <w:color w:val="000000" w:themeColor="text1"/>
              </w:rPr>
              <w:t>Odborné dovednosti:</w:t>
            </w:r>
          </w:p>
          <w:p w14:paraId="53520540" w14:textId="77777777" w:rsidR="00105EED" w:rsidRPr="005A1291" w:rsidRDefault="00105EE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A99">
              <w:rPr>
                <w:rFonts w:ascii="Times New Roman" w:hAnsi="Times New Roman" w:cs="Times New Roman"/>
                <w:sz w:val="20"/>
                <w:szCs w:val="20"/>
                <w:lang w:eastAsia="cs-CZ"/>
              </w:rPr>
              <w:t>posoudit vliv katalyzátorů a iniciátorů při polymeračních reakcích</w:t>
            </w:r>
          </w:p>
          <w:p w14:paraId="0CA0537A" w14:textId="77777777" w:rsidR="00105EED" w:rsidRPr="005A1291" w:rsidRDefault="00105EE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A99">
              <w:rPr>
                <w:rFonts w:ascii="Times New Roman" w:hAnsi="Times New Roman" w:cs="Times New Roman"/>
                <w:sz w:val="20"/>
                <w:szCs w:val="20"/>
                <w:lang w:eastAsia="cs-CZ"/>
              </w:rPr>
              <w:t>zvolit vhodný způsob i mechanismus polymerace vzhledem k čistotě získaného polymeru a reakčním podmínkám</w:t>
            </w:r>
          </w:p>
          <w:p w14:paraId="7DAF2005" w14:textId="77777777" w:rsidR="00105EED" w:rsidRPr="005A1291" w:rsidRDefault="00105EE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A99">
              <w:rPr>
                <w:rFonts w:ascii="Times New Roman" w:hAnsi="Times New Roman" w:cs="Times New Roman"/>
                <w:sz w:val="20"/>
                <w:szCs w:val="20"/>
                <w:lang w:eastAsia="cs-CZ"/>
              </w:rPr>
              <w:t>určit maximální teploty použitelnosti daných polymerů na základě jejich přechodových oblastí a teplot</w:t>
            </w:r>
          </w:p>
          <w:p w14:paraId="426C6291" w14:textId="77777777" w:rsidR="00105EED" w:rsidRPr="005A1291" w:rsidRDefault="00105EE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A99">
              <w:rPr>
                <w:rFonts w:ascii="Times New Roman" w:hAnsi="Times New Roman" w:cs="Times New Roman"/>
                <w:sz w:val="20"/>
                <w:szCs w:val="20"/>
                <w:lang w:eastAsia="cs-CZ"/>
              </w:rPr>
              <w:t>posoudit základní vlastnosti polymerů včetně jejich morfologie</w:t>
            </w:r>
          </w:p>
          <w:p w14:paraId="28272510" w14:textId="530E2D2A" w:rsidR="005110DD" w:rsidRPr="005A0406" w:rsidRDefault="00105EED" w:rsidP="009B0068">
            <w:pPr>
              <w:pStyle w:val="Odstavecseseznamem"/>
              <w:numPr>
                <w:ilvl w:val="0"/>
                <w:numId w:val="6"/>
              </w:numPr>
              <w:spacing w:after="0" w:line="240" w:lineRule="auto"/>
              <w:ind w:left="170" w:hanging="170"/>
            </w:pPr>
            <w:r w:rsidRPr="00887A99">
              <w:rPr>
                <w:rFonts w:ascii="Times New Roman" w:hAnsi="Times New Roman" w:cs="Times New Roman"/>
                <w:sz w:val="20"/>
                <w:szCs w:val="20"/>
                <w:lang w:eastAsia="cs-CZ"/>
              </w:rPr>
              <w:t>posoudit základní destrukční reakce polymerních řetězců</w:t>
            </w:r>
          </w:p>
        </w:tc>
      </w:tr>
      <w:tr w:rsidR="005110DD" w14:paraId="69E9758D"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3A61B07D" w14:textId="77777777" w:rsidR="005110DD" w:rsidRPr="005A0406" w:rsidRDefault="005110DD"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50BC7BE2" w14:textId="77777777" w:rsidR="005110DD" w:rsidRDefault="005110DD" w:rsidP="00F8305C">
            <w:pPr>
              <w:jc w:val="both"/>
            </w:pPr>
          </w:p>
        </w:tc>
      </w:tr>
      <w:tr w:rsidR="005110DD" w14:paraId="479E6108" w14:textId="77777777" w:rsidTr="001041BE">
        <w:trPr>
          <w:gridBefore w:val="1"/>
          <w:gridAfter w:val="1"/>
          <w:wBefore w:w="393" w:type="dxa"/>
          <w:wAfter w:w="101" w:type="dxa"/>
          <w:trHeight w:val="714"/>
        </w:trPr>
        <w:tc>
          <w:tcPr>
            <w:tcW w:w="9855" w:type="dxa"/>
            <w:gridSpan w:val="15"/>
            <w:tcBorders>
              <w:top w:val="nil"/>
              <w:bottom w:val="single" w:sz="4" w:space="0" w:color="auto"/>
            </w:tcBorders>
          </w:tcPr>
          <w:p w14:paraId="3C4F8401" w14:textId="77777777" w:rsidR="005110DD" w:rsidRPr="000C69A4" w:rsidRDefault="005110DD" w:rsidP="00F8305C">
            <w:pPr>
              <w:jc w:val="both"/>
              <w:rPr>
                <w:b/>
                <w:bCs/>
                <w:u w:val="single"/>
              </w:rPr>
            </w:pPr>
            <w:r w:rsidRPr="000C69A4">
              <w:rPr>
                <w:b/>
                <w:bCs/>
                <w:u w:val="single"/>
              </w:rPr>
              <w:t>Metody a přístupy používané ve výuce</w:t>
            </w:r>
          </w:p>
          <w:p w14:paraId="5187F5C6" w14:textId="77777777" w:rsidR="005110DD" w:rsidRPr="005A1291" w:rsidRDefault="005110DD" w:rsidP="00F8305C">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 xml:space="preserve">Pro </w:t>
            </w:r>
            <w:r w:rsidRPr="005A1291">
              <w:rPr>
                <w:rFonts w:ascii="Times New Roman" w:eastAsia="Times New Roman" w:hAnsi="Times New Roman" w:cs="Times New Roman"/>
                <w:b/>
                <w:bCs/>
                <w:color w:val="auto"/>
              </w:rPr>
              <w:t>dosažení odborných znalostí jsou užívány vyučovací metody:</w:t>
            </w:r>
          </w:p>
          <w:p w14:paraId="475F4F40" w14:textId="77777777" w:rsidR="005A1291" w:rsidRPr="005A1291" w:rsidRDefault="005110DD" w:rsidP="00F8305C">
            <w:pPr>
              <w:jc w:val="both"/>
            </w:pPr>
            <w:r w:rsidRPr="005A1291">
              <w:t xml:space="preserve">Monologická (výklad, přednáška, instruktáž), </w:t>
            </w:r>
            <w:r w:rsidR="005A1291" w:rsidRPr="005A1291">
              <w:t>Přednášení</w:t>
            </w:r>
          </w:p>
          <w:p w14:paraId="7B705D67" w14:textId="77777777" w:rsidR="005110DD" w:rsidRPr="005A1291" w:rsidRDefault="005110DD" w:rsidP="00F8305C">
            <w:pPr>
              <w:jc w:val="both"/>
              <w:rPr>
                <w:color w:val="000000"/>
                <w:shd w:val="clear" w:color="auto" w:fill="FFFFFF"/>
              </w:rPr>
            </w:pPr>
          </w:p>
          <w:p w14:paraId="20BC34E0" w14:textId="77777777" w:rsidR="005110DD" w:rsidRPr="005A1291" w:rsidRDefault="005110DD" w:rsidP="00F8305C">
            <w:pPr>
              <w:jc w:val="both"/>
              <w:rPr>
                <w:b/>
                <w:bCs/>
              </w:rPr>
            </w:pPr>
            <w:r w:rsidRPr="005A1291">
              <w:rPr>
                <w:b/>
                <w:bCs/>
              </w:rPr>
              <w:t>Pro dosažení odborných dovedností jsou užívány vyučovací metody:</w:t>
            </w:r>
          </w:p>
          <w:p w14:paraId="6F4543F9" w14:textId="2047AAF8" w:rsidR="005110DD" w:rsidRPr="005A1291" w:rsidRDefault="005110DD" w:rsidP="00F8305C">
            <w:pPr>
              <w:rPr>
                <w:color w:val="000000"/>
                <w:shd w:val="clear" w:color="auto" w:fill="FFFFFF"/>
              </w:rPr>
            </w:pPr>
            <w:r w:rsidRPr="005A1291">
              <w:rPr>
                <w:color w:val="000000"/>
                <w:shd w:val="clear" w:color="auto" w:fill="FFFFFF"/>
              </w:rPr>
              <w:t>Laborování, Demonstrace</w:t>
            </w:r>
          </w:p>
          <w:p w14:paraId="4F4D960D" w14:textId="77777777" w:rsidR="005110DD" w:rsidRPr="005A1291" w:rsidRDefault="005110DD" w:rsidP="00F8305C"/>
          <w:p w14:paraId="6E824E75" w14:textId="77777777" w:rsidR="005110DD" w:rsidRPr="005A1291" w:rsidRDefault="005110DD" w:rsidP="00F8305C">
            <w:pPr>
              <w:pStyle w:val="Nadpis5"/>
              <w:spacing w:before="0"/>
              <w:rPr>
                <w:rFonts w:ascii="Times New Roman" w:eastAsia="Times New Roman" w:hAnsi="Times New Roman" w:cs="Times New Roman"/>
                <w:b/>
                <w:bCs/>
                <w:color w:val="auto"/>
              </w:rPr>
            </w:pPr>
            <w:r w:rsidRPr="005A1291">
              <w:rPr>
                <w:rFonts w:ascii="Times New Roman" w:eastAsia="Times New Roman" w:hAnsi="Times New Roman" w:cs="Times New Roman"/>
                <w:b/>
                <w:bCs/>
                <w:color w:val="auto"/>
              </w:rPr>
              <w:t>Očekávané výsledky učení dosažené studiem předmětu jsou ověřovány hodnoticími metodami:</w:t>
            </w:r>
          </w:p>
          <w:p w14:paraId="1808C143" w14:textId="60E01C4A" w:rsidR="005110DD" w:rsidRDefault="005110DD" w:rsidP="00F8305C">
            <w:pPr>
              <w:jc w:val="both"/>
              <w:rPr>
                <w:color w:val="000000"/>
              </w:rPr>
            </w:pPr>
            <w:r w:rsidRPr="005A1291">
              <w:rPr>
                <w:color w:val="000000"/>
              </w:rPr>
              <w:t xml:space="preserve">Rozbor produktů pracovní činnosti studenta (technické práce), </w:t>
            </w:r>
            <w:r w:rsidR="005A1291" w:rsidRPr="005A1291">
              <w:rPr>
                <w:color w:val="000000"/>
              </w:rPr>
              <w:t>Ústní</w:t>
            </w:r>
            <w:r w:rsidRPr="005A1291">
              <w:rPr>
                <w:color w:val="000000"/>
              </w:rPr>
              <w:t xml:space="preserve"> zkouška, Známkou</w:t>
            </w:r>
          </w:p>
          <w:p w14:paraId="22EAEA67" w14:textId="77777777" w:rsidR="005110DD" w:rsidRPr="008440C7" w:rsidRDefault="005110DD" w:rsidP="00F8305C">
            <w:pPr>
              <w:jc w:val="both"/>
              <w:rPr>
                <w:strike/>
                <w:color w:val="000000"/>
              </w:rPr>
            </w:pPr>
          </w:p>
          <w:p w14:paraId="292F3AB3" w14:textId="3B80F158" w:rsidR="005110DD" w:rsidRPr="000C69A4" w:rsidRDefault="00910D1F" w:rsidP="00F8305C">
            <w:pPr>
              <w:jc w:val="both"/>
              <w:rPr>
                <w:b/>
                <w:bCs/>
                <w:u w:val="single"/>
              </w:rPr>
            </w:pPr>
            <w:r w:rsidRPr="000C69A4">
              <w:rPr>
                <w:b/>
                <w:bCs/>
                <w:u w:val="single"/>
              </w:rPr>
              <w:t>P</w:t>
            </w:r>
            <w:r w:rsidR="005110DD" w:rsidRPr="000C69A4">
              <w:rPr>
                <w:b/>
                <w:bCs/>
                <w:u w:val="single"/>
              </w:rPr>
              <w:t>oužívané didaktické prostředky</w:t>
            </w:r>
          </w:p>
          <w:p w14:paraId="13EBB13C" w14:textId="77777777" w:rsidR="005110DD" w:rsidRPr="0071371D" w:rsidRDefault="005110DD" w:rsidP="00F8305C">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53FAF3DB" w14:textId="77777777" w:rsidR="005110DD" w:rsidRPr="0071371D" w:rsidRDefault="005110DD" w:rsidP="00F8305C">
            <w:pPr>
              <w:jc w:val="both"/>
            </w:pPr>
          </w:p>
          <w:p w14:paraId="5D6A0714" w14:textId="040C7994" w:rsidR="005110DD"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39826FD1"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21FD56C9" w14:textId="77777777" w:rsidR="005110DD" w:rsidRDefault="005110DD" w:rsidP="00F8305C">
            <w:pPr>
              <w:jc w:val="both"/>
            </w:pPr>
            <w:r>
              <w:rPr>
                <w:b/>
              </w:rPr>
              <w:lastRenderedPageBreak/>
              <w:t>Studijní literatura a studijní pomůcky</w:t>
            </w:r>
          </w:p>
        </w:tc>
        <w:tc>
          <w:tcPr>
            <w:tcW w:w="6202" w:type="dxa"/>
            <w:gridSpan w:val="10"/>
            <w:tcBorders>
              <w:top w:val="single" w:sz="4" w:space="0" w:color="auto"/>
              <w:bottom w:val="nil"/>
            </w:tcBorders>
          </w:tcPr>
          <w:p w14:paraId="0EF71F8F" w14:textId="77777777" w:rsidR="005110DD" w:rsidRDefault="005110DD" w:rsidP="00F8305C">
            <w:pPr>
              <w:jc w:val="both"/>
            </w:pPr>
          </w:p>
        </w:tc>
      </w:tr>
      <w:tr w:rsidR="005110DD" w14:paraId="581A7E84" w14:textId="77777777" w:rsidTr="001041BE">
        <w:trPr>
          <w:gridBefore w:val="1"/>
          <w:gridAfter w:val="1"/>
          <w:wBefore w:w="393" w:type="dxa"/>
          <w:wAfter w:w="101" w:type="dxa"/>
          <w:trHeight w:val="1497"/>
        </w:trPr>
        <w:tc>
          <w:tcPr>
            <w:tcW w:w="9855" w:type="dxa"/>
            <w:gridSpan w:val="15"/>
            <w:tcBorders>
              <w:top w:val="nil"/>
            </w:tcBorders>
          </w:tcPr>
          <w:p w14:paraId="3880BD87" w14:textId="77777777" w:rsidR="002C574C" w:rsidRPr="00E33843" w:rsidRDefault="002C574C" w:rsidP="002C574C">
            <w:pPr>
              <w:spacing w:before="100" w:beforeAutospacing="1"/>
              <w:jc w:val="both"/>
              <w:rPr>
                <w:u w:val="single"/>
              </w:rPr>
            </w:pPr>
            <w:r w:rsidRPr="00E33843">
              <w:rPr>
                <w:u w:val="single"/>
              </w:rPr>
              <w:t>Povinná literatura:</w:t>
            </w:r>
          </w:p>
          <w:p w14:paraId="3DF3C932" w14:textId="5B42590F" w:rsidR="002C574C" w:rsidRDefault="002C574C" w:rsidP="002C574C">
            <w:pPr>
              <w:jc w:val="both"/>
            </w:pPr>
            <w:r w:rsidRPr="00E33843">
              <w:rPr>
                <w:caps/>
              </w:rPr>
              <w:t>Prokopová,</w:t>
            </w:r>
            <w:r w:rsidRPr="00E33843">
              <w:t xml:space="preserve"> I. Makromolekulární chemie. 2. vyd. Praha: VŠCHT, 2007. ISBN 9788070806623.</w:t>
            </w:r>
          </w:p>
          <w:p w14:paraId="1B5F8119" w14:textId="6D10C27A" w:rsidR="00E50A6C" w:rsidRPr="00E33843" w:rsidRDefault="00E50A6C" w:rsidP="002C574C">
            <w:pPr>
              <w:jc w:val="both"/>
            </w:pPr>
            <w:r w:rsidRPr="00E50A6C">
              <w:t xml:space="preserve">ŠŇUPÁREK, J. </w:t>
            </w:r>
            <w:r>
              <w:t>Makromolekulární chemie. Úvod do chemie a technologie polymerů. 1. vyd. Pardubice: UPCE, 2022. ISBN 978-80-7560-404-0.</w:t>
            </w:r>
          </w:p>
          <w:p w14:paraId="4C7A653F" w14:textId="77777777" w:rsidR="002C574C" w:rsidRPr="00E33843" w:rsidRDefault="002C574C" w:rsidP="002C574C">
            <w:pPr>
              <w:jc w:val="both"/>
            </w:pPr>
            <w:r w:rsidRPr="00E33843">
              <w:rPr>
                <w:caps/>
              </w:rPr>
              <w:t>Young, R.J., Lovell, P.A. I</w:t>
            </w:r>
            <w:r w:rsidRPr="00E33843">
              <w:t>ntroduction to Polymers. 3rd Ed. Boca Roca: Taylor&amp;Francis, 2011. ISBN 9780849339295.</w:t>
            </w:r>
          </w:p>
          <w:p w14:paraId="0E8AF2D0" w14:textId="3CBBAC09" w:rsidR="002C574C" w:rsidRDefault="002C574C" w:rsidP="002C574C">
            <w:pPr>
              <w:jc w:val="both"/>
            </w:pPr>
            <w:r w:rsidRPr="00E33843">
              <w:rPr>
                <w:caps/>
              </w:rPr>
              <w:t xml:space="preserve">Krevelen, D.W., te Nijenhuis, K. </w:t>
            </w:r>
            <w:r w:rsidRPr="00E33843">
              <w:t>Properties of Polymers. 4th Ed. London: Elsevier Science, 2009. ISBN 9780080548197.</w:t>
            </w:r>
          </w:p>
          <w:p w14:paraId="0391CFA3" w14:textId="77777777" w:rsidR="002C574C" w:rsidRPr="00E33843" w:rsidRDefault="002C574C" w:rsidP="002C574C">
            <w:pPr>
              <w:jc w:val="both"/>
            </w:pPr>
          </w:p>
          <w:p w14:paraId="0BD74AED" w14:textId="77777777" w:rsidR="002C574C" w:rsidRPr="00E33843" w:rsidRDefault="002C574C" w:rsidP="002C574C">
            <w:pPr>
              <w:jc w:val="both"/>
            </w:pPr>
            <w:r w:rsidRPr="00E33843">
              <w:rPr>
                <w:u w:val="single"/>
              </w:rPr>
              <w:t>Doporučená literatura</w:t>
            </w:r>
            <w:r w:rsidRPr="00E33843">
              <w:t>:</w:t>
            </w:r>
          </w:p>
          <w:p w14:paraId="29DDD5EA" w14:textId="636C2A97" w:rsidR="00E50A6C" w:rsidRDefault="00E50A6C" w:rsidP="00E50A6C">
            <w:pPr>
              <w:jc w:val="both"/>
            </w:pPr>
            <w:r>
              <w:rPr>
                <w:caps/>
              </w:rPr>
              <w:t xml:space="preserve">DUCHÁČEK, V. </w:t>
            </w:r>
            <w:r>
              <w:t>Polymery výroba, vlastnosti, zpracování, použití. 3. přeprac. vyd. Praha: VŠCHT, 2011. ISBN 9788070807880.</w:t>
            </w:r>
          </w:p>
          <w:p w14:paraId="3E6432BF" w14:textId="77777777" w:rsidR="00E50A6C" w:rsidRDefault="00E50A6C" w:rsidP="00E50A6C">
            <w:pPr>
              <w:jc w:val="both"/>
            </w:pPr>
            <w:r>
              <w:rPr>
                <w:caps/>
              </w:rPr>
              <w:t>bROžEK,</w:t>
            </w:r>
            <w:r>
              <w:t xml:space="preserve"> J. Fyzikální chemie polymerů. 1. vyd. Praha: VŠCHT, 2019. ISBN 9788075920393.</w:t>
            </w:r>
          </w:p>
          <w:p w14:paraId="3454227A" w14:textId="72BACBFE" w:rsidR="00E50A6C" w:rsidRPr="00E50A6C" w:rsidRDefault="00E50A6C" w:rsidP="00E50A6C">
            <w:pPr>
              <w:jc w:val="both"/>
              <w:rPr>
                <w:caps/>
              </w:rPr>
            </w:pPr>
            <w:r w:rsidRPr="00E50A6C">
              <w:rPr>
                <w:caps/>
              </w:rPr>
              <w:t xml:space="preserve">STEED, J.W., ATWOOD, J.L.  </w:t>
            </w:r>
            <w:r w:rsidRPr="00E50A6C">
              <w:t>Supramolecular Chemistry. 3rd Ed. John Wiley and Sons, 2022. ISBN 9781119582519</w:t>
            </w:r>
            <w:r w:rsidRPr="00E50A6C">
              <w:rPr>
                <w:caps/>
              </w:rPr>
              <w:t>.</w:t>
            </w:r>
          </w:p>
          <w:p w14:paraId="48A0B3B2" w14:textId="638CE346" w:rsidR="00E50A6C" w:rsidRPr="00D22542" w:rsidRDefault="00E50A6C" w:rsidP="00E50A6C">
            <w:r w:rsidRPr="00E50A6C">
              <w:t>LODGE, T.P., HIEMENZ, P.C. Polymer Chemistry. 3rd Ed. Boca Raton: CRC Press, 2020. ISBN 9780429190810.</w:t>
            </w:r>
          </w:p>
        </w:tc>
      </w:tr>
      <w:tr w:rsidR="005110DD" w14:paraId="0E622A08"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0B747967" w14:textId="77777777" w:rsidR="005110DD" w:rsidRDefault="005110DD" w:rsidP="00F8305C">
            <w:pPr>
              <w:jc w:val="center"/>
              <w:rPr>
                <w:b/>
              </w:rPr>
            </w:pPr>
            <w:r>
              <w:rPr>
                <w:b/>
              </w:rPr>
              <w:t>Informace ke kombinované nebo distanční formě</w:t>
            </w:r>
          </w:p>
        </w:tc>
      </w:tr>
      <w:tr w:rsidR="005110DD" w14:paraId="01328AF5"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66F31E90" w14:textId="77777777" w:rsidR="005110DD" w:rsidRDefault="005110DD" w:rsidP="00F8305C">
            <w:pPr>
              <w:jc w:val="both"/>
            </w:pPr>
            <w:r>
              <w:rPr>
                <w:b/>
              </w:rPr>
              <w:t>Rozsah konzultací (soustředění)</w:t>
            </w:r>
          </w:p>
        </w:tc>
        <w:tc>
          <w:tcPr>
            <w:tcW w:w="889" w:type="dxa"/>
            <w:tcBorders>
              <w:top w:val="single" w:sz="2" w:space="0" w:color="auto"/>
            </w:tcBorders>
          </w:tcPr>
          <w:p w14:paraId="17E87A38" w14:textId="35619A91" w:rsidR="005110DD" w:rsidRDefault="00766418" w:rsidP="00766418">
            <w:pPr>
              <w:jc w:val="center"/>
            </w:pPr>
            <w:r>
              <w:t>20</w:t>
            </w:r>
          </w:p>
        </w:tc>
        <w:tc>
          <w:tcPr>
            <w:tcW w:w="4179" w:type="dxa"/>
            <w:gridSpan w:val="7"/>
            <w:tcBorders>
              <w:top w:val="single" w:sz="2" w:space="0" w:color="auto"/>
            </w:tcBorders>
            <w:shd w:val="clear" w:color="auto" w:fill="F7CAAC"/>
          </w:tcPr>
          <w:p w14:paraId="4CA56C24" w14:textId="77777777" w:rsidR="005110DD" w:rsidRDefault="005110DD" w:rsidP="00F8305C">
            <w:pPr>
              <w:jc w:val="both"/>
              <w:rPr>
                <w:b/>
              </w:rPr>
            </w:pPr>
            <w:r>
              <w:rPr>
                <w:b/>
              </w:rPr>
              <w:t xml:space="preserve">hodin </w:t>
            </w:r>
          </w:p>
        </w:tc>
      </w:tr>
      <w:tr w:rsidR="005110DD" w14:paraId="066812FE" w14:textId="77777777" w:rsidTr="001041BE">
        <w:trPr>
          <w:gridBefore w:val="1"/>
          <w:gridAfter w:val="1"/>
          <w:wBefore w:w="393" w:type="dxa"/>
          <w:wAfter w:w="101" w:type="dxa"/>
        </w:trPr>
        <w:tc>
          <w:tcPr>
            <w:tcW w:w="9855" w:type="dxa"/>
            <w:gridSpan w:val="15"/>
            <w:shd w:val="clear" w:color="auto" w:fill="F7CAAC"/>
          </w:tcPr>
          <w:p w14:paraId="0B097F5F" w14:textId="77777777" w:rsidR="005110DD" w:rsidRDefault="005110DD" w:rsidP="00F8305C">
            <w:pPr>
              <w:jc w:val="both"/>
              <w:rPr>
                <w:b/>
              </w:rPr>
            </w:pPr>
            <w:r>
              <w:rPr>
                <w:b/>
              </w:rPr>
              <w:t>Informace o způsobu kontaktu s vyučujícím</w:t>
            </w:r>
          </w:p>
        </w:tc>
      </w:tr>
      <w:tr w:rsidR="005110DD" w14:paraId="3AB97AAA" w14:textId="77777777" w:rsidTr="001041BE">
        <w:trPr>
          <w:gridBefore w:val="1"/>
          <w:gridAfter w:val="1"/>
          <w:wBefore w:w="393" w:type="dxa"/>
          <w:wAfter w:w="101" w:type="dxa"/>
          <w:trHeight w:val="1373"/>
        </w:trPr>
        <w:tc>
          <w:tcPr>
            <w:tcW w:w="9855" w:type="dxa"/>
            <w:gridSpan w:val="15"/>
          </w:tcPr>
          <w:p w14:paraId="492897CB" w14:textId="5D2E1808" w:rsidR="00997DC0" w:rsidRPr="00997DC0" w:rsidRDefault="004E5476" w:rsidP="00997DC0">
            <w:pPr>
              <w:jc w:val="both"/>
              <w:rPr>
                <w:highlight w:val="cyan"/>
              </w:rPr>
            </w:pPr>
            <w:r w:rsidRPr="00CE6F38">
              <w:t>Studenti se účastní výuky, kde je jim redukovanou formou prezentována látka dle anotace předmětu. Výuka je realizována v</w:t>
            </w:r>
            <w:r>
              <w:t> </w:t>
            </w:r>
            <w:r w:rsidRPr="00CE6F38">
              <w:t>blocích</w:t>
            </w:r>
            <w:r>
              <w:t>.</w:t>
            </w:r>
            <w:r w:rsidRPr="00CE6F38">
              <w:t xml:space="preserve"> Studentům budou určeny části učiva k samostatnému nastudování. </w:t>
            </w:r>
            <w:bookmarkStart w:id="281" w:name="_Hlk191386878"/>
            <w:r w:rsidR="00997DC0" w:rsidRPr="00FC6472">
              <w:t>Pro udělení zápočtu je nutná účast a samostatná práce v laboratorních cvičeních. Z každé odcvičené laboratorní úlohy je student povinen zpracovat protokol v odpovídajícím rozsahu (dle požadavků vyučujícího). Zkouší se ústní formou z tematických okruhů</w:t>
            </w:r>
            <w:bookmarkEnd w:id="281"/>
            <w:r w:rsidR="00A723C8">
              <w:t xml:space="preserve"> dle sylabu předmětu</w:t>
            </w:r>
            <w:r w:rsidR="00997DC0" w:rsidRPr="00FC6472">
              <w:t xml:space="preserve">. </w:t>
            </w:r>
            <w:r w:rsidR="00997DC0" w:rsidRPr="004E5476">
              <w:t>Konzultace jsou možné v rámci výuky nebo lze vyučujícího kontaktovat viz níže.</w:t>
            </w:r>
          </w:p>
          <w:p w14:paraId="3554320B" w14:textId="77777777" w:rsidR="00997DC0" w:rsidRPr="00997DC0" w:rsidRDefault="00997DC0" w:rsidP="00997DC0">
            <w:pPr>
              <w:jc w:val="both"/>
              <w:rPr>
                <w:highlight w:val="cyan"/>
              </w:rPr>
            </w:pPr>
          </w:p>
          <w:p w14:paraId="7A10AE07" w14:textId="047C4EC9" w:rsidR="00997DC0" w:rsidRDefault="00997DC0" w:rsidP="00997DC0">
            <w:pPr>
              <w:jc w:val="both"/>
            </w:pPr>
            <w:r w:rsidRPr="00624E24">
              <w:rPr>
                <w:bCs/>
              </w:rPr>
              <w:t xml:space="preserve">Možnosti komunikace s vyučujícím: </w:t>
            </w:r>
            <w:hyperlink r:id="rId71" w:history="1">
              <w:r w:rsidRPr="00624E24">
                <w:rPr>
                  <w:rStyle w:val="Hypertextovodkaz"/>
                </w:rPr>
                <w:t>mpolaskova@utb.cz</w:t>
              </w:r>
            </w:hyperlink>
            <w:r w:rsidRPr="00624E24">
              <w:t>, 576 031 118.</w:t>
            </w:r>
          </w:p>
          <w:p w14:paraId="61AD5115" w14:textId="77777777" w:rsidR="005110DD" w:rsidRDefault="005110DD" w:rsidP="00F8305C">
            <w:pPr>
              <w:jc w:val="both"/>
            </w:pPr>
          </w:p>
          <w:p w14:paraId="510C7AAB" w14:textId="77777777" w:rsidR="005110DD" w:rsidRDefault="005110DD" w:rsidP="00F8305C">
            <w:pPr>
              <w:jc w:val="both"/>
            </w:pPr>
          </w:p>
          <w:p w14:paraId="0B532150" w14:textId="77777777" w:rsidR="005110DD" w:rsidRDefault="005110DD" w:rsidP="00F8305C">
            <w:pPr>
              <w:jc w:val="both"/>
            </w:pPr>
          </w:p>
          <w:p w14:paraId="0F31AD51" w14:textId="77777777" w:rsidR="005110DD" w:rsidRDefault="005110DD" w:rsidP="00F8305C">
            <w:pPr>
              <w:jc w:val="both"/>
            </w:pPr>
          </w:p>
          <w:p w14:paraId="7FD2B930" w14:textId="77777777" w:rsidR="005110DD" w:rsidRDefault="005110DD" w:rsidP="00F8305C">
            <w:pPr>
              <w:jc w:val="both"/>
            </w:pPr>
          </w:p>
          <w:p w14:paraId="5217728D" w14:textId="77777777" w:rsidR="005110DD" w:rsidRDefault="005110DD" w:rsidP="00F8305C">
            <w:pPr>
              <w:jc w:val="both"/>
            </w:pPr>
          </w:p>
          <w:p w14:paraId="68927ED6" w14:textId="4CDF1780" w:rsidR="005110DD" w:rsidRDefault="005110DD" w:rsidP="00F8305C">
            <w:pPr>
              <w:jc w:val="both"/>
            </w:pPr>
          </w:p>
          <w:p w14:paraId="25956750" w14:textId="6FA92B6C" w:rsidR="00FC6472" w:rsidRDefault="00FC6472" w:rsidP="00F8305C">
            <w:pPr>
              <w:jc w:val="both"/>
            </w:pPr>
          </w:p>
          <w:p w14:paraId="47F3B363" w14:textId="6B35BF32" w:rsidR="00FC6472" w:rsidRDefault="00FC6472" w:rsidP="00F8305C">
            <w:pPr>
              <w:jc w:val="both"/>
            </w:pPr>
          </w:p>
          <w:p w14:paraId="07F4C007" w14:textId="53777E85" w:rsidR="00FC6472" w:rsidRDefault="00FC6472" w:rsidP="00F8305C">
            <w:pPr>
              <w:jc w:val="both"/>
            </w:pPr>
          </w:p>
          <w:p w14:paraId="2A3D9414" w14:textId="17667BFD" w:rsidR="00FC6472" w:rsidRDefault="00FC6472" w:rsidP="00F8305C">
            <w:pPr>
              <w:jc w:val="both"/>
            </w:pPr>
          </w:p>
          <w:p w14:paraId="51AF5FA4" w14:textId="4FF50266" w:rsidR="00FC6472" w:rsidRDefault="00FC6472" w:rsidP="00F8305C">
            <w:pPr>
              <w:jc w:val="both"/>
            </w:pPr>
          </w:p>
          <w:p w14:paraId="0569EB82" w14:textId="4B7C95A5" w:rsidR="00FC6472" w:rsidRDefault="00FC6472" w:rsidP="00F8305C">
            <w:pPr>
              <w:jc w:val="both"/>
            </w:pPr>
          </w:p>
          <w:p w14:paraId="0585B65C" w14:textId="75B18B9C" w:rsidR="00FC6472" w:rsidRDefault="00FC6472" w:rsidP="00F8305C">
            <w:pPr>
              <w:jc w:val="both"/>
            </w:pPr>
          </w:p>
          <w:p w14:paraId="3745D59C" w14:textId="0D2097EB" w:rsidR="00FC6472" w:rsidRDefault="00FC6472" w:rsidP="00F8305C">
            <w:pPr>
              <w:jc w:val="both"/>
            </w:pPr>
          </w:p>
          <w:p w14:paraId="3670C878" w14:textId="1FC782FB" w:rsidR="00FC6472" w:rsidRDefault="00FC6472" w:rsidP="00F8305C">
            <w:pPr>
              <w:jc w:val="both"/>
            </w:pPr>
          </w:p>
          <w:p w14:paraId="2729EFD8" w14:textId="77777777" w:rsidR="00FC6472" w:rsidRDefault="00FC6472" w:rsidP="00F8305C">
            <w:pPr>
              <w:jc w:val="both"/>
            </w:pPr>
          </w:p>
          <w:p w14:paraId="6AF100D2" w14:textId="77777777" w:rsidR="005110DD" w:rsidRDefault="005110DD" w:rsidP="00F8305C">
            <w:pPr>
              <w:jc w:val="both"/>
            </w:pPr>
          </w:p>
        </w:tc>
      </w:tr>
      <w:tr w:rsidR="005110DD" w14:paraId="36FDB3A8"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08E43CD0" w14:textId="77777777" w:rsidR="005110DD" w:rsidRDefault="005110DD" w:rsidP="00F8305C">
            <w:pPr>
              <w:jc w:val="both"/>
              <w:rPr>
                <w:b/>
                <w:sz w:val="28"/>
              </w:rPr>
            </w:pPr>
            <w:bookmarkStart w:id="282" w:name="_Hlk190907911"/>
            <w:r>
              <w:lastRenderedPageBreak/>
              <w:br w:type="page"/>
            </w:r>
            <w:r>
              <w:rPr>
                <w:b/>
                <w:sz w:val="28"/>
              </w:rPr>
              <w:t>B-III – Charakteristika studijního předmětu</w:t>
            </w:r>
          </w:p>
        </w:tc>
      </w:tr>
      <w:tr w:rsidR="005110DD" w14:paraId="03476A1E"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3DE2016F"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225DCB27" w14:textId="7FF2C439" w:rsidR="005110DD" w:rsidRPr="0062291E" w:rsidRDefault="0062291E" w:rsidP="00F8305C">
            <w:pPr>
              <w:jc w:val="both"/>
              <w:rPr>
                <w:b/>
                <w:bCs/>
              </w:rPr>
            </w:pPr>
            <w:bookmarkStart w:id="283" w:name="Nekov_mat"/>
            <w:bookmarkEnd w:id="283"/>
            <w:r w:rsidRPr="0062291E">
              <w:rPr>
                <w:b/>
                <w:bCs/>
              </w:rPr>
              <w:t>Nekovové materiály</w:t>
            </w:r>
          </w:p>
        </w:tc>
      </w:tr>
      <w:tr w:rsidR="005110DD" w14:paraId="6889FCE5" w14:textId="77777777" w:rsidTr="001041BE">
        <w:trPr>
          <w:gridBefore w:val="1"/>
          <w:gridAfter w:val="1"/>
          <w:wBefore w:w="393" w:type="dxa"/>
          <w:wAfter w:w="101" w:type="dxa"/>
        </w:trPr>
        <w:tc>
          <w:tcPr>
            <w:tcW w:w="3435" w:type="dxa"/>
            <w:gridSpan w:val="4"/>
            <w:shd w:val="clear" w:color="auto" w:fill="F7CAAC"/>
          </w:tcPr>
          <w:p w14:paraId="65BEB74B" w14:textId="77777777" w:rsidR="005110DD" w:rsidRDefault="005110DD" w:rsidP="00F8305C">
            <w:pPr>
              <w:jc w:val="both"/>
              <w:rPr>
                <w:b/>
              </w:rPr>
            </w:pPr>
            <w:r>
              <w:rPr>
                <w:b/>
              </w:rPr>
              <w:t>Typ předmětu</w:t>
            </w:r>
          </w:p>
        </w:tc>
        <w:tc>
          <w:tcPr>
            <w:tcW w:w="3057" w:type="dxa"/>
            <w:gridSpan w:val="6"/>
          </w:tcPr>
          <w:p w14:paraId="608AB381" w14:textId="5AF7C243" w:rsidR="005110DD" w:rsidRDefault="007871F5" w:rsidP="00F8305C">
            <w:pPr>
              <w:jc w:val="both"/>
            </w:pPr>
            <w:r>
              <w:t>p</w:t>
            </w:r>
            <w:r w:rsidR="005110DD">
              <w:t>ovinný</w:t>
            </w:r>
            <w:r>
              <w:t>, PZ</w:t>
            </w:r>
          </w:p>
        </w:tc>
        <w:tc>
          <w:tcPr>
            <w:tcW w:w="2695" w:type="dxa"/>
            <w:gridSpan w:val="4"/>
            <w:shd w:val="clear" w:color="auto" w:fill="F7CAAC"/>
          </w:tcPr>
          <w:p w14:paraId="441544FD" w14:textId="77777777" w:rsidR="005110DD" w:rsidRDefault="005110DD" w:rsidP="00F8305C">
            <w:pPr>
              <w:jc w:val="both"/>
            </w:pPr>
            <w:r>
              <w:rPr>
                <w:b/>
              </w:rPr>
              <w:t>doporučený ročník / semestr</w:t>
            </w:r>
          </w:p>
        </w:tc>
        <w:tc>
          <w:tcPr>
            <w:tcW w:w="668" w:type="dxa"/>
          </w:tcPr>
          <w:p w14:paraId="7F0471AD" w14:textId="77777777" w:rsidR="005110DD" w:rsidRDefault="005110DD" w:rsidP="00F8305C">
            <w:pPr>
              <w:jc w:val="both"/>
            </w:pPr>
            <w:r>
              <w:t>2/LS</w:t>
            </w:r>
          </w:p>
        </w:tc>
      </w:tr>
      <w:tr w:rsidR="005110DD" w14:paraId="3FA62EA7" w14:textId="77777777" w:rsidTr="001041BE">
        <w:trPr>
          <w:gridBefore w:val="1"/>
          <w:gridAfter w:val="1"/>
          <w:wBefore w:w="393" w:type="dxa"/>
          <w:wAfter w:w="101" w:type="dxa"/>
        </w:trPr>
        <w:tc>
          <w:tcPr>
            <w:tcW w:w="3435" w:type="dxa"/>
            <w:gridSpan w:val="4"/>
            <w:shd w:val="clear" w:color="auto" w:fill="F7CAAC"/>
          </w:tcPr>
          <w:p w14:paraId="10B7D18F" w14:textId="77777777" w:rsidR="005110DD" w:rsidRDefault="005110DD" w:rsidP="00F8305C">
            <w:pPr>
              <w:jc w:val="both"/>
              <w:rPr>
                <w:b/>
              </w:rPr>
            </w:pPr>
            <w:r>
              <w:rPr>
                <w:b/>
              </w:rPr>
              <w:t>Rozsah studijního předmětu</w:t>
            </w:r>
          </w:p>
        </w:tc>
        <w:tc>
          <w:tcPr>
            <w:tcW w:w="1352" w:type="dxa"/>
            <w:gridSpan w:val="3"/>
          </w:tcPr>
          <w:p w14:paraId="76EF11CB" w14:textId="03BB2AC1" w:rsidR="005110DD" w:rsidRPr="00B74836" w:rsidRDefault="005110DD" w:rsidP="00F8305C">
            <w:pPr>
              <w:jc w:val="both"/>
            </w:pPr>
            <w:r w:rsidRPr="00B74836">
              <w:t>2</w:t>
            </w:r>
            <w:r w:rsidR="00787B43" w:rsidRPr="00B74836">
              <w:t>0</w:t>
            </w:r>
            <w:r w:rsidRPr="00B74836">
              <w:t>p+1</w:t>
            </w:r>
            <w:r w:rsidR="00787B43" w:rsidRPr="00B74836">
              <w:t>0</w:t>
            </w:r>
            <w:r w:rsidRPr="00B74836">
              <w:t>s+</w:t>
            </w:r>
            <w:r w:rsidR="00787B43" w:rsidRPr="00B74836">
              <w:t>0</w:t>
            </w:r>
            <w:r w:rsidRPr="00B74836">
              <w:t>l</w:t>
            </w:r>
          </w:p>
        </w:tc>
        <w:tc>
          <w:tcPr>
            <w:tcW w:w="889" w:type="dxa"/>
            <w:shd w:val="clear" w:color="auto" w:fill="F7CAAC"/>
          </w:tcPr>
          <w:p w14:paraId="4C8A9773" w14:textId="77777777" w:rsidR="005110DD" w:rsidRPr="00B74836" w:rsidRDefault="005110DD" w:rsidP="00F8305C">
            <w:pPr>
              <w:jc w:val="both"/>
              <w:rPr>
                <w:b/>
              </w:rPr>
            </w:pPr>
            <w:r w:rsidRPr="00B74836">
              <w:rPr>
                <w:b/>
              </w:rPr>
              <w:t xml:space="preserve">hod. </w:t>
            </w:r>
          </w:p>
        </w:tc>
        <w:tc>
          <w:tcPr>
            <w:tcW w:w="816" w:type="dxa"/>
            <w:gridSpan w:val="2"/>
          </w:tcPr>
          <w:p w14:paraId="7BE0F69B" w14:textId="1AC938E6" w:rsidR="005110DD" w:rsidRPr="00B74836" w:rsidRDefault="00787B43" w:rsidP="00F8305C">
            <w:pPr>
              <w:jc w:val="both"/>
            </w:pPr>
            <w:r w:rsidRPr="00B74836">
              <w:t>30</w:t>
            </w:r>
          </w:p>
        </w:tc>
        <w:tc>
          <w:tcPr>
            <w:tcW w:w="1479" w:type="dxa"/>
            <w:gridSpan w:val="2"/>
            <w:shd w:val="clear" w:color="auto" w:fill="F7CAAC"/>
          </w:tcPr>
          <w:p w14:paraId="0061A4BA" w14:textId="77777777" w:rsidR="005110DD" w:rsidRDefault="005110DD" w:rsidP="00F8305C">
            <w:pPr>
              <w:jc w:val="both"/>
              <w:rPr>
                <w:b/>
              </w:rPr>
            </w:pPr>
            <w:r>
              <w:rPr>
                <w:b/>
              </w:rPr>
              <w:t>kreditů</w:t>
            </w:r>
          </w:p>
        </w:tc>
        <w:tc>
          <w:tcPr>
            <w:tcW w:w="1884" w:type="dxa"/>
            <w:gridSpan w:val="3"/>
          </w:tcPr>
          <w:p w14:paraId="3CF93655" w14:textId="6DE45BEE" w:rsidR="005110DD" w:rsidRDefault="007871F5" w:rsidP="00F8305C">
            <w:pPr>
              <w:jc w:val="both"/>
            </w:pPr>
            <w:r>
              <w:t>4</w:t>
            </w:r>
          </w:p>
        </w:tc>
      </w:tr>
      <w:tr w:rsidR="005110DD" w14:paraId="2AEE0DC7" w14:textId="77777777" w:rsidTr="001041BE">
        <w:trPr>
          <w:gridBefore w:val="1"/>
          <w:gridAfter w:val="1"/>
          <w:wBefore w:w="393" w:type="dxa"/>
          <w:wAfter w:w="101" w:type="dxa"/>
        </w:trPr>
        <w:tc>
          <w:tcPr>
            <w:tcW w:w="3435" w:type="dxa"/>
            <w:gridSpan w:val="4"/>
            <w:shd w:val="clear" w:color="auto" w:fill="F7CAAC"/>
          </w:tcPr>
          <w:p w14:paraId="65588160" w14:textId="77777777" w:rsidR="005110DD" w:rsidRDefault="005110DD" w:rsidP="00F8305C">
            <w:pPr>
              <w:jc w:val="both"/>
              <w:rPr>
                <w:b/>
                <w:sz w:val="22"/>
              </w:rPr>
            </w:pPr>
            <w:r>
              <w:rPr>
                <w:b/>
              </w:rPr>
              <w:t>Prerekvizity, korekvizity, ekvivalence</w:t>
            </w:r>
          </w:p>
        </w:tc>
        <w:tc>
          <w:tcPr>
            <w:tcW w:w="6420" w:type="dxa"/>
            <w:gridSpan w:val="11"/>
          </w:tcPr>
          <w:p w14:paraId="0F682F5F" w14:textId="77777777" w:rsidR="005110DD" w:rsidRDefault="005110DD" w:rsidP="00F8305C">
            <w:pPr>
              <w:jc w:val="both"/>
            </w:pPr>
          </w:p>
        </w:tc>
      </w:tr>
      <w:tr w:rsidR="005110DD" w14:paraId="646227C1" w14:textId="77777777" w:rsidTr="001041BE">
        <w:trPr>
          <w:gridBefore w:val="1"/>
          <w:gridAfter w:val="1"/>
          <w:wBefore w:w="393" w:type="dxa"/>
          <w:wAfter w:w="101" w:type="dxa"/>
        </w:trPr>
        <w:tc>
          <w:tcPr>
            <w:tcW w:w="3435" w:type="dxa"/>
            <w:gridSpan w:val="4"/>
            <w:shd w:val="clear" w:color="auto" w:fill="F7CAAC"/>
          </w:tcPr>
          <w:p w14:paraId="099362F6" w14:textId="77777777" w:rsidR="005110DD" w:rsidRPr="005A0406" w:rsidRDefault="005110DD" w:rsidP="00F8305C">
            <w:pPr>
              <w:jc w:val="both"/>
              <w:rPr>
                <w:b/>
              </w:rPr>
            </w:pPr>
            <w:r w:rsidRPr="005A0406">
              <w:rPr>
                <w:b/>
              </w:rPr>
              <w:t>Způsob ověření výsledků učení</w:t>
            </w:r>
          </w:p>
        </w:tc>
        <w:tc>
          <w:tcPr>
            <w:tcW w:w="3057" w:type="dxa"/>
            <w:gridSpan w:val="6"/>
            <w:tcBorders>
              <w:bottom w:val="single" w:sz="4" w:space="0" w:color="auto"/>
            </w:tcBorders>
          </w:tcPr>
          <w:p w14:paraId="76483EC5" w14:textId="77777777" w:rsidR="005110DD" w:rsidRDefault="005110DD" w:rsidP="00F8305C">
            <w:pPr>
              <w:jc w:val="both"/>
            </w:pPr>
            <w:r w:rsidRPr="007871F5">
              <w:t>zápočet, zkouška</w:t>
            </w:r>
          </w:p>
        </w:tc>
        <w:tc>
          <w:tcPr>
            <w:tcW w:w="1479" w:type="dxa"/>
            <w:gridSpan w:val="2"/>
            <w:tcBorders>
              <w:bottom w:val="single" w:sz="4" w:space="0" w:color="auto"/>
            </w:tcBorders>
            <w:shd w:val="clear" w:color="auto" w:fill="F7CAAC"/>
          </w:tcPr>
          <w:p w14:paraId="4C9D0FBD" w14:textId="77777777" w:rsidR="005110DD" w:rsidRDefault="005110DD" w:rsidP="00F8305C">
            <w:pPr>
              <w:jc w:val="both"/>
              <w:rPr>
                <w:b/>
              </w:rPr>
            </w:pPr>
            <w:r>
              <w:rPr>
                <w:b/>
              </w:rPr>
              <w:t>Forma výuky</w:t>
            </w:r>
          </w:p>
        </w:tc>
        <w:tc>
          <w:tcPr>
            <w:tcW w:w="1884" w:type="dxa"/>
            <w:gridSpan w:val="3"/>
            <w:tcBorders>
              <w:bottom w:val="single" w:sz="4" w:space="0" w:color="auto"/>
            </w:tcBorders>
          </w:tcPr>
          <w:p w14:paraId="0E5A6A7A" w14:textId="77777777" w:rsidR="005110DD" w:rsidRDefault="005110DD" w:rsidP="00F8305C">
            <w:pPr>
              <w:jc w:val="both"/>
            </w:pPr>
            <w:r w:rsidRPr="00B74836">
              <w:t>přednášky, semináře</w:t>
            </w:r>
          </w:p>
          <w:p w14:paraId="4071AF62" w14:textId="49599FF6" w:rsidR="00094AFE" w:rsidRDefault="00094AFE" w:rsidP="00F8305C">
            <w:pPr>
              <w:jc w:val="both"/>
            </w:pPr>
          </w:p>
        </w:tc>
      </w:tr>
      <w:tr w:rsidR="005110DD" w14:paraId="1332BC7E" w14:textId="77777777" w:rsidTr="001041BE">
        <w:trPr>
          <w:gridBefore w:val="1"/>
          <w:gridAfter w:val="1"/>
          <w:wBefore w:w="393" w:type="dxa"/>
          <w:wAfter w:w="101" w:type="dxa"/>
        </w:trPr>
        <w:tc>
          <w:tcPr>
            <w:tcW w:w="3435" w:type="dxa"/>
            <w:gridSpan w:val="4"/>
            <w:shd w:val="clear" w:color="auto" w:fill="F7CAAC"/>
          </w:tcPr>
          <w:p w14:paraId="249BF932"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19BAE1CF" w14:textId="7976FE01" w:rsidR="00CD7FE3" w:rsidRPr="00CD7FE3" w:rsidRDefault="00CD7FE3" w:rsidP="00CD7FE3">
            <w:pPr>
              <w:jc w:val="both"/>
            </w:pPr>
            <w:r w:rsidRPr="00CD7FE3">
              <w:t xml:space="preserve">Zápočet: </w:t>
            </w:r>
            <w:r>
              <w:t xml:space="preserve">min. </w:t>
            </w:r>
            <w:r w:rsidRPr="00CD7FE3">
              <w:t>80% aktivní účast na seminářích, nebo vypracování a prezentace seminární práce.</w:t>
            </w:r>
          </w:p>
          <w:p w14:paraId="555E06AB" w14:textId="4EF38B99" w:rsidR="00CD7FE3" w:rsidRDefault="00CD7FE3" w:rsidP="00CD7FE3">
            <w:pPr>
              <w:jc w:val="both"/>
            </w:pPr>
            <w:r w:rsidRPr="00CD7FE3">
              <w:t>Zkouška – ústní: prokázání znalosti probíraných tematických okruhů.</w:t>
            </w:r>
          </w:p>
        </w:tc>
      </w:tr>
      <w:tr w:rsidR="005110DD" w14:paraId="48D28AF6"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1C75F69B" w14:textId="77777777" w:rsidR="005110DD" w:rsidRDefault="005110DD" w:rsidP="00F8305C">
            <w:pPr>
              <w:jc w:val="both"/>
              <w:rPr>
                <w:b/>
              </w:rPr>
            </w:pPr>
            <w:r>
              <w:rPr>
                <w:b/>
              </w:rPr>
              <w:t>Garant předmětu</w:t>
            </w:r>
          </w:p>
        </w:tc>
        <w:tc>
          <w:tcPr>
            <w:tcW w:w="6420" w:type="dxa"/>
            <w:gridSpan w:val="11"/>
            <w:tcBorders>
              <w:top w:val="nil"/>
            </w:tcBorders>
          </w:tcPr>
          <w:p w14:paraId="74826110" w14:textId="30D692C8" w:rsidR="005110DD" w:rsidRPr="007E6E9B" w:rsidRDefault="009556F6" w:rsidP="00F8305C">
            <w:pPr>
              <w:jc w:val="both"/>
            </w:pPr>
            <w:hyperlink w:anchor="Mrázek" w:history="1">
              <w:r w:rsidR="007E6E9B" w:rsidRPr="007E6E9B">
                <w:rPr>
                  <w:rStyle w:val="OdstavecseseznamemChar"/>
                  <w:rFonts w:ascii="Times New Roman" w:hAnsi="Times New Roman" w:cs="Times New Roman"/>
                  <w:sz w:val="20"/>
                  <w:szCs w:val="20"/>
                </w:rPr>
                <w:t>Ing. Jan Mrázek, Ph.D.</w:t>
              </w:r>
            </w:hyperlink>
          </w:p>
        </w:tc>
      </w:tr>
      <w:tr w:rsidR="005110DD" w14:paraId="17CDCD60"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5029EBCA" w14:textId="77777777" w:rsidR="005110DD" w:rsidRDefault="005110DD" w:rsidP="00F8305C">
            <w:pPr>
              <w:jc w:val="both"/>
              <w:rPr>
                <w:b/>
              </w:rPr>
            </w:pPr>
            <w:r>
              <w:rPr>
                <w:b/>
              </w:rPr>
              <w:t>Zapojení garanta do výuky předmětu</w:t>
            </w:r>
          </w:p>
        </w:tc>
        <w:tc>
          <w:tcPr>
            <w:tcW w:w="6420" w:type="dxa"/>
            <w:gridSpan w:val="11"/>
            <w:tcBorders>
              <w:top w:val="nil"/>
            </w:tcBorders>
          </w:tcPr>
          <w:p w14:paraId="734777DA" w14:textId="4791DC4A" w:rsidR="005110DD" w:rsidRDefault="007E6E9B" w:rsidP="00F8305C">
            <w:pPr>
              <w:jc w:val="both"/>
            </w:pPr>
            <w:r w:rsidRPr="007E6E9B">
              <w:t>100% p</w:t>
            </w:r>
          </w:p>
        </w:tc>
      </w:tr>
      <w:tr w:rsidR="005110DD" w14:paraId="77FA31C2" w14:textId="77777777" w:rsidTr="001041BE">
        <w:trPr>
          <w:gridBefore w:val="1"/>
          <w:gridAfter w:val="1"/>
          <w:wBefore w:w="393" w:type="dxa"/>
          <w:wAfter w:w="101" w:type="dxa"/>
        </w:trPr>
        <w:tc>
          <w:tcPr>
            <w:tcW w:w="3435" w:type="dxa"/>
            <w:gridSpan w:val="4"/>
            <w:shd w:val="clear" w:color="auto" w:fill="F7CAAC"/>
          </w:tcPr>
          <w:p w14:paraId="4D4C93FF" w14:textId="77777777" w:rsidR="005110DD" w:rsidRDefault="005110DD" w:rsidP="00F8305C">
            <w:pPr>
              <w:jc w:val="both"/>
              <w:rPr>
                <w:b/>
              </w:rPr>
            </w:pPr>
            <w:r>
              <w:rPr>
                <w:b/>
              </w:rPr>
              <w:t>Vyučující</w:t>
            </w:r>
          </w:p>
        </w:tc>
        <w:tc>
          <w:tcPr>
            <w:tcW w:w="6420" w:type="dxa"/>
            <w:gridSpan w:val="11"/>
            <w:tcBorders>
              <w:bottom w:val="nil"/>
            </w:tcBorders>
          </w:tcPr>
          <w:p w14:paraId="0DD6795A" w14:textId="77777777" w:rsidR="005110DD" w:rsidRDefault="005110DD" w:rsidP="00F8305C">
            <w:pPr>
              <w:jc w:val="both"/>
            </w:pPr>
          </w:p>
        </w:tc>
      </w:tr>
      <w:tr w:rsidR="005110DD" w14:paraId="2CB6B634" w14:textId="77777777" w:rsidTr="001041BE">
        <w:trPr>
          <w:gridBefore w:val="1"/>
          <w:gridAfter w:val="1"/>
          <w:wBefore w:w="393" w:type="dxa"/>
          <w:wAfter w:w="101" w:type="dxa"/>
          <w:trHeight w:val="260"/>
        </w:trPr>
        <w:tc>
          <w:tcPr>
            <w:tcW w:w="9855" w:type="dxa"/>
            <w:gridSpan w:val="15"/>
            <w:tcBorders>
              <w:top w:val="nil"/>
            </w:tcBorders>
          </w:tcPr>
          <w:p w14:paraId="5453C4EE" w14:textId="2BFE1A5C" w:rsidR="005110DD" w:rsidRPr="007E6E9B" w:rsidRDefault="009556F6" w:rsidP="00F8305C">
            <w:pPr>
              <w:spacing w:before="60" w:after="60"/>
              <w:jc w:val="both"/>
            </w:pPr>
            <w:hyperlink w:anchor="Mrázek" w:history="1">
              <w:r w:rsidR="007E6E9B" w:rsidRPr="007E6E9B">
                <w:rPr>
                  <w:rStyle w:val="OdstavecseseznamemChar"/>
                  <w:rFonts w:ascii="Times New Roman" w:hAnsi="Times New Roman" w:cs="Times New Roman"/>
                  <w:b/>
                  <w:bCs/>
                  <w:sz w:val="20"/>
                  <w:szCs w:val="20"/>
                </w:rPr>
                <w:t>Ing. Jan Mrázek, Ph.D.</w:t>
              </w:r>
            </w:hyperlink>
            <w:r w:rsidR="007E6E9B" w:rsidRPr="007E6E9B">
              <w:t xml:space="preserve"> (100% p)</w:t>
            </w:r>
          </w:p>
        </w:tc>
      </w:tr>
      <w:tr w:rsidR="005110DD" w14:paraId="1CD93781" w14:textId="77777777" w:rsidTr="001041BE">
        <w:trPr>
          <w:gridBefore w:val="1"/>
          <w:gridAfter w:val="1"/>
          <w:wBefore w:w="393" w:type="dxa"/>
          <w:wAfter w:w="101" w:type="dxa"/>
        </w:trPr>
        <w:tc>
          <w:tcPr>
            <w:tcW w:w="3435" w:type="dxa"/>
            <w:gridSpan w:val="4"/>
            <w:shd w:val="clear" w:color="auto" w:fill="F7CAAC"/>
          </w:tcPr>
          <w:p w14:paraId="7878B743"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4A1B8564" w14:textId="77777777" w:rsidR="005110DD" w:rsidRPr="005A0406" w:rsidRDefault="005110DD" w:rsidP="00F8305C">
            <w:pPr>
              <w:jc w:val="both"/>
            </w:pPr>
          </w:p>
        </w:tc>
      </w:tr>
      <w:tr w:rsidR="005110DD" w14:paraId="36E3276D"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1D7CF09C" w14:textId="3F19AB47" w:rsidR="001D1B10" w:rsidRPr="00351747" w:rsidRDefault="001D1B10" w:rsidP="001D1B10">
            <w:pPr>
              <w:jc w:val="both"/>
              <w:rPr>
                <w:b/>
                <w:bCs/>
              </w:rPr>
            </w:pPr>
            <w:r w:rsidRPr="00D22542">
              <w:t>Cílem předmětu je</w:t>
            </w:r>
            <w:r>
              <w:rPr>
                <w:rFonts w:ascii="Tahoma" w:hAnsi="Tahoma" w:cs="Tahoma"/>
                <w:color w:val="000000"/>
                <w:sz w:val="17"/>
                <w:szCs w:val="17"/>
                <w:shd w:val="clear" w:color="auto" w:fill="FFFFFF"/>
              </w:rPr>
              <w:t xml:space="preserve"> </w:t>
            </w:r>
            <w:r w:rsidRPr="00CF7036">
              <w:t>získání uceleného přehledu základních</w:t>
            </w:r>
            <w:r>
              <w:t xml:space="preserve"> vlastností a </w:t>
            </w:r>
            <w:r w:rsidRPr="00CF7036">
              <w:t xml:space="preserve">technologií skla, </w:t>
            </w:r>
            <w:r>
              <w:t>sklokeramiky</w:t>
            </w:r>
            <w:r w:rsidRPr="00CF7036">
              <w:t xml:space="preserve"> a keramiky. Posluchači jsou seznámeni s vlivem složení a struktury na vlastnosti těchto materiálů a s přehledem vybraných vlastností. Zvláštní pozornost je věnována pokročilým technologiím, které umožňují přípravu pokročilých materiálů používaných za extrémních podmínek</w:t>
            </w:r>
            <w:r>
              <w:t xml:space="preserve">, v elektronice a </w:t>
            </w:r>
            <w:r w:rsidRPr="00CF7036">
              <w:t>fotonice. V rámci předmětu jsou probírány základní experimentální metody nezbytné pro určení chemických a strukturních vlastností studovaných materiálů</w:t>
            </w:r>
            <w:r w:rsidRPr="00CF7036">
              <w:rPr>
                <w:color w:val="000000"/>
                <w:shd w:val="clear" w:color="auto" w:fill="FFFFFF"/>
              </w:rPr>
              <w:t>.</w:t>
            </w:r>
            <w:r>
              <w:t xml:space="preserve"> </w:t>
            </w:r>
            <w:r w:rsidRPr="00351747">
              <w:rPr>
                <w:b/>
                <w:bCs/>
              </w:rPr>
              <w:t>Obsah předmětu tvoří tyto tematické celky:</w:t>
            </w:r>
          </w:p>
          <w:p w14:paraId="5D274F76" w14:textId="64781F2E" w:rsidR="001D1B10" w:rsidRPr="001D1B10" w:rsidRDefault="001D1B10" w:rsidP="001D1B10">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D1B10">
              <w:rPr>
                <w:rFonts w:ascii="Times New Roman" w:hAnsi="Times New Roman" w:cs="Times New Roman"/>
                <w:sz w:val="20"/>
                <w:szCs w:val="20"/>
                <w:lang w:eastAsia="cs-CZ"/>
              </w:rPr>
              <w:tab/>
              <w:t>Základní charakterizace a rozdělení anorganických materiálů. Vlastnosti materiálů v závislosti na druhu vazby a struktuře materiálu. Základy krystalografie. Základní principy vybraných analytických metod pro studium vlastností skla a keramiky.</w:t>
            </w:r>
          </w:p>
          <w:p w14:paraId="482043F3" w14:textId="5BFB441C" w:rsidR="001D1B10" w:rsidRPr="001D1B10" w:rsidRDefault="001D1B10" w:rsidP="001D1B10">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D1B10">
              <w:rPr>
                <w:rFonts w:ascii="Times New Roman" w:hAnsi="Times New Roman" w:cs="Times New Roman"/>
                <w:sz w:val="20"/>
                <w:szCs w:val="20"/>
                <w:lang w:eastAsia="cs-CZ"/>
              </w:rPr>
              <w:t>Struktura skla a polymorfní přeměny SiO</w:t>
            </w:r>
            <w:r w:rsidRPr="00F94576">
              <w:rPr>
                <w:rFonts w:ascii="Times New Roman" w:hAnsi="Times New Roman" w:cs="Times New Roman"/>
                <w:sz w:val="20"/>
                <w:szCs w:val="20"/>
                <w:vertAlign w:val="subscript"/>
                <w:lang w:eastAsia="cs-CZ"/>
              </w:rPr>
              <w:t>2</w:t>
            </w:r>
            <w:r w:rsidRPr="001D1B10">
              <w:rPr>
                <w:rFonts w:ascii="Times New Roman" w:hAnsi="Times New Roman" w:cs="Times New Roman"/>
                <w:sz w:val="20"/>
                <w:szCs w:val="20"/>
                <w:lang w:eastAsia="cs-CZ"/>
              </w:rPr>
              <w:t xml:space="preserve">. Skelný stav. Kinetická teorie vzniku skla a její využití pro přípravu skelných a krystalických materiálů. </w:t>
            </w:r>
          </w:p>
          <w:p w14:paraId="18DB9234" w14:textId="2D1390B7" w:rsidR="001D1B10" w:rsidRPr="001D1B10" w:rsidRDefault="001D1B10" w:rsidP="001D1B10">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D1B10">
              <w:rPr>
                <w:rFonts w:ascii="Times New Roman" w:hAnsi="Times New Roman" w:cs="Times New Roman"/>
                <w:sz w:val="20"/>
                <w:szCs w:val="20"/>
                <w:lang w:eastAsia="cs-CZ"/>
              </w:rPr>
              <w:t xml:space="preserve">Technologie skla. Shrnutí fyzikálně-chemických procesů probíhajících při tavení a zpracování skla a přehled technologií používaných pro výrobu základních skleněných výrobků a polotovarů. </w:t>
            </w:r>
          </w:p>
          <w:p w14:paraId="3A848EF6" w14:textId="3C69349E" w:rsidR="001D1B10" w:rsidRPr="001D1B10" w:rsidRDefault="001D1B10" w:rsidP="001D1B10">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D1B10">
              <w:rPr>
                <w:rFonts w:ascii="Times New Roman" w:hAnsi="Times New Roman" w:cs="Times New Roman"/>
                <w:sz w:val="20"/>
                <w:szCs w:val="20"/>
                <w:lang w:eastAsia="cs-CZ"/>
              </w:rPr>
              <w:t>Zušlechťování a chlazení skla. Vznik a charakter napětí ve skle a jeho kontrola řízením chladící rychlosti. Chemické tvrzení skla. Chemická odolnost skla.</w:t>
            </w:r>
          </w:p>
          <w:p w14:paraId="0A6D4471" w14:textId="19CCCFEC" w:rsidR="001D1B10" w:rsidRPr="001D1B10" w:rsidRDefault="001D1B10" w:rsidP="001D1B10">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D1B10">
              <w:rPr>
                <w:rFonts w:ascii="Times New Roman" w:hAnsi="Times New Roman" w:cs="Times New Roman"/>
                <w:sz w:val="20"/>
                <w:szCs w:val="20"/>
                <w:lang w:eastAsia="cs-CZ"/>
              </w:rPr>
              <w:t>Metoda CVD a její využití pro přípravu vysoce čistých skel se zaměřením na technologii optických vláken. Sklokeramika, technologie a vlastnosti. Základní procesy probíhající při tvorbě a růstu krystalů a jejich využití pro přípravu sklokeramiky.</w:t>
            </w:r>
          </w:p>
          <w:p w14:paraId="1CE76B0F" w14:textId="6BA336A5" w:rsidR="001D1B10" w:rsidRPr="001D1B10" w:rsidRDefault="001D1B10" w:rsidP="001D1B10">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D1B10">
              <w:rPr>
                <w:rFonts w:ascii="Times New Roman" w:hAnsi="Times New Roman" w:cs="Times New Roman"/>
                <w:sz w:val="20"/>
                <w:szCs w:val="20"/>
                <w:lang w:eastAsia="cs-CZ"/>
              </w:rPr>
              <w:t xml:space="preserve">Keramika – definice a rozdělení keramických materiálů. Princip tvorby keramiky. Struktura, fázové složení a základní vlastnosti keramických materiálů. Srovnání základních a pokročilých technologií přípravy keramických materiálů. </w:t>
            </w:r>
          </w:p>
          <w:p w14:paraId="7502E747" w14:textId="4BF5E04D" w:rsidR="001D1B10" w:rsidRPr="001D1B10" w:rsidRDefault="001D1B10" w:rsidP="001D1B10">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D1B10">
              <w:rPr>
                <w:rFonts w:ascii="Times New Roman" w:hAnsi="Times New Roman" w:cs="Times New Roman"/>
                <w:sz w:val="20"/>
                <w:szCs w:val="20"/>
                <w:lang w:eastAsia="cs-CZ"/>
              </w:rPr>
              <w:t>Přehled vlastností průmyslových anorganických skel. Křemenná a křemičitá skla, borosilikátová skla a jejich uplatnění při výrobě mikroporézních skel. Optické vlastnosti skla a přehled optických skel pro viditelnou a infračervenou oblast.</w:t>
            </w:r>
          </w:p>
          <w:p w14:paraId="0B6F7DEA" w14:textId="6694A92A" w:rsidR="001D1B10" w:rsidRPr="001D1B10" w:rsidRDefault="001D1B10" w:rsidP="001D1B10">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D1B10">
              <w:rPr>
                <w:rFonts w:ascii="Times New Roman" w:hAnsi="Times New Roman" w:cs="Times New Roman"/>
                <w:sz w:val="20"/>
                <w:szCs w:val="20"/>
                <w:lang w:eastAsia="cs-CZ"/>
              </w:rPr>
              <w:t>Základní druhy tradičních a pokročilých keramických materiálů, jejich vlastnosti. Pokročilé keramiky pro elektrotechniku a elektroniku, magnetické materiály a žáromateriály.</w:t>
            </w:r>
          </w:p>
          <w:p w14:paraId="4F3E3BDF" w14:textId="6F76E88B" w:rsidR="001D1B10" w:rsidRPr="001D1B10" w:rsidRDefault="001D1B10" w:rsidP="001D1B10">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D1B10">
              <w:rPr>
                <w:rFonts w:ascii="Times New Roman" w:hAnsi="Times New Roman" w:cs="Times New Roman"/>
                <w:sz w:val="20"/>
                <w:szCs w:val="20"/>
                <w:lang w:eastAsia="cs-CZ"/>
              </w:rPr>
              <w:t>Metoda sol-gel, skelné a keramické povlaky. Technologie tenkých vrstev (eloxování, smaltování, naprašování, PLD, sol-gel) a jejich využití pro zlepšení vlastností materiálů.</w:t>
            </w:r>
          </w:p>
          <w:p w14:paraId="59DD6D1D" w14:textId="15D4A50E" w:rsidR="005110DD" w:rsidRPr="001D1B10" w:rsidRDefault="001D1B10" w:rsidP="001D1B10">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D1B10">
              <w:rPr>
                <w:rFonts w:ascii="Times New Roman" w:hAnsi="Times New Roman" w:cs="Times New Roman"/>
                <w:sz w:val="20"/>
                <w:szCs w:val="20"/>
                <w:lang w:eastAsia="cs-CZ"/>
              </w:rPr>
              <w:t>Anorganická pojiva. Základní rozdělení, všeobecný přehled vlastností a základní technologie.</w:t>
            </w:r>
          </w:p>
          <w:p w14:paraId="7062221B" w14:textId="77777777" w:rsidR="001D1B10" w:rsidRDefault="001D1B10" w:rsidP="001D1B10">
            <w:pPr>
              <w:jc w:val="both"/>
              <w:rPr>
                <w:b/>
                <w:bCs/>
              </w:rPr>
            </w:pPr>
          </w:p>
          <w:p w14:paraId="1EAFEA2C"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5DB75E64" w14:textId="77777777" w:rsidR="005110DD" w:rsidRPr="000C69A4"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33DAA4E4" w14:textId="77777777" w:rsidR="000E0DCB" w:rsidRPr="000E0DCB" w:rsidRDefault="000E0DCB"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01E18">
              <w:rPr>
                <w:rFonts w:ascii="Times New Roman" w:hAnsi="Times New Roman" w:cs="Times New Roman"/>
                <w:sz w:val="20"/>
                <w:szCs w:val="20"/>
                <w:lang w:eastAsia="cs-CZ"/>
              </w:rPr>
              <w:t>charakterizovat skelný stav</w:t>
            </w:r>
          </w:p>
          <w:p w14:paraId="65F48E53" w14:textId="77777777" w:rsidR="000E0DCB" w:rsidRPr="000E0DCB" w:rsidRDefault="000E0DCB"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01E18">
              <w:rPr>
                <w:rFonts w:ascii="Times New Roman" w:hAnsi="Times New Roman" w:cs="Times New Roman"/>
                <w:sz w:val="20"/>
                <w:szCs w:val="20"/>
                <w:lang w:eastAsia="cs-CZ"/>
              </w:rPr>
              <w:t>popsat typy napětí ve skle</w:t>
            </w:r>
          </w:p>
          <w:p w14:paraId="7204FBA3" w14:textId="77777777" w:rsidR="000E0DCB" w:rsidRPr="000E0DCB" w:rsidRDefault="000E0DCB"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01E18">
              <w:rPr>
                <w:rFonts w:ascii="Times New Roman" w:hAnsi="Times New Roman" w:cs="Times New Roman"/>
                <w:sz w:val="20"/>
                <w:szCs w:val="20"/>
                <w:lang w:eastAsia="cs-CZ"/>
              </w:rPr>
              <w:t>charakterizovat hlavní druhy anorganických skel</w:t>
            </w:r>
          </w:p>
          <w:p w14:paraId="44369539" w14:textId="70FE3116" w:rsidR="000E0DCB" w:rsidRDefault="000E0DCB"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01E18">
              <w:rPr>
                <w:rFonts w:ascii="Times New Roman" w:hAnsi="Times New Roman" w:cs="Times New Roman"/>
                <w:sz w:val="20"/>
                <w:szCs w:val="20"/>
                <w:lang w:eastAsia="cs-CZ"/>
              </w:rPr>
              <w:t>charakterizovat hlavní druhy keramiky</w:t>
            </w:r>
          </w:p>
          <w:p w14:paraId="62AE1EAA" w14:textId="794A77CA" w:rsidR="001D1B10" w:rsidRPr="000E0DCB" w:rsidRDefault="001D1B10"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uvést přehled technologií skla a keramiky</w:t>
            </w:r>
          </w:p>
          <w:p w14:paraId="5EAD1C4F" w14:textId="77777777" w:rsidR="005110DD" w:rsidRPr="000C69A4" w:rsidRDefault="005110DD" w:rsidP="00F8305C">
            <w:pPr>
              <w:tabs>
                <w:tab w:val="left" w:pos="328"/>
              </w:tabs>
              <w:rPr>
                <w:b/>
                <w:color w:val="000000" w:themeColor="text1"/>
              </w:rPr>
            </w:pPr>
          </w:p>
          <w:p w14:paraId="3223F7D0" w14:textId="77777777" w:rsidR="005110DD" w:rsidRPr="000C69A4" w:rsidRDefault="005110DD" w:rsidP="00F8305C">
            <w:pPr>
              <w:tabs>
                <w:tab w:val="left" w:pos="328"/>
              </w:tabs>
              <w:rPr>
                <w:b/>
                <w:color w:val="000000" w:themeColor="text1"/>
              </w:rPr>
            </w:pPr>
            <w:r w:rsidRPr="000C69A4">
              <w:rPr>
                <w:b/>
                <w:color w:val="000000" w:themeColor="text1"/>
              </w:rPr>
              <w:t>Odborné dovednosti:</w:t>
            </w:r>
          </w:p>
          <w:p w14:paraId="6EDCA420" w14:textId="77777777" w:rsidR="000E0DCB" w:rsidRPr="000E0DCB" w:rsidRDefault="000E0DCB"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01E18">
              <w:rPr>
                <w:rFonts w:ascii="Times New Roman" w:hAnsi="Times New Roman" w:cs="Times New Roman"/>
                <w:sz w:val="20"/>
                <w:szCs w:val="20"/>
                <w:lang w:eastAsia="cs-CZ"/>
              </w:rPr>
              <w:t>roztřídit anorganické materiály</w:t>
            </w:r>
          </w:p>
          <w:p w14:paraId="21914F58" w14:textId="77777777" w:rsidR="000E0DCB" w:rsidRPr="000E0DCB" w:rsidRDefault="000E0DCB"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01E18">
              <w:rPr>
                <w:rFonts w:ascii="Times New Roman" w:hAnsi="Times New Roman" w:cs="Times New Roman"/>
                <w:sz w:val="20"/>
                <w:szCs w:val="20"/>
                <w:lang w:eastAsia="cs-CZ"/>
              </w:rPr>
              <w:t>navrhnout metody úpravy napětí ve skle</w:t>
            </w:r>
          </w:p>
          <w:p w14:paraId="5E9DB636" w14:textId="77777777" w:rsidR="000E0DCB" w:rsidRPr="000E0DCB" w:rsidRDefault="000E0DCB"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01E18">
              <w:rPr>
                <w:rFonts w:ascii="Times New Roman" w:hAnsi="Times New Roman" w:cs="Times New Roman"/>
                <w:sz w:val="20"/>
                <w:szCs w:val="20"/>
                <w:lang w:eastAsia="cs-CZ"/>
              </w:rPr>
              <w:t>navrhnout použití různých druhů skel</w:t>
            </w:r>
          </w:p>
          <w:p w14:paraId="63642E40" w14:textId="77777777" w:rsidR="000E0DCB" w:rsidRPr="000E0DCB" w:rsidRDefault="000E0DCB"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01E18">
              <w:rPr>
                <w:rFonts w:ascii="Times New Roman" w:hAnsi="Times New Roman" w:cs="Times New Roman"/>
                <w:sz w:val="20"/>
                <w:szCs w:val="20"/>
                <w:lang w:eastAsia="cs-CZ"/>
              </w:rPr>
              <w:t>navrhnout použití různých druhů keramiky</w:t>
            </w:r>
          </w:p>
          <w:p w14:paraId="28E6BCBB" w14:textId="2827FB57" w:rsidR="005110DD" w:rsidRPr="005A0406" w:rsidRDefault="001D1B10" w:rsidP="009B0068">
            <w:pPr>
              <w:pStyle w:val="Odstavecseseznamem"/>
              <w:numPr>
                <w:ilvl w:val="0"/>
                <w:numId w:val="6"/>
              </w:numPr>
              <w:spacing w:after="0" w:line="240" w:lineRule="auto"/>
              <w:ind w:left="170" w:hanging="170"/>
            </w:pPr>
            <w:r>
              <w:rPr>
                <w:rFonts w:ascii="Times New Roman" w:hAnsi="Times New Roman" w:cs="Times New Roman"/>
                <w:sz w:val="20"/>
                <w:szCs w:val="20"/>
                <w:lang w:eastAsia="cs-CZ"/>
              </w:rPr>
              <w:t>zvolit vhodnou technologii pro přípravu skla nebo keramiky o požadovaných vlastnostech</w:t>
            </w:r>
          </w:p>
        </w:tc>
      </w:tr>
      <w:tr w:rsidR="005110DD" w14:paraId="7FB79AB4"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436C641A" w14:textId="77777777" w:rsidR="005110DD" w:rsidRPr="005A0406" w:rsidRDefault="005110DD"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30491BAD" w14:textId="77777777" w:rsidR="005110DD" w:rsidRDefault="005110DD" w:rsidP="00F8305C">
            <w:pPr>
              <w:jc w:val="both"/>
            </w:pPr>
          </w:p>
        </w:tc>
      </w:tr>
      <w:tr w:rsidR="005110DD" w14:paraId="658BD310" w14:textId="77777777" w:rsidTr="001041BE">
        <w:trPr>
          <w:gridBefore w:val="1"/>
          <w:gridAfter w:val="1"/>
          <w:wBefore w:w="393" w:type="dxa"/>
          <w:wAfter w:w="101" w:type="dxa"/>
          <w:trHeight w:val="714"/>
        </w:trPr>
        <w:tc>
          <w:tcPr>
            <w:tcW w:w="9855" w:type="dxa"/>
            <w:gridSpan w:val="15"/>
            <w:tcBorders>
              <w:top w:val="nil"/>
              <w:bottom w:val="single" w:sz="4" w:space="0" w:color="auto"/>
            </w:tcBorders>
          </w:tcPr>
          <w:p w14:paraId="41B6E9F2" w14:textId="77777777" w:rsidR="005110DD" w:rsidRPr="000C69A4" w:rsidRDefault="005110DD" w:rsidP="00F8305C">
            <w:pPr>
              <w:jc w:val="both"/>
              <w:rPr>
                <w:b/>
                <w:bCs/>
                <w:u w:val="single"/>
              </w:rPr>
            </w:pPr>
            <w:r w:rsidRPr="000C69A4">
              <w:rPr>
                <w:b/>
                <w:bCs/>
                <w:u w:val="single"/>
              </w:rPr>
              <w:lastRenderedPageBreak/>
              <w:t>Metody a přístupy používané ve výuce</w:t>
            </w:r>
          </w:p>
          <w:p w14:paraId="2139BAD0" w14:textId="77777777" w:rsidR="005110DD" w:rsidRPr="000E0DCB" w:rsidRDefault="005110DD" w:rsidP="00F8305C">
            <w:pPr>
              <w:pStyle w:val="Nadpis5"/>
              <w:spacing w:before="0"/>
              <w:rPr>
                <w:rFonts w:ascii="Times New Roman" w:eastAsia="Times New Roman" w:hAnsi="Times New Roman" w:cs="Times New Roman"/>
                <w:b/>
                <w:bCs/>
                <w:color w:val="auto"/>
              </w:rPr>
            </w:pPr>
            <w:r w:rsidRPr="000E0DCB">
              <w:rPr>
                <w:rFonts w:ascii="Times New Roman" w:eastAsia="Times New Roman" w:hAnsi="Times New Roman" w:cs="Times New Roman"/>
                <w:b/>
                <w:bCs/>
                <w:color w:val="auto"/>
              </w:rPr>
              <w:t>Pro dosažení odborných znalostí jsou užívány vyučovací metody:</w:t>
            </w:r>
          </w:p>
          <w:p w14:paraId="3EC0857E" w14:textId="1745591A" w:rsidR="005110DD" w:rsidRPr="000E0DCB" w:rsidRDefault="000E0DCB" w:rsidP="00F8305C">
            <w:pPr>
              <w:jc w:val="both"/>
              <w:rPr>
                <w:color w:val="000000"/>
                <w:shd w:val="clear" w:color="auto" w:fill="FFFFFF"/>
              </w:rPr>
            </w:pPr>
            <w:r w:rsidRPr="000E0DCB">
              <w:t xml:space="preserve">Projekce (statická, dynamická), </w:t>
            </w:r>
            <w:r w:rsidR="005110DD" w:rsidRPr="000E0DCB">
              <w:t>Přednášení</w:t>
            </w:r>
          </w:p>
          <w:p w14:paraId="7ACE1AFF" w14:textId="77777777" w:rsidR="005110DD" w:rsidRPr="000E0DCB" w:rsidRDefault="005110DD" w:rsidP="00F8305C">
            <w:pPr>
              <w:jc w:val="both"/>
              <w:rPr>
                <w:color w:val="000000"/>
                <w:shd w:val="clear" w:color="auto" w:fill="FFFFFF"/>
              </w:rPr>
            </w:pPr>
          </w:p>
          <w:p w14:paraId="4FEE9BE0" w14:textId="77777777" w:rsidR="005110DD" w:rsidRPr="000E0DCB" w:rsidRDefault="005110DD" w:rsidP="00F8305C">
            <w:pPr>
              <w:jc w:val="both"/>
              <w:rPr>
                <w:b/>
                <w:bCs/>
              </w:rPr>
            </w:pPr>
            <w:r w:rsidRPr="000E0DCB">
              <w:rPr>
                <w:b/>
                <w:bCs/>
              </w:rPr>
              <w:t>Pro dosažení odborných dovedností jsou užívány vyučovací metody:</w:t>
            </w:r>
          </w:p>
          <w:p w14:paraId="0FDEC84E" w14:textId="3DA69C21" w:rsidR="005110DD" w:rsidRPr="000E0DCB" w:rsidRDefault="005110DD" w:rsidP="00F8305C">
            <w:pPr>
              <w:rPr>
                <w:color w:val="000000"/>
                <w:shd w:val="clear" w:color="auto" w:fill="FFFFFF"/>
              </w:rPr>
            </w:pPr>
            <w:r w:rsidRPr="000E0DCB">
              <w:rPr>
                <w:color w:val="000000"/>
                <w:shd w:val="clear" w:color="auto" w:fill="FFFFFF"/>
              </w:rPr>
              <w:t>Praktické procvičování</w:t>
            </w:r>
            <w:r w:rsidR="00EA130A">
              <w:rPr>
                <w:color w:val="000000"/>
                <w:shd w:val="clear" w:color="auto" w:fill="FFFFFF"/>
              </w:rPr>
              <w:t>,</w:t>
            </w:r>
            <w:r w:rsidR="000E0DCB" w:rsidRPr="000E0DCB">
              <w:rPr>
                <w:color w:val="000000"/>
                <w:shd w:val="clear" w:color="auto" w:fill="FFFFFF"/>
              </w:rPr>
              <w:t xml:space="preserve"> Dialogická (diskuze, rozhovor, brainstorming)</w:t>
            </w:r>
          </w:p>
          <w:p w14:paraId="70B70956" w14:textId="77777777" w:rsidR="005110DD" w:rsidRPr="000E0DCB" w:rsidRDefault="005110DD" w:rsidP="00F8305C"/>
          <w:p w14:paraId="38EE2081" w14:textId="77777777" w:rsidR="005110DD" w:rsidRPr="000E0DCB" w:rsidRDefault="005110DD" w:rsidP="00F8305C">
            <w:pPr>
              <w:pStyle w:val="Nadpis5"/>
              <w:spacing w:before="0"/>
              <w:rPr>
                <w:rFonts w:ascii="Times New Roman" w:eastAsia="Times New Roman" w:hAnsi="Times New Roman" w:cs="Times New Roman"/>
                <w:b/>
                <w:bCs/>
                <w:color w:val="auto"/>
              </w:rPr>
            </w:pPr>
            <w:r w:rsidRPr="000E0DCB">
              <w:rPr>
                <w:rFonts w:ascii="Times New Roman" w:eastAsia="Times New Roman" w:hAnsi="Times New Roman" w:cs="Times New Roman"/>
                <w:b/>
                <w:bCs/>
                <w:color w:val="auto"/>
              </w:rPr>
              <w:t>Očekávané výsledky učení dosažené studiem předmětu jsou ověřovány hodnoticími metodami:</w:t>
            </w:r>
          </w:p>
          <w:p w14:paraId="2261BCDF" w14:textId="45BD71EF" w:rsidR="005110DD" w:rsidRDefault="000E0DCB" w:rsidP="00F8305C">
            <w:pPr>
              <w:jc w:val="both"/>
              <w:rPr>
                <w:color w:val="000000"/>
              </w:rPr>
            </w:pPr>
            <w:r w:rsidRPr="000E0DCB">
              <w:rPr>
                <w:color w:val="000000"/>
              </w:rPr>
              <w:t xml:space="preserve">Analýza výkonů studenta, </w:t>
            </w:r>
            <w:r w:rsidR="005110DD" w:rsidRPr="000E0DCB">
              <w:rPr>
                <w:color w:val="000000"/>
              </w:rPr>
              <w:t xml:space="preserve">Didaktický test, </w:t>
            </w:r>
            <w:r w:rsidRPr="000E0DCB">
              <w:rPr>
                <w:color w:val="000000"/>
              </w:rPr>
              <w:t>Ústní</w:t>
            </w:r>
            <w:r w:rsidR="005110DD" w:rsidRPr="000E0DCB">
              <w:rPr>
                <w:color w:val="000000"/>
              </w:rPr>
              <w:t xml:space="preserve"> zkouška, Známkou</w:t>
            </w:r>
          </w:p>
          <w:p w14:paraId="1A977FD8" w14:textId="77777777" w:rsidR="005110DD" w:rsidRPr="008440C7" w:rsidRDefault="005110DD" w:rsidP="00F8305C">
            <w:pPr>
              <w:jc w:val="both"/>
              <w:rPr>
                <w:strike/>
                <w:color w:val="000000"/>
              </w:rPr>
            </w:pPr>
          </w:p>
          <w:p w14:paraId="41104A39" w14:textId="5203D547" w:rsidR="005110DD" w:rsidRPr="000C69A4" w:rsidRDefault="00910D1F" w:rsidP="00F8305C">
            <w:pPr>
              <w:jc w:val="both"/>
              <w:rPr>
                <w:b/>
                <w:bCs/>
                <w:u w:val="single"/>
              </w:rPr>
            </w:pPr>
            <w:r w:rsidRPr="000C69A4">
              <w:rPr>
                <w:b/>
                <w:bCs/>
                <w:u w:val="single"/>
              </w:rPr>
              <w:t>P</w:t>
            </w:r>
            <w:r w:rsidR="005110DD" w:rsidRPr="000C69A4">
              <w:rPr>
                <w:b/>
                <w:bCs/>
                <w:u w:val="single"/>
              </w:rPr>
              <w:t>oužívané didaktické prostředky</w:t>
            </w:r>
          </w:p>
          <w:p w14:paraId="28FC54DC" w14:textId="77777777" w:rsidR="005110DD" w:rsidRPr="0071371D" w:rsidRDefault="005110DD" w:rsidP="00F8305C">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735041D4" w14:textId="77777777" w:rsidR="005110DD" w:rsidRPr="0071371D" w:rsidRDefault="005110DD" w:rsidP="00F8305C">
            <w:pPr>
              <w:jc w:val="both"/>
            </w:pPr>
          </w:p>
          <w:p w14:paraId="68FA4DE9" w14:textId="507860FA" w:rsidR="005110DD"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30FF096C"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402CEA79" w14:textId="77777777" w:rsidR="005110DD" w:rsidRDefault="005110DD" w:rsidP="00F8305C">
            <w:pPr>
              <w:jc w:val="both"/>
            </w:pPr>
            <w:r>
              <w:rPr>
                <w:b/>
              </w:rPr>
              <w:t>Studijní literatura a studijní pomůcky</w:t>
            </w:r>
          </w:p>
        </w:tc>
        <w:tc>
          <w:tcPr>
            <w:tcW w:w="6202" w:type="dxa"/>
            <w:gridSpan w:val="10"/>
            <w:tcBorders>
              <w:top w:val="single" w:sz="4" w:space="0" w:color="auto"/>
              <w:bottom w:val="nil"/>
            </w:tcBorders>
          </w:tcPr>
          <w:p w14:paraId="162BFFBF" w14:textId="77777777" w:rsidR="005110DD" w:rsidRDefault="005110DD" w:rsidP="00F8305C">
            <w:pPr>
              <w:jc w:val="both"/>
            </w:pPr>
          </w:p>
        </w:tc>
      </w:tr>
      <w:tr w:rsidR="005110DD" w14:paraId="70758323" w14:textId="77777777" w:rsidTr="001041BE">
        <w:trPr>
          <w:gridBefore w:val="1"/>
          <w:gridAfter w:val="1"/>
          <w:wBefore w:w="393" w:type="dxa"/>
          <w:wAfter w:w="101" w:type="dxa"/>
          <w:trHeight w:val="1497"/>
        </w:trPr>
        <w:tc>
          <w:tcPr>
            <w:tcW w:w="9855" w:type="dxa"/>
            <w:gridSpan w:val="15"/>
            <w:tcBorders>
              <w:top w:val="nil"/>
            </w:tcBorders>
          </w:tcPr>
          <w:p w14:paraId="43192F34" w14:textId="77777777" w:rsidR="005110DD" w:rsidRPr="00AA5F7C" w:rsidRDefault="005110DD" w:rsidP="004C645B">
            <w:pPr>
              <w:jc w:val="both"/>
              <w:rPr>
                <w:sz w:val="19"/>
                <w:szCs w:val="19"/>
                <w:u w:val="single"/>
              </w:rPr>
            </w:pPr>
            <w:r w:rsidRPr="00AA5F7C">
              <w:rPr>
                <w:sz w:val="19"/>
                <w:szCs w:val="19"/>
                <w:u w:val="single"/>
              </w:rPr>
              <w:t>Povinná literatura:</w:t>
            </w:r>
          </w:p>
          <w:p w14:paraId="7B6ECE90" w14:textId="704D3D60" w:rsidR="001D1B10" w:rsidRPr="00AA5F7C" w:rsidRDefault="001D1B10" w:rsidP="004C645B">
            <w:pPr>
              <w:jc w:val="both"/>
              <w:rPr>
                <w:sz w:val="19"/>
                <w:szCs w:val="19"/>
              </w:rPr>
            </w:pPr>
            <w:r w:rsidRPr="00AA5F7C">
              <w:rPr>
                <w:sz w:val="19"/>
                <w:szCs w:val="19"/>
              </w:rPr>
              <w:t xml:space="preserve">KRAUS, </w:t>
            </w:r>
            <w:r w:rsidR="004C645B" w:rsidRPr="00AA5F7C">
              <w:rPr>
                <w:sz w:val="19"/>
                <w:szCs w:val="19"/>
              </w:rPr>
              <w:t>I.</w:t>
            </w:r>
            <w:r w:rsidRPr="00AA5F7C">
              <w:rPr>
                <w:sz w:val="19"/>
                <w:szCs w:val="19"/>
              </w:rPr>
              <w:t xml:space="preserve"> Elementární fyzika pevných látek. 3. přeprac</w:t>
            </w:r>
            <w:r w:rsidR="004C645B" w:rsidRPr="00AA5F7C">
              <w:rPr>
                <w:sz w:val="19"/>
                <w:szCs w:val="19"/>
              </w:rPr>
              <w:t>.</w:t>
            </w:r>
            <w:r w:rsidRPr="00AA5F7C">
              <w:rPr>
                <w:sz w:val="19"/>
                <w:szCs w:val="19"/>
              </w:rPr>
              <w:t xml:space="preserve"> vyd. Praha: Česká </w:t>
            </w:r>
            <w:r w:rsidR="004C645B" w:rsidRPr="00AA5F7C">
              <w:rPr>
                <w:sz w:val="19"/>
                <w:szCs w:val="19"/>
              </w:rPr>
              <w:t>technika – nakladatelství</w:t>
            </w:r>
            <w:r w:rsidRPr="00AA5F7C">
              <w:rPr>
                <w:sz w:val="19"/>
                <w:szCs w:val="19"/>
              </w:rPr>
              <w:t xml:space="preserve"> ČVUT</w:t>
            </w:r>
            <w:r w:rsidR="004C645B" w:rsidRPr="00AA5F7C">
              <w:rPr>
                <w:sz w:val="19"/>
                <w:szCs w:val="19"/>
              </w:rPr>
              <w:t>, 2022</w:t>
            </w:r>
            <w:r w:rsidRPr="00AA5F7C">
              <w:rPr>
                <w:sz w:val="19"/>
                <w:szCs w:val="19"/>
              </w:rPr>
              <w:t xml:space="preserve">. ISBN 978-80-01-06953-0. </w:t>
            </w:r>
          </w:p>
          <w:p w14:paraId="64F773E1" w14:textId="4CCCAE4C" w:rsidR="001D1B10" w:rsidRPr="00AA5F7C" w:rsidRDefault="001D1B10" w:rsidP="004C645B">
            <w:pPr>
              <w:jc w:val="both"/>
              <w:rPr>
                <w:sz w:val="19"/>
                <w:szCs w:val="19"/>
              </w:rPr>
            </w:pPr>
            <w:r w:rsidRPr="00AA5F7C">
              <w:rPr>
                <w:sz w:val="19"/>
                <w:szCs w:val="19"/>
              </w:rPr>
              <w:t>NĚMEC, D</w:t>
            </w:r>
            <w:r w:rsidR="004C645B" w:rsidRPr="00AA5F7C">
              <w:rPr>
                <w:sz w:val="19"/>
                <w:szCs w:val="19"/>
              </w:rPr>
              <w:t xml:space="preserve">. </w:t>
            </w:r>
            <w:r w:rsidRPr="00AA5F7C">
              <w:rPr>
                <w:sz w:val="19"/>
                <w:szCs w:val="19"/>
              </w:rPr>
              <w:t xml:space="preserve">Základy výrobních technologií. </w:t>
            </w:r>
            <w:r w:rsidR="004C645B" w:rsidRPr="00AA5F7C">
              <w:rPr>
                <w:sz w:val="19"/>
                <w:szCs w:val="19"/>
              </w:rPr>
              <w:t xml:space="preserve">7. upr. vyd. </w:t>
            </w:r>
            <w:r w:rsidRPr="00AA5F7C">
              <w:rPr>
                <w:sz w:val="19"/>
                <w:szCs w:val="19"/>
              </w:rPr>
              <w:t xml:space="preserve">Zlín: </w:t>
            </w:r>
            <w:r w:rsidR="004C645B" w:rsidRPr="00AA5F7C">
              <w:rPr>
                <w:sz w:val="19"/>
                <w:szCs w:val="19"/>
              </w:rPr>
              <w:t>UTB, 2008</w:t>
            </w:r>
            <w:r w:rsidRPr="00AA5F7C">
              <w:rPr>
                <w:sz w:val="19"/>
                <w:szCs w:val="19"/>
              </w:rPr>
              <w:t xml:space="preserve">. ISBN 978-80-7318-737-8. </w:t>
            </w:r>
          </w:p>
          <w:p w14:paraId="04256B77" w14:textId="1BB7B420" w:rsidR="001D1B10" w:rsidRPr="00AA5F7C" w:rsidRDefault="001D1B10" w:rsidP="004C645B">
            <w:pPr>
              <w:jc w:val="both"/>
              <w:rPr>
                <w:sz w:val="19"/>
                <w:szCs w:val="19"/>
              </w:rPr>
            </w:pPr>
            <w:r w:rsidRPr="00AA5F7C">
              <w:rPr>
                <w:sz w:val="19"/>
                <w:szCs w:val="19"/>
              </w:rPr>
              <w:t>MENČÍK, J</w:t>
            </w:r>
            <w:r w:rsidR="004C645B" w:rsidRPr="00AA5F7C">
              <w:rPr>
                <w:sz w:val="19"/>
                <w:szCs w:val="19"/>
              </w:rPr>
              <w:t xml:space="preserve">. </w:t>
            </w:r>
            <w:r w:rsidRPr="00AA5F7C">
              <w:rPr>
                <w:sz w:val="19"/>
                <w:szCs w:val="19"/>
              </w:rPr>
              <w:t xml:space="preserve">Teoretické základy procesů tvarování skla. </w:t>
            </w:r>
            <w:r w:rsidR="004C645B" w:rsidRPr="00AA5F7C">
              <w:rPr>
                <w:sz w:val="19"/>
                <w:szCs w:val="19"/>
              </w:rPr>
              <w:t>1. vyd</w:t>
            </w:r>
            <w:r w:rsidRPr="00AA5F7C">
              <w:rPr>
                <w:sz w:val="19"/>
                <w:szCs w:val="19"/>
              </w:rPr>
              <w:t xml:space="preserve">. Pardubice: </w:t>
            </w:r>
            <w:r w:rsidR="004C645B" w:rsidRPr="00AA5F7C">
              <w:rPr>
                <w:sz w:val="19"/>
                <w:szCs w:val="19"/>
              </w:rPr>
              <w:t>UPCE, 2019</w:t>
            </w:r>
            <w:r w:rsidRPr="00AA5F7C">
              <w:rPr>
                <w:sz w:val="19"/>
                <w:szCs w:val="19"/>
              </w:rPr>
              <w:t>.</w:t>
            </w:r>
            <w:r w:rsidR="004C645B" w:rsidRPr="00AA5F7C">
              <w:rPr>
                <w:sz w:val="19"/>
                <w:szCs w:val="19"/>
              </w:rPr>
              <w:t xml:space="preserve"> </w:t>
            </w:r>
            <w:r w:rsidRPr="00AA5F7C">
              <w:rPr>
                <w:sz w:val="19"/>
                <w:szCs w:val="19"/>
              </w:rPr>
              <w:t>ISBN 9788075602701.</w:t>
            </w:r>
          </w:p>
          <w:p w14:paraId="2A9856D9" w14:textId="61AB2126" w:rsidR="001D1B10" w:rsidRPr="00AA5F7C" w:rsidRDefault="001D1B10" w:rsidP="004C645B">
            <w:pPr>
              <w:jc w:val="both"/>
              <w:rPr>
                <w:sz w:val="19"/>
                <w:szCs w:val="19"/>
              </w:rPr>
            </w:pPr>
            <w:r w:rsidRPr="00AA5F7C">
              <w:rPr>
                <w:sz w:val="19"/>
                <w:szCs w:val="19"/>
              </w:rPr>
              <w:t>CALLISTER, W</w:t>
            </w:r>
            <w:r w:rsidR="004C645B" w:rsidRPr="00AA5F7C">
              <w:rPr>
                <w:sz w:val="19"/>
                <w:szCs w:val="19"/>
              </w:rPr>
              <w:t>.</w:t>
            </w:r>
            <w:r w:rsidRPr="00AA5F7C">
              <w:rPr>
                <w:sz w:val="19"/>
                <w:szCs w:val="19"/>
              </w:rPr>
              <w:t xml:space="preserve">D. Materials </w:t>
            </w:r>
            <w:r w:rsidR="004C645B" w:rsidRPr="00AA5F7C">
              <w:rPr>
                <w:sz w:val="19"/>
                <w:szCs w:val="19"/>
              </w:rPr>
              <w:t>S</w:t>
            </w:r>
            <w:r w:rsidRPr="00AA5F7C">
              <w:rPr>
                <w:sz w:val="19"/>
                <w:szCs w:val="19"/>
              </w:rPr>
              <w:t xml:space="preserve">cience and </w:t>
            </w:r>
            <w:r w:rsidR="004C645B" w:rsidRPr="00AA5F7C">
              <w:rPr>
                <w:sz w:val="19"/>
                <w:szCs w:val="19"/>
              </w:rPr>
              <w:t>E</w:t>
            </w:r>
            <w:r w:rsidRPr="00AA5F7C">
              <w:rPr>
                <w:sz w:val="19"/>
                <w:szCs w:val="19"/>
              </w:rPr>
              <w:t xml:space="preserve">ngineering: </w:t>
            </w:r>
            <w:r w:rsidR="004C645B" w:rsidRPr="00AA5F7C">
              <w:rPr>
                <w:sz w:val="19"/>
                <w:szCs w:val="19"/>
              </w:rPr>
              <w:t>A</w:t>
            </w:r>
            <w:r w:rsidRPr="00AA5F7C">
              <w:rPr>
                <w:sz w:val="19"/>
                <w:szCs w:val="19"/>
              </w:rPr>
              <w:t xml:space="preserve">n </w:t>
            </w:r>
            <w:r w:rsidR="004C645B" w:rsidRPr="00AA5F7C">
              <w:rPr>
                <w:sz w:val="19"/>
                <w:szCs w:val="19"/>
              </w:rPr>
              <w:t>I</w:t>
            </w:r>
            <w:r w:rsidRPr="00AA5F7C">
              <w:rPr>
                <w:sz w:val="19"/>
                <w:szCs w:val="19"/>
              </w:rPr>
              <w:t xml:space="preserve">ntroduction. 9th </w:t>
            </w:r>
            <w:r w:rsidR="004C645B" w:rsidRPr="00AA5F7C">
              <w:rPr>
                <w:sz w:val="19"/>
                <w:szCs w:val="19"/>
              </w:rPr>
              <w:t>E</w:t>
            </w:r>
            <w:r w:rsidRPr="00AA5F7C">
              <w:rPr>
                <w:sz w:val="19"/>
                <w:szCs w:val="19"/>
              </w:rPr>
              <w:t>d. Hoboken: Wiley</w:t>
            </w:r>
            <w:r w:rsidR="004C645B" w:rsidRPr="00AA5F7C">
              <w:rPr>
                <w:sz w:val="19"/>
                <w:szCs w:val="19"/>
              </w:rPr>
              <w:t>, 2014</w:t>
            </w:r>
            <w:r w:rsidRPr="00AA5F7C">
              <w:rPr>
                <w:sz w:val="19"/>
                <w:szCs w:val="19"/>
              </w:rPr>
              <w:t xml:space="preserve">. ISBN 978-1-118-32457-8. </w:t>
            </w:r>
          </w:p>
          <w:p w14:paraId="31489986" w14:textId="29A12D9D" w:rsidR="001D1B10" w:rsidRPr="00AA5F7C" w:rsidRDefault="001D1B10" w:rsidP="004C645B">
            <w:pPr>
              <w:jc w:val="both"/>
              <w:rPr>
                <w:sz w:val="19"/>
                <w:szCs w:val="19"/>
              </w:rPr>
            </w:pPr>
            <w:r w:rsidRPr="00AA5F7C">
              <w:rPr>
                <w:sz w:val="19"/>
                <w:szCs w:val="19"/>
              </w:rPr>
              <w:t>ALDINGER, F</w:t>
            </w:r>
            <w:r w:rsidR="004C645B" w:rsidRPr="00AA5F7C">
              <w:rPr>
                <w:sz w:val="19"/>
                <w:szCs w:val="19"/>
              </w:rPr>
              <w:t xml:space="preserve">., </w:t>
            </w:r>
            <w:r w:rsidRPr="00AA5F7C">
              <w:rPr>
                <w:sz w:val="19"/>
                <w:szCs w:val="19"/>
              </w:rPr>
              <w:t>WEBERRUSS,</w:t>
            </w:r>
            <w:r w:rsidR="004C645B" w:rsidRPr="00AA5F7C">
              <w:rPr>
                <w:sz w:val="19"/>
                <w:szCs w:val="19"/>
              </w:rPr>
              <w:t xml:space="preserve"> V.A.</w:t>
            </w:r>
            <w:r w:rsidRPr="00AA5F7C">
              <w:rPr>
                <w:sz w:val="19"/>
                <w:szCs w:val="19"/>
              </w:rPr>
              <w:t xml:space="preserve"> Advanced </w:t>
            </w:r>
            <w:r w:rsidR="004C645B" w:rsidRPr="00AA5F7C">
              <w:rPr>
                <w:sz w:val="19"/>
                <w:szCs w:val="19"/>
              </w:rPr>
              <w:t>C</w:t>
            </w:r>
            <w:r w:rsidRPr="00AA5F7C">
              <w:rPr>
                <w:sz w:val="19"/>
                <w:szCs w:val="19"/>
              </w:rPr>
              <w:t xml:space="preserve">eramics and </w:t>
            </w:r>
            <w:r w:rsidR="004C645B" w:rsidRPr="00AA5F7C">
              <w:rPr>
                <w:sz w:val="19"/>
                <w:szCs w:val="19"/>
              </w:rPr>
              <w:t>F</w:t>
            </w:r>
            <w:r w:rsidRPr="00AA5F7C">
              <w:rPr>
                <w:sz w:val="19"/>
                <w:szCs w:val="19"/>
              </w:rPr>
              <w:t xml:space="preserve">uture </w:t>
            </w:r>
            <w:r w:rsidR="004C645B" w:rsidRPr="00AA5F7C">
              <w:rPr>
                <w:sz w:val="19"/>
                <w:szCs w:val="19"/>
              </w:rPr>
              <w:t>M</w:t>
            </w:r>
            <w:r w:rsidRPr="00AA5F7C">
              <w:rPr>
                <w:sz w:val="19"/>
                <w:szCs w:val="19"/>
              </w:rPr>
              <w:t xml:space="preserve">aterials: </w:t>
            </w:r>
            <w:r w:rsidR="004C645B" w:rsidRPr="00AA5F7C">
              <w:rPr>
                <w:sz w:val="19"/>
                <w:szCs w:val="19"/>
              </w:rPr>
              <w:t>A</w:t>
            </w:r>
            <w:r w:rsidRPr="00AA5F7C">
              <w:rPr>
                <w:sz w:val="19"/>
                <w:szCs w:val="19"/>
              </w:rPr>
              <w:t xml:space="preserve">n </w:t>
            </w:r>
            <w:r w:rsidR="004C645B" w:rsidRPr="00AA5F7C">
              <w:rPr>
                <w:sz w:val="19"/>
                <w:szCs w:val="19"/>
              </w:rPr>
              <w:t>I</w:t>
            </w:r>
            <w:r w:rsidRPr="00AA5F7C">
              <w:rPr>
                <w:sz w:val="19"/>
                <w:szCs w:val="19"/>
              </w:rPr>
              <w:t xml:space="preserve">ntroduction to </w:t>
            </w:r>
            <w:r w:rsidR="004C645B" w:rsidRPr="00AA5F7C">
              <w:rPr>
                <w:sz w:val="19"/>
                <w:szCs w:val="19"/>
              </w:rPr>
              <w:t>S</w:t>
            </w:r>
            <w:r w:rsidRPr="00AA5F7C">
              <w:rPr>
                <w:sz w:val="19"/>
                <w:szCs w:val="19"/>
              </w:rPr>
              <w:t xml:space="preserve">tructures, </w:t>
            </w:r>
            <w:r w:rsidR="004C645B" w:rsidRPr="00AA5F7C">
              <w:rPr>
                <w:sz w:val="19"/>
                <w:szCs w:val="19"/>
              </w:rPr>
              <w:t>P</w:t>
            </w:r>
            <w:r w:rsidRPr="00AA5F7C">
              <w:rPr>
                <w:sz w:val="19"/>
                <w:szCs w:val="19"/>
              </w:rPr>
              <w:t xml:space="preserve">roperties, </w:t>
            </w:r>
            <w:r w:rsidR="004C645B" w:rsidRPr="00AA5F7C">
              <w:rPr>
                <w:sz w:val="19"/>
                <w:szCs w:val="19"/>
              </w:rPr>
              <w:t>T</w:t>
            </w:r>
            <w:r w:rsidRPr="00AA5F7C">
              <w:rPr>
                <w:sz w:val="19"/>
                <w:szCs w:val="19"/>
              </w:rPr>
              <w:t xml:space="preserve">echnologies, </w:t>
            </w:r>
            <w:r w:rsidR="004C645B" w:rsidRPr="00AA5F7C">
              <w:rPr>
                <w:sz w:val="19"/>
                <w:szCs w:val="19"/>
              </w:rPr>
              <w:t>M</w:t>
            </w:r>
            <w:r w:rsidRPr="00AA5F7C">
              <w:rPr>
                <w:sz w:val="19"/>
                <w:szCs w:val="19"/>
              </w:rPr>
              <w:t>ethods. Wiley-VCH</w:t>
            </w:r>
            <w:r w:rsidR="004C645B" w:rsidRPr="00AA5F7C">
              <w:rPr>
                <w:sz w:val="19"/>
                <w:szCs w:val="19"/>
              </w:rPr>
              <w:t>, 2010</w:t>
            </w:r>
            <w:r w:rsidRPr="00AA5F7C">
              <w:rPr>
                <w:sz w:val="19"/>
                <w:szCs w:val="19"/>
              </w:rPr>
              <w:t>. ISBN 9783527321575.</w:t>
            </w:r>
          </w:p>
          <w:p w14:paraId="593175D6" w14:textId="77777777" w:rsidR="005110DD" w:rsidRPr="00AD7980" w:rsidRDefault="005110DD" w:rsidP="00F8305C">
            <w:pPr>
              <w:rPr>
                <w:sz w:val="10"/>
                <w:szCs w:val="10"/>
              </w:rPr>
            </w:pPr>
          </w:p>
          <w:p w14:paraId="5982866E" w14:textId="63407FEB" w:rsidR="005110DD" w:rsidRPr="00AA5F7C" w:rsidRDefault="005110DD" w:rsidP="00F8305C">
            <w:pPr>
              <w:jc w:val="both"/>
              <w:rPr>
                <w:sz w:val="19"/>
                <w:szCs w:val="19"/>
                <w:u w:val="single"/>
              </w:rPr>
            </w:pPr>
            <w:r w:rsidRPr="00AA5F7C">
              <w:rPr>
                <w:sz w:val="19"/>
                <w:szCs w:val="19"/>
                <w:u w:val="single"/>
              </w:rPr>
              <w:t>Doporučená literatura:</w:t>
            </w:r>
          </w:p>
          <w:p w14:paraId="6DB3A80A" w14:textId="49BCCEFC" w:rsidR="001D1B10" w:rsidRPr="00AA5F7C" w:rsidRDefault="001D1B10" w:rsidP="001D1B10">
            <w:pPr>
              <w:shd w:val="clear" w:color="auto" w:fill="FFFFFF"/>
              <w:jc w:val="both"/>
              <w:rPr>
                <w:color w:val="000000"/>
                <w:sz w:val="19"/>
                <w:szCs w:val="19"/>
              </w:rPr>
            </w:pPr>
            <w:r w:rsidRPr="00AA5F7C">
              <w:rPr>
                <w:color w:val="000000"/>
                <w:sz w:val="19"/>
                <w:szCs w:val="19"/>
              </w:rPr>
              <w:t>KRAUS, I</w:t>
            </w:r>
            <w:r w:rsidR="004C645B" w:rsidRPr="00AA5F7C">
              <w:rPr>
                <w:color w:val="000000"/>
                <w:sz w:val="19"/>
                <w:szCs w:val="19"/>
              </w:rPr>
              <w:t xml:space="preserve">. </w:t>
            </w:r>
            <w:r w:rsidRPr="00AA5F7C">
              <w:rPr>
                <w:color w:val="000000"/>
                <w:sz w:val="19"/>
                <w:szCs w:val="19"/>
              </w:rPr>
              <w:t xml:space="preserve">Úvod do fyziky pevných látek. </w:t>
            </w:r>
            <w:r w:rsidR="004C645B" w:rsidRPr="00AA5F7C">
              <w:rPr>
                <w:color w:val="000000"/>
                <w:sz w:val="19"/>
                <w:szCs w:val="19"/>
              </w:rPr>
              <w:t>2. přeprac. vyd. Praha</w:t>
            </w:r>
            <w:r w:rsidRPr="00AA5F7C">
              <w:rPr>
                <w:color w:val="000000"/>
                <w:sz w:val="19"/>
                <w:szCs w:val="19"/>
              </w:rPr>
              <w:t xml:space="preserve">: </w:t>
            </w:r>
            <w:r w:rsidR="004C645B" w:rsidRPr="00AA5F7C">
              <w:rPr>
                <w:color w:val="000000"/>
                <w:sz w:val="19"/>
                <w:szCs w:val="19"/>
              </w:rPr>
              <w:t xml:space="preserve">ČVUT, 2009. </w:t>
            </w:r>
            <w:r w:rsidRPr="00AA5F7C">
              <w:rPr>
                <w:color w:val="000000"/>
                <w:sz w:val="19"/>
                <w:szCs w:val="19"/>
              </w:rPr>
              <w:t xml:space="preserve">ISBN 978-80-01-04257-1. </w:t>
            </w:r>
          </w:p>
          <w:p w14:paraId="204289C9" w14:textId="13E4E8B9" w:rsidR="001D1B10" w:rsidRPr="00AA5F7C" w:rsidRDefault="001D1B10" w:rsidP="001D1B10">
            <w:pPr>
              <w:shd w:val="clear" w:color="auto" w:fill="FFFFFF"/>
              <w:jc w:val="both"/>
              <w:rPr>
                <w:color w:val="000000"/>
                <w:sz w:val="19"/>
                <w:szCs w:val="19"/>
              </w:rPr>
            </w:pPr>
            <w:r w:rsidRPr="00AA5F7C">
              <w:rPr>
                <w:color w:val="000000"/>
                <w:sz w:val="19"/>
                <w:szCs w:val="19"/>
              </w:rPr>
              <w:t>LEITNER, J</w:t>
            </w:r>
            <w:r w:rsidR="004C645B" w:rsidRPr="00AA5F7C">
              <w:rPr>
                <w:color w:val="000000"/>
                <w:sz w:val="19"/>
                <w:szCs w:val="19"/>
              </w:rPr>
              <w:t>.</w:t>
            </w:r>
            <w:r w:rsidRPr="00AA5F7C">
              <w:rPr>
                <w:color w:val="000000"/>
                <w:sz w:val="19"/>
                <w:szCs w:val="19"/>
              </w:rPr>
              <w:t xml:space="preserve"> Termodynamika materiálů. 2. upr</w:t>
            </w:r>
            <w:r w:rsidR="004C645B" w:rsidRPr="00AA5F7C">
              <w:rPr>
                <w:color w:val="000000"/>
                <w:sz w:val="19"/>
                <w:szCs w:val="19"/>
              </w:rPr>
              <w:t xml:space="preserve">. a rozš. vyd. </w:t>
            </w:r>
            <w:r w:rsidRPr="00AA5F7C">
              <w:rPr>
                <w:color w:val="000000"/>
                <w:sz w:val="19"/>
                <w:szCs w:val="19"/>
              </w:rPr>
              <w:t xml:space="preserve">Praha: </w:t>
            </w:r>
            <w:r w:rsidR="004C645B" w:rsidRPr="00AA5F7C">
              <w:rPr>
                <w:color w:val="000000"/>
                <w:sz w:val="19"/>
                <w:szCs w:val="19"/>
              </w:rPr>
              <w:t>VŠCHT, 2019</w:t>
            </w:r>
            <w:r w:rsidRPr="00AA5F7C">
              <w:rPr>
                <w:color w:val="000000"/>
                <w:sz w:val="19"/>
                <w:szCs w:val="19"/>
              </w:rPr>
              <w:t xml:space="preserve">. ISBN 978-80-7592-045-4. </w:t>
            </w:r>
          </w:p>
          <w:p w14:paraId="33ACAB21" w14:textId="30728979" w:rsidR="001D1B10" w:rsidRPr="00AA5F7C" w:rsidRDefault="001D1B10" w:rsidP="001D1B10">
            <w:pPr>
              <w:shd w:val="clear" w:color="auto" w:fill="FFFFFF"/>
              <w:jc w:val="both"/>
              <w:rPr>
                <w:color w:val="000000"/>
                <w:sz w:val="19"/>
                <w:szCs w:val="19"/>
              </w:rPr>
            </w:pPr>
            <w:r w:rsidRPr="00AA5F7C">
              <w:rPr>
                <w:color w:val="000000"/>
                <w:sz w:val="19"/>
                <w:szCs w:val="19"/>
              </w:rPr>
              <w:t>MENČÍK, J</w:t>
            </w:r>
            <w:r w:rsidR="004C645B" w:rsidRPr="00AA5F7C">
              <w:rPr>
                <w:color w:val="000000"/>
                <w:sz w:val="19"/>
                <w:szCs w:val="19"/>
              </w:rPr>
              <w:t>.</w:t>
            </w:r>
            <w:r w:rsidRPr="00AA5F7C">
              <w:rPr>
                <w:color w:val="000000"/>
                <w:sz w:val="19"/>
                <w:szCs w:val="19"/>
              </w:rPr>
              <w:t xml:space="preserve"> Aplikovaná mechanika materiálů. </w:t>
            </w:r>
            <w:r w:rsidR="004C645B" w:rsidRPr="00AA5F7C">
              <w:rPr>
                <w:color w:val="000000"/>
                <w:sz w:val="19"/>
                <w:szCs w:val="19"/>
              </w:rPr>
              <w:t>1. vyd</w:t>
            </w:r>
            <w:r w:rsidRPr="00AA5F7C">
              <w:rPr>
                <w:color w:val="000000"/>
                <w:sz w:val="19"/>
                <w:szCs w:val="19"/>
              </w:rPr>
              <w:t xml:space="preserve">. </w:t>
            </w:r>
            <w:r w:rsidRPr="00442816">
              <w:rPr>
                <w:color w:val="000000"/>
                <w:sz w:val="19"/>
                <w:szCs w:val="19"/>
              </w:rPr>
              <w:t xml:space="preserve">Pardubice: </w:t>
            </w:r>
            <w:r w:rsidR="004C645B" w:rsidRPr="00442816">
              <w:rPr>
                <w:color w:val="000000"/>
                <w:sz w:val="19"/>
                <w:szCs w:val="19"/>
              </w:rPr>
              <w:t>UPCE,</w:t>
            </w:r>
            <w:r w:rsidR="004C645B" w:rsidRPr="00AA5F7C">
              <w:rPr>
                <w:color w:val="000000"/>
                <w:sz w:val="19"/>
                <w:szCs w:val="19"/>
              </w:rPr>
              <w:t xml:space="preserve"> 2019.</w:t>
            </w:r>
            <w:r w:rsidRPr="00AA5F7C">
              <w:rPr>
                <w:color w:val="000000"/>
                <w:sz w:val="19"/>
                <w:szCs w:val="19"/>
              </w:rPr>
              <w:t xml:space="preserve"> ISBN 9788075602268.</w:t>
            </w:r>
          </w:p>
          <w:p w14:paraId="022DD2EE" w14:textId="01993054" w:rsidR="001D1B10" w:rsidRPr="00AA5F7C" w:rsidRDefault="001D1B10" w:rsidP="001D1B10">
            <w:pPr>
              <w:shd w:val="clear" w:color="auto" w:fill="FFFFFF"/>
              <w:jc w:val="both"/>
              <w:rPr>
                <w:color w:val="000000"/>
                <w:sz w:val="19"/>
                <w:szCs w:val="19"/>
              </w:rPr>
            </w:pPr>
            <w:r w:rsidRPr="00AA5F7C">
              <w:rPr>
                <w:color w:val="000000"/>
                <w:sz w:val="19"/>
                <w:szCs w:val="19"/>
              </w:rPr>
              <w:t>MITZI, D</w:t>
            </w:r>
            <w:r w:rsidR="004C645B" w:rsidRPr="00AA5F7C">
              <w:rPr>
                <w:color w:val="000000"/>
                <w:sz w:val="19"/>
                <w:szCs w:val="19"/>
              </w:rPr>
              <w:t>.</w:t>
            </w:r>
            <w:r w:rsidRPr="00AA5F7C">
              <w:rPr>
                <w:color w:val="000000"/>
                <w:sz w:val="19"/>
                <w:szCs w:val="19"/>
              </w:rPr>
              <w:t xml:space="preserve">B. Solution </w:t>
            </w:r>
            <w:r w:rsidR="004C645B" w:rsidRPr="00AA5F7C">
              <w:rPr>
                <w:color w:val="000000"/>
                <w:sz w:val="19"/>
                <w:szCs w:val="19"/>
              </w:rPr>
              <w:t>P</w:t>
            </w:r>
            <w:r w:rsidRPr="00AA5F7C">
              <w:rPr>
                <w:color w:val="000000"/>
                <w:sz w:val="19"/>
                <w:szCs w:val="19"/>
              </w:rPr>
              <w:t xml:space="preserve">rocessing of </w:t>
            </w:r>
            <w:r w:rsidR="004C645B" w:rsidRPr="00AA5F7C">
              <w:rPr>
                <w:color w:val="000000"/>
                <w:sz w:val="19"/>
                <w:szCs w:val="19"/>
              </w:rPr>
              <w:t>I</w:t>
            </w:r>
            <w:r w:rsidRPr="00AA5F7C">
              <w:rPr>
                <w:color w:val="000000"/>
                <w:sz w:val="19"/>
                <w:szCs w:val="19"/>
              </w:rPr>
              <w:t xml:space="preserve">norganic </w:t>
            </w:r>
            <w:r w:rsidR="004C645B" w:rsidRPr="00AA5F7C">
              <w:rPr>
                <w:color w:val="000000"/>
                <w:sz w:val="19"/>
                <w:szCs w:val="19"/>
              </w:rPr>
              <w:t>M</w:t>
            </w:r>
            <w:r w:rsidRPr="00AA5F7C">
              <w:rPr>
                <w:color w:val="000000"/>
                <w:sz w:val="19"/>
                <w:szCs w:val="19"/>
              </w:rPr>
              <w:t>aterials. Hoboken: Wiley</w:t>
            </w:r>
            <w:r w:rsidR="004C645B" w:rsidRPr="00AA5F7C">
              <w:rPr>
                <w:color w:val="000000"/>
                <w:sz w:val="19"/>
                <w:szCs w:val="19"/>
              </w:rPr>
              <w:t>, 2009</w:t>
            </w:r>
            <w:r w:rsidRPr="00AA5F7C">
              <w:rPr>
                <w:color w:val="000000"/>
                <w:sz w:val="19"/>
                <w:szCs w:val="19"/>
              </w:rPr>
              <w:t>. ISBN 978-0-470-40665-6.</w:t>
            </w:r>
          </w:p>
          <w:p w14:paraId="3301A1F2" w14:textId="5731FEB1" w:rsidR="001D1B10" w:rsidRPr="00AA5F7C" w:rsidRDefault="001D1B10" w:rsidP="001D1B10">
            <w:pPr>
              <w:shd w:val="clear" w:color="auto" w:fill="FFFFFF"/>
              <w:jc w:val="both"/>
              <w:rPr>
                <w:color w:val="000000"/>
                <w:sz w:val="19"/>
                <w:szCs w:val="19"/>
              </w:rPr>
            </w:pPr>
            <w:r w:rsidRPr="00AA5F7C">
              <w:rPr>
                <w:color w:val="000000"/>
                <w:sz w:val="19"/>
                <w:szCs w:val="19"/>
              </w:rPr>
              <w:t>PALMERO, P</w:t>
            </w:r>
            <w:r w:rsidR="004C645B" w:rsidRPr="00AA5F7C">
              <w:rPr>
                <w:color w:val="000000"/>
                <w:sz w:val="19"/>
                <w:szCs w:val="19"/>
              </w:rPr>
              <w:t>.</w:t>
            </w:r>
            <w:r w:rsidRPr="00AA5F7C">
              <w:rPr>
                <w:color w:val="000000"/>
                <w:sz w:val="19"/>
                <w:szCs w:val="19"/>
              </w:rPr>
              <w:t>, CAMBIER</w:t>
            </w:r>
            <w:r w:rsidR="004C645B" w:rsidRPr="00AA5F7C">
              <w:rPr>
                <w:color w:val="000000"/>
                <w:sz w:val="19"/>
                <w:szCs w:val="19"/>
              </w:rPr>
              <w:t>, F., D</w:t>
            </w:r>
            <w:r w:rsidRPr="00AA5F7C">
              <w:rPr>
                <w:color w:val="000000"/>
                <w:sz w:val="19"/>
                <w:szCs w:val="19"/>
              </w:rPr>
              <w:t xml:space="preserve">E BARRA, </w:t>
            </w:r>
            <w:r w:rsidR="004C645B" w:rsidRPr="00AA5F7C">
              <w:rPr>
                <w:color w:val="000000"/>
                <w:sz w:val="19"/>
                <w:szCs w:val="19"/>
              </w:rPr>
              <w:t xml:space="preserve">E. (Ed.) </w:t>
            </w:r>
            <w:r w:rsidRPr="00AA5F7C">
              <w:rPr>
                <w:color w:val="000000"/>
                <w:sz w:val="19"/>
                <w:szCs w:val="19"/>
              </w:rPr>
              <w:t xml:space="preserve">Advances in </w:t>
            </w:r>
            <w:r w:rsidR="004C645B" w:rsidRPr="00AA5F7C">
              <w:rPr>
                <w:color w:val="000000"/>
                <w:sz w:val="19"/>
                <w:szCs w:val="19"/>
              </w:rPr>
              <w:t>C</w:t>
            </w:r>
            <w:r w:rsidRPr="00AA5F7C">
              <w:rPr>
                <w:color w:val="000000"/>
                <w:sz w:val="19"/>
                <w:szCs w:val="19"/>
              </w:rPr>
              <w:t xml:space="preserve">eramic </w:t>
            </w:r>
            <w:r w:rsidR="004C645B" w:rsidRPr="00AA5F7C">
              <w:rPr>
                <w:color w:val="000000"/>
                <w:sz w:val="19"/>
                <w:szCs w:val="19"/>
              </w:rPr>
              <w:t>B</w:t>
            </w:r>
            <w:r w:rsidRPr="00AA5F7C">
              <w:rPr>
                <w:color w:val="000000"/>
                <w:sz w:val="19"/>
                <w:szCs w:val="19"/>
              </w:rPr>
              <w:t>iomaterials:</w:t>
            </w:r>
            <w:r w:rsidR="004C645B" w:rsidRPr="00AA5F7C">
              <w:rPr>
                <w:color w:val="000000"/>
                <w:sz w:val="19"/>
                <w:szCs w:val="19"/>
              </w:rPr>
              <w:t xml:space="preserve"> M</w:t>
            </w:r>
            <w:r w:rsidRPr="00AA5F7C">
              <w:rPr>
                <w:color w:val="000000"/>
                <w:sz w:val="19"/>
                <w:szCs w:val="19"/>
              </w:rPr>
              <w:t xml:space="preserve">aterials, </w:t>
            </w:r>
            <w:r w:rsidR="004C645B" w:rsidRPr="00AA5F7C">
              <w:rPr>
                <w:color w:val="000000"/>
                <w:sz w:val="19"/>
                <w:szCs w:val="19"/>
              </w:rPr>
              <w:t>D</w:t>
            </w:r>
            <w:r w:rsidRPr="00AA5F7C">
              <w:rPr>
                <w:color w:val="000000"/>
                <w:sz w:val="19"/>
                <w:szCs w:val="19"/>
              </w:rPr>
              <w:t xml:space="preserve">evices and </w:t>
            </w:r>
            <w:r w:rsidR="004C645B" w:rsidRPr="00AA5F7C">
              <w:rPr>
                <w:color w:val="000000"/>
                <w:sz w:val="19"/>
                <w:szCs w:val="19"/>
              </w:rPr>
              <w:t>C</w:t>
            </w:r>
            <w:r w:rsidRPr="00AA5F7C">
              <w:rPr>
                <w:color w:val="000000"/>
                <w:sz w:val="19"/>
                <w:szCs w:val="19"/>
              </w:rPr>
              <w:t>hallenges. Duxford: Woodhead Publishing</w:t>
            </w:r>
            <w:r w:rsidR="004C645B" w:rsidRPr="00AA5F7C">
              <w:rPr>
                <w:color w:val="000000"/>
                <w:sz w:val="19"/>
                <w:szCs w:val="19"/>
              </w:rPr>
              <w:t>, 2017</w:t>
            </w:r>
            <w:r w:rsidRPr="00AA5F7C">
              <w:rPr>
                <w:color w:val="000000"/>
                <w:sz w:val="19"/>
                <w:szCs w:val="19"/>
              </w:rPr>
              <w:t xml:space="preserve">. Woodhead Publishing </w:t>
            </w:r>
            <w:r w:rsidR="004C645B" w:rsidRPr="00AA5F7C">
              <w:rPr>
                <w:color w:val="000000"/>
                <w:sz w:val="19"/>
                <w:szCs w:val="19"/>
              </w:rPr>
              <w:t>S</w:t>
            </w:r>
            <w:r w:rsidRPr="00AA5F7C">
              <w:rPr>
                <w:color w:val="000000"/>
                <w:sz w:val="19"/>
                <w:szCs w:val="19"/>
              </w:rPr>
              <w:t xml:space="preserve">eries in </w:t>
            </w:r>
            <w:r w:rsidR="004C645B" w:rsidRPr="00AA5F7C">
              <w:rPr>
                <w:color w:val="000000"/>
                <w:sz w:val="19"/>
                <w:szCs w:val="19"/>
              </w:rPr>
              <w:t>B</w:t>
            </w:r>
            <w:r w:rsidRPr="00AA5F7C">
              <w:rPr>
                <w:color w:val="000000"/>
                <w:sz w:val="19"/>
                <w:szCs w:val="19"/>
              </w:rPr>
              <w:t xml:space="preserve">iomaterials. ISBN 9780081008812. </w:t>
            </w:r>
          </w:p>
          <w:p w14:paraId="60AE7E35" w14:textId="4A397F78" w:rsidR="001D1B10" w:rsidRPr="00AA5F7C" w:rsidRDefault="001D1B10" w:rsidP="001D1B10">
            <w:pPr>
              <w:shd w:val="clear" w:color="auto" w:fill="FFFFFF"/>
              <w:jc w:val="both"/>
              <w:rPr>
                <w:color w:val="000000"/>
                <w:sz w:val="19"/>
                <w:szCs w:val="19"/>
              </w:rPr>
            </w:pPr>
            <w:r w:rsidRPr="00522886">
              <w:rPr>
                <w:color w:val="000000"/>
                <w:sz w:val="19"/>
                <w:szCs w:val="19"/>
              </w:rPr>
              <w:t>RICHERSON, D</w:t>
            </w:r>
            <w:r w:rsidR="004C645B" w:rsidRPr="00522886">
              <w:rPr>
                <w:color w:val="000000"/>
                <w:sz w:val="19"/>
                <w:szCs w:val="19"/>
              </w:rPr>
              <w:t>.</w:t>
            </w:r>
            <w:r w:rsidRPr="00522886">
              <w:rPr>
                <w:color w:val="000000"/>
                <w:sz w:val="19"/>
                <w:szCs w:val="19"/>
              </w:rPr>
              <w:t>W</w:t>
            </w:r>
            <w:r w:rsidR="004C645B" w:rsidRPr="00522886">
              <w:rPr>
                <w:color w:val="000000"/>
                <w:sz w:val="19"/>
                <w:szCs w:val="19"/>
              </w:rPr>
              <w:t xml:space="preserve">. </w:t>
            </w:r>
            <w:r w:rsidRPr="00522886">
              <w:rPr>
                <w:color w:val="000000"/>
                <w:sz w:val="19"/>
                <w:szCs w:val="19"/>
              </w:rPr>
              <w:t xml:space="preserve">Modern </w:t>
            </w:r>
            <w:r w:rsidR="004C645B" w:rsidRPr="00522886">
              <w:rPr>
                <w:color w:val="000000"/>
                <w:sz w:val="19"/>
                <w:szCs w:val="19"/>
              </w:rPr>
              <w:t>C</w:t>
            </w:r>
            <w:r w:rsidRPr="00522886">
              <w:rPr>
                <w:color w:val="000000"/>
                <w:sz w:val="19"/>
                <w:szCs w:val="19"/>
              </w:rPr>
              <w:t xml:space="preserve">eramic </w:t>
            </w:r>
            <w:r w:rsidR="004C645B" w:rsidRPr="00522886">
              <w:rPr>
                <w:color w:val="000000"/>
                <w:sz w:val="19"/>
                <w:szCs w:val="19"/>
              </w:rPr>
              <w:t>E</w:t>
            </w:r>
            <w:r w:rsidRPr="00522886">
              <w:rPr>
                <w:color w:val="000000"/>
                <w:sz w:val="19"/>
                <w:szCs w:val="19"/>
              </w:rPr>
              <w:t xml:space="preserve">ngineering: </w:t>
            </w:r>
            <w:r w:rsidR="004C645B" w:rsidRPr="00522886">
              <w:rPr>
                <w:color w:val="000000"/>
                <w:sz w:val="19"/>
                <w:szCs w:val="19"/>
              </w:rPr>
              <w:t>P</w:t>
            </w:r>
            <w:r w:rsidRPr="00522886">
              <w:rPr>
                <w:color w:val="000000"/>
                <w:sz w:val="19"/>
                <w:szCs w:val="19"/>
              </w:rPr>
              <w:t xml:space="preserve">roperties, </w:t>
            </w:r>
            <w:r w:rsidR="004C645B" w:rsidRPr="00522886">
              <w:rPr>
                <w:color w:val="000000"/>
                <w:sz w:val="19"/>
                <w:szCs w:val="19"/>
              </w:rPr>
              <w:t>P</w:t>
            </w:r>
            <w:r w:rsidRPr="00522886">
              <w:rPr>
                <w:color w:val="000000"/>
                <w:sz w:val="19"/>
                <w:szCs w:val="19"/>
              </w:rPr>
              <w:t xml:space="preserve">rocessing, and </w:t>
            </w:r>
            <w:r w:rsidR="004C645B" w:rsidRPr="00522886">
              <w:rPr>
                <w:color w:val="000000"/>
                <w:sz w:val="19"/>
                <w:szCs w:val="19"/>
              </w:rPr>
              <w:t>U</w:t>
            </w:r>
            <w:r w:rsidRPr="00522886">
              <w:rPr>
                <w:color w:val="000000"/>
                <w:sz w:val="19"/>
                <w:szCs w:val="19"/>
              </w:rPr>
              <w:t xml:space="preserve">se in </w:t>
            </w:r>
            <w:r w:rsidR="004C645B" w:rsidRPr="00522886">
              <w:rPr>
                <w:color w:val="000000"/>
                <w:sz w:val="19"/>
                <w:szCs w:val="19"/>
              </w:rPr>
              <w:t>D</w:t>
            </w:r>
            <w:r w:rsidRPr="00522886">
              <w:rPr>
                <w:color w:val="000000"/>
                <w:sz w:val="19"/>
                <w:szCs w:val="19"/>
              </w:rPr>
              <w:t xml:space="preserve">esign. 3rd </w:t>
            </w:r>
            <w:r w:rsidR="004C645B" w:rsidRPr="00522886">
              <w:rPr>
                <w:color w:val="000000"/>
                <w:sz w:val="19"/>
                <w:szCs w:val="19"/>
              </w:rPr>
              <w:t>E</w:t>
            </w:r>
            <w:r w:rsidRPr="00522886">
              <w:rPr>
                <w:color w:val="000000"/>
                <w:sz w:val="19"/>
                <w:szCs w:val="19"/>
              </w:rPr>
              <w:t>d. Boca Raton: CRC</w:t>
            </w:r>
            <w:r w:rsidR="00522886" w:rsidRPr="00522886">
              <w:rPr>
                <w:color w:val="000000"/>
                <w:sz w:val="19"/>
                <w:szCs w:val="19"/>
              </w:rPr>
              <w:t xml:space="preserve"> Press</w:t>
            </w:r>
            <w:r w:rsidR="004C645B" w:rsidRPr="00522886">
              <w:rPr>
                <w:color w:val="000000"/>
                <w:sz w:val="19"/>
                <w:szCs w:val="19"/>
              </w:rPr>
              <w:t xml:space="preserve">, 2006. </w:t>
            </w:r>
            <w:r w:rsidRPr="00522886">
              <w:rPr>
                <w:color w:val="000000"/>
                <w:sz w:val="19"/>
                <w:szCs w:val="19"/>
              </w:rPr>
              <w:t>ISBN 978-1-57444-693-7.</w:t>
            </w:r>
            <w:r w:rsidRPr="00AA5F7C">
              <w:rPr>
                <w:color w:val="000000"/>
                <w:sz w:val="19"/>
                <w:szCs w:val="19"/>
              </w:rPr>
              <w:t xml:space="preserve"> </w:t>
            </w:r>
          </w:p>
          <w:p w14:paraId="212C9810" w14:textId="13E9357F" w:rsidR="001D1B10" w:rsidRPr="00AA5F7C" w:rsidRDefault="001D1B10" w:rsidP="001D1B10">
            <w:pPr>
              <w:shd w:val="clear" w:color="auto" w:fill="FFFFFF"/>
              <w:jc w:val="both"/>
              <w:rPr>
                <w:color w:val="000000"/>
                <w:sz w:val="19"/>
                <w:szCs w:val="19"/>
              </w:rPr>
            </w:pPr>
            <w:r w:rsidRPr="00AA5F7C">
              <w:rPr>
                <w:color w:val="000000"/>
                <w:sz w:val="19"/>
                <w:szCs w:val="19"/>
              </w:rPr>
              <w:t>SCHUBERT, U</w:t>
            </w:r>
            <w:r w:rsidR="004C645B" w:rsidRPr="00AA5F7C">
              <w:rPr>
                <w:color w:val="000000"/>
                <w:sz w:val="19"/>
                <w:szCs w:val="19"/>
              </w:rPr>
              <w:t>.</w:t>
            </w:r>
            <w:r w:rsidRPr="00AA5F7C">
              <w:rPr>
                <w:color w:val="000000"/>
                <w:sz w:val="19"/>
                <w:szCs w:val="19"/>
              </w:rPr>
              <w:t xml:space="preserve"> Synthesis of </w:t>
            </w:r>
            <w:r w:rsidR="004C645B" w:rsidRPr="00AA5F7C">
              <w:rPr>
                <w:color w:val="000000"/>
                <w:sz w:val="19"/>
                <w:szCs w:val="19"/>
              </w:rPr>
              <w:t>I</w:t>
            </w:r>
            <w:r w:rsidRPr="00AA5F7C">
              <w:rPr>
                <w:color w:val="000000"/>
                <w:sz w:val="19"/>
                <w:szCs w:val="19"/>
              </w:rPr>
              <w:t xml:space="preserve">norganic </w:t>
            </w:r>
            <w:r w:rsidR="004C645B" w:rsidRPr="00AA5F7C">
              <w:rPr>
                <w:color w:val="000000"/>
                <w:sz w:val="19"/>
                <w:szCs w:val="19"/>
              </w:rPr>
              <w:t>M</w:t>
            </w:r>
            <w:r w:rsidRPr="00AA5F7C">
              <w:rPr>
                <w:color w:val="000000"/>
                <w:sz w:val="19"/>
                <w:szCs w:val="19"/>
              </w:rPr>
              <w:t xml:space="preserve">aterials. 3rd </w:t>
            </w:r>
            <w:r w:rsidR="004C645B" w:rsidRPr="00AA5F7C">
              <w:rPr>
                <w:color w:val="000000"/>
                <w:sz w:val="19"/>
                <w:szCs w:val="19"/>
              </w:rPr>
              <w:t>C</w:t>
            </w:r>
            <w:r w:rsidRPr="00AA5F7C">
              <w:rPr>
                <w:color w:val="000000"/>
                <w:sz w:val="19"/>
                <w:szCs w:val="19"/>
              </w:rPr>
              <w:t xml:space="preserve">ompletely </w:t>
            </w:r>
            <w:r w:rsidR="004C645B" w:rsidRPr="00AA5F7C">
              <w:rPr>
                <w:color w:val="000000"/>
                <w:sz w:val="19"/>
                <w:szCs w:val="19"/>
              </w:rPr>
              <w:t>R</w:t>
            </w:r>
            <w:r w:rsidRPr="00AA5F7C">
              <w:rPr>
                <w:color w:val="000000"/>
                <w:sz w:val="19"/>
                <w:szCs w:val="19"/>
              </w:rPr>
              <w:t xml:space="preserve">ev. and </w:t>
            </w:r>
            <w:r w:rsidR="004C645B" w:rsidRPr="00AA5F7C">
              <w:rPr>
                <w:color w:val="000000"/>
                <w:sz w:val="19"/>
                <w:szCs w:val="19"/>
              </w:rPr>
              <w:t>E</w:t>
            </w:r>
            <w:r w:rsidRPr="00AA5F7C">
              <w:rPr>
                <w:color w:val="000000"/>
                <w:sz w:val="19"/>
                <w:szCs w:val="19"/>
              </w:rPr>
              <w:t xml:space="preserve">nlarged </w:t>
            </w:r>
            <w:r w:rsidR="004C645B" w:rsidRPr="00AA5F7C">
              <w:rPr>
                <w:color w:val="000000"/>
                <w:sz w:val="19"/>
                <w:szCs w:val="19"/>
              </w:rPr>
              <w:t>E</w:t>
            </w:r>
            <w:r w:rsidRPr="00AA5F7C">
              <w:rPr>
                <w:color w:val="000000"/>
                <w:sz w:val="19"/>
                <w:szCs w:val="19"/>
              </w:rPr>
              <w:t>d. Weinheim: Wiley-VCH</w:t>
            </w:r>
            <w:r w:rsidR="004C645B" w:rsidRPr="00AA5F7C">
              <w:rPr>
                <w:color w:val="000000"/>
                <w:sz w:val="19"/>
                <w:szCs w:val="19"/>
              </w:rPr>
              <w:t>, 2012</w:t>
            </w:r>
            <w:r w:rsidRPr="00AA5F7C">
              <w:rPr>
                <w:color w:val="000000"/>
                <w:sz w:val="19"/>
                <w:szCs w:val="19"/>
              </w:rPr>
              <w:t xml:space="preserve">. ISBN 978-3-527-32714-0. </w:t>
            </w:r>
          </w:p>
          <w:p w14:paraId="46D26B5D" w14:textId="1C1F0BDD" w:rsidR="001D1B10" w:rsidRPr="00AA5F7C" w:rsidRDefault="001D1B10" w:rsidP="001D1B10">
            <w:pPr>
              <w:shd w:val="clear" w:color="auto" w:fill="FFFFFF"/>
              <w:jc w:val="both"/>
              <w:rPr>
                <w:color w:val="000000"/>
                <w:sz w:val="19"/>
                <w:szCs w:val="19"/>
              </w:rPr>
            </w:pPr>
            <w:r w:rsidRPr="00AA5F7C">
              <w:rPr>
                <w:color w:val="000000"/>
                <w:sz w:val="19"/>
                <w:szCs w:val="19"/>
              </w:rPr>
              <w:t>VALÁŠKOVÁ, M</w:t>
            </w:r>
            <w:r w:rsidR="004C645B" w:rsidRPr="00AA5F7C">
              <w:rPr>
                <w:color w:val="000000"/>
                <w:sz w:val="19"/>
                <w:szCs w:val="19"/>
              </w:rPr>
              <w:t>.</w:t>
            </w:r>
            <w:r w:rsidRPr="00AA5F7C">
              <w:rPr>
                <w:color w:val="000000"/>
                <w:sz w:val="19"/>
                <w:szCs w:val="19"/>
              </w:rPr>
              <w:t xml:space="preserve"> Vybrané vrstevnaté silikáty a jejich modifikované nanomateriály. </w:t>
            </w:r>
            <w:r w:rsidR="004C645B" w:rsidRPr="00AA5F7C">
              <w:rPr>
                <w:color w:val="000000"/>
                <w:sz w:val="19"/>
                <w:szCs w:val="19"/>
              </w:rPr>
              <w:t>1. vyd.</w:t>
            </w:r>
            <w:r w:rsidRPr="00AA5F7C">
              <w:rPr>
                <w:color w:val="000000"/>
                <w:sz w:val="19"/>
                <w:szCs w:val="19"/>
              </w:rPr>
              <w:t xml:space="preserve"> Brno: Akademické nakladatelství CERM</w:t>
            </w:r>
            <w:r w:rsidR="004C645B" w:rsidRPr="00AA5F7C">
              <w:rPr>
                <w:color w:val="000000"/>
                <w:sz w:val="19"/>
                <w:szCs w:val="19"/>
              </w:rPr>
              <w:t>, 2012</w:t>
            </w:r>
            <w:r w:rsidRPr="00AA5F7C">
              <w:rPr>
                <w:color w:val="000000"/>
                <w:sz w:val="19"/>
                <w:szCs w:val="19"/>
              </w:rPr>
              <w:t xml:space="preserve">. ISBN 978-80-7204-811-3. </w:t>
            </w:r>
          </w:p>
          <w:p w14:paraId="116DA88D" w14:textId="74573819" w:rsidR="001D1B10" w:rsidRPr="00AA5F7C" w:rsidRDefault="001D1B10" w:rsidP="001D1B10">
            <w:pPr>
              <w:shd w:val="clear" w:color="auto" w:fill="FFFFFF"/>
              <w:jc w:val="both"/>
              <w:rPr>
                <w:color w:val="000000"/>
                <w:sz w:val="19"/>
                <w:szCs w:val="19"/>
              </w:rPr>
            </w:pPr>
            <w:r w:rsidRPr="00AA5F7C">
              <w:rPr>
                <w:color w:val="000000"/>
                <w:sz w:val="19"/>
                <w:szCs w:val="19"/>
              </w:rPr>
              <w:t>VOJTĚCH, D</w:t>
            </w:r>
            <w:r w:rsidR="004C645B" w:rsidRPr="00AA5F7C">
              <w:rPr>
                <w:color w:val="000000"/>
                <w:sz w:val="19"/>
                <w:szCs w:val="19"/>
              </w:rPr>
              <w:t>.</w:t>
            </w:r>
            <w:r w:rsidRPr="00AA5F7C">
              <w:rPr>
                <w:color w:val="000000"/>
                <w:sz w:val="19"/>
                <w:szCs w:val="19"/>
              </w:rPr>
              <w:t xml:space="preserve"> Materiály a jejich mezní stavy. 1.</w:t>
            </w:r>
            <w:r w:rsidR="004C645B" w:rsidRPr="00AA5F7C">
              <w:rPr>
                <w:color w:val="000000"/>
                <w:sz w:val="19"/>
                <w:szCs w:val="19"/>
              </w:rPr>
              <w:t xml:space="preserve"> vyd. Praha: VŠCHT, 2010</w:t>
            </w:r>
            <w:r w:rsidRPr="00AA5F7C">
              <w:rPr>
                <w:color w:val="000000"/>
                <w:sz w:val="19"/>
                <w:szCs w:val="19"/>
              </w:rPr>
              <w:t xml:space="preserve">. ISBN 978-80-7080-741-5. </w:t>
            </w:r>
          </w:p>
          <w:p w14:paraId="36E7F3ED" w14:textId="32876DBF" w:rsidR="001D1B10" w:rsidRPr="00AA5F7C" w:rsidRDefault="001D1B10" w:rsidP="001D1B10">
            <w:pPr>
              <w:shd w:val="clear" w:color="auto" w:fill="FFFFFF"/>
              <w:jc w:val="both"/>
              <w:rPr>
                <w:color w:val="000000"/>
                <w:sz w:val="19"/>
                <w:szCs w:val="19"/>
              </w:rPr>
            </w:pPr>
            <w:r w:rsidRPr="00AA5F7C">
              <w:rPr>
                <w:color w:val="000000"/>
                <w:sz w:val="19"/>
                <w:szCs w:val="19"/>
              </w:rPr>
              <w:t>WEST, A</w:t>
            </w:r>
            <w:r w:rsidR="00AA5F7C" w:rsidRPr="00AA5F7C">
              <w:rPr>
                <w:color w:val="000000"/>
                <w:sz w:val="19"/>
                <w:szCs w:val="19"/>
              </w:rPr>
              <w:t>.</w:t>
            </w:r>
            <w:r w:rsidRPr="00AA5F7C">
              <w:rPr>
                <w:color w:val="000000"/>
                <w:sz w:val="19"/>
                <w:szCs w:val="19"/>
              </w:rPr>
              <w:t xml:space="preserve">R. Solid </w:t>
            </w:r>
            <w:r w:rsidR="00AA5F7C" w:rsidRPr="00AA5F7C">
              <w:rPr>
                <w:color w:val="000000"/>
                <w:sz w:val="19"/>
                <w:szCs w:val="19"/>
              </w:rPr>
              <w:t>S</w:t>
            </w:r>
            <w:r w:rsidRPr="00AA5F7C">
              <w:rPr>
                <w:color w:val="000000"/>
                <w:sz w:val="19"/>
                <w:szCs w:val="19"/>
              </w:rPr>
              <w:t xml:space="preserve">tate </w:t>
            </w:r>
            <w:r w:rsidR="00AA5F7C" w:rsidRPr="00AA5F7C">
              <w:rPr>
                <w:color w:val="000000"/>
                <w:sz w:val="19"/>
                <w:szCs w:val="19"/>
              </w:rPr>
              <w:t>C</w:t>
            </w:r>
            <w:r w:rsidRPr="00AA5F7C">
              <w:rPr>
                <w:color w:val="000000"/>
                <w:sz w:val="19"/>
                <w:szCs w:val="19"/>
              </w:rPr>
              <w:t xml:space="preserve">hemistry and its </w:t>
            </w:r>
            <w:r w:rsidR="00AA5F7C" w:rsidRPr="00AA5F7C">
              <w:rPr>
                <w:color w:val="000000"/>
                <w:sz w:val="19"/>
                <w:szCs w:val="19"/>
              </w:rPr>
              <w:t>A</w:t>
            </w:r>
            <w:r w:rsidRPr="00AA5F7C">
              <w:rPr>
                <w:color w:val="000000"/>
                <w:sz w:val="19"/>
                <w:szCs w:val="19"/>
              </w:rPr>
              <w:t>pplications</w:t>
            </w:r>
            <w:r w:rsidR="00AA5F7C" w:rsidRPr="00AA5F7C">
              <w:rPr>
                <w:color w:val="000000"/>
                <w:sz w:val="19"/>
                <w:szCs w:val="19"/>
              </w:rPr>
              <w:t xml:space="preserve">. 2nd Ed. </w:t>
            </w:r>
            <w:r w:rsidRPr="00AA5F7C">
              <w:rPr>
                <w:color w:val="000000"/>
                <w:sz w:val="19"/>
                <w:szCs w:val="19"/>
              </w:rPr>
              <w:t>Hoboken: Wiley</w:t>
            </w:r>
            <w:r w:rsidR="00AA5F7C" w:rsidRPr="00AA5F7C">
              <w:rPr>
                <w:color w:val="000000"/>
                <w:sz w:val="19"/>
                <w:szCs w:val="19"/>
              </w:rPr>
              <w:t>, 2022</w:t>
            </w:r>
            <w:r w:rsidRPr="00AA5F7C">
              <w:rPr>
                <w:color w:val="000000"/>
                <w:sz w:val="19"/>
                <w:szCs w:val="19"/>
              </w:rPr>
              <w:t>. ISBN 978-1-118-69557-9.</w:t>
            </w:r>
          </w:p>
          <w:p w14:paraId="7F6C152E" w14:textId="11F426BA" w:rsidR="00CF7036" w:rsidRPr="00AA5F7C" w:rsidRDefault="001D1B10" w:rsidP="001D1B10">
            <w:pPr>
              <w:shd w:val="clear" w:color="auto" w:fill="FFFFFF"/>
              <w:jc w:val="both"/>
              <w:rPr>
                <w:sz w:val="19"/>
                <w:szCs w:val="19"/>
              </w:rPr>
            </w:pPr>
            <w:r w:rsidRPr="00AA5F7C">
              <w:rPr>
                <w:color w:val="000000"/>
                <w:sz w:val="19"/>
                <w:szCs w:val="19"/>
              </w:rPr>
              <w:t>WONG, W</w:t>
            </w:r>
            <w:r w:rsidR="00AA5F7C" w:rsidRPr="00AA5F7C">
              <w:rPr>
                <w:color w:val="000000"/>
                <w:sz w:val="19"/>
                <w:szCs w:val="19"/>
              </w:rPr>
              <w:t>.</w:t>
            </w:r>
            <w:r w:rsidRPr="00AA5F7C">
              <w:rPr>
                <w:color w:val="000000"/>
                <w:sz w:val="19"/>
                <w:szCs w:val="19"/>
              </w:rPr>
              <w:t>-Y</w:t>
            </w:r>
            <w:r w:rsidR="00AA5F7C" w:rsidRPr="00AA5F7C">
              <w:rPr>
                <w:color w:val="000000"/>
                <w:sz w:val="19"/>
                <w:szCs w:val="19"/>
              </w:rPr>
              <w:t xml:space="preserve">., </w:t>
            </w:r>
            <w:r w:rsidRPr="00AA5F7C">
              <w:rPr>
                <w:color w:val="000000"/>
                <w:sz w:val="19"/>
                <w:szCs w:val="19"/>
              </w:rPr>
              <w:t xml:space="preserve">DONG, </w:t>
            </w:r>
            <w:r w:rsidR="00AA5F7C" w:rsidRPr="00AA5F7C">
              <w:rPr>
                <w:color w:val="000000"/>
                <w:sz w:val="19"/>
                <w:szCs w:val="19"/>
              </w:rPr>
              <w:t xml:space="preserve">O. (Ed.) </w:t>
            </w:r>
            <w:r w:rsidRPr="00AA5F7C">
              <w:rPr>
                <w:color w:val="000000"/>
                <w:sz w:val="19"/>
                <w:szCs w:val="19"/>
              </w:rPr>
              <w:t xml:space="preserve">Functional </w:t>
            </w:r>
            <w:r w:rsidR="00AA5F7C" w:rsidRPr="00AA5F7C">
              <w:rPr>
                <w:color w:val="000000"/>
                <w:sz w:val="19"/>
                <w:szCs w:val="19"/>
              </w:rPr>
              <w:t>N</w:t>
            </w:r>
            <w:r w:rsidRPr="00AA5F7C">
              <w:rPr>
                <w:color w:val="000000"/>
                <w:sz w:val="19"/>
                <w:szCs w:val="19"/>
              </w:rPr>
              <w:t xml:space="preserve">anomaterials: </w:t>
            </w:r>
            <w:r w:rsidR="00AA5F7C" w:rsidRPr="00AA5F7C">
              <w:rPr>
                <w:color w:val="000000"/>
                <w:sz w:val="19"/>
                <w:szCs w:val="19"/>
              </w:rPr>
              <w:t>S</w:t>
            </w:r>
            <w:r w:rsidRPr="00AA5F7C">
              <w:rPr>
                <w:color w:val="000000"/>
                <w:sz w:val="19"/>
                <w:szCs w:val="19"/>
              </w:rPr>
              <w:t xml:space="preserve">ynthesis, </w:t>
            </w:r>
            <w:r w:rsidR="00AA5F7C" w:rsidRPr="00AA5F7C">
              <w:rPr>
                <w:color w:val="000000"/>
                <w:sz w:val="19"/>
                <w:szCs w:val="19"/>
              </w:rPr>
              <w:t>P</w:t>
            </w:r>
            <w:r w:rsidRPr="00AA5F7C">
              <w:rPr>
                <w:color w:val="000000"/>
                <w:sz w:val="19"/>
                <w:szCs w:val="19"/>
              </w:rPr>
              <w:t xml:space="preserve">roperties, and </w:t>
            </w:r>
            <w:r w:rsidR="00AA5F7C" w:rsidRPr="00AA5F7C">
              <w:rPr>
                <w:color w:val="000000"/>
                <w:sz w:val="19"/>
                <w:szCs w:val="19"/>
              </w:rPr>
              <w:t>A</w:t>
            </w:r>
            <w:r w:rsidRPr="00AA5F7C">
              <w:rPr>
                <w:color w:val="000000"/>
                <w:sz w:val="19"/>
                <w:szCs w:val="19"/>
              </w:rPr>
              <w:t>pplications. Weinheim: Wiley-VCH</w:t>
            </w:r>
            <w:r w:rsidR="00AA5F7C" w:rsidRPr="00AA5F7C">
              <w:rPr>
                <w:color w:val="000000"/>
                <w:sz w:val="19"/>
                <w:szCs w:val="19"/>
              </w:rPr>
              <w:t>, 2022</w:t>
            </w:r>
            <w:r w:rsidRPr="00AA5F7C">
              <w:rPr>
                <w:color w:val="000000"/>
                <w:sz w:val="19"/>
                <w:szCs w:val="19"/>
              </w:rPr>
              <w:t>. ISBN 978-3-527-34797-1.</w:t>
            </w:r>
          </w:p>
        </w:tc>
      </w:tr>
      <w:tr w:rsidR="005110DD" w14:paraId="7166E576"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6734D89D" w14:textId="77777777" w:rsidR="005110DD" w:rsidRDefault="005110DD" w:rsidP="00F8305C">
            <w:pPr>
              <w:jc w:val="center"/>
              <w:rPr>
                <w:b/>
              </w:rPr>
            </w:pPr>
            <w:r>
              <w:rPr>
                <w:b/>
              </w:rPr>
              <w:t>Informace ke kombinované nebo distanční formě</w:t>
            </w:r>
          </w:p>
        </w:tc>
      </w:tr>
      <w:tr w:rsidR="005110DD" w14:paraId="58A7A758"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137DC553" w14:textId="77777777" w:rsidR="005110DD" w:rsidRDefault="005110DD" w:rsidP="00F8305C">
            <w:pPr>
              <w:jc w:val="both"/>
            </w:pPr>
            <w:r>
              <w:rPr>
                <w:b/>
              </w:rPr>
              <w:t>Rozsah konzultací (soustředění)</w:t>
            </w:r>
          </w:p>
        </w:tc>
        <w:tc>
          <w:tcPr>
            <w:tcW w:w="889" w:type="dxa"/>
            <w:tcBorders>
              <w:top w:val="single" w:sz="2" w:space="0" w:color="auto"/>
            </w:tcBorders>
          </w:tcPr>
          <w:p w14:paraId="5B07B287" w14:textId="72E8D691" w:rsidR="005110DD" w:rsidRDefault="00766418" w:rsidP="00766418">
            <w:pPr>
              <w:jc w:val="center"/>
            </w:pPr>
            <w:r>
              <w:t>12</w:t>
            </w:r>
          </w:p>
        </w:tc>
        <w:tc>
          <w:tcPr>
            <w:tcW w:w="4179" w:type="dxa"/>
            <w:gridSpan w:val="7"/>
            <w:tcBorders>
              <w:top w:val="single" w:sz="2" w:space="0" w:color="auto"/>
            </w:tcBorders>
            <w:shd w:val="clear" w:color="auto" w:fill="F7CAAC"/>
          </w:tcPr>
          <w:p w14:paraId="5158D9C8" w14:textId="77777777" w:rsidR="005110DD" w:rsidRDefault="005110DD" w:rsidP="00F8305C">
            <w:pPr>
              <w:jc w:val="both"/>
              <w:rPr>
                <w:b/>
              </w:rPr>
            </w:pPr>
            <w:r>
              <w:rPr>
                <w:b/>
              </w:rPr>
              <w:t xml:space="preserve">hodin </w:t>
            </w:r>
          </w:p>
        </w:tc>
      </w:tr>
      <w:tr w:rsidR="005110DD" w14:paraId="4E53FECF" w14:textId="77777777" w:rsidTr="001041BE">
        <w:trPr>
          <w:gridBefore w:val="1"/>
          <w:gridAfter w:val="1"/>
          <w:wBefore w:w="393" w:type="dxa"/>
          <w:wAfter w:w="101" w:type="dxa"/>
        </w:trPr>
        <w:tc>
          <w:tcPr>
            <w:tcW w:w="9855" w:type="dxa"/>
            <w:gridSpan w:val="15"/>
            <w:shd w:val="clear" w:color="auto" w:fill="F7CAAC"/>
          </w:tcPr>
          <w:p w14:paraId="32CBC511" w14:textId="77777777" w:rsidR="005110DD" w:rsidRDefault="005110DD" w:rsidP="00F8305C">
            <w:pPr>
              <w:jc w:val="both"/>
              <w:rPr>
                <w:b/>
              </w:rPr>
            </w:pPr>
            <w:r>
              <w:rPr>
                <w:b/>
              </w:rPr>
              <w:t>Informace o způsobu kontaktu s vyučujícím</w:t>
            </w:r>
          </w:p>
        </w:tc>
      </w:tr>
      <w:tr w:rsidR="005110DD" w14:paraId="604D9BEC" w14:textId="77777777" w:rsidTr="001041BE">
        <w:trPr>
          <w:gridBefore w:val="1"/>
          <w:gridAfter w:val="1"/>
          <w:wBefore w:w="393" w:type="dxa"/>
          <w:wAfter w:w="101" w:type="dxa"/>
          <w:trHeight w:val="431"/>
        </w:trPr>
        <w:tc>
          <w:tcPr>
            <w:tcW w:w="9855" w:type="dxa"/>
            <w:gridSpan w:val="15"/>
          </w:tcPr>
          <w:p w14:paraId="03256FAC" w14:textId="21EFD239" w:rsidR="00D55912" w:rsidRDefault="00D55912" w:rsidP="00AD7980">
            <w:pPr>
              <w:pStyle w:val="TableParagraph"/>
              <w:spacing w:line="240" w:lineRule="auto"/>
              <w:ind w:left="0"/>
              <w:rPr>
                <w:sz w:val="19"/>
                <w:szCs w:val="19"/>
              </w:rPr>
            </w:pPr>
            <w:r w:rsidRPr="00AA5F7C">
              <w:rPr>
                <w:sz w:val="19"/>
                <w:szCs w:val="19"/>
              </w:rPr>
              <w:t xml:space="preserve">Studenti se účastní výuky, kde je jim redukovanou formou prezentována látka dle anotace předmětu. Výuka je realizována v blocích. Studentům budou určeny části učiva k samostatnému nastudování. </w:t>
            </w:r>
            <w:r w:rsidR="00AA5F7C" w:rsidRPr="00AA5F7C">
              <w:rPr>
                <w:sz w:val="19"/>
                <w:szCs w:val="19"/>
              </w:rPr>
              <w:t xml:space="preserve">V rámci kontroly samostatného studia student samostatně vypracuje a představí prezentaci, ve které popíše vlastnosti určeného materiálu ve vztahu k jeho struktuře a porovná je s vlastnostmi ostatních nekovových materiálů. Praktické procvičení znalosti vybraných materiálů proběhne formou individuálního úkolu, kdy student na základě předloženého analytického rozboru neznámého vzorku určí jeho strukturu a složení. Interpretace předložených dat bude realizována na základě strukturních a ostatních fyzikálních analýz, se kterými se student seznámí v průběhu výuky. V alternativním případě student vypracuje seminární práci představující skupinu vybraných nekovových materiálů, vymezí jejich vlastnosti vůči ostatním nekovovým materiálům a shrne jejich příspěvek k současnému stavu techniky. K prokázání znalostí probíraných tematických okruhů bude využita ústní zkouška. Na základě dvou náhodně vylosovaných otázek ze seznamu probíraných témat bude určena výsledná klasifikace studenta. </w:t>
            </w:r>
            <w:r w:rsidRPr="00AA5F7C">
              <w:rPr>
                <w:sz w:val="19"/>
                <w:szCs w:val="19"/>
              </w:rPr>
              <w:t>Konzultace jsou možné v rámci výuky nebo lze vyučujícího kontaktovat viz</w:t>
            </w:r>
            <w:r w:rsidRPr="00AA5F7C">
              <w:rPr>
                <w:spacing w:val="-2"/>
                <w:sz w:val="19"/>
                <w:szCs w:val="19"/>
              </w:rPr>
              <w:t xml:space="preserve"> </w:t>
            </w:r>
            <w:r w:rsidRPr="00AA5F7C">
              <w:rPr>
                <w:sz w:val="19"/>
                <w:szCs w:val="19"/>
              </w:rPr>
              <w:t>níže.</w:t>
            </w:r>
          </w:p>
          <w:p w14:paraId="0860A02A" w14:textId="77777777" w:rsidR="00AD7980" w:rsidRPr="00AD7980" w:rsidRDefault="00AD7980" w:rsidP="00AD7980">
            <w:pPr>
              <w:pStyle w:val="TableParagraph"/>
              <w:spacing w:line="240" w:lineRule="auto"/>
              <w:ind w:left="0"/>
              <w:rPr>
                <w:sz w:val="10"/>
                <w:szCs w:val="10"/>
              </w:rPr>
            </w:pPr>
          </w:p>
          <w:p w14:paraId="23C8901E" w14:textId="178FFE04" w:rsidR="005110DD" w:rsidRDefault="00D55912" w:rsidP="00AA5F7C">
            <w:r w:rsidRPr="00AA5F7C">
              <w:rPr>
                <w:sz w:val="19"/>
                <w:szCs w:val="19"/>
              </w:rPr>
              <w:t xml:space="preserve">Možnosti komunikace s vyučujícím: </w:t>
            </w:r>
            <w:hyperlink r:id="rId72" w:history="1">
              <w:r w:rsidR="00624E24" w:rsidRPr="00AA5F7C">
                <w:rPr>
                  <w:rStyle w:val="Hypertextovodkaz"/>
                  <w:sz w:val="19"/>
                  <w:szCs w:val="19"/>
                </w:rPr>
                <w:t>mrazek@utb.cz,</w:t>
              </w:r>
            </w:hyperlink>
            <w:r w:rsidRPr="00AA5F7C">
              <w:rPr>
                <w:spacing w:val="-6"/>
                <w:sz w:val="19"/>
                <w:szCs w:val="19"/>
              </w:rPr>
              <w:t xml:space="preserve"> </w:t>
            </w:r>
            <w:r w:rsidRPr="00AA5F7C">
              <w:rPr>
                <w:sz w:val="19"/>
                <w:szCs w:val="19"/>
              </w:rPr>
              <w:t>576</w:t>
            </w:r>
            <w:r w:rsidRPr="00AA5F7C">
              <w:rPr>
                <w:spacing w:val="-7"/>
                <w:sz w:val="19"/>
                <w:szCs w:val="19"/>
              </w:rPr>
              <w:t xml:space="preserve"> </w:t>
            </w:r>
            <w:r w:rsidRPr="00AA5F7C">
              <w:rPr>
                <w:sz w:val="19"/>
                <w:szCs w:val="19"/>
              </w:rPr>
              <w:t>03</w:t>
            </w:r>
            <w:r w:rsidR="00624E24" w:rsidRPr="00AA5F7C">
              <w:rPr>
                <w:sz w:val="19"/>
                <w:szCs w:val="19"/>
              </w:rPr>
              <w:t>5</w:t>
            </w:r>
            <w:r w:rsidRPr="00AA5F7C">
              <w:rPr>
                <w:spacing w:val="-5"/>
                <w:sz w:val="19"/>
                <w:szCs w:val="19"/>
              </w:rPr>
              <w:t> </w:t>
            </w:r>
            <w:r w:rsidR="00624E24" w:rsidRPr="00AA5F7C">
              <w:rPr>
                <w:spacing w:val="-4"/>
                <w:sz w:val="19"/>
                <w:szCs w:val="19"/>
              </w:rPr>
              <w:t>119</w:t>
            </w:r>
            <w:r w:rsidRPr="00AA5F7C">
              <w:rPr>
                <w:spacing w:val="-4"/>
                <w:sz w:val="19"/>
                <w:szCs w:val="19"/>
              </w:rPr>
              <w:t>.</w:t>
            </w:r>
          </w:p>
        </w:tc>
      </w:tr>
      <w:tr w:rsidR="005110DD" w14:paraId="39652CA2"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78A3A7B1" w14:textId="5CB1D9B0" w:rsidR="005110DD" w:rsidRDefault="005110DD" w:rsidP="00F8305C">
            <w:pPr>
              <w:jc w:val="both"/>
              <w:rPr>
                <w:b/>
                <w:sz w:val="28"/>
              </w:rPr>
            </w:pPr>
            <w:r>
              <w:lastRenderedPageBreak/>
              <w:br w:type="page"/>
            </w:r>
            <w:r>
              <w:rPr>
                <w:b/>
                <w:sz w:val="28"/>
              </w:rPr>
              <w:t>B-III – Charakteristika studijního předmětu</w:t>
            </w:r>
          </w:p>
        </w:tc>
      </w:tr>
      <w:tr w:rsidR="005110DD" w14:paraId="635371DF"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796E1C17" w14:textId="77777777" w:rsidR="005110DD" w:rsidRDefault="005110DD" w:rsidP="00F8305C">
            <w:pPr>
              <w:jc w:val="both"/>
              <w:rPr>
                <w:b/>
              </w:rPr>
            </w:pPr>
            <w:bookmarkStart w:id="284" w:name="Algor_a_prog_I" w:colFirst="1" w:colLast="1"/>
            <w:r>
              <w:rPr>
                <w:b/>
              </w:rPr>
              <w:t>Název studijního předmětu</w:t>
            </w:r>
          </w:p>
        </w:tc>
        <w:tc>
          <w:tcPr>
            <w:tcW w:w="6420" w:type="dxa"/>
            <w:gridSpan w:val="11"/>
            <w:tcBorders>
              <w:top w:val="double" w:sz="4" w:space="0" w:color="auto"/>
            </w:tcBorders>
          </w:tcPr>
          <w:p w14:paraId="10388503" w14:textId="62731F7F" w:rsidR="005110DD" w:rsidRPr="00863752" w:rsidRDefault="00863752" w:rsidP="00F8305C">
            <w:pPr>
              <w:jc w:val="both"/>
              <w:rPr>
                <w:b/>
                <w:bCs/>
              </w:rPr>
            </w:pPr>
            <w:bookmarkStart w:id="285" w:name="Prům_algor_metr_a_prog_an_dat_I"/>
            <w:bookmarkEnd w:id="285"/>
            <w:r w:rsidRPr="006844E3">
              <w:rPr>
                <w:b/>
                <w:bCs/>
                <w:color w:val="000000"/>
              </w:rPr>
              <w:t xml:space="preserve">Průmyslová </w:t>
            </w:r>
            <w:r w:rsidRPr="00863752">
              <w:rPr>
                <w:b/>
                <w:bCs/>
                <w:color w:val="000000"/>
              </w:rPr>
              <w:t>a</w:t>
            </w:r>
            <w:r w:rsidRPr="006844E3">
              <w:rPr>
                <w:b/>
                <w:bCs/>
                <w:color w:val="000000"/>
              </w:rPr>
              <w:t>lgoritmizace, metrologie a programová analýza dat</w:t>
            </w:r>
            <w:r w:rsidRPr="00863752">
              <w:rPr>
                <w:b/>
                <w:bCs/>
                <w:color w:val="000000"/>
              </w:rPr>
              <w:t xml:space="preserve"> </w:t>
            </w:r>
            <w:r w:rsidRPr="007871F5">
              <w:rPr>
                <w:b/>
                <w:bCs/>
                <w:color w:val="000000"/>
              </w:rPr>
              <w:t>I</w:t>
            </w:r>
          </w:p>
        </w:tc>
      </w:tr>
      <w:bookmarkEnd w:id="284"/>
      <w:tr w:rsidR="005110DD" w14:paraId="34A2455B" w14:textId="77777777" w:rsidTr="001041BE">
        <w:trPr>
          <w:gridBefore w:val="1"/>
          <w:gridAfter w:val="1"/>
          <w:wBefore w:w="393" w:type="dxa"/>
          <w:wAfter w:w="101" w:type="dxa"/>
        </w:trPr>
        <w:tc>
          <w:tcPr>
            <w:tcW w:w="3435" w:type="dxa"/>
            <w:gridSpan w:val="4"/>
            <w:shd w:val="clear" w:color="auto" w:fill="F7CAAC"/>
          </w:tcPr>
          <w:p w14:paraId="1344512E" w14:textId="77777777" w:rsidR="005110DD" w:rsidRDefault="005110DD" w:rsidP="00F8305C">
            <w:pPr>
              <w:jc w:val="both"/>
              <w:rPr>
                <w:b/>
              </w:rPr>
            </w:pPr>
            <w:r>
              <w:rPr>
                <w:b/>
              </w:rPr>
              <w:t>Typ předmětu</w:t>
            </w:r>
          </w:p>
        </w:tc>
        <w:tc>
          <w:tcPr>
            <w:tcW w:w="3057" w:type="dxa"/>
            <w:gridSpan w:val="6"/>
          </w:tcPr>
          <w:p w14:paraId="3EEB0B08" w14:textId="7E45DB90" w:rsidR="005110DD" w:rsidRDefault="007871F5" w:rsidP="00F8305C">
            <w:pPr>
              <w:jc w:val="both"/>
            </w:pPr>
            <w:r>
              <w:t>p</w:t>
            </w:r>
            <w:r w:rsidR="005110DD">
              <w:t>ovinný</w:t>
            </w:r>
            <w:r>
              <w:t>, ZT</w:t>
            </w:r>
          </w:p>
        </w:tc>
        <w:tc>
          <w:tcPr>
            <w:tcW w:w="2695" w:type="dxa"/>
            <w:gridSpan w:val="4"/>
            <w:shd w:val="clear" w:color="auto" w:fill="F7CAAC"/>
          </w:tcPr>
          <w:p w14:paraId="5A130A05" w14:textId="77777777" w:rsidR="005110DD" w:rsidRDefault="005110DD" w:rsidP="00F8305C">
            <w:pPr>
              <w:jc w:val="both"/>
            </w:pPr>
            <w:r>
              <w:rPr>
                <w:b/>
              </w:rPr>
              <w:t>doporučený ročník / semestr</w:t>
            </w:r>
          </w:p>
        </w:tc>
        <w:tc>
          <w:tcPr>
            <w:tcW w:w="668" w:type="dxa"/>
          </w:tcPr>
          <w:p w14:paraId="27745309" w14:textId="77777777" w:rsidR="005110DD" w:rsidRDefault="005110DD" w:rsidP="00F8305C">
            <w:pPr>
              <w:jc w:val="both"/>
            </w:pPr>
            <w:r>
              <w:t>2/LS</w:t>
            </w:r>
          </w:p>
        </w:tc>
      </w:tr>
      <w:tr w:rsidR="005110DD" w14:paraId="1A666A35" w14:textId="77777777" w:rsidTr="001041BE">
        <w:trPr>
          <w:gridBefore w:val="1"/>
          <w:gridAfter w:val="1"/>
          <w:wBefore w:w="393" w:type="dxa"/>
          <w:wAfter w:w="101" w:type="dxa"/>
        </w:trPr>
        <w:tc>
          <w:tcPr>
            <w:tcW w:w="3435" w:type="dxa"/>
            <w:gridSpan w:val="4"/>
            <w:shd w:val="clear" w:color="auto" w:fill="F7CAAC"/>
          </w:tcPr>
          <w:p w14:paraId="504B79AB" w14:textId="77777777" w:rsidR="005110DD" w:rsidRDefault="005110DD" w:rsidP="00F8305C">
            <w:pPr>
              <w:jc w:val="both"/>
              <w:rPr>
                <w:b/>
              </w:rPr>
            </w:pPr>
            <w:r>
              <w:rPr>
                <w:b/>
              </w:rPr>
              <w:t>Rozsah studijního předmětu</w:t>
            </w:r>
          </w:p>
        </w:tc>
        <w:tc>
          <w:tcPr>
            <w:tcW w:w="1352" w:type="dxa"/>
            <w:gridSpan w:val="3"/>
          </w:tcPr>
          <w:p w14:paraId="7A876524" w14:textId="01736C4E" w:rsidR="005110DD" w:rsidRDefault="0077333E" w:rsidP="00F8305C">
            <w:pPr>
              <w:jc w:val="both"/>
            </w:pPr>
            <w:r>
              <w:t>1</w:t>
            </w:r>
            <w:r w:rsidR="00787B43" w:rsidRPr="00B74836">
              <w:t>0</w:t>
            </w:r>
            <w:r w:rsidR="005110DD" w:rsidRPr="00B74836">
              <w:t>p+</w:t>
            </w:r>
            <w:r w:rsidR="00787B43" w:rsidRPr="00B74836">
              <w:t>0</w:t>
            </w:r>
            <w:r w:rsidR="005110DD" w:rsidRPr="00B74836">
              <w:t>s+</w:t>
            </w:r>
            <w:r>
              <w:t>2</w:t>
            </w:r>
            <w:r w:rsidR="00787B43" w:rsidRPr="00B74836">
              <w:t>0</w:t>
            </w:r>
            <w:r w:rsidR="005110DD" w:rsidRPr="00B74836">
              <w:t>l</w:t>
            </w:r>
          </w:p>
        </w:tc>
        <w:tc>
          <w:tcPr>
            <w:tcW w:w="889" w:type="dxa"/>
            <w:shd w:val="clear" w:color="auto" w:fill="F7CAAC"/>
          </w:tcPr>
          <w:p w14:paraId="374015FB" w14:textId="77777777" w:rsidR="005110DD" w:rsidRDefault="005110DD" w:rsidP="00F8305C">
            <w:pPr>
              <w:jc w:val="both"/>
              <w:rPr>
                <w:b/>
              </w:rPr>
            </w:pPr>
            <w:r>
              <w:rPr>
                <w:b/>
              </w:rPr>
              <w:t xml:space="preserve">hod. </w:t>
            </w:r>
          </w:p>
        </w:tc>
        <w:tc>
          <w:tcPr>
            <w:tcW w:w="816" w:type="dxa"/>
            <w:gridSpan w:val="2"/>
          </w:tcPr>
          <w:p w14:paraId="30981A6C" w14:textId="7D1EE260" w:rsidR="005110DD" w:rsidRDefault="0077333E" w:rsidP="00F8305C">
            <w:pPr>
              <w:jc w:val="both"/>
            </w:pPr>
            <w:r>
              <w:t>3</w:t>
            </w:r>
            <w:r w:rsidR="00787B43">
              <w:t>0</w:t>
            </w:r>
          </w:p>
        </w:tc>
        <w:tc>
          <w:tcPr>
            <w:tcW w:w="1479" w:type="dxa"/>
            <w:gridSpan w:val="2"/>
            <w:shd w:val="clear" w:color="auto" w:fill="F7CAAC"/>
          </w:tcPr>
          <w:p w14:paraId="563A6BB6" w14:textId="77777777" w:rsidR="005110DD" w:rsidRDefault="005110DD" w:rsidP="00F8305C">
            <w:pPr>
              <w:jc w:val="both"/>
              <w:rPr>
                <w:b/>
              </w:rPr>
            </w:pPr>
            <w:r>
              <w:rPr>
                <w:b/>
              </w:rPr>
              <w:t>kreditů</w:t>
            </w:r>
          </w:p>
        </w:tc>
        <w:tc>
          <w:tcPr>
            <w:tcW w:w="1884" w:type="dxa"/>
            <w:gridSpan w:val="3"/>
          </w:tcPr>
          <w:p w14:paraId="1A431417" w14:textId="24DF6F84" w:rsidR="005110DD" w:rsidRDefault="0077333E" w:rsidP="00F8305C">
            <w:pPr>
              <w:jc w:val="both"/>
            </w:pPr>
            <w:r>
              <w:t>3</w:t>
            </w:r>
          </w:p>
        </w:tc>
      </w:tr>
      <w:tr w:rsidR="005110DD" w14:paraId="23E845C7" w14:textId="77777777" w:rsidTr="001041BE">
        <w:trPr>
          <w:gridBefore w:val="1"/>
          <w:gridAfter w:val="1"/>
          <w:wBefore w:w="393" w:type="dxa"/>
          <w:wAfter w:w="101" w:type="dxa"/>
        </w:trPr>
        <w:tc>
          <w:tcPr>
            <w:tcW w:w="3435" w:type="dxa"/>
            <w:gridSpan w:val="4"/>
            <w:shd w:val="clear" w:color="auto" w:fill="F7CAAC"/>
          </w:tcPr>
          <w:p w14:paraId="66054167" w14:textId="77777777" w:rsidR="005110DD" w:rsidRDefault="005110DD" w:rsidP="00F8305C">
            <w:pPr>
              <w:jc w:val="both"/>
              <w:rPr>
                <w:b/>
                <w:sz w:val="22"/>
              </w:rPr>
            </w:pPr>
            <w:r>
              <w:rPr>
                <w:b/>
              </w:rPr>
              <w:t>Prerekvizity, korekvizity, ekvivalence</w:t>
            </w:r>
          </w:p>
        </w:tc>
        <w:tc>
          <w:tcPr>
            <w:tcW w:w="6420" w:type="dxa"/>
            <w:gridSpan w:val="11"/>
          </w:tcPr>
          <w:p w14:paraId="72AAF790" w14:textId="77777777" w:rsidR="005110DD" w:rsidRDefault="005110DD" w:rsidP="00F8305C">
            <w:pPr>
              <w:jc w:val="both"/>
            </w:pPr>
          </w:p>
        </w:tc>
      </w:tr>
      <w:tr w:rsidR="005110DD" w14:paraId="08403F9E" w14:textId="77777777" w:rsidTr="001041BE">
        <w:trPr>
          <w:gridBefore w:val="1"/>
          <w:gridAfter w:val="1"/>
          <w:wBefore w:w="393" w:type="dxa"/>
          <w:wAfter w:w="101" w:type="dxa"/>
        </w:trPr>
        <w:tc>
          <w:tcPr>
            <w:tcW w:w="3435" w:type="dxa"/>
            <w:gridSpan w:val="4"/>
            <w:shd w:val="clear" w:color="auto" w:fill="F7CAAC"/>
          </w:tcPr>
          <w:p w14:paraId="20C99D84" w14:textId="77777777" w:rsidR="005110DD" w:rsidRPr="005A0406" w:rsidRDefault="005110DD" w:rsidP="00F8305C">
            <w:pPr>
              <w:jc w:val="both"/>
              <w:rPr>
                <w:b/>
              </w:rPr>
            </w:pPr>
            <w:r w:rsidRPr="005A0406">
              <w:rPr>
                <w:b/>
              </w:rPr>
              <w:t>Způsob ověření výsledků učení</w:t>
            </w:r>
          </w:p>
        </w:tc>
        <w:tc>
          <w:tcPr>
            <w:tcW w:w="3057" w:type="dxa"/>
            <w:gridSpan w:val="6"/>
            <w:tcBorders>
              <w:bottom w:val="single" w:sz="4" w:space="0" w:color="auto"/>
            </w:tcBorders>
          </w:tcPr>
          <w:p w14:paraId="71AC8999" w14:textId="77777777" w:rsidR="005110DD" w:rsidRDefault="005110DD" w:rsidP="00F8305C">
            <w:pPr>
              <w:jc w:val="both"/>
            </w:pPr>
            <w:r w:rsidRPr="0077333E">
              <w:t>zápočet, zkouška</w:t>
            </w:r>
          </w:p>
        </w:tc>
        <w:tc>
          <w:tcPr>
            <w:tcW w:w="1479" w:type="dxa"/>
            <w:gridSpan w:val="2"/>
            <w:tcBorders>
              <w:bottom w:val="single" w:sz="4" w:space="0" w:color="auto"/>
            </w:tcBorders>
            <w:shd w:val="clear" w:color="auto" w:fill="F7CAAC"/>
          </w:tcPr>
          <w:p w14:paraId="032798B7" w14:textId="77777777" w:rsidR="005110DD" w:rsidRDefault="005110DD" w:rsidP="00F8305C">
            <w:pPr>
              <w:jc w:val="both"/>
              <w:rPr>
                <w:b/>
              </w:rPr>
            </w:pPr>
            <w:r>
              <w:rPr>
                <w:b/>
              </w:rPr>
              <w:t>Forma výuky</w:t>
            </w:r>
          </w:p>
        </w:tc>
        <w:tc>
          <w:tcPr>
            <w:tcW w:w="1884" w:type="dxa"/>
            <w:gridSpan w:val="3"/>
            <w:tcBorders>
              <w:bottom w:val="single" w:sz="4" w:space="0" w:color="auto"/>
            </w:tcBorders>
          </w:tcPr>
          <w:p w14:paraId="211A47C6" w14:textId="50FFC306" w:rsidR="00094AFE" w:rsidRDefault="0077333E" w:rsidP="0077333E">
            <w:pPr>
              <w:jc w:val="both"/>
            </w:pPr>
            <w:r>
              <w:t>přednášky, laboratorní cvičení</w:t>
            </w:r>
          </w:p>
        </w:tc>
      </w:tr>
      <w:tr w:rsidR="005110DD" w14:paraId="5685D417" w14:textId="77777777" w:rsidTr="001041BE">
        <w:trPr>
          <w:gridBefore w:val="1"/>
          <w:gridAfter w:val="1"/>
          <w:wBefore w:w="393" w:type="dxa"/>
          <w:wAfter w:w="101" w:type="dxa"/>
        </w:trPr>
        <w:tc>
          <w:tcPr>
            <w:tcW w:w="3435" w:type="dxa"/>
            <w:gridSpan w:val="4"/>
            <w:shd w:val="clear" w:color="auto" w:fill="F7CAAC"/>
          </w:tcPr>
          <w:p w14:paraId="23D53BDC"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79251B71" w14:textId="41D50CDE" w:rsidR="001E6E80" w:rsidRDefault="001E6E80" w:rsidP="00804467">
            <w:pPr>
              <w:jc w:val="both"/>
            </w:pPr>
            <w:r>
              <w:t>Docházka: min. 80% aktivní účast na cvičeních.</w:t>
            </w:r>
          </w:p>
          <w:p w14:paraId="7D72BC96" w14:textId="77A11164" w:rsidR="00804467" w:rsidRPr="005110DD" w:rsidRDefault="00804467" w:rsidP="00804467">
            <w:pPr>
              <w:jc w:val="both"/>
              <w:rPr>
                <w:highlight w:val="yellow"/>
              </w:rPr>
            </w:pPr>
            <w:r w:rsidRPr="00A43AA7">
              <w:t>Zápočet:</w:t>
            </w:r>
            <w:r>
              <w:t xml:space="preserve"> vypracování zápočtového testu s minimální úspěšností 50 %. Vypracování prezentace k zadanému problému a její samostatný přednes v délce 20 min (hodnoceno 0 % – 100 %). Zápočet bude studentovi udělen v případě hodnocení 50 % a vyšší pro každou část (tj. test a prezentace) samostatně. </w:t>
            </w:r>
          </w:p>
          <w:p w14:paraId="37190948" w14:textId="6733D39F" w:rsidR="005110DD" w:rsidRDefault="00804467" w:rsidP="00804467">
            <w:pPr>
              <w:jc w:val="both"/>
            </w:pPr>
            <w:r w:rsidRPr="00A43AA7">
              <w:t>Zkouška:</w:t>
            </w:r>
            <w:r w:rsidRPr="00ED6C7C">
              <w:t xml:space="preserve"> při v</w:t>
            </w:r>
            <w:r w:rsidRPr="00A43AA7">
              <w:t>ypracování pět</w:t>
            </w:r>
            <w:r>
              <w:t>i</w:t>
            </w:r>
            <w:r w:rsidRPr="00A43AA7">
              <w:t xml:space="preserve"> zkouškových otázek (hodnoceno 0</w:t>
            </w:r>
            <w:r>
              <w:t xml:space="preserve"> </w:t>
            </w:r>
            <w:r w:rsidRPr="00A43AA7">
              <w:t xml:space="preserve">% </w:t>
            </w:r>
            <w:r>
              <w:t xml:space="preserve">– </w:t>
            </w:r>
            <w:r w:rsidRPr="00A43AA7">
              <w:t>100</w:t>
            </w:r>
            <w:r>
              <w:t xml:space="preserve"> </w:t>
            </w:r>
            <w:r w:rsidRPr="00A43AA7">
              <w:t>%)</w:t>
            </w:r>
            <w:r>
              <w:t xml:space="preserve"> d</w:t>
            </w:r>
            <w:r w:rsidRPr="00ED6C7C">
              <w:t xml:space="preserve">osáhnout </w:t>
            </w:r>
            <w:r>
              <w:t>hodnocení 50 % a více</w:t>
            </w:r>
            <w:r w:rsidR="0012625F">
              <w:t>.</w:t>
            </w:r>
            <w:r w:rsidRPr="00A43AA7">
              <w:t xml:space="preserve"> Vypracování skriptu (programu) a jeho dovedení do funkčnosti (bodováno </w:t>
            </w:r>
            <w:r>
              <w:t>0 % – 100 %</w:t>
            </w:r>
            <w:r w:rsidRPr="00A43AA7">
              <w:t>).</w:t>
            </w:r>
            <w:r>
              <w:t xml:space="preserve"> Hodnocení 50 % a více.</w:t>
            </w:r>
            <w:r w:rsidRPr="00A43AA7">
              <w:t xml:space="preserve"> Student složí zkoušku, dosáhne-li minimálně z každé části </w:t>
            </w:r>
            <w:r>
              <w:t>hodnocení</w:t>
            </w:r>
            <w:r w:rsidRPr="00A43AA7">
              <w:t xml:space="preserve"> </w:t>
            </w:r>
            <w:r w:rsidR="0012625F" w:rsidRPr="00A43AA7">
              <w:t>50</w:t>
            </w:r>
            <w:r w:rsidR="0012625F">
              <w:t xml:space="preserve"> </w:t>
            </w:r>
            <w:r w:rsidR="0012625F" w:rsidRPr="00A43AA7">
              <w:t>%</w:t>
            </w:r>
            <w:r w:rsidR="0012625F">
              <w:t xml:space="preserve"> </w:t>
            </w:r>
            <w:r w:rsidRPr="00A43AA7">
              <w:t>a více.</w:t>
            </w:r>
          </w:p>
        </w:tc>
      </w:tr>
      <w:tr w:rsidR="005110DD" w14:paraId="0AD39803"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67265463" w14:textId="77777777" w:rsidR="005110DD" w:rsidRDefault="005110DD" w:rsidP="00F8305C">
            <w:pPr>
              <w:jc w:val="both"/>
              <w:rPr>
                <w:b/>
              </w:rPr>
            </w:pPr>
            <w:r>
              <w:rPr>
                <w:b/>
              </w:rPr>
              <w:t>Garant předmětu</w:t>
            </w:r>
          </w:p>
        </w:tc>
        <w:tc>
          <w:tcPr>
            <w:tcW w:w="6420" w:type="dxa"/>
            <w:gridSpan w:val="11"/>
            <w:tcBorders>
              <w:top w:val="nil"/>
            </w:tcBorders>
          </w:tcPr>
          <w:p w14:paraId="44805898" w14:textId="0EAE671B" w:rsidR="005110DD" w:rsidRPr="006019B8" w:rsidRDefault="009556F6" w:rsidP="00F8305C">
            <w:pPr>
              <w:jc w:val="both"/>
            </w:pPr>
            <w:hyperlink w:anchor="Pata" w:history="1">
              <w:r w:rsidR="006019B8" w:rsidRPr="006019B8">
                <w:rPr>
                  <w:rStyle w:val="OdstavecseseznamemChar"/>
                  <w:rFonts w:ascii="Times New Roman" w:hAnsi="Times New Roman" w:cs="Times New Roman"/>
                  <w:sz w:val="20"/>
                  <w:szCs w:val="20"/>
                </w:rPr>
                <w:t>prof. Dr. Ing. Vladimír Pata</w:t>
              </w:r>
            </w:hyperlink>
          </w:p>
        </w:tc>
      </w:tr>
      <w:tr w:rsidR="005110DD" w14:paraId="09138E22"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727B67EE" w14:textId="77777777" w:rsidR="005110DD" w:rsidRDefault="005110DD" w:rsidP="00F8305C">
            <w:pPr>
              <w:jc w:val="both"/>
              <w:rPr>
                <w:b/>
              </w:rPr>
            </w:pPr>
            <w:r>
              <w:rPr>
                <w:b/>
              </w:rPr>
              <w:t>Zapojení garanta do výuky předmětu</w:t>
            </w:r>
          </w:p>
        </w:tc>
        <w:tc>
          <w:tcPr>
            <w:tcW w:w="6420" w:type="dxa"/>
            <w:gridSpan w:val="11"/>
            <w:tcBorders>
              <w:top w:val="nil"/>
            </w:tcBorders>
          </w:tcPr>
          <w:p w14:paraId="034F0230" w14:textId="57AB0CCC" w:rsidR="005110DD" w:rsidRDefault="006019B8" w:rsidP="00F8305C">
            <w:pPr>
              <w:jc w:val="both"/>
            </w:pPr>
            <w:r w:rsidRPr="006019B8">
              <w:t>100% p</w:t>
            </w:r>
          </w:p>
        </w:tc>
      </w:tr>
      <w:tr w:rsidR="005110DD" w14:paraId="6B401509" w14:textId="77777777" w:rsidTr="001041BE">
        <w:trPr>
          <w:gridBefore w:val="1"/>
          <w:gridAfter w:val="1"/>
          <w:wBefore w:w="393" w:type="dxa"/>
          <w:wAfter w:w="101" w:type="dxa"/>
        </w:trPr>
        <w:tc>
          <w:tcPr>
            <w:tcW w:w="3435" w:type="dxa"/>
            <w:gridSpan w:val="4"/>
            <w:shd w:val="clear" w:color="auto" w:fill="F7CAAC"/>
          </w:tcPr>
          <w:p w14:paraId="4E4065A7" w14:textId="77777777" w:rsidR="005110DD" w:rsidRDefault="005110DD" w:rsidP="00F8305C">
            <w:pPr>
              <w:jc w:val="both"/>
              <w:rPr>
                <w:b/>
              </w:rPr>
            </w:pPr>
            <w:r>
              <w:rPr>
                <w:b/>
              </w:rPr>
              <w:t>Vyučující</w:t>
            </w:r>
          </w:p>
        </w:tc>
        <w:tc>
          <w:tcPr>
            <w:tcW w:w="6420" w:type="dxa"/>
            <w:gridSpan w:val="11"/>
            <w:tcBorders>
              <w:bottom w:val="nil"/>
            </w:tcBorders>
          </w:tcPr>
          <w:p w14:paraId="17888417" w14:textId="77777777" w:rsidR="005110DD" w:rsidRDefault="005110DD" w:rsidP="00F8305C">
            <w:pPr>
              <w:jc w:val="both"/>
            </w:pPr>
          </w:p>
        </w:tc>
      </w:tr>
      <w:tr w:rsidR="005110DD" w14:paraId="3B8B9D43" w14:textId="77777777" w:rsidTr="001041BE">
        <w:trPr>
          <w:gridBefore w:val="1"/>
          <w:gridAfter w:val="1"/>
          <w:wBefore w:w="393" w:type="dxa"/>
          <w:wAfter w:w="101" w:type="dxa"/>
          <w:trHeight w:val="260"/>
        </w:trPr>
        <w:tc>
          <w:tcPr>
            <w:tcW w:w="9855" w:type="dxa"/>
            <w:gridSpan w:val="15"/>
            <w:tcBorders>
              <w:top w:val="nil"/>
            </w:tcBorders>
          </w:tcPr>
          <w:p w14:paraId="1473DA55" w14:textId="1AC67A94" w:rsidR="005110DD" w:rsidRPr="006019B8" w:rsidRDefault="009556F6" w:rsidP="00F8305C">
            <w:pPr>
              <w:spacing w:before="60" w:after="60"/>
              <w:jc w:val="both"/>
            </w:pPr>
            <w:hyperlink w:anchor="Pata" w:history="1">
              <w:r w:rsidR="006019B8" w:rsidRPr="006019B8">
                <w:rPr>
                  <w:rStyle w:val="OdstavecseseznamemChar"/>
                  <w:rFonts w:ascii="Times New Roman" w:hAnsi="Times New Roman" w:cs="Times New Roman"/>
                  <w:b/>
                  <w:bCs/>
                  <w:sz w:val="20"/>
                  <w:szCs w:val="20"/>
                </w:rPr>
                <w:t>prof. Dr. Ing. Vladimír Pata</w:t>
              </w:r>
            </w:hyperlink>
            <w:r w:rsidR="006019B8" w:rsidRPr="006019B8">
              <w:t xml:space="preserve"> (100% p)</w:t>
            </w:r>
          </w:p>
        </w:tc>
      </w:tr>
      <w:tr w:rsidR="005110DD" w14:paraId="4B7A31AA" w14:textId="77777777" w:rsidTr="001041BE">
        <w:trPr>
          <w:gridBefore w:val="1"/>
          <w:gridAfter w:val="1"/>
          <w:wBefore w:w="393" w:type="dxa"/>
          <w:wAfter w:w="101" w:type="dxa"/>
        </w:trPr>
        <w:tc>
          <w:tcPr>
            <w:tcW w:w="3435" w:type="dxa"/>
            <w:gridSpan w:val="4"/>
            <w:shd w:val="clear" w:color="auto" w:fill="F7CAAC"/>
          </w:tcPr>
          <w:p w14:paraId="761CD786"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4B8514C2" w14:textId="77777777" w:rsidR="005110DD" w:rsidRPr="005A0406" w:rsidRDefault="005110DD" w:rsidP="00F8305C">
            <w:pPr>
              <w:jc w:val="both"/>
            </w:pPr>
          </w:p>
        </w:tc>
      </w:tr>
      <w:tr w:rsidR="005110DD" w14:paraId="68D30D92" w14:textId="77777777" w:rsidTr="001041BE">
        <w:trPr>
          <w:gridBefore w:val="1"/>
          <w:gridAfter w:val="1"/>
          <w:wBefore w:w="393" w:type="dxa"/>
          <w:wAfter w:w="101" w:type="dxa"/>
          <w:trHeight w:val="997"/>
        </w:trPr>
        <w:tc>
          <w:tcPr>
            <w:tcW w:w="9855" w:type="dxa"/>
            <w:gridSpan w:val="15"/>
            <w:tcBorders>
              <w:top w:val="nil"/>
              <w:bottom w:val="single" w:sz="4" w:space="0" w:color="auto"/>
            </w:tcBorders>
          </w:tcPr>
          <w:p w14:paraId="29D022C5" w14:textId="1A51BCD9" w:rsidR="005110DD" w:rsidRDefault="00804467" w:rsidP="00F8305C">
            <w:pPr>
              <w:jc w:val="both"/>
              <w:rPr>
                <w:b/>
                <w:bCs/>
              </w:rPr>
            </w:pPr>
            <w:r w:rsidRPr="00A43AA7">
              <w:rPr>
                <w:color w:val="000000"/>
              </w:rPr>
              <w:t>Cílem předmětu je seznámit studenty s principy algoritmizace v průmyslových aplikacích, včetně optimalizace procesů a automatizace výrobních systémů.</w:t>
            </w:r>
            <w:r>
              <w:rPr>
                <w:color w:val="000000"/>
              </w:rPr>
              <w:t xml:space="preserve"> </w:t>
            </w:r>
            <w:r w:rsidRPr="00A43AA7">
              <w:rPr>
                <w:color w:val="000000"/>
              </w:rPr>
              <w:t>Studenti získají znalosti o metrologických postupech a jejich využití v technických oborech, zejména v kontextu přesného měření, kalibrace a hodnocení spolehlivosti dat.</w:t>
            </w:r>
            <w:r>
              <w:rPr>
                <w:color w:val="000000"/>
              </w:rPr>
              <w:t xml:space="preserve"> </w:t>
            </w:r>
            <w:r w:rsidRPr="00A43AA7">
              <w:rPr>
                <w:color w:val="000000"/>
              </w:rPr>
              <w:t>Důraz je kladen na programovou analýzu dat, kde se studenti naučí zpracovávat, vizualizovat a interpretovat naměřené hodnoty s využitím moderních programovacích nástrojů a analytických metod.</w:t>
            </w:r>
            <w:r>
              <w:rPr>
                <w:color w:val="000000"/>
              </w:rPr>
              <w:t xml:space="preserve"> </w:t>
            </w:r>
            <w:r w:rsidR="005110DD" w:rsidRPr="00351747">
              <w:rPr>
                <w:b/>
                <w:bCs/>
              </w:rPr>
              <w:t>Obsah předmětu tvoří tyto tematické celky:</w:t>
            </w:r>
          </w:p>
          <w:p w14:paraId="272CFD0F" w14:textId="2FC7B633" w:rsidR="00804467" w:rsidRPr="00804467" w:rsidRDefault="00804467" w:rsidP="00046563">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04467">
              <w:rPr>
                <w:rFonts w:ascii="Times New Roman" w:hAnsi="Times New Roman" w:cs="Times New Roman"/>
                <w:sz w:val="20"/>
                <w:szCs w:val="20"/>
                <w:lang w:eastAsia="cs-CZ"/>
              </w:rPr>
              <w:t>Úvod do průmyslové algoritmizace a umělé inteligence (AI) v metrologii.</w:t>
            </w:r>
            <w:r>
              <w:rPr>
                <w:rFonts w:ascii="Times New Roman" w:hAnsi="Times New Roman" w:cs="Times New Roman"/>
                <w:sz w:val="20"/>
                <w:szCs w:val="20"/>
                <w:lang w:eastAsia="cs-CZ"/>
              </w:rPr>
              <w:t xml:space="preserve"> </w:t>
            </w:r>
            <w:r w:rsidRPr="00804467">
              <w:rPr>
                <w:rFonts w:ascii="Times New Roman" w:hAnsi="Times New Roman" w:cs="Times New Roman"/>
                <w:sz w:val="20"/>
                <w:szCs w:val="20"/>
                <w:lang w:eastAsia="cs-CZ"/>
              </w:rPr>
              <w:t>Základy AI a její využití v průmyslové metrologii</w:t>
            </w:r>
            <w:r w:rsidR="00223DFC">
              <w:rPr>
                <w:rFonts w:ascii="Times New Roman" w:hAnsi="Times New Roman" w:cs="Times New Roman"/>
                <w:sz w:val="20"/>
                <w:szCs w:val="20"/>
                <w:lang w:eastAsia="cs-CZ"/>
              </w:rPr>
              <w:t>.</w:t>
            </w:r>
            <w:r w:rsidRPr="00804467">
              <w:rPr>
                <w:rFonts w:ascii="Times New Roman" w:hAnsi="Times New Roman" w:cs="Times New Roman"/>
                <w:sz w:val="20"/>
                <w:szCs w:val="20"/>
                <w:lang w:eastAsia="cs-CZ"/>
              </w:rPr>
              <w:t xml:space="preserve"> Algoritmizace měřicích procesů v průmyslové praxi</w:t>
            </w:r>
            <w:r w:rsidR="00223DFC">
              <w:rPr>
                <w:rFonts w:ascii="Times New Roman" w:hAnsi="Times New Roman" w:cs="Times New Roman"/>
                <w:sz w:val="20"/>
                <w:szCs w:val="20"/>
                <w:lang w:eastAsia="cs-CZ"/>
              </w:rPr>
              <w:t>.</w:t>
            </w:r>
            <w:r w:rsidRPr="00804467">
              <w:rPr>
                <w:rFonts w:ascii="Times New Roman" w:hAnsi="Times New Roman" w:cs="Times New Roman"/>
                <w:sz w:val="20"/>
                <w:szCs w:val="20"/>
                <w:lang w:eastAsia="cs-CZ"/>
              </w:rPr>
              <w:t xml:space="preserve"> Příklady AI v prediktivní údržbě a kontrole kvality</w:t>
            </w:r>
            <w:r w:rsidR="00223DFC">
              <w:rPr>
                <w:rFonts w:ascii="Times New Roman" w:hAnsi="Times New Roman" w:cs="Times New Roman"/>
                <w:sz w:val="20"/>
                <w:szCs w:val="20"/>
                <w:lang w:eastAsia="cs-CZ"/>
              </w:rPr>
              <w:t>.</w:t>
            </w:r>
          </w:p>
          <w:p w14:paraId="68576EB6" w14:textId="7EC8DA46" w:rsidR="00804467" w:rsidRPr="00804467" w:rsidRDefault="00804467" w:rsidP="003C17D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04467">
              <w:rPr>
                <w:rFonts w:ascii="Times New Roman" w:hAnsi="Times New Roman" w:cs="Times New Roman"/>
                <w:sz w:val="20"/>
                <w:szCs w:val="20"/>
                <w:lang w:eastAsia="cs-CZ"/>
              </w:rPr>
              <w:t>Efektivní řešení složitých výrobních a metrologických problémů.</w:t>
            </w:r>
            <w:r>
              <w:rPr>
                <w:rFonts w:ascii="Times New Roman" w:hAnsi="Times New Roman" w:cs="Times New Roman"/>
                <w:sz w:val="20"/>
                <w:szCs w:val="20"/>
                <w:lang w:eastAsia="cs-CZ"/>
              </w:rPr>
              <w:t xml:space="preserve"> </w:t>
            </w:r>
            <w:r w:rsidRPr="00804467">
              <w:rPr>
                <w:rFonts w:ascii="Times New Roman" w:hAnsi="Times New Roman" w:cs="Times New Roman"/>
                <w:sz w:val="20"/>
                <w:szCs w:val="20"/>
                <w:lang w:eastAsia="cs-CZ"/>
              </w:rPr>
              <w:t>Optimalizace měřicích procesů pomocí algoritmů</w:t>
            </w:r>
            <w:r w:rsidR="00223DFC">
              <w:rPr>
                <w:rFonts w:ascii="Times New Roman" w:hAnsi="Times New Roman" w:cs="Times New Roman"/>
                <w:sz w:val="20"/>
                <w:szCs w:val="20"/>
                <w:lang w:eastAsia="cs-CZ"/>
              </w:rPr>
              <w:t>.</w:t>
            </w:r>
            <w:r w:rsidRPr="00804467">
              <w:rPr>
                <w:rFonts w:ascii="Times New Roman" w:hAnsi="Times New Roman" w:cs="Times New Roman"/>
                <w:sz w:val="20"/>
                <w:szCs w:val="20"/>
                <w:lang w:eastAsia="cs-CZ"/>
              </w:rPr>
              <w:t xml:space="preserve"> Modelování a simulace výrobních procesů</w:t>
            </w:r>
            <w:r w:rsidR="00223DFC">
              <w:rPr>
                <w:rFonts w:ascii="Times New Roman" w:hAnsi="Times New Roman" w:cs="Times New Roman"/>
                <w:sz w:val="20"/>
                <w:szCs w:val="20"/>
                <w:lang w:eastAsia="cs-CZ"/>
              </w:rPr>
              <w:t>.</w:t>
            </w:r>
            <w:r w:rsidRPr="00804467">
              <w:rPr>
                <w:rFonts w:ascii="Times New Roman" w:hAnsi="Times New Roman" w:cs="Times New Roman"/>
                <w:sz w:val="20"/>
                <w:szCs w:val="20"/>
                <w:lang w:eastAsia="cs-CZ"/>
              </w:rPr>
              <w:t xml:space="preserve"> Identifikace a eliminace chyb v metrologických měřeních</w:t>
            </w:r>
            <w:r>
              <w:rPr>
                <w:rFonts w:ascii="Times New Roman" w:hAnsi="Times New Roman" w:cs="Times New Roman"/>
                <w:sz w:val="20"/>
                <w:szCs w:val="20"/>
                <w:lang w:eastAsia="cs-CZ"/>
              </w:rPr>
              <w:t>.</w:t>
            </w:r>
          </w:p>
          <w:p w14:paraId="78B8A3FB" w14:textId="62279F05" w:rsidR="00804467" w:rsidRPr="00804467" w:rsidRDefault="00804467" w:rsidP="004C46FE">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04467">
              <w:rPr>
                <w:rFonts w:ascii="Times New Roman" w:hAnsi="Times New Roman" w:cs="Times New Roman"/>
                <w:sz w:val="20"/>
                <w:szCs w:val="20"/>
                <w:lang w:eastAsia="cs-CZ"/>
              </w:rPr>
              <w:t>Analýza velkých datových souborů generovaných měřicími přístroji.</w:t>
            </w:r>
            <w:r>
              <w:rPr>
                <w:rFonts w:ascii="Times New Roman" w:hAnsi="Times New Roman" w:cs="Times New Roman"/>
                <w:sz w:val="20"/>
                <w:szCs w:val="20"/>
                <w:lang w:eastAsia="cs-CZ"/>
              </w:rPr>
              <w:t xml:space="preserve"> </w:t>
            </w:r>
            <w:r w:rsidRPr="00804467">
              <w:rPr>
                <w:rFonts w:ascii="Times New Roman" w:hAnsi="Times New Roman" w:cs="Times New Roman"/>
                <w:sz w:val="20"/>
                <w:szCs w:val="20"/>
                <w:lang w:eastAsia="cs-CZ"/>
              </w:rPr>
              <w:t>Metody sběru a zpracování velkých objemů dat</w:t>
            </w:r>
            <w:r w:rsidR="00223DFC">
              <w:rPr>
                <w:rFonts w:ascii="Times New Roman" w:hAnsi="Times New Roman" w:cs="Times New Roman"/>
                <w:sz w:val="20"/>
                <w:szCs w:val="20"/>
                <w:lang w:eastAsia="cs-CZ"/>
              </w:rPr>
              <w:t>.</w:t>
            </w:r>
            <w:r w:rsidRPr="00804467">
              <w:rPr>
                <w:rFonts w:ascii="Times New Roman" w:hAnsi="Times New Roman" w:cs="Times New Roman"/>
                <w:sz w:val="20"/>
                <w:szCs w:val="20"/>
                <w:lang w:eastAsia="cs-CZ"/>
              </w:rPr>
              <w:t xml:space="preserve"> Nástroje a techniky analýzy big data v</w:t>
            </w:r>
            <w:r w:rsidR="00223DFC">
              <w:rPr>
                <w:rFonts w:ascii="Times New Roman" w:hAnsi="Times New Roman" w:cs="Times New Roman"/>
                <w:sz w:val="20"/>
                <w:szCs w:val="20"/>
                <w:lang w:eastAsia="cs-CZ"/>
              </w:rPr>
              <w:t> </w:t>
            </w:r>
            <w:r w:rsidRPr="00804467">
              <w:rPr>
                <w:rFonts w:ascii="Times New Roman" w:hAnsi="Times New Roman" w:cs="Times New Roman"/>
                <w:sz w:val="20"/>
                <w:szCs w:val="20"/>
                <w:lang w:eastAsia="cs-CZ"/>
              </w:rPr>
              <w:t>metrologii</w:t>
            </w:r>
            <w:r w:rsidR="00223DFC">
              <w:rPr>
                <w:rFonts w:ascii="Times New Roman" w:hAnsi="Times New Roman" w:cs="Times New Roman"/>
                <w:sz w:val="20"/>
                <w:szCs w:val="20"/>
                <w:lang w:eastAsia="cs-CZ"/>
              </w:rPr>
              <w:t>.</w:t>
            </w:r>
            <w:r w:rsidRPr="00804467">
              <w:rPr>
                <w:rFonts w:ascii="Times New Roman" w:hAnsi="Times New Roman" w:cs="Times New Roman"/>
                <w:sz w:val="20"/>
                <w:szCs w:val="20"/>
                <w:lang w:eastAsia="cs-CZ"/>
              </w:rPr>
              <w:t xml:space="preserve"> Aplikace statistických a AI metod pro detekci anomálií</w:t>
            </w:r>
            <w:r>
              <w:rPr>
                <w:rFonts w:ascii="Times New Roman" w:hAnsi="Times New Roman" w:cs="Times New Roman"/>
                <w:sz w:val="20"/>
                <w:szCs w:val="20"/>
                <w:lang w:eastAsia="cs-CZ"/>
              </w:rPr>
              <w:t>.</w:t>
            </w:r>
          </w:p>
          <w:p w14:paraId="37A29A20" w14:textId="775B8208" w:rsidR="00804467" w:rsidRPr="00804467" w:rsidRDefault="00804467" w:rsidP="000C509A">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04467">
              <w:rPr>
                <w:rFonts w:ascii="Times New Roman" w:hAnsi="Times New Roman" w:cs="Times New Roman"/>
                <w:sz w:val="20"/>
                <w:szCs w:val="20"/>
                <w:lang w:eastAsia="cs-CZ"/>
              </w:rPr>
              <w:t>Skriptování pro metrologické přístroje.</w:t>
            </w:r>
            <w:r>
              <w:rPr>
                <w:rFonts w:ascii="Times New Roman" w:hAnsi="Times New Roman" w:cs="Times New Roman"/>
                <w:sz w:val="20"/>
                <w:szCs w:val="20"/>
                <w:lang w:eastAsia="cs-CZ"/>
              </w:rPr>
              <w:t xml:space="preserve"> </w:t>
            </w:r>
            <w:r w:rsidRPr="00804467">
              <w:rPr>
                <w:rFonts w:ascii="Times New Roman" w:hAnsi="Times New Roman" w:cs="Times New Roman"/>
                <w:sz w:val="20"/>
                <w:szCs w:val="20"/>
                <w:lang w:eastAsia="cs-CZ"/>
              </w:rPr>
              <w:t>Možnosti automatizace měření pomocí skriptů</w:t>
            </w:r>
            <w:r w:rsidR="00223DFC">
              <w:rPr>
                <w:rFonts w:ascii="Times New Roman" w:hAnsi="Times New Roman" w:cs="Times New Roman"/>
                <w:sz w:val="20"/>
                <w:szCs w:val="20"/>
                <w:lang w:eastAsia="cs-CZ"/>
              </w:rPr>
              <w:t>.</w:t>
            </w:r>
            <w:r w:rsidRPr="00804467">
              <w:rPr>
                <w:rFonts w:ascii="Times New Roman" w:hAnsi="Times New Roman" w:cs="Times New Roman"/>
                <w:sz w:val="20"/>
                <w:szCs w:val="20"/>
                <w:lang w:eastAsia="cs-CZ"/>
              </w:rPr>
              <w:t xml:space="preserve"> Komunikace s měřicími přístroji (SCPI, MODBUS, OPC UA)</w:t>
            </w:r>
            <w:r w:rsidR="00223DFC">
              <w:rPr>
                <w:rFonts w:ascii="Times New Roman" w:hAnsi="Times New Roman" w:cs="Times New Roman"/>
                <w:sz w:val="20"/>
                <w:szCs w:val="20"/>
                <w:lang w:eastAsia="cs-CZ"/>
              </w:rPr>
              <w:t>.</w:t>
            </w:r>
            <w:r w:rsidRPr="00804467">
              <w:rPr>
                <w:rFonts w:ascii="Times New Roman" w:hAnsi="Times New Roman" w:cs="Times New Roman"/>
                <w:sz w:val="20"/>
                <w:szCs w:val="20"/>
                <w:lang w:eastAsia="cs-CZ"/>
              </w:rPr>
              <w:t xml:space="preserve"> Příklady skriptů pro řízení experimentů a kalibrací</w:t>
            </w:r>
            <w:r>
              <w:rPr>
                <w:rFonts w:ascii="Times New Roman" w:hAnsi="Times New Roman" w:cs="Times New Roman"/>
                <w:sz w:val="20"/>
                <w:szCs w:val="20"/>
                <w:lang w:eastAsia="cs-CZ"/>
              </w:rPr>
              <w:t>.</w:t>
            </w:r>
          </w:p>
          <w:p w14:paraId="2CDBBF01" w14:textId="1737BF61" w:rsidR="00804467" w:rsidRPr="00804467" w:rsidRDefault="00804467" w:rsidP="0097174C">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04467">
              <w:rPr>
                <w:rFonts w:ascii="Times New Roman" w:hAnsi="Times New Roman" w:cs="Times New Roman"/>
                <w:sz w:val="20"/>
                <w:szCs w:val="20"/>
                <w:lang w:eastAsia="cs-CZ"/>
              </w:rPr>
              <w:t>Tvorba programů v jazyku Python pro datovou analýzu a metrologii.</w:t>
            </w:r>
            <w:r>
              <w:rPr>
                <w:rFonts w:ascii="Times New Roman" w:hAnsi="Times New Roman" w:cs="Times New Roman"/>
                <w:sz w:val="20"/>
                <w:szCs w:val="20"/>
                <w:lang w:eastAsia="cs-CZ"/>
              </w:rPr>
              <w:t xml:space="preserve"> </w:t>
            </w:r>
            <w:r w:rsidRPr="00804467">
              <w:rPr>
                <w:rFonts w:ascii="Times New Roman" w:hAnsi="Times New Roman" w:cs="Times New Roman"/>
                <w:sz w:val="20"/>
                <w:szCs w:val="20"/>
                <w:lang w:eastAsia="cs-CZ"/>
              </w:rPr>
              <w:t>Základy programování v Pythonu pro metrologii</w:t>
            </w:r>
            <w:r w:rsidR="00223DFC">
              <w:rPr>
                <w:rFonts w:ascii="Times New Roman" w:hAnsi="Times New Roman" w:cs="Times New Roman"/>
                <w:sz w:val="20"/>
                <w:szCs w:val="20"/>
                <w:lang w:eastAsia="cs-CZ"/>
              </w:rPr>
              <w:t>.</w:t>
            </w:r>
            <w:r w:rsidRPr="00804467">
              <w:rPr>
                <w:rFonts w:ascii="Times New Roman" w:hAnsi="Times New Roman" w:cs="Times New Roman"/>
                <w:sz w:val="20"/>
                <w:szCs w:val="20"/>
                <w:lang w:eastAsia="cs-CZ"/>
              </w:rPr>
              <w:t xml:space="preserve"> Knihovny pro práci s daty: NumPy, Pandas, Matplotlib</w:t>
            </w:r>
            <w:r w:rsidR="00223DFC">
              <w:rPr>
                <w:rFonts w:ascii="Times New Roman" w:hAnsi="Times New Roman" w:cs="Times New Roman"/>
                <w:sz w:val="20"/>
                <w:szCs w:val="20"/>
                <w:lang w:eastAsia="cs-CZ"/>
              </w:rPr>
              <w:t>.</w:t>
            </w:r>
            <w:r w:rsidR="005C02A9">
              <w:rPr>
                <w:rFonts w:ascii="Times New Roman" w:hAnsi="Times New Roman" w:cs="Times New Roman"/>
                <w:sz w:val="20"/>
                <w:szCs w:val="20"/>
                <w:lang w:eastAsia="cs-CZ"/>
              </w:rPr>
              <w:t xml:space="preserve"> </w:t>
            </w:r>
            <w:r w:rsidRPr="00804467">
              <w:rPr>
                <w:rFonts w:ascii="Times New Roman" w:hAnsi="Times New Roman" w:cs="Times New Roman"/>
                <w:sz w:val="20"/>
                <w:szCs w:val="20"/>
                <w:lang w:eastAsia="cs-CZ"/>
              </w:rPr>
              <w:t>Automatizované vyhodnocování měření a tvorba reportů</w:t>
            </w:r>
            <w:r>
              <w:rPr>
                <w:rFonts w:ascii="Times New Roman" w:hAnsi="Times New Roman" w:cs="Times New Roman"/>
                <w:sz w:val="20"/>
                <w:szCs w:val="20"/>
                <w:lang w:eastAsia="cs-CZ"/>
              </w:rPr>
              <w:t>.</w:t>
            </w:r>
          </w:p>
          <w:p w14:paraId="4D858B2C" w14:textId="4FF96DC9" w:rsidR="00804467" w:rsidRPr="00804467" w:rsidRDefault="00804467" w:rsidP="00F312E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04467">
              <w:rPr>
                <w:rFonts w:ascii="Times New Roman" w:hAnsi="Times New Roman" w:cs="Times New Roman"/>
                <w:sz w:val="20"/>
                <w:szCs w:val="20"/>
                <w:lang w:eastAsia="cs-CZ"/>
              </w:rPr>
              <w:t>Metodika zpracování textů v metrologii a průmyslových aplikacích.</w:t>
            </w:r>
            <w:r>
              <w:rPr>
                <w:rFonts w:ascii="Times New Roman" w:hAnsi="Times New Roman" w:cs="Times New Roman"/>
                <w:sz w:val="20"/>
                <w:szCs w:val="20"/>
                <w:lang w:eastAsia="cs-CZ"/>
              </w:rPr>
              <w:t xml:space="preserve"> </w:t>
            </w:r>
            <w:r w:rsidRPr="00804467">
              <w:rPr>
                <w:rFonts w:ascii="Times New Roman" w:hAnsi="Times New Roman" w:cs="Times New Roman"/>
                <w:sz w:val="20"/>
                <w:szCs w:val="20"/>
                <w:lang w:eastAsia="cs-CZ"/>
              </w:rPr>
              <w:t>Textová analýza v technické dokumentaci a měřicích protokolech</w:t>
            </w:r>
            <w:r w:rsidR="005C02A9">
              <w:rPr>
                <w:rFonts w:ascii="Times New Roman" w:hAnsi="Times New Roman" w:cs="Times New Roman"/>
                <w:sz w:val="20"/>
                <w:szCs w:val="20"/>
                <w:lang w:eastAsia="cs-CZ"/>
              </w:rPr>
              <w:t>.</w:t>
            </w:r>
            <w:r w:rsidRPr="00804467">
              <w:rPr>
                <w:rFonts w:ascii="Times New Roman" w:hAnsi="Times New Roman" w:cs="Times New Roman"/>
                <w:sz w:val="20"/>
                <w:szCs w:val="20"/>
                <w:lang w:eastAsia="cs-CZ"/>
              </w:rPr>
              <w:t xml:space="preserve"> Extrakce informací a jejich automatizované zpracování</w:t>
            </w:r>
            <w:r w:rsidR="005C02A9">
              <w:rPr>
                <w:rFonts w:ascii="Times New Roman" w:hAnsi="Times New Roman" w:cs="Times New Roman"/>
                <w:sz w:val="20"/>
                <w:szCs w:val="20"/>
                <w:lang w:eastAsia="cs-CZ"/>
              </w:rPr>
              <w:t>.</w:t>
            </w:r>
            <w:r w:rsidRPr="00804467">
              <w:rPr>
                <w:rFonts w:ascii="Times New Roman" w:hAnsi="Times New Roman" w:cs="Times New Roman"/>
                <w:sz w:val="20"/>
                <w:szCs w:val="20"/>
                <w:lang w:eastAsia="cs-CZ"/>
              </w:rPr>
              <w:t xml:space="preserve"> Generování technických zpráv a dokumentace z měřicích dat</w:t>
            </w:r>
            <w:r>
              <w:rPr>
                <w:rFonts w:ascii="Times New Roman" w:hAnsi="Times New Roman" w:cs="Times New Roman"/>
                <w:sz w:val="20"/>
                <w:szCs w:val="20"/>
                <w:lang w:eastAsia="cs-CZ"/>
              </w:rPr>
              <w:t>.</w:t>
            </w:r>
          </w:p>
          <w:p w14:paraId="7F84146C" w14:textId="012BCCCE" w:rsidR="00804467" w:rsidRPr="00804467" w:rsidRDefault="00804467" w:rsidP="005E2ED1">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04467">
              <w:rPr>
                <w:rFonts w:ascii="Times New Roman" w:hAnsi="Times New Roman" w:cs="Times New Roman"/>
                <w:sz w:val="20"/>
                <w:szCs w:val="20"/>
                <w:lang w:eastAsia="cs-CZ"/>
              </w:rPr>
              <w:t>Práce se slovníky a seznamy v datové analýze a metrologii.</w:t>
            </w:r>
            <w:r>
              <w:rPr>
                <w:rFonts w:ascii="Times New Roman" w:hAnsi="Times New Roman" w:cs="Times New Roman"/>
                <w:sz w:val="20"/>
                <w:szCs w:val="20"/>
                <w:lang w:eastAsia="cs-CZ"/>
              </w:rPr>
              <w:t xml:space="preserve"> </w:t>
            </w:r>
            <w:r w:rsidRPr="00804467">
              <w:rPr>
                <w:rFonts w:ascii="Times New Roman" w:hAnsi="Times New Roman" w:cs="Times New Roman"/>
                <w:sz w:val="20"/>
                <w:szCs w:val="20"/>
                <w:lang w:eastAsia="cs-CZ"/>
              </w:rPr>
              <w:t>Efektivní využití datových struktur v</w:t>
            </w:r>
            <w:r w:rsidR="005C02A9">
              <w:rPr>
                <w:rFonts w:ascii="Times New Roman" w:hAnsi="Times New Roman" w:cs="Times New Roman"/>
                <w:sz w:val="20"/>
                <w:szCs w:val="20"/>
                <w:lang w:eastAsia="cs-CZ"/>
              </w:rPr>
              <w:t> </w:t>
            </w:r>
            <w:r w:rsidRPr="00804467">
              <w:rPr>
                <w:rFonts w:ascii="Times New Roman" w:hAnsi="Times New Roman" w:cs="Times New Roman"/>
                <w:sz w:val="20"/>
                <w:szCs w:val="20"/>
                <w:lang w:eastAsia="cs-CZ"/>
              </w:rPr>
              <w:t>Pythonu</w:t>
            </w:r>
            <w:r w:rsidR="005C02A9">
              <w:rPr>
                <w:rFonts w:ascii="Times New Roman" w:hAnsi="Times New Roman" w:cs="Times New Roman"/>
                <w:sz w:val="20"/>
                <w:szCs w:val="20"/>
                <w:lang w:eastAsia="cs-CZ"/>
              </w:rPr>
              <w:t>.</w:t>
            </w:r>
            <w:r w:rsidRPr="00804467">
              <w:rPr>
                <w:rFonts w:ascii="Times New Roman" w:hAnsi="Times New Roman" w:cs="Times New Roman"/>
                <w:sz w:val="20"/>
                <w:szCs w:val="20"/>
                <w:lang w:eastAsia="cs-CZ"/>
              </w:rPr>
              <w:t xml:space="preserve"> Manipulace s měřicími daty pomocí slovníků a seznamů</w:t>
            </w:r>
            <w:r w:rsidR="005C02A9">
              <w:rPr>
                <w:rFonts w:ascii="Times New Roman" w:hAnsi="Times New Roman" w:cs="Times New Roman"/>
                <w:sz w:val="20"/>
                <w:szCs w:val="20"/>
                <w:lang w:eastAsia="cs-CZ"/>
              </w:rPr>
              <w:t>.</w:t>
            </w:r>
            <w:r w:rsidRPr="00804467">
              <w:rPr>
                <w:rFonts w:ascii="Times New Roman" w:hAnsi="Times New Roman" w:cs="Times New Roman"/>
                <w:sz w:val="20"/>
                <w:szCs w:val="20"/>
                <w:lang w:eastAsia="cs-CZ"/>
              </w:rPr>
              <w:t xml:space="preserve"> Použití regulárních výrazů pro filtrování metrologických záznamů</w:t>
            </w:r>
            <w:r>
              <w:rPr>
                <w:rFonts w:ascii="Times New Roman" w:hAnsi="Times New Roman" w:cs="Times New Roman"/>
                <w:sz w:val="20"/>
                <w:szCs w:val="20"/>
                <w:lang w:eastAsia="cs-CZ"/>
              </w:rPr>
              <w:t>.</w:t>
            </w:r>
          </w:p>
          <w:p w14:paraId="57C49A73" w14:textId="4B23FE2B" w:rsidR="00804467" w:rsidRPr="00804467" w:rsidRDefault="00804467" w:rsidP="00876845">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04467">
              <w:rPr>
                <w:rFonts w:ascii="Times New Roman" w:hAnsi="Times New Roman" w:cs="Times New Roman"/>
                <w:sz w:val="20"/>
                <w:szCs w:val="20"/>
                <w:lang w:eastAsia="cs-CZ"/>
              </w:rPr>
              <w:t>Možnosti automatizace tvorby skriptů a programů.</w:t>
            </w:r>
            <w:r>
              <w:rPr>
                <w:rFonts w:ascii="Times New Roman" w:hAnsi="Times New Roman" w:cs="Times New Roman"/>
                <w:sz w:val="20"/>
                <w:szCs w:val="20"/>
                <w:lang w:eastAsia="cs-CZ"/>
              </w:rPr>
              <w:t xml:space="preserve"> </w:t>
            </w:r>
            <w:r w:rsidRPr="00804467">
              <w:rPr>
                <w:rFonts w:ascii="Times New Roman" w:hAnsi="Times New Roman" w:cs="Times New Roman"/>
                <w:sz w:val="20"/>
                <w:szCs w:val="20"/>
                <w:lang w:eastAsia="cs-CZ"/>
              </w:rPr>
              <w:t>Generování kódu pomocí AI a automatizace opakujících se úloh</w:t>
            </w:r>
            <w:r w:rsidR="005C02A9">
              <w:rPr>
                <w:rFonts w:ascii="Times New Roman" w:hAnsi="Times New Roman" w:cs="Times New Roman"/>
                <w:sz w:val="20"/>
                <w:szCs w:val="20"/>
                <w:lang w:eastAsia="cs-CZ"/>
              </w:rPr>
              <w:t>.</w:t>
            </w:r>
            <w:r w:rsidRPr="00804467">
              <w:rPr>
                <w:rFonts w:ascii="Times New Roman" w:hAnsi="Times New Roman" w:cs="Times New Roman"/>
                <w:sz w:val="20"/>
                <w:szCs w:val="20"/>
                <w:lang w:eastAsia="cs-CZ"/>
              </w:rPr>
              <w:t xml:space="preserve"> Nástroje pro tvorbu skriptů: Jupyter Notebook, PyCharm, VS Code</w:t>
            </w:r>
            <w:r w:rsidR="005C02A9">
              <w:rPr>
                <w:rFonts w:ascii="Times New Roman" w:hAnsi="Times New Roman" w:cs="Times New Roman"/>
                <w:sz w:val="20"/>
                <w:szCs w:val="20"/>
                <w:lang w:eastAsia="cs-CZ"/>
              </w:rPr>
              <w:t>.</w:t>
            </w:r>
            <w:r w:rsidRPr="00804467">
              <w:rPr>
                <w:rFonts w:ascii="Times New Roman" w:hAnsi="Times New Roman" w:cs="Times New Roman"/>
                <w:sz w:val="20"/>
                <w:szCs w:val="20"/>
                <w:lang w:eastAsia="cs-CZ"/>
              </w:rPr>
              <w:t xml:space="preserve"> Automatizované testování a ladění metrologických programů</w:t>
            </w:r>
            <w:r>
              <w:rPr>
                <w:rFonts w:ascii="Times New Roman" w:hAnsi="Times New Roman" w:cs="Times New Roman"/>
                <w:sz w:val="20"/>
                <w:szCs w:val="20"/>
                <w:lang w:eastAsia="cs-CZ"/>
              </w:rPr>
              <w:t>.</w:t>
            </w:r>
          </w:p>
          <w:p w14:paraId="635E51A0" w14:textId="1945601B" w:rsidR="00804467" w:rsidRPr="00804467" w:rsidRDefault="00804467" w:rsidP="001E0F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04467">
              <w:rPr>
                <w:rFonts w:ascii="Times New Roman" w:hAnsi="Times New Roman" w:cs="Times New Roman"/>
                <w:sz w:val="20"/>
                <w:szCs w:val="20"/>
                <w:lang w:eastAsia="cs-CZ"/>
              </w:rPr>
              <w:t>Objektově orientované programování (OOP) a jeho využití v metrologických programech.</w:t>
            </w:r>
            <w:r>
              <w:rPr>
                <w:rFonts w:ascii="Times New Roman" w:hAnsi="Times New Roman" w:cs="Times New Roman"/>
                <w:sz w:val="20"/>
                <w:szCs w:val="20"/>
                <w:lang w:eastAsia="cs-CZ"/>
              </w:rPr>
              <w:t xml:space="preserve"> </w:t>
            </w:r>
            <w:r w:rsidRPr="00804467">
              <w:rPr>
                <w:rFonts w:ascii="Times New Roman" w:hAnsi="Times New Roman" w:cs="Times New Roman"/>
                <w:sz w:val="20"/>
                <w:szCs w:val="20"/>
                <w:lang w:eastAsia="cs-CZ"/>
              </w:rPr>
              <w:t>Základy OOP a jeho výhody v měřicích aplikacích</w:t>
            </w:r>
            <w:r w:rsidR="005C02A9">
              <w:rPr>
                <w:rFonts w:ascii="Times New Roman" w:hAnsi="Times New Roman" w:cs="Times New Roman"/>
                <w:sz w:val="20"/>
                <w:szCs w:val="20"/>
                <w:lang w:eastAsia="cs-CZ"/>
              </w:rPr>
              <w:t>.</w:t>
            </w:r>
            <w:r w:rsidRPr="00804467">
              <w:rPr>
                <w:rFonts w:ascii="Times New Roman" w:hAnsi="Times New Roman" w:cs="Times New Roman"/>
                <w:sz w:val="20"/>
                <w:szCs w:val="20"/>
                <w:lang w:eastAsia="cs-CZ"/>
              </w:rPr>
              <w:t xml:space="preserve"> Tvorba metrologických tříd a objektů pro správu měření</w:t>
            </w:r>
            <w:r w:rsidR="005C02A9">
              <w:rPr>
                <w:rFonts w:ascii="Times New Roman" w:hAnsi="Times New Roman" w:cs="Times New Roman"/>
                <w:sz w:val="20"/>
                <w:szCs w:val="20"/>
                <w:lang w:eastAsia="cs-CZ"/>
              </w:rPr>
              <w:t>.</w:t>
            </w:r>
            <w:r w:rsidRPr="00804467">
              <w:rPr>
                <w:rFonts w:ascii="Times New Roman" w:hAnsi="Times New Roman" w:cs="Times New Roman"/>
                <w:sz w:val="20"/>
                <w:szCs w:val="20"/>
                <w:lang w:eastAsia="cs-CZ"/>
              </w:rPr>
              <w:t xml:space="preserve"> Použití dědičnosti a polymorfismu v analytických programech</w:t>
            </w:r>
            <w:r>
              <w:rPr>
                <w:rFonts w:ascii="Times New Roman" w:hAnsi="Times New Roman" w:cs="Times New Roman"/>
                <w:sz w:val="20"/>
                <w:szCs w:val="20"/>
                <w:lang w:eastAsia="cs-CZ"/>
              </w:rPr>
              <w:t>.</w:t>
            </w:r>
          </w:p>
          <w:p w14:paraId="35268695" w14:textId="4E92CB03" w:rsidR="00804467" w:rsidRPr="00804467" w:rsidRDefault="00804467" w:rsidP="00804467">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04467">
              <w:rPr>
                <w:rFonts w:ascii="Times New Roman" w:hAnsi="Times New Roman" w:cs="Times New Roman"/>
                <w:sz w:val="20"/>
                <w:szCs w:val="20"/>
                <w:lang w:eastAsia="cs-CZ"/>
              </w:rPr>
              <w:t>Implementace metrologických a analytických řešení v průmyslové praxi. Případové studie reálných metrologických aplikací</w:t>
            </w:r>
            <w:r w:rsidR="005C02A9">
              <w:rPr>
                <w:rFonts w:ascii="Times New Roman" w:hAnsi="Times New Roman" w:cs="Times New Roman"/>
                <w:sz w:val="20"/>
                <w:szCs w:val="20"/>
                <w:lang w:eastAsia="cs-CZ"/>
              </w:rPr>
              <w:t>.</w:t>
            </w:r>
            <w:r w:rsidRPr="00804467">
              <w:rPr>
                <w:rFonts w:ascii="Times New Roman" w:hAnsi="Times New Roman" w:cs="Times New Roman"/>
                <w:sz w:val="20"/>
                <w:szCs w:val="20"/>
                <w:lang w:eastAsia="cs-CZ"/>
              </w:rPr>
              <w:t xml:space="preserve"> Integrace programů s měřicími přístroji a databázemi</w:t>
            </w:r>
            <w:r w:rsidR="005C02A9">
              <w:rPr>
                <w:rFonts w:ascii="Times New Roman" w:hAnsi="Times New Roman" w:cs="Times New Roman"/>
                <w:sz w:val="20"/>
                <w:szCs w:val="20"/>
                <w:lang w:eastAsia="cs-CZ"/>
              </w:rPr>
              <w:t>.</w:t>
            </w:r>
            <w:r w:rsidRPr="00804467">
              <w:rPr>
                <w:rFonts w:ascii="Times New Roman" w:hAnsi="Times New Roman" w:cs="Times New Roman"/>
                <w:sz w:val="20"/>
                <w:szCs w:val="20"/>
                <w:lang w:eastAsia="cs-CZ"/>
              </w:rPr>
              <w:t xml:space="preserve"> Budoucí trendy v automatizaci metrologie a AI</w:t>
            </w:r>
            <w:r>
              <w:rPr>
                <w:rFonts w:ascii="Times New Roman" w:hAnsi="Times New Roman" w:cs="Times New Roman"/>
                <w:sz w:val="20"/>
                <w:szCs w:val="20"/>
                <w:lang w:eastAsia="cs-CZ"/>
              </w:rPr>
              <w:t>.</w:t>
            </w:r>
          </w:p>
          <w:p w14:paraId="1F8E12F0" w14:textId="77777777" w:rsidR="005110DD" w:rsidRDefault="005110DD" w:rsidP="00F8305C">
            <w:pPr>
              <w:jc w:val="both"/>
              <w:rPr>
                <w:b/>
                <w:bCs/>
              </w:rPr>
            </w:pPr>
          </w:p>
          <w:p w14:paraId="28794BBE"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505B8799" w14:textId="77777777" w:rsidR="005110DD" w:rsidRPr="000C69A4"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3E4E8217" w14:textId="0DE02C6E" w:rsidR="00804467" w:rsidRPr="00804467" w:rsidRDefault="00804467" w:rsidP="00804467">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a</w:t>
            </w:r>
            <w:r w:rsidRPr="00804467">
              <w:rPr>
                <w:rFonts w:ascii="Times New Roman" w:hAnsi="Times New Roman" w:cs="Times New Roman"/>
                <w:sz w:val="20"/>
                <w:szCs w:val="20"/>
                <w:lang w:eastAsia="cs-CZ"/>
              </w:rPr>
              <w:t xml:space="preserve">lgoritmizace a umělá inteligence (AI) v průmyslové metrologii </w:t>
            </w:r>
          </w:p>
          <w:p w14:paraId="64E186A4" w14:textId="01A38B36" w:rsidR="00804467" w:rsidRPr="00804467" w:rsidRDefault="00804467" w:rsidP="00804467">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m</w:t>
            </w:r>
            <w:r w:rsidRPr="00804467">
              <w:rPr>
                <w:rFonts w:ascii="Times New Roman" w:hAnsi="Times New Roman" w:cs="Times New Roman"/>
                <w:sz w:val="20"/>
                <w:szCs w:val="20"/>
                <w:lang w:eastAsia="cs-CZ"/>
              </w:rPr>
              <w:t xml:space="preserve">etody analýzy a vizualizace velkých dat z měřicích přístrojů </w:t>
            </w:r>
          </w:p>
          <w:p w14:paraId="3AF73D10" w14:textId="42B358CF" w:rsidR="00804467" w:rsidRPr="00804467" w:rsidRDefault="00804467" w:rsidP="00804467">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w:t>
            </w:r>
            <w:r w:rsidRPr="00804467">
              <w:rPr>
                <w:rFonts w:ascii="Times New Roman" w:hAnsi="Times New Roman" w:cs="Times New Roman"/>
                <w:sz w:val="20"/>
                <w:szCs w:val="20"/>
                <w:lang w:eastAsia="cs-CZ"/>
              </w:rPr>
              <w:t xml:space="preserve">rincipy programování a skriptování pro automatizaci měření </w:t>
            </w:r>
          </w:p>
          <w:p w14:paraId="39EE4F7A" w14:textId="699606AF" w:rsidR="00804467" w:rsidRPr="00804467" w:rsidRDefault="00804467" w:rsidP="00804467">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s</w:t>
            </w:r>
            <w:r w:rsidRPr="00804467">
              <w:rPr>
                <w:rFonts w:ascii="Times New Roman" w:hAnsi="Times New Roman" w:cs="Times New Roman"/>
                <w:sz w:val="20"/>
                <w:szCs w:val="20"/>
                <w:lang w:eastAsia="cs-CZ"/>
              </w:rPr>
              <w:t xml:space="preserve">trukturované a objektově orientované programování v metrologii </w:t>
            </w:r>
          </w:p>
          <w:p w14:paraId="626DCEAC" w14:textId="6D8F152C" w:rsidR="005110DD" w:rsidRDefault="00804467" w:rsidP="00804467">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a</w:t>
            </w:r>
            <w:r w:rsidRPr="00804467">
              <w:rPr>
                <w:rFonts w:ascii="Times New Roman" w:hAnsi="Times New Roman" w:cs="Times New Roman"/>
                <w:sz w:val="20"/>
                <w:szCs w:val="20"/>
                <w:lang w:eastAsia="cs-CZ"/>
              </w:rPr>
              <w:t>utomatizace zpracování dat a generování technické dokumentace</w:t>
            </w:r>
          </w:p>
          <w:p w14:paraId="0A1F3D09" w14:textId="77777777" w:rsidR="00804467" w:rsidRPr="00804467" w:rsidRDefault="00804467" w:rsidP="00804467">
            <w:pPr>
              <w:pStyle w:val="Odstavecseseznamem"/>
              <w:spacing w:after="0" w:line="240" w:lineRule="auto"/>
              <w:ind w:left="170"/>
              <w:rPr>
                <w:rFonts w:ascii="Times New Roman" w:hAnsi="Times New Roman" w:cs="Times New Roman"/>
                <w:sz w:val="20"/>
                <w:szCs w:val="20"/>
                <w:lang w:eastAsia="cs-CZ"/>
              </w:rPr>
            </w:pPr>
          </w:p>
          <w:p w14:paraId="299E9160" w14:textId="77777777" w:rsidR="005110DD" w:rsidRPr="000C69A4" w:rsidRDefault="005110DD" w:rsidP="00F8305C">
            <w:pPr>
              <w:tabs>
                <w:tab w:val="left" w:pos="328"/>
              </w:tabs>
              <w:rPr>
                <w:b/>
                <w:color w:val="000000" w:themeColor="text1"/>
              </w:rPr>
            </w:pPr>
            <w:r w:rsidRPr="000C69A4">
              <w:rPr>
                <w:b/>
                <w:color w:val="000000" w:themeColor="text1"/>
              </w:rPr>
              <w:t>Odborné dovednosti:</w:t>
            </w:r>
          </w:p>
          <w:p w14:paraId="6279922D" w14:textId="56DCC7BE" w:rsidR="00804467" w:rsidRPr="00804467" w:rsidRDefault="00804467" w:rsidP="00804467">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04467">
              <w:rPr>
                <w:rFonts w:ascii="Times New Roman" w:hAnsi="Times New Roman" w:cs="Times New Roman"/>
                <w:sz w:val="20"/>
                <w:szCs w:val="20"/>
                <w:lang w:eastAsia="cs-CZ"/>
              </w:rPr>
              <w:lastRenderedPageBreak/>
              <w:t xml:space="preserve">navrhovat algoritmy pro optimalizaci metrologických a výrobních procesů </w:t>
            </w:r>
          </w:p>
          <w:p w14:paraId="6CE9BD15" w14:textId="3FEDB81C" w:rsidR="00804467" w:rsidRPr="00804467" w:rsidRDefault="00804467" w:rsidP="00804467">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a</w:t>
            </w:r>
            <w:r w:rsidRPr="00804467">
              <w:rPr>
                <w:rFonts w:ascii="Times New Roman" w:hAnsi="Times New Roman" w:cs="Times New Roman"/>
                <w:sz w:val="20"/>
                <w:szCs w:val="20"/>
                <w:lang w:eastAsia="cs-CZ"/>
              </w:rPr>
              <w:t xml:space="preserve">nalyzovat a interpretovat rozsáhlé datové soubory generované měřicími přístroji </w:t>
            </w:r>
          </w:p>
          <w:p w14:paraId="5E07CEAE" w14:textId="42ABDF24" w:rsidR="00804467" w:rsidRPr="00804467" w:rsidRDefault="00804467" w:rsidP="00804467">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v</w:t>
            </w:r>
            <w:r w:rsidRPr="00804467">
              <w:rPr>
                <w:rFonts w:ascii="Times New Roman" w:hAnsi="Times New Roman" w:cs="Times New Roman"/>
                <w:sz w:val="20"/>
                <w:szCs w:val="20"/>
                <w:lang w:eastAsia="cs-CZ"/>
              </w:rPr>
              <w:t xml:space="preserve">yvíjet a implementovat skripty pro řízení měřicích přístrojů a zpracování dat </w:t>
            </w:r>
          </w:p>
          <w:p w14:paraId="6C90D362" w14:textId="4F1DBAC3" w:rsidR="00804467" w:rsidRPr="00804467" w:rsidRDefault="00804467" w:rsidP="00804467">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t</w:t>
            </w:r>
            <w:r w:rsidRPr="00804467">
              <w:rPr>
                <w:rFonts w:ascii="Times New Roman" w:hAnsi="Times New Roman" w:cs="Times New Roman"/>
                <w:sz w:val="20"/>
                <w:szCs w:val="20"/>
                <w:lang w:eastAsia="cs-CZ"/>
              </w:rPr>
              <w:t xml:space="preserve">vořit programy v jazyce Python pro metrologické aplikace a automatizaci analýz </w:t>
            </w:r>
          </w:p>
          <w:p w14:paraId="433BD123" w14:textId="348237D5" w:rsidR="005110DD" w:rsidRPr="005A0406" w:rsidRDefault="00BD23AD" w:rsidP="00804467">
            <w:pPr>
              <w:pStyle w:val="Odstavecseseznamem"/>
              <w:numPr>
                <w:ilvl w:val="0"/>
                <w:numId w:val="6"/>
              </w:numPr>
              <w:spacing w:after="0" w:line="240" w:lineRule="auto"/>
              <w:ind w:left="170" w:hanging="170"/>
            </w:pPr>
            <w:r>
              <w:rPr>
                <w:rFonts w:ascii="Times New Roman" w:hAnsi="Times New Roman" w:cs="Times New Roman"/>
                <w:sz w:val="20"/>
                <w:szCs w:val="20"/>
                <w:lang w:eastAsia="cs-CZ"/>
              </w:rPr>
              <w:t>p</w:t>
            </w:r>
            <w:r w:rsidR="00804467" w:rsidRPr="00804467">
              <w:rPr>
                <w:rFonts w:ascii="Times New Roman" w:hAnsi="Times New Roman" w:cs="Times New Roman"/>
                <w:sz w:val="20"/>
                <w:szCs w:val="20"/>
                <w:lang w:eastAsia="cs-CZ"/>
              </w:rPr>
              <w:t>oužívat objektově orientované programování k vývoji modulárních metrologických systémů</w:t>
            </w:r>
          </w:p>
        </w:tc>
      </w:tr>
      <w:tr w:rsidR="005110DD" w14:paraId="5B92CD11"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03BC7C6D" w14:textId="77777777" w:rsidR="005110DD" w:rsidRPr="005A0406" w:rsidRDefault="005110DD" w:rsidP="00F8305C">
            <w:pPr>
              <w:jc w:val="both"/>
            </w:pPr>
            <w:r w:rsidRPr="005A0406">
              <w:rPr>
                <w:b/>
              </w:rPr>
              <w:lastRenderedPageBreak/>
              <w:t>Metody výuky</w:t>
            </w:r>
          </w:p>
        </w:tc>
        <w:tc>
          <w:tcPr>
            <w:tcW w:w="6703" w:type="dxa"/>
            <w:gridSpan w:val="12"/>
            <w:tcBorders>
              <w:top w:val="single" w:sz="4" w:space="0" w:color="auto"/>
              <w:left w:val="single" w:sz="4" w:space="0" w:color="auto"/>
              <w:bottom w:val="nil"/>
              <w:right w:val="single" w:sz="4" w:space="0" w:color="auto"/>
            </w:tcBorders>
          </w:tcPr>
          <w:p w14:paraId="70FE01AA" w14:textId="77777777" w:rsidR="005110DD" w:rsidRDefault="005110DD" w:rsidP="00F8305C">
            <w:pPr>
              <w:jc w:val="both"/>
            </w:pPr>
          </w:p>
        </w:tc>
      </w:tr>
      <w:tr w:rsidR="005110DD" w14:paraId="6547A6A3" w14:textId="77777777" w:rsidTr="001041BE">
        <w:trPr>
          <w:gridBefore w:val="1"/>
          <w:gridAfter w:val="1"/>
          <w:wBefore w:w="393" w:type="dxa"/>
          <w:wAfter w:w="101" w:type="dxa"/>
          <w:trHeight w:val="1139"/>
        </w:trPr>
        <w:tc>
          <w:tcPr>
            <w:tcW w:w="9855" w:type="dxa"/>
            <w:gridSpan w:val="15"/>
            <w:tcBorders>
              <w:top w:val="nil"/>
              <w:bottom w:val="single" w:sz="4" w:space="0" w:color="auto"/>
            </w:tcBorders>
          </w:tcPr>
          <w:p w14:paraId="29D1FE30" w14:textId="77777777" w:rsidR="005110DD" w:rsidRPr="000C69A4" w:rsidRDefault="005110DD" w:rsidP="00F8305C">
            <w:pPr>
              <w:jc w:val="both"/>
              <w:rPr>
                <w:b/>
                <w:bCs/>
                <w:u w:val="single"/>
              </w:rPr>
            </w:pPr>
            <w:r w:rsidRPr="000C69A4">
              <w:rPr>
                <w:b/>
                <w:bCs/>
                <w:u w:val="single"/>
              </w:rPr>
              <w:t>Metody a přístupy používané ve výuce</w:t>
            </w:r>
          </w:p>
          <w:p w14:paraId="78113853" w14:textId="77777777" w:rsidR="005110DD" w:rsidRPr="000C69A4" w:rsidRDefault="005110DD" w:rsidP="00F8305C">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40A45911" w14:textId="3215EC1A" w:rsidR="00DA5D8F" w:rsidRDefault="00DA5D8F" w:rsidP="00DA5D8F">
            <w:pPr>
              <w:rPr>
                <w:color w:val="000000"/>
              </w:rPr>
            </w:pPr>
            <w:r w:rsidRPr="00A43AA7">
              <w:rPr>
                <w:color w:val="000000"/>
              </w:rPr>
              <w:t>Monologická (výklad, přednáška, instruktáž</w:t>
            </w:r>
            <w:r>
              <w:rPr>
                <w:color w:val="000000"/>
              </w:rPr>
              <w:t xml:space="preserve">), </w:t>
            </w:r>
            <w:r w:rsidRPr="00A43AA7">
              <w:rPr>
                <w:color w:val="000000"/>
              </w:rPr>
              <w:t>Metody práce s textem (učebnic</w:t>
            </w:r>
            <w:r>
              <w:rPr>
                <w:color w:val="000000"/>
              </w:rPr>
              <w:t>í, knihou)</w:t>
            </w:r>
          </w:p>
          <w:p w14:paraId="6A4B7F7C" w14:textId="77777777" w:rsidR="00DA5D8F" w:rsidRDefault="00DA5D8F" w:rsidP="00DA5D8F">
            <w:pPr>
              <w:jc w:val="both"/>
              <w:rPr>
                <w:color w:val="000000"/>
                <w:shd w:val="clear" w:color="auto" w:fill="FFFFFF"/>
              </w:rPr>
            </w:pPr>
          </w:p>
          <w:p w14:paraId="3D46D656" w14:textId="77777777" w:rsidR="005110DD" w:rsidRPr="000C69A4" w:rsidRDefault="005110DD" w:rsidP="00F8305C">
            <w:pPr>
              <w:jc w:val="both"/>
              <w:rPr>
                <w:b/>
                <w:bCs/>
              </w:rPr>
            </w:pPr>
            <w:r w:rsidRPr="000C69A4">
              <w:rPr>
                <w:b/>
                <w:bCs/>
              </w:rPr>
              <w:t>Pro dosažení odborných dovedností jsou užívány vyučovací metody:</w:t>
            </w:r>
          </w:p>
          <w:p w14:paraId="7005BAE1" w14:textId="4F597101" w:rsidR="00DA5D8F" w:rsidRPr="00DA5D8F" w:rsidRDefault="00DA5D8F" w:rsidP="00A044EF">
            <w:r w:rsidRPr="00DA5D8F">
              <w:t>Cvičení na počítači, Dialogická (diskuze, rozhovor, brainstorming)</w:t>
            </w:r>
          </w:p>
          <w:p w14:paraId="6093806F" w14:textId="77777777" w:rsidR="005C61FE" w:rsidRDefault="005C61FE" w:rsidP="00F8305C">
            <w:pPr>
              <w:pStyle w:val="Nadpis5"/>
              <w:spacing w:before="0"/>
              <w:rPr>
                <w:rFonts w:ascii="Times New Roman" w:eastAsia="Times New Roman" w:hAnsi="Times New Roman" w:cs="Times New Roman"/>
                <w:b/>
                <w:bCs/>
                <w:color w:val="auto"/>
              </w:rPr>
            </w:pPr>
          </w:p>
          <w:p w14:paraId="32138C1D" w14:textId="76A98656" w:rsidR="005110DD" w:rsidRPr="005110DD" w:rsidRDefault="005110DD" w:rsidP="00F8305C">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t>Očekávané výsledky učení dosažené studiem předmětu jsou ověřovány hodnoticími metodami:</w:t>
            </w:r>
          </w:p>
          <w:p w14:paraId="32F314BF" w14:textId="46C40D20" w:rsidR="005110DD" w:rsidRDefault="00DA5D8F" w:rsidP="00A044EF">
            <w:pPr>
              <w:rPr>
                <w:color w:val="000000"/>
              </w:rPr>
            </w:pPr>
            <w:r w:rsidRPr="00DA5D8F">
              <w:t>Didaktický test, Kombinovaná zkouška (písemná část + ústní část)</w:t>
            </w:r>
            <w:r w:rsidR="00A044EF" w:rsidRPr="00DA5D8F">
              <w:t xml:space="preserve">, </w:t>
            </w:r>
            <w:r w:rsidRPr="00DA5D8F">
              <w:t xml:space="preserve">Příprava a přednes prezentace, </w:t>
            </w:r>
            <w:r w:rsidR="00AC15DC" w:rsidRPr="00DA5D8F">
              <w:rPr>
                <w:color w:val="000000"/>
              </w:rPr>
              <w:t>Známkou</w:t>
            </w:r>
          </w:p>
          <w:p w14:paraId="63799FD1" w14:textId="77777777" w:rsidR="005C61FE" w:rsidRDefault="005C61FE" w:rsidP="00F8305C">
            <w:pPr>
              <w:jc w:val="both"/>
              <w:rPr>
                <w:b/>
                <w:bCs/>
                <w:u w:val="single"/>
              </w:rPr>
            </w:pPr>
          </w:p>
          <w:p w14:paraId="7F48DEF4" w14:textId="39FABEE1" w:rsidR="005110DD" w:rsidRPr="000C69A4" w:rsidRDefault="00910D1F" w:rsidP="00F8305C">
            <w:pPr>
              <w:jc w:val="both"/>
              <w:rPr>
                <w:b/>
                <w:bCs/>
                <w:u w:val="single"/>
              </w:rPr>
            </w:pPr>
            <w:r w:rsidRPr="000C69A4">
              <w:rPr>
                <w:b/>
                <w:bCs/>
                <w:u w:val="single"/>
              </w:rPr>
              <w:t>P</w:t>
            </w:r>
            <w:r w:rsidR="005110DD" w:rsidRPr="000C69A4">
              <w:rPr>
                <w:b/>
                <w:bCs/>
                <w:u w:val="single"/>
              </w:rPr>
              <w:t>oužívané didaktické prostředky</w:t>
            </w:r>
          </w:p>
          <w:p w14:paraId="299E24B6" w14:textId="77777777" w:rsidR="005110DD" w:rsidRPr="0071371D" w:rsidRDefault="005110DD" w:rsidP="00F8305C">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32F32D83" w14:textId="77777777" w:rsidR="005110DD" w:rsidRPr="0071371D" w:rsidRDefault="005110DD" w:rsidP="00F8305C">
            <w:pPr>
              <w:jc w:val="both"/>
            </w:pPr>
          </w:p>
          <w:p w14:paraId="3625DACC" w14:textId="0C3F89CB" w:rsidR="005110DD"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55D680DE"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08D0B5F3" w14:textId="77777777" w:rsidR="005110DD" w:rsidRDefault="005110DD" w:rsidP="00F8305C">
            <w:pPr>
              <w:jc w:val="both"/>
            </w:pPr>
            <w:r>
              <w:rPr>
                <w:b/>
              </w:rPr>
              <w:t>Studijní literatura a studijní pomůcky</w:t>
            </w:r>
          </w:p>
        </w:tc>
        <w:tc>
          <w:tcPr>
            <w:tcW w:w="6202" w:type="dxa"/>
            <w:gridSpan w:val="10"/>
            <w:tcBorders>
              <w:top w:val="single" w:sz="4" w:space="0" w:color="auto"/>
              <w:bottom w:val="nil"/>
            </w:tcBorders>
          </w:tcPr>
          <w:p w14:paraId="49E0F2FC" w14:textId="77777777" w:rsidR="005110DD" w:rsidRDefault="005110DD" w:rsidP="00F8305C">
            <w:pPr>
              <w:jc w:val="both"/>
            </w:pPr>
          </w:p>
        </w:tc>
      </w:tr>
      <w:tr w:rsidR="005110DD" w14:paraId="4228637A" w14:textId="77777777" w:rsidTr="001041BE">
        <w:trPr>
          <w:gridBefore w:val="1"/>
          <w:gridAfter w:val="1"/>
          <w:wBefore w:w="393" w:type="dxa"/>
          <w:wAfter w:w="101" w:type="dxa"/>
          <w:trHeight w:val="856"/>
        </w:trPr>
        <w:tc>
          <w:tcPr>
            <w:tcW w:w="9855" w:type="dxa"/>
            <w:gridSpan w:val="15"/>
            <w:tcBorders>
              <w:top w:val="nil"/>
            </w:tcBorders>
          </w:tcPr>
          <w:p w14:paraId="211A9DE4" w14:textId="77777777" w:rsidR="005110DD" w:rsidRPr="00FC233B" w:rsidRDefault="005110DD" w:rsidP="00F8305C">
            <w:pPr>
              <w:jc w:val="both"/>
              <w:rPr>
                <w:u w:val="single"/>
              </w:rPr>
            </w:pPr>
            <w:r w:rsidRPr="00FC233B">
              <w:rPr>
                <w:u w:val="single"/>
              </w:rPr>
              <w:t>Povinná literatura:</w:t>
            </w:r>
          </w:p>
          <w:p w14:paraId="46E00B5B" w14:textId="7E0AF5D9" w:rsidR="00923073" w:rsidRPr="00923073" w:rsidRDefault="00923073" w:rsidP="00923073">
            <w:pPr>
              <w:jc w:val="both"/>
            </w:pPr>
            <w:r w:rsidRPr="00923073">
              <w:rPr>
                <w:caps/>
              </w:rPr>
              <w:t>Russell</w:t>
            </w:r>
            <w:r w:rsidRPr="00923073">
              <w:t>, S., N</w:t>
            </w:r>
            <w:r w:rsidRPr="00923073">
              <w:rPr>
                <w:caps/>
              </w:rPr>
              <w:t>orvig</w:t>
            </w:r>
            <w:r w:rsidRPr="00923073">
              <w:t>, P.</w:t>
            </w:r>
            <w:r>
              <w:t xml:space="preserve"> </w:t>
            </w:r>
            <w:r w:rsidRPr="00923073">
              <w:t>Umělá inteligence: moderní přístup. 3. vyd. Praha: Grada Publishing, 2010. ISBN 978-80-247-3265-8.</w:t>
            </w:r>
          </w:p>
          <w:p w14:paraId="2554F732" w14:textId="0C10A73D" w:rsidR="00923073" w:rsidRPr="00923073" w:rsidRDefault="00923073" w:rsidP="00923073">
            <w:pPr>
              <w:jc w:val="both"/>
            </w:pPr>
            <w:r w:rsidRPr="00923073">
              <w:rPr>
                <w:caps/>
              </w:rPr>
              <w:t>Marr</w:t>
            </w:r>
            <w:r w:rsidRPr="00923073">
              <w:t>, B.</w:t>
            </w:r>
            <w:r>
              <w:t xml:space="preserve"> </w:t>
            </w:r>
            <w:r w:rsidRPr="00923073">
              <w:t>Big Data: využití velkých dat v praxi. Brno: Computer Press, 2016. ISBN 978-80-251-4647-3.</w:t>
            </w:r>
          </w:p>
          <w:p w14:paraId="448FD8B7" w14:textId="78ECE4D8" w:rsidR="00923073" w:rsidRPr="00923073" w:rsidRDefault="00923073" w:rsidP="00923073">
            <w:pPr>
              <w:jc w:val="both"/>
            </w:pPr>
            <w:r w:rsidRPr="00923073">
              <w:rPr>
                <w:caps/>
              </w:rPr>
              <w:t>Press,</w:t>
            </w:r>
            <w:r>
              <w:t xml:space="preserve"> </w:t>
            </w:r>
            <w:r w:rsidRPr="00923073">
              <w:t>W.H., T</w:t>
            </w:r>
            <w:r w:rsidRPr="00923073">
              <w:rPr>
                <w:caps/>
              </w:rPr>
              <w:t>eukolsky</w:t>
            </w:r>
            <w:r w:rsidRPr="00923073">
              <w:t>, S.A., V</w:t>
            </w:r>
            <w:r w:rsidRPr="00923073">
              <w:rPr>
                <w:caps/>
              </w:rPr>
              <w:t>etterling</w:t>
            </w:r>
            <w:r w:rsidRPr="00923073">
              <w:t>, W.T.,</w:t>
            </w:r>
            <w:r>
              <w:t xml:space="preserve"> </w:t>
            </w:r>
            <w:r w:rsidRPr="00923073">
              <w:t>F</w:t>
            </w:r>
            <w:r w:rsidRPr="00923073">
              <w:rPr>
                <w:caps/>
              </w:rPr>
              <w:t>lannery</w:t>
            </w:r>
            <w:r w:rsidRPr="00923073">
              <w:t>, B.P.</w:t>
            </w:r>
            <w:r>
              <w:t xml:space="preserve"> </w:t>
            </w:r>
            <w:r w:rsidRPr="00923073">
              <w:t xml:space="preserve">Numerical Recipes: The Art of Scientific Computing. 3rd </w:t>
            </w:r>
            <w:r>
              <w:t>E</w:t>
            </w:r>
            <w:r w:rsidRPr="00923073">
              <w:t>d. Cambridge: Cambridge University Press, 2007. ISBN 978-0-521-88068-8.</w:t>
            </w:r>
          </w:p>
          <w:p w14:paraId="21F1A830" w14:textId="253CCC73" w:rsidR="00923073" w:rsidRPr="00923073" w:rsidRDefault="00923073" w:rsidP="00923073">
            <w:pPr>
              <w:jc w:val="both"/>
            </w:pPr>
            <w:r w:rsidRPr="00923073">
              <w:t>A</w:t>
            </w:r>
            <w:r w:rsidRPr="00923073">
              <w:rPr>
                <w:caps/>
              </w:rPr>
              <w:t>swal</w:t>
            </w:r>
            <w:r w:rsidRPr="00923073">
              <w:t>, D.K. (Ed.) Handbook of Metrology and Applications. Singapore: Springer, 2023. ISBN 978-981-9920-73-1.</w:t>
            </w:r>
          </w:p>
          <w:p w14:paraId="1527F41F" w14:textId="6070229A" w:rsidR="005110DD" w:rsidRPr="00923073" w:rsidRDefault="00923073" w:rsidP="00923073">
            <w:pPr>
              <w:jc w:val="both"/>
            </w:pPr>
            <w:r w:rsidRPr="00923073">
              <w:t>D</w:t>
            </w:r>
            <w:r w:rsidRPr="00923073">
              <w:rPr>
                <w:caps/>
              </w:rPr>
              <w:t>inov</w:t>
            </w:r>
            <w:r w:rsidRPr="00923073">
              <w:t>, I.D.</w:t>
            </w:r>
            <w:r>
              <w:t xml:space="preserve"> </w:t>
            </w:r>
            <w:r w:rsidRPr="00923073">
              <w:t xml:space="preserve">Data Science and Predictive Analytics: Biomedical and Health Applications </w:t>
            </w:r>
            <w:r w:rsidR="003B2440">
              <w:t>u</w:t>
            </w:r>
            <w:r w:rsidRPr="00923073">
              <w:t xml:space="preserve">sing R. 2nd </w:t>
            </w:r>
            <w:r>
              <w:t>E</w:t>
            </w:r>
            <w:r w:rsidRPr="00923073">
              <w:t>d. Cham: Springer, 2023. ISBN 978-3-031-17483-4.</w:t>
            </w:r>
          </w:p>
          <w:p w14:paraId="38CCF6E5" w14:textId="77777777" w:rsidR="005110DD" w:rsidRDefault="005110DD" w:rsidP="00F8305C"/>
          <w:p w14:paraId="2A287A6C" w14:textId="77777777" w:rsidR="005110DD" w:rsidRPr="00FC233B" w:rsidRDefault="005110DD" w:rsidP="00F8305C">
            <w:pPr>
              <w:jc w:val="both"/>
              <w:rPr>
                <w:u w:val="single"/>
              </w:rPr>
            </w:pPr>
            <w:r w:rsidRPr="00FC233B">
              <w:rPr>
                <w:u w:val="single"/>
              </w:rPr>
              <w:t>Doporučená literatura:</w:t>
            </w:r>
          </w:p>
          <w:p w14:paraId="4CD8862F" w14:textId="4AC8137B" w:rsidR="00923073" w:rsidRPr="00923073" w:rsidRDefault="00923073" w:rsidP="00923073">
            <w:pPr>
              <w:jc w:val="both"/>
            </w:pPr>
            <w:r w:rsidRPr="00923073">
              <w:t>L</w:t>
            </w:r>
            <w:r w:rsidRPr="00923073">
              <w:rPr>
                <w:caps/>
              </w:rPr>
              <w:t>utz</w:t>
            </w:r>
            <w:r w:rsidRPr="00923073">
              <w:t>, M. Python: kompletní příručka jazyka. 5. vyd. Brno: Computer Press, 2014. ISBN 978-80-251-4150-8.</w:t>
            </w:r>
          </w:p>
          <w:p w14:paraId="1130C12C" w14:textId="26115CDF" w:rsidR="00923073" w:rsidRPr="00895FF5" w:rsidRDefault="00923073" w:rsidP="00895FF5">
            <w:r w:rsidRPr="00895FF5">
              <w:t>KUTYNIOK, G. Matematika umělé inteligence. 1. vyd. Praha: Academia, 2023. ISBN 978-80-200-3178-5.</w:t>
            </w:r>
          </w:p>
          <w:p w14:paraId="4D7CCC37" w14:textId="27A9E71F" w:rsidR="00923073" w:rsidRPr="00923073" w:rsidRDefault="00923073" w:rsidP="00923073">
            <w:pPr>
              <w:jc w:val="both"/>
            </w:pPr>
            <w:r w:rsidRPr="00923073">
              <w:t>W</w:t>
            </w:r>
            <w:r w:rsidRPr="00923073">
              <w:rPr>
                <w:caps/>
              </w:rPr>
              <w:t>iggins</w:t>
            </w:r>
            <w:r w:rsidRPr="00923073">
              <w:t>, C.,</w:t>
            </w:r>
            <w:r>
              <w:t xml:space="preserve"> </w:t>
            </w:r>
            <w:r w:rsidRPr="00923073">
              <w:t>J</w:t>
            </w:r>
            <w:r w:rsidRPr="00923073">
              <w:rPr>
                <w:caps/>
              </w:rPr>
              <w:t>ones</w:t>
            </w:r>
            <w:r w:rsidRPr="00923073">
              <w:t>, M.L.</w:t>
            </w:r>
            <w:r>
              <w:t xml:space="preserve"> </w:t>
            </w:r>
            <w:r w:rsidRPr="00923073">
              <w:t>How Data Happened: A History from the Age of Reason to the Age of Algorithms. New York: W. W. Norton &amp; Company, 2023. ISBN 978-1-324-00673-2.</w:t>
            </w:r>
          </w:p>
          <w:p w14:paraId="43811250" w14:textId="7CA61954" w:rsidR="00923073" w:rsidRPr="00923073" w:rsidRDefault="00923073" w:rsidP="00923073">
            <w:pPr>
              <w:jc w:val="both"/>
            </w:pPr>
            <w:r w:rsidRPr="00923073">
              <w:rPr>
                <w:caps/>
              </w:rPr>
              <w:t>Azeem</w:t>
            </w:r>
            <w:r w:rsidRPr="00923073">
              <w:t>, I.</w:t>
            </w:r>
            <w:r>
              <w:t xml:space="preserve"> </w:t>
            </w:r>
            <w:r w:rsidRPr="00923073">
              <w:t>On the Evolution of Data Science and Machine Learning: From Ancient Roots to a Modern Frontier. Oslo: TechPress, 2025. ISBN 978-82-303-5000-0.</w:t>
            </w:r>
          </w:p>
          <w:p w14:paraId="6DED42CB" w14:textId="09FAF34E" w:rsidR="005110DD" w:rsidRPr="00D22542" w:rsidRDefault="00923073" w:rsidP="00923073">
            <w:pPr>
              <w:jc w:val="both"/>
            </w:pPr>
            <w:r w:rsidRPr="00923073">
              <w:rPr>
                <w:caps/>
              </w:rPr>
              <w:t>Suresh</w:t>
            </w:r>
            <w:r w:rsidRPr="00923073">
              <w:t xml:space="preserve">, P., </w:t>
            </w:r>
            <w:r w:rsidRPr="00923073">
              <w:rPr>
                <w:caps/>
              </w:rPr>
              <w:t>Poongodi</w:t>
            </w:r>
            <w:r w:rsidRPr="00923073">
              <w:t xml:space="preserve">, T., </w:t>
            </w:r>
            <w:r w:rsidRPr="00923073">
              <w:rPr>
                <w:caps/>
              </w:rPr>
              <w:t>Balamurugan</w:t>
            </w:r>
            <w:r w:rsidRPr="00923073">
              <w:t>, B., S</w:t>
            </w:r>
            <w:r w:rsidRPr="00923073">
              <w:rPr>
                <w:caps/>
              </w:rPr>
              <w:t>harma</w:t>
            </w:r>
            <w:r w:rsidRPr="00923073">
              <w:t>, R.</w:t>
            </w:r>
            <w:r>
              <w:t xml:space="preserve"> </w:t>
            </w:r>
            <w:r w:rsidRPr="00923073">
              <w:t>Big Data Analytics in Smart Manufacturing: Principles and Practices. Boca Raton: CRC Press, 2023. ISBN 978-1-032-06553-3</w:t>
            </w:r>
            <w:r>
              <w:t>.</w:t>
            </w:r>
          </w:p>
        </w:tc>
      </w:tr>
      <w:tr w:rsidR="005110DD" w14:paraId="33101904"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227D115E" w14:textId="77777777" w:rsidR="005110DD" w:rsidRDefault="005110DD" w:rsidP="00F8305C">
            <w:pPr>
              <w:jc w:val="center"/>
              <w:rPr>
                <w:b/>
              </w:rPr>
            </w:pPr>
            <w:r>
              <w:rPr>
                <w:b/>
              </w:rPr>
              <w:t>Informace ke kombinované nebo distanční formě</w:t>
            </w:r>
          </w:p>
        </w:tc>
      </w:tr>
      <w:tr w:rsidR="005110DD" w14:paraId="42F92DB1"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0B9C8E71" w14:textId="77777777" w:rsidR="005110DD" w:rsidRDefault="005110DD" w:rsidP="00F8305C">
            <w:pPr>
              <w:jc w:val="both"/>
            </w:pPr>
            <w:r>
              <w:rPr>
                <w:b/>
              </w:rPr>
              <w:t>Rozsah konzultací (soustředění)</w:t>
            </w:r>
          </w:p>
        </w:tc>
        <w:tc>
          <w:tcPr>
            <w:tcW w:w="889" w:type="dxa"/>
            <w:tcBorders>
              <w:top w:val="single" w:sz="2" w:space="0" w:color="auto"/>
            </w:tcBorders>
          </w:tcPr>
          <w:p w14:paraId="10112C51" w14:textId="671F2285" w:rsidR="005110DD" w:rsidRDefault="00766418" w:rsidP="00766418">
            <w:pPr>
              <w:jc w:val="center"/>
            </w:pPr>
            <w:r>
              <w:t>12</w:t>
            </w:r>
          </w:p>
        </w:tc>
        <w:tc>
          <w:tcPr>
            <w:tcW w:w="4179" w:type="dxa"/>
            <w:gridSpan w:val="7"/>
            <w:tcBorders>
              <w:top w:val="single" w:sz="2" w:space="0" w:color="auto"/>
            </w:tcBorders>
            <w:shd w:val="clear" w:color="auto" w:fill="F7CAAC"/>
          </w:tcPr>
          <w:p w14:paraId="7DDDD9CB" w14:textId="77777777" w:rsidR="005110DD" w:rsidRDefault="005110DD" w:rsidP="00F8305C">
            <w:pPr>
              <w:jc w:val="both"/>
              <w:rPr>
                <w:b/>
              </w:rPr>
            </w:pPr>
            <w:r>
              <w:rPr>
                <w:b/>
              </w:rPr>
              <w:t xml:space="preserve">hodin </w:t>
            </w:r>
          </w:p>
        </w:tc>
      </w:tr>
      <w:tr w:rsidR="005110DD" w14:paraId="701E6481" w14:textId="77777777" w:rsidTr="001041BE">
        <w:trPr>
          <w:gridBefore w:val="1"/>
          <w:gridAfter w:val="1"/>
          <w:wBefore w:w="393" w:type="dxa"/>
          <w:wAfter w:w="101" w:type="dxa"/>
        </w:trPr>
        <w:tc>
          <w:tcPr>
            <w:tcW w:w="9855" w:type="dxa"/>
            <w:gridSpan w:val="15"/>
            <w:shd w:val="clear" w:color="auto" w:fill="F7CAAC"/>
          </w:tcPr>
          <w:p w14:paraId="6C5ABD55" w14:textId="77777777" w:rsidR="005110DD" w:rsidRDefault="005110DD" w:rsidP="00F8305C">
            <w:pPr>
              <w:jc w:val="both"/>
              <w:rPr>
                <w:b/>
              </w:rPr>
            </w:pPr>
            <w:r>
              <w:rPr>
                <w:b/>
              </w:rPr>
              <w:t>Informace o způsobu kontaktu s vyučujícím</w:t>
            </w:r>
          </w:p>
        </w:tc>
      </w:tr>
      <w:tr w:rsidR="005110DD" w14:paraId="36D6265E" w14:textId="77777777" w:rsidTr="001041BE">
        <w:trPr>
          <w:gridBefore w:val="1"/>
          <w:gridAfter w:val="1"/>
          <w:wBefore w:w="393" w:type="dxa"/>
          <w:wAfter w:w="101" w:type="dxa"/>
          <w:trHeight w:val="1373"/>
        </w:trPr>
        <w:tc>
          <w:tcPr>
            <w:tcW w:w="9855" w:type="dxa"/>
            <w:gridSpan w:val="15"/>
          </w:tcPr>
          <w:p w14:paraId="560348F3" w14:textId="726FE061" w:rsidR="00D55912" w:rsidRPr="00CE6F38" w:rsidRDefault="00D55912" w:rsidP="00D55912">
            <w:pPr>
              <w:pStyle w:val="TableParagraph"/>
              <w:spacing w:line="240" w:lineRule="auto"/>
              <w:ind w:left="0"/>
              <w:rPr>
                <w:sz w:val="20"/>
                <w:szCs w:val="20"/>
              </w:rPr>
            </w:pPr>
            <w:r w:rsidRPr="00CE6F38">
              <w:rPr>
                <w:sz w:val="20"/>
                <w:szCs w:val="20"/>
              </w:rPr>
              <w:t>Studenti se účastní výuky, kde je jim redukovanou formou prezentována látka dle anotace předmětu. Výuka je realizována v</w:t>
            </w:r>
            <w:r>
              <w:rPr>
                <w:sz w:val="20"/>
                <w:szCs w:val="20"/>
              </w:rPr>
              <w:t> </w:t>
            </w:r>
            <w:r w:rsidRPr="00CE6F38">
              <w:rPr>
                <w:sz w:val="20"/>
                <w:szCs w:val="20"/>
              </w:rPr>
              <w:t>blocích</w:t>
            </w:r>
            <w:r>
              <w:rPr>
                <w:sz w:val="20"/>
                <w:szCs w:val="20"/>
              </w:rPr>
              <w:t>.</w:t>
            </w:r>
            <w:r w:rsidRPr="00CE6F38">
              <w:rPr>
                <w:sz w:val="20"/>
                <w:szCs w:val="20"/>
              </w:rPr>
              <w:t xml:space="preserve"> Studentům budou určeny části učiva k samostatnému </w:t>
            </w:r>
            <w:r w:rsidRPr="008C4B03">
              <w:rPr>
                <w:sz w:val="20"/>
                <w:szCs w:val="20"/>
              </w:rPr>
              <w:t xml:space="preserve">nastudování. </w:t>
            </w:r>
            <w:r w:rsidR="008C4B03" w:rsidRPr="008C4B03">
              <w:rPr>
                <w:sz w:val="20"/>
              </w:rPr>
              <w:t>Studenti vypracují</w:t>
            </w:r>
            <w:r w:rsidR="008C4B03">
              <w:rPr>
                <w:sz w:val="20"/>
              </w:rPr>
              <w:t xml:space="preserve"> samostatnou práci dle </w:t>
            </w:r>
            <w:r w:rsidR="008C4B03" w:rsidRPr="008C4B03">
              <w:rPr>
                <w:sz w:val="20"/>
              </w:rPr>
              <w:t>konkrétní</w:t>
            </w:r>
            <w:r w:rsidR="008C4B03">
              <w:rPr>
                <w:sz w:val="20"/>
              </w:rPr>
              <w:t xml:space="preserve">ho </w:t>
            </w:r>
            <w:r w:rsidR="008C4B03" w:rsidRPr="008C4B03">
              <w:rPr>
                <w:sz w:val="20"/>
              </w:rPr>
              <w:t>zadání pro projekt, esej, či skupinové zadání</w:t>
            </w:r>
            <w:r w:rsidRPr="008C4B03">
              <w:rPr>
                <w:sz w:val="20"/>
              </w:rPr>
              <w:t xml:space="preserve">. </w:t>
            </w:r>
            <w:r w:rsidRPr="008C4B03">
              <w:rPr>
                <w:sz w:val="20"/>
                <w:szCs w:val="20"/>
              </w:rPr>
              <w:t>Konzultace jsou možné v rámci výuky nebo</w:t>
            </w:r>
            <w:r w:rsidRPr="00CE6F38">
              <w:rPr>
                <w:sz w:val="20"/>
                <w:szCs w:val="20"/>
              </w:rPr>
              <w:t xml:space="preserve"> lze vyučujícího kontaktovat viz</w:t>
            </w:r>
            <w:r w:rsidRPr="00CE6F38">
              <w:rPr>
                <w:spacing w:val="-2"/>
                <w:sz w:val="20"/>
                <w:szCs w:val="20"/>
              </w:rPr>
              <w:t xml:space="preserve"> </w:t>
            </w:r>
            <w:r w:rsidRPr="00CE6F38">
              <w:rPr>
                <w:sz w:val="20"/>
                <w:szCs w:val="20"/>
              </w:rPr>
              <w:t>níže.</w:t>
            </w:r>
          </w:p>
          <w:p w14:paraId="571287EA" w14:textId="77777777" w:rsidR="00D55912" w:rsidRPr="00CE6F38" w:rsidRDefault="00D55912" w:rsidP="00D55912"/>
          <w:p w14:paraId="7CF4FC96" w14:textId="1ACCE8A7" w:rsidR="00D55912" w:rsidRDefault="00D55912" w:rsidP="00D55912">
            <w:r w:rsidRPr="00CE6F38">
              <w:t>Možnosti komunikace s vyučujícím</w:t>
            </w:r>
            <w:r w:rsidRPr="00C21007">
              <w:t xml:space="preserve">: </w:t>
            </w:r>
            <w:hyperlink r:id="rId73" w:history="1">
              <w:r w:rsidR="00C21007" w:rsidRPr="00C21007">
                <w:rPr>
                  <w:rStyle w:val="Hypertextovodkaz"/>
                </w:rPr>
                <w:t>pata@utb.cz,</w:t>
              </w:r>
            </w:hyperlink>
            <w:r w:rsidRPr="00C21007">
              <w:rPr>
                <w:spacing w:val="-6"/>
              </w:rPr>
              <w:t xml:space="preserve"> </w:t>
            </w:r>
            <w:r w:rsidRPr="00C21007">
              <w:t>576</w:t>
            </w:r>
            <w:r w:rsidRPr="00C21007">
              <w:rPr>
                <w:spacing w:val="-7"/>
              </w:rPr>
              <w:t xml:space="preserve"> </w:t>
            </w:r>
            <w:r w:rsidRPr="00C21007">
              <w:t>03</w:t>
            </w:r>
            <w:r w:rsidR="00C21007" w:rsidRPr="00C21007">
              <w:t>5</w:t>
            </w:r>
            <w:r w:rsidRPr="00C21007">
              <w:rPr>
                <w:spacing w:val="-5"/>
              </w:rPr>
              <w:t> </w:t>
            </w:r>
            <w:r w:rsidR="00C21007" w:rsidRPr="00C21007">
              <w:rPr>
                <w:spacing w:val="-4"/>
              </w:rPr>
              <w:t>017</w:t>
            </w:r>
            <w:r w:rsidRPr="00C21007">
              <w:rPr>
                <w:spacing w:val="-4"/>
              </w:rPr>
              <w:t>.</w:t>
            </w:r>
          </w:p>
          <w:p w14:paraId="5902A82A" w14:textId="77777777" w:rsidR="005110DD" w:rsidRDefault="005110DD" w:rsidP="00F8305C">
            <w:pPr>
              <w:jc w:val="both"/>
            </w:pPr>
          </w:p>
          <w:p w14:paraId="6530D5C0" w14:textId="1D8518F1" w:rsidR="00B2074C" w:rsidRDefault="00B2074C" w:rsidP="00F8305C">
            <w:pPr>
              <w:jc w:val="both"/>
            </w:pPr>
          </w:p>
          <w:p w14:paraId="12930874" w14:textId="77777777" w:rsidR="00B2074C" w:rsidRDefault="00B2074C" w:rsidP="00F8305C">
            <w:pPr>
              <w:jc w:val="both"/>
            </w:pPr>
          </w:p>
          <w:p w14:paraId="585083B6" w14:textId="77777777" w:rsidR="008C4B03" w:rsidRDefault="008C4B03" w:rsidP="00F8305C">
            <w:pPr>
              <w:jc w:val="both"/>
            </w:pPr>
          </w:p>
          <w:p w14:paraId="44BD8CFA" w14:textId="61997CAB" w:rsidR="008C4B03" w:rsidRDefault="008C4B03" w:rsidP="00F8305C">
            <w:pPr>
              <w:jc w:val="both"/>
            </w:pPr>
          </w:p>
        </w:tc>
      </w:tr>
      <w:tr w:rsidR="005110DD" w14:paraId="77745E9A"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2EBBD8AE" w14:textId="77777777" w:rsidR="005110DD" w:rsidRDefault="005110DD" w:rsidP="00F8305C">
            <w:pPr>
              <w:jc w:val="both"/>
              <w:rPr>
                <w:b/>
                <w:sz w:val="28"/>
              </w:rPr>
            </w:pPr>
            <w:bookmarkStart w:id="286" w:name="_Hlk185321545"/>
            <w:bookmarkEnd w:id="282"/>
            <w:r>
              <w:lastRenderedPageBreak/>
              <w:br w:type="page"/>
            </w:r>
            <w:r>
              <w:rPr>
                <w:b/>
                <w:sz w:val="28"/>
              </w:rPr>
              <w:t>B-III – Charakteristika studijního předmětu</w:t>
            </w:r>
          </w:p>
        </w:tc>
      </w:tr>
      <w:tr w:rsidR="005110DD" w14:paraId="64796B6A"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465E4084" w14:textId="77777777" w:rsidR="005110DD" w:rsidRDefault="005110DD" w:rsidP="00F8305C">
            <w:pPr>
              <w:jc w:val="both"/>
              <w:rPr>
                <w:b/>
              </w:rPr>
            </w:pPr>
            <w:r>
              <w:rPr>
                <w:b/>
              </w:rPr>
              <w:t>Název studijního předmětu</w:t>
            </w:r>
          </w:p>
        </w:tc>
        <w:tc>
          <w:tcPr>
            <w:tcW w:w="6420" w:type="dxa"/>
            <w:gridSpan w:val="11"/>
            <w:tcBorders>
              <w:top w:val="double" w:sz="4" w:space="0" w:color="auto"/>
            </w:tcBorders>
          </w:tcPr>
          <w:p w14:paraId="28DDEA7C" w14:textId="6F7235D7" w:rsidR="005110DD" w:rsidRPr="0062291E" w:rsidRDefault="0062291E" w:rsidP="00F8305C">
            <w:pPr>
              <w:jc w:val="both"/>
              <w:rPr>
                <w:b/>
                <w:bCs/>
              </w:rPr>
            </w:pPr>
            <w:bookmarkStart w:id="287" w:name="Fyz_a_technol_vakua"/>
            <w:bookmarkEnd w:id="287"/>
            <w:r w:rsidRPr="0073254F">
              <w:rPr>
                <w:b/>
                <w:bCs/>
              </w:rPr>
              <w:t>Fyzika a technologie vakua</w:t>
            </w:r>
          </w:p>
        </w:tc>
      </w:tr>
      <w:tr w:rsidR="005110DD" w14:paraId="48D11723" w14:textId="77777777" w:rsidTr="001041BE">
        <w:trPr>
          <w:gridBefore w:val="1"/>
          <w:gridAfter w:val="1"/>
          <w:wBefore w:w="393" w:type="dxa"/>
          <w:wAfter w:w="101" w:type="dxa"/>
        </w:trPr>
        <w:tc>
          <w:tcPr>
            <w:tcW w:w="3435" w:type="dxa"/>
            <w:gridSpan w:val="4"/>
            <w:shd w:val="clear" w:color="auto" w:fill="F7CAAC"/>
          </w:tcPr>
          <w:p w14:paraId="211AAF94" w14:textId="77777777" w:rsidR="005110DD" w:rsidRDefault="005110DD" w:rsidP="00F8305C">
            <w:pPr>
              <w:jc w:val="both"/>
              <w:rPr>
                <w:b/>
              </w:rPr>
            </w:pPr>
            <w:r>
              <w:rPr>
                <w:b/>
              </w:rPr>
              <w:t>Typ předmětu</w:t>
            </w:r>
          </w:p>
        </w:tc>
        <w:tc>
          <w:tcPr>
            <w:tcW w:w="3057" w:type="dxa"/>
            <w:gridSpan w:val="6"/>
          </w:tcPr>
          <w:p w14:paraId="17CE9417" w14:textId="31BDFEDD" w:rsidR="005110DD" w:rsidRDefault="00881BF7" w:rsidP="00F8305C">
            <w:pPr>
              <w:jc w:val="both"/>
            </w:pPr>
            <w:r>
              <w:t>p</w:t>
            </w:r>
            <w:r w:rsidR="005110DD">
              <w:t>ovinný</w:t>
            </w:r>
            <w:r>
              <w:t>, ZT</w:t>
            </w:r>
          </w:p>
        </w:tc>
        <w:tc>
          <w:tcPr>
            <w:tcW w:w="2695" w:type="dxa"/>
            <w:gridSpan w:val="4"/>
            <w:shd w:val="clear" w:color="auto" w:fill="F7CAAC"/>
          </w:tcPr>
          <w:p w14:paraId="6B13E93B" w14:textId="77777777" w:rsidR="005110DD" w:rsidRDefault="005110DD" w:rsidP="00F8305C">
            <w:pPr>
              <w:jc w:val="both"/>
            </w:pPr>
            <w:r>
              <w:rPr>
                <w:b/>
              </w:rPr>
              <w:t>doporučený ročník / semestr</w:t>
            </w:r>
          </w:p>
        </w:tc>
        <w:tc>
          <w:tcPr>
            <w:tcW w:w="668" w:type="dxa"/>
          </w:tcPr>
          <w:p w14:paraId="75E76315" w14:textId="66D32335" w:rsidR="005110DD" w:rsidRDefault="005110DD" w:rsidP="00F8305C">
            <w:pPr>
              <w:jc w:val="both"/>
            </w:pPr>
            <w:r>
              <w:t>3/</w:t>
            </w:r>
            <w:r w:rsidR="00C45179">
              <w:t>Z</w:t>
            </w:r>
            <w:r>
              <w:t>S</w:t>
            </w:r>
          </w:p>
        </w:tc>
      </w:tr>
      <w:tr w:rsidR="005110DD" w14:paraId="14EAAFE1" w14:textId="77777777" w:rsidTr="001041BE">
        <w:trPr>
          <w:gridBefore w:val="1"/>
          <w:gridAfter w:val="1"/>
          <w:wBefore w:w="393" w:type="dxa"/>
          <w:wAfter w:w="101" w:type="dxa"/>
        </w:trPr>
        <w:tc>
          <w:tcPr>
            <w:tcW w:w="3435" w:type="dxa"/>
            <w:gridSpan w:val="4"/>
            <w:shd w:val="clear" w:color="auto" w:fill="F7CAAC"/>
          </w:tcPr>
          <w:p w14:paraId="187172F5" w14:textId="77777777" w:rsidR="005110DD" w:rsidRDefault="005110DD" w:rsidP="00F8305C">
            <w:pPr>
              <w:jc w:val="both"/>
              <w:rPr>
                <w:b/>
              </w:rPr>
            </w:pPr>
            <w:r>
              <w:rPr>
                <w:b/>
              </w:rPr>
              <w:t>Rozsah studijního předmětu</w:t>
            </w:r>
          </w:p>
        </w:tc>
        <w:tc>
          <w:tcPr>
            <w:tcW w:w="1352" w:type="dxa"/>
            <w:gridSpan w:val="3"/>
          </w:tcPr>
          <w:p w14:paraId="5353E14B" w14:textId="0DDDFAD1" w:rsidR="005110DD" w:rsidRDefault="005110DD" w:rsidP="00F8305C">
            <w:pPr>
              <w:jc w:val="both"/>
            </w:pPr>
            <w:r w:rsidRPr="00B74836">
              <w:t>28p+14s+</w:t>
            </w:r>
            <w:r w:rsidR="00787B43" w:rsidRPr="00B74836">
              <w:t>0</w:t>
            </w:r>
            <w:r w:rsidRPr="00B74836">
              <w:t>l</w:t>
            </w:r>
          </w:p>
        </w:tc>
        <w:tc>
          <w:tcPr>
            <w:tcW w:w="889" w:type="dxa"/>
            <w:shd w:val="clear" w:color="auto" w:fill="F7CAAC"/>
          </w:tcPr>
          <w:p w14:paraId="53F6CE3D" w14:textId="77777777" w:rsidR="005110DD" w:rsidRDefault="005110DD" w:rsidP="00F8305C">
            <w:pPr>
              <w:jc w:val="both"/>
              <w:rPr>
                <w:b/>
              </w:rPr>
            </w:pPr>
            <w:r>
              <w:rPr>
                <w:b/>
              </w:rPr>
              <w:t xml:space="preserve">hod. </w:t>
            </w:r>
          </w:p>
        </w:tc>
        <w:tc>
          <w:tcPr>
            <w:tcW w:w="816" w:type="dxa"/>
            <w:gridSpan w:val="2"/>
          </w:tcPr>
          <w:p w14:paraId="3E52EBC0" w14:textId="4F4B89BA" w:rsidR="005110DD" w:rsidRDefault="00787B43" w:rsidP="00F8305C">
            <w:pPr>
              <w:jc w:val="both"/>
            </w:pPr>
            <w:r>
              <w:t>42</w:t>
            </w:r>
          </w:p>
        </w:tc>
        <w:tc>
          <w:tcPr>
            <w:tcW w:w="1479" w:type="dxa"/>
            <w:gridSpan w:val="2"/>
            <w:shd w:val="clear" w:color="auto" w:fill="F7CAAC"/>
          </w:tcPr>
          <w:p w14:paraId="0E2B0CAE" w14:textId="77777777" w:rsidR="005110DD" w:rsidRDefault="005110DD" w:rsidP="00F8305C">
            <w:pPr>
              <w:jc w:val="both"/>
              <w:rPr>
                <w:b/>
              </w:rPr>
            </w:pPr>
            <w:r>
              <w:rPr>
                <w:b/>
              </w:rPr>
              <w:t>kreditů</w:t>
            </w:r>
          </w:p>
        </w:tc>
        <w:tc>
          <w:tcPr>
            <w:tcW w:w="1884" w:type="dxa"/>
            <w:gridSpan w:val="3"/>
          </w:tcPr>
          <w:p w14:paraId="24922037" w14:textId="60E72F23" w:rsidR="005110DD" w:rsidRDefault="00881BF7" w:rsidP="00F8305C">
            <w:pPr>
              <w:jc w:val="both"/>
            </w:pPr>
            <w:r>
              <w:t>4</w:t>
            </w:r>
          </w:p>
        </w:tc>
      </w:tr>
      <w:tr w:rsidR="005110DD" w14:paraId="1ADBAD36" w14:textId="77777777" w:rsidTr="001041BE">
        <w:trPr>
          <w:gridBefore w:val="1"/>
          <w:gridAfter w:val="1"/>
          <w:wBefore w:w="393" w:type="dxa"/>
          <w:wAfter w:w="101" w:type="dxa"/>
        </w:trPr>
        <w:tc>
          <w:tcPr>
            <w:tcW w:w="3435" w:type="dxa"/>
            <w:gridSpan w:val="4"/>
            <w:shd w:val="clear" w:color="auto" w:fill="F7CAAC"/>
          </w:tcPr>
          <w:p w14:paraId="0A6A12AC" w14:textId="77777777" w:rsidR="005110DD" w:rsidRDefault="005110DD" w:rsidP="00F8305C">
            <w:pPr>
              <w:jc w:val="both"/>
              <w:rPr>
                <w:b/>
                <w:sz w:val="22"/>
              </w:rPr>
            </w:pPr>
            <w:r>
              <w:rPr>
                <w:b/>
              </w:rPr>
              <w:t>Prerekvizity, korekvizity, ekvivalence</w:t>
            </w:r>
          </w:p>
        </w:tc>
        <w:tc>
          <w:tcPr>
            <w:tcW w:w="6420" w:type="dxa"/>
            <w:gridSpan w:val="11"/>
          </w:tcPr>
          <w:p w14:paraId="225B1259" w14:textId="77777777" w:rsidR="005110DD" w:rsidRDefault="005110DD" w:rsidP="00F8305C">
            <w:pPr>
              <w:jc w:val="both"/>
            </w:pPr>
          </w:p>
        </w:tc>
      </w:tr>
      <w:tr w:rsidR="005110DD" w14:paraId="604C68EC" w14:textId="77777777" w:rsidTr="001041BE">
        <w:trPr>
          <w:gridBefore w:val="1"/>
          <w:gridAfter w:val="1"/>
          <w:wBefore w:w="393" w:type="dxa"/>
          <w:wAfter w:w="101" w:type="dxa"/>
        </w:trPr>
        <w:tc>
          <w:tcPr>
            <w:tcW w:w="3435" w:type="dxa"/>
            <w:gridSpan w:val="4"/>
            <w:shd w:val="clear" w:color="auto" w:fill="F7CAAC"/>
          </w:tcPr>
          <w:p w14:paraId="7890B207" w14:textId="77777777" w:rsidR="005110DD" w:rsidRPr="005A0406" w:rsidRDefault="005110DD" w:rsidP="00F8305C">
            <w:pPr>
              <w:jc w:val="both"/>
              <w:rPr>
                <w:b/>
              </w:rPr>
            </w:pPr>
            <w:r w:rsidRPr="005A0406">
              <w:rPr>
                <w:b/>
              </w:rPr>
              <w:t>Způsob ověření výsledků učení</w:t>
            </w:r>
          </w:p>
        </w:tc>
        <w:tc>
          <w:tcPr>
            <w:tcW w:w="3057" w:type="dxa"/>
            <w:gridSpan w:val="6"/>
            <w:tcBorders>
              <w:bottom w:val="single" w:sz="4" w:space="0" w:color="auto"/>
            </w:tcBorders>
          </w:tcPr>
          <w:p w14:paraId="620AA656" w14:textId="77777777" w:rsidR="005110DD" w:rsidRDefault="005110DD" w:rsidP="00F8305C">
            <w:pPr>
              <w:jc w:val="both"/>
            </w:pPr>
            <w:r w:rsidRPr="00881BF7">
              <w:t>zápočet, zkouška</w:t>
            </w:r>
          </w:p>
        </w:tc>
        <w:tc>
          <w:tcPr>
            <w:tcW w:w="1479" w:type="dxa"/>
            <w:gridSpan w:val="2"/>
            <w:tcBorders>
              <w:bottom w:val="single" w:sz="4" w:space="0" w:color="auto"/>
            </w:tcBorders>
            <w:shd w:val="clear" w:color="auto" w:fill="F7CAAC"/>
          </w:tcPr>
          <w:p w14:paraId="4D9C0B61" w14:textId="77777777" w:rsidR="005110DD" w:rsidRDefault="005110DD" w:rsidP="00F8305C">
            <w:pPr>
              <w:jc w:val="both"/>
              <w:rPr>
                <w:b/>
              </w:rPr>
            </w:pPr>
            <w:r>
              <w:rPr>
                <w:b/>
              </w:rPr>
              <w:t>Forma výuky</w:t>
            </w:r>
          </w:p>
        </w:tc>
        <w:tc>
          <w:tcPr>
            <w:tcW w:w="1884" w:type="dxa"/>
            <w:gridSpan w:val="3"/>
            <w:tcBorders>
              <w:bottom w:val="single" w:sz="4" w:space="0" w:color="auto"/>
            </w:tcBorders>
          </w:tcPr>
          <w:p w14:paraId="795C5146" w14:textId="77777777" w:rsidR="005110DD" w:rsidRDefault="005110DD" w:rsidP="00F8305C">
            <w:pPr>
              <w:jc w:val="both"/>
            </w:pPr>
            <w:r w:rsidRPr="00B74836">
              <w:t>přednášky, semináře</w:t>
            </w:r>
          </w:p>
          <w:p w14:paraId="766D75C8" w14:textId="6C1B9627" w:rsidR="00094AFE" w:rsidRDefault="00094AFE" w:rsidP="00F8305C">
            <w:pPr>
              <w:jc w:val="both"/>
            </w:pPr>
          </w:p>
        </w:tc>
      </w:tr>
      <w:tr w:rsidR="005110DD" w14:paraId="79881C30" w14:textId="77777777" w:rsidTr="001041BE">
        <w:trPr>
          <w:gridBefore w:val="1"/>
          <w:gridAfter w:val="1"/>
          <w:wBefore w:w="393" w:type="dxa"/>
          <w:wAfter w:w="101" w:type="dxa"/>
        </w:trPr>
        <w:tc>
          <w:tcPr>
            <w:tcW w:w="3435" w:type="dxa"/>
            <w:gridSpan w:val="4"/>
            <w:shd w:val="clear" w:color="auto" w:fill="F7CAAC"/>
          </w:tcPr>
          <w:p w14:paraId="6E621BE5" w14:textId="77777777" w:rsidR="005110DD" w:rsidRPr="005A0406" w:rsidRDefault="005110DD"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12AD8B85" w14:textId="255B7133" w:rsidR="0073254F" w:rsidRPr="002774F1" w:rsidRDefault="0073254F" w:rsidP="0073254F">
            <w:pPr>
              <w:jc w:val="both"/>
            </w:pPr>
            <w:r w:rsidRPr="002774F1">
              <w:t>Zápočet: povinná min. 80% účast na seminářích, odevzdání</w:t>
            </w:r>
            <w:r w:rsidR="00FB6D23" w:rsidRPr="002774F1">
              <w:t xml:space="preserve"> a prezentace</w:t>
            </w:r>
            <w:r w:rsidRPr="002774F1">
              <w:t xml:space="preserve"> seminární práce.</w:t>
            </w:r>
          </w:p>
          <w:p w14:paraId="76997E1D" w14:textId="1F4C1E0F" w:rsidR="005110DD" w:rsidRDefault="0073254F" w:rsidP="0073254F">
            <w:pPr>
              <w:jc w:val="both"/>
            </w:pPr>
            <w:r w:rsidRPr="002774F1">
              <w:rPr>
                <w:kern w:val="1"/>
              </w:rPr>
              <w:t>Zkouška: prokázání znalosti probíraných tematických okruhů, ústní zkouška.</w:t>
            </w:r>
          </w:p>
        </w:tc>
      </w:tr>
      <w:tr w:rsidR="005110DD" w14:paraId="3DC7203C"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75AE4ECD" w14:textId="77777777" w:rsidR="005110DD" w:rsidRDefault="005110DD" w:rsidP="00F8305C">
            <w:pPr>
              <w:jc w:val="both"/>
              <w:rPr>
                <w:b/>
              </w:rPr>
            </w:pPr>
            <w:r>
              <w:rPr>
                <w:b/>
              </w:rPr>
              <w:t>Garant předmětu</w:t>
            </w:r>
          </w:p>
        </w:tc>
        <w:tc>
          <w:tcPr>
            <w:tcW w:w="6420" w:type="dxa"/>
            <w:gridSpan w:val="11"/>
            <w:tcBorders>
              <w:top w:val="nil"/>
            </w:tcBorders>
          </w:tcPr>
          <w:p w14:paraId="3B1207EF" w14:textId="2804EFB1" w:rsidR="005110DD" w:rsidRPr="006019B8" w:rsidRDefault="009556F6" w:rsidP="00F8305C">
            <w:pPr>
              <w:jc w:val="both"/>
            </w:pPr>
            <w:hyperlink w:anchor="Slobodian" w:history="1">
              <w:r w:rsidR="006019B8" w:rsidRPr="006019B8">
                <w:rPr>
                  <w:rStyle w:val="OdstavecseseznamemChar"/>
                  <w:rFonts w:ascii="Times New Roman" w:hAnsi="Times New Roman" w:cs="Times New Roman"/>
                  <w:sz w:val="20"/>
                  <w:szCs w:val="20"/>
                </w:rPr>
                <w:t>prof. Ing. Petr Slobodian, Ph.D.</w:t>
              </w:r>
            </w:hyperlink>
          </w:p>
        </w:tc>
      </w:tr>
      <w:tr w:rsidR="005110DD" w14:paraId="30DA7DEE"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1B2C716B" w14:textId="77777777" w:rsidR="005110DD" w:rsidRDefault="005110DD" w:rsidP="00F8305C">
            <w:pPr>
              <w:jc w:val="both"/>
              <w:rPr>
                <w:b/>
              </w:rPr>
            </w:pPr>
            <w:r>
              <w:rPr>
                <w:b/>
              </w:rPr>
              <w:t>Zapojení garanta do výuky předmětu</w:t>
            </w:r>
          </w:p>
        </w:tc>
        <w:tc>
          <w:tcPr>
            <w:tcW w:w="6420" w:type="dxa"/>
            <w:gridSpan w:val="11"/>
            <w:tcBorders>
              <w:top w:val="nil"/>
            </w:tcBorders>
          </w:tcPr>
          <w:p w14:paraId="1307E4A0" w14:textId="6E9A242B" w:rsidR="005110DD" w:rsidRDefault="006019B8" w:rsidP="00F8305C">
            <w:pPr>
              <w:jc w:val="both"/>
            </w:pPr>
            <w:r w:rsidRPr="006019B8">
              <w:t>100% p</w:t>
            </w:r>
          </w:p>
        </w:tc>
      </w:tr>
      <w:tr w:rsidR="005110DD" w14:paraId="6804B9AC" w14:textId="77777777" w:rsidTr="001041BE">
        <w:trPr>
          <w:gridBefore w:val="1"/>
          <w:gridAfter w:val="1"/>
          <w:wBefore w:w="393" w:type="dxa"/>
          <w:wAfter w:w="101" w:type="dxa"/>
        </w:trPr>
        <w:tc>
          <w:tcPr>
            <w:tcW w:w="3435" w:type="dxa"/>
            <w:gridSpan w:val="4"/>
            <w:shd w:val="clear" w:color="auto" w:fill="F7CAAC"/>
          </w:tcPr>
          <w:p w14:paraId="491DE8F4" w14:textId="77777777" w:rsidR="005110DD" w:rsidRDefault="005110DD" w:rsidP="00F8305C">
            <w:pPr>
              <w:jc w:val="both"/>
              <w:rPr>
                <w:b/>
              </w:rPr>
            </w:pPr>
            <w:r>
              <w:rPr>
                <w:b/>
              </w:rPr>
              <w:t>Vyučující</w:t>
            </w:r>
          </w:p>
        </w:tc>
        <w:tc>
          <w:tcPr>
            <w:tcW w:w="6420" w:type="dxa"/>
            <w:gridSpan w:val="11"/>
            <w:tcBorders>
              <w:bottom w:val="nil"/>
            </w:tcBorders>
          </w:tcPr>
          <w:p w14:paraId="1B7EBC26" w14:textId="77777777" w:rsidR="005110DD" w:rsidRDefault="005110DD" w:rsidP="00F8305C">
            <w:pPr>
              <w:jc w:val="both"/>
            </w:pPr>
          </w:p>
        </w:tc>
      </w:tr>
      <w:tr w:rsidR="005110DD" w14:paraId="63EC3A28" w14:textId="77777777" w:rsidTr="001041BE">
        <w:trPr>
          <w:gridBefore w:val="1"/>
          <w:gridAfter w:val="1"/>
          <w:wBefore w:w="393" w:type="dxa"/>
          <w:wAfter w:w="101" w:type="dxa"/>
          <w:trHeight w:val="260"/>
        </w:trPr>
        <w:tc>
          <w:tcPr>
            <w:tcW w:w="9855" w:type="dxa"/>
            <w:gridSpan w:val="15"/>
            <w:tcBorders>
              <w:top w:val="nil"/>
            </w:tcBorders>
          </w:tcPr>
          <w:p w14:paraId="1853DA59" w14:textId="2D5FB75F" w:rsidR="005110DD" w:rsidRPr="006019B8" w:rsidRDefault="009556F6" w:rsidP="00F8305C">
            <w:pPr>
              <w:spacing w:before="60" w:after="60"/>
              <w:jc w:val="both"/>
            </w:pPr>
            <w:hyperlink w:anchor="Slobodian" w:history="1">
              <w:r w:rsidR="006019B8" w:rsidRPr="006019B8">
                <w:rPr>
                  <w:rStyle w:val="OdstavecseseznamemChar"/>
                  <w:rFonts w:ascii="Times New Roman" w:hAnsi="Times New Roman" w:cs="Times New Roman"/>
                  <w:b/>
                  <w:bCs/>
                  <w:sz w:val="20"/>
                  <w:szCs w:val="20"/>
                </w:rPr>
                <w:t>prof. Ing. Petr Slobodian, Ph.D.</w:t>
              </w:r>
            </w:hyperlink>
            <w:r w:rsidR="006019B8" w:rsidRPr="006019B8">
              <w:rPr>
                <w:b/>
                <w:bCs/>
              </w:rPr>
              <w:t xml:space="preserve"> </w:t>
            </w:r>
            <w:r w:rsidR="006019B8" w:rsidRPr="006019B8">
              <w:t>(100% p)</w:t>
            </w:r>
          </w:p>
        </w:tc>
      </w:tr>
      <w:tr w:rsidR="005110DD" w14:paraId="0F923A43" w14:textId="77777777" w:rsidTr="001041BE">
        <w:trPr>
          <w:gridBefore w:val="1"/>
          <w:gridAfter w:val="1"/>
          <w:wBefore w:w="393" w:type="dxa"/>
          <w:wAfter w:w="101" w:type="dxa"/>
        </w:trPr>
        <w:tc>
          <w:tcPr>
            <w:tcW w:w="3435" w:type="dxa"/>
            <w:gridSpan w:val="4"/>
            <w:shd w:val="clear" w:color="auto" w:fill="F7CAAC"/>
          </w:tcPr>
          <w:p w14:paraId="788008B7" w14:textId="77777777" w:rsidR="005110DD" w:rsidRPr="005A0406" w:rsidRDefault="005110DD" w:rsidP="00F8305C">
            <w:pPr>
              <w:jc w:val="both"/>
              <w:rPr>
                <w:b/>
              </w:rPr>
            </w:pPr>
            <w:r w:rsidRPr="005A0406">
              <w:rPr>
                <w:b/>
              </w:rPr>
              <w:t>Hlavní témata a výsledky učení</w:t>
            </w:r>
          </w:p>
        </w:tc>
        <w:tc>
          <w:tcPr>
            <w:tcW w:w="6420" w:type="dxa"/>
            <w:gridSpan w:val="11"/>
            <w:tcBorders>
              <w:bottom w:val="nil"/>
            </w:tcBorders>
          </w:tcPr>
          <w:p w14:paraId="62DB3BCE" w14:textId="77777777" w:rsidR="005110DD" w:rsidRPr="005A0406" w:rsidRDefault="005110DD" w:rsidP="00F8305C">
            <w:pPr>
              <w:jc w:val="both"/>
            </w:pPr>
          </w:p>
        </w:tc>
      </w:tr>
      <w:tr w:rsidR="005110DD" w14:paraId="59D9DC24"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77D1C972" w14:textId="38985303" w:rsidR="005110DD" w:rsidRPr="00351747" w:rsidRDefault="005110DD" w:rsidP="00F8305C">
            <w:pPr>
              <w:jc w:val="both"/>
              <w:rPr>
                <w:b/>
                <w:bCs/>
              </w:rPr>
            </w:pPr>
            <w:r w:rsidRPr="00B769EC">
              <w:t>Cílem předmětu je</w:t>
            </w:r>
            <w:r w:rsidR="00DB752D" w:rsidRPr="00B769EC">
              <w:t xml:space="preserve"> získat ucelený přehled o fyzice a technologii vakua, dle moderních metod a postupů. Předmět klade důraz na základní principy vakuové techniky s ohledem na aplikace pro výrobu polovodičů.</w:t>
            </w:r>
            <w:r w:rsidRPr="00D22542">
              <w:t xml:space="preserve"> </w:t>
            </w:r>
            <w:r w:rsidRPr="00351747">
              <w:rPr>
                <w:b/>
                <w:bCs/>
              </w:rPr>
              <w:t>Obsah předmětu tvoří tyto tematické celky:</w:t>
            </w:r>
          </w:p>
          <w:p w14:paraId="5BFA5636" w14:textId="6BF6D13C" w:rsidR="00163046" w:rsidRPr="00D92593"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92593">
              <w:rPr>
                <w:rFonts w:ascii="Times New Roman" w:hAnsi="Times New Roman" w:cs="Times New Roman"/>
                <w:sz w:val="20"/>
                <w:szCs w:val="20"/>
                <w:lang w:eastAsia="cs-CZ"/>
              </w:rPr>
              <w:t>Tlak, vakuum a měrné jednotky</w:t>
            </w:r>
            <w:r w:rsidR="005F37E7" w:rsidRPr="00D92593">
              <w:rPr>
                <w:rFonts w:ascii="Times New Roman" w:hAnsi="Times New Roman" w:cs="Times New Roman"/>
                <w:sz w:val="20"/>
                <w:szCs w:val="20"/>
                <w:lang w:eastAsia="cs-CZ"/>
              </w:rPr>
              <w:t>.</w:t>
            </w:r>
          </w:p>
          <w:p w14:paraId="2DCA33BB" w14:textId="7A01E27B" w:rsidR="00163046" w:rsidRPr="00D92593"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92593">
              <w:rPr>
                <w:rFonts w:ascii="Times New Roman" w:hAnsi="Times New Roman" w:cs="Times New Roman"/>
                <w:sz w:val="20"/>
                <w:szCs w:val="20"/>
                <w:lang w:eastAsia="cs-CZ"/>
              </w:rPr>
              <w:t>Termodynamika ideálního plynu a jejich aplikace ve vakuových systémech</w:t>
            </w:r>
            <w:r w:rsidR="005F37E7" w:rsidRPr="00D92593">
              <w:rPr>
                <w:rFonts w:ascii="Times New Roman" w:hAnsi="Times New Roman" w:cs="Times New Roman"/>
                <w:sz w:val="20"/>
                <w:szCs w:val="20"/>
                <w:lang w:eastAsia="cs-CZ"/>
              </w:rPr>
              <w:t>.</w:t>
            </w:r>
          </w:p>
          <w:p w14:paraId="412F45CE" w14:textId="355A91A7" w:rsidR="00163046" w:rsidRPr="00D92593"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92593">
              <w:rPr>
                <w:rFonts w:ascii="Times New Roman" w:hAnsi="Times New Roman" w:cs="Times New Roman"/>
                <w:sz w:val="20"/>
                <w:szCs w:val="20"/>
                <w:lang w:eastAsia="cs-CZ"/>
              </w:rPr>
              <w:t>Kinetická teorie plynů</w:t>
            </w:r>
            <w:r w:rsidR="005F37E7" w:rsidRPr="00D92593">
              <w:rPr>
                <w:rFonts w:ascii="Times New Roman" w:hAnsi="Times New Roman" w:cs="Times New Roman"/>
                <w:sz w:val="20"/>
                <w:szCs w:val="20"/>
                <w:lang w:eastAsia="cs-CZ"/>
              </w:rPr>
              <w:t>.</w:t>
            </w:r>
          </w:p>
          <w:p w14:paraId="4D95C481" w14:textId="6E928F01" w:rsidR="00163046" w:rsidRPr="00D92593"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92593">
              <w:rPr>
                <w:rFonts w:ascii="Times New Roman" w:hAnsi="Times New Roman" w:cs="Times New Roman"/>
                <w:sz w:val="20"/>
                <w:szCs w:val="20"/>
                <w:lang w:eastAsia="cs-CZ"/>
              </w:rPr>
              <w:t>Střední volná dráha a chování plynů při nízkém tlaku</w:t>
            </w:r>
            <w:r w:rsidR="005F37E7" w:rsidRPr="00D92593">
              <w:rPr>
                <w:rFonts w:ascii="Times New Roman" w:hAnsi="Times New Roman" w:cs="Times New Roman"/>
                <w:sz w:val="20"/>
                <w:szCs w:val="20"/>
                <w:lang w:eastAsia="cs-CZ"/>
              </w:rPr>
              <w:t>.</w:t>
            </w:r>
          </w:p>
          <w:p w14:paraId="05A06C72" w14:textId="07850351" w:rsidR="00163046" w:rsidRPr="00D92593"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92593">
              <w:rPr>
                <w:rFonts w:ascii="Times New Roman" w:hAnsi="Times New Roman" w:cs="Times New Roman"/>
                <w:sz w:val="20"/>
                <w:szCs w:val="20"/>
                <w:lang w:eastAsia="cs-CZ"/>
              </w:rPr>
              <w:t>Interakce molekul ve vakuu a uvolňování molekul plynů z</w:t>
            </w:r>
            <w:r w:rsidR="005F37E7" w:rsidRPr="00D92593">
              <w:rPr>
                <w:rFonts w:ascii="Times New Roman" w:hAnsi="Times New Roman" w:cs="Times New Roman"/>
                <w:sz w:val="20"/>
                <w:szCs w:val="20"/>
                <w:lang w:eastAsia="cs-CZ"/>
              </w:rPr>
              <w:t> </w:t>
            </w:r>
            <w:r w:rsidRPr="00D92593">
              <w:rPr>
                <w:rFonts w:ascii="Times New Roman" w:hAnsi="Times New Roman" w:cs="Times New Roman"/>
                <w:sz w:val="20"/>
                <w:szCs w:val="20"/>
                <w:lang w:eastAsia="cs-CZ"/>
              </w:rPr>
              <w:t>materiálů</w:t>
            </w:r>
            <w:r w:rsidR="005F37E7" w:rsidRPr="00D92593">
              <w:rPr>
                <w:rFonts w:ascii="Times New Roman" w:hAnsi="Times New Roman" w:cs="Times New Roman"/>
                <w:sz w:val="20"/>
                <w:szCs w:val="20"/>
                <w:lang w:eastAsia="cs-CZ"/>
              </w:rPr>
              <w:t>.</w:t>
            </w:r>
          </w:p>
          <w:p w14:paraId="766D143F" w14:textId="14DCE7E9" w:rsidR="00163046" w:rsidRPr="00D92593"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92593">
              <w:rPr>
                <w:rFonts w:ascii="Times New Roman" w:hAnsi="Times New Roman" w:cs="Times New Roman"/>
                <w:sz w:val="20"/>
                <w:szCs w:val="20"/>
                <w:lang w:eastAsia="cs-CZ"/>
              </w:rPr>
              <w:t>Molekulární tok vs. viskózní tok: pochopení režimů ve vakuovém prostředí</w:t>
            </w:r>
            <w:r w:rsidR="005F37E7" w:rsidRPr="00D92593">
              <w:rPr>
                <w:rFonts w:ascii="Times New Roman" w:hAnsi="Times New Roman" w:cs="Times New Roman"/>
                <w:sz w:val="20"/>
                <w:szCs w:val="20"/>
                <w:lang w:eastAsia="cs-CZ"/>
              </w:rPr>
              <w:t>.</w:t>
            </w:r>
          </w:p>
          <w:p w14:paraId="51AEB5FD" w14:textId="79B992EF" w:rsidR="00163046" w:rsidRPr="00D92593"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92593">
              <w:rPr>
                <w:rFonts w:ascii="Times New Roman" w:hAnsi="Times New Roman" w:cs="Times New Roman"/>
                <w:sz w:val="20"/>
                <w:szCs w:val="20"/>
                <w:lang w:eastAsia="cs-CZ"/>
              </w:rPr>
              <w:t>Principy měření vakua, přesnost a kalibrace</w:t>
            </w:r>
            <w:r w:rsidR="005F37E7" w:rsidRPr="00D92593">
              <w:rPr>
                <w:rFonts w:ascii="Times New Roman" w:hAnsi="Times New Roman" w:cs="Times New Roman"/>
                <w:sz w:val="20"/>
                <w:szCs w:val="20"/>
                <w:lang w:eastAsia="cs-CZ"/>
              </w:rPr>
              <w:t>.</w:t>
            </w:r>
          </w:p>
          <w:p w14:paraId="3688838D" w14:textId="5F46CAFE" w:rsidR="00163046" w:rsidRPr="00D92593"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92593">
              <w:rPr>
                <w:rFonts w:ascii="Times New Roman" w:hAnsi="Times New Roman" w:cs="Times New Roman"/>
                <w:sz w:val="20"/>
                <w:szCs w:val="20"/>
                <w:lang w:eastAsia="cs-CZ"/>
              </w:rPr>
              <w:t>Návrh a konstrukce vakuových komor pro výrobu polovodičů</w:t>
            </w:r>
            <w:r w:rsidR="005F37E7" w:rsidRPr="00D92593">
              <w:rPr>
                <w:rFonts w:ascii="Times New Roman" w:hAnsi="Times New Roman" w:cs="Times New Roman"/>
                <w:sz w:val="20"/>
                <w:szCs w:val="20"/>
                <w:lang w:eastAsia="cs-CZ"/>
              </w:rPr>
              <w:t>.</w:t>
            </w:r>
          </w:p>
          <w:p w14:paraId="2E2B8D7E" w14:textId="39E648F7" w:rsidR="00163046" w:rsidRPr="00D92593"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92593">
              <w:rPr>
                <w:rFonts w:ascii="Times New Roman" w:hAnsi="Times New Roman" w:cs="Times New Roman"/>
                <w:sz w:val="20"/>
                <w:szCs w:val="20"/>
                <w:lang w:eastAsia="cs-CZ"/>
              </w:rPr>
              <w:t>Techniky depozice ve vakuovém prostředí pro výrobu polovodičů (PVD a CVD)</w:t>
            </w:r>
            <w:r w:rsidR="005F37E7" w:rsidRPr="00D92593">
              <w:rPr>
                <w:rFonts w:ascii="Times New Roman" w:hAnsi="Times New Roman" w:cs="Times New Roman"/>
                <w:sz w:val="20"/>
                <w:szCs w:val="20"/>
                <w:lang w:eastAsia="cs-CZ"/>
              </w:rPr>
              <w:t>.</w:t>
            </w:r>
          </w:p>
          <w:p w14:paraId="57DFE95F" w14:textId="528A0BA3" w:rsidR="00163046" w:rsidRPr="00D92593"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92593">
              <w:rPr>
                <w:rFonts w:ascii="Times New Roman" w:hAnsi="Times New Roman" w:cs="Times New Roman"/>
                <w:sz w:val="20"/>
                <w:szCs w:val="20"/>
                <w:lang w:eastAsia="cs-CZ"/>
              </w:rPr>
              <w:t>Růst tenkých vrstev a techniky jejich charakterizace (XRD, SEM, AFM)</w:t>
            </w:r>
            <w:r w:rsidR="005F37E7" w:rsidRPr="00D92593">
              <w:rPr>
                <w:rFonts w:ascii="Times New Roman" w:hAnsi="Times New Roman" w:cs="Times New Roman"/>
                <w:sz w:val="20"/>
                <w:szCs w:val="20"/>
                <w:lang w:eastAsia="cs-CZ"/>
              </w:rPr>
              <w:t>.</w:t>
            </w:r>
          </w:p>
          <w:p w14:paraId="4408D01B" w14:textId="14ED593D" w:rsidR="00163046" w:rsidRPr="00D92593"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92593">
              <w:rPr>
                <w:rFonts w:ascii="Times New Roman" w:hAnsi="Times New Roman" w:cs="Times New Roman"/>
                <w:sz w:val="20"/>
                <w:szCs w:val="20"/>
                <w:lang w:eastAsia="cs-CZ"/>
              </w:rPr>
              <w:t>Depozice atomárních vrstev (ALD) a molekulární epitaxe (MBE)</w:t>
            </w:r>
            <w:r w:rsidR="005F37E7" w:rsidRPr="00D92593">
              <w:rPr>
                <w:rFonts w:ascii="Times New Roman" w:hAnsi="Times New Roman" w:cs="Times New Roman"/>
                <w:sz w:val="20"/>
                <w:szCs w:val="20"/>
                <w:lang w:eastAsia="cs-CZ"/>
              </w:rPr>
              <w:t>.</w:t>
            </w:r>
          </w:p>
          <w:p w14:paraId="2124798C" w14:textId="708537A6" w:rsidR="00163046" w:rsidRPr="00D92593"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92593">
              <w:rPr>
                <w:rFonts w:ascii="Times New Roman" w:hAnsi="Times New Roman" w:cs="Times New Roman"/>
                <w:sz w:val="20"/>
                <w:szCs w:val="20"/>
                <w:lang w:eastAsia="cs-CZ"/>
              </w:rPr>
              <w:t>Vakuové pumpy a technologie generování vakua</w:t>
            </w:r>
            <w:r w:rsidR="005F37E7" w:rsidRPr="00D92593">
              <w:rPr>
                <w:rFonts w:ascii="Times New Roman" w:hAnsi="Times New Roman" w:cs="Times New Roman"/>
                <w:sz w:val="20"/>
                <w:szCs w:val="20"/>
                <w:lang w:eastAsia="cs-CZ"/>
              </w:rPr>
              <w:t>.</w:t>
            </w:r>
          </w:p>
          <w:p w14:paraId="0F57AC41" w14:textId="41B4C7E0" w:rsidR="00163046" w:rsidRPr="00D92593"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92593">
              <w:rPr>
                <w:rFonts w:ascii="Times New Roman" w:hAnsi="Times New Roman" w:cs="Times New Roman"/>
                <w:sz w:val="20"/>
                <w:szCs w:val="20"/>
                <w:lang w:eastAsia="cs-CZ"/>
              </w:rPr>
              <w:t>Vakuum v technologii čistých prostorů pro výrobu polovodičů</w:t>
            </w:r>
            <w:r w:rsidR="005F37E7" w:rsidRPr="00D92593">
              <w:rPr>
                <w:rFonts w:ascii="Times New Roman" w:hAnsi="Times New Roman" w:cs="Times New Roman"/>
                <w:sz w:val="20"/>
                <w:szCs w:val="20"/>
                <w:lang w:eastAsia="cs-CZ"/>
              </w:rPr>
              <w:t>.</w:t>
            </w:r>
          </w:p>
          <w:p w14:paraId="12BAF6DB" w14:textId="4F64BDDB" w:rsidR="005110DD" w:rsidRPr="00D92593" w:rsidRDefault="0016304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92593">
              <w:rPr>
                <w:rFonts w:ascii="Times New Roman" w:hAnsi="Times New Roman" w:cs="Times New Roman"/>
                <w:sz w:val="20"/>
                <w:szCs w:val="20"/>
                <w:lang w:eastAsia="cs-CZ"/>
              </w:rPr>
              <w:t>Procesy sestavování polovodičů: spojování, enkapsulace a pájení</w:t>
            </w:r>
            <w:r w:rsidR="005F37E7" w:rsidRPr="00D92593">
              <w:rPr>
                <w:rFonts w:ascii="Times New Roman" w:hAnsi="Times New Roman" w:cs="Times New Roman"/>
                <w:sz w:val="20"/>
                <w:szCs w:val="20"/>
                <w:lang w:eastAsia="cs-CZ"/>
              </w:rPr>
              <w:t>.</w:t>
            </w:r>
          </w:p>
          <w:p w14:paraId="299CEEA6" w14:textId="77777777" w:rsidR="005110DD" w:rsidRDefault="005110DD" w:rsidP="00F8305C">
            <w:pPr>
              <w:jc w:val="both"/>
              <w:rPr>
                <w:b/>
                <w:bCs/>
              </w:rPr>
            </w:pPr>
          </w:p>
          <w:p w14:paraId="047C2DE6" w14:textId="77777777" w:rsidR="005110DD" w:rsidRPr="000C69A4" w:rsidRDefault="005110DD"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2AF990FF" w14:textId="77777777" w:rsidR="005110DD" w:rsidRPr="000C69A4" w:rsidRDefault="005110DD" w:rsidP="00F8305C">
            <w:pPr>
              <w:tabs>
                <w:tab w:val="left" w:pos="328"/>
              </w:tabs>
              <w:rPr>
                <w:b/>
                <w:color w:val="000000" w:themeColor="text1"/>
              </w:rPr>
            </w:pPr>
            <w:r w:rsidRPr="000C69A4">
              <w:rPr>
                <w:b/>
              </w:rPr>
              <w:t>Odborné z</w:t>
            </w:r>
            <w:r w:rsidRPr="000C69A4">
              <w:rPr>
                <w:b/>
                <w:color w:val="000000" w:themeColor="text1"/>
              </w:rPr>
              <w:t xml:space="preserve">nalosti: </w:t>
            </w:r>
          </w:p>
          <w:p w14:paraId="09CCF179" w14:textId="0DCF3CF1" w:rsidR="0073254F" w:rsidRPr="00B769EC" w:rsidRDefault="0073254F" w:rsidP="0073254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B769EC">
              <w:rPr>
                <w:rFonts w:ascii="Times New Roman" w:hAnsi="Times New Roman" w:cs="Times New Roman"/>
                <w:sz w:val="20"/>
                <w:szCs w:val="20"/>
                <w:lang w:eastAsia="cs-CZ"/>
              </w:rPr>
              <w:t>definovat základní fyzikální principy vakuové techniky</w:t>
            </w:r>
          </w:p>
          <w:p w14:paraId="165873D2" w14:textId="62619322" w:rsidR="0073254F" w:rsidRPr="00B769EC" w:rsidRDefault="0073254F" w:rsidP="0073254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B769EC">
              <w:rPr>
                <w:rFonts w:ascii="Times New Roman" w:hAnsi="Times New Roman" w:cs="Times New Roman"/>
                <w:sz w:val="20"/>
                <w:szCs w:val="20"/>
                <w:lang w:eastAsia="cs-CZ"/>
              </w:rPr>
              <w:t>popsat základní principy depozice ve vakuovém prostředí pro výrobu polovodičů</w:t>
            </w:r>
          </w:p>
          <w:p w14:paraId="5A5FEFFE" w14:textId="52812489" w:rsidR="0073254F" w:rsidRPr="00B769EC" w:rsidRDefault="00682713" w:rsidP="0073254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B769EC">
              <w:rPr>
                <w:rFonts w:ascii="Times New Roman" w:hAnsi="Times New Roman" w:cs="Times New Roman"/>
                <w:sz w:val="20"/>
                <w:szCs w:val="20"/>
                <w:lang w:eastAsia="cs-CZ"/>
              </w:rPr>
              <w:t>popsat</w:t>
            </w:r>
            <w:r w:rsidR="0073254F" w:rsidRPr="00B769EC">
              <w:rPr>
                <w:rFonts w:ascii="Times New Roman" w:hAnsi="Times New Roman" w:cs="Times New Roman"/>
                <w:sz w:val="20"/>
                <w:szCs w:val="20"/>
                <w:lang w:eastAsia="cs-CZ"/>
              </w:rPr>
              <w:t> konstrukční řešení vakuových komor</w:t>
            </w:r>
          </w:p>
          <w:p w14:paraId="2D86BFA9" w14:textId="656B52C4" w:rsidR="0073254F" w:rsidRPr="00B769EC" w:rsidRDefault="0073254F" w:rsidP="0073254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B769EC">
              <w:rPr>
                <w:rFonts w:ascii="Times New Roman" w:hAnsi="Times New Roman" w:cs="Times New Roman"/>
                <w:sz w:val="20"/>
                <w:szCs w:val="20"/>
                <w:lang w:eastAsia="cs-CZ"/>
              </w:rPr>
              <w:t>prokázat detailní znalosti o technologiích používaných ke generování vakua</w:t>
            </w:r>
          </w:p>
          <w:p w14:paraId="5D3A81ED" w14:textId="612BCDE2" w:rsidR="0073254F" w:rsidRPr="00B769EC" w:rsidRDefault="00682713" w:rsidP="0073254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B769EC">
              <w:rPr>
                <w:rFonts w:ascii="Times New Roman" w:hAnsi="Times New Roman" w:cs="Times New Roman"/>
                <w:sz w:val="20"/>
                <w:szCs w:val="20"/>
                <w:lang w:eastAsia="cs-CZ"/>
              </w:rPr>
              <w:t>charakterizovat</w:t>
            </w:r>
            <w:r w:rsidR="0073254F" w:rsidRPr="00B769EC">
              <w:rPr>
                <w:rFonts w:ascii="Times New Roman" w:hAnsi="Times New Roman" w:cs="Times New Roman"/>
                <w:sz w:val="20"/>
                <w:szCs w:val="20"/>
                <w:lang w:eastAsia="cs-CZ"/>
              </w:rPr>
              <w:t xml:space="preserve"> proces výroby polovodičů zejména z hlediska růstu tenkých vrstev </w:t>
            </w:r>
          </w:p>
          <w:p w14:paraId="433C4234" w14:textId="77777777" w:rsidR="005110DD" w:rsidRPr="000C69A4" w:rsidRDefault="005110DD" w:rsidP="00F8305C">
            <w:pPr>
              <w:tabs>
                <w:tab w:val="left" w:pos="328"/>
              </w:tabs>
              <w:rPr>
                <w:b/>
                <w:color w:val="000000" w:themeColor="text1"/>
              </w:rPr>
            </w:pPr>
          </w:p>
          <w:p w14:paraId="79C4AE3D" w14:textId="77777777" w:rsidR="005110DD" w:rsidRPr="000C69A4" w:rsidRDefault="005110DD" w:rsidP="00F8305C">
            <w:pPr>
              <w:tabs>
                <w:tab w:val="left" w:pos="328"/>
              </w:tabs>
              <w:rPr>
                <w:b/>
                <w:color w:val="000000" w:themeColor="text1"/>
              </w:rPr>
            </w:pPr>
            <w:r w:rsidRPr="000C69A4">
              <w:rPr>
                <w:b/>
                <w:color w:val="000000" w:themeColor="text1"/>
              </w:rPr>
              <w:t>Odborné dovednosti:</w:t>
            </w:r>
          </w:p>
          <w:p w14:paraId="74A0674F" w14:textId="27BCDC4E" w:rsidR="0073254F" w:rsidRPr="00B769EC" w:rsidRDefault="0073254F" w:rsidP="0073254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B769EC">
              <w:rPr>
                <w:rFonts w:ascii="Times New Roman" w:hAnsi="Times New Roman" w:cs="Times New Roman"/>
                <w:sz w:val="20"/>
                <w:szCs w:val="20"/>
              </w:rPr>
              <w:t>aplikovat termodynamiku ideálního plynu ve vakuových systémech</w:t>
            </w:r>
          </w:p>
          <w:p w14:paraId="48A824C1" w14:textId="5C9E3BEC" w:rsidR="0073254F" w:rsidRPr="00B769EC" w:rsidRDefault="00A26EBA" w:rsidP="0073254F">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provádět</w:t>
            </w:r>
            <w:r w:rsidR="00B769EC">
              <w:rPr>
                <w:rFonts w:ascii="Times New Roman" w:hAnsi="Times New Roman" w:cs="Times New Roman"/>
                <w:sz w:val="20"/>
                <w:szCs w:val="20"/>
                <w:lang w:eastAsia="cs-CZ"/>
              </w:rPr>
              <w:t xml:space="preserve"> výpočty </w:t>
            </w:r>
            <w:r w:rsidR="0073254F" w:rsidRPr="00B769EC">
              <w:rPr>
                <w:rFonts w:ascii="Times New Roman" w:hAnsi="Times New Roman" w:cs="Times New Roman"/>
                <w:sz w:val="20"/>
                <w:szCs w:val="20"/>
                <w:lang w:eastAsia="cs-CZ"/>
              </w:rPr>
              <w:t>zaměřené na tlak a vakuové prostředí</w:t>
            </w:r>
          </w:p>
          <w:p w14:paraId="7596DF0B" w14:textId="0DA81F72" w:rsidR="0073254F" w:rsidRPr="00B769EC" w:rsidRDefault="0073254F" w:rsidP="0073254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B769EC">
              <w:rPr>
                <w:rFonts w:ascii="Times New Roman" w:hAnsi="Times New Roman" w:cs="Times New Roman"/>
                <w:sz w:val="20"/>
                <w:szCs w:val="20"/>
                <w:lang w:eastAsia="cs-CZ"/>
              </w:rPr>
              <w:t>navrhnout zapojení vakuových technologií do výroby polovodičů</w:t>
            </w:r>
          </w:p>
          <w:p w14:paraId="37F7AE85" w14:textId="27AD6718" w:rsidR="0073254F" w:rsidRPr="00B769EC" w:rsidRDefault="0073254F" w:rsidP="0073254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B769EC">
              <w:rPr>
                <w:rFonts w:ascii="Times New Roman" w:hAnsi="Times New Roman" w:cs="Times New Roman"/>
                <w:sz w:val="20"/>
                <w:szCs w:val="20"/>
                <w:lang w:eastAsia="cs-CZ"/>
              </w:rPr>
              <w:t>pracovat s vakuovými pumpami a jejich nastavením</w:t>
            </w:r>
          </w:p>
          <w:p w14:paraId="095D42D7" w14:textId="03A519ED" w:rsidR="005110DD" w:rsidRPr="005A0406" w:rsidRDefault="0073254F" w:rsidP="0073254F">
            <w:pPr>
              <w:pStyle w:val="Odstavecseseznamem"/>
              <w:numPr>
                <w:ilvl w:val="0"/>
                <w:numId w:val="6"/>
              </w:numPr>
              <w:tabs>
                <w:tab w:val="left" w:pos="328"/>
              </w:tabs>
              <w:spacing w:after="0" w:line="240" w:lineRule="auto"/>
              <w:ind w:left="170" w:hanging="170"/>
            </w:pPr>
            <w:r w:rsidRPr="00B769EC">
              <w:rPr>
                <w:rFonts w:ascii="Times New Roman" w:hAnsi="Times New Roman" w:cs="Times New Roman"/>
                <w:sz w:val="20"/>
                <w:szCs w:val="20"/>
                <w:lang w:eastAsia="cs-CZ"/>
              </w:rPr>
              <w:t>pracovat s odbornou technickou dokumentací v oblasti vakuové techniky</w:t>
            </w:r>
          </w:p>
        </w:tc>
      </w:tr>
      <w:tr w:rsidR="005110DD" w14:paraId="690AA5F6"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15DF2719" w14:textId="77777777" w:rsidR="005110DD" w:rsidRPr="005A0406" w:rsidRDefault="005110DD"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2CEBB1A4" w14:textId="77777777" w:rsidR="005110DD" w:rsidRDefault="005110DD" w:rsidP="00F8305C">
            <w:pPr>
              <w:jc w:val="both"/>
            </w:pPr>
          </w:p>
        </w:tc>
      </w:tr>
      <w:tr w:rsidR="005110DD" w14:paraId="67CF1928" w14:textId="77777777" w:rsidTr="001041BE">
        <w:trPr>
          <w:gridBefore w:val="1"/>
          <w:gridAfter w:val="1"/>
          <w:wBefore w:w="393" w:type="dxa"/>
          <w:wAfter w:w="101" w:type="dxa"/>
          <w:trHeight w:val="2354"/>
        </w:trPr>
        <w:tc>
          <w:tcPr>
            <w:tcW w:w="9855" w:type="dxa"/>
            <w:gridSpan w:val="15"/>
            <w:tcBorders>
              <w:top w:val="nil"/>
              <w:bottom w:val="single" w:sz="4" w:space="0" w:color="auto"/>
            </w:tcBorders>
          </w:tcPr>
          <w:p w14:paraId="588DAFD9" w14:textId="77777777" w:rsidR="005110DD" w:rsidRPr="000C69A4" w:rsidRDefault="005110DD" w:rsidP="00F8305C">
            <w:pPr>
              <w:jc w:val="both"/>
              <w:rPr>
                <w:b/>
                <w:bCs/>
                <w:u w:val="single"/>
              </w:rPr>
            </w:pPr>
            <w:r w:rsidRPr="000C69A4">
              <w:rPr>
                <w:b/>
                <w:bCs/>
                <w:u w:val="single"/>
              </w:rPr>
              <w:t>Metody a přístupy používané ve výuce</w:t>
            </w:r>
          </w:p>
          <w:p w14:paraId="4E9FFDBC" w14:textId="77777777" w:rsidR="005110DD" w:rsidRPr="000C69A4" w:rsidRDefault="005110DD" w:rsidP="00F8305C">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3EBEF9AC" w14:textId="01D61AA2" w:rsidR="00DB752D" w:rsidRDefault="00DB752D" w:rsidP="00DB752D">
            <w:pPr>
              <w:jc w:val="both"/>
              <w:rPr>
                <w:color w:val="000000"/>
                <w:shd w:val="clear" w:color="auto" w:fill="FFFFFF"/>
              </w:rPr>
            </w:pPr>
            <w:r w:rsidRPr="00B769EC">
              <w:t xml:space="preserve">Monologická (výklad, přednáška, instruktáž), </w:t>
            </w:r>
            <w:r w:rsidRPr="00B769EC">
              <w:rPr>
                <w:color w:val="000000"/>
                <w:shd w:val="clear" w:color="auto" w:fill="FFFFFF"/>
              </w:rPr>
              <w:t>Metody práce s textem (učebnicí, knihou)</w:t>
            </w:r>
          </w:p>
          <w:p w14:paraId="2C71E152" w14:textId="77777777" w:rsidR="005110DD" w:rsidRDefault="005110DD" w:rsidP="00F8305C">
            <w:pPr>
              <w:jc w:val="both"/>
              <w:rPr>
                <w:color w:val="000000"/>
                <w:shd w:val="clear" w:color="auto" w:fill="FFFFFF"/>
              </w:rPr>
            </w:pPr>
          </w:p>
          <w:p w14:paraId="27DDC4C2" w14:textId="77777777" w:rsidR="005110DD" w:rsidRPr="000C69A4" w:rsidRDefault="005110DD" w:rsidP="00F8305C">
            <w:pPr>
              <w:jc w:val="both"/>
              <w:rPr>
                <w:b/>
                <w:bCs/>
              </w:rPr>
            </w:pPr>
            <w:r w:rsidRPr="000C69A4">
              <w:rPr>
                <w:b/>
                <w:bCs/>
              </w:rPr>
              <w:t>Pro dosažení odborných dovedností jsou užívány vyučovací metody:</w:t>
            </w:r>
          </w:p>
          <w:p w14:paraId="01D20246" w14:textId="5C5AE652" w:rsidR="005110DD" w:rsidRPr="006D0F29" w:rsidRDefault="00B769EC" w:rsidP="00F8305C">
            <w:pPr>
              <w:rPr>
                <w:color w:val="000000"/>
                <w:shd w:val="clear" w:color="auto" w:fill="FFFFFF"/>
              </w:rPr>
            </w:pPr>
            <w:r w:rsidRPr="00B769EC">
              <w:rPr>
                <w:color w:val="000000"/>
                <w:shd w:val="clear" w:color="auto" w:fill="FFFFFF"/>
              </w:rPr>
              <w:t xml:space="preserve">Dialogická (diskuze, rozhovor, brainstorming), </w:t>
            </w:r>
            <w:r w:rsidR="005110DD" w:rsidRPr="00B769EC">
              <w:rPr>
                <w:color w:val="000000"/>
                <w:shd w:val="clear" w:color="auto" w:fill="FFFFFF"/>
              </w:rPr>
              <w:t>Praktické procvičování</w:t>
            </w:r>
          </w:p>
          <w:p w14:paraId="70ADE8F4" w14:textId="77777777" w:rsidR="005110DD" w:rsidRPr="000C69A4" w:rsidRDefault="005110DD" w:rsidP="00F8305C"/>
          <w:p w14:paraId="5ACEDB51" w14:textId="77777777" w:rsidR="005110DD" w:rsidRPr="005110DD" w:rsidRDefault="005110DD" w:rsidP="00F8305C">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t>Očekávané výsledky učení dosažené studiem předmětu jsou ověřovány hodnoticími metodami:</w:t>
            </w:r>
          </w:p>
          <w:p w14:paraId="4CC09AF3" w14:textId="10C8138D" w:rsidR="005110DD" w:rsidRDefault="00682713" w:rsidP="00F8305C">
            <w:pPr>
              <w:jc w:val="both"/>
              <w:rPr>
                <w:color w:val="000000"/>
              </w:rPr>
            </w:pPr>
            <w:r w:rsidRPr="00B769EC">
              <w:rPr>
                <w:color w:val="000000"/>
              </w:rPr>
              <w:t xml:space="preserve">Analýza seminární práce, </w:t>
            </w:r>
            <w:r w:rsidR="005110DD" w:rsidRPr="00B769EC">
              <w:rPr>
                <w:color w:val="000000"/>
              </w:rPr>
              <w:t xml:space="preserve">Zpracování prezentace, Příprava a přednes prezentace, </w:t>
            </w:r>
            <w:r w:rsidR="0073254F" w:rsidRPr="00B769EC">
              <w:rPr>
                <w:color w:val="000000"/>
              </w:rPr>
              <w:t>Ústní zkoušk</w:t>
            </w:r>
            <w:r w:rsidRPr="00B769EC">
              <w:rPr>
                <w:color w:val="000000"/>
              </w:rPr>
              <w:t xml:space="preserve">a, </w:t>
            </w:r>
            <w:r w:rsidR="00AC15DC" w:rsidRPr="00B769EC">
              <w:rPr>
                <w:color w:val="000000"/>
              </w:rPr>
              <w:t>Známkou</w:t>
            </w:r>
          </w:p>
          <w:p w14:paraId="14054508" w14:textId="77777777" w:rsidR="005110DD" w:rsidRPr="008440C7" w:rsidRDefault="005110DD" w:rsidP="00F8305C">
            <w:pPr>
              <w:jc w:val="both"/>
              <w:rPr>
                <w:strike/>
                <w:color w:val="000000"/>
              </w:rPr>
            </w:pPr>
          </w:p>
          <w:p w14:paraId="2935F4D6" w14:textId="47F3EB1A" w:rsidR="005110DD" w:rsidRPr="000C69A4" w:rsidRDefault="00910D1F" w:rsidP="00F8305C">
            <w:pPr>
              <w:jc w:val="both"/>
              <w:rPr>
                <w:b/>
                <w:bCs/>
                <w:u w:val="single"/>
              </w:rPr>
            </w:pPr>
            <w:r w:rsidRPr="000C69A4">
              <w:rPr>
                <w:b/>
                <w:bCs/>
                <w:u w:val="single"/>
              </w:rPr>
              <w:t>P</w:t>
            </w:r>
            <w:r w:rsidR="005110DD" w:rsidRPr="000C69A4">
              <w:rPr>
                <w:b/>
                <w:bCs/>
                <w:u w:val="single"/>
              </w:rPr>
              <w:t>oužívané didaktické prostředky</w:t>
            </w:r>
          </w:p>
          <w:p w14:paraId="15FE80AC" w14:textId="77777777" w:rsidR="005110DD" w:rsidRPr="0071371D" w:rsidRDefault="005110DD" w:rsidP="00F8305C">
            <w:pPr>
              <w:jc w:val="both"/>
            </w:pPr>
            <w:r w:rsidRPr="000C69A4">
              <w:lastRenderedPageBreak/>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5F9B1289" w14:textId="77777777" w:rsidR="005110DD" w:rsidRPr="0071371D" w:rsidRDefault="005110DD" w:rsidP="00F8305C">
            <w:pPr>
              <w:jc w:val="both"/>
            </w:pPr>
          </w:p>
          <w:p w14:paraId="5B22F99E" w14:textId="1C5E7C05" w:rsidR="005110DD"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5110DD" w14:paraId="4D9FBF0F"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0F050FEA" w14:textId="77777777" w:rsidR="005110DD" w:rsidRDefault="005110DD" w:rsidP="00F8305C">
            <w:pPr>
              <w:jc w:val="both"/>
            </w:pPr>
            <w:r>
              <w:rPr>
                <w:b/>
              </w:rPr>
              <w:lastRenderedPageBreak/>
              <w:t>Studijní literatura a studijní pomůcky</w:t>
            </w:r>
          </w:p>
        </w:tc>
        <w:tc>
          <w:tcPr>
            <w:tcW w:w="6202" w:type="dxa"/>
            <w:gridSpan w:val="10"/>
            <w:tcBorders>
              <w:top w:val="single" w:sz="4" w:space="0" w:color="auto"/>
              <w:bottom w:val="nil"/>
            </w:tcBorders>
          </w:tcPr>
          <w:p w14:paraId="50404B90" w14:textId="77777777" w:rsidR="005110DD" w:rsidRDefault="005110DD" w:rsidP="00F8305C">
            <w:pPr>
              <w:jc w:val="both"/>
            </w:pPr>
          </w:p>
        </w:tc>
      </w:tr>
      <w:tr w:rsidR="005110DD" w14:paraId="6EBD05F8" w14:textId="77777777" w:rsidTr="001041BE">
        <w:trPr>
          <w:gridBefore w:val="1"/>
          <w:gridAfter w:val="1"/>
          <w:wBefore w:w="393" w:type="dxa"/>
          <w:wAfter w:w="101" w:type="dxa"/>
          <w:trHeight w:val="1497"/>
        </w:trPr>
        <w:tc>
          <w:tcPr>
            <w:tcW w:w="9855" w:type="dxa"/>
            <w:gridSpan w:val="15"/>
            <w:tcBorders>
              <w:top w:val="nil"/>
            </w:tcBorders>
          </w:tcPr>
          <w:p w14:paraId="047183EF" w14:textId="2596D18F" w:rsidR="005110DD" w:rsidRPr="00036E61" w:rsidRDefault="005110DD" w:rsidP="00F8305C">
            <w:pPr>
              <w:jc w:val="both"/>
              <w:rPr>
                <w:u w:val="single"/>
              </w:rPr>
            </w:pPr>
            <w:r w:rsidRPr="00036E61">
              <w:rPr>
                <w:u w:val="single"/>
              </w:rPr>
              <w:t>Povinná literatura:</w:t>
            </w:r>
          </w:p>
          <w:p w14:paraId="25F20F7A" w14:textId="3B2FDE36" w:rsidR="004252CD" w:rsidRPr="00036E61" w:rsidRDefault="004252CD" w:rsidP="004252CD">
            <w:r w:rsidRPr="00036E61">
              <w:rPr>
                <w:caps/>
              </w:rPr>
              <w:t>Slavíček, P., Štěpánová, V., Kelar, J.</w:t>
            </w:r>
            <w:r w:rsidRPr="00036E61">
              <w:t xml:space="preserve"> Vakuová fyzika 1. Brno: MU, 2016. ISBN 978-80-210-8473-5.</w:t>
            </w:r>
          </w:p>
          <w:p w14:paraId="61B0443D" w14:textId="4A475669" w:rsidR="004252CD" w:rsidRPr="00036E61" w:rsidRDefault="004252CD" w:rsidP="004252CD">
            <w:pPr>
              <w:jc w:val="both"/>
            </w:pPr>
            <w:r w:rsidRPr="00036E61">
              <w:rPr>
                <w:caps/>
              </w:rPr>
              <w:t>Erben</w:t>
            </w:r>
            <w:r w:rsidRPr="00036E61">
              <w:t>, M. Vakuová technika</w:t>
            </w:r>
            <w:r w:rsidR="00824D22" w:rsidRPr="00036E61">
              <w:t>.</w:t>
            </w:r>
            <w:r w:rsidRPr="00036E61">
              <w:t xml:space="preserve"> Získávání a měření vakua, využití vakuových technologií. Učební text. Pardubice: UPCE, 2008.</w:t>
            </w:r>
          </w:p>
          <w:p w14:paraId="682EAB8F" w14:textId="4BA454E6" w:rsidR="00DB752D" w:rsidRPr="00036E61" w:rsidRDefault="00DB752D" w:rsidP="00DB752D">
            <w:pPr>
              <w:jc w:val="both"/>
            </w:pPr>
            <w:r w:rsidRPr="00036E61">
              <w:t xml:space="preserve">JOUSTEN, K. Handbook of Vacuum Technology. 2nd Compl. Rev. and Upd. Ed. Weinheim: Wiley-VCH, 2016. Dostupné z: </w:t>
            </w:r>
            <w:hyperlink r:id="rId74" w:history="1">
              <w:r w:rsidRPr="00036E61">
                <w:rPr>
                  <w:rStyle w:val="Hypertextovodkaz"/>
                </w:rPr>
                <w:t>https://doi.org/9783527688265</w:t>
              </w:r>
            </w:hyperlink>
            <w:r w:rsidRPr="00036E61">
              <w:t>.</w:t>
            </w:r>
          </w:p>
          <w:p w14:paraId="27E1C039" w14:textId="2216ACC8" w:rsidR="00DB752D" w:rsidRPr="00036E61" w:rsidRDefault="00DB752D" w:rsidP="00DB752D">
            <w:pPr>
              <w:jc w:val="both"/>
            </w:pPr>
            <w:r w:rsidRPr="00036E61">
              <w:t>HATA, D.M., BREWER, E.V., LOUWAGIE, N.J. Introduction to Vacuum Technology. 1. vyd. 2008. ISBN 978-0-12-585050-6.</w:t>
            </w:r>
          </w:p>
          <w:p w14:paraId="38F5F5D3" w14:textId="77777777" w:rsidR="005110DD" w:rsidRDefault="005110DD" w:rsidP="00F8305C"/>
          <w:p w14:paraId="4EE46DBA" w14:textId="4F7889BF" w:rsidR="005110DD" w:rsidRDefault="005110DD" w:rsidP="00F8305C">
            <w:pPr>
              <w:jc w:val="both"/>
              <w:rPr>
                <w:u w:val="single"/>
              </w:rPr>
            </w:pPr>
            <w:r w:rsidRPr="00FC233B">
              <w:rPr>
                <w:u w:val="single"/>
              </w:rPr>
              <w:t>Doporučená literatura:</w:t>
            </w:r>
          </w:p>
          <w:p w14:paraId="2F637BEC" w14:textId="77777777" w:rsidR="00824D22" w:rsidRPr="00036E61" w:rsidRDefault="00824D22" w:rsidP="00824D22">
            <w:pPr>
              <w:jc w:val="both"/>
            </w:pPr>
            <w:r w:rsidRPr="00036E61">
              <w:t xml:space="preserve">ŠAVEL, J. </w:t>
            </w:r>
            <w:r w:rsidRPr="00036E61">
              <w:rPr>
                <w:rStyle w:val="Siln"/>
                <w:b w:val="0"/>
                <w:bCs w:val="0"/>
              </w:rPr>
              <w:t>Elektrotechnologie: Materiály, technologie a výroba v elektronice a elektrotechnice. 4. rozš. vyd</w:t>
            </w:r>
            <w:r w:rsidRPr="00036E61">
              <w:t>. Praha: BEN – technická literatura, 2006. ISBN 978-80-7300-190-2.</w:t>
            </w:r>
          </w:p>
          <w:p w14:paraId="78B7E059" w14:textId="5CFF3D33" w:rsidR="00824D22" w:rsidRPr="00036E61" w:rsidRDefault="00824D22" w:rsidP="00DB752D">
            <w:pPr>
              <w:pStyle w:val="Normlnweb"/>
              <w:spacing w:before="0" w:beforeAutospacing="0" w:after="0" w:afterAutospacing="0"/>
              <w:rPr>
                <w:sz w:val="20"/>
                <w:szCs w:val="20"/>
              </w:rPr>
            </w:pPr>
            <w:r w:rsidRPr="00036E61">
              <w:rPr>
                <w:caps/>
                <w:sz w:val="20"/>
                <w:szCs w:val="20"/>
              </w:rPr>
              <w:t>Král</w:t>
            </w:r>
            <w:r w:rsidRPr="00036E61">
              <w:rPr>
                <w:sz w:val="20"/>
                <w:szCs w:val="20"/>
              </w:rPr>
              <w:t xml:space="preserve">, J. </w:t>
            </w:r>
            <w:r w:rsidRPr="00036E61">
              <w:rPr>
                <w:rStyle w:val="Zdraznn"/>
                <w:i w:val="0"/>
                <w:iCs w:val="0"/>
                <w:sz w:val="20"/>
                <w:szCs w:val="20"/>
              </w:rPr>
              <w:t>Cvičení z vakuové techniky</w:t>
            </w:r>
            <w:r w:rsidRPr="00036E61">
              <w:rPr>
                <w:sz w:val="20"/>
                <w:szCs w:val="20"/>
              </w:rPr>
              <w:t>. Praha: ČVUT, 2015. ISBN 978-80-01-05678-9.</w:t>
            </w:r>
          </w:p>
          <w:p w14:paraId="2FD7705E" w14:textId="77777777" w:rsidR="00036E61" w:rsidRDefault="004252CD" w:rsidP="004252CD">
            <w:pPr>
              <w:jc w:val="both"/>
            </w:pPr>
            <w:r w:rsidRPr="00036E61">
              <w:t>MATTOX, D.M. The Foundations of Vacuum Coating Technology. 2nd Ed. Oxford: William Andrew, 2018. ISBN 9780128130858. Dostupné z:</w:t>
            </w:r>
          </w:p>
          <w:p w14:paraId="3E1EA09F" w14:textId="44478C31" w:rsidR="004252CD" w:rsidRPr="00036E61" w:rsidRDefault="009556F6" w:rsidP="004252CD">
            <w:pPr>
              <w:jc w:val="both"/>
            </w:pPr>
            <w:hyperlink r:id="rId75" w:history="1">
              <w:r w:rsidR="004252CD" w:rsidRPr="00036E61">
                <w:rPr>
                  <w:rStyle w:val="Hypertextovodkaz"/>
                </w:rPr>
                <w:t>https://proxy.k.utb.cz/login?url=https://app.knovel.com/hotlink/toc/id:kpFVCTE001/foundations-of-vacuum?kpromoter=marc</w:t>
              </w:r>
            </w:hyperlink>
            <w:r w:rsidR="004252CD" w:rsidRPr="00036E61">
              <w:rPr>
                <w:rStyle w:val="Hypertextovodkaz"/>
              </w:rPr>
              <w:t>.</w:t>
            </w:r>
          </w:p>
          <w:p w14:paraId="00284F6A" w14:textId="439DE615" w:rsidR="004252CD" w:rsidRPr="00036E61" w:rsidRDefault="004252CD" w:rsidP="004252CD">
            <w:pPr>
              <w:jc w:val="both"/>
            </w:pPr>
            <w:r w:rsidRPr="00036E61">
              <w:t>BORICHEVSKY, S. Understanding Modern Vacuum Technology. 2nd Ed. Blue Dasher, 2017. ISBN 1974554465.</w:t>
            </w:r>
          </w:p>
          <w:p w14:paraId="2C525CC0" w14:textId="3A8D4224" w:rsidR="005110DD" w:rsidRPr="00D22542" w:rsidRDefault="0073254F" w:rsidP="00824D22">
            <w:pPr>
              <w:pStyle w:val="Normlnweb"/>
              <w:spacing w:before="0" w:beforeAutospacing="0" w:after="0" w:afterAutospacing="0"/>
              <w:jc w:val="both"/>
            </w:pPr>
            <w:r w:rsidRPr="00036E61">
              <w:rPr>
                <w:caps/>
                <w:sz w:val="20"/>
                <w:szCs w:val="20"/>
              </w:rPr>
              <w:t xml:space="preserve">Seshan, </w:t>
            </w:r>
            <w:r w:rsidRPr="00036E61">
              <w:rPr>
                <w:sz w:val="20"/>
                <w:szCs w:val="20"/>
              </w:rPr>
              <w:t xml:space="preserve">K. </w:t>
            </w:r>
            <w:r w:rsidRPr="00036E61">
              <w:rPr>
                <w:rStyle w:val="Zdraznn"/>
                <w:i w:val="0"/>
                <w:iCs w:val="0"/>
                <w:sz w:val="20"/>
                <w:szCs w:val="20"/>
              </w:rPr>
              <w:t>Handbook of Thin Film Deposition</w:t>
            </w:r>
            <w:r w:rsidRPr="00036E61">
              <w:rPr>
                <w:sz w:val="20"/>
                <w:szCs w:val="20"/>
              </w:rPr>
              <w:t>. Amsterdam: Elsevier, 2018. ISBN 978-0128128473.</w:t>
            </w:r>
          </w:p>
        </w:tc>
      </w:tr>
      <w:tr w:rsidR="005110DD" w14:paraId="23D91BB6"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649ADB3A" w14:textId="77777777" w:rsidR="005110DD" w:rsidRDefault="005110DD" w:rsidP="00F8305C">
            <w:pPr>
              <w:jc w:val="center"/>
              <w:rPr>
                <w:b/>
              </w:rPr>
            </w:pPr>
            <w:r>
              <w:rPr>
                <w:b/>
              </w:rPr>
              <w:t>Informace ke kombinované nebo distanční formě</w:t>
            </w:r>
          </w:p>
        </w:tc>
      </w:tr>
      <w:tr w:rsidR="005110DD" w14:paraId="66B365C6"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5B08CE36" w14:textId="77777777" w:rsidR="005110DD" w:rsidRDefault="005110DD" w:rsidP="00F8305C">
            <w:pPr>
              <w:jc w:val="both"/>
            </w:pPr>
            <w:r>
              <w:rPr>
                <w:b/>
              </w:rPr>
              <w:t>Rozsah konzultací (soustředění)</w:t>
            </w:r>
          </w:p>
        </w:tc>
        <w:tc>
          <w:tcPr>
            <w:tcW w:w="889" w:type="dxa"/>
            <w:tcBorders>
              <w:top w:val="single" w:sz="2" w:space="0" w:color="auto"/>
            </w:tcBorders>
          </w:tcPr>
          <w:p w14:paraId="7BDBD730" w14:textId="25624844" w:rsidR="005110DD" w:rsidRDefault="00766418" w:rsidP="00766418">
            <w:pPr>
              <w:jc w:val="center"/>
            </w:pPr>
            <w:r>
              <w:t>12</w:t>
            </w:r>
          </w:p>
        </w:tc>
        <w:tc>
          <w:tcPr>
            <w:tcW w:w="4179" w:type="dxa"/>
            <w:gridSpan w:val="7"/>
            <w:tcBorders>
              <w:top w:val="single" w:sz="2" w:space="0" w:color="auto"/>
            </w:tcBorders>
            <w:shd w:val="clear" w:color="auto" w:fill="F7CAAC"/>
          </w:tcPr>
          <w:p w14:paraId="3BDB4A05" w14:textId="77777777" w:rsidR="005110DD" w:rsidRDefault="005110DD" w:rsidP="00F8305C">
            <w:pPr>
              <w:jc w:val="both"/>
              <w:rPr>
                <w:b/>
              </w:rPr>
            </w:pPr>
            <w:r>
              <w:rPr>
                <w:b/>
              </w:rPr>
              <w:t xml:space="preserve">hodin </w:t>
            </w:r>
          </w:p>
        </w:tc>
      </w:tr>
      <w:tr w:rsidR="005110DD" w14:paraId="3D12E3B5" w14:textId="77777777" w:rsidTr="001041BE">
        <w:trPr>
          <w:gridBefore w:val="1"/>
          <w:gridAfter w:val="1"/>
          <w:wBefore w:w="393" w:type="dxa"/>
          <w:wAfter w:w="101" w:type="dxa"/>
        </w:trPr>
        <w:tc>
          <w:tcPr>
            <w:tcW w:w="9855" w:type="dxa"/>
            <w:gridSpan w:val="15"/>
            <w:shd w:val="clear" w:color="auto" w:fill="F7CAAC"/>
          </w:tcPr>
          <w:p w14:paraId="0B545378" w14:textId="77777777" w:rsidR="005110DD" w:rsidRDefault="005110DD" w:rsidP="00F8305C">
            <w:pPr>
              <w:jc w:val="both"/>
              <w:rPr>
                <w:b/>
              </w:rPr>
            </w:pPr>
            <w:r>
              <w:rPr>
                <w:b/>
              </w:rPr>
              <w:t>Informace o způsobu kontaktu s vyučujícím</w:t>
            </w:r>
          </w:p>
        </w:tc>
      </w:tr>
      <w:tr w:rsidR="005110DD" w14:paraId="5A6166E5" w14:textId="77777777" w:rsidTr="001041BE">
        <w:trPr>
          <w:gridBefore w:val="1"/>
          <w:gridAfter w:val="1"/>
          <w:wBefore w:w="393" w:type="dxa"/>
          <w:wAfter w:w="101" w:type="dxa"/>
          <w:trHeight w:val="1373"/>
        </w:trPr>
        <w:tc>
          <w:tcPr>
            <w:tcW w:w="9855" w:type="dxa"/>
            <w:gridSpan w:val="15"/>
          </w:tcPr>
          <w:p w14:paraId="07670B12" w14:textId="29CE92F5" w:rsidR="00D55912" w:rsidRPr="00CE6F38" w:rsidRDefault="00D55912" w:rsidP="00D55912">
            <w:pPr>
              <w:pStyle w:val="TableParagraph"/>
              <w:spacing w:line="240" w:lineRule="auto"/>
              <w:ind w:left="0"/>
              <w:rPr>
                <w:sz w:val="20"/>
                <w:szCs w:val="20"/>
              </w:rPr>
            </w:pPr>
            <w:r w:rsidRPr="00CE6F38">
              <w:rPr>
                <w:sz w:val="20"/>
                <w:szCs w:val="20"/>
              </w:rPr>
              <w:t>Studenti se účastní výuky, kde je jim redukovanou formou prezentována látka dle anotace předmětu. Výuka je realizována v</w:t>
            </w:r>
            <w:r>
              <w:rPr>
                <w:sz w:val="20"/>
                <w:szCs w:val="20"/>
              </w:rPr>
              <w:t> </w:t>
            </w:r>
            <w:r w:rsidRPr="00CE6F38">
              <w:rPr>
                <w:sz w:val="20"/>
                <w:szCs w:val="20"/>
              </w:rPr>
              <w:t>blocích</w:t>
            </w:r>
            <w:r>
              <w:rPr>
                <w:sz w:val="20"/>
                <w:szCs w:val="20"/>
              </w:rPr>
              <w:t>.</w:t>
            </w:r>
            <w:r w:rsidRPr="00CE6F38">
              <w:rPr>
                <w:sz w:val="20"/>
                <w:szCs w:val="20"/>
              </w:rPr>
              <w:t xml:space="preserve"> Studentům budou určeny části učiva k samostatnému nastudování.</w:t>
            </w:r>
            <w:r w:rsidR="00DB5F32">
              <w:rPr>
                <w:sz w:val="20"/>
                <w:szCs w:val="20"/>
              </w:rPr>
              <w:t xml:space="preserve"> </w:t>
            </w:r>
            <w:r w:rsidR="0073254F" w:rsidRPr="00DB5F32">
              <w:rPr>
                <w:sz w:val="20"/>
                <w:szCs w:val="20"/>
              </w:rPr>
              <w:t>Studentům budou zadána témata pro seminární práce, které během semestru vypracují a následně odevzdají vyučujícímu.</w:t>
            </w:r>
            <w:r w:rsidR="0073254F">
              <w:rPr>
                <w:sz w:val="20"/>
                <w:szCs w:val="20"/>
              </w:rPr>
              <w:t xml:space="preserve"> </w:t>
            </w:r>
            <w:r w:rsidR="00DB5F32">
              <w:rPr>
                <w:sz w:val="20"/>
                <w:szCs w:val="20"/>
              </w:rPr>
              <w:t xml:space="preserve">Zkouší se ústně, dle sylabu předmětu. </w:t>
            </w:r>
            <w:r w:rsidRPr="00CE6F38">
              <w:rPr>
                <w:sz w:val="20"/>
                <w:szCs w:val="20"/>
              </w:rPr>
              <w:t>Konzultace jsou možné v rámci výuky nebo lze vyučujícího kontaktovat viz</w:t>
            </w:r>
            <w:r w:rsidRPr="00CE6F38">
              <w:rPr>
                <w:spacing w:val="-2"/>
                <w:sz w:val="20"/>
                <w:szCs w:val="20"/>
              </w:rPr>
              <w:t xml:space="preserve"> </w:t>
            </w:r>
            <w:r w:rsidRPr="00CE6F38">
              <w:rPr>
                <w:sz w:val="20"/>
                <w:szCs w:val="20"/>
              </w:rPr>
              <w:t>níže.</w:t>
            </w:r>
          </w:p>
          <w:p w14:paraId="1720707B" w14:textId="77777777" w:rsidR="00D55912" w:rsidRPr="00CE6F38" w:rsidRDefault="00D55912" w:rsidP="00D55912"/>
          <w:p w14:paraId="5287E856" w14:textId="77777777" w:rsidR="00D55912" w:rsidRDefault="00D55912" w:rsidP="00D55912">
            <w:r w:rsidRPr="00CE6F38">
              <w:t xml:space="preserve">Možnosti komunikace s vyučujícím: </w:t>
            </w:r>
            <w:hyperlink r:id="rId76" w:history="1">
              <w:r w:rsidRPr="00557C4A">
                <w:rPr>
                  <w:rStyle w:val="Hypertextovodkaz"/>
                </w:rPr>
                <w:t>slobodian@utb.cz,</w:t>
              </w:r>
            </w:hyperlink>
            <w:r w:rsidRPr="00557C4A">
              <w:rPr>
                <w:spacing w:val="-6"/>
              </w:rPr>
              <w:t xml:space="preserve"> </w:t>
            </w:r>
            <w:r w:rsidRPr="00557C4A">
              <w:t>576</w:t>
            </w:r>
            <w:r w:rsidRPr="00557C4A">
              <w:rPr>
                <w:spacing w:val="-7"/>
              </w:rPr>
              <w:t xml:space="preserve"> </w:t>
            </w:r>
            <w:r w:rsidRPr="00557C4A">
              <w:t>031</w:t>
            </w:r>
            <w:r w:rsidRPr="00557C4A">
              <w:rPr>
                <w:spacing w:val="-5"/>
              </w:rPr>
              <w:t> </w:t>
            </w:r>
            <w:r w:rsidRPr="00557C4A">
              <w:rPr>
                <w:spacing w:val="-4"/>
              </w:rPr>
              <w:t>350.</w:t>
            </w:r>
          </w:p>
          <w:p w14:paraId="426F6E8D" w14:textId="77777777" w:rsidR="005110DD" w:rsidRDefault="005110DD" w:rsidP="00F8305C">
            <w:pPr>
              <w:jc w:val="both"/>
            </w:pPr>
          </w:p>
          <w:p w14:paraId="47F0ECA4" w14:textId="77777777" w:rsidR="005110DD" w:rsidRDefault="005110DD" w:rsidP="00F8305C">
            <w:pPr>
              <w:jc w:val="both"/>
            </w:pPr>
          </w:p>
          <w:p w14:paraId="00B32C1E" w14:textId="77777777" w:rsidR="005110DD" w:rsidRDefault="005110DD" w:rsidP="00F8305C">
            <w:pPr>
              <w:jc w:val="both"/>
            </w:pPr>
          </w:p>
          <w:p w14:paraId="74B03AE2" w14:textId="77777777" w:rsidR="005110DD" w:rsidRDefault="005110DD" w:rsidP="00F8305C">
            <w:pPr>
              <w:jc w:val="both"/>
            </w:pPr>
          </w:p>
          <w:p w14:paraId="27CFF4F4" w14:textId="2010E1CF" w:rsidR="005110DD" w:rsidRDefault="005110DD" w:rsidP="00F8305C">
            <w:pPr>
              <w:jc w:val="both"/>
            </w:pPr>
          </w:p>
          <w:p w14:paraId="42B3906D" w14:textId="7DB87159" w:rsidR="00D92593" w:rsidRDefault="00D92593" w:rsidP="00F8305C">
            <w:pPr>
              <w:jc w:val="both"/>
            </w:pPr>
          </w:p>
          <w:p w14:paraId="27E155AD" w14:textId="0AA08885" w:rsidR="00D92593" w:rsidRDefault="00D92593" w:rsidP="00F8305C">
            <w:pPr>
              <w:jc w:val="both"/>
            </w:pPr>
          </w:p>
          <w:p w14:paraId="4BA21269" w14:textId="23A9138C" w:rsidR="00D92593" w:rsidRDefault="00D92593" w:rsidP="00F8305C">
            <w:pPr>
              <w:jc w:val="both"/>
            </w:pPr>
          </w:p>
          <w:p w14:paraId="285FADB0" w14:textId="79970BE1" w:rsidR="00D92593" w:rsidRDefault="00D92593" w:rsidP="00F8305C">
            <w:pPr>
              <w:jc w:val="both"/>
            </w:pPr>
          </w:p>
          <w:p w14:paraId="32AFB9DD" w14:textId="1A7A2855" w:rsidR="00D92593" w:rsidRDefault="00D92593" w:rsidP="00F8305C">
            <w:pPr>
              <w:jc w:val="both"/>
            </w:pPr>
          </w:p>
          <w:p w14:paraId="5B69FE93" w14:textId="0C582200" w:rsidR="00D92593" w:rsidRDefault="00D92593" w:rsidP="00F8305C">
            <w:pPr>
              <w:jc w:val="both"/>
            </w:pPr>
          </w:p>
          <w:p w14:paraId="2C1D1040" w14:textId="72052E34" w:rsidR="00D92593" w:rsidRDefault="00D92593" w:rsidP="00F8305C">
            <w:pPr>
              <w:jc w:val="both"/>
            </w:pPr>
          </w:p>
          <w:p w14:paraId="4BCA819E" w14:textId="32DB66A3" w:rsidR="00D92593" w:rsidRDefault="00D92593" w:rsidP="00F8305C">
            <w:pPr>
              <w:jc w:val="both"/>
            </w:pPr>
          </w:p>
          <w:p w14:paraId="25FD45B2" w14:textId="00678646" w:rsidR="00D92593" w:rsidRDefault="00D92593" w:rsidP="00F8305C">
            <w:pPr>
              <w:jc w:val="both"/>
            </w:pPr>
          </w:p>
          <w:p w14:paraId="1E96DF48" w14:textId="1D009B4F" w:rsidR="00D92593" w:rsidRDefault="00D92593" w:rsidP="00F8305C">
            <w:pPr>
              <w:jc w:val="both"/>
            </w:pPr>
          </w:p>
          <w:p w14:paraId="3B52F8DF" w14:textId="79224E50" w:rsidR="00D92593" w:rsidRDefault="00D92593" w:rsidP="00F8305C">
            <w:pPr>
              <w:jc w:val="both"/>
            </w:pPr>
          </w:p>
          <w:p w14:paraId="342341F5" w14:textId="47A62740" w:rsidR="00D92593" w:rsidRDefault="00D92593" w:rsidP="00F8305C">
            <w:pPr>
              <w:jc w:val="both"/>
            </w:pPr>
          </w:p>
          <w:p w14:paraId="4C3C9485" w14:textId="4B1A9D17" w:rsidR="00D92593" w:rsidRDefault="00D92593" w:rsidP="00F8305C">
            <w:pPr>
              <w:jc w:val="both"/>
            </w:pPr>
          </w:p>
          <w:p w14:paraId="57094EF9" w14:textId="1B279B93" w:rsidR="00D92593" w:rsidRDefault="00D92593" w:rsidP="00F8305C">
            <w:pPr>
              <w:jc w:val="both"/>
            </w:pPr>
          </w:p>
          <w:p w14:paraId="59880635" w14:textId="5262F4BF" w:rsidR="00D92593" w:rsidRDefault="00D92593" w:rsidP="00F8305C">
            <w:pPr>
              <w:jc w:val="both"/>
            </w:pPr>
          </w:p>
          <w:p w14:paraId="395426E4" w14:textId="6C64DB0F" w:rsidR="00D92593" w:rsidRDefault="00D92593" w:rsidP="00F8305C">
            <w:pPr>
              <w:jc w:val="both"/>
            </w:pPr>
          </w:p>
          <w:p w14:paraId="6FF4F59A" w14:textId="77777777" w:rsidR="005110DD" w:rsidRDefault="005110DD" w:rsidP="00F8305C">
            <w:pPr>
              <w:jc w:val="both"/>
            </w:pPr>
          </w:p>
          <w:p w14:paraId="237F014B" w14:textId="77777777" w:rsidR="005110DD" w:rsidRDefault="005110DD" w:rsidP="00F8305C">
            <w:pPr>
              <w:jc w:val="both"/>
            </w:pPr>
          </w:p>
        </w:tc>
      </w:tr>
      <w:tr w:rsidR="00C45179" w14:paraId="10E2E8A8"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4BC99EEE" w14:textId="77777777" w:rsidR="00C45179" w:rsidRDefault="00C45179" w:rsidP="00F8305C">
            <w:pPr>
              <w:jc w:val="both"/>
              <w:rPr>
                <w:b/>
                <w:sz w:val="28"/>
              </w:rPr>
            </w:pPr>
            <w:r>
              <w:lastRenderedPageBreak/>
              <w:br w:type="page"/>
            </w:r>
            <w:r>
              <w:rPr>
                <w:b/>
                <w:sz w:val="28"/>
              </w:rPr>
              <w:t>B-III – Charakteristika studijního předmětu</w:t>
            </w:r>
          </w:p>
        </w:tc>
      </w:tr>
      <w:tr w:rsidR="00C45179" w14:paraId="629012B7"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6C04207D" w14:textId="77777777" w:rsidR="00C45179" w:rsidRDefault="00C45179" w:rsidP="00F8305C">
            <w:pPr>
              <w:jc w:val="both"/>
              <w:rPr>
                <w:b/>
              </w:rPr>
            </w:pPr>
            <w:r>
              <w:rPr>
                <w:b/>
              </w:rPr>
              <w:t>Název studijního předmětu</w:t>
            </w:r>
          </w:p>
        </w:tc>
        <w:tc>
          <w:tcPr>
            <w:tcW w:w="6420" w:type="dxa"/>
            <w:gridSpan w:val="11"/>
            <w:tcBorders>
              <w:top w:val="double" w:sz="4" w:space="0" w:color="auto"/>
            </w:tcBorders>
          </w:tcPr>
          <w:p w14:paraId="755F42BC" w14:textId="6F666E76" w:rsidR="00C45179" w:rsidRPr="0062291E" w:rsidRDefault="0062291E" w:rsidP="00F8305C">
            <w:pPr>
              <w:jc w:val="both"/>
              <w:rPr>
                <w:b/>
                <w:bCs/>
              </w:rPr>
            </w:pPr>
            <w:bookmarkStart w:id="288" w:name="Lab_fyz_a_technol_vak"/>
            <w:bookmarkEnd w:id="288"/>
            <w:r w:rsidRPr="00FE5CD3">
              <w:rPr>
                <w:b/>
                <w:bCs/>
              </w:rPr>
              <w:t>Laboratoř fyziky a technologie vakua</w:t>
            </w:r>
          </w:p>
        </w:tc>
      </w:tr>
      <w:tr w:rsidR="00C45179" w14:paraId="01417194" w14:textId="77777777" w:rsidTr="001041BE">
        <w:trPr>
          <w:gridBefore w:val="1"/>
          <w:gridAfter w:val="1"/>
          <w:wBefore w:w="393" w:type="dxa"/>
          <w:wAfter w:w="101" w:type="dxa"/>
        </w:trPr>
        <w:tc>
          <w:tcPr>
            <w:tcW w:w="3435" w:type="dxa"/>
            <w:gridSpan w:val="4"/>
            <w:shd w:val="clear" w:color="auto" w:fill="F7CAAC"/>
          </w:tcPr>
          <w:p w14:paraId="4C2AF063" w14:textId="77777777" w:rsidR="00C45179" w:rsidRDefault="00C45179" w:rsidP="00F8305C">
            <w:pPr>
              <w:jc w:val="both"/>
              <w:rPr>
                <w:b/>
              </w:rPr>
            </w:pPr>
            <w:r>
              <w:rPr>
                <w:b/>
              </w:rPr>
              <w:t>Typ předmětu</w:t>
            </w:r>
          </w:p>
        </w:tc>
        <w:tc>
          <w:tcPr>
            <w:tcW w:w="3057" w:type="dxa"/>
            <w:gridSpan w:val="6"/>
          </w:tcPr>
          <w:p w14:paraId="2654F41C" w14:textId="48FD22C4" w:rsidR="00C45179" w:rsidRDefault="00881BF7" w:rsidP="00F8305C">
            <w:pPr>
              <w:jc w:val="both"/>
            </w:pPr>
            <w:r>
              <w:t>p</w:t>
            </w:r>
            <w:r w:rsidR="00C45179">
              <w:t>ovinný</w:t>
            </w:r>
            <w:r>
              <w:t>, PZ</w:t>
            </w:r>
          </w:p>
        </w:tc>
        <w:tc>
          <w:tcPr>
            <w:tcW w:w="2695" w:type="dxa"/>
            <w:gridSpan w:val="4"/>
            <w:shd w:val="clear" w:color="auto" w:fill="F7CAAC"/>
          </w:tcPr>
          <w:p w14:paraId="2425B076" w14:textId="77777777" w:rsidR="00C45179" w:rsidRDefault="00C45179" w:rsidP="00F8305C">
            <w:pPr>
              <w:jc w:val="both"/>
            </w:pPr>
            <w:r>
              <w:rPr>
                <w:b/>
              </w:rPr>
              <w:t>doporučený ročník / semestr</w:t>
            </w:r>
          </w:p>
        </w:tc>
        <w:tc>
          <w:tcPr>
            <w:tcW w:w="668" w:type="dxa"/>
          </w:tcPr>
          <w:p w14:paraId="54EF73FC" w14:textId="77777777" w:rsidR="00C45179" w:rsidRDefault="00C45179" w:rsidP="00F8305C">
            <w:pPr>
              <w:jc w:val="both"/>
            </w:pPr>
            <w:r>
              <w:t>3/ZS</w:t>
            </w:r>
          </w:p>
        </w:tc>
      </w:tr>
      <w:tr w:rsidR="00C45179" w14:paraId="3FAF9073" w14:textId="77777777" w:rsidTr="001041BE">
        <w:trPr>
          <w:gridBefore w:val="1"/>
          <w:gridAfter w:val="1"/>
          <w:wBefore w:w="393" w:type="dxa"/>
          <w:wAfter w:w="101" w:type="dxa"/>
        </w:trPr>
        <w:tc>
          <w:tcPr>
            <w:tcW w:w="3435" w:type="dxa"/>
            <w:gridSpan w:val="4"/>
            <w:shd w:val="clear" w:color="auto" w:fill="F7CAAC"/>
          </w:tcPr>
          <w:p w14:paraId="46AEE4E0" w14:textId="77777777" w:rsidR="00C45179" w:rsidRDefault="00C45179" w:rsidP="00F8305C">
            <w:pPr>
              <w:jc w:val="both"/>
              <w:rPr>
                <w:b/>
              </w:rPr>
            </w:pPr>
            <w:r>
              <w:rPr>
                <w:b/>
              </w:rPr>
              <w:t>Rozsah studijního předmětu</w:t>
            </w:r>
          </w:p>
        </w:tc>
        <w:tc>
          <w:tcPr>
            <w:tcW w:w="1352" w:type="dxa"/>
            <w:gridSpan w:val="3"/>
          </w:tcPr>
          <w:p w14:paraId="3E8F425D" w14:textId="6CF3988C" w:rsidR="00C45179" w:rsidRDefault="00787B43" w:rsidP="00F8305C">
            <w:pPr>
              <w:jc w:val="both"/>
            </w:pPr>
            <w:r w:rsidRPr="00B74836">
              <w:t>0</w:t>
            </w:r>
            <w:r w:rsidR="00C45179" w:rsidRPr="00B74836">
              <w:t>p+</w:t>
            </w:r>
            <w:r w:rsidRPr="00B74836">
              <w:t>0</w:t>
            </w:r>
            <w:r w:rsidR="00C45179" w:rsidRPr="00B74836">
              <w:t>s+28l</w:t>
            </w:r>
          </w:p>
        </w:tc>
        <w:tc>
          <w:tcPr>
            <w:tcW w:w="889" w:type="dxa"/>
            <w:shd w:val="clear" w:color="auto" w:fill="F7CAAC"/>
          </w:tcPr>
          <w:p w14:paraId="18F1B8B0" w14:textId="77777777" w:rsidR="00C45179" w:rsidRDefault="00C45179" w:rsidP="00F8305C">
            <w:pPr>
              <w:jc w:val="both"/>
              <w:rPr>
                <w:b/>
              </w:rPr>
            </w:pPr>
            <w:r>
              <w:rPr>
                <w:b/>
              </w:rPr>
              <w:t xml:space="preserve">hod. </w:t>
            </w:r>
          </w:p>
        </w:tc>
        <w:tc>
          <w:tcPr>
            <w:tcW w:w="816" w:type="dxa"/>
            <w:gridSpan w:val="2"/>
          </w:tcPr>
          <w:p w14:paraId="0C46F5AF" w14:textId="4A663288" w:rsidR="00C45179" w:rsidRDefault="00787B43" w:rsidP="00F8305C">
            <w:pPr>
              <w:jc w:val="both"/>
            </w:pPr>
            <w:r>
              <w:t>28</w:t>
            </w:r>
          </w:p>
        </w:tc>
        <w:tc>
          <w:tcPr>
            <w:tcW w:w="1479" w:type="dxa"/>
            <w:gridSpan w:val="2"/>
            <w:shd w:val="clear" w:color="auto" w:fill="F7CAAC"/>
          </w:tcPr>
          <w:p w14:paraId="194BE177" w14:textId="77777777" w:rsidR="00C45179" w:rsidRDefault="00C45179" w:rsidP="00F8305C">
            <w:pPr>
              <w:jc w:val="both"/>
              <w:rPr>
                <w:b/>
              </w:rPr>
            </w:pPr>
            <w:r>
              <w:rPr>
                <w:b/>
              </w:rPr>
              <w:t>kreditů</w:t>
            </w:r>
          </w:p>
        </w:tc>
        <w:tc>
          <w:tcPr>
            <w:tcW w:w="1884" w:type="dxa"/>
            <w:gridSpan w:val="3"/>
          </w:tcPr>
          <w:p w14:paraId="0F155020" w14:textId="322B8BA0" w:rsidR="00C45179" w:rsidRDefault="00881BF7" w:rsidP="00F8305C">
            <w:pPr>
              <w:jc w:val="both"/>
            </w:pPr>
            <w:r>
              <w:t>2</w:t>
            </w:r>
          </w:p>
        </w:tc>
      </w:tr>
      <w:tr w:rsidR="00C45179" w14:paraId="2232FAC3" w14:textId="77777777" w:rsidTr="001041BE">
        <w:trPr>
          <w:gridBefore w:val="1"/>
          <w:gridAfter w:val="1"/>
          <w:wBefore w:w="393" w:type="dxa"/>
          <w:wAfter w:w="101" w:type="dxa"/>
        </w:trPr>
        <w:tc>
          <w:tcPr>
            <w:tcW w:w="3435" w:type="dxa"/>
            <w:gridSpan w:val="4"/>
            <w:shd w:val="clear" w:color="auto" w:fill="F7CAAC"/>
          </w:tcPr>
          <w:p w14:paraId="4D4567CA" w14:textId="77777777" w:rsidR="00C45179" w:rsidRDefault="00C45179" w:rsidP="00F8305C">
            <w:pPr>
              <w:jc w:val="both"/>
              <w:rPr>
                <w:b/>
                <w:sz w:val="22"/>
              </w:rPr>
            </w:pPr>
            <w:r>
              <w:rPr>
                <w:b/>
              </w:rPr>
              <w:t>Prerekvizity, korekvizity, ekvivalence</w:t>
            </w:r>
          </w:p>
        </w:tc>
        <w:tc>
          <w:tcPr>
            <w:tcW w:w="6420" w:type="dxa"/>
            <w:gridSpan w:val="11"/>
          </w:tcPr>
          <w:p w14:paraId="7AAB8C51" w14:textId="77777777" w:rsidR="00C45179" w:rsidRDefault="00C45179" w:rsidP="00F8305C">
            <w:pPr>
              <w:jc w:val="both"/>
            </w:pPr>
          </w:p>
        </w:tc>
      </w:tr>
      <w:tr w:rsidR="00C45179" w14:paraId="46058AE0" w14:textId="77777777" w:rsidTr="001041BE">
        <w:trPr>
          <w:gridBefore w:val="1"/>
          <w:gridAfter w:val="1"/>
          <w:wBefore w:w="393" w:type="dxa"/>
          <w:wAfter w:w="101" w:type="dxa"/>
        </w:trPr>
        <w:tc>
          <w:tcPr>
            <w:tcW w:w="3435" w:type="dxa"/>
            <w:gridSpan w:val="4"/>
            <w:shd w:val="clear" w:color="auto" w:fill="F7CAAC"/>
          </w:tcPr>
          <w:p w14:paraId="18CABDB8" w14:textId="77777777" w:rsidR="00C45179" w:rsidRPr="005A0406" w:rsidRDefault="00C45179" w:rsidP="00F8305C">
            <w:pPr>
              <w:jc w:val="both"/>
              <w:rPr>
                <w:b/>
              </w:rPr>
            </w:pPr>
            <w:r w:rsidRPr="005A0406">
              <w:rPr>
                <w:b/>
              </w:rPr>
              <w:t>Způsob ověření výsledků učení</w:t>
            </w:r>
          </w:p>
        </w:tc>
        <w:tc>
          <w:tcPr>
            <w:tcW w:w="3057" w:type="dxa"/>
            <w:gridSpan w:val="6"/>
            <w:tcBorders>
              <w:bottom w:val="single" w:sz="4" w:space="0" w:color="auto"/>
            </w:tcBorders>
          </w:tcPr>
          <w:p w14:paraId="34DCFC22" w14:textId="4B984B79" w:rsidR="00C45179" w:rsidRDefault="00C45179" w:rsidP="00F8305C">
            <w:pPr>
              <w:jc w:val="both"/>
            </w:pPr>
            <w:r w:rsidRPr="00881BF7">
              <w:t>zápočet</w:t>
            </w:r>
          </w:p>
        </w:tc>
        <w:tc>
          <w:tcPr>
            <w:tcW w:w="1479" w:type="dxa"/>
            <w:gridSpan w:val="2"/>
            <w:tcBorders>
              <w:bottom w:val="single" w:sz="4" w:space="0" w:color="auto"/>
            </w:tcBorders>
            <w:shd w:val="clear" w:color="auto" w:fill="F7CAAC"/>
          </w:tcPr>
          <w:p w14:paraId="1CC17859" w14:textId="77777777" w:rsidR="00C45179" w:rsidRDefault="00C45179" w:rsidP="00F8305C">
            <w:pPr>
              <w:jc w:val="both"/>
              <w:rPr>
                <w:b/>
              </w:rPr>
            </w:pPr>
            <w:r>
              <w:rPr>
                <w:b/>
              </w:rPr>
              <w:t>Forma výuky</w:t>
            </w:r>
          </w:p>
        </w:tc>
        <w:tc>
          <w:tcPr>
            <w:tcW w:w="1884" w:type="dxa"/>
            <w:gridSpan w:val="3"/>
            <w:tcBorders>
              <w:bottom w:val="single" w:sz="4" w:space="0" w:color="auto"/>
            </w:tcBorders>
          </w:tcPr>
          <w:p w14:paraId="0AC61F6F" w14:textId="77777777" w:rsidR="00C45179" w:rsidRDefault="00C45179" w:rsidP="00F8305C">
            <w:pPr>
              <w:jc w:val="both"/>
            </w:pPr>
            <w:r w:rsidRPr="00B74836">
              <w:t>laboratorní cvičení</w:t>
            </w:r>
          </w:p>
          <w:p w14:paraId="4532B98F" w14:textId="4C483FD8" w:rsidR="00094AFE" w:rsidRDefault="00094AFE" w:rsidP="00F8305C">
            <w:pPr>
              <w:jc w:val="both"/>
            </w:pPr>
          </w:p>
        </w:tc>
      </w:tr>
      <w:tr w:rsidR="00C45179" w14:paraId="7E79F66B" w14:textId="77777777" w:rsidTr="001041BE">
        <w:trPr>
          <w:gridBefore w:val="1"/>
          <w:gridAfter w:val="1"/>
          <w:wBefore w:w="393" w:type="dxa"/>
          <w:wAfter w:w="101" w:type="dxa"/>
        </w:trPr>
        <w:tc>
          <w:tcPr>
            <w:tcW w:w="3435" w:type="dxa"/>
            <w:gridSpan w:val="4"/>
            <w:shd w:val="clear" w:color="auto" w:fill="F7CAAC"/>
          </w:tcPr>
          <w:p w14:paraId="5DAD8ABD" w14:textId="77777777" w:rsidR="00C45179" w:rsidRPr="005A0406" w:rsidRDefault="00C45179"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4C629EFC" w14:textId="1AC19D0B" w:rsidR="00C45179" w:rsidRDefault="00BB4D11" w:rsidP="00881BF7">
            <w:pPr>
              <w:jc w:val="both"/>
            </w:pPr>
            <w:r w:rsidRPr="00DB5F32">
              <w:rPr>
                <w:color w:val="000000"/>
                <w:shd w:val="clear" w:color="auto" w:fill="FFFFFF"/>
              </w:rPr>
              <w:t xml:space="preserve">Absolvování </w:t>
            </w:r>
            <w:r w:rsidR="00E82145">
              <w:rPr>
                <w:color w:val="000000"/>
                <w:shd w:val="clear" w:color="auto" w:fill="FFFFFF"/>
              </w:rPr>
              <w:t xml:space="preserve">všech </w:t>
            </w:r>
            <w:r w:rsidRPr="00DB5F32">
              <w:rPr>
                <w:color w:val="000000"/>
                <w:shd w:val="clear" w:color="auto" w:fill="FFFFFF"/>
              </w:rPr>
              <w:t>předepsaných laboratorních cvičení, odevzdání řádně vypracovaných laboratorních protokolů.</w:t>
            </w:r>
          </w:p>
        </w:tc>
      </w:tr>
      <w:tr w:rsidR="00C45179" w14:paraId="553E5153"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27EF7503" w14:textId="77777777" w:rsidR="00C45179" w:rsidRDefault="00C45179" w:rsidP="00F8305C">
            <w:pPr>
              <w:jc w:val="both"/>
              <w:rPr>
                <w:b/>
              </w:rPr>
            </w:pPr>
            <w:r>
              <w:rPr>
                <w:b/>
              </w:rPr>
              <w:t>Garant předmětu</w:t>
            </w:r>
          </w:p>
        </w:tc>
        <w:tc>
          <w:tcPr>
            <w:tcW w:w="6420" w:type="dxa"/>
            <w:gridSpan w:val="11"/>
            <w:tcBorders>
              <w:top w:val="nil"/>
            </w:tcBorders>
          </w:tcPr>
          <w:p w14:paraId="2868BD99" w14:textId="2EEFE537" w:rsidR="00C45179" w:rsidRPr="00FA37C6" w:rsidRDefault="009556F6" w:rsidP="00F8305C">
            <w:pPr>
              <w:jc w:val="both"/>
            </w:pPr>
            <w:hyperlink w:anchor="Slobodian" w:history="1">
              <w:r w:rsidR="00FA37C6" w:rsidRPr="00FA37C6">
                <w:rPr>
                  <w:rStyle w:val="OdstavecseseznamemChar"/>
                  <w:rFonts w:ascii="Times New Roman" w:hAnsi="Times New Roman" w:cs="Times New Roman"/>
                  <w:sz w:val="20"/>
                  <w:szCs w:val="20"/>
                </w:rPr>
                <w:t>prof. Ing. Petr Slobodian, Ph.D.</w:t>
              </w:r>
            </w:hyperlink>
          </w:p>
        </w:tc>
      </w:tr>
      <w:tr w:rsidR="00C45179" w14:paraId="2887C990"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52C2C693" w14:textId="77777777" w:rsidR="00C45179" w:rsidRDefault="00C45179" w:rsidP="00F8305C">
            <w:pPr>
              <w:jc w:val="both"/>
              <w:rPr>
                <w:b/>
              </w:rPr>
            </w:pPr>
            <w:r>
              <w:rPr>
                <w:b/>
              </w:rPr>
              <w:t>Zapojení garanta do výuky předmětu</w:t>
            </w:r>
          </w:p>
        </w:tc>
        <w:tc>
          <w:tcPr>
            <w:tcW w:w="6420" w:type="dxa"/>
            <w:gridSpan w:val="11"/>
            <w:tcBorders>
              <w:top w:val="nil"/>
            </w:tcBorders>
          </w:tcPr>
          <w:p w14:paraId="1548E50C" w14:textId="4F5FC3AD" w:rsidR="00C45179" w:rsidRDefault="00FA37C6" w:rsidP="00F8305C">
            <w:pPr>
              <w:jc w:val="both"/>
            </w:pPr>
            <w:r w:rsidRPr="00FA37C6">
              <w:t>100% l</w:t>
            </w:r>
          </w:p>
        </w:tc>
      </w:tr>
      <w:tr w:rsidR="00C45179" w14:paraId="2BBC42C5" w14:textId="77777777" w:rsidTr="001041BE">
        <w:trPr>
          <w:gridBefore w:val="1"/>
          <w:gridAfter w:val="1"/>
          <w:wBefore w:w="393" w:type="dxa"/>
          <w:wAfter w:w="101" w:type="dxa"/>
        </w:trPr>
        <w:tc>
          <w:tcPr>
            <w:tcW w:w="3435" w:type="dxa"/>
            <w:gridSpan w:val="4"/>
            <w:shd w:val="clear" w:color="auto" w:fill="F7CAAC"/>
          </w:tcPr>
          <w:p w14:paraId="7C4C68BC" w14:textId="77777777" w:rsidR="00C45179" w:rsidRDefault="00C45179" w:rsidP="00F8305C">
            <w:pPr>
              <w:jc w:val="both"/>
              <w:rPr>
                <w:b/>
              </w:rPr>
            </w:pPr>
            <w:r>
              <w:rPr>
                <w:b/>
              </w:rPr>
              <w:t>Vyučující</w:t>
            </w:r>
          </w:p>
        </w:tc>
        <w:tc>
          <w:tcPr>
            <w:tcW w:w="6420" w:type="dxa"/>
            <w:gridSpan w:val="11"/>
            <w:tcBorders>
              <w:bottom w:val="nil"/>
            </w:tcBorders>
          </w:tcPr>
          <w:p w14:paraId="1A5AE2D2" w14:textId="77777777" w:rsidR="00C45179" w:rsidRDefault="00C45179" w:rsidP="00F8305C">
            <w:pPr>
              <w:jc w:val="both"/>
            </w:pPr>
          </w:p>
        </w:tc>
      </w:tr>
      <w:tr w:rsidR="00C45179" w14:paraId="52647C23" w14:textId="77777777" w:rsidTr="001041BE">
        <w:trPr>
          <w:gridBefore w:val="1"/>
          <w:gridAfter w:val="1"/>
          <w:wBefore w:w="393" w:type="dxa"/>
          <w:wAfter w:w="101" w:type="dxa"/>
          <w:trHeight w:val="260"/>
        </w:trPr>
        <w:tc>
          <w:tcPr>
            <w:tcW w:w="9855" w:type="dxa"/>
            <w:gridSpan w:val="15"/>
            <w:tcBorders>
              <w:top w:val="nil"/>
            </w:tcBorders>
          </w:tcPr>
          <w:p w14:paraId="705A470C" w14:textId="254D8645" w:rsidR="00C45179" w:rsidRPr="00FA37C6" w:rsidRDefault="009556F6" w:rsidP="00F8305C">
            <w:pPr>
              <w:spacing w:before="60" w:after="60"/>
              <w:jc w:val="both"/>
            </w:pPr>
            <w:hyperlink w:anchor="Slobodian" w:history="1">
              <w:r w:rsidR="00FA37C6" w:rsidRPr="00FA37C6">
                <w:rPr>
                  <w:rStyle w:val="OdstavecseseznamemChar"/>
                  <w:rFonts w:ascii="Times New Roman" w:hAnsi="Times New Roman" w:cs="Times New Roman"/>
                  <w:b/>
                  <w:bCs/>
                  <w:sz w:val="20"/>
                  <w:szCs w:val="20"/>
                </w:rPr>
                <w:t>prof. Ing. Petr Slobodian, Ph.D.</w:t>
              </w:r>
            </w:hyperlink>
            <w:r w:rsidR="00FA37C6" w:rsidRPr="00FA37C6">
              <w:t xml:space="preserve"> (100% l)</w:t>
            </w:r>
          </w:p>
        </w:tc>
      </w:tr>
      <w:tr w:rsidR="00C45179" w14:paraId="6B687117" w14:textId="77777777" w:rsidTr="001041BE">
        <w:trPr>
          <w:gridBefore w:val="1"/>
          <w:gridAfter w:val="1"/>
          <w:wBefore w:w="393" w:type="dxa"/>
          <w:wAfter w:w="101" w:type="dxa"/>
        </w:trPr>
        <w:tc>
          <w:tcPr>
            <w:tcW w:w="3435" w:type="dxa"/>
            <w:gridSpan w:val="4"/>
            <w:shd w:val="clear" w:color="auto" w:fill="F7CAAC"/>
          </w:tcPr>
          <w:p w14:paraId="73FB3064" w14:textId="77777777" w:rsidR="00C45179" w:rsidRPr="005A0406" w:rsidRDefault="00C45179" w:rsidP="00F8305C">
            <w:pPr>
              <w:jc w:val="both"/>
              <w:rPr>
                <w:b/>
              </w:rPr>
            </w:pPr>
            <w:r w:rsidRPr="005A0406">
              <w:rPr>
                <w:b/>
              </w:rPr>
              <w:t>Hlavní témata a výsledky učení</w:t>
            </w:r>
          </w:p>
        </w:tc>
        <w:tc>
          <w:tcPr>
            <w:tcW w:w="6420" w:type="dxa"/>
            <w:gridSpan w:val="11"/>
            <w:tcBorders>
              <w:bottom w:val="nil"/>
            </w:tcBorders>
          </w:tcPr>
          <w:p w14:paraId="067C58D4" w14:textId="77777777" w:rsidR="00C45179" w:rsidRPr="005A0406" w:rsidRDefault="00C45179" w:rsidP="00F8305C">
            <w:pPr>
              <w:jc w:val="both"/>
            </w:pPr>
          </w:p>
        </w:tc>
      </w:tr>
      <w:tr w:rsidR="00C45179" w14:paraId="6FF5D19C"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20C7626A" w14:textId="0DF6B823" w:rsidR="00C45179" w:rsidRDefault="00557764" w:rsidP="00F8305C">
            <w:pPr>
              <w:jc w:val="both"/>
              <w:rPr>
                <w:b/>
                <w:bCs/>
              </w:rPr>
            </w:pPr>
            <w:r w:rsidRPr="00557764">
              <w:t>Cílem předmětu je nab</w:t>
            </w:r>
            <w:r>
              <w:t>y</w:t>
            </w:r>
            <w:r w:rsidRPr="00557764">
              <w:t>tí a ověření praktických dovedností o technologii vakua a vakuové techniky používané zejména pro procesy spojené s výrobou polovodičových součástek. Předmět klade důraz na praktické znalosti spojené s řešením jednotlivých laboratorních úloh, které vychází z reálných příkladů, jež se vyskytují v praxi</w:t>
            </w:r>
            <w:r w:rsidR="00DB752D" w:rsidRPr="00557764">
              <w:t>.</w:t>
            </w:r>
            <w:r w:rsidR="00C45179">
              <w:rPr>
                <w:b/>
                <w:bCs/>
              </w:rPr>
              <w:t xml:space="preserve"> </w:t>
            </w:r>
            <w:r w:rsidR="00C45179" w:rsidRPr="00351747">
              <w:rPr>
                <w:b/>
                <w:bCs/>
              </w:rPr>
              <w:t>Obsah předmětu tvoří tyto tematické celky:</w:t>
            </w:r>
          </w:p>
          <w:p w14:paraId="50FE51E4" w14:textId="6D43633E" w:rsidR="008139D3" w:rsidRPr="00D92593" w:rsidRDefault="008139D3" w:rsidP="00D92593">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92593">
              <w:rPr>
                <w:rFonts w:ascii="Times New Roman" w:hAnsi="Times New Roman" w:cs="Times New Roman"/>
                <w:sz w:val="20"/>
                <w:szCs w:val="20"/>
                <w:lang w:eastAsia="cs-CZ"/>
              </w:rPr>
              <w:t>Úvod, bezpečnost práce</w:t>
            </w:r>
            <w:r w:rsidR="00DB5F32" w:rsidRPr="00D92593">
              <w:rPr>
                <w:rFonts w:ascii="Times New Roman" w:hAnsi="Times New Roman" w:cs="Times New Roman"/>
                <w:sz w:val="20"/>
                <w:szCs w:val="20"/>
                <w:lang w:eastAsia="cs-CZ"/>
              </w:rPr>
              <w:t>, požadavky pro udělení zápočtu.</w:t>
            </w:r>
          </w:p>
          <w:p w14:paraId="789BD0D2" w14:textId="258812C2" w:rsidR="00960F4D" w:rsidRPr="00D92593" w:rsidRDefault="00960F4D" w:rsidP="00D92593">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92593">
              <w:rPr>
                <w:rFonts w:ascii="Times New Roman" w:hAnsi="Times New Roman" w:cs="Times New Roman"/>
                <w:sz w:val="20"/>
                <w:szCs w:val="20"/>
                <w:lang w:eastAsia="cs-CZ"/>
              </w:rPr>
              <w:t>Zkouška těsnosti aparatury. Měření vzrůstu tlaku po oddělení komory od čerpacího systému, výpočet velikosti netěsnosti</w:t>
            </w:r>
            <w:r w:rsidR="005F37E7" w:rsidRPr="00D92593">
              <w:rPr>
                <w:rFonts w:ascii="Times New Roman" w:hAnsi="Times New Roman" w:cs="Times New Roman"/>
                <w:sz w:val="20"/>
                <w:szCs w:val="20"/>
                <w:lang w:eastAsia="cs-CZ"/>
              </w:rPr>
              <w:t>.</w:t>
            </w:r>
          </w:p>
          <w:p w14:paraId="0CA70B44" w14:textId="5131CF17" w:rsidR="00960F4D" w:rsidRPr="00D92593" w:rsidRDefault="00960F4D" w:rsidP="00D92593">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92593">
              <w:rPr>
                <w:rFonts w:ascii="Times New Roman" w:hAnsi="Times New Roman" w:cs="Times New Roman"/>
                <w:sz w:val="20"/>
                <w:szCs w:val="20"/>
                <w:lang w:eastAsia="cs-CZ"/>
              </w:rPr>
              <w:t>Měření čerpací rychlosti vývěvy metodou stálého objemu. Měření závislosti čerpací rychlosti rotační vývěvy na tlaku, porovnání změřených hodnot s nominální čerpací rychlostí vývěvy</w:t>
            </w:r>
            <w:r w:rsidR="005F37E7" w:rsidRPr="00D92593">
              <w:rPr>
                <w:rFonts w:ascii="Times New Roman" w:hAnsi="Times New Roman" w:cs="Times New Roman"/>
                <w:sz w:val="20"/>
                <w:szCs w:val="20"/>
                <w:lang w:eastAsia="cs-CZ"/>
              </w:rPr>
              <w:t>.</w:t>
            </w:r>
          </w:p>
          <w:p w14:paraId="7F67F6A8" w14:textId="7EE2742D" w:rsidR="00960F4D" w:rsidRPr="00D92593" w:rsidRDefault="00960F4D" w:rsidP="00D92593">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92593">
              <w:rPr>
                <w:rFonts w:ascii="Times New Roman" w:hAnsi="Times New Roman" w:cs="Times New Roman"/>
                <w:sz w:val="20"/>
                <w:szCs w:val="20"/>
                <w:lang w:eastAsia="cs-CZ"/>
              </w:rPr>
              <w:t>Měření čerpací rychlosti vysokovakuové vývěvy metodou stálého tlaku. Měření závislosti čerpací rychlosti turbomolekulární vývěvy na tlaku</w:t>
            </w:r>
            <w:r w:rsidR="005F37E7" w:rsidRPr="00D92593">
              <w:rPr>
                <w:rFonts w:ascii="Times New Roman" w:hAnsi="Times New Roman" w:cs="Times New Roman"/>
                <w:sz w:val="20"/>
                <w:szCs w:val="20"/>
                <w:lang w:eastAsia="cs-CZ"/>
              </w:rPr>
              <w:t>.</w:t>
            </w:r>
          </w:p>
          <w:p w14:paraId="526E8BC2" w14:textId="508FE5D9" w:rsidR="00960F4D" w:rsidRPr="00D92593" w:rsidRDefault="00960F4D" w:rsidP="00D92593">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92593">
              <w:rPr>
                <w:rFonts w:ascii="Times New Roman" w:hAnsi="Times New Roman" w:cs="Times New Roman"/>
                <w:sz w:val="20"/>
                <w:szCs w:val="20"/>
                <w:lang w:eastAsia="cs-CZ"/>
              </w:rPr>
              <w:t>Kalibrace vakuometrů. Kalibrace vakuometru metodou přímého porovnání s referenčním vakuometrem s dynamickým a/nebo statickým nastavením tlaku v kalibrační komoře</w:t>
            </w:r>
            <w:r w:rsidR="005F37E7" w:rsidRPr="00D92593">
              <w:rPr>
                <w:rFonts w:ascii="Times New Roman" w:hAnsi="Times New Roman" w:cs="Times New Roman"/>
                <w:sz w:val="20"/>
                <w:szCs w:val="20"/>
                <w:lang w:eastAsia="cs-CZ"/>
              </w:rPr>
              <w:t>.</w:t>
            </w:r>
          </w:p>
          <w:p w14:paraId="75F46DB6" w14:textId="3B718748" w:rsidR="00960F4D" w:rsidRPr="00D92593" w:rsidRDefault="00960F4D" w:rsidP="00D92593">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92593">
              <w:rPr>
                <w:rFonts w:ascii="Times New Roman" w:hAnsi="Times New Roman" w:cs="Times New Roman"/>
                <w:sz w:val="20"/>
                <w:szCs w:val="20"/>
                <w:lang w:eastAsia="cs-CZ"/>
              </w:rPr>
              <w:t>Práce s kvadrupólovým hmotnostním spektrometrem. Získání a vyhodnocení spektra.</w:t>
            </w:r>
          </w:p>
          <w:p w14:paraId="3D175950" w14:textId="0D5F99A5" w:rsidR="00C45179" w:rsidRPr="00D92593" w:rsidRDefault="00960F4D" w:rsidP="00D92593">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92593">
              <w:rPr>
                <w:rFonts w:ascii="Times New Roman" w:hAnsi="Times New Roman" w:cs="Times New Roman"/>
                <w:sz w:val="20"/>
                <w:szCs w:val="20"/>
                <w:lang w:eastAsia="cs-CZ"/>
              </w:rPr>
              <w:t>Hledání netěsností ve vakuových aparaturách. Obsluha héliového hledače netěsností, nácvik hledání netěsností</w:t>
            </w:r>
            <w:r w:rsidR="005F37E7" w:rsidRPr="00D92593">
              <w:rPr>
                <w:rFonts w:ascii="Times New Roman" w:hAnsi="Times New Roman" w:cs="Times New Roman"/>
                <w:sz w:val="20"/>
                <w:szCs w:val="20"/>
                <w:lang w:eastAsia="cs-CZ"/>
              </w:rPr>
              <w:t>.</w:t>
            </w:r>
          </w:p>
          <w:p w14:paraId="43CA1486" w14:textId="77777777" w:rsidR="00C45179" w:rsidRDefault="00C45179" w:rsidP="00F8305C">
            <w:pPr>
              <w:jc w:val="both"/>
              <w:rPr>
                <w:b/>
                <w:bCs/>
              </w:rPr>
            </w:pPr>
          </w:p>
          <w:p w14:paraId="3A8236F1" w14:textId="77777777" w:rsidR="00C45179" w:rsidRPr="000C69A4" w:rsidRDefault="00C45179"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3082825C" w14:textId="77777777" w:rsidR="00C45179" w:rsidRPr="000C69A4" w:rsidRDefault="00C45179" w:rsidP="00F8305C">
            <w:pPr>
              <w:tabs>
                <w:tab w:val="left" w:pos="328"/>
              </w:tabs>
              <w:rPr>
                <w:b/>
                <w:color w:val="000000" w:themeColor="text1"/>
              </w:rPr>
            </w:pPr>
            <w:r w:rsidRPr="000C69A4">
              <w:rPr>
                <w:b/>
              </w:rPr>
              <w:t>Odborné z</w:t>
            </w:r>
            <w:r w:rsidRPr="000C69A4">
              <w:rPr>
                <w:b/>
                <w:color w:val="000000" w:themeColor="text1"/>
              </w:rPr>
              <w:t xml:space="preserve">nalosti: </w:t>
            </w:r>
          </w:p>
          <w:p w14:paraId="19C15EE5" w14:textId="77777777" w:rsidR="00557764" w:rsidRPr="00557764" w:rsidRDefault="00557764" w:rsidP="0055776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57764">
              <w:rPr>
                <w:rFonts w:ascii="Times New Roman" w:hAnsi="Times New Roman" w:cs="Times New Roman"/>
                <w:sz w:val="20"/>
                <w:szCs w:val="20"/>
                <w:lang w:eastAsia="cs-CZ"/>
              </w:rPr>
              <w:t>definovat principy vakuové techniky</w:t>
            </w:r>
          </w:p>
          <w:p w14:paraId="2A623FF3" w14:textId="77777777" w:rsidR="00557764" w:rsidRPr="00557764" w:rsidRDefault="00557764" w:rsidP="0055776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57764">
              <w:rPr>
                <w:rFonts w:ascii="Times New Roman" w:hAnsi="Times New Roman" w:cs="Times New Roman"/>
                <w:sz w:val="20"/>
                <w:szCs w:val="20"/>
                <w:lang w:eastAsia="cs-CZ"/>
              </w:rPr>
              <w:t>popsat technologie používané pro čerpání a měření vakua</w:t>
            </w:r>
          </w:p>
          <w:p w14:paraId="163C0F11" w14:textId="77777777" w:rsidR="00557764" w:rsidRPr="00557764" w:rsidRDefault="00557764" w:rsidP="0055776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57764">
              <w:rPr>
                <w:rFonts w:ascii="Times New Roman" w:hAnsi="Times New Roman" w:cs="Times New Roman"/>
                <w:sz w:val="20"/>
                <w:szCs w:val="20"/>
                <w:lang w:eastAsia="cs-CZ"/>
              </w:rPr>
              <w:t>definovat kalibrační metody vakuové techniky</w:t>
            </w:r>
          </w:p>
          <w:p w14:paraId="191AC516" w14:textId="77777777" w:rsidR="00557764" w:rsidRPr="00557764" w:rsidRDefault="00557764" w:rsidP="0055776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57764">
              <w:rPr>
                <w:rFonts w:ascii="Times New Roman" w:hAnsi="Times New Roman" w:cs="Times New Roman"/>
                <w:sz w:val="20"/>
                <w:szCs w:val="20"/>
                <w:lang w:eastAsia="cs-CZ"/>
              </w:rPr>
              <w:t>prokázat detailní znalosti z hlediska diagnostiky poruch u vakuových vývěv a sestav</w:t>
            </w:r>
          </w:p>
          <w:p w14:paraId="3307A287" w14:textId="77777777" w:rsidR="00557764" w:rsidRPr="00557764" w:rsidRDefault="00557764" w:rsidP="0055776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57764">
              <w:rPr>
                <w:rFonts w:ascii="Times New Roman" w:hAnsi="Times New Roman" w:cs="Times New Roman"/>
                <w:sz w:val="20"/>
                <w:szCs w:val="20"/>
                <w:lang w:eastAsia="cs-CZ"/>
              </w:rPr>
              <w:t>porozumět nastavení čerpacích rychlostí pro reálné aplikace vakuových sestav</w:t>
            </w:r>
          </w:p>
          <w:p w14:paraId="19CFCFDA" w14:textId="77777777" w:rsidR="00C45179" w:rsidRPr="00557764" w:rsidRDefault="00C45179" w:rsidP="00557764">
            <w:pPr>
              <w:tabs>
                <w:tab w:val="left" w:pos="328"/>
              </w:tabs>
              <w:rPr>
                <w:b/>
                <w:color w:val="000000" w:themeColor="text1"/>
              </w:rPr>
            </w:pPr>
          </w:p>
          <w:p w14:paraId="54659C29" w14:textId="77777777" w:rsidR="00C45179" w:rsidRPr="00557764" w:rsidRDefault="00C45179" w:rsidP="00557764">
            <w:pPr>
              <w:tabs>
                <w:tab w:val="left" w:pos="328"/>
              </w:tabs>
              <w:rPr>
                <w:b/>
                <w:color w:val="000000" w:themeColor="text1"/>
              </w:rPr>
            </w:pPr>
            <w:r w:rsidRPr="00557764">
              <w:rPr>
                <w:b/>
                <w:color w:val="000000" w:themeColor="text1"/>
              </w:rPr>
              <w:t>Odborné dovednosti:</w:t>
            </w:r>
          </w:p>
          <w:p w14:paraId="6006C1CA" w14:textId="77777777" w:rsidR="00557764" w:rsidRPr="00557764" w:rsidRDefault="00557764" w:rsidP="0055776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57764">
              <w:rPr>
                <w:rFonts w:ascii="Times New Roman" w:hAnsi="Times New Roman" w:cs="Times New Roman"/>
                <w:sz w:val="20"/>
                <w:szCs w:val="20"/>
                <w:lang w:eastAsia="cs-CZ"/>
              </w:rPr>
              <w:t>provádět zkoušky těsnosti tlaku u vakuové techniky</w:t>
            </w:r>
          </w:p>
          <w:p w14:paraId="7E4557B8" w14:textId="77777777" w:rsidR="00557764" w:rsidRPr="00557764" w:rsidRDefault="00557764" w:rsidP="0055776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57764">
              <w:rPr>
                <w:rFonts w:ascii="Times New Roman" w:hAnsi="Times New Roman" w:cs="Times New Roman"/>
                <w:sz w:val="20"/>
                <w:szCs w:val="20"/>
                <w:lang w:eastAsia="cs-CZ"/>
              </w:rPr>
              <w:t xml:space="preserve">měřit čerpací rychlosti vývěvy metodou stálého objemu </w:t>
            </w:r>
          </w:p>
          <w:p w14:paraId="454318EB" w14:textId="77777777" w:rsidR="00557764" w:rsidRPr="00557764" w:rsidRDefault="00557764" w:rsidP="0055776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57764">
              <w:rPr>
                <w:rFonts w:ascii="Times New Roman" w:hAnsi="Times New Roman" w:cs="Times New Roman"/>
                <w:sz w:val="20"/>
                <w:szCs w:val="20"/>
                <w:lang w:eastAsia="cs-CZ"/>
              </w:rPr>
              <w:t>měřit čerpací rychlosti vysokovakuové vývěvy metodou stálého tlaku</w:t>
            </w:r>
          </w:p>
          <w:p w14:paraId="3A1FB894" w14:textId="77777777" w:rsidR="00557764" w:rsidRPr="00557764" w:rsidRDefault="00557764" w:rsidP="0055776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57764">
              <w:rPr>
                <w:rFonts w:ascii="Times New Roman" w:hAnsi="Times New Roman" w:cs="Times New Roman"/>
                <w:sz w:val="20"/>
                <w:szCs w:val="20"/>
                <w:lang w:eastAsia="cs-CZ"/>
              </w:rPr>
              <w:t>provádět kalibrace vakuové techniky</w:t>
            </w:r>
          </w:p>
          <w:p w14:paraId="5924B30D" w14:textId="6DF8CAFF" w:rsidR="00C45179" w:rsidRPr="005A0406" w:rsidRDefault="00557764" w:rsidP="00557764">
            <w:pPr>
              <w:pStyle w:val="Odstavecseseznamem"/>
              <w:numPr>
                <w:ilvl w:val="0"/>
                <w:numId w:val="6"/>
              </w:numPr>
              <w:tabs>
                <w:tab w:val="left" w:pos="328"/>
              </w:tabs>
              <w:spacing w:after="0" w:line="240" w:lineRule="auto"/>
              <w:ind w:left="170" w:hanging="170"/>
            </w:pPr>
            <w:r w:rsidRPr="00557764">
              <w:rPr>
                <w:rFonts w:ascii="Times New Roman" w:hAnsi="Times New Roman" w:cs="Times New Roman"/>
                <w:sz w:val="20"/>
                <w:szCs w:val="20"/>
                <w:lang w:eastAsia="cs-CZ"/>
              </w:rPr>
              <w:t>pracovat s odbornou technickou dokumentací v oblasti vakuové techniky</w:t>
            </w:r>
          </w:p>
        </w:tc>
      </w:tr>
      <w:tr w:rsidR="00C45179" w14:paraId="5D32B824"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44775059" w14:textId="77777777" w:rsidR="00C45179" w:rsidRPr="005A0406" w:rsidRDefault="00C45179"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305237C8" w14:textId="77777777" w:rsidR="00C45179" w:rsidRDefault="00C45179" w:rsidP="00F8305C">
            <w:pPr>
              <w:jc w:val="both"/>
            </w:pPr>
          </w:p>
        </w:tc>
      </w:tr>
      <w:tr w:rsidR="00C45179" w14:paraId="19FEB025" w14:textId="77777777" w:rsidTr="001041BE">
        <w:trPr>
          <w:gridBefore w:val="1"/>
          <w:gridAfter w:val="1"/>
          <w:wBefore w:w="393" w:type="dxa"/>
          <w:wAfter w:w="101" w:type="dxa"/>
          <w:trHeight w:val="430"/>
        </w:trPr>
        <w:tc>
          <w:tcPr>
            <w:tcW w:w="9855" w:type="dxa"/>
            <w:gridSpan w:val="15"/>
            <w:tcBorders>
              <w:top w:val="nil"/>
              <w:bottom w:val="single" w:sz="4" w:space="0" w:color="auto"/>
            </w:tcBorders>
          </w:tcPr>
          <w:p w14:paraId="7DCF17AA" w14:textId="77777777" w:rsidR="00C45179" w:rsidRPr="000C69A4" w:rsidRDefault="00C45179" w:rsidP="00F8305C">
            <w:pPr>
              <w:jc w:val="both"/>
              <w:rPr>
                <w:b/>
                <w:bCs/>
                <w:u w:val="single"/>
              </w:rPr>
            </w:pPr>
            <w:r w:rsidRPr="000C69A4">
              <w:rPr>
                <w:b/>
                <w:bCs/>
                <w:u w:val="single"/>
              </w:rPr>
              <w:t>Metody a přístupy používané ve výuce</w:t>
            </w:r>
          </w:p>
          <w:p w14:paraId="0CCBC5C1" w14:textId="77777777" w:rsidR="00C45179" w:rsidRPr="001A7A14" w:rsidRDefault="00C45179" w:rsidP="00F8305C">
            <w:pPr>
              <w:pStyle w:val="Nadpis5"/>
              <w:spacing w:before="0"/>
              <w:rPr>
                <w:rFonts w:ascii="Times New Roman" w:eastAsia="Times New Roman" w:hAnsi="Times New Roman" w:cs="Times New Roman"/>
                <w:b/>
                <w:bCs/>
                <w:color w:val="auto"/>
              </w:rPr>
            </w:pPr>
            <w:r w:rsidRPr="001A7A14">
              <w:rPr>
                <w:rFonts w:ascii="Times New Roman" w:eastAsia="Times New Roman" w:hAnsi="Times New Roman" w:cs="Times New Roman"/>
                <w:b/>
                <w:bCs/>
                <w:color w:val="auto"/>
              </w:rPr>
              <w:t>Pro dosažení odborných znalostí jsou užívány vyučovací metody:</w:t>
            </w:r>
          </w:p>
          <w:p w14:paraId="006E2D4C" w14:textId="16AF9237" w:rsidR="00C45179" w:rsidRDefault="00C45179" w:rsidP="00F8305C">
            <w:pPr>
              <w:jc w:val="both"/>
              <w:rPr>
                <w:color w:val="000000"/>
                <w:shd w:val="clear" w:color="auto" w:fill="FFFFFF"/>
              </w:rPr>
            </w:pPr>
            <w:r w:rsidRPr="001A7A14">
              <w:rPr>
                <w:color w:val="000000"/>
                <w:shd w:val="clear" w:color="auto" w:fill="FFFFFF"/>
              </w:rPr>
              <w:t>Dialogická (diskuze, rozhovor, brainstorming), Metody práce s textem (učebnicí, knihou)</w:t>
            </w:r>
          </w:p>
          <w:p w14:paraId="4715C988" w14:textId="77777777" w:rsidR="00C1148F" w:rsidRDefault="00C1148F" w:rsidP="00F8305C">
            <w:pPr>
              <w:jc w:val="both"/>
              <w:rPr>
                <w:color w:val="000000"/>
                <w:shd w:val="clear" w:color="auto" w:fill="FFFFFF"/>
              </w:rPr>
            </w:pPr>
          </w:p>
          <w:p w14:paraId="45C6FB3F" w14:textId="77777777" w:rsidR="00C45179" w:rsidRPr="000C69A4" w:rsidRDefault="00C45179" w:rsidP="00F8305C">
            <w:pPr>
              <w:jc w:val="both"/>
              <w:rPr>
                <w:b/>
                <w:bCs/>
              </w:rPr>
            </w:pPr>
            <w:r w:rsidRPr="000C69A4">
              <w:rPr>
                <w:b/>
                <w:bCs/>
              </w:rPr>
              <w:t>Pro dosažení odborných dovedností jsou užívány vyučovací metody:</w:t>
            </w:r>
          </w:p>
          <w:p w14:paraId="7DA16920" w14:textId="4BE476D4" w:rsidR="00C45179" w:rsidRPr="006D0F29" w:rsidRDefault="00C45179" w:rsidP="00F8305C">
            <w:pPr>
              <w:rPr>
                <w:color w:val="000000"/>
                <w:shd w:val="clear" w:color="auto" w:fill="FFFFFF"/>
              </w:rPr>
            </w:pPr>
            <w:r w:rsidRPr="001A7A14">
              <w:rPr>
                <w:color w:val="000000"/>
                <w:shd w:val="clear" w:color="auto" w:fill="FFFFFF"/>
              </w:rPr>
              <w:t>Laborování, Týmová práce, Praktické procvičování</w:t>
            </w:r>
          </w:p>
          <w:p w14:paraId="09D90D3E" w14:textId="77777777" w:rsidR="00C1148F" w:rsidRPr="000C69A4" w:rsidRDefault="00C1148F" w:rsidP="00F8305C"/>
          <w:p w14:paraId="3A536359" w14:textId="77777777" w:rsidR="00C45179" w:rsidRPr="005110DD" w:rsidRDefault="00C45179" w:rsidP="00F8305C">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t>Očekávané výsledky učení dosažené studiem předmětu jsou ověřovány hodnoticími metodami:</w:t>
            </w:r>
          </w:p>
          <w:p w14:paraId="2C17121E" w14:textId="15931FCA" w:rsidR="00C45179" w:rsidRDefault="00C45179" w:rsidP="00F8305C">
            <w:pPr>
              <w:jc w:val="both"/>
              <w:rPr>
                <w:color w:val="000000"/>
              </w:rPr>
            </w:pPr>
            <w:r w:rsidRPr="00465DC2">
              <w:rPr>
                <w:color w:val="000000"/>
              </w:rPr>
              <w:t xml:space="preserve">Rozbor produktů pracovní činnosti studenta (technické práce), </w:t>
            </w:r>
            <w:r w:rsidR="00465DC2" w:rsidRPr="00465DC2">
              <w:rPr>
                <w:color w:val="000000"/>
              </w:rPr>
              <w:t>Rozhovor</w:t>
            </w:r>
          </w:p>
          <w:p w14:paraId="0C1ED900" w14:textId="77777777" w:rsidR="00C45179" w:rsidRPr="008440C7" w:rsidRDefault="00C45179" w:rsidP="00F8305C">
            <w:pPr>
              <w:jc w:val="both"/>
              <w:rPr>
                <w:strike/>
                <w:color w:val="000000"/>
              </w:rPr>
            </w:pPr>
          </w:p>
          <w:p w14:paraId="16778F26" w14:textId="2DCAABAB" w:rsidR="00C45179" w:rsidRPr="000C69A4" w:rsidRDefault="00910D1F" w:rsidP="00F8305C">
            <w:pPr>
              <w:jc w:val="both"/>
              <w:rPr>
                <w:b/>
                <w:bCs/>
                <w:u w:val="single"/>
              </w:rPr>
            </w:pPr>
            <w:r w:rsidRPr="000C69A4">
              <w:rPr>
                <w:b/>
                <w:bCs/>
                <w:u w:val="single"/>
              </w:rPr>
              <w:t>P</w:t>
            </w:r>
            <w:r w:rsidR="00C45179" w:rsidRPr="000C69A4">
              <w:rPr>
                <w:b/>
                <w:bCs/>
                <w:u w:val="single"/>
              </w:rPr>
              <w:t>oužívané didaktické prostředky</w:t>
            </w:r>
          </w:p>
          <w:p w14:paraId="03BB567C" w14:textId="77777777" w:rsidR="00C45179" w:rsidRPr="0071371D" w:rsidRDefault="00C45179" w:rsidP="00F8305C">
            <w:pPr>
              <w:jc w:val="both"/>
            </w:pPr>
            <w:r w:rsidRPr="000C69A4">
              <w:t xml:space="preserve">Při výuce jsou využívány technické výukové prostředky – vizuální/audiovizuální prostředky výpočetní a prezentační </w:t>
            </w:r>
            <w:r w:rsidRPr="00CA2F1A">
              <w:t>techniky, materiální vybavení poslucháren, seminárních a odborných učeben a laboratoří a moderní učební pomůcky, zejm. dataprojekce, on-line nástroje, zdroje odborné literatury, databáze, výukové počítačové programy, prezentace, videozáznamy, modely aj.</w:t>
            </w:r>
          </w:p>
          <w:p w14:paraId="44F196EF" w14:textId="77777777" w:rsidR="00C45179" w:rsidRPr="0071371D" w:rsidRDefault="00C45179" w:rsidP="00F8305C">
            <w:pPr>
              <w:jc w:val="both"/>
            </w:pPr>
          </w:p>
          <w:p w14:paraId="03381808" w14:textId="7D8E0676" w:rsidR="00C45179"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C45179" w14:paraId="77C19BDD"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5AB828A0" w14:textId="77777777" w:rsidR="00C45179" w:rsidRDefault="00C45179" w:rsidP="00F8305C">
            <w:pPr>
              <w:jc w:val="both"/>
            </w:pPr>
            <w:r>
              <w:rPr>
                <w:b/>
              </w:rPr>
              <w:lastRenderedPageBreak/>
              <w:t>Studijní literatura a studijní pomůcky</w:t>
            </w:r>
          </w:p>
        </w:tc>
        <w:tc>
          <w:tcPr>
            <w:tcW w:w="6202" w:type="dxa"/>
            <w:gridSpan w:val="10"/>
            <w:tcBorders>
              <w:top w:val="single" w:sz="4" w:space="0" w:color="auto"/>
              <w:bottom w:val="nil"/>
            </w:tcBorders>
          </w:tcPr>
          <w:p w14:paraId="65FB60E8" w14:textId="77777777" w:rsidR="00C45179" w:rsidRDefault="00C45179" w:rsidP="00F8305C">
            <w:pPr>
              <w:jc w:val="both"/>
            </w:pPr>
          </w:p>
        </w:tc>
      </w:tr>
      <w:tr w:rsidR="00C45179" w14:paraId="10A831BF" w14:textId="77777777" w:rsidTr="001041BE">
        <w:trPr>
          <w:gridBefore w:val="1"/>
          <w:gridAfter w:val="1"/>
          <w:wBefore w:w="393" w:type="dxa"/>
          <w:wAfter w:w="101" w:type="dxa"/>
          <w:trHeight w:val="1497"/>
        </w:trPr>
        <w:tc>
          <w:tcPr>
            <w:tcW w:w="9855" w:type="dxa"/>
            <w:gridSpan w:val="15"/>
            <w:tcBorders>
              <w:top w:val="nil"/>
            </w:tcBorders>
          </w:tcPr>
          <w:p w14:paraId="59856997" w14:textId="77777777" w:rsidR="00C45179" w:rsidRPr="00465DC2" w:rsidRDefault="00C45179" w:rsidP="00F8305C">
            <w:pPr>
              <w:jc w:val="both"/>
              <w:rPr>
                <w:u w:val="single"/>
              </w:rPr>
            </w:pPr>
            <w:r w:rsidRPr="00465DC2">
              <w:rPr>
                <w:u w:val="single"/>
              </w:rPr>
              <w:t>Povinná literatura:</w:t>
            </w:r>
          </w:p>
          <w:p w14:paraId="44361CD8" w14:textId="77777777" w:rsidR="00CC003A" w:rsidRPr="00465DC2" w:rsidRDefault="00CC003A" w:rsidP="00CC003A">
            <w:pPr>
              <w:pStyle w:val="Normlnweb"/>
              <w:spacing w:before="0" w:beforeAutospacing="0" w:after="0" w:afterAutospacing="0"/>
              <w:rPr>
                <w:sz w:val="20"/>
                <w:szCs w:val="20"/>
              </w:rPr>
            </w:pPr>
            <w:r w:rsidRPr="00465DC2">
              <w:rPr>
                <w:caps/>
                <w:sz w:val="20"/>
                <w:szCs w:val="20"/>
              </w:rPr>
              <w:t>Král</w:t>
            </w:r>
            <w:r w:rsidRPr="00465DC2">
              <w:rPr>
                <w:sz w:val="20"/>
                <w:szCs w:val="20"/>
              </w:rPr>
              <w:t xml:space="preserve">, J. </w:t>
            </w:r>
            <w:r w:rsidRPr="00465DC2">
              <w:rPr>
                <w:rStyle w:val="Zdraznn"/>
                <w:i w:val="0"/>
                <w:iCs w:val="0"/>
                <w:sz w:val="20"/>
                <w:szCs w:val="20"/>
              </w:rPr>
              <w:t>Cvičení z vakuové techniky</w:t>
            </w:r>
            <w:r w:rsidRPr="00465DC2">
              <w:rPr>
                <w:sz w:val="20"/>
                <w:szCs w:val="20"/>
              </w:rPr>
              <w:t>. Praha: ČVUT, 2015. ISBN 978-80-01-05678-9.</w:t>
            </w:r>
          </w:p>
          <w:p w14:paraId="41C0C00D" w14:textId="77777777" w:rsidR="0043796F" w:rsidRPr="00465DC2" w:rsidRDefault="0043796F" w:rsidP="0043796F">
            <w:pPr>
              <w:jc w:val="both"/>
            </w:pPr>
            <w:r w:rsidRPr="00465DC2">
              <w:rPr>
                <w:caps/>
              </w:rPr>
              <w:t>Erben</w:t>
            </w:r>
            <w:r w:rsidRPr="00465DC2">
              <w:t>, M. Vakuová technika. Získávání a měření vakua, využití vakuových technologií. Učební text. Pardubice: UPCE, 2008.</w:t>
            </w:r>
          </w:p>
          <w:p w14:paraId="1A948718" w14:textId="77777777" w:rsidR="0043796F" w:rsidRPr="00465DC2" w:rsidRDefault="0043796F" w:rsidP="0043796F">
            <w:pPr>
              <w:jc w:val="both"/>
            </w:pPr>
            <w:r w:rsidRPr="00465DC2">
              <w:t xml:space="preserve">JOUSTEN, K. Handbook of Vacuum Technology. 2nd Compl. Rev. and Upd. Ed. Weinheim: Wiley-VCH, 2016. Dostupné z: </w:t>
            </w:r>
            <w:hyperlink r:id="rId77" w:history="1">
              <w:r w:rsidRPr="00465DC2">
                <w:rPr>
                  <w:rStyle w:val="Hypertextovodkaz"/>
                </w:rPr>
                <w:t>https://doi.org/9783527688265</w:t>
              </w:r>
            </w:hyperlink>
            <w:r w:rsidRPr="00465DC2">
              <w:t>.</w:t>
            </w:r>
          </w:p>
          <w:p w14:paraId="4F0F6B6D" w14:textId="77777777" w:rsidR="0043796F" w:rsidRPr="00465DC2" w:rsidRDefault="0043796F" w:rsidP="0043796F">
            <w:pPr>
              <w:jc w:val="both"/>
            </w:pPr>
            <w:r w:rsidRPr="00465DC2">
              <w:t>HATA, D.M., BREWER, E.V., LOUWAGIE, N.J. Introduction to Vacuum Technology. 1. vyd. 2008. ISBN 978-0-12-585050-6.</w:t>
            </w:r>
          </w:p>
          <w:p w14:paraId="3F46FC24" w14:textId="77777777" w:rsidR="0043796F" w:rsidRDefault="0043796F" w:rsidP="00F8305C"/>
          <w:p w14:paraId="301F268A" w14:textId="5D0B3917" w:rsidR="00C45179" w:rsidRDefault="00C45179" w:rsidP="00F8305C">
            <w:pPr>
              <w:jc w:val="both"/>
              <w:rPr>
                <w:u w:val="single"/>
              </w:rPr>
            </w:pPr>
            <w:r w:rsidRPr="00FC233B">
              <w:rPr>
                <w:u w:val="single"/>
              </w:rPr>
              <w:t>Doporučená literatura:</w:t>
            </w:r>
          </w:p>
          <w:p w14:paraId="192B4751" w14:textId="77777777" w:rsidR="0043796F" w:rsidRPr="00465DC2" w:rsidRDefault="0043796F" w:rsidP="0043796F">
            <w:r w:rsidRPr="00465DC2">
              <w:rPr>
                <w:caps/>
              </w:rPr>
              <w:t>Slavíček, P., Štěpánová, V., Kelar, J.</w:t>
            </w:r>
            <w:r w:rsidRPr="00465DC2">
              <w:t xml:space="preserve"> Vakuová fyzika 1. Brno: MU, 2016. ISBN 978-80-210-8473-5.</w:t>
            </w:r>
          </w:p>
          <w:p w14:paraId="153FBA06" w14:textId="77777777" w:rsidR="0043796F" w:rsidRPr="00465DC2" w:rsidRDefault="0043796F" w:rsidP="0043796F">
            <w:pPr>
              <w:pStyle w:val="Normlnweb"/>
              <w:spacing w:before="0" w:beforeAutospacing="0" w:after="0" w:afterAutospacing="0"/>
              <w:jc w:val="both"/>
              <w:rPr>
                <w:sz w:val="20"/>
                <w:szCs w:val="20"/>
              </w:rPr>
            </w:pPr>
            <w:r w:rsidRPr="00465DC2">
              <w:rPr>
                <w:caps/>
                <w:sz w:val="20"/>
                <w:szCs w:val="20"/>
              </w:rPr>
              <w:t>Yoshimura,</w:t>
            </w:r>
            <w:r w:rsidRPr="00465DC2">
              <w:rPr>
                <w:sz w:val="20"/>
                <w:szCs w:val="20"/>
              </w:rPr>
              <w:t xml:space="preserve"> N. </w:t>
            </w:r>
            <w:r w:rsidRPr="00465DC2">
              <w:rPr>
                <w:rStyle w:val="Zdraznn"/>
                <w:i w:val="0"/>
                <w:iCs w:val="0"/>
                <w:sz w:val="20"/>
                <w:szCs w:val="20"/>
              </w:rPr>
              <w:t>Vacuum Technology: Practice for Scientific Instruments</w:t>
            </w:r>
            <w:r w:rsidRPr="00465DC2">
              <w:rPr>
                <w:sz w:val="20"/>
                <w:szCs w:val="20"/>
              </w:rPr>
              <w:t>. Cambridge: Cambridge University Press, 2019. ISBN 978-1108428317.</w:t>
            </w:r>
          </w:p>
          <w:p w14:paraId="3AB39B40" w14:textId="77777777" w:rsidR="0043796F" w:rsidRPr="00465DC2" w:rsidRDefault="0043796F" w:rsidP="0043796F">
            <w:pPr>
              <w:pStyle w:val="Normlnweb"/>
              <w:spacing w:before="0" w:beforeAutospacing="0" w:after="0" w:afterAutospacing="0"/>
              <w:jc w:val="both"/>
              <w:rPr>
                <w:sz w:val="20"/>
                <w:szCs w:val="20"/>
              </w:rPr>
            </w:pPr>
            <w:r w:rsidRPr="00465DC2">
              <w:rPr>
                <w:caps/>
                <w:sz w:val="20"/>
                <w:szCs w:val="20"/>
              </w:rPr>
              <w:t>Hucknall</w:t>
            </w:r>
            <w:r w:rsidRPr="00465DC2">
              <w:rPr>
                <w:sz w:val="20"/>
                <w:szCs w:val="20"/>
              </w:rPr>
              <w:t xml:space="preserve">, D.J. </w:t>
            </w:r>
            <w:r w:rsidRPr="00465DC2">
              <w:rPr>
                <w:rStyle w:val="Zdraznn"/>
                <w:i w:val="0"/>
                <w:iCs w:val="0"/>
                <w:sz w:val="20"/>
                <w:szCs w:val="20"/>
              </w:rPr>
              <w:t>Vacuum Technology and Applications</w:t>
            </w:r>
            <w:r w:rsidRPr="00465DC2">
              <w:rPr>
                <w:sz w:val="20"/>
                <w:szCs w:val="20"/>
              </w:rPr>
              <w:t>. New York: CRC Press, 2016. ISBN 978-1498779400.</w:t>
            </w:r>
          </w:p>
          <w:p w14:paraId="36164D82" w14:textId="5580E882" w:rsidR="00C45179" w:rsidRPr="00D22542" w:rsidRDefault="0043796F" w:rsidP="0043796F">
            <w:pPr>
              <w:pStyle w:val="Normlnweb"/>
              <w:spacing w:before="0" w:beforeAutospacing="0" w:after="0" w:afterAutospacing="0"/>
              <w:jc w:val="both"/>
            </w:pPr>
            <w:r w:rsidRPr="00465DC2">
              <w:rPr>
                <w:caps/>
                <w:sz w:val="20"/>
                <w:szCs w:val="20"/>
              </w:rPr>
              <w:t>Smith,</w:t>
            </w:r>
            <w:r w:rsidRPr="00465DC2">
              <w:rPr>
                <w:sz w:val="20"/>
                <w:szCs w:val="20"/>
              </w:rPr>
              <w:t xml:space="preserve"> D.L. </w:t>
            </w:r>
            <w:r w:rsidRPr="00465DC2">
              <w:rPr>
                <w:rStyle w:val="Zdraznn"/>
                <w:i w:val="0"/>
                <w:iCs w:val="0"/>
                <w:sz w:val="20"/>
                <w:szCs w:val="20"/>
              </w:rPr>
              <w:t>Thin Film Deposition: Principles and Practice</w:t>
            </w:r>
            <w:r w:rsidRPr="00465DC2">
              <w:rPr>
                <w:sz w:val="20"/>
                <w:szCs w:val="20"/>
              </w:rPr>
              <w:t>. New York: McGraw-Hill Education, 2018. ISBN 978-0070267244.</w:t>
            </w:r>
          </w:p>
        </w:tc>
      </w:tr>
      <w:tr w:rsidR="00C45179" w14:paraId="6B530A8C"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1F8924BC" w14:textId="77777777" w:rsidR="00C45179" w:rsidRDefault="00C45179" w:rsidP="00F8305C">
            <w:pPr>
              <w:jc w:val="center"/>
              <w:rPr>
                <w:b/>
              </w:rPr>
            </w:pPr>
            <w:r>
              <w:rPr>
                <w:b/>
              </w:rPr>
              <w:t>Informace ke kombinované nebo distanční formě</w:t>
            </w:r>
          </w:p>
        </w:tc>
      </w:tr>
      <w:tr w:rsidR="00C45179" w14:paraId="4671712C"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6BC89D49" w14:textId="77777777" w:rsidR="00C45179" w:rsidRDefault="00C45179" w:rsidP="00F8305C">
            <w:pPr>
              <w:jc w:val="both"/>
            </w:pPr>
            <w:r>
              <w:rPr>
                <w:b/>
              </w:rPr>
              <w:t>Rozsah konzultací (soustředění)</w:t>
            </w:r>
          </w:p>
        </w:tc>
        <w:tc>
          <w:tcPr>
            <w:tcW w:w="889" w:type="dxa"/>
            <w:tcBorders>
              <w:top w:val="single" w:sz="2" w:space="0" w:color="auto"/>
            </w:tcBorders>
          </w:tcPr>
          <w:p w14:paraId="0A46E040" w14:textId="467B1AA4" w:rsidR="00C45179" w:rsidRDefault="00766418" w:rsidP="00766418">
            <w:pPr>
              <w:jc w:val="center"/>
            </w:pPr>
            <w:r>
              <w:t>8</w:t>
            </w:r>
          </w:p>
        </w:tc>
        <w:tc>
          <w:tcPr>
            <w:tcW w:w="4179" w:type="dxa"/>
            <w:gridSpan w:val="7"/>
            <w:tcBorders>
              <w:top w:val="single" w:sz="2" w:space="0" w:color="auto"/>
            </w:tcBorders>
            <w:shd w:val="clear" w:color="auto" w:fill="F7CAAC"/>
          </w:tcPr>
          <w:p w14:paraId="5C15ABEC" w14:textId="77777777" w:rsidR="00C45179" w:rsidRDefault="00C45179" w:rsidP="00F8305C">
            <w:pPr>
              <w:jc w:val="both"/>
              <w:rPr>
                <w:b/>
              </w:rPr>
            </w:pPr>
            <w:r>
              <w:rPr>
                <w:b/>
              </w:rPr>
              <w:t xml:space="preserve">hodin </w:t>
            </w:r>
          </w:p>
        </w:tc>
      </w:tr>
      <w:tr w:rsidR="00C45179" w14:paraId="340DE47A" w14:textId="77777777" w:rsidTr="001041BE">
        <w:trPr>
          <w:gridBefore w:val="1"/>
          <w:gridAfter w:val="1"/>
          <w:wBefore w:w="393" w:type="dxa"/>
          <w:wAfter w:w="101" w:type="dxa"/>
        </w:trPr>
        <w:tc>
          <w:tcPr>
            <w:tcW w:w="9855" w:type="dxa"/>
            <w:gridSpan w:val="15"/>
            <w:shd w:val="clear" w:color="auto" w:fill="F7CAAC"/>
          </w:tcPr>
          <w:p w14:paraId="090F892B" w14:textId="77777777" w:rsidR="00C45179" w:rsidRDefault="00C45179" w:rsidP="00F8305C">
            <w:pPr>
              <w:jc w:val="both"/>
              <w:rPr>
                <w:b/>
              </w:rPr>
            </w:pPr>
            <w:r>
              <w:rPr>
                <w:b/>
              </w:rPr>
              <w:t>Informace o způsobu kontaktu s vyučujícím</w:t>
            </w:r>
          </w:p>
        </w:tc>
      </w:tr>
      <w:tr w:rsidR="00C45179" w14:paraId="6C610DF7" w14:textId="77777777" w:rsidTr="001041BE">
        <w:trPr>
          <w:gridBefore w:val="1"/>
          <w:gridAfter w:val="1"/>
          <w:wBefore w:w="393" w:type="dxa"/>
          <w:wAfter w:w="101" w:type="dxa"/>
          <w:trHeight w:val="1373"/>
        </w:trPr>
        <w:tc>
          <w:tcPr>
            <w:tcW w:w="9855" w:type="dxa"/>
            <w:gridSpan w:val="15"/>
          </w:tcPr>
          <w:p w14:paraId="025E6666" w14:textId="1E50920C" w:rsidR="00D55912" w:rsidRPr="00CE6F38" w:rsidRDefault="00D55912" w:rsidP="007F1727">
            <w:pPr>
              <w:jc w:val="both"/>
            </w:pPr>
            <w:r w:rsidRPr="00CE6F38">
              <w:t>Studenti se účastní výuky, kde je jim redukovanou formou prezentována látka dle anotace předmětu. Výuka je realizována v</w:t>
            </w:r>
            <w:r>
              <w:t> </w:t>
            </w:r>
            <w:r w:rsidRPr="00CE6F38">
              <w:t>blocích</w:t>
            </w:r>
            <w:r>
              <w:t>.</w:t>
            </w:r>
            <w:r w:rsidRPr="00CE6F38">
              <w:t xml:space="preserve"> Studentům budou určeny části učiva k samostatnému nastudování. </w:t>
            </w:r>
            <w:r w:rsidR="007F1727" w:rsidRPr="00D92593">
              <w:t xml:space="preserve">Studenti absolvují laboratorní cvičení, z každé úlohy zpracují protokol v požadovaném rozsahu a kvalitě. Kontrola připravenosti studentů na výuku bude ověřena ústní formou během laboratorních cvičení. </w:t>
            </w:r>
            <w:r w:rsidRPr="00D92593">
              <w:t>Konzultace</w:t>
            </w:r>
            <w:r w:rsidRPr="00CE6F38">
              <w:t xml:space="preserve"> jsou možné v rámci výuky nebo lze vyučujícího kontaktovat viz</w:t>
            </w:r>
            <w:r w:rsidRPr="00CE6F38">
              <w:rPr>
                <w:spacing w:val="-2"/>
              </w:rPr>
              <w:t xml:space="preserve"> </w:t>
            </w:r>
            <w:r w:rsidRPr="00CE6F38">
              <w:t>níže.</w:t>
            </w:r>
          </w:p>
          <w:p w14:paraId="7A8AFD44" w14:textId="77777777" w:rsidR="00D55912" w:rsidRPr="00CE6F38" w:rsidRDefault="00D55912" w:rsidP="00D55912"/>
          <w:p w14:paraId="412322F8" w14:textId="77777777" w:rsidR="00D55912" w:rsidRDefault="00D55912" w:rsidP="00D55912">
            <w:r w:rsidRPr="00CE6F38">
              <w:t xml:space="preserve">Možnosti komunikace s vyučujícím: </w:t>
            </w:r>
            <w:hyperlink r:id="rId78" w:history="1">
              <w:r w:rsidRPr="00557C4A">
                <w:rPr>
                  <w:rStyle w:val="Hypertextovodkaz"/>
                </w:rPr>
                <w:t>slobodian@utb.cz,</w:t>
              </w:r>
            </w:hyperlink>
            <w:r w:rsidRPr="00557C4A">
              <w:rPr>
                <w:spacing w:val="-6"/>
              </w:rPr>
              <w:t xml:space="preserve"> </w:t>
            </w:r>
            <w:r w:rsidRPr="00557C4A">
              <w:t>576</w:t>
            </w:r>
            <w:r w:rsidRPr="00557C4A">
              <w:rPr>
                <w:spacing w:val="-7"/>
              </w:rPr>
              <w:t xml:space="preserve"> </w:t>
            </w:r>
            <w:r w:rsidRPr="00557C4A">
              <w:t>031</w:t>
            </w:r>
            <w:r w:rsidRPr="00557C4A">
              <w:rPr>
                <w:spacing w:val="-5"/>
              </w:rPr>
              <w:t> </w:t>
            </w:r>
            <w:r w:rsidRPr="00557C4A">
              <w:rPr>
                <w:spacing w:val="-4"/>
              </w:rPr>
              <w:t>350.</w:t>
            </w:r>
          </w:p>
          <w:p w14:paraId="1402FC75" w14:textId="77777777" w:rsidR="00C45179" w:rsidRDefault="00C45179" w:rsidP="00F8305C">
            <w:pPr>
              <w:jc w:val="both"/>
            </w:pPr>
          </w:p>
          <w:p w14:paraId="519BC9B4" w14:textId="77777777" w:rsidR="00C45179" w:rsidRDefault="00C45179" w:rsidP="00F8305C">
            <w:pPr>
              <w:jc w:val="both"/>
            </w:pPr>
          </w:p>
          <w:p w14:paraId="5463E30A" w14:textId="77777777" w:rsidR="007F1727" w:rsidRDefault="007F1727" w:rsidP="007F1727">
            <w:pPr>
              <w:jc w:val="both"/>
            </w:pPr>
          </w:p>
          <w:p w14:paraId="6095D6E1" w14:textId="77777777" w:rsidR="00C45179" w:rsidRDefault="00C45179" w:rsidP="00F8305C">
            <w:pPr>
              <w:jc w:val="both"/>
            </w:pPr>
          </w:p>
          <w:p w14:paraId="6F61636E" w14:textId="68AE394F" w:rsidR="00C45179" w:rsidRDefault="00C45179" w:rsidP="00F8305C">
            <w:pPr>
              <w:jc w:val="both"/>
            </w:pPr>
          </w:p>
          <w:p w14:paraId="7ED98B4C" w14:textId="17D7B4BB" w:rsidR="00D92593" w:rsidRDefault="00D92593" w:rsidP="00F8305C">
            <w:pPr>
              <w:jc w:val="both"/>
            </w:pPr>
          </w:p>
          <w:p w14:paraId="493D19AA" w14:textId="480E5D48" w:rsidR="00D92593" w:rsidRDefault="00D92593" w:rsidP="00F8305C">
            <w:pPr>
              <w:jc w:val="both"/>
            </w:pPr>
          </w:p>
          <w:p w14:paraId="6A1D7AC8" w14:textId="07FC2C84" w:rsidR="00D92593" w:rsidRDefault="00D92593" w:rsidP="00F8305C">
            <w:pPr>
              <w:jc w:val="both"/>
            </w:pPr>
          </w:p>
          <w:p w14:paraId="70447FF8" w14:textId="0EEE39E5" w:rsidR="00D92593" w:rsidRDefault="00D92593" w:rsidP="00F8305C">
            <w:pPr>
              <w:jc w:val="both"/>
            </w:pPr>
          </w:p>
          <w:p w14:paraId="642FAFC6" w14:textId="147737DE" w:rsidR="00D92593" w:rsidRDefault="00D92593" w:rsidP="00F8305C">
            <w:pPr>
              <w:jc w:val="both"/>
            </w:pPr>
          </w:p>
          <w:p w14:paraId="3CA6F992" w14:textId="6CC1192C" w:rsidR="00D92593" w:rsidRDefault="00D92593" w:rsidP="00F8305C">
            <w:pPr>
              <w:jc w:val="both"/>
            </w:pPr>
          </w:p>
          <w:p w14:paraId="46EFA399" w14:textId="7263ECBC" w:rsidR="00D92593" w:rsidRDefault="00D92593" w:rsidP="00F8305C">
            <w:pPr>
              <w:jc w:val="both"/>
            </w:pPr>
          </w:p>
          <w:p w14:paraId="7E7DE56C" w14:textId="3ED76DA0" w:rsidR="00D92593" w:rsidRDefault="00D92593" w:rsidP="00F8305C">
            <w:pPr>
              <w:jc w:val="both"/>
            </w:pPr>
          </w:p>
          <w:p w14:paraId="699563AC" w14:textId="231DA171" w:rsidR="00D92593" w:rsidRDefault="00D92593" w:rsidP="00F8305C">
            <w:pPr>
              <w:jc w:val="both"/>
            </w:pPr>
          </w:p>
          <w:p w14:paraId="42C72B5E" w14:textId="6DD77B47" w:rsidR="00D92593" w:rsidRDefault="00D92593" w:rsidP="00F8305C">
            <w:pPr>
              <w:jc w:val="both"/>
            </w:pPr>
          </w:p>
          <w:p w14:paraId="7EA15397" w14:textId="0E10D15A" w:rsidR="00D92593" w:rsidRDefault="00D92593" w:rsidP="00F8305C">
            <w:pPr>
              <w:jc w:val="both"/>
            </w:pPr>
          </w:p>
          <w:p w14:paraId="363C2929" w14:textId="3D03DDF7" w:rsidR="00D92593" w:rsidRDefault="00D92593" w:rsidP="00F8305C">
            <w:pPr>
              <w:jc w:val="both"/>
            </w:pPr>
          </w:p>
          <w:p w14:paraId="58671EED" w14:textId="071A4DE8" w:rsidR="00D92593" w:rsidRDefault="00D92593" w:rsidP="00F8305C">
            <w:pPr>
              <w:jc w:val="both"/>
            </w:pPr>
          </w:p>
          <w:p w14:paraId="172B6EA9" w14:textId="784117C4" w:rsidR="00D92593" w:rsidRDefault="00D92593" w:rsidP="00F8305C">
            <w:pPr>
              <w:jc w:val="both"/>
            </w:pPr>
          </w:p>
          <w:p w14:paraId="7439BA41" w14:textId="65AB39C9" w:rsidR="00D92593" w:rsidRDefault="00D92593" w:rsidP="00F8305C">
            <w:pPr>
              <w:jc w:val="both"/>
            </w:pPr>
          </w:p>
          <w:p w14:paraId="74D4BCB1" w14:textId="2057C8FD" w:rsidR="00D92593" w:rsidRDefault="00D92593" w:rsidP="00F8305C">
            <w:pPr>
              <w:jc w:val="both"/>
            </w:pPr>
          </w:p>
          <w:p w14:paraId="62C660F5" w14:textId="19E45C36" w:rsidR="00D92593" w:rsidRDefault="00D92593" w:rsidP="00F8305C">
            <w:pPr>
              <w:jc w:val="both"/>
            </w:pPr>
          </w:p>
          <w:p w14:paraId="68B249AC" w14:textId="1AC14552" w:rsidR="00D92593" w:rsidRDefault="00D92593" w:rsidP="00F8305C">
            <w:pPr>
              <w:jc w:val="both"/>
            </w:pPr>
          </w:p>
          <w:p w14:paraId="038D1B9B" w14:textId="5768C15B" w:rsidR="00D92593" w:rsidRDefault="00D92593" w:rsidP="00F8305C">
            <w:pPr>
              <w:jc w:val="both"/>
            </w:pPr>
          </w:p>
          <w:p w14:paraId="68CE94CD" w14:textId="77777777" w:rsidR="00D92593" w:rsidRDefault="00D92593" w:rsidP="00F8305C">
            <w:pPr>
              <w:jc w:val="both"/>
            </w:pPr>
          </w:p>
          <w:p w14:paraId="0630702C" w14:textId="77777777" w:rsidR="00C45179" w:rsidRDefault="00C45179" w:rsidP="00F8305C">
            <w:pPr>
              <w:jc w:val="both"/>
            </w:pPr>
          </w:p>
          <w:p w14:paraId="0B4BE92E" w14:textId="77777777" w:rsidR="00C45179" w:rsidRDefault="00C45179" w:rsidP="00F8305C">
            <w:pPr>
              <w:jc w:val="both"/>
            </w:pPr>
          </w:p>
          <w:p w14:paraId="7A3D4F17" w14:textId="77777777" w:rsidR="00C45179" w:rsidRDefault="00C45179" w:rsidP="00F8305C">
            <w:pPr>
              <w:jc w:val="both"/>
            </w:pPr>
          </w:p>
          <w:p w14:paraId="53FEADDE" w14:textId="77777777" w:rsidR="00C45179" w:rsidRDefault="00C45179" w:rsidP="00F8305C">
            <w:pPr>
              <w:jc w:val="both"/>
            </w:pPr>
          </w:p>
        </w:tc>
      </w:tr>
      <w:tr w:rsidR="00C45179" w14:paraId="56753E5E"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6261A148" w14:textId="77777777" w:rsidR="00C45179" w:rsidRDefault="00C45179" w:rsidP="00F8305C">
            <w:pPr>
              <w:jc w:val="both"/>
              <w:rPr>
                <w:b/>
                <w:sz w:val="28"/>
              </w:rPr>
            </w:pPr>
            <w:bookmarkStart w:id="289" w:name="_Hlk185500503"/>
            <w:bookmarkEnd w:id="286"/>
            <w:r>
              <w:lastRenderedPageBreak/>
              <w:br w:type="page"/>
            </w:r>
            <w:r>
              <w:rPr>
                <w:b/>
                <w:sz w:val="28"/>
              </w:rPr>
              <w:t>B-III – Charakteristika studijního předmětu</w:t>
            </w:r>
          </w:p>
        </w:tc>
      </w:tr>
      <w:tr w:rsidR="00C45179" w14:paraId="3B45E824"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6AE6759C" w14:textId="77777777" w:rsidR="00C45179" w:rsidRDefault="00C45179" w:rsidP="00F8305C">
            <w:pPr>
              <w:jc w:val="both"/>
              <w:rPr>
                <w:b/>
              </w:rPr>
            </w:pPr>
            <w:r>
              <w:rPr>
                <w:b/>
              </w:rPr>
              <w:t>Název studijního předmětu</w:t>
            </w:r>
          </w:p>
        </w:tc>
        <w:tc>
          <w:tcPr>
            <w:tcW w:w="6420" w:type="dxa"/>
            <w:gridSpan w:val="11"/>
            <w:tcBorders>
              <w:top w:val="double" w:sz="4" w:space="0" w:color="auto"/>
            </w:tcBorders>
          </w:tcPr>
          <w:p w14:paraId="263ADD3B" w14:textId="71B69ACC" w:rsidR="00C45179" w:rsidRPr="0062291E" w:rsidRDefault="006930C6" w:rsidP="00F8305C">
            <w:pPr>
              <w:jc w:val="both"/>
              <w:rPr>
                <w:b/>
                <w:bCs/>
              </w:rPr>
            </w:pPr>
            <w:bookmarkStart w:id="290" w:name="Fyz_pev_látek_I"/>
            <w:bookmarkStart w:id="291" w:name="Struk_a_vl_pev_lát_I"/>
            <w:bookmarkEnd w:id="290"/>
            <w:bookmarkEnd w:id="291"/>
            <w:r>
              <w:rPr>
                <w:b/>
                <w:bCs/>
              </w:rPr>
              <w:t>Struktura a vlastnosti pevných látek</w:t>
            </w:r>
            <w:r w:rsidR="0062291E" w:rsidRPr="0062291E">
              <w:rPr>
                <w:b/>
                <w:bCs/>
              </w:rPr>
              <w:t xml:space="preserve"> I</w:t>
            </w:r>
          </w:p>
        </w:tc>
      </w:tr>
      <w:tr w:rsidR="00C45179" w14:paraId="11D8D074" w14:textId="77777777" w:rsidTr="001041BE">
        <w:trPr>
          <w:gridBefore w:val="1"/>
          <w:gridAfter w:val="1"/>
          <w:wBefore w:w="393" w:type="dxa"/>
          <w:wAfter w:w="101" w:type="dxa"/>
        </w:trPr>
        <w:tc>
          <w:tcPr>
            <w:tcW w:w="3435" w:type="dxa"/>
            <w:gridSpan w:val="4"/>
            <w:shd w:val="clear" w:color="auto" w:fill="F7CAAC"/>
          </w:tcPr>
          <w:p w14:paraId="03E78067" w14:textId="77777777" w:rsidR="00C45179" w:rsidRDefault="00C45179" w:rsidP="00F8305C">
            <w:pPr>
              <w:jc w:val="both"/>
              <w:rPr>
                <w:b/>
              </w:rPr>
            </w:pPr>
            <w:r>
              <w:rPr>
                <w:b/>
              </w:rPr>
              <w:t>Typ předmětu</w:t>
            </w:r>
          </w:p>
        </w:tc>
        <w:tc>
          <w:tcPr>
            <w:tcW w:w="3057" w:type="dxa"/>
            <w:gridSpan w:val="6"/>
          </w:tcPr>
          <w:p w14:paraId="6335A24B" w14:textId="3EB8E62F" w:rsidR="00C45179" w:rsidRDefault="00881BF7" w:rsidP="00F8305C">
            <w:pPr>
              <w:jc w:val="both"/>
            </w:pPr>
            <w:r>
              <w:t>p</w:t>
            </w:r>
            <w:r w:rsidR="00C45179">
              <w:t>ovinný</w:t>
            </w:r>
            <w:r>
              <w:t>, ZT</w:t>
            </w:r>
          </w:p>
        </w:tc>
        <w:tc>
          <w:tcPr>
            <w:tcW w:w="2695" w:type="dxa"/>
            <w:gridSpan w:val="4"/>
            <w:shd w:val="clear" w:color="auto" w:fill="F7CAAC"/>
          </w:tcPr>
          <w:p w14:paraId="1B9FFDE7" w14:textId="77777777" w:rsidR="00C45179" w:rsidRDefault="00C45179" w:rsidP="00F8305C">
            <w:pPr>
              <w:jc w:val="both"/>
            </w:pPr>
            <w:r>
              <w:rPr>
                <w:b/>
              </w:rPr>
              <w:t>doporučený ročník / semestr</w:t>
            </w:r>
          </w:p>
        </w:tc>
        <w:tc>
          <w:tcPr>
            <w:tcW w:w="668" w:type="dxa"/>
          </w:tcPr>
          <w:p w14:paraId="63DC348C" w14:textId="77777777" w:rsidR="00C45179" w:rsidRDefault="00C45179" w:rsidP="00F8305C">
            <w:pPr>
              <w:jc w:val="both"/>
            </w:pPr>
            <w:r>
              <w:t>3/ZS</w:t>
            </w:r>
          </w:p>
        </w:tc>
      </w:tr>
      <w:tr w:rsidR="00C45179" w14:paraId="289FB1B7" w14:textId="77777777" w:rsidTr="001041BE">
        <w:trPr>
          <w:gridBefore w:val="1"/>
          <w:gridAfter w:val="1"/>
          <w:wBefore w:w="393" w:type="dxa"/>
          <w:wAfter w:w="101" w:type="dxa"/>
        </w:trPr>
        <w:tc>
          <w:tcPr>
            <w:tcW w:w="3435" w:type="dxa"/>
            <w:gridSpan w:val="4"/>
            <w:shd w:val="clear" w:color="auto" w:fill="F7CAAC"/>
          </w:tcPr>
          <w:p w14:paraId="45C1B3B4" w14:textId="77777777" w:rsidR="00C45179" w:rsidRDefault="00C45179" w:rsidP="00F8305C">
            <w:pPr>
              <w:jc w:val="both"/>
              <w:rPr>
                <w:b/>
              </w:rPr>
            </w:pPr>
            <w:r>
              <w:rPr>
                <w:b/>
              </w:rPr>
              <w:t>Rozsah studijního předmětu</w:t>
            </w:r>
          </w:p>
        </w:tc>
        <w:tc>
          <w:tcPr>
            <w:tcW w:w="1352" w:type="dxa"/>
            <w:gridSpan w:val="3"/>
          </w:tcPr>
          <w:p w14:paraId="3317D7C2" w14:textId="6AD70890" w:rsidR="00C45179" w:rsidRDefault="00C45179" w:rsidP="00F8305C">
            <w:pPr>
              <w:jc w:val="both"/>
            </w:pPr>
            <w:r w:rsidRPr="00B74836">
              <w:t>28p+14s+</w:t>
            </w:r>
            <w:r w:rsidR="00787B43" w:rsidRPr="00B74836">
              <w:t>0</w:t>
            </w:r>
            <w:r w:rsidRPr="00B74836">
              <w:t>l</w:t>
            </w:r>
          </w:p>
        </w:tc>
        <w:tc>
          <w:tcPr>
            <w:tcW w:w="889" w:type="dxa"/>
            <w:shd w:val="clear" w:color="auto" w:fill="F7CAAC"/>
          </w:tcPr>
          <w:p w14:paraId="34BCFF60" w14:textId="77777777" w:rsidR="00C45179" w:rsidRDefault="00C45179" w:rsidP="00F8305C">
            <w:pPr>
              <w:jc w:val="both"/>
              <w:rPr>
                <w:b/>
              </w:rPr>
            </w:pPr>
            <w:r>
              <w:rPr>
                <w:b/>
              </w:rPr>
              <w:t xml:space="preserve">hod. </w:t>
            </w:r>
          </w:p>
        </w:tc>
        <w:tc>
          <w:tcPr>
            <w:tcW w:w="816" w:type="dxa"/>
            <w:gridSpan w:val="2"/>
          </w:tcPr>
          <w:p w14:paraId="519DCDCE" w14:textId="33C4ACF1" w:rsidR="00C45179" w:rsidRDefault="00787B43" w:rsidP="00F8305C">
            <w:pPr>
              <w:jc w:val="both"/>
            </w:pPr>
            <w:r>
              <w:t>42</w:t>
            </w:r>
          </w:p>
        </w:tc>
        <w:tc>
          <w:tcPr>
            <w:tcW w:w="1479" w:type="dxa"/>
            <w:gridSpan w:val="2"/>
            <w:shd w:val="clear" w:color="auto" w:fill="F7CAAC"/>
          </w:tcPr>
          <w:p w14:paraId="2DED4010" w14:textId="77777777" w:rsidR="00C45179" w:rsidRDefault="00C45179" w:rsidP="00F8305C">
            <w:pPr>
              <w:jc w:val="both"/>
              <w:rPr>
                <w:b/>
              </w:rPr>
            </w:pPr>
            <w:r>
              <w:rPr>
                <w:b/>
              </w:rPr>
              <w:t>kreditů</w:t>
            </w:r>
          </w:p>
        </w:tc>
        <w:tc>
          <w:tcPr>
            <w:tcW w:w="1884" w:type="dxa"/>
            <w:gridSpan w:val="3"/>
          </w:tcPr>
          <w:p w14:paraId="01BF72B1" w14:textId="5663771C" w:rsidR="00C45179" w:rsidRDefault="00881BF7" w:rsidP="00F8305C">
            <w:pPr>
              <w:jc w:val="both"/>
            </w:pPr>
            <w:r>
              <w:t>3</w:t>
            </w:r>
          </w:p>
        </w:tc>
      </w:tr>
      <w:tr w:rsidR="00C45179" w14:paraId="1328A480" w14:textId="77777777" w:rsidTr="001041BE">
        <w:trPr>
          <w:gridBefore w:val="1"/>
          <w:gridAfter w:val="1"/>
          <w:wBefore w:w="393" w:type="dxa"/>
          <w:wAfter w:w="101" w:type="dxa"/>
        </w:trPr>
        <w:tc>
          <w:tcPr>
            <w:tcW w:w="3435" w:type="dxa"/>
            <w:gridSpan w:val="4"/>
            <w:shd w:val="clear" w:color="auto" w:fill="F7CAAC"/>
          </w:tcPr>
          <w:p w14:paraId="117182EA" w14:textId="77777777" w:rsidR="00C45179" w:rsidRDefault="00C45179" w:rsidP="00F8305C">
            <w:pPr>
              <w:jc w:val="both"/>
              <w:rPr>
                <w:b/>
                <w:sz w:val="22"/>
              </w:rPr>
            </w:pPr>
            <w:r>
              <w:rPr>
                <w:b/>
              </w:rPr>
              <w:t>Prerekvizity, korekvizity, ekvivalence</w:t>
            </w:r>
          </w:p>
        </w:tc>
        <w:tc>
          <w:tcPr>
            <w:tcW w:w="6420" w:type="dxa"/>
            <w:gridSpan w:val="11"/>
          </w:tcPr>
          <w:p w14:paraId="4AB815C9" w14:textId="77777777" w:rsidR="00C45179" w:rsidRDefault="00C45179" w:rsidP="00F8305C">
            <w:pPr>
              <w:jc w:val="both"/>
            </w:pPr>
          </w:p>
        </w:tc>
      </w:tr>
      <w:tr w:rsidR="00C45179" w14:paraId="03311265" w14:textId="77777777" w:rsidTr="001041BE">
        <w:trPr>
          <w:gridBefore w:val="1"/>
          <w:gridAfter w:val="1"/>
          <w:wBefore w:w="393" w:type="dxa"/>
          <w:wAfter w:w="101" w:type="dxa"/>
        </w:trPr>
        <w:tc>
          <w:tcPr>
            <w:tcW w:w="3435" w:type="dxa"/>
            <w:gridSpan w:val="4"/>
            <w:shd w:val="clear" w:color="auto" w:fill="F7CAAC"/>
          </w:tcPr>
          <w:p w14:paraId="193B8C3B" w14:textId="77777777" w:rsidR="00C45179" w:rsidRPr="005A0406" w:rsidRDefault="00C45179" w:rsidP="00F8305C">
            <w:pPr>
              <w:jc w:val="both"/>
              <w:rPr>
                <w:b/>
              </w:rPr>
            </w:pPr>
            <w:r w:rsidRPr="005A0406">
              <w:rPr>
                <w:b/>
              </w:rPr>
              <w:t>Způsob ověření výsledků učení</w:t>
            </w:r>
          </w:p>
        </w:tc>
        <w:tc>
          <w:tcPr>
            <w:tcW w:w="3057" w:type="dxa"/>
            <w:gridSpan w:val="6"/>
            <w:tcBorders>
              <w:bottom w:val="single" w:sz="4" w:space="0" w:color="auto"/>
            </w:tcBorders>
          </w:tcPr>
          <w:p w14:paraId="1C7F8316" w14:textId="40DD4570" w:rsidR="00C45179" w:rsidRDefault="00C45179" w:rsidP="00F8305C">
            <w:pPr>
              <w:jc w:val="both"/>
            </w:pPr>
            <w:r w:rsidRPr="00881BF7">
              <w:t>zápočet</w:t>
            </w:r>
          </w:p>
        </w:tc>
        <w:tc>
          <w:tcPr>
            <w:tcW w:w="1479" w:type="dxa"/>
            <w:gridSpan w:val="2"/>
            <w:tcBorders>
              <w:bottom w:val="single" w:sz="4" w:space="0" w:color="auto"/>
            </w:tcBorders>
            <w:shd w:val="clear" w:color="auto" w:fill="F7CAAC"/>
          </w:tcPr>
          <w:p w14:paraId="62D499B0" w14:textId="77777777" w:rsidR="00C45179" w:rsidRDefault="00C45179" w:rsidP="00F8305C">
            <w:pPr>
              <w:jc w:val="both"/>
              <w:rPr>
                <w:b/>
              </w:rPr>
            </w:pPr>
            <w:r>
              <w:rPr>
                <w:b/>
              </w:rPr>
              <w:t>Forma výuky</w:t>
            </w:r>
          </w:p>
        </w:tc>
        <w:tc>
          <w:tcPr>
            <w:tcW w:w="1884" w:type="dxa"/>
            <w:gridSpan w:val="3"/>
            <w:tcBorders>
              <w:bottom w:val="single" w:sz="4" w:space="0" w:color="auto"/>
            </w:tcBorders>
          </w:tcPr>
          <w:p w14:paraId="3CE3B74C" w14:textId="77777777" w:rsidR="00C45179" w:rsidRDefault="00C45179" w:rsidP="00F8305C">
            <w:pPr>
              <w:jc w:val="both"/>
            </w:pPr>
            <w:r w:rsidRPr="00B74836">
              <w:t>přednášky, semináře</w:t>
            </w:r>
          </w:p>
          <w:p w14:paraId="1118E5B5" w14:textId="299B10E4" w:rsidR="00094AFE" w:rsidRDefault="00094AFE" w:rsidP="00F8305C">
            <w:pPr>
              <w:jc w:val="both"/>
            </w:pPr>
          </w:p>
        </w:tc>
      </w:tr>
      <w:tr w:rsidR="00C45179" w14:paraId="5018B430" w14:textId="77777777" w:rsidTr="001041BE">
        <w:trPr>
          <w:gridBefore w:val="1"/>
          <w:gridAfter w:val="1"/>
          <w:wBefore w:w="393" w:type="dxa"/>
          <w:wAfter w:w="101" w:type="dxa"/>
        </w:trPr>
        <w:tc>
          <w:tcPr>
            <w:tcW w:w="3435" w:type="dxa"/>
            <w:gridSpan w:val="4"/>
            <w:shd w:val="clear" w:color="auto" w:fill="F7CAAC"/>
          </w:tcPr>
          <w:p w14:paraId="0C9B64AB" w14:textId="77777777" w:rsidR="00C45179" w:rsidRPr="005A0406" w:rsidRDefault="00C45179"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091D9CE5" w14:textId="6BCF2BEE" w:rsidR="00B753E2" w:rsidRDefault="00E82145" w:rsidP="00F8305C">
            <w:pPr>
              <w:jc w:val="both"/>
            </w:pPr>
            <w:r>
              <w:t xml:space="preserve">Min. 80% aktivní účast na seminářích. </w:t>
            </w:r>
            <w:r w:rsidR="00B753E2" w:rsidRPr="00B753E2">
              <w:t xml:space="preserve">Písemný test v průběhu semestru. Podmínkou pro udělení zápočtu je zisk nejméně 50 % </w:t>
            </w:r>
            <w:r w:rsidR="00B753E2" w:rsidRPr="00363711">
              <w:t>bodů z písemn</w:t>
            </w:r>
            <w:r w:rsidR="00363711" w:rsidRPr="00363711">
              <w:t>ého</w:t>
            </w:r>
            <w:r w:rsidR="00B753E2" w:rsidRPr="00363711">
              <w:t xml:space="preserve"> test</w:t>
            </w:r>
            <w:r w:rsidR="00363711" w:rsidRPr="00363711">
              <w:t>u</w:t>
            </w:r>
            <w:r w:rsidR="00B753E2" w:rsidRPr="00363711">
              <w:t>.</w:t>
            </w:r>
          </w:p>
        </w:tc>
      </w:tr>
      <w:tr w:rsidR="00C45179" w14:paraId="6CA20078"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5EC57BB7" w14:textId="77777777" w:rsidR="00C45179" w:rsidRDefault="00C45179" w:rsidP="00F8305C">
            <w:pPr>
              <w:jc w:val="both"/>
              <w:rPr>
                <w:b/>
              </w:rPr>
            </w:pPr>
            <w:r>
              <w:rPr>
                <w:b/>
              </w:rPr>
              <w:t>Garant předmětu</w:t>
            </w:r>
          </w:p>
        </w:tc>
        <w:tc>
          <w:tcPr>
            <w:tcW w:w="6420" w:type="dxa"/>
            <w:gridSpan w:val="11"/>
            <w:tcBorders>
              <w:top w:val="nil"/>
            </w:tcBorders>
          </w:tcPr>
          <w:p w14:paraId="5927F2FF" w14:textId="04A8BE85" w:rsidR="00C45179" w:rsidRPr="009954F5" w:rsidRDefault="009556F6" w:rsidP="00F8305C">
            <w:pPr>
              <w:jc w:val="both"/>
            </w:pPr>
            <w:hyperlink w:anchor="Ponížil" w:history="1">
              <w:r w:rsidR="009954F5" w:rsidRPr="009954F5">
                <w:rPr>
                  <w:rStyle w:val="OdstavecseseznamemChar"/>
                  <w:rFonts w:ascii="Times New Roman" w:hAnsi="Times New Roman" w:cs="Times New Roman"/>
                  <w:sz w:val="20"/>
                  <w:szCs w:val="20"/>
                </w:rPr>
                <w:t>prof. RNDr. Petr Ponížil, Ph.D.</w:t>
              </w:r>
            </w:hyperlink>
          </w:p>
        </w:tc>
      </w:tr>
      <w:tr w:rsidR="00C45179" w14:paraId="33733FF2"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1DF8E1A6" w14:textId="77777777" w:rsidR="00C45179" w:rsidRDefault="00C45179" w:rsidP="00F8305C">
            <w:pPr>
              <w:jc w:val="both"/>
              <w:rPr>
                <w:b/>
              </w:rPr>
            </w:pPr>
            <w:r>
              <w:rPr>
                <w:b/>
              </w:rPr>
              <w:t>Zapojení garanta do výuky předmětu</w:t>
            </w:r>
          </w:p>
        </w:tc>
        <w:tc>
          <w:tcPr>
            <w:tcW w:w="6420" w:type="dxa"/>
            <w:gridSpan w:val="11"/>
            <w:tcBorders>
              <w:top w:val="nil"/>
            </w:tcBorders>
          </w:tcPr>
          <w:p w14:paraId="6FF56010" w14:textId="50A7996E" w:rsidR="00C45179" w:rsidRDefault="009954F5" w:rsidP="00F8305C">
            <w:pPr>
              <w:jc w:val="both"/>
            </w:pPr>
            <w:r w:rsidRPr="009954F5">
              <w:t>100% p</w:t>
            </w:r>
          </w:p>
        </w:tc>
      </w:tr>
      <w:tr w:rsidR="00C45179" w14:paraId="1CD42D0A" w14:textId="77777777" w:rsidTr="001041BE">
        <w:trPr>
          <w:gridBefore w:val="1"/>
          <w:gridAfter w:val="1"/>
          <w:wBefore w:w="393" w:type="dxa"/>
          <w:wAfter w:w="101" w:type="dxa"/>
        </w:trPr>
        <w:tc>
          <w:tcPr>
            <w:tcW w:w="3435" w:type="dxa"/>
            <w:gridSpan w:val="4"/>
            <w:shd w:val="clear" w:color="auto" w:fill="F7CAAC"/>
          </w:tcPr>
          <w:p w14:paraId="676903C0" w14:textId="77777777" w:rsidR="00C45179" w:rsidRDefault="00C45179" w:rsidP="00F8305C">
            <w:pPr>
              <w:jc w:val="both"/>
              <w:rPr>
                <w:b/>
              </w:rPr>
            </w:pPr>
            <w:r>
              <w:rPr>
                <w:b/>
              </w:rPr>
              <w:t>Vyučující</w:t>
            </w:r>
          </w:p>
        </w:tc>
        <w:tc>
          <w:tcPr>
            <w:tcW w:w="6420" w:type="dxa"/>
            <w:gridSpan w:val="11"/>
            <w:tcBorders>
              <w:bottom w:val="nil"/>
            </w:tcBorders>
          </w:tcPr>
          <w:p w14:paraId="42C1B89D" w14:textId="77777777" w:rsidR="00C45179" w:rsidRDefault="00C45179" w:rsidP="00F8305C">
            <w:pPr>
              <w:jc w:val="both"/>
            </w:pPr>
          </w:p>
        </w:tc>
      </w:tr>
      <w:tr w:rsidR="00C45179" w14:paraId="661D3A06" w14:textId="77777777" w:rsidTr="001041BE">
        <w:trPr>
          <w:gridBefore w:val="1"/>
          <w:gridAfter w:val="1"/>
          <w:wBefore w:w="393" w:type="dxa"/>
          <w:wAfter w:w="101" w:type="dxa"/>
          <w:trHeight w:val="260"/>
        </w:trPr>
        <w:tc>
          <w:tcPr>
            <w:tcW w:w="9855" w:type="dxa"/>
            <w:gridSpan w:val="15"/>
            <w:tcBorders>
              <w:top w:val="nil"/>
            </w:tcBorders>
          </w:tcPr>
          <w:p w14:paraId="12D08F7C" w14:textId="627400F5" w:rsidR="00C45179" w:rsidRPr="009954F5" w:rsidRDefault="009556F6" w:rsidP="00F8305C">
            <w:pPr>
              <w:spacing w:before="60" w:after="60"/>
              <w:jc w:val="both"/>
            </w:pPr>
            <w:hyperlink w:anchor="Ponížil" w:history="1">
              <w:r w:rsidR="009954F5" w:rsidRPr="009954F5">
                <w:rPr>
                  <w:rStyle w:val="OdstavecseseznamemChar"/>
                  <w:rFonts w:ascii="Times New Roman" w:hAnsi="Times New Roman" w:cs="Times New Roman"/>
                  <w:b/>
                  <w:bCs/>
                  <w:sz w:val="20"/>
                  <w:szCs w:val="20"/>
                </w:rPr>
                <w:t>prof. RNDr. Petr Ponížil, Ph.D.</w:t>
              </w:r>
            </w:hyperlink>
            <w:r w:rsidR="009954F5" w:rsidRPr="009954F5">
              <w:t xml:space="preserve"> (100% p)</w:t>
            </w:r>
          </w:p>
        </w:tc>
      </w:tr>
      <w:tr w:rsidR="00C45179" w14:paraId="40BBD12A" w14:textId="77777777" w:rsidTr="001041BE">
        <w:trPr>
          <w:gridBefore w:val="1"/>
          <w:gridAfter w:val="1"/>
          <w:wBefore w:w="393" w:type="dxa"/>
          <w:wAfter w:w="101" w:type="dxa"/>
        </w:trPr>
        <w:tc>
          <w:tcPr>
            <w:tcW w:w="3435" w:type="dxa"/>
            <w:gridSpan w:val="4"/>
            <w:shd w:val="clear" w:color="auto" w:fill="F7CAAC"/>
          </w:tcPr>
          <w:p w14:paraId="0A47D7F1" w14:textId="77777777" w:rsidR="00C45179" w:rsidRPr="005A0406" w:rsidRDefault="00C45179" w:rsidP="00F8305C">
            <w:pPr>
              <w:jc w:val="both"/>
              <w:rPr>
                <w:b/>
              </w:rPr>
            </w:pPr>
            <w:r w:rsidRPr="005A0406">
              <w:rPr>
                <w:b/>
              </w:rPr>
              <w:t>Hlavní témata a výsledky učení</w:t>
            </w:r>
          </w:p>
        </w:tc>
        <w:tc>
          <w:tcPr>
            <w:tcW w:w="6420" w:type="dxa"/>
            <w:gridSpan w:val="11"/>
            <w:tcBorders>
              <w:bottom w:val="nil"/>
            </w:tcBorders>
          </w:tcPr>
          <w:p w14:paraId="0133F147" w14:textId="77777777" w:rsidR="00C45179" w:rsidRPr="005A0406" w:rsidRDefault="00C45179" w:rsidP="00F8305C">
            <w:pPr>
              <w:jc w:val="both"/>
            </w:pPr>
          </w:p>
        </w:tc>
      </w:tr>
      <w:tr w:rsidR="00C45179" w14:paraId="663B8DB6"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0053FDB9" w14:textId="598B736C" w:rsidR="00C45179" w:rsidRPr="00351747" w:rsidRDefault="00C45179" w:rsidP="00F8305C">
            <w:pPr>
              <w:jc w:val="both"/>
              <w:rPr>
                <w:b/>
                <w:bCs/>
              </w:rPr>
            </w:pPr>
            <w:r w:rsidRPr="00D22542">
              <w:t xml:space="preserve">Cílem předmětu je </w:t>
            </w:r>
            <w:r w:rsidR="00B753E2" w:rsidRPr="00B753E2">
              <w:t>seznámit studenty s pásovou strukturou a magnetickými vlastnostmi. Kurs by měl pomoci posluchačům uvědomit si souvislosti mezi vlastnostmi látek a jejich mikroskopickou strukturou</w:t>
            </w:r>
            <w:r w:rsidRPr="00D22542">
              <w:t>.</w:t>
            </w:r>
            <w:r>
              <w:rPr>
                <w:b/>
                <w:bCs/>
              </w:rPr>
              <w:t xml:space="preserve"> </w:t>
            </w:r>
            <w:r w:rsidRPr="00351747">
              <w:rPr>
                <w:b/>
                <w:bCs/>
              </w:rPr>
              <w:t>Obsah předmětu tvoří tyto tematické celky:</w:t>
            </w:r>
          </w:p>
          <w:p w14:paraId="29EECFC1" w14:textId="204EB7A9" w:rsidR="00960F4D" w:rsidRPr="00D43B9B"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43B9B">
              <w:rPr>
                <w:rFonts w:ascii="Times New Roman" w:hAnsi="Times New Roman" w:cs="Times New Roman"/>
                <w:sz w:val="20"/>
                <w:szCs w:val="20"/>
                <w:lang w:eastAsia="cs-CZ"/>
              </w:rPr>
              <w:t>Vazby.</w:t>
            </w:r>
          </w:p>
          <w:p w14:paraId="49A4F714" w14:textId="6F090ACD" w:rsidR="00960F4D" w:rsidRPr="00D43B9B"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43B9B">
              <w:rPr>
                <w:rFonts w:ascii="Times New Roman" w:hAnsi="Times New Roman" w:cs="Times New Roman"/>
                <w:sz w:val="20"/>
                <w:szCs w:val="20"/>
                <w:lang w:eastAsia="cs-CZ"/>
              </w:rPr>
              <w:t>Formy pevných látek.</w:t>
            </w:r>
          </w:p>
          <w:p w14:paraId="58A79D8B" w14:textId="006950AA" w:rsidR="00960F4D" w:rsidRPr="00D43B9B"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43B9B">
              <w:rPr>
                <w:rFonts w:ascii="Times New Roman" w:hAnsi="Times New Roman" w:cs="Times New Roman"/>
                <w:sz w:val="20"/>
                <w:szCs w:val="20"/>
                <w:lang w:eastAsia="cs-CZ"/>
              </w:rPr>
              <w:t>Krystalografie.</w:t>
            </w:r>
          </w:p>
          <w:p w14:paraId="3153D130" w14:textId="416C53CF" w:rsidR="00960F4D" w:rsidRPr="00D43B9B"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43B9B">
              <w:rPr>
                <w:rFonts w:ascii="Times New Roman" w:hAnsi="Times New Roman" w:cs="Times New Roman"/>
                <w:sz w:val="20"/>
                <w:szCs w:val="20"/>
                <w:lang w:eastAsia="cs-CZ"/>
              </w:rPr>
              <w:t>Metody RTG difrakce.</w:t>
            </w:r>
          </w:p>
          <w:p w14:paraId="778CE34B" w14:textId="26A242E3" w:rsidR="00960F4D" w:rsidRPr="00D43B9B"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43B9B">
              <w:rPr>
                <w:rFonts w:ascii="Times New Roman" w:hAnsi="Times New Roman" w:cs="Times New Roman"/>
                <w:sz w:val="20"/>
                <w:szCs w:val="20"/>
                <w:lang w:eastAsia="cs-CZ"/>
              </w:rPr>
              <w:t>Poruchy kryst</w:t>
            </w:r>
            <w:r w:rsidR="00363711">
              <w:rPr>
                <w:rFonts w:ascii="Times New Roman" w:hAnsi="Times New Roman" w:cs="Times New Roman"/>
                <w:sz w:val="20"/>
                <w:szCs w:val="20"/>
                <w:lang w:eastAsia="cs-CZ"/>
              </w:rPr>
              <w:t>alové</w:t>
            </w:r>
            <w:r w:rsidRPr="00D43B9B">
              <w:rPr>
                <w:rFonts w:ascii="Times New Roman" w:hAnsi="Times New Roman" w:cs="Times New Roman"/>
                <w:sz w:val="20"/>
                <w:szCs w:val="20"/>
                <w:lang w:eastAsia="cs-CZ"/>
              </w:rPr>
              <w:t xml:space="preserve"> mřížky.</w:t>
            </w:r>
          </w:p>
          <w:p w14:paraId="72F8B1AC" w14:textId="5168BDD3" w:rsidR="00960F4D" w:rsidRPr="00D43B9B"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43B9B">
              <w:rPr>
                <w:rFonts w:ascii="Times New Roman" w:hAnsi="Times New Roman" w:cs="Times New Roman"/>
                <w:sz w:val="20"/>
                <w:szCs w:val="20"/>
                <w:lang w:eastAsia="cs-CZ"/>
              </w:rPr>
              <w:t>Tepelná kapacita.</w:t>
            </w:r>
          </w:p>
          <w:p w14:paraId="49C51662" w14:textId="19D33730" w:rsidR="00960F4D" w:rsidRPr="00D43B9B"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43B9B">
              <w:rPr>
                <w:rFonts w:ascii="Times New Roman" w:hAnsi="Times New Roman" w:cs="Times New Roman"/>
                <w:sz w:val="20"/>
                <w:szCs w:val="20"/>
                <w:lang w:eastAsia="cs-CZ"/>
              </w:rPr>
              <w:t>Teplotní roztažnost.</w:t>
            </w:r>
          </w:p>
          <w:p w14:paraId="28F89408" w14:textId="65BAF271" w:rsidR="00960F4D" w:rsidRPr="00D43B9B"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43B9B">
              <w:rPr>
                <w:rFonts w:ascii="Times New Roman" w:hAnsi="Times New Roman" w:cs="Times New Roman"/>
                <w:sz w:val="20"/>
                <w:szCs w:val="20"/>
                <w:lang w:eastAsia="cs-CZ"/>
              </w:rPr>
              <w:t>Fonony.</w:t>
            </w:r>
          </w:p>
          <w:p w14:paraId="6353B5FE" w14:textId="0E390900" w:rsidR="00960F4D" w:rsidRPr="00D43B9B"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43B9B">
              <w:rPr>
                <w:rFonts w:ascii="Times New Roman" w:hAnsi="Times New Roman" w:cs="Times New Roman"/>
                <w:sz w:val="20"/>
                <w:szCs w:val="20"/>
                <w:lang w:eastAsia="cs-CZ"/>
              </w:rPr>
              <w:t>Dielektrické vlastnosti.</w:t>
            </w:r>
          </w:p>
          <w:p w14:paraId="1D79CF3B" w14:textId="6CBD7A47" w:rsidR="00960F4D" w:rsidRPr="00D43B9B"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43B9B">
              <w:rPr>
                <w:rFonts w:ascii="Times New Roman" w:hAnsi="Times New Roman" w:cs="Times New Roman"/>
                <w:sz w:val="20"/>
                <w:szCs w:val="20"/>
                <w:lang w:eastAsia="cs-CZ"/>
              </w:rPr>
              <w:t>Polarizovatelnost.</w:t>
            </w:r>
          </w:p>
          <w:p w14:paraId="650FCADF" w14:textId="4F56F26E" w:rsidR="00960F4D" w:rsidRPr="00D43B9B"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43B9B">
              <w:rPr>
                <w:rFonts w:ascii="Times New Roman" w:hAnsi="Times New Roman" w:cs="Times New Roman"/>
                <w:sz w:val="20"/>
                <w:szCs w:val="20"/>
                <w:lang w:eastAsia="cs-CZ"/>
              </w:rPr>
              <w:t>Optické vlastnosti dielektrik.</w:t>
            </w:r>
          </w:p>
          <w:p w14:paraId="29E6AEF2" w14:textId="6E809749" w:rsidR="00960F4D" w:rsidRPr="00D43B9B"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43B9B">
              <w:rPr>
                <w:rFonts w:ascii="Times New Roman" w:hAnsi="Times New Roman" w:cs="Times New Roman"/>
                <w:sz w:val="20"/>
                <w:szCs w:val="20"/>
                <w:lang w:eastAsia="cs-CZ"/>
              </w:rPr>
              <w:t>Elektrická vodivost kovů.</w:t>
            </w:r>
          </w:p>
          <w:p w14:paraId="11D23CE7" w14:textId="16B5FC46" w:rsidR="00960F4D" w:rsidRPr="00D43B9B"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43B9B">
              <w:rPr>
                <w:rFonts w:ascii="Times New Roman" w:hAnsi="Times New Roman" w:cs="Times New Roman"/>
                <w:sz w:val="20"/>
                <w:szCs w:val="20"/>
                <w:lang w:eastAsia="cs-CZ"/>
              </w:rPr>
              <w:t>Hallův jev.</w:t>
            </w:r>
          </w:p>
          <w:p w14:paraId="4FBE2602" w14:textId="467169B3" w:rsidR="00C45179" w:rsidRPr="00D43B9B"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43B9B">
              <w:rPr>
                <w:rFonts w:ascii="Times New Roman" w:hAnsi="Times New Roman" w:cs="Times New Roman"/>
                <w:sz w:val="20"/>
                <w:szCs w:val="20"/>
                <w:lang w:eastAsia="cs-CZ"/>
              </w:rPr>
              <w:t>Tepelná vodivost kovů a emise elektronů.</w:t>
            </w:r>
          </w:p>
          <w:p w14:paraId="4CC4FDEE" w14:textId="77777777" w:rsidR="00C45179" w:rsidRDefault="00C45179" w:rsidP="00F8305C">
            <w:pPr>
              <w:jc w:val="both"/>
              <w:rPr>
                <w:b/>
                <w:bCs/>
              </w:rPr>
            </w:pPr>
          </w:p>
          <w:p w14:paraId="3C4E802F" w14:textId="77777777" w:rsidR="00C45179" w:rsidRPr="000C69A4" w:rsidRDefault="00C45179"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2A98540E" w14:textId="77777777" w:rsidR="00C45179" w:rsidRPr="000C69A4" w:rsidRDefault="00C45179" w:rsidP="00F8305C">
            <w:pPr>
              <w:tabs>
                <w:tab w:val="left" w:pos="328"/>
              </w:tabs>
              <w:rPr>
                <w:b/>
                <w:color w:val="000000" w:themeColor="text1"/>
              </w:rPr>
            </w:pPr>
            <w:r w:rsidRPr="000C69A4">
              <w:rPr>
                <w:b/>
              </w:rPr>
              <w:t>Odborné z</w:t>
            </w:r>
            <w:r w:rsidRPr="000C69A4">
              <w:rPr>
                <w:b/>
                <w:color w:val="000000" w:themeColor="text1"/>
              </w:rPr>
              <w:t xml:space="preserve">nalosti: </w:t>
            </w:r>
          </w:p>
          <w:p w14:paraId="469A2D37" w14:textId="77777777" w:rsidR="00EA130A" w:rsidRPr="00EA130A" w:rsidRDefault="00EA130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01E18">
              <w:rPr>
                <w:rFonts w:ascii="Times New Roman" w:hAnsi="Times New Roman" w:cs="Times New Roman"/>
                <w:sz w:val="20"/>
                <w:szCs w:val="20"/>
                <w:lang w:eastAsia="cs-CZ"/>
              </w:rPr>
              <w:t>popsat rozdíly mezi krystalografickými soustavami</w:t>
            </w:r>
          </w:p>
          <w:p w14:paraId="23C57D69" w14:textId="77777777" w:rsidR="00EA130A" w:rsidRPr="00EA130A" w:rsidRDefault="00EA130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01E18">
              <w:rPr>
                <w:rFonts w:ascii="Times New Roman" w:hAnsi="Times New Roman" w:cs="Times New Roman"/>
                <w:sz w:val="20"/>
                <w:szCs w:val="20"/>
                <w:lang w:eastAsia="cs-CZ"/>
              </w:rPr>
              <w:t>vysvětlit Braggovu podmínku</w:t>
            </w:r>
          </w:p>
          <w:p w14:paraId="6A68E43B" w14:textId="77777777" w:rsidR="00EA130A" w:rsidRPr="00EA130A" w:rsidRDefault="00EA130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01E18">
              <w:rPr>
                <w:rFonts w:ascii="Times New Roman" w:hAnsi="Times New Roman" w:cs="Times New Roman"/>
                <w:sz w:val="20"/>
                <w:szCs w:val="20"/>
                <w:lang w:eastAsia="cs-CZ"/>
              </w:rPr>
              <w:t>roztřídit poruchy krystalové mřížky</w:t>
            </w:r>
          </w:p>
          <w:p w14:paraId="5508A963" w14:textId="77777777" w:rsidR="00EA130A" w:rsidRPr="00EA130A" w:rsidRDefault="00EA130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01E18">
              <w:rPr>
                <w:rFonts w:ascii="Times New Roman" w:hAnsi="Times New Roman" w:cs="Times New Roman"/>
                <w:sz w:val="20"/>
                <w:szCs w:val="20"/>
                <w:lang w:eastAsia="cs-CZ"/>
              </w:rPr>
              <w:t>popsat mechanismy mopatizace</w:t>
            </w:r>
          </w:p>
          <w:p w14:paraId="485721C4" w14:textId="77777777" w:rsidR="00EA130A" w:rsidRPr="00EA130A" w:rsidRDefault="00EA130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01E18">
              <w:rPr>
                <w:rFonts w:ascii="Times New Roman" w:hAnsi="Times New Roman" w:cs="Times New Roman"/>
                <w:sz w:val="20"/>
                <w:szCs w:val="20"/>
                <w:lang w:eastAsia="cs-CZ"/>
              </w:rPr>
              <w:t>vysvětlit vlastnosti kovů</w:t>
            </w:r>
          </w:p>
          <w:p w14:paraId="043CB7CB" w14:textId="77777777" w:rsidR="00EA130A" w:rsidRDefault="00EA130A" w:rsidP="00F8305C">
            <w:pPr>
              <w:tabs>
                <w:tab w:val="left" w:pos="328"/>
              </w:tabs>
              <w:rPr>
                <w:b/>
                <w:color w:val="000000" w:themeColor="text1"/>
              </w:rPr>
            </w:pPr>
          </w:p>
          <w:p w14:paraId="3AAF7934" w14:textId="507DC6B4" w:rsidR="00C45179" w:rsidRPr="000C69A4" w:rsidRDefault="00C45179" w:rsidP="00F8305C">
            <w:pPr>
              <w:tabs>
                <w:tab w:val="left" w:pos="328"/>
              </w:tabs>
              <w:rPr>
                <w:b/>
                <w:color w:val="000000" w:themeColor="text1"/>
              </w:rPr>
            </w:pPr>
            <w:r w:rsidRPr="000C69A4">
              <w:rPr>
                <w:b/>
                <w:color w:val="000000" w:themeColor="text1"/>
              </w:rPr>
              <w:t>Odborné dovednosti:</w:t>
            </w:r>
          </w:p>
          <w:p w14:paraId="4632438C" w14:textId="77777777" w:rsidR="00EA130A" w:rsidRPr="00EA130A" w:rsidRDefault="00EA130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01E18">
              <w:rPr>
                <w:rFonts w:ascii="Times New Roman" w:hAnsi="Times New Roman" w:cs="Times New Roman"/>
                <w:sz w:val="20"/>
                <w:szCs w:val="20"/>
                <w:lang w:eastAsia="cs-CZ"/>
              </w:rPr>
              <w:t>aplikovat práškovou metodu RTG difrakce</w:t>
            </w:r>
          </w:p>
          <w:p w14:paraId="11561FF0" w14:textId="77777777" w:rsidR="00EA130A" w:rsidRPr="00EA130A" w:rsidRDefault="00EA130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01E18">
              <w:rPr>
                <w:rFonts w:ascii="Times New Roman" w:hAnsi="Times New Roman" w:cs="Times New Roman"/>
                <w:sz w:val="20"/>
                <w:szCs w:val="20"/>
                <w:lang w:eastAsia="cs-CZ"/>
              </w:rPr>
              <w:t>analyzovat difraktogram z práškové difrakce</w:t>
            </w:r>
          </w:p>
          <w:p w14:paraId="3013F801" w14:textId="77777777" w:rsidR="00EA130A" w:rsidRPr="00EA130A" w:rsidRDefault="00EA130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01E18">
              <w:rPr>
                <w:rFonts w:ascii="Times New Roman" w:hAnsi="Times New Roman" w:cs="Times New Roman"/>
                <w:sz w:val="20"/>
                <w:szCs w:val="20"/>
                <w:lang w:eastAsia="cs-CZ"/>
              </w:rPr>
              <w:t>vypočítat měrnou tepelnou kapacitu prvků</w:t>
            </w:r>
          </w:p>
          <w:p w14:paraId="091E1296" w14:textId="77777777" w:rsidR="00EA130A" w:rsidRPr="00EA130A" w:rsidRDefault="00EA130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01E18">
              <w:rPr>
                <w:rFonts w:ascii="Times New Roman" w:hAnsi="Times New Roman" w:cs="Times New Roman"/>
                <w:sz w:val="20"/>
                <w:szCs w:val="20"/>
                <w:lang w:eastAsia="cs-CZ"/>
              </w:rPr>
              <w:t>změřit měrnou tepelnou kapacitu látek</w:t>
            </w:r>
          </w:p>
          <w:p w14:paraId="78C9868B" w14:textId="61BBBE43" w:rsidR="00C45179" w:rsidRPr="005A0406" w:rsidRDefault="00EA130A" w:rsidP="009B0068">
            <w:pPr>
              <w:pStyle w:val="Odstavecseseznamem"/>
              <w:numPr>
                <w:ilvl w:val="0"/>
                <w:numId w:val="6"/>
              </w:numPr>
              <w:spacing w:after="0" w:line="240" w:lineRule="auto"/>
              <w:ind w:left="170" w:hanging="170"/>
            </w:pPr>
            <w:r w:rsidRPr="00E01E18">
              <w:rPr>
                <w:rFonts w:ascii="Times New Roman" w:hAnsi="Times New Roman" w:cs="Times New Roman"/>
                <w:sz w:val="20"/>
                <w:szCs w:val="20"/>
                <w:lang w:eastAsia="cs-CZ"/>
              </w:rPr>
              <w:t>určit z Hallova jevu koncentraci nositelů náboje</w:t>
            </w:r>
          </w:p>
        </w:tc>
      </w:tr>
      <w:tr w:rsidR="00C45179" w14:paraId="325A82AF"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15B86BD7" w14:textId="77777777" w:rsidR="00C45179" w:rsidRPr="005A0406" w:rsidRDefault="00C45179"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5F0DE016" w14:textId="77777777" w:rsidR="00C45179" w:rsidRDefault="00C45179" w:rsidP="00F8305C">
            <w:pPr>
              <w:jc w:val="both"/>
            </w:pPr>
          </w:p>
        </w:tc>
      </w:tr>
      <w:tr w:rsidR="00C45179" w14:paraId="2D49AD1C" w14:textId="77777777" w:rsidTr="001041BE">
        <w:trPr>
          <w:gridBefore w:val="1"/>
          <w:gridAfter w:val="1"/>
          <w:wBefore w:w="393" w:type="dxa"/>
          <w:wAfter w:w="101" w:type="dxa"/>
          <w:trHeight w:val="1848"/>
        </w:trPr>
        <w:tc>
          <w:tcPr>
            <w:tcW w:w="9855" w:type="dxa"/>
            <w:gridSpan w:val="15"/>
            <w:tcBorders>
              <w:top w:val="nil"/>
              <w:bottom w:val="single" w:sz="4" w:space="0" w:color="auto"/>
            </w:tcBorders>
          </w:tcPr>
          <w:p w14:paraId="5554537B" w14:textId="77777777" w:rsidR="00C45179" w:rsidRPr="000C69A4" w:rsidRDefault="00C45179" w:rsidP="00F8305C">
            <w:pPr>
              <w:jc w:val="both"/>
              <w:rPr>
                <w:b/>
                <w:bCs/>
                <w:u w:val="single"/>
              </w:rPr>
            </w:pPr>
            <w:r w:rsidRPr="000C69A4">
              <w:rPr>
                <w:b/>
                <w:bCs/>
                <w:u w:val="single"/>
              </w:rPr>
              <w:t>Metody a přístupy používané ve výuce</w:t>
            </w:r>
          </w:p>
          <w:p w14:paraId="1F1382B5" w14:textId="77777777" w:rsidR="00C45179" w:rsidRPr="000C69A4" w:rsidRDefault="00C45179" w:rsidP="00F8305C">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2ED0EF19" w14:textId="097F542E" w:rsidR="00C45179" w:rsidRDefault="00C45179" w:rsidP="00F8305C">
            <w:pPr>
              <w:jc w:val="both"/>
              <w:rPr>
                <w:color w:val="000000"/>
                <w:shd w:val="clear" w:color="auto" w:fill="FFFFFF"/>
              </w:rPr>
            </w:pPr>
            <w:r w:rsidRPr="0029526E">
              <w:t>Přednášení</w:t>
            </w:r>
            <w:r w:rsidR="0029526E" w:rsidRPr="0029526E">
              <w:t xml:space="preserve">, </w:t>
            </w:r>
            <w:r w:rsidR="0029526E" w:rsidRPr="0029526E">
              <w:rPr>
                <w:color w:val="000000"/>
                <w:shd w:val="clear" w:color="auto" w:fill="FFFFFF"/>
              </w:rPr>
              <w:t>Praktické procvičování</w:t>
            </w:r>
          </w:p>
          <w:p w14:paraId="2968AFB1" w14:textId="77777777" w:rsidR="005D2914" w:rsidRDefault="005D2914" w:rsidP="005D2914">
            <w:pPr>
              <w:jc w:val="both"/>
              <w:rPr>
                <w:b/>
                <w:bCs/>
              </w:rPr>
            </w:pPr>
          </w:p>
          <w:p w14:paraId="3107498B" w14:textId="2268CC0C" w:rsidR="005D2914" w:rsidRPr="000C69A4" w:rsidRDefault="005D2914" w:rsidP="005D2914">
            <w:pPr>
              <w:jc w:val="both"/>
              <w:rPr>
                <w:b/>
                <w:bCs/>
              </w:rPr>
            </w:pPr>
            <w:r w:rsidRPr="000C69A4">
              <w:rPr>
                <w:b/>
                <w:bCs/>
              </w:rPr>
              <w:t>Pro dosažení odborných dovedností jsou užívány vyučovací metody:</w:t>
            </w:r>
          </w:p>
          <w:p w14:paraId="7F9D1775" w14:textId="77777777" w:rsidR="005D2914" w:rsidRPr="006D0F29" w:rsidRDefault="005D2914" w:rsidP="005D2914">
            <w:pPr>
              <w:rPr>
                <w:color w:val="000000"/>
                <w:shd w:val="clear" w:color="auto" w:fill="FFFFFF"/>
              </w:rPr>
            </w:pPr>
            <w:r w:rsidRPr="00EA130A">
              <w:rPr>
                <w:color w:val="000000"/>
                <w:shd w:val="clear" w:color="auto" w:fill="FFFFFF"/>
              </w:rPr>
              <w:t>Praktické procvičování, Dialogická (diskuze, rozhovor, brainstorming)</w:t>
            </w:r>
          </w:p>
          <w:p w14:paraId="2197841C" w14:textId="77777777" w:rsidR="00C45179" w:rsidRPr="000C69A4" w:rsidRDefault="00C45179" w:rsidP="00F8305C"/>
          <w:p w14:paraId="4CB3F3DF" w14:textId="77777777" w:rsidR="00C45179" w:rsidRPr="005110DD" w:rsidRDefault="00C45179" w:rsidP="00F8305C">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t>Očekávané výsledky učení dosažené studiem předmětu jsou ověřovány hodnoticími metodami:</w:t>
            </w:r>
          </w:p>
          <w:p w14:paraId="2E9F99B7" w14:textId="7F887999" w:rsidR="00C45179" w:rsidRDefault="00C45179" w:rsidP="00F8305C">
            <w:pPr>
              <w:jc w:val="both"/>
              <w:rPr>
                <w:color w:val="000000"/>
              </w:rPr>
            </w:pPr>
            <w:r w:rsidRPr="00EA130A">
              <w:rPr>
                <w:color w:val="000000"/>
              </w:rPr>
              <w:t xml:space="preserve">Rozbor produktů pracovní činnosti studenta (technické práce), </w:t>
            </w:r>
            <w:r w:rsidR="0029526E">
              <w:rPr>
                <w:color w:val="000000"/>
              </w:rPr>
              <w:t>Didaktický test</w:t>
            </w:r>
          </w:p>
          <w:p w14:paraId="26B57030" w14:textId="77777777" w:rsidR="00062823" w:rsidRDefault="00062823" w:rsidP="00F8305C">
            <w:pPr>
              <w:jc w:val="both"/>
              <w:rPr>
                <w:b/>
                <w:bCs/>
                <w:u w:val="single"/>
              </w:rPr>
            </w:pPr>
          </w:p>
          <w:p w14:paraId="05E1D2D0" w14:textId="5E8EC8AD" w:rsidR="00C45179" w:rsidRPr="000C69A4" w:rsidRDefault="00910D1F" w:rsidP="00F8305C">
            <w:pPr>
              <w:jc w:val="both"/>
              <w:rPr>
                <w:b/>
                <w:bCs/>
                <w:u w:val="single"/>
              </w:rPr>
            </w:pPr>
            <w:r w:rsidRPr="000C69A4">
              <w:rPr>
                <w:b/>
                <w:bCs/>
                <w:u w:val="single"/>
              </w:rPr>
              <w:t>P</w:t>
            </w:r>
            <w:r w:rsidR="00C45179" w:rsidRPr="000C69A4">
              <w:rPr>
                <w:b/>
                <w:bCs/>
                <w:u w:val="single"/>
              </w:rPr>
              <w:t>oužívané didaktické prostředky</w:t>
            </w:r>
          </w:p>
          <w:p w14:paraId="43613C5F" w14:textId="77777777" w:rsidR="00C45179" w:rsidRPr="0071371D" w:rsidRDefault="00C45179" w:rsidP="00F8305C">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lastRenderedPageBreak/>
              <w:t>dataprojekce, on-line nástroje, zdroje odborné literatury, databáze, výukové počítačové programy, prezentace, videozáznamy, modely aj.</w:t>
            </w:r>
          </w:p>
          <w:p w14:paraId="0455D4F1" w14:textId="77777777" w:rsidR="00C45179" w:rsidRPr="0071371D" w:rsidRDefault="00C45179" w:rsidP="00F8305C">
            <w:pPr>
              <w:jc w:val="both"/>
            </w:pPr>
          </w:p>
          <w:p w14:paraId="6BD6DF84" w14:textId="6B8A5402" w:rsidR="00C45179"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C45179" w14:paraId="6350A600"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7E82E336" w14:textId="77777777" w:rsidR="00C45179" w:rsidRDefault="00C45179" w:rsidP="00F8305C">
            <w:pPr>
              <w:jc w:val="both"/>
            </w:pPr>
            <w:r>
              <w:rPr>
                <w:b/>
              </w:rPr>
              <w:lastRenderedPageBreak/>
              <w:t>Studijní literatura a studijní pomůcky</w:t>
            </w:r>
          </w:p>
        </w:tc>
        <w:tc>
          <w:tcPr>
            <w:tcW w:w="6202" w:type="dxa"/>
            <w:gridSpan w:val="10"/>
            <w:tcBorders>
              <w:top w:val="single" w:sz="4" w:space="0" w:color="auto"/>
              <w:bottom w:val="nil"/>
            </w:tcBorders>
          </w:tcPr>
          <w:p w14:paraId="7E5378DD" w14:textId="77777777" w:rsidR="00C45179" w:rsidRDefault="00C45179" w:rsidP="00F8305C">
            <w:pPr>
              <w:jc w:val="both"/>
            </w:pPr>
          </w:p>
        </w:tc>
      </w:tr>
      <w:tr w:rsidR="00C45179" w14:paraId="607C8B60" w14:textId="77777777" w:rsidTr="001041BE">
        <w:trPr>
          <w:gridBefore w:val="1"/>
          <w:gridAfter w:val="1"/>
          <w:wBefore w:w="393" w:type="dxa"/>
          <w:wAfter w:w="101" w:type="dxa"/>
          <w:trHeight w:val="1281"/>
        </w:trPr>
        <w:tc>
          <w:tcPr>
            <w:tcW w:w="9855" w:type="dxa"/>
            <w:gridSpan w:val="15"/>
            <w:tcBorders>
              <w:top w:val="nil"/>
            </w:tcBorders>
          </w:tcPr>
          <w:p w14:paraId="259F6581" w14:textId="77777777" w:rsidR="00B753E2" w:rsidRPr="005D2914" w:rsidRDefault="00B753E2" w:rsidP="00B753E2">
            <w:pPr>
              <w:jc w:val="both"/>
            </w:pPr>
            <w:r w:rsidRPr="005D2914">
              <w:rPr>
                <w:u w:val="single"/>
              </w:rPr>
              <w:t>Povinná literatura</w:t>
            </w:r>
            <w:r w:rsidRPr="005D2914">
              <w:t>:</w:t>
            </w:r>
          </w:p>
          <w:p w14:paraId="4733C353" w14:textId="045BE626" w:rsidR="001C4385" w:rsidRPr="005D2914" w:rsidRDefault="001C4385" w:rsidP="001C4385">
            <w:pPr>
              <w:jc w:val="both"/>
            </w:pPr>
            <w:r w:rsidRPr="005D2914">
              <w:rPr>
                <w:caps/>
              </w:rPr>
              <w:t xml:space="preserve">Kolenko, P. </w:t>
            </w:r>
            <w:r w:rsidRPr="005D2914">
              <w:t>Úvod do fyziky pevných látek. Praha: Nakladatelství FJFI ČVUT, 2023. ISBN 978-80-01-07139-7.</w:t>
            </w:r>
          </w:p>
          <w:p w14:paraId="5C021B47" w14:textId="77777777" w:rsidR="002C48BF" w:rsidRPr="005D2914" w:rsidRDefault="002C48BF" w:rsidP="002C48BF">
            <w:pPr>
              <w:jc w:val="both"/>
            </w:pPr>
            <w:r w:rsidRPr="005D2914">
              <w:rPr>
                <w:color w:val="000000"/>
                <w:shd w:val="clear" w:color="auto" w:fill="FFFFFF"/>
              </w:rPr>
              <w:t>KRAUS, I., FRANK, H., KRATOCHVÍLOVÁ, I. Úvod do fyziky pevných látek. 2. přeprac. vyd. Praha: ČVUT, 2009. ISBN 9788001042571.</w:t>
            </w:r>
          </w:p>
          <w:p w14:paraId="1D599FAE" w14:textId="12B9A2F0" w:rsidR="001C4385" w:rsidRPr="005D2914" w:rsidRDefault="001C4385" w:rsidP="005D2914">
            <w:pPr>
              <w:pStyle w:val="TableParagraph"/>
              <w:spacing w:line="240" w:lineRule="auto"/>
              <w:ind w:left="0"/>
              <w:rPr>
                <w:sz w:val="20"/>
                <w:szCs w:val="20"/>
              </w:rPr>
            </w:pPr>
            <w:r w:rsidRPr="005D2914">
              <w:rPr>
                <w:caps/>
                <w:sz w:val="20"/>
                <w:szCs w:val="20"/>
              </w:rPr>
              <w:t>Kittel,</w:t>
            </w:r>
            <w:r w:rsidRPr="005D2914">
              <w:rPr>
                <w:sz w:val="20"/>
                <w:szCs w:val="20"/>
              </w:rPr>
              <w:t xml:space="preserve"> C.</w:t>
            </w:r>
            <w:r w:rsidRPr="005D2914">
              <w:rPr>
                <w:rFonts w:ascii="Tahoma" w:hAnsi="Tahoma" w:cs="Tahoma"/>
                <w:color w:val="000000"/>
                <w:sz w:val="20"/>
                <w:szCs w:val="20"/>
              </w:rPr>
              <w:t> </w:t>
            </w:r>
            <w:r w:rsidR="005D2914" w:rsidRPr="005D2914">
              <w:rPr>
                <w:sz w:val="20"/>
                <w:szCs w:val="20"/>
              </w:rPr>
              <w:t xml:space="preserve">Kittel′s </w:t>
            </w:r>
            <w:r w:rsidRPr="005D2914">
              <w:rPr>
                <w:sz w:val="20"/>
                <w:szCs w:val="20"/>
              </w:rPr>
              <w:t>Introduction to Solid State Physics. John Wiley and Sons Ltd., 2018. ISBN 1119454166.</w:t>
            </w:r>
          </w:p>
          <w:p w14:paraId="4586A7E8" w14:textId="2F25C996" w:rsidR="00B753E2" w:rsidRPr="005D2914" w:rsidRDefault="00B753E2" w:rsidP="00B753E2">
            <w:pPr>
              <w:jc w:val="both"/>
            </w:pPr>
            <w:r w:rsidRPr="005D2914">
              <w:t>GROSSO, G., PARRAVICINI, G.P. Solid State Physics. Elsevier, 2013. ISBN 978-0123850300.</w:t>
            </w:r>
          </w:p>
          <w:p w14:paraId="64A5B691" w14:textId="77777777" w:rsidR="007A2AA6" w:rsidRPr="001C4385" w:rsidRDefault="007A2AA6" w:rsidP="00B753E2">
            <w:pPr>
              <w:jc w:val="both"/>
              <w:rPr>
                <w:rFonts w:cs="Arial"/>
              </w:rPr>
            </w:pPr>
          </w:p>
          <w:p w14:paraId="27378C07" w14:textId="56EA5C11" w:rsidR="00B753E2" w:rsidRPr="001C4385" w:rsidRDefault="00B753E2" w:rsidP="00B753E2">
            <w:pPr>
              <w:jc w:val="both"/>
            </w:pPr>
            <w:r w:rsidRPr="001C4385">
              <w:rPr>
                <w:u w:val="single"/>
              </w:rPr>
              <w:t>Doporučená literatura</w:t>
            </w:r>
            <w:r w:rsidRPr="001C4385">
              <w:t>:</w:t>
            </w:r>
          </w:p>
          <w:p w14:paraId="7E048325" w14:textId="6EF5B681" w:rsidR="001C4385" w:rsidRPr="001C4385" w:rsidRDefault="001C4385" w:rsidP="001C4385">
            <w:pPr>
              <w:jc w:val="both"/>
            </w:pPr>
            <w:r w:rsidRPr="001C4385">
              <w:rPr>
                <w:caps/>
              </w:rPr>
              <w:t>Procházka, V.</w:t>
            </w:r>
            <w:r w:rsidRPr="001C4385">
              <w:t xml:space="preserve"> Fyzika pevných látek. Olomouc: UP, 2012. ISBN 978-80-244-3300-4.</w:t>
            </w:r>
          </w:p>
          <w:p w14:paraId="0E282D10" w14:textId="49D294F0" w:rsidR="001C4385" w:rsidRPr="001C4385" w:rsidRDefault="001C4385" w:rsidP="001C4385">
            <w:pPr>
              <w:jc w:val="both"/>
            </w:pPr>
            <w:r w:rsidRPr="001C4385">
              <w:rPr>
                <w:caps/>
              </w:rPr>
              <w:t>Soubusta, J</w:t>
            </w:r>
            <w:r w:rsidRPr="001C4385">
              <w:t>. Fyzika pevných látek. Olomouc: UP, 2012. ISBN 978-80-244-3095-9.</w:t>
            </w:r>
          </w:p>
          <w:p w14:paraId="21536365" w14:textId="252464E0" w:rsidR="00624762" w:rsidRPr="001C4385" w:rsidRDefault="00624762" w:rsidP="00B753E2">
            <w:pPr>
              <w:jc w:val="both"/>
            </w:pPr>
            <w:r w:rsidRPr="001C4385">
              <w:rPr>
                <w:caps/>
              </w:rPr>
              <w:t>Girvin, S.M., Yang, K.</w:t>
            </w:r>
            <w:r w:rsidRPr="001C4385">
              <w:t xml:space="preserve"> Modern Condensed Matter Physics. </w:t>
            </w:r>
            <w:r w:rsidR="00816119" w:rsidRPr="001C4385">
              <w:t xml:space="preserve">Cambridge: </w:t>
            </w:r>
            <w:r w:rsidRPr="001C4385">
              <w:t>Cambridge University Press, 2019. ISBN 978-1107137394.</w:t>
            </w:r>
          </w:p>
          <w:p w14:paraId="29CE0AAE" w14:textId="13CEC634" w:rsidR="007A2AA6" w:rsidRPr="00D22542" w:rsidRDefault="00B753E2" w:rsidP="001C4385">
            <w:pPr>
              <w:jc w:val="both"/>
            </w:pPr>
            <w:r w:rsidRPr="001C4385">
              <w:t xml:space="preserve">SIMON, S.H. The Oxford Solid State Basics. </w:t>
            </w:r>
            <w:r w:rsidR="00F365B8" w:rsidRPr="001C4385">
              <w:t xml:space="preserve">Oxford: </w:t>
            </w:r>
            <w:r w:rsidRPr="001C4385">
              <w:t xml:space="preserve">Oxford </w:t>
            </w:r>
            <w:r w:rsidR="00816119" w:rsidRPr="001C4385">
              <w:t xml:space="preserve">University </w:t>
            </w:r>
            <w:r w:rsidRPr="001C4385">
              <w:t>Press, 2013. ISBN 978-0199680771.</w:t>
            </w:r>
          </w:p>
        </w:tc>
      </w:tr>
      <w:tr w:rsidR="00C45179" w14:paraId="6D763270"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24FBDDBC" w14:textId="77777777" w:rsidR="00C45179" w:rsidRDefault="00C45179" w:rsidP="00F8305C">
            <w:pPr>
              <w:jc w:val="center"/>
              <w:rPr>
                <w:b/>
              </w:rPr>
            </w:pPr>
            <w:r>
              <w:rPr>
                <w:b/>
              </w:rPr>
              <w:t>Informace ke kombinované nebo distanční formě</w:t>
            </w:r>
          </w:p>
        </w:tc>
      </w:tr>
      <w:tr w:rsidR="00C45179" w14:paraId="594632D6"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6A79D4EB" w14:textId="77777777" w:rsidR="00C45179" w:rsidRDefault="00C45179" w:rsidP="00F8305C">
            <w:pPr>
              <w:jc w:val="both"/>
            </w:pPr>
            <w:r>
              <w:rPr>
                <w:b/>
              </w:rPr>
              <w:t>Rozsah konzultací (soustředění)</w:t>
            </w:r>
          </w:p>
        </w:tc>
        <w:tc>
          <w:tcPr>
            <w:tcW w:w="889" w:type="dxa"/>
            <w:tcBorders>
              <w:top w:val="single" w:sz="2" w:space="0" w:color="auto"/>
            </w:tcBorders>
          </w:tcPr>
          <w:p w14:paraId="5EEA1A4E" w14:textId="23D6E7E4" w:rsidR="00C45179" w:rsidRDefault="00766418" w:rsidP="00766418">
            <w:pPr>
              <w:jc w:val="center"/>
            </w:pPr>
            <w:r>
              <w:t>12</w:t>
            </w:r>
          </w:p>
        </w:tc>
        <w:tc>
          <w:tcPr>
            <w:tcW w:w="4179" w:type="dxa"/>
            <w:gridSpan w:val="7"/>
            <w:tcBorders>
              <w:top w:val="single" w:sz="2" w:space="0" w:color="auto"/>
            </w:tcBorders>
            <w:shd w:val="clear" w:color="auto" w:fill="F7CAAC"/>
          </w:tcPr>
          <w:p w14:paraId="5600017E" w14:textId="77777777" w:rsidR="00C45179" w:rsidRDefault="00C45179" w:rsidP="00F8305C">
            <w:pPr>
              <w:jc w:val="both"/>
              <w:rPr>
                <w:b/>
              </w:rPr>
            </w:pPr>
            <w:r>
              <w:rPr>
                <w:b/>
              </w:rPr>
              <w:t xml:space="preserve">hodin </w:t>
            </w:r>
          </w:p>
        </w:tc>
      </w:tr>
      <w:tr w:rsidR="00C45179" w14:paraId="60718EE0" w14:textId="77777777" w:rsidTr="001041BE">
        <w:trPr>
          <w:gridBefore w:val="1"/>
          <w:gridAfter w:val="1"/>
          <w:wBefore w:w="393" w:type="dxa"/>
          <w:wAfter w:w="101" w:type="dxa"/>
        </w:trPr>
        <w:tc>
          <w:tcPr>
            <w:tcW w:w="9855" w:type="dxa"/>
            <w:gridSpan w:val="15"/>
            <w:shd w:val="clear" w:color="auto" w:fill="F7CAAC"/>
          </w:tcPr>
          <w:p w14:paraId="75192371" w14:textId="77777777" w:rsidR="00C45179" w:rsidRDefault="00C45179" w:rsidP="00F8305C">
            <w:pPr>
              <w:jc w:val="both"/>
              <w:rPr>
                <w:b/>
              </w:rPr>
            </w:pPr>
            <w:r>
              <w:rPr>
                <w:b/>
              </w:rPr>
              <w:t>Informace o způsobu kontaktu s vyučujícím</w:t>
            </w:r>
          </w:p>
        </w:tc>
      </w:tr>
      <w:tr w:rsidR="00C45179" w14:paraId="641A27D1" w14:textId="77777777" w:rsidTr="001041BE">
        <w:trPr>
          <w:gridBefore w:val="1"/>
          <w:gridAfter w:val="1"/>
          <w:wBefore w:w="393" w:type="dxa"/>
          <w:wAfter w:w="101" w:type="dxa"/>
          <w:trHeight w:val="1373"/>
        </w:trPr>
        <w:tc>
          <w:tcPr>
            <w:tcW w:w="9855" w:type="dxa"/>
            <w:gridSpan w:val="15"/>
          </w:tcPr>
          <w:p w14:paraId="1E049C67" w14:textId="6604AFB5" w:rsidR="00D55912" w:rsidRPr="00CE6F38" w:rsidRDefault="00D55912" w:rsidP="00D55912">
            <w:pPr>
              <w:pStyle w:val="TableParagraph"/>
              <w:spacing w:line="240" w:lineRule="auto"/>
              <w:ind w:left="0"/>
              <w:rPr>
                <w:sz w:val="20"/>
                <w:szCs w:val="20"/>
              </w:rPr>
            </w:pPr>
            <w:r w:rsidRPr="00CE6F38">
              <w:rPr>
                <w:sz w:val="20"/>
                <w:szCs w:val="20"/>
              </w:rPr>
              <w:t>Studenti se účastní výuky, kde je jim redukovanou formou prezentována látka dle anotace předmětu. Výuka je realizována v</w:t>
            </w:r>
            <w:r>
              <w:rPr>
                <w:sz w:val="20"/>
                <w:szCs w:val="20"/>
              </w:rPr>
              <w:t> </w:t>
            </w:r>
            <w:r w:rsidRPr="00CE6F38">
              <w:rPr>
                <w:sz w:val="20"/>
                <w:szCs w:val="20"/>
              </w:rPr>
              <w:t>blocích</w:t>
            </w:r>
            <w:r>
              <w:rPr>
                <w:sz w:val="20"/>
                <w:szCs w:val="20"/>
              </w:rPr>
              <w:t>.</w:t>
            </w:r>
            <w:r w:rsidRPr="00CE6F38">
              <w:rPr>
                <w:sz w:val="20"/>
                <w:szCs w:val="20"/>
              </w:rPr>
              <w:t xml:space="preserve"> Studentům budou určeny části učiva k samostatnému nastudování.</w:t>
            </w:r>
            <w:r w:rsidR="005D2914">
              <w:rPr>
                <w:sz w:val="20"/>
                <w:szCs w:val="20"/>
              </w:rPr>
              <w:t xml:space="preserve"> </w:t>
            </w:r>
            <w:r w:rsidR="00B753E2" w:rsidRPr="00363711">
              <w:rPr>
                <w:sz w:val="20"/>
                <w:szCs w:val="20"/>
              </w:rPr>
              <w:t>Kontrola samostatného studia bude provedena písemným testem.</w:t>
            </w:r>
            <w:r w:rsidR="00B753E2" w:rsidRPr="00CE6F38">
              <w:rPr>
                <w:sz w:val="20"/>
                <w:szCs w:val="20"/>
              </w:rPr>
              <w:t xml:space="preserve"> </w:t>
            </w:r>
            <w:r w:rsidRPr="00CE6F38">
              <w:rPr>
                <w:sz w:val="20"/>
                <w:szCs w:val="20"/>
              </w:rPr>
              <w:t>Konzultace jsou možné v rámci výuky nebo lze vyučujícího kontaktovat viz</w:t>
            </w:r>
            <w:r w:rsidRPr="00CE6F38">
              <w:rPr>
                <w:spacing w:val="-2"/>
                <w:sz w:val="20"/>
                <w:szCs w:val="20"/>
              </w:rPr>
              <w:t xml:space="preserve"> </w:t>
            </w:r>
            <w:r w:rsidRPr="00CE6F38">
              <w:rPr>
                <w:sz w:val="20"/>
                <w:szCs w:val="20"/>
              </w:rPr>
              <w:t>níže.</w:t>
            </w:r>
          </w:p>
          <w:p w14:paraId="31F0E66C" w14:textId="77777777" w:rsidR="00D55912" w:rsidRPr="00CE6F38" w:rsidRDefault="00D55912" w:rsidP="00D55912"/>
          <w:p w14:paraId="01C49042" w14:textId="407A4960" w:rsidR="00D55912" w:rsidRDefault="00D55912" w:rsidP="00D55912">
            <w:r w:rsidRPr="00CE6F38">
              <w:t xml:space="preserve">Možnosti komunikace s vyučujícím: </w:t>
            </w:r>
            <w:hyperlink r:id="rId79" w:history="1">
              <w:r w:rsidR="00557C4A" w:rsidRPr="00557C4A">
                <w:rPr>
                  <w:rStyle w:val="Hypertextovodkaz"/>
                </w:rPr>
                <w:t>ponizil@utb.cz,</w:t>
              </w:r>
            </w:hyperlink>
            <w:r w:rsidRPr="00557C4A">
              <w:rPr>
                <w:spacing w:val="-6"/>
              </w:rPr>
              <w:t xml:space="preserve"> </w:t>
            </w:r>
            <w:r w:rsidRPr="00557C4A">
              <w:t>576</w:t>
            </w:r>
            <w:r w:rsidRPr="00557C4A">
              <w:rPr>
                <w:spacing w:val="-7"/>
              </w:rPr>
              <w:t xml:space="preserve"> </w:t>
            </w:r>
            <w:r w:rsidRPr="00557C4A">
              <w:t>03</w:t>
            </w:r>
            <w:r w:rsidR="00557C4A" w:rsidRPr="00557C4A">
              <w:t>5</w:t>
            </w:r>
            <w:r w:rsidRPr="00557C4A">
              <w:rPr>
                <w:spacing w:val="-5"/>
              </w:rPr>
              <w:t> </w:t>
            </w:r>
            <w:r w:rsidR="00557C4A" w:rsidRPr="00557C4A">
              <w:rPr>
                <w:spacing w:val="-4"/>
              </w:rPr>
              <w:t>114</w:t>
            </w:r>
            <w:r w:rsidRPr="00557C4A">
              <w:rPr>
                <w:spacing w:val="-4"/>
              </w:rPr>
              <w:t>.</w:t>
            </w:r>
          </w:p>
          <w:p w14:paraId="7F8305B5" w14:textId="77777777" w:rsidR="00C45179" w:rsidRDefault="00C45179" w:rsidP="00F8305C">
            <w:pPr>
              <w:jc w:val="both"/>
            </w:pPr>
          </w:p>
          <w:p w14:paraId="607EE4E4" w14:textId="77777777" w:rsidR="00C45179" w:rsidRDefault="00C45179" w:rsidP="00F8305C">
            <w:pPr>
              <w:jc w:val="both"/>
            </w:pPr>
          </w:p>
          <w:p w14:paraId="7F1FEDA5" w14:textId="31ADD9F2" w:rsidR="00C45179" w:rsidRDefault="00C45179" w:rsidP="00F8305C">
            <w:pPr>
              <w:jc w:val="both"/>
            </w:pPr>
          </w:p>
          <w:p w14:paraId="758EDA06" w14:textId="044F1277" w:rsidR="0029526E" w:rsidRDefault="0029526E" w:rsidP="00F8305C">
            <w:pPr>
              <w:jc w:val="both"/>
            </w:pPr>
          </w:p>
          <w:p w14:paraId="6884237D" w14:textId="30525E75" w:rsidR="0029526E" w:rsidRDefault="0029526E" w:rsidP="00F8305C">
            <w:pPr>
              <w:jc w:val="both"/>
            </w:pPr>
          </w:p>
          <w:p w14:paraId="62FE857E" w14:textId="59542E8E" w:rsidR="0029526E" w:rsidRDefault="0029526E" w:rsidP="00F8305C">
            <w:pPr>
              <w:jc w:val="both"/>
            </w:pPr>
          </w:p>
          <w:p w14:paraId="0D8ADA20" w14:textId="22DEBD9E" w:rsidR="0029526E" w:rsidRDefault="0029526E" w:rsidP="00F8305C">
            <w:pPr>
              <w:jc w:val="both"/>
            </w:pPr>
          </w:p>
          <w:p w14:paraId="561D0E85" w14:textId="33C2E008" w:rsidR="0029526E" w:rsidRDefault="0029526E" w:rsidP="00F8305C">
            <w:pPr>
              <w:jc w:val="both"/>
            </w:pPr>
          </w:p>
          <w:p w14:paraId="561952F8" w14:textId="2490D98C" w:rsidR="0029526E" w:rsidRDefault="0029526E" w:rsidP="00F8305C">
            <w:pPr>
              <w:jc w:val="both"/>
            </w:pPr>
          </w:p>
          <w:p w14:paraId="63F6A773" w14:textId="0882CD95" w:rsidR="0029526E" w:rsidRDefault="0029526E" w:rsidP="00F8305C">
            <w:pPr>
              <w:jc w:val="both"/>
            </w:pPr>
          </w:p>
          <w:p w14:paraId="1D1588B3" w14:textId="5E29FE03" w:rsidR="0029526E" w:rsidRDefault="0029526E" w:rsidP="00F8305C">
            <w:pPr>
              <w:jc w:val="both"/>
            </w:pPr>
          </w:p>
          <w:p w14:paraId="0C02A1C5" w14:textId="5C04AC86" w:rsidR="0029526E" w:rsidRDefault="0029526E" w:rsidP="00F8305C">
            <w:pPr>
              <w:jc w:val="both"/>
            </w:pPr>
          </w:p>
          <w:p w14:paraId="3A5B8618" w14:textId="64341265" w:rsidR="0029526E" w:rsidRDefault="0029526E" w:rsidP="00F8305C">
            <w:pPr>
              <w:jc w:val="both"/>
            </w:pPr>
          </w:p>
          <w:p w14:paraId="3CB29810" w14:textId="2A8082D1" w:rsidR="0029526E" w:rsidRDefault="0029526E" w:rsidP="00F8305C">
            <w:pPr>
              <w:jc w:val="both"/>
            </w:pPr>
          </w:p>
          <w:p w14:paraId="1F276013" w14:textId="449D6BB4" w:rsidR="0029526E" w:rsidRDefault="0029526E" w:rsidP="00F8305C">
            <w:pPr>
              <w:jc w:val="both"/>
            </w:pPr>
          </w:p>
          <w:p w14:paraId="6639B812" w14:textId="4F578904" w:rsidR="0029526E" w:rsidRDefault="0029526E" w:rsidP="00F8305C">
            <w:pPr>
              <w:jc w:val="both"/>
            </w:pPr>
          </w:p>
          <w:p w14:paraId="6C304FAB" w14:textId="146D3E92" w:rsidR="0029526E" w:rsidRDefault="0029526E" w:rsidP="00F8305C">
            <w:pPr>
              <w:jc w:val="both"/>
            </w:pPr>
          </w:p>
          <w:p w14:paraId="3E062CCC" w14:textId="0DF16C13" w:rsidR="0029526E" w:rsidRDefault="0029526E" w:rsidP="00F8305C">
            <w:pPr>
              <w:jc w:val="both"/>
            </w:pPr>
          </w:p>
          <w:p w14:paraId="01CBBFD7" w14:textId="008B51A8" w:rsidR="0029526E" w:rsidRDefault="0029526E" w:rsidP="00F8305C">
            <w:pPr>
              <w:jc w:val="both"/>
            </w:pPr>
          </w:p>
          <w:p w14:paraId="7BC8567F" w14:textId="4FAB4D60" w:rsidR="0029526E" w:rsidRDefault="0029526E" w:rsidP="00F8305C">
            <w:pPr>
              <w:jc w:val="both"/>
            </w:pPr>
          </w:p>
          <w:p w14:paraId="79C443A6" w14:textId="79642718" w:rsidR="0029526E" w:rsidRDefault="0029526E" w:rsidP="00F8305C">
            <w:pPr>
              <w:jc w:val="both"/>
            </w:pPr>
          </w:p>
          <w:p w14:paraId="123CC439" w14:textId="404085F7" w:rsidR="0029526E" w:rsidRDefault="0029526E" w:rsidP="00F8305C">
            <w:pPr>
              <w:jc w:val="both"/>
            </w:pPr>
          </w:p>
          <w:p w14:paraId="0660249C" w14:textId="316919EA" w:rsidR="0029526E" w:rsidRDefault="0029526E" w:rsidP="00F8305C">
            <w:pPr>
              <w:jc w:val="both"/>
            </w:pPr>
          </w:p>
          <w:p w14:paraId="2813E40D" w14:textId="1E20897C" w:rsidR="0029526E" w:rsidRDefault="0029526E" w:rsidP="00F8305C">
            <w:pPr>
              <w:jc w:val="both"/>
            </w:pPr>
          </w:p>
          <w:p w14:paraId="61472DD1" w14:textId="02B5879E" w:rsidR="0029526E" w:rsidRDefault="0029526E" w:rsidP="00F8305C">
            <w:pPr>
              <w:jc w:val="both"/>
            </w:pPr>
          </w:p>
          <w:p w14:paraId="09205FF7" w14:textId="3A0E369D" w:rsidR="0029526E" w:rsidRDefault="0029526E" w:rsidP="00F8305C">
            <w:pPr>
              <w:jc w:val="both"/>
            </w:pPr>
          </w:p>
          <w:p w14:paraId="4E51F220" w14:textId="77777777" w:rsidR="0029526E" w:rsidRDefault="0029526E" w:rsidP="00F8305C">
            <w:pPr>
              <w:jc w:val="both"/>
            </w:pPr>
          </w:p>
          <w:p w14:paraId="3D6889B8" w14:textId="77777777" w:rsidR="005D2914" w:rsidRDefault="005D2914" w:rsidP="00F8305C">
            <w:pPr>
              <w:jc w:val="both"/>
            </w:pPr>
          </w:p>
          <w:p w14:paraId="1361C066" w14:textId="77777777" w:rsidR="005D2914" w:rsidRDefault="005D2914" w:rsidP="00F8305C">
            <w:pPr>
              <w:jc w:val="both"/>
            </w:pPr>
          </w:p>
          <w:p w14:paraId="3CCF0F1D" w14:textId="77777777" w:rsidR="005D2914" w:rsidRDefault="005D2914" w:rsidP="00F8305C">
            <w:pPr>
              <w:jc w:val="both"/>
            </w:pPr>
          </w:p>
          <w:p w14:paraId="510BDA19" w14:textId="77777777" w:rsidR="005D2914" w:rsidRDefault="005D2914" w:rsidP="00F8305C">
            <w:pPr>
              <w:jc w:val="both"/>
            </w:pPr>
          </w:p>
          <w:p w14:paraId="7DDB60B6" w14:textId="4EBAC706" w:rsidR="005D2914" w:rsidRDefault="005D2914" w:rsidP="00F8305C">
            <w:pPr>
              <w:jc w:val="both"/>
            </w:pPr>
          </w:p>
        </w:tc>
      </w:tr>
      <w:bookmarkEnd w:id="289"/>
      <w:tr w:rsidR="00C45179" w14:paraId="0B5852F2"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5A7666F3" w14:textId="4E469019" w:rsidR="00C45179" w:rsidRDefault="00C45179" w:rsidP="00F8305C">
            <w:pPr>
              <w:jc w:val="both"/>
              <w:rPr>
                <w:b/>
                <w:sz w:val="28"/>
              </w:rPr>
            </w:pPr>
            <w:r>
              <w:lastRenderedPageBreak/>
              <w:br w:type="page"/>
            </w:r>
            <w:r>
              <w:rPr>
                <w:b/>
                <w:sz w:val="28"/>
              </w:rPr>
              <w:t>B-III – Charakteristika studijního předmětu</w:t>
            </w:r>
          </w:p>
        </w:tc>
      </w:tr>
      <w:tr w:rsidR="00C45179" w14:paraId="4A0FB86B"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5672B926" w14:textId="77777777" w:rsidR="00C45179" w:rsidRDefault="00C45179" w:rsidP="00F8305C">
            <w:pPr>
              <w:jc w:val="both"/>
              <w:rPr>
                <w:b/>
              </w:rPr>
            </w:pPr>
            <w:r>
              <w:rPr>
                <w:b/>
              </w:rPr>
              <w:t>Název studijního předmětu</w:t>
            </w:r>
          </w:p>
        </w:tc>
        <w:tc>
          <w:tcPr>
            <w:tcW w:w="6420" w:type="dxa"/>
            <w:gridSpan w:val="11"/>
            <w:tcBorders>
              <w:top w:val="double" w:sz="4" w:space="0" w:color="auto"/>
            </w:tcBorders>
          </w:tcPr>
          <w:p w14:paraId="0A35B93B" w14:textId="1FF5740A" w:rsidR="00C45179" w:rsidRPr="0062291E" w:rsidRDefault="0062291E" w:rsidP="00F8305C">
            <w:pPr>
              <w:jc w:val="both"/>
              <w:rPr>
                <w:b/>
                <w:bCs/>
              </w:rPr>
            </w:pPr>
            <w:bookmarkStart w:id="292" w:name="Fyz_chem_II"/>
            <w:bookmarkEnd w:id="292"/>
            <w:r w:rsidRPr="0062291E">
              <w:rPr>
                <w:b/>
                <w:bCs/>
              </w:rPr>
              <w:t>Fyzikální chemie II</w:t>
            </w:r>
          </w:p>
        </w:tc>
      </w:tr>
      <w:tr w:rsidR="00C45179" w14:paraId="504B9911" w14:textId="77777777" w:rsidTr="001041BE">
        <w:trPr>
          <w:gridBefore w:val="1"/>
          <w:gridAfter w:val="1"/>
          <w:wBefore w:w="393" w:type="dxa"/>
          <w:wAfter w:w="101" w:type="dxa"/>
        </w:trPr>
        <w:tc>
          <w:tcPr>
            <w:tcW w:w="3435" w:type="dxa"/>
            <w:gridSpan w:val="4"/>
            <w:shd w:val="clear" w:color="auto" w:fill="F7CAAC"/>
          </w:tcPr>
          <w:p w14:paraId="5822AC3F" w14:textId="77777777" w:rsidR="00C45179" w:rsidRDefault="00C45179" w:rsidP="00F8305C">
            <w:pPr>
              <w:jc w:val="both"/>
              <w:rPr>
                <w:b/>
              </w:rPr>
            </w:pPr>
            <w:r>
              <w:rPr>
                <w:b/>
              </w:rPr>
              <w:t>Typ předmětu</w:t>
            </w:r>
          </w:p>
        </w:tc>
        <w:tc>
          <w:tcPr>
            <w:tcW w:w="3057" w:type="dxa"/>
            <w:gridSpan w:val="6"/>
          </w:tcPr>
          <w:p w14:paraId="4536E2C0" w14:textId="77777777" w:rsidR="00C45179" w:rsidRDefault="00C45179" w:rsidP="00F8305C">
            <w:pPr>
              <w:jc w:val="both"/>
            </w:pPr>
            <w:r>
              <w:t>povinný</w:t>
            </w:r>
          </w:p>
        </w:tc>
        <w:tc>
          <w:tcPr>
            <w:tcW w:w="2695" w:type="dxa"/>
            <w:gridSpan w:val="4"/>
            <w:shd w:val="clear" w:color="auto" w:fill="F7CAAC"/>
          </w:tcPr>
          <w:p w14:paraId="65A5AEDF" w14:textId="77777777" w:rsidR="00C45179" w:rsidRDefault="00C45179" w:rsidP="00F8305C">
            <w:pPr>
              <w:jc w:val="both"/>
            </w:pPr>
            <w:r>
              <w:rPr>
                <w:b/>
              </w:rPr>
              <w:t>doporučený ročník / semestr</w:t>
            </w:r>
          </w:p>
        </w:tc>
        <w:tc>
          <w:tcPr>
            <w:tcW w:w="668" w:type="dxa"/>
          </w:tcPr>
          <w:p w14:paraId="20329A06" w14:textId="77777777" w:rsidR="00C45179" w:rsidRDefault="00C45179" w:rsidP="00F8305C">
            <w:pPr>
              <w:jc w:val="both"/>
            </w:pPr>
            <w:r>
              <w:t>3/ZS</w:t>
            </w:r>
          </w:p>
        </w:tc>
      </w:tr>
      <w:tr w:rsidR="00C45179" w14:paraId="7831636B" w14:textId="77777777" w:rsidTr="001041BE">
        <w:trPr>
          <w:gridBefore w:val="1"/>
          <w:gridAfter w:val="1"/>
          <w:wBefore w:w="393" w:type="dxa"/>
          <w:wAfter w:w="101" w:type="dxa"/>
        </w:trPr>
        <w:tc>
          <w:tcPr>
            <w:tcW w:w="3435" w:type="dxa"/>
            <w:gridSpan w:val="4"/>
            <w:shd w:val="clear" w:color="auto" w:fill="F7CAAC"/>
          </w:tcPr>
          <w:p w14:paraId="7F3C068D" w14:textId="77777777" w:rsidR="00C45179" w:rsidRDefault="00C45179" w:rsidP="00F8305C">
            <w:pPr>
              <w:jc w:val="both"/>
              <w:rPr>
                <w:b/>
              </w:rPr>
            </w:pPr>
            <w:r>
              <w:rPr>
                <w:b/>
              </w:rPr>
              <w:t>Rozsah studijního předmětu</w:t>
            </w:r>
          </w:p>
        </w:tc>
        <w:tc>
          <w:tcPr>
            <w:tcW w:w="1352" w:type="dxa"/>
            <w:gridSpan w:val="3"/>
          </w:tcPr>
          <w:p w14:paraId="3CD44636" w14:textId="36E04601" w:rsidR="00C45179" w:rsidRDefault="00C45179" w:rsidP="00F8305C">
            <w:pPr>
              <w:jc w:val="both"/>
            </w:pPr>
            <w:r w:rsidRPr="00B74836">
              <w:t>28p+</w:t>
            </w:r>
            <w:r w:rsidR="00787B43" w:rsidRPr="00B74836">
              <w:t>28</w:t>
            </w:r>
            <w:r w:rsidRPr="00B74836">
              <w:t>s+28l</w:t>
            </w:r>
          </w:p>
        </w:tc>
        <w:tc>
          <w:tcPr>
            <w:tcW w:w="889" w:type="dxa"/>
            <w:shd w:val="clear" w:color="auto" w:fill="F7CAAC"/>
          </w:tcPr>
          <w:p w14:paraId="36964A2D" w14:textId="77777777" w:rsidR="00C45179" w:rsidRDefault="00C45179" w:rsidP="00F8305C">
            <w:pPr>
              <w:jc w:val="both"/>
              <w:rPr>
                <w:b/>
              </w:rPr>
            </w:pPr>
            <w:r>
              <w:rPr>
                <w:b/>
              </w:rPr>
              <w:t xml:space="preserve">hod. </w:t>
            </w:r>
          </w:p>
        </w:tc>
        <w:tc>
          <w:tcPr>
            <w:tcW w:w="816" w:type="dxa"/>
            <w:gridSpan w:val="2"/>
          </w:tcPr>
          <w:p w14:paraId="3EA881E8" w14:textId="3E6AAB65" w:rsidR="00C45179" w:rsidRDefault="00787B43" w:rsidP="00F8305C">
            <w:pPr>
              <w:jc w:val="both"/>
            </w:pPr>
            <w:r>
              <w:t>84</w:t>
            </w:r>
          </w:p>
        </w:tc>
        <w:tc>
          <w:tcPr>
            <w:tcW w:w="1479" w:type="dxa"/>
            <w:gridSpan w:val="2"/>
            <w:shd w:val="clear" w:color="auto" w:fill="F7CAAC"/>
          </w:tcPr>
          <w:p w14:paraId="618C67C9" w14:textId="77777777" w:rsidR="00C45179" w:rsidRDefault="00C45179" w:rsidP="00F8305C">
            <w:pPr>
              <w:jc w:val="both"/>
              <w:rPr>
                <w:b/>
              </w:rPr>
            </w:pPr>
            <w:r>
              <w:rPr>
                <w:b/>
              </w:rPr>
              <w:t>kreditů</w:t>
            </w:r>
          </w:p>
        </w:tc>
        <w:tc>
          <w:tcPr>
            <w:tcW w:w="1884" w:type="dxa"/>
            <w:gridSpan w:val="3"/>
          </w:tcPr>
          <w:p w14:paraId="6276874C" w14:textId="745C281E" w:rsidR="00C45179" w:rsidRDefault="0070285F" w:rsidP="00F8305C">
            <w:pPr>
              <w:jc w:val="both"/>
            </w:pPr>
            <w:r>
              <w:t>6</w:t>
            </w:r>
          </w:p>
        </w:tc>
      </w:tr>
      <w:tr w:rsidR="00C45179" w14:paraId="6DDD0695" w14:textId="77777777" w:rsidTr="001041BE">
        <w:trPr>
          <w:gridBefore w:val="1"/>
          <w:gridAfter w:val="1"/>
          <w:wBefore w:w="393" w:type="dxa"/>
          <w:wAfter w:w="101" w:type="dxa"/>
        </w:trPr>
        <w:tc>
          <w:tcPr>
            <w:tcW w:w="3435" w:type="dxa"/>
            <w:gridSpan w:val="4"/>
            <w:shd w:val="clear" w:color="auto" w:fill="F7CAAC"/>
          </w:tcPr>
          <w:p w14:paraId="19C006E5" w14:textId="77777777" w:rsidR="00C45179" w:rsidRDefault="00C45179" w:rsidP="00F8305C">
            <w:pPr>
              <w:jc w:val="both"/>
              <w:rPr>
                <w:b/>
                <w:sz w:val="22"/>
              </w:rPr>
            </w:pPr>
            <w:r>
              <w:rPr>
                <w:b/>
              </w:rPr>
              <w:t>Prerekvizity, korekvizity, ekvivalence</w:t>
            </w:r>
          </w:p>
        </w:tc>
        <w:tc>
          <w:tcPr>
            <w:tcW w:w="6420" w:type="dxa"/>
            <w:gridSpan w:val="11"/>
          </w:tcPr>
          <w:p w14:paraId="76D53EF4" w14:textId="77777777" w:rsidR="00C45179" w:rsidRDefault="00C45179" w:rsidP="00F8305C">
            <w:pPr>
              <w:jc w:val="both"/>
            </w:pPr>
          </w:p>
        </w:tc>
      </w:tr>
      <w:tr w:rsidR="00C45179" w14:paraId="00800338" w14:textId="77777777" w:rsidTr="001041BE">
        <w:trPr>
          <w:gridBefore w:val="1"/>
          <w:gridAfter w:val="1"/>
          <w:wBefore w:w="393" w:type="dxa"/>
          <w:wAfter w:w="101" w:type="dxa"/>
        </w:trPr>
        <w:tc>
          <w:tcPr>
            <w:tcW w:w="3435" w:type="dxa"/>
            <w:gridSpan w:val="4"/>
            <w:shd w:val="clear" w:color="auto" w:fill="F7CAAC"/>
          </w:tcPr>
          <w:p w14:paraId="53526A5A" w14:textId="77777777" w:rsidR="00C45179" w:rsidRPr="005A0406" w:rsidRDefault="00C45179" w:rsidP="00F8305C">
            <w:pPr>
              <w:jc w:val="both"/>
              <w:rPr>
                <w:b/>
              </w:rPr>
            </w:pPr>
            <w:r w:rsidRPr="005A0406">
              <w:rPr>
                <w:b/>
              </w:rPr>
              <w:t>Způsob ověření výsledků učení</w:t>
            </w:r>
          </w:p>
        </w:tc>
        <w:tc>
          <w:tcPr>
            <w:tcW w:w="3057" w:type="dxa"/>
            <w:gridSpan w:val="6"/>
            <w:tcBorders>
              <w:bottom w:val="single" w:sz="4" w:space="0" w:color="auto"/>
            </w:tcBorders>
          </w:tcPr>
          <w:p w14:paraId="1BC6F203" w14:textId="77777777" w:rsidR="00C45179" w:rsidRDefault="00C45179" w:rsidP="00F8305C">
            <w:pPr>
              <w:jc w:val="both"/>
            </w:pPr>
            <w:r w:rsidRPr="0070285F">
              <w:t>zápočet, zkouška</w:t>
            </w:r>
          </w:p>
        </w:tc>
        <w:tc>
          <w:tcPr>
            <w:tcW w:w="1479" w:type="dxa"/>
            <w:gridSpan w:val="2"/>
            <w:tcBorders>
              <w:bottom w:val="single" w:sz="4" w:space="0" w:color="auto"/>
            </w:tcBorders>
            <w:shd w:val="clear" w:color="auto" w:fill="F7CAAC"/>
          </w:tcPr>
          <w:p w14:paraId="3A3F2579" w14:textId="77777777" w:rsidR="00C45179" w:rsidRDefault="00C45179" w:rsidP="00F8305C">
            <w:pPr>
              <w:jc w:val="both"/>
              <w:rPr>
                <w:b/>
              </w:rPr>
            </w:pPr>
            <w:r>
              <w:rPr>
                <w:b/>
              </w:rPr>
              <w:t>Forma výuky</w:t>
            </w:r>
          </w:p>
        </w:tc>
        <w:tc>
          <w:tcPr>
            <w:tcW w:w="1884" w:type="dxa"/>
            <w:gridSpan w:val="3"/>
            <w:tcBorders>
              <w:bottom w:val="single" w:sz="4" w:space="0" w:color="auto"/>
            </w:tcBorders>
          </w:tcPr>
          <w:p w14:paraId="238D5845" w14:textId="77777777" w:rsidR="00C45179" w:rsidRDefault="00C45179" w:rsidP="00F8305C">
            <w:pPr>
              <w:jc w:val="both"/>
            </w:pPr>
            <w:r w:rsidRPr="00B74836">
              <w:t>přednášky, semináře, laboratorní cvičení</w:t>
            </w:r>
          </w:p>
        </w:tc>
      </w:tr>
      <w:tr w:rsidR="00C45179" w14:paraId="4EE4071E" w14:textId="77777777" w:rsidTr="001041BE">
        <w:trPr>
          <w:gridBefore w:val="1"/>
          <w:gridAfter w:val="1"/>
          <w:wBefore w:w="393" w:type="dxa"/>
          <w:wAfter w:w="101" w:type="dxa"/>
        </w:trPr>
        <w:tc>
          <w:tcPr>
            <w:tcW w:w="3435" w:type="dxa"/>
            <w:gridSpan w:val="4"/>
            <w:shd w:val="clear" w:color="auto" w:fill="F7CAAC"/>
          </w:tcPr>
          <w:p w14:paraId="4A083F01" w14:textId="77777777" w:rsidR="00C45179" w:rsidRPr="005A0406" w:rsidRDefault="00C45179"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374B8FC5" w14:textId="77777777" w:rsidR="009C23A7" w:rsidRPr="004F79F7" w:rsidRDefault="009C23A7" w:rsidP="009C23A7">
            <w:pPr>
              <w:jc w:val="both"/>
              <w:rPr>
                <w:color w:val="000000"/>
                <w:shd w:val="clear" w:color="auto" w:fill="FFFFFF"/>
              </w:rPr>
            </w:pPr>
            <w:r w:rsidRPr="004F79F7">
              <w:rPr>
                <w:color w:val="000000"/>
                <w:shd w:val="clear" w:color="auto" w:fill="FFFFFF"/>
              </w:rPr>
              <w:t>Zápočet je společný za výpočetní seminář i laboratorní cvičení. Podmínky jeho udělení jsou následující:</w:t>
            </w:r>
          </w:p>
          <w:p w14:paraId="68D74B23" w14:textId="2434EE5A" w:rsidR="009C23A7" w:rsidRDefault="009C23A7" w:rsidP="009C23A7">
            <w:pPr>
              <w:jc w:val="both"/>
              <w:rPr>
                <w:color w:val="000000"/>
                <w:shd w:val="clear" w:color="auto" w:fill="FFFFFF"/>
              </w:rPr>
            </w:pPr>
            <w:r w:rsidRPr="004F79F7">
              <w:rPr>
                <w:color w:val="000000"/>
                <w:shd w:val="clear" w:color="auto" w:fill="FFFFFF"/>
              </w:rPr>
              <w:t xml:space="preserve">Semináře: povinná účast – omluveny pouze dvě neúčasti. V případě, že student nebyl více než 2x na výpočetním cvičení, musí za každou absenci vypočítat 5 příkladů z tématu, na kterém chyběl. Podmínkou udělení zápočtu je dále úspěšné napsání </w:t>
            </w:r>
            <w:r w:rsidR="00F603B5">
              <w:rPr>
                <w:color w:val="000000"/>
                <w:shd w:val="clear" w:color="auto" w:fill="FFFFFF"/>
              </w:rPr>
              <w:t xml:space="preserve">(min. 50 %) </w:t>
            </w:r>
            <w:r w:rsidRPr="004F79F7">
              <w:rPr>
                <w:color w:val="000000"/>
                <w:shd w:val="clear" w:color="auto" w:fill="FFFFFF"/>
              </w:rPr>
              <w:t>dvou písemek (uprostřed a na konci semestru). V případě, že student nenapsal úspěšně kteroukoliv z těchto písemek, musí ji opakovat. K tomu budou k dispozici dva opravné termíny, na každém z nich bude možno opakovat libovolnou z těchto písemek (i obě).</w:t>
            </w:r>
          </w:p>
          <w:p w14:paraId="40528AB0" w14:textId="73F52231" w:rsidR="00167FA7" w:rsidRDefault="009C23A7" w:rsidP="009C23A7">
            <w:pPr>
              <w:jc w:val="both"/>
              <w:rPr>
                <w:color w:val="000000"/>
                <w:shd w:val="clear" w:color="auto" w:fill="FFFFFF"/>
              </w:rPr>
            </w:pPr>
            <w:r w:rsidRPr="004F79F7">
              <w:rPr>
                <w:color w:val="000000"/>
                <w:shd w:val="clear" w:color="auto" w:fill="FFFFFF"/>
              </w:rPr>
              <w:t>Laboratorní cvičení: 100% docházka, dále pak zpracování a odevzdání 6 protokolů v požadované kvalitě.</w:t>
            </w:r>
          </w:p>
          <w:p w14:paraId="661BADB6" w14:textId="38ECE49C" w:rsidR="00C45179" w:rsidRDefault="009C23A7" w:rsidP="009C23A7">
            <w:pPr>
              <w:jc w:val="both"/>
            </w:pPr>
            <w:r w:rsidRPr="004F79F7">
              <w:rPr>
                <w:color w:val="000000"/>
                <w:shd w:val="clear" w:color="auto" w:fill="FFFFFF"/>
              </w:rPr>
              <w:t>Zkouška se skládá ze dvou částí – písemné (výpočtové) a ústní zaměřené na znalost probrané látky ze všech tematických okruhů. Podmínkou postupu k ústní části zkoušky je nutné získat z písemné části alespoň 60 %.</w:t>
            </w:r>
          </w:p>
        </w:tc>
      </w:tr>
      <w:tr w:rsidR="00C45179" w14:paraId="1866B6B6"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1CF1E83C" w14:textId="77777777" w:rsidR="00C45179" w:rsidRDefault="00C45179" w:rsidP="00F8305C">
            <w:pPr>
              <w:jc w:val="both"/>
              <w:rPr>
                <w:b/>
              </w:rPr>
            </w:pPr>
            <w:r>
              <w:rPr>
                <w:b/>
              </w:rPr>
              <w:t>Garant předmětu</w:t>
            </w:r>
          </w:p>
        </w:tc>
        <w:tc>
          <w:tcPr>
            <w:tcW w:w="6420" w:type="dxa"/>
            <w:gridSpan w:val="11"/>
            <w:tcBorders>
              <w:top w:val="nil"/>
            </w:tcBorders>
          </w:tcPr>
          <w:p w14:paraId="07671394" w14:textId="77777777" w:rsidR="00C45179" w:rsidRDefault="00C45179" w:rsidP="00F8305C">
            <w:pPr>
              <w:jc w:val="both"/>
            </w:pPr>
          </w:p>
        </w:tc>
      </w:tr>
      <w:tr w:rsidR="00C45179" w14:paraId="0BF8455E"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377C2275" w14:textId="77777777" w:rsidR="00C45179" w:rsidRDefault="00C45179" w:rsidP="00F8305C">
            <w:pPr>
              <w:jc w:val="both"/>
              <w:rPr>
                <w:b/>
              </w:rPr>
            </w:pPr>
            <w:r>
              <w:rPr>
                <w:b/>
              </w:rPr>
              <w:t>Zapojení garanta do výuky předmětu</w:t>
            </w:r>
          </w:p>
        </w:tc>
        <w:tc>
          <w:tcPr>
            <w:tcW w:w="6420" w:type="dxa"/>
            <w:gridSpan w:val="11"/>
            <w:tcBorders>
              <w:top w:val="nil"/>
            </w:tcBorders>
          </w:tcPr>
          <w:p w14:paraId="3042C124" w14:textId="77777777" w:rsidR="00C45179" w:rsidRDefault="00C45179" w:rsidP="00F8305C">
            <w:pPr>
              <w:jc w:val="both"/>
            </w:pPr>
          </w:p>
        </w:tc>
      </w:tr>
      <w:tr w:rsidR="00C45179" w14:paraId="7FCD5227" w14:textId="77777777" w:rsidTr="001041BE">
        <w:trPr>
          <w:gridBefore w:val="1"/>
          <w:gridAfter w:val="1"/>
          <w:wBefore w:w="393" w:type="dxa"/>
          <w:wAfter w:w="101" w:type="dxa"/>
        </w:trPr>
        <w:tc>
          <w:tcPr>
            <w:tcW w:w="3435" w:type="dxa"/>
            <w:gridSpan w:val="4"/>
            <w:shd w:val="clear" w:color="auto" w:fill="F7CAAC"/>
          </w:tcPr>
          <w:p w14:paraId="4E89DEF8" w14:textId="77777777" w:rsidR="00C45179" w:rsidRDefault="00C45179" w:rsidP="00F8305C">
            <w:pPr>
              <w:jc w:val="both"/>
              <w:rPr>
                <w:b/>
              </w:rPr>
            </w:pPr>
            <w:r>
              <w:rPr>
                <w:b/>
              </w:rPr>
              <w:t>Vyučující</w:t>
            </w:r>
          </w:p>
        </w:tc>
        <w:tc>
          <w:tcPr>
            <w:tcW w:w="6420" w:type="dxa"/>
            <w:gridSpan w:val="11"/>
            <w:tcBorders>
              <w:bottom w:val="nil"/>
            </w:tcBorders>
          </w:tcPr>
          <w:p w14:paraId="1A3BB64C" w14:textId="77777777" w:rsidR="00C45179" w:rsidRDefault="00C45179" w:rsidP="00F8305C">
            <w:pPr>
              <w:jc w:val="both"/>
            </w:pPr>
          </w:p>
        </w:tc>
      </w:tr>
      <w:tr w:rsidR="00C45179" w14:paraId="5A46F6E0" w14:textId="77777777" w:rsidTr="001041BE">
        <w:trPr>
          <w:gridBefore w:val="1"/>
          <w:gridAfter w:val="1"/>
          <w:wBefore w:w="393" w:type="dxa"/>
          <w:wAfter w:w="101" w:type="dxa"/>
          <w:trHeight w:val="260"/>
        </w:trPr>
        <w:tc>
          <w:tcPr>
            <w:tcW w:w="9855" w:type="dxa"/>
            <w:gridSpan w:val="15"/>
            <w:tcBorders>
              <w:top w:val="nil"/>
            </w:tcBorders>
          </w:tcPr>
          <w:p w14:paraId="02D5AC7D" w14:textId="35EB1C22" w:rsidR="00C45179" w:rsidRPr="003A73B7" w:rsidRDefault="009556F6" w:rsidP="00F8305C">
            <w:pPr>
              <w:spacing w:before="60" w:after="60"/>
              <w:jc w:val="both"/>
            </w:pPr>
            <w:hyperlink w:anchor="Kočí" w:history="1">
              <w:r w:rsidR="003A73B7" w:rsidRPr="003A73B7">
                <w:rPr>
                  <w:rStyle w:val="OdstavecseseznamemChar"/>
                  <w:rFonts w:ascii="Times New Roman" w:hAnsi="Times New Roman" w:cs="Times New Roman"/>
                  <w:sz w:val="20"/>
                  <w:szCs w:val="20"/>
                </w:rPr>
                <w:t>prof. Ing. Kamila Kočí, Ph.D.</w:t>
              </w:r>
            </w:hyperlink>
            <w:r w:rsidR="003A73B7" w:rsidRPr="003A73B7">
              <w:t xml:space="preserve"> (100% p)</w:t>
            </w:r>
          </w:p>
        </w:tc>
      </w:tr>
      <w:tr w:rsidR="00C45179" w14:paraId="514EC2C6" w14:textId="77777777" w:rsidTr="001041BE">
        <w:trPr>
          <w:gridBefore w:val="1"/>
          <w:gridAfter w:val="1"/>
          <w:wBefore w:w="393" w:type="dxa"/>
          <w:wAfter w:w="101" w:type="dxa"/>
        </w:trPr>
        <w:tc>
          <w:tcPr>
            <w:tcW w:w="3435" w:type="dxa"/>
            <w:gridSpan w:val="4"/>
            <w:shd w:val="clear" w:color="auto" w:fill="F7CAAC"/>
          </w:tcPr>
          <w:p w14:paraId="6F79C372" w14:textId="77777777" w:rsidR="00C45179" w:rsidRPr="005A0406" w:rsidRDefault="00C45179" w:rsidP="00F8305C">
            <w:pPr>
              <w:jc w:val="both"/>
              <w:rPr>
                <w:b/>
              </w:rPr>
            </w:pPr>
            <w:r w:rsidRPr="005A0406">
              <w:rPr>
                <w:b/>
              </w:rPr>
              <w:t>Hlavní témata a výsledky učení</w:t>
            </w:r>
          </w:p>
        </w:tc>
        <w:tc>
          <w:tcPr>
            <w:tcW w:w="6420" w:type="dxa"/>
            <w:gridSpan w:val="11"/>
            <w:tcBorders>
              <w:bottom w:val="nil"/>
            </w:tcBorders>
          </w:tcPr>
          <w:p w14:paraId="2D4BD59D" w14:textId="77777777" w:rsidR="00C45179" w:rsidRPr="005A0406" w:rsidRDefault="00C45179" w:rsidP="00F8305C">
            <w:pPr>
              <w:jc w:val="both"/>
            </w:pPr>
          </w:p>
        </w:tc>
      </w:tr>
      <w:tr w:rsidR="00C45179" w14:paraId="44C8D2D3" w14:textId="77777777" w:rsidTr="001041BE">
        <w:trPr>
          <w:gridBefore w:val="1"/>
          <w:gridAfter w:val="1"/>
          <w:wBefore w:w="393" w:type="dxa"/>
          <w:wAfter w:w="101" w:type="dxa"/>
          <w:trHeight w:val="303"/>
        </w:trPr>
        <w:tc>
          <w:tcPr>
            <w:tcW w:w="9855" w:type="dxa"/>
            <w:gridSpan w:val="15"/>
            <w:tcBorders>
              <w:top w:val="nil"/>
              <w:bottom w:val="single" w:sz="4" w:space="0" w:color="auto"/>
            </w:tcBorders>
          </w:tcPr>
          <w:p w14:paraId="5592FE7E" w14:textId="3D9A9A7E" w:rsidR="00C45179" w:rsidRPr="00351747" w:rsidRDefault="00C45179" w:rsidP="00F8305C">
            <w:pPr>
              <w:jc w:val="both"/>
              <w:rPr>
                <w:b/>
                <w:bCs/>
              </w:rPr>
            </w:pPr>
            <w:r w:rsidRPr="00D22542">
              <w:t xml:space="preserve">Cílem předmětu je </w:t>
            </w:r>
            <w:r w:rsidR="00F365B8" w:rsidRPr="00CC6DA7">
              <w:rPr>
                <w:kern w:val="1"/>
              </w:rPr>
              <w:t>sjednocení poznatků fyziky a chemie k vytvoření jednotného systému popisu vlastností látek a jejich interakcí. To je teoretickým podkladem kvantitativního popisu různých dějů v chemii a technologiích, založených na chemických a fázových přeměnách a při sledování energetických a kinetických bilancí</w:t>
            </w:r>
            <w:r w:rsidRPr="00D22542">
              <w:t>.</w:t>
            </w:r>
            <w:r>
              <w:rPr>
                <w:b/>
                <w:bCs/>
              </w:rPr>
              <w:t xml:space="preserve"> </w:t>
            </w:r>
            <w:r w:rsidRPr="00351747">
              <w:rPr>
                <w:b/>
                <w:bCs/>
              </w:rPr>
              <w:t>Obsah předmětu tvoří tyto tematické celky:</w:t>
            </w:r>
          </w:p>
          <w:p w14:paraId="60DC1A48" w14:textId="77777777" w:rsidR="008963BF" w:rsidRPr="009C23A7" w:rsidRDefault="008963BF" w:rsidP="008963B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C23A7">
              <w:rPr>
                <w:rFonts w:ascii="Times New Roman" w:hAnsi="Times New Roman" w:cs="Times New Roman"/>
                <w:sz w:val="20"/>
                <w:szCs w:val="20"/>
                <w:lang w:eastAsia="cs-CZ"/>
              </w:rPr>
              <w:t>Chemická kinetika – rychlost reakce, rychlostní rovnice, rychlostní konstanta, řád a molekularita reakce.</w:t>
            </w:r>
          </w:p>
          <w:p w14:paraId="76E923B4" w14:textId="77777777" w:rsidR="008963BF" w:rsidRDefault="008963BF" w:rsidP="008963B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C23A7">
              <w:rPr>
                <w:rFonts w:ascii="Times New Roman" w:hAnsi="Times New Roman" w:cs="Times New Roman"/>
                <w:sz w:val="20"/>
                <w:szCs w:val="20"/>
                <w:lang w:eastAsia="cs-CZ"/>
              </w:rPr>
              <w:t>Formální kinetika reakcí I. a II. řádu, zlomkový čas reakce</w:t>
            </w:r>
            <w:r>
              <w:rPr>
                <w:rFonts w:ascii="Times New Roman" w:hAnsi="Times New Roman" w:cs="Times New Roman"/>
                <w:sz w:val="20"/>
                <w:szCs w:val="20"/>
                <w:lang w:eastAsia="cs-CZ"/>
              </w:rPr>
              <w:t>.</w:t>
            </w:r>
            <w:r w:rsidRPr="009C23A7">
              <w:rPr>
                <w:rFonts w:ascii="Times New Roman" w:hAnsi="Times New Roman" w:cs="Times New Roman"/>
                <w:sz w:val="20"/>
                <w:szCs w:val="20"/>
                <w:lang w:eastAsia="cs-CZ"/>
              </w:rPr>
              <w:t xml:space="preserve"> </w:t>
            </w:r>
          </w:p>
          <w:p w14:paraId="690BB1A4" w14:textId="77777777" w:rsidR="008963BF" w:rsidRPr="009C23A7" w:rsidRDefault="008963BF" w:rsidP="008963BF">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S</w:t>
            </w:r>
            <w:r w:rsidRPr="009C23A7">
              <w:rPr>
                <w:rFonts w:ascii="Times New Roman" w:hAnsi="Times New Roman" w:cs="Times New Roman"/>
                <w:sz w:val="20"/>
                <w:szCs w:val="20"/>
                <w:lang w:eastAsia="cs-CZ"/>
              </w:rPr>
              <w:t>tanovení řádu reakce a rychlostní konstanty.</w:t>
            </w:r>
          </w:p>
          <w:p w14:paraId="00AAC729" w14:textId="77777777" w:rsidR="008963BF" w:rsidRPr="009C23A7" w:rsidRDefault="008963BF" w:rsidP="008963B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C23A7">
              <w:rPr>
                <w:rFonts w:ascii="Times New Roman" w:hAnsi="Times New Roman" w:cs="Times New Roman"/>
                <w:sz w:val="20"/>
                <w:szCs w:val="20"/>
                <w:lang w:eastAsia="cs-CZ"/>
              </w:rPr>
              <w:t>Teplotní závislost reakční rychlosti, Arrheniova rovnice, srážková teorie, teorie aktivovaného komplexu.</w:t>
            </w:r>
          </w:p>
          <w:p w14:paraId="32A7168F" w14:textId="77777777" w:rsidR="008963BF" w:rsidRPr="009C23A7" w:rsidRDefault="008963BF" w:rsidP="008963B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C23A7">
              <w:rPr>
                <w:rFonts w:ascii="Times New Roman" w:hAnsi="Times New Roman" w:cs="Times New Roman"/>
                <w:sz w:val="20"/>
                <w:szCs w:val="20"/>
                <w:lang w:eastAsia="cs-CZ"/>
              </w:rPr>
              <w:t>Systémy simultánních reakcí, reakce zvratné, následné a bočné, aproximace stacionárního stavu.</w:t>
            </w:r>
          </w:p>
          <w:p w14:paraId="4F193B4D" w14:textId="77777777" w:rsidR="008963BF" w:rsidRPr="009C23A7" w:rsidRDefault="008963BF" w:rsidP="008963B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C23A7">
              <w:rPr>
                <w:rFonts w:ascii="Times New Roman" w:hAnsi="Times New Roman" w:cs="Times New Roman"/>
                <w:sz w:val="20"/>
                <w:szCs w:val="20"/>
                <w:lang w:eastAsia="cs-CZ"/>
              </w:rPr>
              <w:t>Homogenní a heterogenní katalýza – princip a vybrané kinetické modely.</w:t>
            </w:r>
          </w:p>
          <w:p w14:paraId="1604C5AA" w14:textId="77777777" w:rsidR="008963BF" w:rsidRPr="009C23A7" w:rsidRDefault="008963BF" w:rsidP="008963B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C23A7">
              <w:rPr>
                <w:rFonts w:ascii="Times New Roman" w:hAnsi="Times New Roman" w:cs="Times New Roman"/>
                <w:sz w:val="20"/>
                <w:szCs w:val="20"/>
                <w:lang w:eastAsia="cs-CZ"/>
              </w:rPr>
              <w:t>Adsorpce na pevné fázi, Langmuirova a Freundlichova izoterma.</w:t>
            </w:r>
          </w:p>
          <w:p w14:paraId="501FCDE5" w14:textId="77777777" w:rsidR="008963BF" w:rsidRPr="009C23A7" w:rsidRDefault="008963BF" w:rsidP="008963B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C23A7">
              <w:rPr>
                <w:rFonts w:ascii="Times New Roman" w:hAnsi="Times New Roman" w:cs="Times New Roman"/>
                <w:sz w:val="20"/>
                <w:szCs w:val="20"/>
                <w:lang w:eastAsia="cs-CZ"/>
              </w:rPr>
              <w:t>Elektrochemie – vedení proudu v elektrolytech, měrná vodivost a vlastnosti iontů, molární vodivost, pohyblivost iontu</w:t>
            </w:r>
            <w:r>
              <w:rPr>
                <w:rFonts w:ascii="Times New Roman" w:hAnsi="Times New Roman" w:cs="Times New Roman"/>
                <w:sz w:val="20"/>
                <w:szCs w:val="20"/>
                <w:lang w:eastAsia="cs-CZ"/>
              </w:rPr>
              <w:t>.</w:t>
            </w:r>
          </w:p>
          <w:p w14:paraId="6F2A9A70" w14:textId="77777777" w:rsidR="008963BF" w:rsidRPr="009C23A7" w:rsidRDefault="008963BF" w:rsidP="008963B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C23A7">
              <w:rPr>
                <w:rFonts w:ascii="Times New Roman" w:hAnsi="Times New Roman" w:cs="Times New Roman"/>
                <w:sz w:val="20"/>
                <w:szCs w:val="20"/>
                <w:lang w:eastAsia="cs-CZ"/>
              </w:rPr>
              <w:t>Molární vodivost a stupeň disociace, vodivostní měření</w:t>
            </w:r>
            <w:r w:rsidRPr="00CC6BF3">
              <w:rPr>
                <w:rFonts w:ascii="Times New Roman" w:hAnsi="Times New Roman" w:cs="Times New Roman"/>
                <w:sz w:val="20"/>
                <w:szCs w:val="20"/>
                <w:lang w:eastAsia="cs-CZ"/>
              </w:rPr>
              <w:t>, aplikace vodivostních měření</w:t>
            </w:r>
            <w:r>
              <w:rPr>
                <w:rFonts w:ascii="Times New Roman" w:hAnsi="Times New Roman" w:cs="Times New Roman"/>
                <w:sz w:val="20"/>
                <w:szCs w:val="20"/>
                <w:lang w:eastAsia="cs-CZ"/>
              </w:rPr>
              <w:t>,</w:t>
            </w:r>
            <w:r w:rsidRPr="00CC6BF3">
              <w:rPr>
                <w:rFonts w:ascii="Times New Roman" w:hAnsi="Times New Roman" w:cs="Times New Roman"/>
                <w:sz w:val="20"/>
                <w:szCs w:val="20"/>
                <w:lang w:eastAsia="cs-CZ"/>
              </w:rPr>
              <w:t xml:space="preserve"> převodová čísla.</w:t>
            </w:r>
          </w:p>
          <w:p w14:paraId="5073A922" w14:textId="77777777" w:rsidR="008963BF" w:rsidRPr="009C23A7" w:rsidRDefault="008963BF" w:rsidP="008963B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C23A7">
              <w:rPr>
                <w:rFonts w:ascii="Times New Roman" w:hAnsi="Times New Roman" w:cs="Times New Roman"/>
                <w:sz w:val="20"/>
                <w:szCs w:val="20"/>
                <w:lang w:eastAsia="cs-CZ"/>
              </w:rPr>
              <w:t>Teorie kyselin a zásad, disociační konstanta, součin rozpustnosti a jeho využití</w:t>
            </w:r>
            <w:r>
              <w:rPr>
                <w:rFonts w:ascii="Times New Roman" w:hAnsi="Times New Roman" w:cs="Times New Roman"/>
                <w:sz w:val="20"/>
                <w:szCs w:val="20"/>
                <w:lang w:eastAsia="cs-CZ"/>
              </w:rPr>
              <w:t>.</w:t>
            </w:r>
          </w:p>
          <w:p w14:paraId="002C4D4E" w14:textId="77777777" w:rsidR="008963BF" w:rsidRPr="009C23A7" w:rsidRDefault="008963BF" w:rsidP="008963B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C23A7">
              <w:rPr>
                <w:rFonts w:ascii="Times New Roman" w:hAnsi="Times New Roman" w:cs="Times New Roman"/>
                <w:sz w:val="20"/>
                <w:szCs w:val="20"/>
                <w:lang w:eastAsia="cs-CZ"/>
              </w:rPr>
              <w:t>Výpočty pH a složení roztoku kyselin, zásad a tlumivých roztoků, amfolyty, izoelektrický bod.</w:t>
            </w:r>
          </w:p>
          <w:p w14:paraId="3E9E558B" w14:textId="77777777" w:rsidR="008963BF" w:rsidRPr="009C23A7" w:rsidRDefault="008963BF" w:rsidP="008963B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C23A7">
              <w:rPr>
                <w:rFonts w:ascii="Times New Roman" w:hAnsi="Times New Roman" w:cs="Times New Roman"/>
                <w:sz w:val="20"/>
                <w:szCs w:val="20"/>
                <w:lang w:eastAsia="cs-CZ"/>
              </w:rPr>
              <w:t>Oxidačně redukční děje, elektrolýza, Faradayovy zákony, polarizace elektrod, polarografie.</w:t>
            </w:r>
          </w:p>
          <w:p w14:paraId="5B4495C7" w14:textId="77777777" w:rsidR="008963BF" w:rsidRPr="009C23A7" w:rsidRDefault="008963BF" w:rsidP="008963B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C23A7">
              <w:rPr>
                <w:rFonts w:ascii="Times New Roman" w:hAnsi="Times New Roman" w:cs="Times New Roman"/>
                <w:sz w:val="20"/>
                <w:szCs w:val="20"/>
                <w:lang w:eastAsia="cs-CZ"/>
              </w:rPr>
              <w:t>Termodynamika elektrolytů, střední aktivitní koeficient, Nernstova rovnice, elektrodové potenciály, redoxní reakce.</w:t>
            </w:r>
          </w:p>
          <w:p w14:paraId="7132EB2D" w14:textId="77777777" w:rsidR="008963BF" w:rsidRDefault="008963BF" w:rsidP="008963B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C23A7">
              <w:rPr>
                <w:rFonts w:ascii="Times New Roman" w:hAnsi="Times New Roman" w:cs="Times New Roman"/>
                <w:sz w:val="20"/>
                <w:szCs w:val="20"/>
                <w:lang w:eastAsia="cs-CZ"/>
              </w:rPr>
              <w:t>Typy elektrod, roztřídění elektrochemických článků, aplikace měření rovnovážných napětí</w:t>
            </w:r>
            <w:r>
              <w:rPr>
                <w:rFonts w:ascii="Times New Roman" w:hAnsi="Times New Roman" w:cs="Times New Roman"/>
                <w:sz w:val="20"/>
                <w:szCs w:val="20"/>
                <w:lang w:eastAsia="cs-CZ"/>
              </w:rPr>
              <w:t>.</w:t>
            </w:r>
          </w:p>
          <w:p w14:paraId="35D4C317" w14:textId="77777777" w:rsidR="009C23A7" w:rsidRDefault="009C23A7" w:rsidP="00F8305C">
            <w:pPr>
              <w:jc w:val="both"/>
              <w:rPr>
                <w:b/>
                <w:bCs/>
              </w:rPr>
            </w:pPr>
          </w:p>
          <w:p w14:paraId="66674C4A" w14:textId="77777777" w:rsidR="00C45179" w:rsidRPr="000C69A4" w:rsidRDefault="00C45179"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23E6A620" w14:textId="77777777" w:rsidR="00C45179" w:rsidRPr="000C69A4" w:rsidRDefault="00C45179" w:rsidP="00F8305C">
            <w:pPr>
              <w:tabs>
                <w:tab w:val="left" w:pos="328"/>
              </w:tabs>
              <w:rPr>
                <w:b/>
                <w:color w:val="000000" w:themeColor="text1"/>
              </w:rPr>
            </w:pPr>
            <w:r w:rsidRPr="000C69A4">
              <w:rPr>
                <w:b/>
              </w:rPr>
              <w:t>Odborné z</w:t>
            </w:r>
            <w:r w:rsidRPr="000C69A4">
              <w:rPr>
                <w:b/>
                <w:color w:val="000000" w:themeColor="text1"/>
              </w:rPr>
              <w:t xml:space="preserve">nalosti: </w:t>
            </w:r>
          </w:p>
          <w:p w14:paraId="392F2C1A" w14:textId="77777777" w:rsidR="003A44C8" w:rsidRPr="003A44C8" w:rsidRDefault="003A44C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12AB7">
              <w:rPr>
                <w:rFonts w:ascii="Times New Roman" w:hAnsi="Times New Roman" w:cs="Times New Roman"/>
                <w:sz w:val="20"/>
                <w:szCs w:val="20"/>
                <w:lang w:eastAsia="cs-CZ"/>
              </w:rPr>
              <w:t>analyzovat kinetiku chemických reakcí</w:t>
            </w:r>
          </w:p>
          <w:p w14:paraId="3187BD5D" w14:textId="77777777" w:rsidR="009C23A7" w:rsidRPr="003A44C8" w:rsidRDefault="009C23A7" w:rsidP="009C23A7">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12AB7">
              <w:rPr>
                <w:rFonts w:ascii="Times New Roman" w:hAnsi="Times New Roman" w:cs="Times New Roman"/>
                <w:sz w:val="20"/>
                <w:szCs w:val="20"/>
                <w:lang w:eastAsia="cs-CZ"/>
              </w:rPr>
              <w:t xml:space="preserve">diskutovat </w:t>
            </w:r>
            <w:r>
              <w:rPr>
                <w:rFonts w:ascii="Times New Roman" w:hAnsi="Times New Roman" w:cs="Times New Roman"/>
                <w:sz w:val="20"/>
                <w:szCs w:val="20"/>
                <w:lang w:eastAsia="cs-CZ"/>
              </w:rPr>
              <w:t>teorii kyselin a zásad</w:t>
            </w:r>
          </w:p>
          <w:p w14:paraId="3F7862BD" w14:textId="77777777" w:rsidR="009C23A7" w:rsidRDefault="009C23A7" w:rsidP="009C23A7">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12AB7">
              <w:rPr>
                <w:rFonts w:ascii="Times New Roman" w:hAnsi="Times New Roman" w:cs="Times New Roman"/>
                <w:sz w:val="20"/>
                <w:szCs w:val="20"/>
                <w:lang w:eastAsia="cs-CZ"/>
              </w:rPr>
              <w:t>vysvětlit katalýzu chemických reakcí</w:t>
            </w:r>
          </w:p>
          <w:p w14:paraId="0870D138" w14:textId="0F800BD7" w:rsidR="009C23A7" w:rsidRDefault="009C23A7" w:rsidP="009C23A7">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12AB7">
              <w:rPr>
                <w:rFonts w:ascii="Times New Roman" w:hAnsi="Times New Roman" w:cs="Times New Roman"/>
                <w:sz w:val="20"/>
                <w:szCs w:val="20"/>
                <w:lang w:eastAsia="cs-CZ"/>
              </w:rPr>
              <w:t>vysvětlit termodynami</w:t>
            </w:r>
            <w:r w:rsidR="009B428C">
              <w:rPr>
                <w:rFonts w:ascii="Times New Roman" w:hAnsi="Times New Roman" w:cs="Times New Roman"/>
                <w:sz w:val="20"/>
                <w:szCs w:val="20"/>
                <w:lang w:eastAsia="cs-CZ"/>
              </w:rPr>
              <w:t>k</w:t>
            </w:r>
            <w:r>
              <w:rPr>
                <w:rFonts w:ascii="Times New Roman" w:hAnsi="Times New Roman" w:cs="Times New Roman"/>
                <w:sz w:val="20"/>
                <w:szCs w:val="20"/>
                <w:lang w:eastAsia="cs-CZ"/>
              </w:rPr>
              <w:t>u roztoků</w:t>
            </w:r>
          </w:p>
          <w:p w14:paraId="3E52EF9A" w14:textId="33D5C35D" w:rsidR="008963BF" w:rsidRPr="008963BF" w:rsidRDefault="008963BF" w:rsidP="008963BF">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diskutovat problematiku elektrochemických článků</w:t>
            </w:r>
          </w:p>
          <w:p w14:paraId="627FDB09" w14:textId="77777777" w:rsidR="00C45179" w:rsidRPr="000C69A4" w:rsidRDefault="00C45179" w:rsidP="00F8305C">
            <w:pPr>
              <w:tabs>
                <w:tab w:val="left" w:pos="328"/>
              </w:tabs>
              <w:rPr>
                <w:b/>
                <w:color w:val="000000" w:themeColor="text1"/>
              </w:rPr>
            </w:pPr>
          </w:p>
          <w:p w14:paraId="5E02D810" w14:textId="77777777" w:rsidR="00C45179" w:rsidRPr="000C69A4" w:rsidRDefault="00C45179" w:rsidP="00F8305C">
            <w:pPr>
              <w:tabs>
                <w:tab w:val="left" w:pos="328"/>
              </w:tabs>
              <w:rPr>
                <w:b/>
                <w:color w:val="000000" w:themeColor="text1"/>
              </w:rPr>
            </w:pPr>
            <w:r w:rsidRPr="000C69A4">
              <w:rPr>
                <w:b/>
                <w:color w:val="000000" w:themeColor="text1"/>
              </w:rPr>
              <w:t>Odborné dovednosti:</w:t>
            </w:r>
          </w:p>
          <w:p w14:paraId="4A686603" w14:textId="77777777" w:rsidR="003A44C8" w:rsidRPr="003A44C8" w:rsidRDefault="003A44C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12AB7">
              <w:rPr>
                <w:rFonts w:ascii="Times New Roman" w:hAnsi="Times New Roman" w:cs="Times New Roman"/>
                <w:sz w:val="20"/>
                <w:szCs w:val="20"/>
                <w:lang w:eastAsia="cs-CZ"/>
              </w:rPr>
              <w:t>kvantifikovat a popsat zkoumané jevy fyzikálními vztahy</w:t>
            </w:r>
          </w:p>
          <w:p w14:paraId="221E5337" w14:textId="77777777" w:rsidR="003A44C8" w:rsidRPr="003A44C8" w:rsidRDefault="003A44C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12AB7">
              <w:rPr>
                <w:rFonts w:ascii="Times New Roman" w:hAnsi="Times New Roman" w:cs="Times New Roman"/>
                <w:sz w:val="20"/>
                <w:szCs w:val="20"/>
                <w:lang w:eastAsia="cs-CZ"/>
              </w:rPr>
              <w:t>aplikovat Langmuirovu a Freundlichovu izotermu</w:t>
            </w:r>
          </w:p>
          <w:p w14:paraId="006B1B75" w14:textId="77777777" w:rsidR="003A44C8" w:rsidRPr="003A44C8" w:rsidRDefault="003A44C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12AB7">
              <w:rPr>
                <w:rFonts w:ascii="Times New Roman" w:hAnsi="Times New Roman" w:cs="Times New Roman"/>
                <w:sz w:val="20"/>
                <w:szCs w:val="20"/>
                <w:lang w:eastAsia="cs-CZ"/>
              </w:rPr>
              <w:t>aplikovat Nernstovu rovnici</w:t>
            </w:r>
          </w:p>
          <w:p w14:paraId="28090D01" w14:textId="6E382F28" w:rsidR="003A44C8" w:rsidRDefault="003A44C8"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12AB7">
              <w:rPr>
                <w:rFonts w:ascii="Times New Roman" w:hAnsi="Times New Roman" w:cs="Times New Roman"/>
                <w:sz w:val="20"/>
                <w:szCs w:val="20"/>
                <w:lang w:eastAsia="cs-CZ"/>
              </w:rPr>
              <w:t>vypočítat teplotní závislost reakční rychlosti</w:t>
            </w:r>
          </w:p>
          <w:p w14:paraId="57513987" w14:textId="77777777" w:rsidR="008963BF" w:rsidRPr="003A44C8" w:rsidRDefault="008963BF" w:rsidP="008963BF">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vypočítat pH roztoků</w:t>
            </w:r>
          </w:p>
          <w:p w14:paraId="2E27B7F4" w14:textId="7E44AD5D" w:rsidR="00C45179" w:rsidRPr="005A0406" w:rsidRDefault="003A44C8" w:rsidP="009B0068">
            <w:pPr>
              <w:pStyle w:val="Odstavecseseznamem"/>
              <w:numPr>
                <w:ilvl w:val="0"/>
                <w:numId w:val="6"/>
              </w:numPr>
              <w:spacing w:after="0" w:line="240" w:lineRule="auto"/>
              <w:ind w:left="170" w:hanging="170"/>
            </w:pPr>
            <w:r w:rsidRPr="00312AB7">
              <w:rPr>
                <w:rFonts w:ascii="Times New Roman" w:hAnsi="Times New Roman" w:cs="Times New Roman"/>
                <w:sz w:val="20"/>
                <w:szCs w:val="20"/>
                <w:lang w:eastAsia="cs-CZ"/>
              </w:rPr>
              <w:t>stanovit molekulovou hmotnost</w:t>
            </w:r>
          </w:p>
        </w:tc>
      </w:tr>
      <w:tr w:rsidR="00C45179" w14:paraId="5488CC83"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674CB18E" w14:textId="77777777" w:rsidR="00C45179" w:rsidRPr="005A0406" w:rsidRDefault="00C45179" w:rsidP="00F8305C">
            <w:pPr>
              <w:jc w:val="both"/>
            </w:pPr>
            <w:r w:rsidRPr="005A0406">
              <w:rPr>
                <w:b/>
              </w:rPr>
              <w:lastRenderedPageBreak/>
              <w:t>Metody výuky</w:t>
            </w:r>
          </w:p>
        </w:tc>
        <w:tc>
          <w:tcPr>
            <w:tcW w:w="6703" w:type="dxa"/>
            <w:gridSpan w:val="12"/>
            <w:tcBorders>
              <w:top w:val="single" w:sz="4" w:space="0" w:color="auto"/>
              <w:left w:val="single" w:sz="4" w:space="0" w:color="auto"/>
              <w:bottom w:val="nil"/>
              <w:right w:val="single" w:sz="4" w:space="0" w:color="auto"/>
            </w:tcBorders>
          </w:tcPr>
          <w:p w14:paraId="04448AAD" w14:textId="77777777" w:rsidR="00C45179" w:rsidRDefault="00C45179" w:rsidP="00F8305C">
            <w:pPr>
              <w:jc w:val="both"/>
            </w:pPr>
          </w:p>
        </w:tc>
      </w:tr>
      <w:tr w:rsidR="00C45179" w14:paraId="43CF3DAF" w14:textId="77777777" w:rsidTr="001041BE">
        <w:trPr>
          <w:gridBefore w:val="1"/>
          <w:gridAfter w:val="1"/>
          <w:wBefore w:w="393" w:type="dxa"/>
          <w:wAfter w:w="101" w:type="dxa"/>
          <w:trHeight w:val="430"/>
        </w:trPr>
        <w:tc>
          <w:tcPr>
            <w:tcW w:w="9855" w:type="dxa"/>
            <w:gridSpan w:val="15"/>
            <w:tcBorders>
              <w:top w:val="nil"/>
              <w:bottom w:val="single" w:sz="4" w:space="0" w:color="auto"/>
            </w:tcBorders>
          </w:tcPr>
          <w:p w14:paraId="1F1AAA3D" w14:textId="77777777" w:rsidR="00C45179" w:rsidRPr="000C69A4" w:rsidRDefault="00C45179" w:rsidP="00F8305C">
            <w:pPr>
              <w:jc w:val="both"/>
              <w:rPr>
                <w:b/>
                <w:bCs/>
                <w:u w:val="single"/>
              </w:rPr>
            </w:pPr>
            <w:r w:rsidRPr="000C69A4">
              <w:rPr>
                <w:b/>
                <w:bCs/>
                <w:u w:val="single"/>
              </w:rPr>
              <w:t>Metody a přístupy používané ve výuce</w:t>
            </w:r>
          </w:p>
          <w:p w14:paraId="5D01A82C" w14:textId="77777777" w:rsidR="00C45179" w:rsidRPr="003A44C8" w:rsidRDefault="00C45179" w:rsidP="00F8305C">
            <w:pPr>
              <w:pStyle w:val="Nadpis5"/>
              <w:spacing w:before="0"/>
              <w:rPr>
                <w:rFonts w:ascii="Times New Roman" w:eastAsia="Times New Roman" w:hAnsi="Times New Roman" w:cs="Times New Roman"/>
                <w:b/>
                <w:bCs/>
                <w:color w:val="auto"/>
              </w:rPr>
            </w:pPr>
            <w:r w:rsidRPr="003A44C8">
              <w:rPr>
                <w:rFonts w:ascii="Times New Roman" w:eastAsia="Times New Roman" w:hAnsi="Times New Roman" w:cs="Times New Roman"/>
                <w:b/>
                <w:bCs/>
                <w:color w:val="auto"/>
              </w:rPr>
              <w:t>Pro dosažení odborných znalostí jsou užívány vyučovací metody:</w:t>
            </w:r>
          </w:p>
          <w:p w14:paraId="239D7ACD" w14:textId="0DA5C695" w:rsidR="00C45179" w:rsidRPr="003A44C8" w:rsidRDefault="00C45179" w:rsidP="00F8305C">
            <w:pPr>
              <w:jc w:val="both"/>
              <w:rPr>
                <w:color w:val="000000"/>
                <w:shd w:val="clear" w:color="auto" w:fill="FFFFFF"/>
              </w:rPr>
            </w:pPr>
            <w:r w:rsidRPr="003A44C8">
              <w:t xml:space="preserve">Přednášení, </w:t>
            </w:r>
            <w:r w:rsidRPr="003A44C8">
              <w:rPr>
                <w:color w:val="000000"/>
                <w:shd w:val="clear" w:color="auto" w:fill="FFFFFF"/>
              </w:rPr>
              <w:t>Dialogická (diskuze, rozhovor, brainstorming</w:t>
            </w:r>
            <w:r w:rsidR="003A44C8" w:rsidRPr="003A44C8">
              <w:rPr>
                <w:color w:val="000000"/>
                <w:shd w:val="clear" w:color="auto" w:fill="FFFFFF"/>
              </w:rPr>
              <w:t>)</w:t>
            </w:r>
          </w:p>
          <w:p w14:paraId="6B7CC3A4" w14:textId="77777777" w:rsidR="00C45179" w:rsidRPr="003A44C8" w:rsidRDefault="00C45179" w:rsidP="00F8305C">
            <w:pPr>
              <w:jc w:val="both"/>
              <w:rPr>
                <w:color w:val="000000"/>
                <w:shd w:val="clear" w:color="auto" w:fill="FFFFFF"/>
              </w:rPr>
            </w:pPr>
          </w:p>
          <w:p w14:paraId="2C6A5B1F" w14:textId="77777777" w:rsidR="00C45179" w:rsidRPr="003A44C8" w:rsidRDefault="00C45179" w:rsidP="00F8305C">
            <w:pPr>
              <w:jc w:val="both"/>
              <w:rPr>
                <w:b/>
                <w:bCs/>
              </w:rPr>
            </w:pPr>
            <w:r w:rsidRPr="003A44C8">
              <w:rPr>
                <w:b/>
                <w:bCs/>
              </w:rPr>
              <w:t>Pro dosažení odborných dovedností jsou užívány vyučovací metody:</w:t>
            </w:r>
          </w:p>
          <w:p w14:paraId="07368783" w14:textId="2BC00411" w:rsidR="00C45179" w:rsidRPr="006D0F29" w:rsidRDefault="00C45179" w:rsidP="00F8305C">
            <w:pPr>
              <w:rPr>
                <w:color w:val="000000"/>
                <w:shd w:val="clear" w:color="auto" w:fill="FFFFFF"/>
              </w:rPr>
            </w:pPr>
            <w:r w:rsidRPr="003A44C8">
              <w:rPr>
                <w:color w:val="000000"/>
                <w:shd w:val="clear" w:color="auto" w:fill="FFFFFF"/>
              </w:rPr>
              <w:t>Laborování, Praktické procvičování</w:t>
            </w:r>
          </w:p>
          <w:p w14:paraId="51F9587F" w14:textId="77777777" w:rsidR="00C45179" w:rsidRPr="000C69A4" w:rsidRDefault="00C45179" w:rsidP="00F8305C"/>
          <w:p w14:paraId="65C4EAE8" w14:textId="77777777" w:rsidR="00C45179" w:rsidRPr="005110DD" w:rsidRDefault="00C45179" w:rsidP="00F8305C">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t>Očekávané výsledky učení dosažené studiem předmětu jsou ověřovány hodnoticími metodami:</w:t>
            </w:r>
          </w:p>
          <w:p w14:paraId="4E74C044" w14:textId="388DFFEE" w:rsidR="00C45179" w:rsidRDefault="00C45179" w:rsidP="00F8305C">
            <w:pPr>
              <w:jc w:val="both"/>
              <w:rPr>
                <w:color w:val="000000"/>
              </w:rPr>
            </w:pPr>
            <w:r w:rsidRPr="003A44C8">
              <w:rPr>
                <w:color w:val="000000"/>
              </w:rPr>
              <w:t xml:space="preserve">Systematické pozorování studenta, </w:t>
            </w:r>
            <w:r w:rsidR="003A44C8" w:rsidRPr="003A44C8">
              <w:rPr>
                <w:color w:val="000000"/>
              </w:rPr>
              <w:t xml:space="preserve">Písemná </w:t>
            </w:r>
            <w:r w:rsidRPr="003A44C8">
              <w:rPr>
                <w:color w:val="000000"/>
              </w:rPr>
              <w:t>zkouška</w:t>
            </w:r>
            <w:r w:rsidR="003A44C8" w:rsidRPr="003A44C8">
              <w:rPr>
                <w:color w:val="000000"/>
              </w:rPr>
              <w:t xml:space="preserve">, Ústní zkouška, </w:t>
            </w:r>
            <w:r w:rsidRPr="003A44C8">
              <w:rPr>
                <w:color w:val="000000"/>
              </w:rPr>
              <w:t>Známkou</w:t>
            </w:r>
          </w:p>
          <w:p w14:paraId="7000BF73" w14:textId="77777777" w:rsidR="00C45179" w:rsidRPr="008440C7" w:rsidRDefault="00C45179" w:rsidP="00F8305C">
            <w:pPr>
              <w:jc w:val="both"/>
              <w:rPr>
                <w:strike/>
                <w:color w:val="000000"/>
              </w:rPr>
            </w:pPr>
          </w:p>
          <w:p w14:paraId="67BD9B4E" w14:textId="3B70B6B1" w:rsidR="00C45179" w:rsidRPr="000C69A4" w:rsidRDefault="00910D1F" w:rsidP="00F8305C">
            <w:pPr>
              <w:jc w:val="both"/>
              <w:rPr>
                <w:b/>
                <w:bCs/>
                <w:u w:val="single"/>
              </w:rPr>
            </w:pPr>
            <w:r w:rsidRPr="000C69A4">
              <w:rPr>
                <w:b/>
                <w:bCs/>
                <w:u w:val="single"/>
              </w:rPr>
              <w:t>P</w:t>
            </w:r>
            <w:r w:rsidR="00C45179" w:rsidRPr="000C69A4">
              <w:rPr>
                <w:b/>
                <w:bCs/>
                <w:u w:val="single"/>
              </w:rPr>
              <w:t>oužívané didaktické prostředky</w:t>
            </w:r>
          </w:p>
          <w:p w14:paraId="6FFBFB57" w14:textId="77777777" w:rsidR="00C45179" w:rsidRPr="0071371D" w:rsidRDefault="00C45179" w:rsidP="00F8305C">
            <w:pPr>
              <w:jc w:val="both"/>
            </w:pPr>
            <w:r w:rsidRPr="000C69A4">
              <w:t xml:space="preserve">Při výuce jsou využívány technické výukové prostředky – vizuální/audiovizuální prostředky výpočetní a prezentační </w:t>
            </w:r>
            <w:r w:rsidRPr="00CA2F1A">
              <w:t>techniky, materiální vybavení poslucháren, seminárních a odborných učeben a laboratoří a moderní učební pomůcky, zejm. dataprojekce, on-line nástroje, zdroje odborné literatury, databáze, výukové počítačové programy, prezentace, videozáznamy, modely aj.</w:t>
            </w:r>
          </w:p>
          <w:p w14:paraId="30E62A0C" w14:textId="77777777" w:rsidR="00C45179" w:rsidRPr="0071371D" w:rsidRDefault="00C45179" w:rsidP="00F8305C">
            <w:pPr>
              <w:jc w:val="both"/>
            </w:pPr>
          </w:p>
          <w:p w14:paraId="08E7E880" w14:textId="2285BC73" w:rsidR="00C45179"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C45179" w14:paraId="3678C2D0"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007E2B7C" w14:textId="77777777" w:rsidR="00C45179" w:rsidRDefault="00C45179" w:rsidP="00F8305C">
            <w:pPr>
              <w:jc w:val="both"/>
            </w:pPr>
            <w:r>
              <w:rPr>
                <w:b/>
              </w:rPr>
              <w:t>Studijní literatura a studijní pomůcky</w:t>
            </w:r>
          </w:p>
        </w:tc>
        <w:tc>
          <w:tcPr>
            <w:tcW w:w="6202" w:type="dxa"/>
            <w:gridSpan w:val="10"/>
            <w:tcBorders>
              <w:top w:val="single" w:sz="4" w:space="0" w:color="auto"/>
              <w:bottom w:val="nil"/>
            </w:tcBorders>
          </w:tcPr>
          <w:p w14:paraId="0356DD69" w14:textId="77777777" w:rsidR="00C45179" w:rsidRDefault="00C45179" w:rsidP="00F8305C">
            <w:pPr>
              <w:jc w:val="both"/>
            </w:pPr>
          </w:p>
        </w:tc>
      </w:tr>
      <w:tr w:rsidR="00C45179" w14:paraId="1C1C520B" w14:textId="77777777" w:rsidTr="001041BE">
        <w:trPr>
          <w:gridBefore w:val="1"/>
          <w:gridAfter w:val="1"/>
          <w:wBefore w:w="393" w:type="dxa"/>
          <w:wAfter w:w="101" w:type="dxa"/>
          <w:trHeight w:val="1497"/>
        </w:trPr>
        <w:tc>
          <w:tcPr>
            <w:tcW w:w="9855" w:type="dxa"/>
            <w:gridSpan w:val="15"/>
            <w:tcBorders>
              <w:top w:val="nil"/>
            </w:tcBorders>
          </w:tcPr>
          <w:p w14:paraId="3521377B" w14:textId="0E95E919" w:rsidR="00F365B8" w:rsidRDefault="00F365B8" w:rsidP="00F365B8">
            <w:pPr>
              <w:jc w:val="both"/>
            </w:pPr>
            <w:r w:rsidRPr="00F365B8">
              <w:rPr>
                <w:u w:val="single"/>
              </w:rPr>
              <w:t>Povinná literatura</w:t>
            </w:r>
            <w:r w:rsidRPr="00F365B8">
              <w:t>:</w:t>
            </w:r>
          </w:p>
          <w:p w14:paraId="03E0674B" w14:textId="77777777" w:rsidR="009C23A7" w:rsidRPr="00F365B8" w:rsidRDefault="009C23A7" w:rsidP="009C23A7">
            <w:pPr>
              <w:shd w:val="clear" w:color="auto" w:fill="FFFFFF"/>
              <w:jc w:val="both"/>
              <w:rPr>
                <w:color w:val="000000"/>
              </w:rPr>
            </w:pPr>
            <w:r w:rsidRPr="00F365B8">
              <w:rPr>
                <w:color w:val="000000"/>
              </w:rPr>
              <w:t xml:space="preserve">NOVÁK, J. a kol. Fyzikální chemie – bakalářský a magisterský kurz. </w:t>
            </w:r>
            <w:r>
              <w:rPr>
                <w:color w:val="000000"/>
              </w:rPr>
              <w:t xml:space="preserve">Praha: </w:t>
            </w:r>
            <w:r w:rsidRPr="00F365B8">
              <w:rPr>
                <w:color w:val="000000"/>
              </w:rPr>
              <w:t>VŠCHT, 2008. ISBN 978-80-7080-675-3.</w:t>
            </w:r>
          </w:p>
          <w:p w14:paraId="52E755E0" w14:textId="76D3FAED" w:rsidR="009C23A7" w:rsidRPr="00F365B8" w:rsidRDefault="009C23A7" w:rsidP="009C23A7">
            <w:pPr>
              <w:shd w:val="clear" w:color="auto" w:fill="FFFFFF"/>
              <w:jc w:val="both"/>
              <w:rPr>
                <w:color w:val="000000"/>
              </w:rPr>
            </w:pPr>
            <w:r w:rsidRPr="00F365B8">
              <w:rPr>
                <w:caps/>
                <w:color w:val="000000"/>
              </w:rPr>
              <w:t>Novák, J</w:t>
            </w:r>
            <w:r w:rsidRPr="00F365B8">
              <w:rPr>
                <w:color w:val="000000"/>
              </w:rPr>
              <w:t xml:space="preserve">. a kol. Příklady a úlohy z fyzikální chemie. </w:t>
            </w:r>
            <w:r>
              <w:rPr>
                <w:color w:val="000000"/>
              </w:rPr>
              <w:t xml:space="preserve">Praha: </w:t>
            </w:r>
            <w:r w:rsidRPr="00F365B8">
              <w:rPr>
                <w:color w:val="000000"/>
              </w:rPr>
              <w:t>VŠCHT</w:t>
            </w:r>
            <w:r w:rsidRPr="001725C9">
              <w:rPr>
                <w:color w:val="000000"/>
              </w:rPr>
              <w:t xml:space="preserve">, </w:t>
            </w:r>
            <w:r w:rsidRPr="00257C9C">
              <w:rPr>
                <w:color w:val="000000"/>
              </w:rPr>
              <w:t>2015</w:t>
            </w:r>
            <w:r w:rsidR="0038283E">
              <w:rPr>
                <w:color w:val="000000"/>
              </w:rPr>
              <w:t>.</w:t>
            </w:r>
            <w:r w:rsidRPr="001725C9">
              <w:rPr>
                <w:color w:val="000000"/>
              </w:rPr>
              <w:t xml:space="preserve"> ISBN</w:t>
            </w:r>
            <w:r w:rsidRPr="00F365B8">
              <w:rPr>
                <w:color w:val="000000"/>
              </w:rPr>
              <w:t xml:space="preserve"> 80-7080-394-</w:t>
            </w:r>
            <w:r>
              <w:rPr>
                <w:color w:val="000000"/>
              </w:rPr>
              <w:t>3</w:t>
            </w:r>
            <w:r w:rsidRPr="00F365B8">
              <w:rPr>
                <w:color w:val="000000"/>
              </w:rPr>
              <w:t>.</w:t>
            </w:r>
          </w:p>
          <w:p w14:paraId="0FD663F8" w14:textId="29D1F049" w:rsidR="009C23A7" w:rsidRPr="00F365B8" w:rsidRDefault="009C23A7" w:rsidP="009C23A7">
            <w:pPr>
              <w:shd w:val="clear" w:color="auto" w:fill="FFFFFF"/>
              <w:jc w:val="both"/>
              <w:rPr>
                <w:color w:val="000000"/>
              </w:rPr>
            </w:pPr>
            <w:r w:rsidRPr="00F365B8">
              <w:rPr>
                <w:color w:val="000000"/>
              </w:rPr>
              <w:t>ATKINS, P., DE PAULA, J. Atkins´</w:t>
            </w:r>
            <w:r w:rsidR="004A2119">
              <w:rPr>
                <w:color w:val="000000"/>
              </w:rPr>
              <w:t xml:space="preserve"> </w:t>
            </w:r>
            <w:r>
              <w:rPr>
                <w:color w:val="000000"/>
              </w:rPr>
              <w:t>P</w:t>
            </w:r>
            <w:r w:rsidRPr="00F365B8">
              <w:rPr>
                <w:color w:val="000000"/>
              </w:rPr>
              <w:t xml:space="preserve">hysical </w:t>
            </w:r>
            <w:r>
              <w:rPr>
                <w:color w:val="000000"/>
              </w:rPr>
              <w:t>C</w:t>
            </w:r>
            <w:r w:rsidRPr="00F365B8">
              <w:rPr>
                <w:color w:val="000000"/>
              </w:rPr>
              <w:t xml:space="preserve">hemistry. 8th </w:t>
            </w:r>
            <w:r>
              <w:rPr>
                <w:color w:val="000000"/>
              </w:rPr>
              <w:t>E</w:t>
            </w:r>
            <w:r w:rsidRPr="00F365B8">
              <w:rPr>
                <w:color w:val="000000"/>
              </w:rPr>
              <w:t xml:space="preserve">d. </w:t>
            </w:r>
            <w:r>
              <w:rPr>
                <w:color w:val="000000"/>
              </w:rPr>
              <w:t xml:space="preserve">Oxford: </w:t>
            </w:r>
            <w:r w:rsidRPr="00F365B8">
              <w:rPr>
                <w:color w:val="000000"/>
              </w:rPr>
              <w:t>Oxford University Press,</w:t>
            </w:r>
            <w:r>
              <w:rPr>
                <w:color w:val="000000"/>
              </w:rPr>
              <w:t xml:space="preserve"> </w:t>
            </w:r>
            <w:r w:rsidRPr="00F365B8">
              <w:rPr>
                <w:color w:val="000000"/>
              </w:rPr>
              <w:t>2006. ISBN 9780198700722</w:t>
            </w:r>
            <w:r w:rsidR="0038283E">
              <w:rPr>
                <w:color w:val="000000"/>
              </w:rPr>
              <w:t>.</w:t>
            </w:r>
          </w:p>
          <w:p w14:paraId="2EC5E2A8" w14:textId="0E130F19" w:rsidR="009C23A7" w:rsidRDefault="009C23A7" w:rsidP="009C23A7">
            <w:pPr>
              <w:shd w:val="clear" w:color="auto" w:fill="FFFFFF"/>
              <w:jc w:val="both"/>
              <w:rPr>
                <w:color w:val="000000"/>
              </w:rPr>
            </w:pPr>
            <w:r w:rsidRPr="00F365B8">
              <w:rPr>
                <w:color w:val="000000"/>
              </w:rPr>
              <w:t>KUHN, H., FÖRSTERLING, H.-D., WALDECK, D.H. Principles of Physical Chemistry. New Jersey</w:t>
            </w:r>
            <w:r>
              <w:rPr>
                <w:color w:val="000000"/>
              </w:rPr>
              <w:t>:</w:t>
            </w:r>
            <w:r w:rsidRPr="00F365B8">
              <w:rPr>
                <w:color w:val="000000"/>
              </w:rPr>
              <w:t xml:space="preserve"> Wiley, 20</w:t>
            </w:r>
            <w:r>
              <w:rPr>
                <w:color w:val="000000"/>
              </w:rPr>
              <w:t>24</w:t>
            </w:r>
            <w:r w:rsidRPr="00F365B8">
              <w:rPr>
                <w:color w:val="000000"/>
              </w:rPr>
              <w:t>.</w:t>
            </w:r>
            <w:r>
              <w:rPr>
                <w:color w:val="000000"/>
              </w:rPr>
              <w:t xml:space="preserve"> ISBN 9781119852667</w:t>
            </w:r>
            <w:r w:rsidR="0038283E">
              <w:rPr>
                <w:color w:val="000000"/>
              </w:rPr>
              <w:t>.</w:t>
            </w:r>
          </w:p>
          <w:p w14:paraId="78595889" w14:textId="77777777" w:rsidR="00D47BC1" w:rsidRPr="00F365B8" w:rsidRDefault="00D47BC1" w:rsidP="00F365B8">
            <w:pPr>
              <w:jc w:val="both"/>
            </w:pPr>
          </w:p>
          <w:p w14:paraId="6064A1E3" w14:textId="77777777" w:rsidR="00F365B8" w:rsidRPr="00F365B8" w:rsidRDefault="00F365B8" w:rsidP="00F365B8">
            <w:pPr>
              <w:jc w:val="both"/>
            </w:pPr>
            <w:r w:rsidRPr="00F365B8">
              <w:rPr>
                <w:u w:val="single"/>
              </w:rPr>
              <w:t>Doporučená literatura</w:t>
            </w:r>
            <w:r w:rsidRPr="00F365B8">
              <w:t>:</w:t>
            </w:r>
          </w:p>
          <w:p w14:paraId="0CC541AA" w14:textId="77777777" w:rsidR="0038283E" w:rsidRDefault="0038283E" w:rsidP="0038283E">
            <w:pPr>
              <w:shd w:val="clear" w:color="auto" w:fill="FFFFFF"/>
              <w:jc w:val="both"/>
              <w:rPr>
                <w:color w:val="000000"/>
              </w:rPr>
            </w:pPr>
            <w:r w:rsidRPr="00F365B8">
              <w:rPr>
                <w:color w:val="000000"/>
              </w:rPr>
              <w:t xml:space="preserve">ATKINS, P., DE PAULA, J. Fyzikální chemie. </w:t>
            </w:r>
            <w:r>
              <w:rPr>
                <w:color w:val="000000"/>
              </w:rPr>
              <w:t xml:space="preserve">Praha: </w:t>
            </w:r>
            <w:r w:rsidRPr="00F365B8">
              <w:rPr>
                <w:color w:val="000000"/>
              </w:rPr>
              <w:t>VŠCHT, 2013. ISBN 978-80-7080-830-6.</w:t>
            </w:r>
          </w:p>
          <w:p w14:paraId="0674D8B3" w14:textId="77777777" w:rsidR="0038283E" w:rsidRPr="00F365B8" w:rsidRDefault="0038283E" w:rsidP="0038283E">
            <w:pPr>
              <w:shd w:val="clear" w:color="auto" w:fill="FFFFFF"/>
              <w:jc w:val="both"/>
              <w:rPr>
                <w:color w:val="000000"/>
              </w:rPr>
            </w:pPr>
            <w:r>
              <w:rPr>
                <w:color w:val="000000"/>
              </w:rPr>
              <w:t xml:space="preserve">MALIJEVSKÁ, I. a kol. Záhady, klíče, zajímavosti očima fyzikální chemie. Praha: </w:t>
            </w:r>
            <w:r w:rsidRPr="00F365B8">
              <w:rPr>
                <w:color w:val="000000"/>
              </w:rPr>
              <w:t>VŠCHT, 2013. ISBN 978-80-7080-8</w:t>
            </w:r>
            <w:r>
              <w:rPr>
                <w:color w:val="000000"/>
              </w:rPr>
              <w:t>24</w:t>
            </w:r>
            <w:r w:rsidRPr="00F365B8">
              <w:rPr>
                <w:color w:val="000000"/>
              </w:rPr>
              <w:t>-</w:t>
            </w:r>
            <w:r>
              <w:rPr>
                <w:color w:val="000000"/>
              </w:rPr>
              <w:t>5</w:t>
            </w:r>
            <w:r w:rsidRPr="00F365B8">
              <w:rPr>
                <w:color w:val="000000"/>
              </w:rPr>
              <w:t>.</w:t>
            </w:r>
          </w:p>
          <w:p w14:paraId="4BA9F882" w14:textId="0C36EFE7" w:rsidR="0038283E" w:rsidRPr="00F365B8" w:rsidRDefault="0038283E" w:rsidP="0038283E">
            <w:pPr>
              <w:shd w:val="clear" w:color="auto" w:fill="FFFFFF"/>
              <w:jc w:val="both"/>
              <w:rPr>
                <w:color w:val="000000"/>
              </w:rPr>
            </w:pPr>
            <w:r w:rsidRPr="00F365B8">
              <w:rPr>
                <w:color w:val="000000"/>
              </w:rPr>
              <w:t>FINK, J.C. Physical Chemistry in Depth. Heidelberg</w:t>
            </w:r>
            <w:r>
              <w:rPr>
                <w:color w:val="000000"/>
              </w:rPr>
              <w:t xml:space="preserve">: </w:t>
            </w:r>
            <w:r w:rsidRPr="00F365B8">
              <w:rPr>
                <w:color w:val="000000"/>
              </w:rPr>
              <w:t>Springer,</w:t>
            </w:r>
            <w:r>
              <w:rPr>
                <w:color w:val="000000"/>
              </w:rPr>
              <w:t xml:space="preserve"> </w:t>
            </w:r>
            <w:r w:rsidRPr="00F365B8">
              <w:rPr>
                <w:color w:val="000000"/>
              </w:rPr>
              <w:t>2009.</w:t>
            </w:r>
            <w:r>
              <w:rPr>
                <w:color w:val="000000"/>
              </w:rPr>
              <w:t xml:space="preserve"> ISBN 978-3-642-01013-2.</w:t>
            </w:r>
          </w:p>
          <w:p w14:paraId="16281E3A" w14:textId="64BB0C4E" w:rsidR="00D47BC1" w:rsidRPr="00D22542" w:rsidRDefault="0038283E" w:rsidP="0038283E">
            <w:pPr>
              <w:shd w:val="clear" w:color="auto" w:fill="FFFFFF"/>
              <w:jc w:val="both"/>
            </w:pPr>
            <w:r>
              <w:rPr>
                <w:color w:val="000000"/>
              </w:rPr>
              <w:t xml:space="preserve">ATKINS, </w:t>
            </w:r>
            <w:r w:rsidRPr="00F365B8">
              <w:rPr>
                <w:color w:val="000000"/>
              </w:rPr>
              <w:t>P., DE PAULA, J. </w:t>
            </w:r>
            <w:r>
              <w:rPr>
                <w:color w:val="000000"/>
              </w:rPr>
              <w:t>Physical Chemistry for the Life Science. 3rd</w:t>
            </w:r>
            <w:r w:rsidRPr="00F365B8">
              <w:rPr>
                <w:color w:val="000000"/>
              </w:rPr>
              <w:t xml:space="preserve"> </w:t>
            </w:r>
            <w:r>
              <w:rPr>
                <w:color w:val="000000"/>
              </w:rPr>
              <w:t>E</w:t>
            </w:r>
            <w:r w:rsidRPr="00F365B8">
              <w:rPr>
                <w:color w:val="000000"/>
              </w:rPr>
              <w:t xml:space="preserve">d. </w:t>
            </w:r>
            <w:r>
              <w:rPr>
                <w:color w:val="000000"/>
              </w:rPr>
              <w:t xml:space="preserve">Oxford: </w:t>
            </w:r>
            <w:r w:rsidRPr="00F365B8">
              <w:rPr>
                <w:color w:val="000000"/>
              </w:rPr>
              <w:t>Oxford University Press</w:t>
            </w:r>
            <w:r>
              <w:rPr>
                <w:color w:val="000000"/>
              </w:rPr>
              <w:t>, 2023. ISBN 9780198830108.</w:t>
            </w:r>
          </w:p>
        </w:tc>
      </w:tr>
      <w:tr w:rsidR="00C45179" w14:paraId="3909CDDD"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0584219A" w14:textId="77777777" w:rsidR="00C45179" w:rsidRDefault="00C45179" w:rsidP="00F8305C">
            <w:pPr>
              <w:jc w:val="center"/>
              <w:rPr>
                <w:b/>
              </w:rPr>
            </w:pPr>
            <w:r>
              <w:rPr>
                <w:b/>
              </w:rPr>
              <w:t>Informace ke kombinované nebo distanční formě</w:t>
            </w:r>
          </w:p>
        </w:tc>
      </w:tr>
      <w:tr w:rsidR="00C45179" w14:paraId="45FF1F5D"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482B649C" w14:textId="77777777" w:rsidR="00C45179" w:rsidRDefault="00C45179" w:rsidP="00F8305C">
            <w:pPr>
              <w:jc w:val="both"/>
            </w:pPr>
            <w:r>
              <w:rPr>
                <w:b/>
              </w:rPr>
              <w:t>Rozsah konzultací (soustředění)</w:t>
            </w:r>
          </w:p>
        </w:tc>
        <w:tc>
          <w:tcPr>
            <w:tcW w:w="889" w:type="dxa"/>
            <w:tcBorders>
              <w:top w:val="single" w:sz="2" w:space="0" w:color="auto"/>
            </w:tcBorders>
          </w:tcPr>
          <w:p w14:paraId="43BF9FE5" w14:textId="18B7E036" w:rsidR="00C45179" w:rsidRDefault="00766418" w:rsidP="00766418">
            <w:pPr>
              <w:jc w:val="center"/>
            </w:pPr>
            <w:r>
              <w:t>24</w:t>
            </w:r>
          </w:p>
        </w:tc>
        <w:tc>
          <w:tcPr>
            <w:tcW w:w="4179" w:type="dxa"/>
            <w:gridSpan w:val="7"/>
            <w:tcBorders>
              <w:top w:val="single" w:sz="2" w:space="0" w:color="auto"/>
            </w:tcBorders>
            <w:shd w:val="clear" w:color="auto" w:fill="F7CAAC"/>
          </w:tcPr>
          <w:p w14:paraId="2965EB43" w14:textId="77777777" w:rsidR="00C45179" w:rsidRDefault="00C45179" w:rsidP="00F8305C">
            <w:pPr>
              <w:jc w:val="both"/>
              <w:rPr>
                <w:b/>
              </w:rPr>
            </w:pPr>
            <w:r>
              <w:rPr>
                <w:b/>
              </w:rPr>
              <w:t xml:space="preserve">hodin </w:t>
            </w:r>
          </w:p>
        </w:tc>
      </w:tr>
      <w:tr w:rsidR="00C45179" w14:paraId="5DB18A41" w14:textId="77777777" w:rsidTr="001041BE">
        <w:trPr>
          <w:gridBefore w:val="1"/>
          <w:gridAfter w:val="1"/>
          <w:wBefore w:w="393" w:type="dxa"/>
          <w:wAfter w:w="101" w:type="dxa"/>
        </w:trPr>
        <w:tc>
          <w:tcPr>
            <w:tcW w:w="9855" w:type="dxa"/>
            <w:gridSpan w:val="15"/>
            <w:shd w:val="clear" w:color="auto" w:fill="F7CAAC"/>
          </w:tcPr>
          <w:p w14:paraId="67630B33" w14:textId="77777777" w:rsidR="00C45179" w:rsidRDefault="00C45179" w:rsidP="00F8305C">
            <w:pPr>
              <w:jc w:val="both"/>
              <w:rPr>
                <w:b/>
              </w:rPr>
            </w:pPr>
            <w:r>
              <w:rPr>
                <w:b/>
              </w:rPr>
              <w:t>Informace o způsobu kontaktu s vyučujícím</w:t>
            </w:r>
          </w:p>
        </w:tc>
      </w:tr>
      <w:tr w:rsidR="00C45179" w14:paraId="3CE86085" w14:textId="77777777" w:rsidTr="001041BE">
        <w:trPr>
          <w:gridBefore w:val="1"/>
          <w:gridAfter w:val="1"/>
          <w:wBefore w:w="393" w:type="dxa"/>
          <w:wAfter w:w="101" w:type="dxa"/>
          <w:trHeight w:val="1373"/>
        </w:trPr>
        <w:tc>
          <w:tcPr>
            <w:tcW w:w="9855" w:type="dxa"/>
            <w:gridSpan w:val="15"/>
          </w:tcPr>
          <w:p w14:paraId="06C513CD" w14:textId="684FDB11" w:rsidR="00D55912" w:rsidRPr="00CE6F38" w:rsidRDefault="00D55912" w:rsidP="00D55912">
            <w:pPr>
              <w:pStyle w:val="TableParagraph"/>
              <w:spacing w:line="240" w:lineRule="auto"/>
              <w:ind w:left="0"/>
              <w:rPr>
                <w:sz w:val="20"/>
                <w:szCs w:val="20"/>
              </w:rPr>
            </w:pPr>
            <w:r w:rsidRPr="00CE6F38">
              <w:rPr>
                <w:sz w:val="20"/>
                <w:szCs w:val="20"/>
              </w:rPr>
              <w:t>Studenti se účastní výuky, kde je jim redukovanou formou prezentována látka dle anotace předmětu. Výuka je realizována v</w:t>
            </w:r>
            <w:r>
              <w:rPr>
                <w:sz w:val="20"/>
                <w:szCs w:val="20"/>
              </w:rPr>
              <w:t> </w:t>
            </w:r>
            <w:r w:rsidRPr="00CE6F38">
              <w:rPr>
                <w:sz w:val="20"/>
                <w:szCs w:val="20"/>
              </w:rPr>
              <w:t>blocích</w:t>
            </w:r>
            <w:r>
              <w:rPr>
                <w:sz w:val="20"/>
                <w:szCs w:val="20"/>
              </w:rPr>
              <w:t>.</w:t>
            </w:r>
            <w:r w:rsidRPr="00CE6F38">
              <w:rPr>
                <w:sz w:val="20"/>
                <w:szCs w:val="20"/>
              </w:rPr>
              <w:t xml:space="preserve"> Studentům budou určeny části učiva k samostatnému nastudování. </w:t>
            </w:r>
            <w:r w:rsidR="0038283E">
              <w:rPr>
                <w:sz w:val="20"/>
                <w:szCs w:val="20"/>
              </w:rPr>
              <w:t>Student předloží seminární práci, kterou odprezentuje.</w:t>
            </w:r>
            <w:r w:rsidR="0038283E" w:rsidRPr="00CE6F38">
              <w:rPr>
                <w:sz w:val="20"/>
              </w:rPr>
              <w:t xml:space="preserve"> </w:t>
            </w:r>
            <w:r w:rsidR="0038283E" w:rsidRPr="00257C9C">
              <w:rPr>
                <w:sz w:val="20"/>
                <w:szCs w:val="20"/>
              </w:rPr>
              <w:t>Kontrola samostatného studia bude provedena písemným testem.</w:t>
            </w:r>
            <w:r w:rsidR="0038283E">
              <w:rPr>
                <w:sz w:val="20"/>
                <w:szCs w:val="20"/>
              </w:rPr>
              <w:t xml:space="preserve"> </w:t>
            </w:r>
            <w:r w:rsidRPr="00CE6F38">
              <w:rPr>
                <w:sz w:val="20"/>
                <w:szCs w:val="20"/>
              </w:rPr>
              <w:t>Konzultace jsou možné v rámci výuky nebo lze vyučujícího kontaktovat viz</w:t>
            </w:r>
            <w:r w:rsidRPr="00CE6F38">
              <w:rPr>
                <w:spacing w:val="-2"/>
                <w:sz w:val="20"/>
                <w:szCs w:val="20"/>
              </w:rPr>
              <w:t xml:space="preserve"> </w:t>
            </w:r>
            <w:r w:rsidRPr="00CE6F38">
              <w:rPr>
                <w:sz w:val="20"/>
                <w:szCs w:val="20"/>
              </w:rPr>
              <w:t>níže.</w:t>
            </w:r>
          </w:p>
          <w:p w14:paraId="5195636F" w14:textId="77777777" w:rsidR="00D55912" w:rsidRPr="00CE6F38" w:rsidRDefault="00D55912" w:rsidP="00D55912"/>
          <w:p w14:paraId="6B14697F" w14:textId="08C13129" w:rsidR="00D55912" w:rsidRDefault="00D55912" w:rsidP="00D55912">
            <w:r w:rsidRPr="00CE6F38">
              <w:t xml:space="preserve">Možnosti komunikace s vyučujícím: </w:t>
            </w:r>
            <w:hyperlink r:id="rId80" w:history="1">
              <w:r w:rsidR="0051488D" w:rsidRPr="003329DB">
                <w:rPr>
                  <w:rStyle w:val="Hypertextovodkaz"/>
                </w:rPr>
                <w:t>kkoci@utb.cz</w:t>
              </w:r>
            </w:hyperlink>
            <w:r w:rsidR="00C10DA3">
              <w:rPr>
                <w:spacing w:val="-4"/>
              </w:rPr>
              <w:t xml:space="preserve">, </w:t>
            </w:r>
            <w:r w:rsidR="00C10DA3" w:rsidRPr="00376788">
              <w:t>576 035</w:t>
            </w:r>
            <w:r w:rsidR="00C10DA3">
              <w:t> </w:t>
            </w:r>
            <w:r w:rsidR="00C10DA3" w:rsidRPr="00376788">
              <w:t>111.</w:t>
            </w:r>
          </w:p>
          <w:p w14:paraId="7F11BA93" w14:textId="77777777" w:rsidR="00C45179" w:rsidRDefault="00C45179" w:rsidP="00F8305C">
            <w:pPr>
              <w:jc w:val="both"/>
            </w:pPr>
          </w:p>
          <w:p w14:paraId="199D6AD4" w14:textId="77777777" w:rsidR="00C45179" w:rsidRDefault="00C45179" w:rsidP="00F8305C">
            <w:pPr>
              <w:jc w:val="both"/>
            </w:pPr>
          </w:p>
          <w:p w14:paraId="47181132" w14:textId="77777777" w:rsidR="00C45179" w:rsidRDefault="00C45179" w:rsidP="00F8305C">
            <w:pPr>
              <w:jc w:val="both"/>
            </w:pPr>
          </w:p>
          <w:p w14:paraId="01587E44" w14:textId="77777777" w:rsidR="00C45179" w:rsidRDefault="00C45179" w:rsidP="00F8305C">
            <w:pPr>
              <w:jc w:val="both"/>
            </w:pPr>
          </w:p>
          <w:p w14:paraId="3AF094AD" w14:textId="77777777" w:rsidR="00C45179" w:rsidRDefault="00C45179" w:rsidP="00F8305C">
            <w:pPr>
              <w:jc w:val="both"/>
            </w:pPr>
          </w:p>
          <w:p w14:paraId="3A847D80" w14:textId="67EA0985" w:rsidR="00C45179" w:rsidRDefault="00C45179" w:rsidP="00F8305C">
            <w:pPr>
              <w:jc w:val="both"/>
            </w:pPr>
          </w:p>
          <w:p w14:paraId="187C183F" w14:textId="6BBAF60F" w:rsidR="00A620E0" w:rsidRDefault="00A620E0" w:rsidP="00F8305C">
            <w:pPr>
              <w:jc w:val="both"/>
            </w:pPr>
          </w:p>
          <w:p w14:paraId="7E7EA118" w14:textId="5AF71B77" w:rsidR="00A620E0" w:rsidRDefault="00A620E0" w:rsidP="00F8305C">
            <w:pPr>
              <w:jc w:val="both"/>
            </w:pPr>
          </w:p>
          <w:p w14:paraId="54E586E9" w14:textId="04757AF4" w:rsidR="00A620E0" w:rsidRDefault="00A620E0" w:rsidP="00F8305C">
            <w:pPr>
              <w:jc w:val="both"/>
            </w:pPr>
          </w:p>
          <w:p w14:paraId="29FAA21B" w14:textId="0F29B9E2" w:rsidR="00A620E0" w:rsidRDefault="00A620E0" w:rsidP="00F8305C">
            <w:pPr>
              <w:jc w:val="both"/>
            </w:pPr>
          </w:p>
          <w:p w14:paraId="7F958A3A" w14:textId="26E4C7CF" w:rsidR="00A620E0" w:rsidRDefault="00A620E0" w:rsidP="00F8305C">
            <w:pPr>
              <w:jc w:val="both"/>
            </w:pPr>
          </w:p>
          <w:p w14:paraId="31D22A0A" w14:textId="66A3934D" w:rsidR="00A620E0" w:rsidRDefault="00A620E0" w:rsidP="00F8305C">
            <w:pPr>
              <w:jc w:val="both"/>
            </w:pPr>
          </w:p>
          <w:p w14:paraId="5AF897C3" w14:textId="0DE303C9" w:rsidR="001104FC" w:rsidRDefault="001104FC" w:rsidP="00F8305C">
            <w:pPr>
              <w:jc w:val="both"/>
            </w:pPr>
          </w:p>
          <w:p w14:paraId="5914F7BB" w14:textId="1470A63D" w:rsidR="001104FC" w:rsidRDefault="001104FC" w:rsidP="00F8305C">
            <w:pPr>
              <w:jc w:val="both"/>
            </w:pPr>
          </w:p>
          <w:p w14:paraId="07CF75D7" w14:textId="77777777" w:rsidR="00C45179" w:rsidRDefault="00C45179" w:rsidP="00F8305C">
            <w:pPr>
              <w:jc w:val="both"/>
            </w:pPr>
          </w:p>
        </w:tc>
      </w:tr>
      <w:tr w:rsidR="00C45179" w14:paraId="525E3677"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39CB969F" w14:textId="77777777" w:rsidR="00C45179" w:rsidRDefault="00C45179" w:rsidP="00F8305C">
            <w:pPr>
              <w:jc w:val="both"/>
              <w:rPr>
                <w:b/>
                <w:sz w:val="28"/>
              </w:rPr>
            </w:pPr>
            <w:bookmarkStart w:id="293" w:name="_Hlk185321589"/>
            <w:r>
              <w:lastRenderedPageBreak/>
              <w:br w:type="page"/>
            </w:r>
            <w:r>
              <w:rPr>
                <w:b/>
                <w:sz w:val="28"/>
              </w:rPr>
              <w:t>B-III – Charakteristika studijního předmětu</w:t>
            </w:r>
          </w:p>
        </w:tc>
      </w:tr>
      <w:tr w:rsidR="00C45179" w14:paraId="0A3BD303"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035C51DE" w14:textId="77777777" w:rsidR="00C45179" w:rsidRDefault="00C45179" w:rsidP="00F8305C">
            <w:pPr>
              <w:jc w:val="both"/>
              <w:rPr>
                <w:b/>
              </w:rPr>
            </w:pPr>
            <w:r>
              <w:rPr>
                <w:b/>
              </w:rPr>
              <w:t>Název studijního předmětu</w:t>
            </w:r>
          </w:p>
        </w:tc>
        <w:tc>
          <w:tcPr>
            <w:tcW w:w="6420" w:type="dxa"/>
            <w:gridSpan w:val="11"/>
            <w:tcBorders>
              <w:top w:val="double" w:sz="4" w:space="0" w:color="auto"/>
            </w:tcBorders>
          </w:tcPr>
          <w:p w14:paraId="07BD74F0" w14:textId="08DEDCB4" w:rsidR="00C45179" w:rsidRPr="0062291E" w:rsidRDefault="0062291E" w:rsidP="00F8305C">
            <w:pPr>
              <w:jc w:val="both"/>
              <w:rPr>
                <w:b/>
                <w:bCs/>
              </w:rPr>
            </w:pPr>
            <w:bookmarkStart w:id="294" w:name="Polovodič_mat"/>
            <w:bookmarkEnd w:id="294"/>
            <w:r w:rsidRPr="002774F1">
              <w:rPr>
                <w:b/>
                <w:bCs/>
              </w:rPr>
              <w:t>Polovodičové materiály</w:t>
            </w:r>
          </w:p>
        </w:tc>
      </w:tr>
      <w:tr w:rsidR="00C45179" w14:paraId="4B3648F6" w14:textId="77777777" w:rsidTr="001041BE">
        <w:trPr>
          <w:gridBefore w:val="1"/>
          <w:gridAfter w:val="1"/>
          <w:wBefore w:w="393" w:type="dxa"/>
          <w:wAfter w:w="101" w:type="dxa"/>
        </w:trPr>
        <w:tc>
          <w:tcPr>
            <w:tcW w:w="3435" w:type="dxa"/>
            <w:gridSpan w:val="4"/>
            <w:shd w:val="clear" w:color="auto" w:fill="F7CAAC"/>
          </w:tcPr>
          <w:p w14:paraId="341AD9EE" w14:textId="77777777" w:rsidR="00C45179" w:rsidRDefault="00C45179" w:rsidP="00F8305C">
            <w:pPr>
              <w:jc w:val="both"/>
              <w:rPr>
                <w:b/>
              </w:rPr>
            </w:pPr>
            <w:r>
              <w:rPr>
                <w:b/>
              </w:rPr>
              <w:t>Typ předmětu</w:t>
            </w:r>
          </w:p>
        </w:tc>
        <w:tc>
          <w:tcPr>
            <w:tcW w:w="3057" w:type="dxa"/>
            <w:gridSpan w:val="6"/>
          </w:tcPr>
          <w:p w14:paraId="05275003" w14:textId="206CEB28" w:rsidR="00C45179" w:rsidRDefault="0070285F" w:rsidP="00F8305C">
            <w:pPr>
              <w:jc w:val="both"/>
            </w:pPr>
            <w:r>
              <w:t>p</w:t>
            </w:r>
            <w:r w:rsidR="00C45179">
              <w:t>ovinný</w:t>
            </w:r>
            <w:r>
              <w:t>, ZT</w:t>
            </w:r>
          </w:p>
        </w:tc>
        <w:tc>
          <w:tcPr>
            <w:tcW w:w="2695" w:type="dxa"/>
            <w:gridSpan w:val="4"/>
            <w:shd w:val="clear" w:color="auto" w:fill="F7CAAC"/>
          </w:tcPr>
          <w:p w14:paraId="503540AE" w14:textId="77777777" w:rsidR="00C45179" w:rsidRDefault="00C45179" w:rsidP="00F8305C">
            <w:pPr>
              <w:jc w:val="both"/>
            </w:pPr>
            <w:r>
              <w:rPr>
                <w:b/>
              </w:rPr>
              <w:t>doporučený ročník / semestr</w:t>
            </w:r>
          </w:p>
        </w:tc>
        <w:tc>
          <w:tcPr>
            <w:tcW w:w="668" w:type="dxa"/>
          </w:tcPr>
          <w:p w14:paraId="25FF38E4" w14:textId="77777777" w:rsidR="00C45179" w:rsidRDefault="00C45179" w:rsidP="00F8305C">
            <w:pPr>
              <w:jc w:val="both"/>
            </w:pPr>
            <w:r>
              <w:t>3/ZS</w:t>
            </w:r>
          </w:p>
        </w:tc>
      </w:tr>
      <w:tr w:rsidR="00C45179" w14:paraId="74A59464" w14:textId="77777777" w:rsidTr="001041BE">
        <w:trPr>
          <w:gridBefore w:val="1"/>
          <w:gridAfter w:val="1"/>
          <w:wBefore w:w="393" w:type="dxa"/>
          <w:wAfter w:w="101" w:type="dxa"/>
        </w:trPr>
        <w:tc>
          <w:tcPr>
            <w:tcW w:w="3435" w:type="dxa"/>
            <w:gridSpan w:val="4"/>
            <w:shd w:val="clear" w:color="auto" w:fill="F7CAAC"/>
          </w:tcPr>
          <w:p w14:paraId="7C99DFCD" w14:textId="77777777" w:rsidR="00C45179" w:rsidRDefault="00C45179" w:rsidP="00F8305C">
            <w:pPr>
              <w:jc w:val="both"/>
              <w:rPr>
                <w:b/>
              </w:rPr>
            </w:pPr>
            <w:r>
              <w:rPr>
                <w:b/>
              </w:rPr>
              <w:t>Rozsah studijního předmětu</w:t>
            </w:r>
          </w:p>
        </w:tc>
        <w:tc>
          <w:tcPr>
            <w:tcW w:w="1352" w:type="dxa"/>
            <w:gridSpan w:val="3"/>
          </w:tcPr>
          <w:p w14:paraId="362BC4E4" w14:textId="0DEDAC4F" w:rsidR="00C45179" w:rsidRDefault="00C45179" w:rsidP="00F8305C">
            <w:pPr>
              <w:jc w:val="both"/>
            </w:pPr>
            <w:r w:rsidRPr="00B74836">
              <w:t>28p+</w:t>
            </w:r>
            <w:r w:rsidR="00787B43" w:rsidRPr="00B74836">
              <w:t>0</w:t>
            </w:r>
            <w:r w:rsidRPr="00B74836">
              <w:t>s+28l</w:t>
            </w:r>
          </w:p>
        </w:tc>
        <w:tc>
          <w:tcPr>
            <w:tcW w:w="889" w:type="dxa"/>
            <w:shd w:val="clear" w:color="auto" w:fill="F7CAAC"/>
          </w:tcPr>
          <w:p w14:paraId="482D3DC3" w14:textId="77777777" w:rsidR="00C45179" w:rsidRDefault="00C45179" w:rsidP="00F8305C">
            <w:pPr>
              <w:jc w:val="both"/>
              <w:rPr>
                <w:b/>
              </w:rPr>
            </w:pPr>
            <w:r>
              <w:rPr>
                <w:b/>
              </w:rPr>
              <w:t xml:space="preserve">hod. </w:t>
            </w:r>
          </w:p>
        </w:tc>
        <w:tc>
          <w:tcPr>
            <w:tcW w:w="816" w:type="dxa"/>
            <w:gridSpan w:val="2"/>
          </w:tcPr>
          <w:p w14:paraId="0AA74101" w14:textId="51B8CD8A" w:rsidR="00C45179" w:rsidRDefault="00787B43" w:rsidP="00F8305C">
            <w:pPr>
              <w:jc w:val="both"/>
            </w:pPr>
            <w:r>
              <w:t>56</w:t>
            </w:r>
          </w:p>
        </w:tc>
        <w:tc>
          <w:tcPr>
            <w:tcW w:w="1479" w:type="dxa"/>
            <w:gridSpan w:val="2"/>
            <w:shd w:val="clear" w:color="auto" w:fill="F7CAAC"/>
          </w:tcPr>
          <w:p w14:paraId="4D756AB3" w14:textId="77777777" w:rsidR="00C45179" w:rsidRDefault="00C45179" w:rsidP="00F8305C">
            <w:pPr>
              <w:jc w:val="both"/>
              <w:rPr>
                <w:b/>
              </w:rPr>
            </w:pPr>
            <w:r>
              <w:rPr>
                <w:b/>
              </w:rPr>
              <w:t>kreditů</w:t>
            </w:r>
          </w:p>
        </w:tc>
        <w:tc>
          <w:tcPr>
            <w:tcW w:w="1884" w:type="dxa"/>
            <w:gridSpan w:val="3"/>
          </w:tcPr>
          <w:p w14:paraId="2C8B3CBB" w14:textId="0D861F2C" w:rsidR="00C45179" w:rsidRDefault="0070285F" w:rsidP="00F8305C">
            <w:pPr>
              <w:jc w:val="both"/>
            </w:pPr>
            <w:r>
              <w:t>6</w:t>
            </w:r>
          </w:p>
        </w:tc>
      </w:tr>
      <w:tr w:rsidR="00C45179" w14:paraId="62D246F2" w14:textId="77777777" w:rsidTr="001041BE">
        <w:trPr>
          <w:gridBefore w:val="1"/>
          <w:gridAfter w:val="1"/>
          <w:wBefore w:w="393" w:type="dxa"/>
          <w:wAfter w:w="101" w:type="dxa"/>
        </w:trPr>
        <w:tc>
          <w:tcPr>
            <w:tcW w:w="3435" w:type="dxa"/>
            <w:gridSpan w:val="4"/>
            <w:shd w:val="clear" w:color="auto" w:fill="F7CAAC"/>
          </w:tcPr>
          <w:p w14:paraId="0F3AC4F4" w14:textId="77777777" w:rsidR="00C45179" w:rsidRDefault="00C45179" w:rsidP="00F8305C">
            <w:pPr>
              <w:jc w:val="both"/>
              <w:rPr>
                <w:b/>
                <w:sz w:val="22"/>
              </w:rPr>
            </w:pPr>
            <w:r>
              <w:rPr>
                <w:b/>
              </w:rPr>
              <w:t>Prerekvizity, korekvizity, ekvivalence</w:t>
            </w:r>
          </w:p>
        </w:tc>
        <w:tc>
          <w:tcPr>
            <w:tcW w:w="6420" w:type="dxa"/>
            <w:gridSpan w:val="11"/>
          </w:tcPr>
          <w:p w14:paraId="5CA28B99" w14:textId="77777777" w:rsidR="00C45179" w:rsidRDefault="00C45179" w:rsidP="00F8305C">
            <w:pPr>
              <w:jc w:val="both"/>
            </w:pPr>
          </w:p>
        </w:tc>
      </w:tr>
      <w:tr w:rsidR="00C45179" w14:paraId="09F24B56" w14:textId="77777777" w:rsidTr="001041BE">
        <w:trPr>
          <w:gridBefore w:val="1"/>
          <w:gridAfter w:val="1"/>
          <w:wBefore w:w="393" w:type="dxa"/>
          <w:wAfter w:w="101" w:type="dxa"/>
        </w:trPr>
        <w:tc>
          <w:tcPr>
            <w:tcW w:w="3435" w:type="dxa"/>
            <w:gridSpan w:val="4"/>
            <w:shd w:val="clear" w:color="auto" w:fill="F7CAAC"/>
          </w:tcPr>
          <w:p w14:paraId="37F88E00" w14:textId="77777777" w:rsidR="00C45179" w:rsidRPr="005A0406" w:rsidRDefault="00C45179" w:rsidP="00F8305C">
            <w:pPr>
              <w:jc w:val="both"/>
              <w:rPr>
                <w:b/>
              </w:rPr>
            </w:pPr>
            <w:r w:rsidRPr="005A0406">
              <w:rPr>
                <w:b/>
              </w:rPr>
              <w:t>Způsob ověření výsledků učení</w:t>
            </w:r>
          </w:p>
        </w:tc>
        <w:tc>
          <w:tcPr>
            <w:tcW w:w="3057" w:type="dxa"/>
            <w:gridSpan w:val="6"/>
            <w:tcBorders>
              <w:bottom w:val="single" w:sz="4" w:space="0" w:color="auto"/>
            </w:tcBorders>
          </w:tcPr>
          <w:p w14:paraId="556C78E8" w14:textId="77777777" w:rsidR="00C45179" w:rsidRDefault="00C45179" w:rsidP="00F8305C">
            <w:pPr>
              <w:jc w:val="both"/>
            </w:pPr>
            <w:r w:rsidRPr="0070285F">
              <w:t>zápočet, zkouška</w:t>
            </w:r>
          </w:p>
        </w:tc>
        <w:tc>
          <w:tcPr>
            <w:tcW w:w="1479" w:type="dxa"/>
            <w:gridSpan w:val="2"/>
            <w:tcBorders>
              <w:bottom w:val="single" w:sz="4" w:space="0" w:color="auto"/>
            </w:tcBorders>
            <w:shd w:val="clear" w:color="auto" w:fill="F7CAAC"/>
          </w:tcPr>
          <w:p w14:paraId="3D672D21" w14:textId="77777777" w:rsidR="00C45179" w:rsidRDefault="00C45179" w:rsidP="00F8305C">
            <w:pPr>
              <w:jc w:val="both"/>
              <w:rPr>
                <w:b/>
              </w:rPr>
            </w:pPr>
            <w:r>
              <w:rPr>
                <w:b/>
              </w:rPr>
              <w:t>Forma výuky</w:t>
            </w:r>
          </w:p>
        </w:tc>
        <w:tc>
          <w:tcPr>
            <w:tcW w:w="1884" w:type="dxa"/>
            <w:gridSpan w:val="3"/>
            <w:tcBorders>
              <w:bottom w:val="single" w:sz="4" w:space="0" w:color="auto"/>
            </w:tcBorders>
          </w:tcPr>
          <w:p w14:paraId="3A3B2474" w14:textId="06FBA87E" w:rsidR="00C45179" w:rsidRDefault="00C45179" w:rsidP="00F8305C">
            <w:pPr>
              <w:jc w:val="both"/>
            </w:pPr>
            <w:r w:rsidRPr="00B74836">
              <w:t>přednášky, laboratorní cvičení</w:t>
            </w:r>
          </w:p>
        </w:tc>
      </w:tr>
      <w:tr w:rsidR="00C45179" w14:paraId="1442202E" w14:textId="77777777" w:rsidTr="001041BE">
        <w:trPr>
          <w:gridBefore w:val="1"/>
          <w:gridAfter w:val="1"/>
          <w:wBefore w:w="393" w:type="dxa"/>
          <w:wAfter w:w="101" w:type="dxa"/>
        </w:trPr>
        <w:tc>
          <w:tcPr>
            <w:tcW w:w="3435" w:type="dxa"/>
            <w:gridSpan w:val="4"/>
            <w:shd w:val="clear" w:color="auto" w:fill="F7CAAC"/>
          </w:tcPr>
          <w:p w14:paraId="2F40E9E0" w14:textId="77777777" w:rsidR="00C45179" w:rsidRPr="005A0406" w:rsidRDefault="00C45179"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685902BA" w14:textId="4CC049FE" w:rsidR="00C45179" w:rsidRPr="00D92593" w:rsidRDefault="00C45179" w:rsidP="00F8305C">
            <w:pPr>
              <w:jc w:val="both"/>
            </w:pPr>
            <w:r w:rsidRPr="00D92593">
              <w:t>Zápočet:</w:t>
            </w:r>
            <w:r w:rsidR="00337534" w:rsidRPr="00D92593">
              <w:t xml:space="preserve"> </w:t>
            </w:r>
            <w:r w:rsidR="00D92593" w:rsidRPr="00D92593">
              <w:t>a</w:t>
            </w:r>
            <w:r w:rsidR="00D92593" w:rsidRPr="00D92593">
              <w:rPr>
                <w:color w:val="000000"/>
                <w:shd w:val="clear" w:color="auto" w:fill="FFFFFF"/>
              </w:rPr>
              <w:t>bsolvování všech předepsaných laboratorních cvičení</w:t>
            </w:r>
            <w:r w:rsidR="00D92593" w:rsidRPr="00D92593">
              <w:t>, vypracování</w:t>
            </w:r>
            <w:r w:rsidR="00D92593" w:rsidRPr="00D92593">
              <w:rPr>
                <w:spacing w:val="40"/>
              </w:rPr>
              <w:t xml:space="preserve"> </w:t>
            </w:r>
            <w:r w:rsidR="00D92593" w:rsidRPr="00D92593">
              <w:t>a</w:t>
            </w:r>
            <w:r w:rsidR="00D92593" w:rsidRPr="00D92593">
              <w:rPr>
                <w:spacing w:val="40"/>
              </w:rPr>
              <w:t xml:space="preserve"> </w:t>
            </w:r>
            <w:r w:rsidR="00D92593" w:rsidRPr="00D92593">
              <w:t>uznání</w:t>
            </w:r>
            <w:r w:rsidR="00D92593" w:rsidRPr="00D92593">
              <w:rPr>
                <w:spacing w:val="40"/>
              </w:rPr>
              <w:t xml:space="preserve"> </w:t>
            </w:r>
            <w:r w:rsidR="00D92593" w:rsidRPr="00D92593">
              <w:t>laboratorních</w:t>
            </w:r>
            <w:r w:rsidR="00D92593" w:rsidRPr="00D92593">
              <w:rPr>
                <w:spacing w:val="40"/>
              </w:rPr>
              <w:t xml:space="preserve"> </w:t>
            </w:r>
            <w:r w:rsidR="00D92593" w:rsidRPr="00D92593">
              <w:t>protokolů.</w:t>
            </w:r>
          </w:p>
          <w:p w14:paraId="27416EBD" w14:textId="67FDBDBF" w:rsidR="00C45179" w:rsidRDefault="002774F1" w:rsidP="002774F1">
            <w:pPr>
              <w:jc w:val="both"/>
            </w:pPr>
            <w:r w:rsidRPr="002774F1">
              <w:rPr>
                <w:kern w:val="1"/>
              </w:rPr>
              <w:t>Zkouška: prokázání znalosti probíraných tematických okruhů, ústní zkouška.</w:t>
            </w:r>
          </w:p>
        </w:tc>
      </w:tr>
      <w:tr w:rsidR="00C45179" w14:paraId="6FAE31D0"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47D93E2E" w14:textId="77777777" w:rsidR="00C45179" w:rsidRDefault="00C45179" w:rsidP="00F8305C">
            <w:pPr>
              <w:jc w:val="both"/>
              <w:rPr>
                <w:b/>
              </w:rPr>
            </w:pPr>
            <w:r>
              <w:rPr>
                <w:b/>
              </w:rPr>
              <w:t>Garant předmětu</w:t>
            </w:r>
          </w:p>
        </w:tc>
        <w:tc>
          <w:tcPr>
            <w:tcW w:w="6420" w:type="dxa"/>
            <w:gridSpan w:val="11"/>
            <w:tcBorders>
              <w:top w:val="nil"/>
            </w:tcBorders>
          </w:tcPr>
          <w:p w14:paraId="743350C3" w14:textId="1B206DBF" w:rsidR="00C45179" w:rsidRPr="003A73B7" w:rsidRDefault="009556F6" w:rsidP="00F8305C">
            <w:pPr>
              <w:jc w:val="both"/>
            </w:pPr>
            <w:hyperlink w:anchor="Slobodian" w:history="1">
              <w:r w:rsidR="003A73B7" w:rsidRPr="003A73B7">
                <w:rPr>
                  <w:rStyle w:val="OdstavecseseznamemChar"/>
                  <w:rFonts w:ascii="Times New Roman" w:hAnsi="Times New Roman" w:cs="Times New Roman"/>
                  <w:sz w:val="20"/>
                  <w:szCs w:val="20"/>
                </w:rPr>
                <w:t>prof. Ing. Petr Slobodian, Ph.D.</w:t>
              </w:r>
            </w:hyperlink>
          </w:p>
        </w:tc>
      </w:tr>
      <w:tr w:rsidR="00C45179" w14:paraId="55966BB8"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08B9E4D6" w14:textId="77777777" w:rsidR="00C45179" w:rsidRDefault="00C45179" w:rsidP="00F8305C">
            <w:pPr>
              <w:jc w:val="both"/>
              <w:rPr>
                <w:b/>
              </w:rPr>
            </w:pPr>
            <w:r>
              <w:rPr>
                <w:b/>
              </w:rPr>
              <w:t>Zapojení garanta do výuky předmětu</w:t>
            </w:r>
          </w:p>
        </w:tc>
        <w:tc>
          <w:tcPr>
            <w:tcW w:w="6420" w:type="dxa"/>
            <w:gridSpan w:val="11"/>
            <w:tcBorders>
              <w:top w:val="nil"/>
            </w:tcBorders>
          </w:tcPr>
          <w:p w14:paraId="5E8CAB59" w14:textId="7AE7B73C" w:rsidR="00C45179" w:rsidRDefault="003A73B7" w:rsidP="00F8305C">
            <w:pPr>
              <w:jc w:val="both"/>
            </w:pPr>
            <w:r w:rsidRPr="003A73B7">
              <w:t>100% p</w:t>
            </w:r>
          </w:p>
        </w:tc>
      </w:tr>
      <w:tr w:rsidR="00C45179" w14:paraId="29CE84B7" w14:textId="77777777" w:rsidTr="001041BE">
        <w:trPr>
          <w:gridBefore w:val="1"/>
          <w:gridAfter w:val="1"/>
          <w:wBefore w:w="393" w:type="dxa"/>
          <w:wAfter w:w="101" w:type="dxa"/>
        </w:trPr>
        <w:tc>
          <w:tcPr>
            <w:tcW w:w="3435" w:type="dxa"/>
            <w:gridSpan w:val="4"/>
            <w:shd w:val="clear" w:color="auto" w:fill="F7CAAC"/>
          </w:tcPr>
          <w:p w14:paraId="06AF4B63" w14:textId="77777777" w:rsidR="00C45179" w:rsidRDefault="00C45179" w:rsidP="00F8305C">
            <w:pPr>
              <w:jc w:val="both"/>
              <w:rPr>
                <w:b/>
              </w:rPr>
            </w:pPr>
            <w:r>
              <w:rPr>
                <w:b/>
              </w:rPr>
              <w:t>Vyučující</w:t>
            </w:r>
          </w:p>
        </w:tc>
        <w:tc>
          <w:tcPr>
            <w:tcW w:w="6420" w:type="dxa"/>
            <w:gridSpan w:val="11"/>
            <w:tcBorders>
              <w:bottom w:val="nil"/>
            </w:tcBorders>
          </w:tcPr>
          <w:p w14:paraId="0DEBCAC4" w14:textId="77777777" w:rsidR="00C45179" w:rsidRDefault="00C45179" w:rsidP="00F8305C">
            <w:pPr>
              <w:jc w:val="both"/>
            </w:pPr>
          </w:p>
        </w:tc>
      </w:tr>
      <w:tr w:rsidR="00C45179" w14:paraId="37C12418" w14:textId="77777777" w:rsidTr="001041BE">
        <w:trPr>
          <w:gridBefore w:val="1"/>
          <w:gridAfter w:val="1"/>
          <w:wBefore w:w="393" w:type="dxa"/>
          <w:wAfter w:w="101" w:type="dxa"/>
          <w:trHeight w:val="260"/>
        </w:trPr>
        <w:tc>
          <w:tcPr>
            <w:tcW w:w="9855" w:type="dxa"/>
            <w:gridSpan w:val="15"/>
            <w:tcBorders>
              <w:top w:val="nil"/>
            </w:tcBorders>
          </w:tcPr>
          <w:p w14:paraId="72C62D34" w14:textId="1A502C27" w:rsidR="00C45179" w:rsidRPr="003A73B7" w:rsidRDefault="009556F6" w:rsidP="00F8305C">
            <w:pPr>
              <w:spacing w:before="60" w:after="60"/>
              <w:jc w:val="both"/>
            </w:pPr>
            <w:hyperlink w:anchor="Slobodian" w:history="1">
              <w:r w:rsidR="003A73B7" w:rsidRPr="003A73B7">
                <w:rPr>
                  <w:rStyle w:val="OdstavecseseznamemChar"/>
                  <w:rFonts w:ascii="Times New Roman" w:hAnsi="Times New Roman" w:cs="Times New Roman"/>
                  <w:b/>
                  <w:bCs/>
                  <w:sz w:val="20"/>
                  <w:szCs w:val="20"/>
                </w:rPr>
                <w:t>prof. Ing. Petr Slobodian, Ph.D.</w:t>
              </w:r>
            </w:hyperlink>
            <w:r w:rsidR="003A73B7" w:rsidRPr="003A73B7">
              <w:t xml:space="preserve"> (100% p)</w:t>
            </w:r>
          </w:p>
        </w:tc>
      </w:tr>
      <w:tr w:rsidR="00C45179" w14:paraId="1F3419F6" w14:textId="77777777" w:rsidTr="001041BE">
        <w:trPr>
          <w:gridBefore w:val="1"/>
          <w:gridAfter w:val="1"/>
          <w:wBefore w:w="393" w:type="dxa"/>
          <w:wAfter w:w="101" w:type="dxa"/>
        </w:trPr>
        <w:tc>
          <w:tcPr>
            <w:tcW w:w="3435" w:type="dxa"/>
            <w:gridSpan w:val="4"/>
            <w:shd w:val="clear" w:color="auto" w:fill="F7CAAC"/>
          </w:tcPr>
          <w:p w14:paraId="07927E78" w14:textId="77777777" w:rsidR="00C45179" w:rsidRPr="005A0406" w:rsidRDefault="00C45179" w:rsidP="00F8305C">
            <w:pPr>
              <w:jc w:val="both"/>
              <w:rPr>
                <w:b/>
              </w:rPr>
            </w:pPr>
            <w:r w:rsidRPr="005A0406">
              <w:rPr>
                <w:b/>
              </w:rPr>
              <w:t>Hlavní témata a výsledky učení</w:t>
            </w:r>
          </w:p>
        </w:tc>
        <w:tc>
          <w:tcPr>
            <w:tcW w:w="6420" w:type="dxa"/>
            <w:gridSpan w:val="11"/>
            <w:tcBorders>
              <w:bottom w:val="nil"/>
            </w:tcBorders>
          </w:tcPr>
          <w:p w14:paraId="1A0A7B97" w14:textId="77777777" w:rsidR="00C45179" w:rsidRPr="005A0406" w:rsidRDefault="00C45179" w:rsidP="00F8305C">
            <w:pPr>
              <w:jc w:val="both"/>
            </w:pPr>
          </w:p>
        </w:tc>
      </w:tr>
      <w:tr w:rsidR="00C45179" w14:paraId="5A6DCFA5"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2CD4BE7F" w14:textId="212C0D40" w:rsidR="00C45179" w:rsidRPr="00351747" w:rsidRDefault="00557764" w:rsidP="00F8305C">
            <w:pPr>
              <w:jc w:val="both"/>
              <w:rPr>
                <w:b/>
                <w:bCs/>
              </w:rPr>
            </w:pPr>
            <w:r w:rsidRPr="00557764">
              <w:t>Cílem předmětu je získat podrobný přehled o polovodičových materiálech, tenkých vrstvách, technik</w:t>
            </w:r>
            <w:r>
              <w:t>ách</w:t>
            </w:r>
            <w:r w:rsidRPr="00557764">
              <w:t xml:space="preserve"> růstu krystalů a výrobních procesech. Předmět klade důraz na jednotlivé technologické kroky a procesy, které jsou spojeny s výrobou polovodičových součástek.</w:t>
            </w:r>
            <w:r>
              <w:t xml:space="preserve"> </w:t>
            </w:r>
            <w:r w:rsidR="00C45179" w:rsidRPr="00351747">
              <w:rPr>
                <w:b/>
                <w:bCs/>
              </w:rPr>
              <w:t>Obsah předmětu tvoří tyto tematické celky:</w:t>
            </w:r>
          </w:p>
          <w:p w14:paraId="1F1C33C2" w14:textId="7CF7E187" w:rsidR="00960F4D" w:rsidRPr="00E525A4"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525A4">
              <w:rPr>
                <w:rFonts w:ascii="Times New Roman" w:hAnsi="Times New Roman" w:cs="Times New Roman"/>
                <w:sz w:val="20"/>
                <w:szCs w:val="20"/>
                <w:lang w:eastAsia="cs-CZ"/>
              </w:rPr>
              <w:t>Klasifikace polovodičů podle elektrických a optických vlastností</w:t>
            </w:r>
            <w:r w:rsidR="005F37E7" w:rsidRPr="00E525A4">
              <w:rPr>
                <w:rFonts w:ascii="Times New Roman" w:hAnsi="Times New Roman" w:cs="Times New Roman"/>
                <w:sz w:val="20"/>
                <w:szCs w:val="20"/>
                <w:lang w:eastAsia="cs-CZ"/>
              </w:rPr>
              <w:t>.</w:t>
            </w:r>
          </w:p>
          <w:p w14:paraId="17FA6DD9" w14:textId="4C93E8E2" w:rsidR="00960F4D" w:rsidRPr="00E525A4"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525A4">
              <w:rPr>
                <w:rFonts w:ascii="Times New Roman" w:hAnsi="Times New Roman" w:cs="Times New Roman"/>
                <w:sz w:val="20"/>
                <w:szCs w:val="20"/>
                <w:lang w:eastAsia="cs-CZ"/>
              </w:rPr>
              <w:t>Fyzika polovodičů</w:t>
            </w:r>
            <w:r w:rsidR="005F37E7" w:rsidRPr="00E525A4">
              <w:rPr>
                <w:rFonts w:ascii="Times New Roman" w:hAnsi="Times New Roman" w:cs="Times New Roman"/>
                <w:sz w:val="20"/>
                <w:szCs w:val="20"/>
                <w:lang w:eastAsia="cs-CZ"/>
              </w:rPr>
              <w:t>.</w:t>
            </w:r>
          </w:p>
          <w:p w14:paraId="7D54E589" w14:textId="615A1538" w:rsidR="00960F4D" w:rsidRPr="00E525A4"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525A4">
              <w:rPr>
                <w:rFonts w:ascii="Times New Roman" w:hAnsi="Times New Roman" w:cs="Times New Roman"/>
                <w:sz w:val="20"/>
                <w:szCs w:val="20"/>
                <w:lang w:eastAsia="cs-CZ"/>
              </w:rPr>
              <w:t>Techniky růstu krystalů: Czochralskiho metoda, epitaxe a MOCVD</w:t>
            </w:r>
            <w:r w:rsidR="005F37E7" w:rsidRPr="00E525A4">
              <w:rPr>
                <w:rFonts w:ascii="Times New Roman" w:hAnsi="Times New Roman" w:cs="Times New Roman"/>
                <w:sz w:val="20"/>
                <w:szCs w:val="20"/>
                <w:lang w:eastAsia="cs-CZ"/>
              </w:rPr>
              <w:t>.</w:t>
            </w:r>
            <w:r w:rsidRPr="00E525A4">
              <w:rPr>
                <w:rFonts w:ascii="Times New Roman" w:hAnsi="Times New Roman" w:cs="Times New Roman"/>
                <w:sz w:val="20"/>
                <w:szCs w:val="20"/>
                <w:lang w:eastAsia="cs-CZ"/>
              </w:rPr>
              <w:t> </w:t>
            </w:r>
          </w:p>
          <w:p w14:paraId="3CF6B274" w14:textId="57ECED7E" w:rsidR="00960F4D" w:rsidRPr="00E525A4"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525A4">
              <w:rPr>
                <w:rFonts w:ascii="Times New Roman" w:hAnsi="Times New Roman" w:cs="Times New Roman"/>
                <w:sz w:val="20"/>
                <w:szCs w:val="20"/>
                <w:lang w:eastAsia="cs-CZ"/>
              </w:rPr>
              <w:t>Depozice tenkých vrstev PVD, CVD, ALD</w:t>
            </w:r>
            <w:r w:rsidR="005F37E7" w:rsidRPr="00E525A4">
              <w:rPr>
                <w:rFonts w:ascii="Times New Roman" w:hAnsi="Times New Roman" w:cs="Times New Roman"/>
                <w:sz w:val="20"/>
                <w:szCs w:val="20"/>
                <w:lang w:eastAsia="cs-CZ"/>
              </w:rPr>
              <w:t>.</w:t>
            </w:r>
            <w:r w:rsidRPr="00E525A4">
              <w:rPr>
                <w:rFonts w:ascii="Times New Roman" w:hAnsi="Times New Roman" w:cs="Times New Roman"/>
                <w:sz w:val="20"/>
                <w:szCs w:val="20"/>
                <w:lang w:eastAsia="cs-CZ"/>
              </w:rPr>
              <w:t> </w:t>
            </w:r>
          </w:p>
          <w:p w14:paraId="5F28E561" w14:textId="375FE70C" w:rsidR="00960F4D" w:rsidRPr="00E525A4"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525A4">
              <w:rPr>
                <w:rFonts w:ascii="Times New Roman" w:hAnsi="Times New Roman" w:cs="Times New Roman"/>
                <w:sz w:val="20"/>
                <w:szCs w:val="20"/>
                <w:lang w:eastAsia="cs-CZ"/>
              </w:rPr>
              <w:t>Bipolární tranzistory (BJT – Bipolar Junction Transistors)</w:t>
            </w:r>
            <w:r w:rsidR="005F37E7" w:rsidRPr="00E525A4">
              <w:rPr>
                <w:rFonts w:ascii="Times New Roman" w:hAnsi="Times New Roman" w:cs="Times New Roman"/>
                <w:sz w:val="20"/>
                <w:szCs w:val="20"/>
                <w:lang w:eastAsia="cs-CZ"/>
              </w:rPr>
              <w:t>.</w:t>
            </w:r>
            <w:r w:rsidRPr="00E525A4">
              <w:rPr>
                <w:rFonts w:ascii="Times New Roman" w:hAnsi="Times New Roman" w:cs="Times New Roman"/>
                <w:sz w:val="20"/>
                <w:szCs w:val="20"/>
                <w:lang w:eastAsia="cs-CZ"/>
              </w:rPr>
              <w:t> </w:t>
            </w:r>
          </w:p>
          <w:p w14:paraId="3EF4A0E4" w14:textId="752F7CE4" w:rsidR="00960F4D" w:rsidRPr="00E525A4"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525A4">
              <w:rPr>
                <w:rFonts w:ascii="Times New Roman" w:hAnsi="Times New Roman" w:cs="Times New Roman"/>
                <w:sz w:val="20"/>
                <w:szCs w:val="20"/>
                <w:lang w:eastAsia="cs-CZ"/>
              </w:rPr>
              <w:t>Tranzistory s řízeným elektrickým polem (FET – Field-Effect Transistors)</w:t>
            </w:r>
            <w:r w:rsidR="005F37E7" w:rsidRPr="00E525A4">
              <w:rPr>
                <w:rFonts w:ascii="Times New Roman" w:hAnsi="Times New Roman" w:cs="Times New Roman"/>
                <w:sz w:val="20"/>
                <w:szCs w:val="20"/>
                <w:lang w:eastAsia="cs-CZ"/>
              </w:rPr>
              <w:t>.</w:t>
            </w:r>
            <w:r w:rsidRPr="00E525A4">
              <w:rPr>
                <w:rFonts w:ascii="Times New Roman" w:hAnsi="Times New Roman" w:cs="Times New Roman"/>
                <w:sz w:val="20"/>
                <w:szCs w:val="20"/>
                <w:lang w:eastAsia="cs-CZ"/>
              </w:rPr>
              <w:t> </w:t>
            </w:r>
          </w:p>
          <w:p w14:paraId="49CD1ED3" w14:textId="39D7263F" w:rsidR="00960F4D" w:rsidRPr="00E525A4"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525A4">
              <w:rPr>
                <w:rFonts w:ascii="Times New Roman" w:hAnsi="Times New Roman" w:cs="Times New Roman"/>
                <w:sz w:val="20"/>
                <w:szCs w:val="20"/>
                <w:lang w:eastAsia="cs-CZ"/>
              </w:rPr>
              <w:t>Polovodičové materiály pro výkonovou elektroniku</w:t>
            </w:r>
            <w:r w:rsidR="005F37E7" w:rsidRPr="00E525A4">
              <w:rPr>
                <w:rFonts w:ascii="Times New Roman" w:hAnsi="Times New Roman" w:cs="Times New Roman"/>
                <w:sz w:val="20"/>
                <w:szCs w:val="20"/>
                <w:lang w:eastAsia="cs-CZ"/>
              </w:rPr>
              <w:t>.</w:t>
            </w:r>
          </w:p>
          <w:p w14:paraId="5D244FE1" w14:textId="0DE31CA0" w:rsidR="00960F4D" w:rsidRPr="00E525A4"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525A4">
              <w:rPr>
                <w:rFonts w:ascii="Times New Roman" w:hAnsi="Times New Roman" w:cs="Times New Roman"/>
                <w:sz w:val="20"/>
                <w:szCs w:val="20"/>
                <w:lang w:eastAsia="cs-CZ"/>
              </w:rPr>
              <w:t>Materiály pro extrémní podmínky: vysokoteplotní a výkonové polovodiče</w:t>
            </w:r>
            <w:r w:rsidR="005F37E7" w:rsidRPr="00E525A4">
              <w:rPr>
                <w:rFonts w:ascii="Times New Roman" w:hAnsi="Times New Roman" w:cs="Times New Roman"/>
                <w:sz w:val="20"/>
                <w:szCs w:val="20"/>
                <w:lang w:eastAsia="cs-CZ"/>
              </w:rPr>
              <w:t>.</w:t>
            </w:r>
          </w:p>
          <w:p w14:paraId="551952AA" w14:textId="5CCDE284" w:rsidR="00960F4D" w:rsidRPr="00E525A4"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525A4">
              <w:rPr>
                <w:rFonts w:ascii="Times New Roman" w:hAnsi="Times New Roman" w:cs="Times New Roman"/>
                <w:sz w:val="20"/>
                <w:szCs w:val="20"/>
                <w:lang w:eastAsia="cs-CZ"/>
              </w:rPr>
              <w:t>Optoelektronika: materiály a aplikace v detekci, osvětlení a komunikaci</w:t>
            </w:r>
            <w:r w:rsidR="005F37E7" w:rsidRPr="00E525A4">
              <w:rPr>
                <w:rFonts w:ascii="Times New Roman" w:hAnsi="Times New Roman" w:cs="Times New Roman"/>
                <w:sz w:val="20"/>
                <w:szCs w:val="20"/>
                <w:lang w:eastAsia="cs-CZ"/>
              </w:rPr>
              <w:t>.</w:t>
            </w:r>
            <w:r w:rsidRPr="00E525A4">
              <w:rPr>
                <w:rFonts w:ascii="Times New Roman" w:hAnsi="Times New Roman" w:cs="Times New Roman"/>
                <w:sz w:val="20"/>
                <w:szCs w:val="20"/>
                <w:lang w:eastAsia="cs-CZ"/>
              </w:rPr>
              <w:t> </w:t>
            </w:r>
          </w:p>
          <w:p w14:paraId="47851B20" w14:textId="6177CB3A" w:rsidR="00960F4D" w:rsidRPr="00E525A4"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525A4">
              <w:rPr>
                <w:rFonts w:ascii="Times New Roman" w:hAnsi="Times New Roman" w:cs="Times New Roman"/>
                <w:sz w:val="20"/>
                <w:szCs w:val="20"/>
                <w:lang w:eastAsia="cs-CZ"/>
              </w:rPr>
              <w:t>Integrační technologie: výroba a sestavení polovodičových součástek (bonding a packaging)</w:t>
            </w:r>
            <w:r w:rsidR="005F37E7" w:rsidRPr="00E525A4">
              <w:rPr>
                <w:rFonts w:ascii="Times New Roman" w:hAnsi="Times New Roman" w:cs="Times New Roman"/>
                <w:sz w:val="20"/>
                <w:szCs w:val="20"/>
                <w:lang w:eastAsia="cs-CZ"/>
              </w:rPr>
              <w:t>.</w:t>
            </w:r>
            <w:r w:rsidRPr="00E525A4">
              <w:rPr>
                <w:rFonts w:ascii="Times New Roman" w:hAnsi="Times New Roman" w:cs="Times New Roman"/>
                <w:sz w:val="20"/>
                <w:szCs w:val="20"/>
                <w:lang w:eastAsia="cs-CZ"/>
              </w:rPr>
              <w:t> </w:t>
            </w:r>
          </w:p>
          <w:p w14:paraId="586E6C85" w14:textId="4BBC51C7" w:rsidR="00960F4D" w:rsidRPr="00E525A4"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525A4">
              <w:rPr>
                <w:rFonts w:ascii="Times New Roman" w:hAnsi="Times New Roman" w:cs="Times New Roman"/>
                <w:sz w:val="20"/>
                <w:szCs w:val="20"/>
                <w:lang w:eastAsia="cs-CZ"/>
              </w:rPr>
              <w:t>Pokročilé materiály v polovodičích: 2D materiály a organické polovodiče</w:t>
            </w:r>
            <w:r w:rsidR="005F37E7" w:rsidRPr="00E525A4">
              <w:rPr>
                <w:rFonts w:ascii="Times New Roman" w:hAnsi="Times New Roman" w:cs="Times New Roman"/>
                <w:sz w:val="20"/>
                <w:szCs w:val="20"/>
                <w:lang w:eastAsia="cs-CZ"/>
              </w:rPr>
              <w:t>.</w:t>
            </w:r>
            <w:r w:rsidRPr="00E525A4">
              <w:rPr>
                <w:rFonts w:ascii="Times New Roman" w:hAnsi="Times New Roman" w:cs="Times New Roman"/>
                <w:sz w:val="20"/>
                <w:szCs w:val="20"/>
                <w:lang w:eastAsia="cs-CZ"/>
              </w:rPr>
              <w:t> </w:t>
            </w:r>
          </w:p>
          <w:p w14:paraId="1F46189D" w14:textId="129A13BE" w:rsidR="00960F4D" w:rsidRPr="00E525A4"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525A4">
              <w:rPr>
                <w:rFonts w:ascii="Times New Roman" w:hAnsi="Times New Roman" w:cs="Times New Roman"/>
                <w:sz w:val="20"/>
                <w:szCs w:val="20"/>
                <w:lang w:eastAsia="cs-CZ"/>
              </w:rPr>
              <w:t>Trendy, udržitelnost a recyklace v polovodičovém průmyslu, environmentální a etické aspekty</w:t>
            </w:r>
            <w:r w:rsidR="005F37E7" w:rsidRPr="00E525A4">
              <w:rPr>
                <w:rFonts w:ascii="Times New Roman" w:hAnsi="Times New Roman" w:cs="Times New Roman"/>
                <w:sz w:val="20"/>
                <w:szCs w:val="20"/>
                <w:lang w:eastAsia="cs-CZ"/>
              </w:rPr>
              <w:t>.</w:t>
            </w:r>
            <w:r w:rsidRPr="00E525A4">
              <w:rPr>
                <w:rFonts w:ascii="Times New Roman" w:hAnsi="Times New Roman" w:cs="Times New Roman"/>
                <w:sz w:val="20"/>
                <w:szCs w:val="20"/>
                <w:lang w:eastAsia="cs-CZ"/>
              </w:rPr>
              <w:t> </w:t>
            </w:r>
          </w:p>
          <w:p w14:paraId="5F2B00E5" w14:textId="3BF40856" w:rsidR="00960F4D" w:rsidRPr="00E525A4"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525A4">
              <w:rPr>
                <w:rFonts w:ascii="Times New Roman" w:hAnsi="Times New Roman" w:cs="Times New Roman"/>
                <w:sz w:val="20"/>
                <w:szCs w:val="20"/>
                <w:lang w:eastAsia="cs-CZ"/>
              </w:rPr>
              <w:t>Metody simulace a modelování v polovodičové fyzice</w:t>
            </w:r>
            <w:r w:rsidR="005F37E7" w:rsidRPr="00E525A4">
              <w:rPr>
                <w:rFonts w:ascii="Times New Roman" w:hAnsi="Times New Roman" w:cs="Times New Roman"/>
                <w:sz w:val="20"/>
                <w:szCs w:val="20"/>
                <w:lang w:eastAsia="cs-CZ"/>
              </w:rPr>
              <w:t>.</w:t>
            </w:r>
          </w:p>
          <w:p w14:paraId="3464242F" w14:textId="1BF09A72" w:rsidR="00C45179" w:rsidRPr="00E525A4"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525A4">
              <w:rPr>
                <w:rFonts w:ascii="Times New Roman" w:hAnsi="Times New Roman" w:cs="Times New Roman"/>
                <w:sz w:val="20"/>
                <w:szCs w:val="20"/>
                <w:lang w:eastAsia="cs-CZ"/>
              </w:rPr>
              <w:t>Souhrn a diskuse o budoucím vývoji v polovodičovém průmyslu</w:t>
            </w:r>
            <w:r w:rsidR="005F37E7" w:rsidRPr="00E525A4">
              <w:rPr>
                <w:rFonts w:ascii="Times New Roman" w:hAnsi="Times New Roman" w:cs="Times New Roman"/>
                <w:sz w:val="20"/>
                <w:szCs w:val="20"/>
                <w:lang w:eastAsia="cs-CZ"/>
              </w:rPr>
              <w:t>.</w:t>
            </w:r>
            <w:r w:rsidRPr="00E525A4">
              <w:rPr>
                <w:rFonts w:ascii="Times New Roman" w:hAnsi="Times New Roman" w:cs="Times New Roman"/>
                <w:sz w:val="20"/>
                <w:szCs w:val="20"/>
                <w:lang w:eastAsia="cs-CZ"/>
              </w:rPr>
              <w:t> </w:t>
            </w:r>
          </w:p>
          <w:p w14:paraId="00CCEDFA" w14:textId="77777777" w:rsidR="00C45179" w:rsidRDefault="00C45179" w:rsidP="00F8305C">
            <w:pPr>
              <w:jc w:val="both"/>
              <w:rPr>
                <w:b/>
                <w:bCs/>
              </w:rPr>
            </w:pPr>
          </w:p>
          <w:p w14:paraId="50D24D8F" w14:textId="77777777" w:rsidR="00C45179" w:rsidRPr="000C69A4" w:rsidRDefault="00C45179"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2EF65A91" w14:textId="77777777" w:rsidR="00C45179" w:rsidRPr="000C69A4" w:rsidRDefault="00C45179" w:rsidP="00F8305C">
            <w:pPr>
              <w:tabs>
                <w:tab w:val="left" w:pos="328"/>
              </w:tabs>
              <w:rPr>
                <w:b/>
                <w:color w:val="000000" w:themeColor="text1"/>
              </w:rPr>
            </w:pPr>
            <w:r w:rsidRPr="000C69A4">
              <w:rPr>
                <w:b/>
              </w:rPr>
              <w:t>Odborné z</w:t>
            </w:r>
            <w:r w:rsidRPr="000C69A4">
              <w:rPr>
                <w:b/>
                <w:color w:val="000000" w:themeColor="text1"/>
              </w:rPr>
              <w:t xml:space="preserve">nalosti: </w:t>
            </w:r>
          </w:p>
          <w:p w14:paraId="7575CC0C" w14:textId="77777777" w:rsidR="00557764" w:rsidRPr="00557764" w:rsidRDefault="00557764" w:rsidP="0055776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57764">
              <w:rPr>
                <w:rFonts w:ascii="Times New Roman" w:hAnsi="Times New Roman" w:cs="Times New Roman"/>
                <w:sz w:val="20"/>
                <w:szCs w:val="20"/>
                <w:lang w:eastAsia="cs-CZ"/>
              </w:rPr>
              <w:t>popsat polovodiče podle elektrických a optických vlastností</w:t>
            </w:r>
          </w:p>
          <w:p w14:paraId="4321ED5B" w14:textId="77777777" w:rsidR="00557764" w:rsidRPr="00557764" w:rsidRDefault="00557764" w:rsidP="0055776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57764">
              <w:rPr>
                <w:rFonts w:ascii="Times New Roman" w:hAnsi="Times New Roman" w:cs="Times New Roman"/>
                <w:sz w:val="20"/>
                <w:szCs w:val="20"/>
                <w:lang w:eastAsia="cs-CZ"/>
              </w:rPr>
              <w:t>charakterizovat techniky růstu krystalů</w:t>
            </w:r>
          </w:p>
          <w:p w14:paraId="079BA5C9" w14:textId="77777777" w:rsidR="00557764" w:rsidRPr="00557764" w:rsidRDefault="00557764" w:rsidP="0055776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57764">
              <w:rPr>
                <w:rFonts w:ascii="Times New Roman" w:hAnsi="Times New Roman" w:cs="Times New Roman"/>
                <w:sz w:val="20"/>
                <w:szCs w:val="20"/>
                <w:lang w:eastAsia="cs-CZ"/>
              </w:rPr>
              <w:t>popsat depozice tenkých vrstev</w:t>
            </w:r>
          </w:p>
          <w:p w14:paraId="7933CECE" w14:textId="77777777" w:rsidR="00557764" w:rsidRPr="00557764" w:rsidRDefault="00557764" w:rsidP="0055776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57764">
              <w:rPr>
                <w:rFonts w:ascii="Times New Roman" w:hAnsi="Times New Roman" w:cs="Times New Roman"/>
                <w:sz w:val="20"/>
                <w:szCs w:val="20"/>
                <w:lang w:eastAsia="cs-CZ"/>
              </w:rPr>
              <w:t>popsat bipolární tranzistory a tranzistory s řízeným elektrickým polem</w:t>
            </w:r>
          </w:p>
          <w:p w14:paraId="5391BD48" w14:textId="77777777" w:rsidR="00557764" w:rsidRPr="00557764" w:rsidRDefault="00557764" w:rsidP="0055776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57764">
              <w:rPr>
                <w:rFonts w:ascii="Times New Roman" w:hAnsi="Times New Roman" w:cs="Times New Roman"/>
                <w:sz w:val="20"/>
                <w:szCs w:val="20"/>
              </w:rPr>
              <w:t>definovat udržitelnost a recyklaci v polovodičovém průmyslu</w:t>
            </w:r>
            <w:r w:rsidRPr="00557764">
              <w:rPr>
                <w:rFonts w:ascii="Times New Roman" w:hAnsi="Times New Roman" w:cs="Times New Roman"/>
                <w:b/>
                <w:color w:val="000000" w:themeColor="text1"/>
                <w:sz w:val="20"/>
                <w:szCs w:val="20"/>
              </w:rPr>
              <w:t xml:space="preserve"> </w:t>
            </w:r>
          </w:p>
          <w:p w14:paraId="3BFD3608" w14:textId="77777777" w:rsidR="00C45179" w:rsidRPr="00557764" w:rsidRDefault="00C45179" w:rsidP="00F8305C">
            <w:pPr>
              <w:tabs>
                <w:tab w:val="left" w:pos="328"/>
              </w:tabs>
              <w:rPr>
                <w:b/>
                <w:color w:val="000000" w:themeColor="text1"/>
              </w:rPr>
            </w:pPr>
          </w:p>
          <w:p w14:paraId="7C0EA413" w14:textId="77777777" w:rsidR="00C45179" w:rsidRPr="00557764" w:rsidRDefault="00C45179" w:rsidP="00F8305C">
            <w:pPr>
              <w:tabs>
                <w:tab w:val="left" w:pos="328"/>
              </w:tabs>
              <w:rPr>
                <w:b/>
                <w:color w:val="000000" w:themeColor="text1"/>
              </w:rPr>
            </w:pPr>
            <w:r w:rsidRPr="00557764">
              <w:rPr>
                <w:b/>
                <w:color w:val="000000" w:themeColor="text1"/>
              </w:rPr>
              <w:t>Odborné dovednosti:</w:t>
            </w:r>
          </w:p>
          <w:p w14:paraId="2FB7258F" w14:textId="77777777" w:rsidR="00557764" w:rsidRPr="00557764" w:rsidRDefault="00557764" w:rsidP="0055776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57764">
              <w:rPr>
                <w:rFonts w:ascii="Times New Roman" w:hAnsi="Times New Roman" w:cs="Times New Roman"/>
                <w:sz w:val="20"/>
                <w:szCs w:val="20"/>
                <w:lang w:eastAsia="cs-CZ"/>
              </w:rPr>
              <w:t>navrhnout podmínky pro úpravy vrstev u polovodičů</w:t>
            </w:r>
          </w:p>
          <w:p w14:paraId="2028B8B7" w14:textId="77777777" w:rsidR="00557764" w:rsidRPr="00557764" w:rsidRDefault="00557764" w:rsidP="0055776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57764">
              <w:rPr>
                <w:rFonts w:ascii="Times New Roman" w:hAnsi="Times New Roman" w:cs="Times New Roman"/>
                <w:sz w:val="20"/>
                <w:szCs w:val="20"/>
                <w:lang w:eastAsia="cs-CZ"/>
              </w:rPr>
              <w:t>rozeznat techniky růstu krystalů</w:t>
            </w:r>
          </w:p>
          <w:p w14:paraId="55430F2F" w14:textId="77777777" w:rsidR="00557764" w:rsidRPr="00557764" w:rsidRDefault="00557764" w:rsidP="0055776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57764">
              <w:rPr>
                <w:rFonts w:ascii="Times New Roman" w:hAnsi="Times New Roman" w:cs="Times New Roman"/>
                <w:sz w:val="20"/>
                <w:szCs w:val="20"/>
                <w:lang w:eastAsia="cs-CZ"/>
              </w:rPr>
              <w:t xml:space="preserve">provádět charakterizace tenkých vrstev  </w:t>
            </w:r>
          </w:p>
          <w:p w14:paraId="08AA5B97" w14:textId="77777777" w:rsidR="00557764" w:rsidRPr="00557764" w:rsidRDefault="00557764" w:rsidP="0055776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57764">
              <w:rPr>
                <w:rFonts w:ascii="Times New Roman" w:hAnsi="Times New Roman" w:cs="Times New Roman"/>
                <w:sz w:val="20"/>
                <w:szCs w:val="20"/>
                <w:lang w:eastAsia="cs-CZ"/>
              </w:rPr>
              <w:t>připravit modely a simulace z hlediska polovodičové fyziky</w:t>
            </w:r>
          </w:p>
          <w:p w14:paraId="58B95E91" w14:textId="0A885759" w:rsidR="00C45179" w:rsidRPr="005A0406" w:rsidRDefault="00557764" w:rsidP="00557764">
            <w:pPr>
              <w:pStyle w:val="Odstavecseseznamem"/>
              <w:numPr>
                <w:ilvl w:val="0"/>
                <w:numId w:val="6"/>
              </w:numPr>
              <w:tabs>
                <w:tab w:val="left" w:pos="328"/>
              </w:tabs>
              <w:spacing w:after="0" w:line="240" w:lineRule="auto"/>
              <w:ind w:left="170" w:hanging="170"/>
            </w:pPr>
            <w:r w:rsidRPr="00557764">
              <w:rPr>
                <w:rFonts w:ascii="Times New Roman" w:hAnsi="Times New Roman" w:cs="Times New Roman"/>
                <w:sz w:val="20"/>
                <w:szCs w:val="20"/>
                <w:lang w:eastAsia="cs-CZ"/>
              </w:rPr>
              <w:t>pracovat s odbornou technickou dokumentací v oblasti polovodičů a tenkých vrstev</w:t>
            </w:r>
          </w:p>
        </w:tc>
      </w:tr>
      <w:tr w:rsidR="00C45179" w14:paraId="60E5595B"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41C3C728" w14:textId="77777777" w:rsidR="00C45179" w:rsidRPr="005A0406" w:rsidRDefault="00C45179"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0EBC17AF" w14:textId="77777777" w:rsidR="00C45179" w:rsidRDefault="00C45179" w:rsidP="00F8305C">
            <w:pPr>
              <w:jc w:val="both"/>
            </w:pPr>
          </w:p>
        </w:tc>
      </w:tr>
      <w:tr w:rsidR="00C45179" w14:paraId="03A701B0" w14:textId="77777777" w:rsidTr="001041BE">
        <w:trPr>
          <w:gridBefore w:val="1"/>
          <w:gridAfter w:val="1"/>
          <w:wBefore w:w="393" w:type="dxa"/>
          <w:wAfter w:w="101" w:type="dxa"/>
          <w:trHeight w:val="2354"/>
        </w:trPr>
        <w:tc>
          <w:tcPr>
            <w:tcW w:w="9855" w:type="dxa"/>
            <w:gridSpan w:val="15"/>
            <w:tcBorders>
              <w:top w:val="nil"/>
              <w:bottom w:val="single" w:sz="4" w:space="0" w:color="auto"/>
            </w:tcBorders>
          </w:tcPr>
          <w:p w14:paraId="59A1EE85" w14:textId="77777777" w:rsidR="00C45179" w:rsidRPr="000C69A4" w:rsidRDefault="00C45179" w:rsidP="00F8305C">
            <w:pPr>
              <w:jc w:val="both"/>
              <w:rPr>
                <w:b/>
                <w:bCs/>
                <w:u w:val="single"/>
              </w:rPr>
            </w:pPr>
            <w:r w:rsidRPr="000C69A4">
              <w:rPr>
                <w:b/>
                <w:bCs/>
                <w:u w:val="single"/>
              </w:rPr>
              <w:t>Metody a přístupy používané ve výuce</w:t>
            </w:r>
          </w:p>
          <w:p w14:paraId="344844D3" w14:textId="77777777" w:rsidR="00C45179" w:rsidRPr="000C69A4" w:rsidRDefault="00C45179" w:rsidP="00F8305C">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53852AB1" w14:textId="38A695FC" w:rsidR="00C45179" w:rsidRDefault="00C45179" w:rsidP="00F8305C">
            <w:pPr>
              <w:jc w:val="both"/>
              <w:rPr>
                <w:color w:val="000000"/>
                <w:shd w:val="clear" w:color="auto" w:fill="FFFFFF"/>
              </w:rPr>
            </w:pPr>
            <w:r w:rsidRPr="002774F1">
              <w:t xml:space="preserve">Monologická (výklad, přednáška, instruktáž), </w:t>
            </w:r>
            <w:r w:rsidRPr="002774F1">
              <w:rPr>
                <w:color w:val="000000"/>
                <w:shd w:val="clear" w:color="auto" w:fill="FFFFFF"/>
              </w:rPr>
              <w:t>Dialogická (diskuze, rozhovor, brainstorming)</w:t>
            </w:r>
          </w:p>
          <w:p w14:paraId="36C3B28D" w14:textId="77777777" w:rsidR="00C45179" w:rsidRDefault="00C45179" w:rsidP="00F8305C">
            <w:pPr>
              <w:jc w:val="both"/>
              <w:rPr>
                <w:color w:val="000000"/>
                <w:shd w:val="clear" w:color="auto" w:fill="FFFFFF"/>
              </w:rPr>
            </w:pPr>
          </w:p>
          <w:p w14:paraId="0CA5946E" w14:textId="77777777" w:rsidR="00C45179" w:rsidRPr="000C69A4" w:rsidRDefault="00C45179" w:rsidP="00F8305C">
            <w:pPr>
              <w:jc w:val="both"/>
              <w:rPr>
                <w:b/>
                <w:bCs/>
              </w:rPr>
            </w:pPr>
            <w:r w:rsidRPr="000C69A4">
              <w:rPr>
                <w:b/>
                <w:bCs/>
              </w:rPr>
              <w:t>Pro dosažení odborných dovedností jsou užívány vyučovací metody:</w:t>
            </w:r>
          </w:p>
          <w:p w14:paraId="473C0532" w14:textId="2A689BD8" w:rsidR="00C45179" w:rsidRPr="006D0F29" w:rsidRDefault="00C45179" w:rsidP="00F8305C">
            <w:pPr>
              <w:rPr>
                <w:color w:val="000000"/>
                <w:shd w:val="clear" w:color="auto" w:fill="FFFFFF"/>
              </w:rPr>
            </w:pPr>
            <w:r w:rsidRPr="002774F1">
              <w:rPr>
                <w:color w:val="000000"/>
                <w:shd w:val="clear" w:color="auto" w:fill="FFFFFF"/>
              </w:rPr>
              <w:t>Laborování, Týmová práce, Praktické procvičování</w:t>
            </w:r>
          </w:p>
          <w:p w14:paraId="5218910E" w14:textId="77777777" w:rsidR="002B3213" w:rsidRPr="000C69A4" w:rsidRDefault="002B3213" w:rsidP="00F8305C"/>
          <w:p w14:paraId="6E6067E5" w14:textId="77777777" w:rsidR="00C45179" w:rsidRPr="005110DD" w:rsidRDefault="00C45179" w:rsidP="00F8305C">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t>Očekávané výsledky učení dosažené studiem předmětu jsou ověřovány hodnoticími metodami:</w:t>
            </w:r>
          </w:p>
          <w:p w14:paraId="037EBCD9" w14:textId="548AFFB7" w:rsidR="00C45179" w:rsidRDefault="00C45179" w:rsidP="00F8305C">
            <w:pPr>
              <w:jc w:val="both"/>
              <w:rPr>
                <w:color w:val="000000"/>
              </w:rPr>
            </w:pPr>
            <w:r w:rsidRPr="002774F1">
              <w:rPr>
                <w:color w:val="000000"/>
              </w:rPr>
              <w:t xml:space="preserve">Rozbor produktů pracovní činnosti studenta (technické práce), </w:t>
            </w:r>
            <w:r w:rsidR="002774F1">
              <w:rPr>
                <w:color w:val="000000"/>
              </w:rPr>
              <w:t xml:space="preserve">Ústní </w:t>
            </w:r>
            <w:r w:rsidR="002774F1" w:rsidRPr="002774F1">
              <w:rPr>
                <w:color w:val="000000"/>
              </w:rPr>
              <w:t>zkouška,</w:t>
            </w:r>
            <w:r w:rsidRPr="002774F1">
              <w:rPr>
                <w:color w:val="000000"/>
              </w:rPr>
              <w:t xml:space="preserve"> </w:t>
            </w:r>
            <w:r w:rsidR="00AC15DC" w:rsidRPr="002774F1">
              <w:rPr>
                <w:color w:val="000000"/>
              </w:rPr>
              <w:t>Známkou</w:t>
            </w:r>
          </w:p>
          <w:p w14:paraId="63E2AA53" w14:textId="77777777" w:rsidR="002B3213" w:rsidRPr="008440C7" w:rsidRDefault="002B3213" w:rsidP="00F8305C">
            <w:pPr>
              <w:jc w:val="both"/>
              <w:rPr>
                <w:strike/>
                <w:color w:val="000000"/>
              </w:rPr>
            </w:pPr>
          </w:p>
          <w:p w14:paraId="43716464" w14:textId="4BDFD00F" w:rsidR="00C45179" w:rsidRPr="000C69A4" w:rsidRDefault="00910D1F" w:rsidP="00F8305C">
            <w:pPr>
              <w:jc w:val="both"/>
              <w:rPr>
                <w:b/>
                <w:bCs/>
                <w:u w:val="single"/>
              </w:rPr>
            </w:pPr>
            <w:r w:rsidRPr="000C69A4">
              <w:rPr>
                <w:b/>
                <w:bCs/>
                <w:u w:val="single"/>
              </w:rPr>
              <w:t>P</w:t>
            </w:r>
            <w:r w:rsidR="00C45179" w:rsidRPr="000C69A4">
              <w:rPr>
                <w:b/>
                <w:bCs/>
                <w:u w:val="single"/>
              </w:rPr>
              <w:t>oužívané didaktické prostředky</w:t>
            </w:r>
          </w:p>
          <w:p w14:paraId="70251CAD" w14:textId="77777777" w:rsidR="00C45179" w:rsidRPr="0071371D" w:rsidRDefault="00C45179" w:rsidP="00F8305C">
            <w:pPr>
              <w:jc w:val="both"/>
            </w:pPr>
            <w:r w:rsidRPr="000C69A4">
              <w:lastRenderedPageBreak/>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5ACA1C92" w14:textId="77777777" w:rsidR="00C45179" w:rsidRPr="0071371D" w:rsidRDefault="00C45179" w:rsidP="00F8305C">
            <w:pPr>
              <w:jc w:val="both"/>
            </w:pPr>
          </w:p>
          <w:p w14:paraId="16B6F378" w14:textId="05B7EAB0" w:rsidR="00C45179"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C45179" w14:paraId="00B8A962"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38F86E2B" w14:textId="77777777" w:rsidR="00C45179" w:rsidRDefault="00C45179" w:rsidP="00F8305C">
            <w:pPr>
              <w:jc w:val="both"/>
            </w:pPr>
            <w:r>
              <w:rPr>
                <w:b/>
              </w:rPr>
              <w:lastRenderedPageBreak/>
              <w:t>Studijní literatura a studijní pomůcky</w:t>
            </w:r>
          </w:p>
        </w:tc>
        <w:tc>
          <w:tcPr>
            <w:tcW w:w="6202" w:type="dxa"/>
            <w:gridSpan w:val="10"/>
            <w:tcBorders>
              <w:top w:val="single" w:sz="4" w:space="0" w:color="auto"/>
              <w:bottom w:val="nil"/>
            </w:tcBorders>
          </w:tcPr>
          <w:p w14:paraId="2DA72810" w14:textId="77777777" w:rsidR="00C45179" w:rsidRDefault="00C45179" w:rsidP="00F8305C">
            <w:pPr>
              <w:jc w:val="both"/>
            </w:pPr>
          </w:p>
        </w:tc>
      </w:tr>
      <w:tr w:rsidR="00C45179" w14:paraId="69B5E82D" w14:textId="77777777" w:rsidTr="001041BE">
        <w:trPr>
          <w:gridBefore w:val="1"/>
          <w:gridAfter w:val="1"/>
          <w:wBefore w:w="393" w:type="dxa"/>
          <w:wAfter w:w="101" w:type="dxa"/>
          <w:trHeight w:val="1497"/>
        </w:trPr>
        <w:tc>
          <w:tcPr>
            <w:tcW w:w="9855" w:type="dxa"/>
            <w:gridSpan w:val="15"/>
            <w:tcBorders>
              <w:top w:val="nil"/>
            </w:tcBorders>
          </w:tcPr>
          <w:p w14:paraId="4746D796" w14:textId="62688CB5" w:rsidR="00C45179" w:rsidRPr="00E7491B" w:rsidRDefault="00C45179" w:rsidP="00F8305C">
            <w:pPr>
              <w:jc w:val="both"/>
              <w:rPr>
                <w:u w:val="single"/>
              </w:rPr>
            </w:pPr>
            <w:r w:rsidRPr="00E7491B">
              <w:rPr>
                <w:u w:val="single"/>
              </w:rPr>
              <w:t>Povinná literatura:</w:t>
            </w:r>
          </w:p>
          <w:p w14:paraId="55367DB2" w14:textId="77777777" w:rsidR="00114FEA" w:rsidRPr="00E7491B" w:rsidRDefault="00114FEA" w:rsidP="00114FEA">
            <w:pPr>
              <w:jc w:val="both"/>
            </w:pPr>
            <w:r w:rsidRPr="00E7491B">
              <w:t xml:space="preserve">DVOŘÁK, L. Polovodiče a jejich aplikace. 1. vyd. Praha: P3K s.r.o., 2012. ISBN </w:t>
            </w:r>
            <w:r w:rsidRPr="00E7491B">
              <w:rPr>
                <w:color w:val="333333"/>
                <w:shd w:val="clear" w:color="auto" w:fill="FCFCFC"/>
              </w:rPr>
              <w:t>978-80-87186-83-1.</w:t>
            </w:r>
          </w:p>
          <w:p w14:paraId="576C675B" w14:textId="77777777" w:rsidR="00114FEA" w:rsidRPr="00E7491B" w:rsidRDefault="00114FEA" w:rsidP="00114FEA">
            <w:pPr>
              <w:jc w:val="both"/>
              <w:rPr>
                <w:rStyle w:val="Hypertextovodkaz"/>
                <w:u w:val="none"/>
              </w:rPr>
            </w:pPr>
            <w:r w:rsidRPr="00E7491B">
              <w:rPr>
                <w:caps/>
              </w:rPr>
              <w:t>Lenhard, R.</w:t>
            </w:r>
            <w:r w:rsidRPr="00E7491B">
              <w:t xml:space="preserve"> Fyzika polovodičů, Přechod PN. Brno: MU, 2013. Dostupné z: </w:t>
            </w:r>
            <w:hyperlink r:id="rId81" w:history="1">
              <w:r w:rsidRPr="00F52661">
                <w:rPr>
                  <w:rStyle w:val="Hypertextovodkaz"/>
                </w:rPr>
                <w:t>https://is.muni.cz/www/limu/trans/navody/skripta_prechod_PN.pdf</w:t>
              </w:r>
            </w:hyperlink>
            <w:r w:rsidRPr="00F52661">
              <w:rPr>
                <w:rStyle w:val="Hypertextovodkaz"/>
              </w:rPr>
              <w:t>.</w:t>
            </w:r>
          </w:p>
          <w:p w14:paraId="744B4E30" w14:textId="77777777" w:rsidR="00114FEA" w:rsidRPr="00E7491B" w:rsidRDefault="00114FEA" w:rsidP="00114FEA">
            <w:pPr>
              <w:jc w:val="both"/>
            </w:pPr>
            <w:r w:rsidRPr="00E7491B">
              <w:rPr>
                <w:caps/>
              </w:rPr>
              <w:t>Kasap</w:t>
            </w:r>
            <w:r w:rsidRPr="00E7491B">
              <w:t>, S.O. Principles of Electronic Materials and Devices. McGraw-Hill, 2006.</w:t>
            </w:r>
          </w:p>
          <w:p w14:paraId="080376C9" w14:textId="66134DF4" w:rsidR="00114FEA" w:rsidRPr="00E7491B" w:rsidRDefault="00114FEA" w:rsidP="00114FEA">
            <w:pPr>
              <w:jc w:val="both"/>
            </w:pPr>
            <w:r w:rsidRPr="00E7491B">
              <w:rPr>
                <w:caps/>
              </w:rPr>
              <w:t>Schroder,</w:t>
            </w:r>
            <w:r w:rsidRPr="00E7491B">
              <w:t xml:space="preserve"> D.K. Semiconductor Material and Device Characterization. Wiley-IEEE Press, 2006.</w:t>
            </w:r>
          </w:p>
          <w:p w14:paraId="0ACB0998" w14:textId="1D0E2A26" w:rsidR="00557764" w:rsidRPr="00E7491B" w:rsidRDefault="00557764" w:rsidP="00557764">
            <w:pPr>
              <w:jc w:val="both"/>
              <w:rPr>
                <w:rStyle w:val="Hypertextovodkaz"/>
              </w:rPr>
            </w:pPr>
            <w:r w:rsidRPr="00E7491B">
              <w:t xml:space="preserve">MUTHUSAMY, </w:t>
            </w:r>
            <w:r w:rsidR="00E7491B">
              <w:t xml:space="preserve">R., </w:t>
            </w:r>
            <w:r w:rsidRPr="00E7491B">
              <w:t>SENGODAN, T</w:t>
            </w:r>
            <w:r w:rsidR="00E7491B">
              <w:t xml:space="preserve">., </w:t>
            </w:r>
            <w:r w:rsidRPr="00E7491B">
              <w:t>ANDRONOV, V</w:t>
            </w:r>
            <w:r w:rsidR="00E7491B">
              <w:t xml:space="preserve">., </w:t>
            </w:r>
            <w:r w:rsidRPr="00E7491B">
              <w:t>OTROSH, Y</w:t>
            </w:r>
            <w:r w:rsidR="00E7491B">
              <w:t xml:space="preserve">., </w:t>
            </w:r>
            <w:r w:rsidRPr="00E7491B">
              <w:t xml:space="preserve">EL MOUSSAOUY, A. Coatings and Films. Solid State Phenomena. Switzerland: Trans Tech Publications, 2023. ISBN 9783036414393. Dostupné z: </w:t>
            </w:r>
            <w:hyperlink r:id="rId82" w:history="1">
              <w:r w:rsidRPr="00E7491B">
                <w:rPr>
                  <w:rStyle w:val="Hypertextovodkaz"/>
                </w:rPr>
                <w:t>https://proxy.k.utb.cz/login?url=https://app.knovel.com/hotlink/toc/id:kpCF000014/coatings-and-films?kpromoter=marc</w:t>
              </w:r>
            </w:hyperlink>
            <w:r w:rsidR="00E7491B">
              <w:rPr>
                <w:rStyle w:val="Hypertextovodkaz"/>
              </w:rPr>
              <w:t>.</w:t>
            </w:r>
          </w:p>
          <w:p w14:paraId="65B924F0" w14:textId="77777777" w:rsidR="00557764" w:rsidRPr="00E7491B" w:rsidRDefault="00557764" w:rsidP="00F8305C"/>
          <w:p w14:paraId="0BC76A2E" w14:textId="77777777" w:rsidR="00C45179" w:rsidRPr="00E7491B" w:rsidRDefault="00C45179" w:rsidP="00F8305C">
            <w:pPr>
              <w:jc w:val="both"/>
              <w:rPr>
                <w:u w:val="single"/>
              </w:rPr>
            </w:pPr>
            <w:r w:rsidRPr="00E7491B">
              <w:rPr>
                <w:u w:val="single"/>
              </w:rPr>
              <w:t>Doporučená literatura:</w:t>
            </w:r>
          </w:p>
          <w:p w14:paraId="16C19171" w14:textId="77777777" w:rsidR="00EA57B9" w:rsidRPr="00E7491B" w:rsidRDefault="00EA57B9" w:rsidP="00465DC2">
            <w:pPr>
              <w:jc w:val="both"/>
            </w:pPr>
            <w:r w:rsidRPr="00E7491B">
              <w:rPr>
                <w:caps/>
              </w:rPr>
              <w:t>Siedler,</w:t>
            </w:r>
            <w:r w:rsidRPr="00E7491B">
              <w:t xml:space="preserve"> H.-J. Elektronika: polovodičové součástky a základní zapojení. Praha: BEN – technická literatura, 2006.</w:t>
            </w:r>
          </w:p>
          <w:p w14:paraId="49DF67F5" w14:textId="77777777" w:rsidR="00EA57B9" w:rsidRPr="00E7491B" w:rsidRDefault="00EA57B9" w:rsidP="00EA57B9">
            <w:pPr>
              <w:jc w:val="both"/>
            </w:pPr>
            <w:r w:rsidRPr="00E7491B">
              <w:rPr>
                <w:caps/>
              </w:rPr>
              <w:t>Drápala</w:t>
            </w:r>
            <w:r w:rsidRPr="00E7491B">
              <w:t>, J. Materiály pro elektrotechniku. Studijní opora. Ostrava: VŠB-TUO, 2013. ISBN 978-80-248-3380-4.</w:t>
            </w:r>
          </w:p>
          <w:p w14:paraId="04A7728B" w14:textId="77777777" w:rsidR="00EA57B9" w:rsidRPr="00E7491B" w:rsidRDefault="00EA57B9" w:rsidP="00EA57B9">
            <w:pPr>
              <w:jc w:val="both"/>
              <w:rPr>
                <w:color w:val="000000"/>
                <w:shd w:val="clear" w:color="auto" w:fill="FFFFFF"/>
              </w:rPr>
            </w:pPr>
            <w:r w:rsidRPr="00E7491B">
              <w:rPr>
                <w:color w:val="000000"/>
                <w:shd w:val="clear" w:color="auto" w:fill="FFFFFF"/>
              </w:rPr>
              <w:t>KUMAR, C.S.S.R. (Ed.) Semiconductor Nanomaterials. Nanomaterials for the Life Sciences. Weinheim: Wiley-VCH, 2010. ISBN 9783527321667.</w:t>
            </w:r>
          </w:p>
          <w:p w14:paraId="576BDF95" w14:textId="0825E860" w:rsidR="00EA57B9" w:rsidRPr="00E7491B" w:rsidRDefault="00EA57B9" w:rsidP="00EA57B9">
            <w:pPr>
              <w:jc w:val="both"/>
            </w:pPr>
            <w:r w:rsidRPr="00E7491B">
              <w:rPr>
                <w:color w:val="000000"/>
                <w:shd w:val="clear" w:color="auto" w:fill="FFFFFF"/>
              </w:rPr>
              <w:t>DIMITRIJEV, S. Principles of Semiconductor Devices. 2nd Ed. The Oxford Series in Electrical and Computer Engineering. New York: Oxford University Press, 2012. ISBN 9781628701722. Dostupné z: </w:t>
            </w:r>
            <w:hyperlink r:id="rId83" w:history="1">
              <w:r w:rsidRPr="005E60B1">
                <w:rPr>
                  <w:rStyle w:val="Hypertextovodkaz"/>
                </w:rPr>
                <w:t>https://proxy.k.utb.cz/login?url=https://app.knovel.com/hotlink/toc/id:kpPSDE0012/principles-of-semiconductor?kpromoter=marc</w:t>
              </w:r>
            </w:hyperlink>
            <w:r w:rsidRPr="00E7491B">
              <w:t>.</w:t>
            </w:r>
          </w:p>
          <w:p w14:paraId="7C4121AD" w14:textId="5756D860" w:rsidR="00557764" w:rsidRPr="00E7491B" w:rsidRDefault="00557764" w:rsidP="00EA57B9">
            <w:pPr>
              <w:jc w:val="both"/>
            </w:pPr>
            <w:r w:rsidRPr="00E7491B">
              <w:t xml:space="preserve">YANGUAS-GIL, A. Growth and Transport in Nanostructured Materials: Reactive Transport in PVD, CVD, and ALD. SpringerBriefs in Materials. Cham: Springer International Publishing, 2017. Dostupné z: </w:t>
            </w:r>
            <w:hyperlink r:id="rId84" w:history="1">
              <w:r w:rsidRPr="00E7491B">
                <w:rPr>
                  <w:rStyle w:val="Hypertextovodkaz"/>
                </w:rPr>
                <w:t>https://doi.org/9783319246727</w:t>
              </w:r>
            </w:hyperlink>
            <w:r w:rsidRPr="00E7491B">
              <w:t>.</w:t>
            </w:r>
          </w:p>
        </w:tc>
      </w:tr>
      <w:tr w:rsidR="00C45179" w14:paraId="3F4D528E"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0298E9C8" w14:textId="77777777" w:rsidR="00C45179" w:rsidRDefault="00C45179" w:rsidP="00F8305C">
            <w:pPr>
              <w:jc w:val="center"/>
              <w:rPr>
                <w:b/>
              </w:rPr>
            </w:pPr>
            <w:r>
              <w:rPr>
                <w:b/>
              </w:rPr>
              <w:t>Informace ke kombinované nebo distanční formě</w:t>
            </w:r>
          </w:p>
        </w:tc>
      </w:tr>
      <w:tr w:rsidR="00C45179" w14:paraId="0BB931E8"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1464F492" w14:textId="77777777" w:rsidR="00C45179" w:rsidRDefault="00C45179" w:rsidP="00F8305C">
            <w:pPr>
              <w:jc w:val="both"/>
            </w:pPr>
            <w:r>
              <w:rPr>
                <w:b/>
              </w:rPr>
              <w:t>Rozsah konzultací (soustředění)</w:t>
            </w:r>
          </w:p>
        </w:tc>
        <w:tc>
          <w:tcPr>
            <w:tcW w:w="889" w:type="dxa"/>
            <w:tcBorders>
              <w:top w:val="single" w:sz="2" w:space="0" w:color="auto"/>
            </w:tcBorders>
          </w:tcPr>
          <w:p w14:paraId="00074D80" w14:textId="54E016F4" w:rsidR="00C45179" w:rsidRDefault="00766418" w:rsidP="00766418">
            <w:pPr>
              <w:jc w:val="center"/>
            </w:pPr>
            <w:r>
              <w:t>16</w:t>
            </w:r>
          </w:p>
        </w:tc>
        <w:tc>
          <w:tcPr>
            <w:tcW w:w="4179" w:type="dxa"/>
            <w:gridSpan w:val="7"/>
            <w:tcBorders>
              <w:top w:val="single" w:sz="2" w:space="0" w:color="auto"/>
            </w:tcBorders>
            <w:shd w:val="clear" w:color="auto" w:fill="F7CAAC"/>
          </w:tcPr>
          <w:p w14:paraId="3334CD6A" w14:textId="77777777" w:rsidR="00C45179" w:rsidRDefault="00C45179" w:rsidP="00F8305C">
            <w:pPr>
              <w:jc w:val="both"/>
              <w:rPr>
                <w:b/>
              </w:rPr>
            </w:pPr>
            <w:r>
              <w:rPr>
                <w:b/>
              </w:rPr>
              <w:t xml:space="preserve">hodin </w:t>
            </w:r>
          </w:p>
        </w:tc>
      </w:tr>
      <w:tr w:rsidR="00C45179" w14:paraId="026D4640" w14:textId="77777777" w:rsidTr="001041BE">
        <w:trPr>
          <w:gridBefore w:val="1"/>
          <w:gridAfter w:val="1"/>
          <w:wBefore w:w="393" w:type="dxa"/>
          <w:wAfter w:w="101" w:type="dxa"/>
        </w:trPr>
        <w:tc>
          <w:tcPr>
            <w:tcW w:w="9855" w:type="dxa"/>
            <w:gridSpan w:val="15"/>
            <w:shd w:val="clear" w:color="auto" w:fill="F7CAAC"/>
          </w:tcPr>
          <w:p w14:paraId="5ABC3C97" w14:textId="77777777" w:rsidR="00C45179" w:rsidRDefault="00C45179" w:rsidP="00F8305C">
            <w:pPr>
              <w:jc w:val="both"/>
              <w:rPr>
                <w:b/>
              </w:rPr>
            </w:pPr>
            <w:r>
              <w:rPr>
                <w:b/>
              </w:rPr>
              <w:t>Informace o způsobu kontaktu s vyučujícím</w:t>
            </w:r>
          </w:p>
        </w:tc>
      </w:tr>
      <w:tr w:rsidR="00C45179" w14:paraId="3F144D1C" w14:textId="77777777" w:rsidTr="001041BE">
        <w:trPr>
          <w:gridBefore w:val="1"/>
          <w:gridAfter w:val="1"/>
          <w:wBefore w:w="393" w:type="dxa"/>
          <w:wAfter w:w="101" w:type="dxa"/>
          <w:trHeight w:val="1373"/>
        </w:trPr>
        <w:tc>
          <w:tcPr>
            <w:tcW w:w="9855" w:type="dxa"/>
            <w:gridSpan w:val="15"/>
          </w:tcPr>
          <w:p w14:paraId="47D61D47" w14:textId="423B6EC0" w:rsidR="00D55912" w:rsidRPr="00CE6F38" w:rsidRDefault="00D55912" w:rsidP="007F1727">
            <w:pPr>
              <w:jc w:val="both"/>
            </w:pPr>
            <w:r w:rsidRPr="00CE6F38">
              <w:t>Studenti se účastní výuky, kde je jim redukovanou formou prezentována látka dle anotace předmětu. Výuka je realizována v</w:t>
            </w:r>
            <w:r>
              <w:t> </w:t>
            </w:r>
            <w:r w:rsidRPr="00CE6F38">
              <w:t>blocích</w:t>
            </w:r>
            <w:r>
              <w:t>.</w:t>
            </w:r>
            <w:r w:rsidRPr="00CE6F38">
              <w:t xml:space="preserve"> Studentům budou určeny části učiva k samostatnému </w:t>
            </w:r>
            <w:r w:rsidRPr="00FE2AA2">
              <w:t>nastudování.</w:t>
            </w:r>
            <w:r w:rsidR="00557764" w:rsidRPr="00FE2AA2">
              <w:t xml:space="preserve"> </w:t>
            </w:r>
            <w:r w:rsidR="009866F7" w:rsidRPr="00FE2AA2">
              <w:t>Studenti absolvují laboratorní cvičení, z každé úlohy zpracují protokol v požadovaném rozsahu a kvalitě. Kontrola připravenosti studentů na výuku bude ověřena ústní formou během laboratorních cvičení.</w:t>
            </w:r>
            <w:r w:rsidR="007F1727">
              <w:t xml:space="preserve"> </w:t>
            </w:r>
            <w:r w:rsidRPr="00CE6F38">
              <w:t>Konzultace jsou možné v rámci výuky nebo lze vyučujícího kontaktovat viz</w:t>
            </w:r>
            <w:r w:rsidRPr="00CE6F38">
              <w:rPr>
                <w:spacing w:val="-2"/>
              </w:rPr>
              <w:t xml:space="preserve"> </w:t>
            </w:r>
            <w:r w:rsidRPr="00CE6F38">
              <w:t>níže.</w:t>
            </w:r>
          </w:p>
          <w:p w14:paraId="7C2E0428" w14:textId="77777777" w:rsidR="00D55912" w:rsidRPr="00CE6F38" w:rsidRDefault="00D55912" w:rsidP="00D55912"/>
          <w:p w14:paraId="0C626ACB" w14:textId="77777777" w:rsidR="00D55912" w:rsidRDefault="00D55912" w:rsidP="00D55912">
            <w:r w:rsidRPr="00CE6F38">
              <w:t xml:space="preserve">Možnosti komunikace s vyučujícím: </w:t>
            </w:r>
            <w:hyperlink r:id="rId85" w:history="1">
              <w:r w:rsidRPr="006A18B7">
                <w:rPr>
                  <w:rStyle w:val="Hypertextovodkaz"/>
                </w:rPr>
                <w:t>slobodian@utb.cz,</w:t>
              </w:r>
            </w:hyperlink>
            <w:r w:rsidRPr="006A18B7">
              <w:rPr>
                <w:spacing w:val="-6"/>
              </w:rPr>
              <w:t xml:space="preserve"> </w:t>
            </w:r>
            <w:r w:rsidRPr="006A18B7">
              <w:t>576</w:t>
            </w:r>
            <w:r w:rsidRPr="006A18B7">
              <w:rPr>
                <w:spacing w:val="-7"/>
              </w:rPr>
              <w:t xml:space="preserve"> </w:t>
            </w:r>
            <w:r w:rsidRPr="006A18B7">
              <w:t>031</w:t>
            </w:r>
            <w:r w:rsidRPr="006A18B7">
              <w:rPr>
                <w:spacing w:val="-5"/>
              </w:rPr>
              <w:t> </w:t>
            </w:r>
            <w:r w:rsidRPr="006A18B7">
              <w:rPr>
                <w:spacing w:val="-4"/>
              </w:rPr>
              <w:t>350.</w:t>
            </w:r>
          </w:p>
          <w:p w14:paraId="352CAD1D" w14:textId="77777777" w:rsidR="00C45179" w:rsidRDefault="00C45179" w:rsidP="00F8305C">
            <w:pPr>
              <w:jc w:val="both"/>
            </w:pPr>
          </w:p>
          <w:p w14:paraId="0DF9FD4B" w14:textId="77777777" w:rsidR="00C45179" w:rsidRDefault="00C45179" w:rsidP="00F8305C">
            <w:pPr>
              <w:jc w:val="both"/>
            </w:pPr>
          </w:p>
          <w:p w14:paraId="56713CF3" w14:textId="77777777" w:rsidR="00C45179" w:rsidRDefault="00C45179" w:rsidP="00F8305C">
            <w:pPr>
              <w:jc w:val="both"/>
            </w:pPr>
          </w:p>
          <w:p w14:paraId="513C20C0" w14:textId="77777777" w:rsidR="00C45179" w:rsidRDefault="00C45179" w:rsidP="00F8305C">
            <w:pPr>
              <w:jc w:val="both"/>
            </w:pPr>
          </w:p>
          <w:p w14:paraId="0AC143DD" w14:textId="77777777" w:rsidR="00C45179" w:rsidRDefault="00C45179" w:rsidP="00F8305C">
            <w:pPr>
              <w:jc w:val="both"/>
            </w:pPr>
          </w:p>
          <w:p w14:paraId="33552E28" w14:textId="39B7B910" w:rsidR="00C45179" w:rsidRDefault="00C45179" w:rsidP="00F8305C">
            <w:pPr>
              <w:jc w:val="both"/>
            </w:pPr>
          </w:p>
          <w:p w14:paraId="58435AA6" w14:textId="2AF98938" w:rsidR="00E7491B" w:rsidRDefault="00E7491B" w:rsidP="00F8305C">
            <w:pPr>
              <w:jc w:val="both"/>
            </w:pPr>
          </w:p>
          <w:p w14:paraId="4211E6EF" w14:textId="43D54481" w:rsidR="00E7491B" w:rsidRDefault="00E7491B" w:rsidP="00F8305C">
            <w:pPr>
              <w:jc w:val="both"/>
            </w:pPr>
          </w:p>
          <w:p w14:paraId="67B1CEFE" w14:textId="2B5EE714" w:rsidR="00E7491B" w:rsidRDefault="00E7491B" w:rsidP="00F8305C">
            <w:pPr>
              <w:jc w:val="both"/>
            </w:pPr>
          </w:p>
          <w:p w14:paraId="72D3A6F4" w14:textId="3CB8E3CA" w:rsidR="00E7491B" w:rsidRDefault="00E7491B" w:rsidP="00F8305C">
            <w:pPr>
              <w:jc w:val="both"/>
            </w:pPr>
          </w:p>
          <w:p w14:paraId="1C078DAF" w14:textId="68D3291F" w:rsidR="00E7491B" w:rsidRDefault="00E7491B" w:rsidP="00F8305C">
            <w:pPr>
              <w:jc w:val="both"/>
            </w:pPr>
          </w:p>
          <w:p w14:paraId="07DD6D19" w14:textId="54AEFB99" w:rsidR="00E7491B" w:rsidRDefault="00E7491B" w:rsidP="00F8305C">
            <w:pPr>
              <w:jc w:val="both"/>
            </w:pPr>
          </w:p>
          <w:p w14:paraId="57F6FA2B" w14:textId="38E81871" w:rsidR="00E7491B" w:rsidRDefault="00E7491B" w:rsidP="00F8305C">
            <w:pPr>
              <w:jc w:val="both"/>
            </w:pPr>
          </w:p>
          <w:p w14:paraId="3AFE7234" w14:textId="4E7015D9" w:rsidR="00E7491B" w:rsidRDefault="00E7491B" w:rsidP="00F8305C">
            <w:pPr>
              <w:jc w:val="both"/>
            </w:pPr>
          </w:p>
          <w:p w14:paraId="3D030152" w14:textId="37567850" w:rsidR="00E7491B" w:rsidRDefault="00E7491B" w:rsidP="00F8305C">
            <w:pPr>
              <w:jc w:val="both"/>
            </w:pPr>
          </w:p>
          <w:p w14:paraId="0B526085" w14:textId="724D7E6B" w:rsidR="00E7491B" w:rsidRDefault="00E7491B" w:rsidP="00F8305C">
            <w:pPr>
              <w:jc w:val="both"/>
            </w:pPr>
          </w:p>
          <w:p w14:paraId="21F7C03D" w14:textId="3896B742" w:rsidR="00E7491B" w:rsidRDefault="00E7491B" w:rsidP="00F8305C">
            <w:pPr>
              <w:jc w:val="both"/>
            </w:pPr>
          </w:p>
          <w:p w14:paraId="09012351" w14:textId="0BB480B8" w:rsidR="00E7491B" w:rsidRDefault="00E7491B" w:rsidP="00F8305C">
            <w:pPr>
              <w:jc w:val="both"/>
            </w:pPr>
          </w:p>
          <w:p w14:paraId="45E660B4" w14:textId="77777777" w:rsidR="00E7491B" w:rsidRDefault="00E7491B" w:rsidP="00F8305C">
            <w:pPr>
              <w:jc w:val="both"/>
            </w:pPr>
          </w:p>
          <w:p w14:paraId="65D88933" w14:textId="77777777" w:rsidR="00C45179" w:rsidRDefault="00C45179" w:rsidP="00F8305C">
            <w:pPr>
              <w:jc w:val="both"/>
            </w:pPr>
          </w:p>
        </w:tc>
      </w:tr>
      <w:bookmarkEnd w:id="293"/>
      <w:tr w:rsidR="00C45179" w14:paraId="6B5D9D76"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08DEEE03" w14:textId="77777777" w:rsidR="00C45179" w:rsidRDefault="00C45179" w:rsidP="00F8305C">
            <w:pPr>
              <w:jc w:val="both"/>
              <w:rPr>
                <w:b/>
                <w:sz w:val="28"/>
              </w:rPr>
            </w:pPr>
            <w:r>
              <w:lastRenderedPageBreak/>
              <w:br w:type="page"/>
            </w:r>
            <w:r>
              <w:rPr>
                <w:b/>
                <w:sz w:val="28"/>
              </w:rPr>
              <w:t>B-III – Charakteristika studijního předmětu</w:t>
            </w:r>
          </w:p>
        </w:tc>
      </w:tr>
      <w:tr w:rsidR="00C45179" w14:paraId="106F149C"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016EB6CD" w14:textId="77777777" w:rsidR="00C45179" w:rsidRDefault="00C45179" w:rsidP="00F8305C">
            <w:pPr>
              <w:jc w:val="both"/>
              <w:rPr>
                <w:b/>
              </w:rPr>
            </w:pPr>
            <w:r>
              <w:rPr>
                <w:b/>
              </w:rPr>
              <w:t>Název studijního předmětu</w:t>
            </w:r>
          </w:p>
        </w:tc>
        <w:tc>
          <w:tcPr>
            <w:tcW w:w="6420" w:type="dxa"/>
            <w:gridSpan w:val="11"/>
            <w:tcBorders>
              <w:top w:val="double" w:sz="4" w:space="0" w:color="auto"/>
            </w:tcBorders>
          </w:tcPr>
          <w:p w14:paraId="0F677E90" w14:textId="26E75E5C" w:rsidR="00C45179" w:rsidRPr="009E1605" w:rsidRDefault="0062291E" w:rsidP="00F8305C">
            <w:pPr>
              <w:jc w:val="both"/>
              <w:rPr>
                <w:b/>
                <w:bCs/>
              </w:rPr>
            </w:pPr>
            <w:bookmarkStart w:id="295" w:name="Polymer_mat"/>
            <w:bookmarkEnd w:id="295"/>
            <w:r w:rsidRPr="009E1605">
              <w:rPr>
                <w:b/>
                <w:bCs/>
              </w:rPr>
              <w:t>Polymerní materiály</w:t>
            </w:r>
          </w:p>
        </w:tc>
      </w:tr>
      <w:tr w:rsidR="00C45179" w14:paraId="0162FCA5" w14:textId="77777777" w:rsidTr="001041BE">
        <w:trPr>
          <w:gridBefore w:val="1"/>
          <w:gridAfter w:val="1"/>
          <w:wBefore w:w="393" w:type="dxa"/>
          <w:wAfter w:w="101" w:type="dxa"/>
        </w:trPr>
        <w:tc>
          <w:tcPr>
            <w:tcW w:w="3435" w:type="dxa"/>
            <w:gridSpan w:val="4"/>
            <w:shd w:val="clear" w:color="auto" w:fill="F7CAAC"/>
          </w:tcPr>
          <w:p w14:paraId="10766FCA" w14:textId="77777777" w:rsidR="00C45179" w:rsidRDefault="00C45179" w:rsidP="00F8305C">
            <w:pPr>
              <w:jc w:val="both"/>
              <w:rPr>
                <w:b/>
              </w:rPr>
            </w:pPr>
            <w:r>
              <w:rPr>
                <w:b/>
              </w:rPr>
              <w:t>Typ předmětu</w:t>
            </w:r>
          </w:p>
        </w:tc>
        <w:tc>
          <w:tcPr>
            <w:tcW w:w="3057" w:type="dxa"/>
            <w:gridSpan w:val="6"/>
          </w:tcPr>
          <w:p w14:paraId="2AAB62AD" w14:textId="15DD131A" w:rsidR="00C45179" w:rsidRDefault="00CC354B" w:rsidP="00F8305C">
            <w:pPr>
              <w:jc w:val="both"/>
            </w:pPr>
            <w:r>
              <w:t>p</w:t>
            </w:r>
            <w:r w:rsidR="00C45179">
              <w:t>ovinný</w:t>
            </w:r>
            <w:r>
              <w:t>, PZ</w:t>
            </w:r>
          </w:p>
        </w:tc>
        <w:tc>
          <w:tcPr>
            <w:tcW w:w="2695" w:type="dxa"/>
            <w:gridSpan w:val="4"/>
            <w:shd w:val="clear" w:color="auto" w:fill="F7CAAC"/>
          </w:tcPr>
          <w:p w14:paraId="0BF55138" w14:textId="77777777" w:rsidR="00C45179" w:rsidRDefault="00C45179" w:rsidP="00F8305C">
            <w:pPr>
              <w:jc w:val="both"/>
            </w:pPr>
            <w:r>
              <w:rPr>
                <w:b/>
              </w:rPr>
              <w:t>doporučený ročník / semestr</w:t>
            </w:r>
          </w:p>
        </w:tc>
        <w:tc>
          <w:tcPr>
            <w:tcW w:w="668" w:type="dxa"/>
          </w:tcPr>
          <w:p w14:paraId="5D397C50" w14:textId="77777777" w:rsidR="00C45179" w:rsidRDefault="00C45179" w:rsidP="00F8305C">
            <w:pPr>
              <w:jc w:val="both"/>
            </w:pPr>
            <w:r>
              <w:t>3/ZS</w:t>
            </w:r>
          </w:p>
        </w:tc>
      </w:tr>
      <w:tr w:rsidR="00C45179" w14:paraId="18C5B1FA" w14:textId="77777777" w:rsidTr="001041BE">
        <w:trPr>
          <w:gridBefore w:val="1"/>
          <w:gridAfter w:val="1"/>
          <w:wBefore w:w="393" w:type="dxa"/>
          <w:wAfter w:w="101" w:type="dxa"/>
        </w:trPr>
        <w:tc>
          <w:tcPr>
            <w:tcW w:w="3435" w:type="dxa"/>
            <w:gridSpan w:val="4"/>
            <w:shd w:val="clear" w:color="auto" w:fill="F7CAAC"/>
          </w:tcPr>
          <w:p w14:paraId="4D82ED34" w14:textId="77777777" w:rsidR="00C45179" w:rsidRDefault="00C45179" w:rsidP="00F8305C">
            <w:pPr>
              <w:jc w:val="both"/>
              <w:rPr>
                <w:b/>
              </w:rPr>
            </w:pPr>
            <w:r>
              <w:rPr>
                <w:b/>
              </w:rPr>
              <w:t>Rozsah studijního předmětu</w:t>
            </w:r>
          </w:p>
        </w:tc>
        <w:tc>
          <w:tcPr>
            <w:tcW w:w="1352" w:type="dxa"/>
            <w:gridSpan w:val="3"/>
          </w:tcPr>
          <w:p w14:paraId="32D2C4A0" w14:textId="4B9553F0" w:rsidR="00C45179" w:rsidRDefault="00C45179" w:rsidP="00F8305C">
            <w:pPr>
              <w:jc w:val="both"/>
            </w:pPr>
            <w:r w:rsidRPr="00B74836">
              <w:t>28p+</w:t>
            </w:r>
            <w:r w:rsidR="00787B43" w:rsidRPr="00B74836">
              <w:t>0</w:t>
            </w:r>
            <w:r w:rsidRPr="00B74836">
              <w:t>s+28l</w:t>
            </w:r>
          </w:p>
        </w:tc>
        <w:tc>
          <w:tcPr>
            <w:tcW w:w="889" w:type="dxa"/>
            <w:shd w:val="clear" w:color="auto" w:fill="F7CAAC"/>
          </w:tcPr>
          <w:p w14:paraId="5ACE002C" w14:textId="77777777" w:rsidR="00C45179" w:rsidRDefault="00C45179" w:rsidP="00F8305C">
            <w:pPr>
              <w:jc w:val="both"/>
              <w:rPr>
                <w:b/>
              </w:rPr>
            </w:pPr>
            <w:r>
              <w:rPr>
                <w:b/>
              </w:rPr>
              <w:t xml:space="preserve">hod. </w:t>
            </w:r>
          </w:p>
        </w:tc>
        <w:tc>
          <w:tcPr>
            <w:tcW w:w="816" w:type="dxa"/>
            <w:gridSpan w:val="2"/>
          </w:tcPr>
          <w:p w14:paraId="2BE96DDB" w14:textId="3EFBAEB7" w:rsidR="00C45179" w:rsidRDefault="00787B43" w:rsidP="00F8305C">
            <w:pPr>
              <w:jc w:val="both"/>
            </w:pPr>
            <w:r>
              <w:t>56</w:t>
            </w:r>
          </w:p>
        </w:tc>
        <w:tc>
          <w:tcPr>
            <w:tcW w:w="1479" w:type="dxa"/>
            <w:gridSpan w:val="2"/>
            <w:shd w:val="clear" w:color="auto" w:fill="F7CAAC"/>
          </w:tcPr>
          <w:p w14:paraId="3528242E" w14:textId="77777777" w:rsidR="00C45179" w:rsidRDefault="00C45179" w:rsidP="00F8305C">
            <w:pPr>
              <w:jc w:val="both"/>
              <w:rPr>
                <w:b/>
              </w:rPr>
            </w:pPr>
            <w:r>
              <w:rPr>
                <w:b/>
              </w:rPr>
              <w:t>kreditů</w:t>
            </w:r>
          </w:p>
        </w:tc>
        <w:tc>
          <w:tcPr>
            <w:tcW w:w="1884" w:type="dxa"/>
            <w:gridSpan w:val="3"/>
          </w:tcPr>
          <w:p w14:paraId="6000C656" w14:textId="5D328D55" w:rsidR="00C45179" w:rsidRDefault="00CC354B" w:rsidP="00F8305C">
            <w:pPr>
              <w:jc w:val="both"/>
            </w:pPr>
            <w:r>
              <w:t>5</w:t>
            </w:r>
          </w:p>
        </w:tc>
      </w:tr>
      <w:tr w:rsidR="00C45179" w14:paraId="6D6DCDBD" w14:textId="77777777" w:rsidTr="001041BE">
        <w:trPr>
          <w:gridBefore w:val="1"/>
          <w:gridAfter w:val="1"/>
          <w:wBefore w:w="393" w:type="dxa"/>
          <w:wAfter w:w="101" w:type="dxa"/>
        </w:trPr>
        <w:tc>
          <w:tcPr>
            <w:tcW w:w="3435" w:type="dxa"/>
            <w:gridSpan w:val="4"/>
            <w:shd w:val="clear" w:color="auto" w:fill="F7CAAC"/>
          </w:tcPr>
          <w:p w14:paraId="73498A66" w14:textId="77777777" w:rsidR="00C45179" w:rsidRDefault="00C45179" w:rsidP="00F8305C">
            <w:pPr>
              <w:jc w:val="both"/>
              <w:rPr>
                <w:b/>
                <w:sz w:val="22"/>
              </w:rPr>
            </w:pPr>
            <w:r>
              <w:rPr>
                <w:b/>
              </w:rPr>
              <w:t>Prerekvizity, korekvizity, ekvivalence</w:t>
            </w:r>
          </w:p>
        </w:tc>
        <w:tc>
          <w:tcPr>
            <w:tcW w:w="6420" w:type="dxa"/>
            <w:gridSpan w:val="11"/>
          </w:tcPr>
          <w:p w14:paraId="674F6F4D" w14:textId="77777777" w:rsidR="00C45179" w:rsidRDefault="00C45179" w:rsidP="00F8305C">
            <w:pPr>
              <w:jc w:val="both"/>
            </w:pPr>
          </w:p>
        </w:tc>
      </w:tr>
      <w:tr w:rsidR="00C45179" w14:paraId="59CAECF0" w14:textId="77777777" w:rsidTr="001041BE">
        <w:trPr>
          <w:gridBefore w:val="1"/>
          <w:gridAfter w:val="1"/>
          <w:wBefore w:w="393" w:type="dxa"/>
          <w:wAfter w:w="101" w:type="dxa"/>
        </w:trPr>
        <w:tc>
          <w:tcPr>
            <w:tcW w:w="3435" w:type="dxa"/>
            <w:gridSpan w:val="4"/>
            <w:shd w:val="clear" w:color="auto" w:fill="F7CAAC"/>
          </w:tcPr>
          <w:p w14:paraId="287AB3AA" w14:textId="77777777" w:rsidR="00C45179" w:rsidRPr="005A0406" w:rsidRDefault="00C45179" w:rsidP="00F8305C">
            <w:pPr>
              <w:jc w:val="both"/>
              <w:rPr>
                <w:b/>
              </w:rPr>
            </w:pPr>
            <w:r w:rsidRPr="005A0406">
              <w:rPr>
                <w:b/>
              </w:rPr>
              <w:t>Způsob ověření výsledků učení</w:t>
            </w:r>
          </w:p>
        </w:tc>
        <w:tc>
          <w:tcPr>
            <w:tcW w:w="3057" w:type="dxa"/>
            <w:gridSpan w:val="6"/>
            <w:tcBorders>
              <w:bottom w:val="single" w:sz="4" w:space="0" w:color="auto"/>
            </w:tcBorders>
          </w:tcPr>
          <w:p w14:paraId="064B38BC" w14:textId="77777777" w:rsidR="00C45179" w:rsidRDefault="00C45179" w:rsidP="00F8305C">
            <w:pPr>
              <w:jc w:val="both"/>
            </w:pPr>
            <w:r w:rsidRPr="00CC354B">
              <w:t>zápočet, zkouška</w:t>
            </w:r>
          </w:p>
        </w:tc>
        <w:tc>
          <w:tcPr>
            <w:tcW w:w="1479" w:type="dxa"/>
            <w:gridSpan w:val="2"/>
            <w:tcBorders>
              <w:bottom w:val="single" w:sz="4" w:space="0" w:color="auto"/>
            </w:tcBorders>
            <w:shd w:val="clear" w:color="auto" w:fill="F7CAAC"/>
          </w:tcPr>
          <w:p w14:paraId="0ECC2BB6" w14:textId="77777777" w:rsidR="00C45179" w:rsidRDefault="00C45179" w:rsidP="00F8305C">
            <w:pPr>
              <w:jc w:val="both"/>
              <w:rPr>
                <w:b/>
              </w:rPr>
            </w:pPr>
            <w:r>
              <w:rPr>
                <w:b/>
              </w:rPr>
              <w:t>Forma výuky</w:t>
            </w:r>
          </w:p>
        </w:tc>
        <w:tc>
          <w:tcPr>
            <w:tcW w:w="1884" w:type="dxa"/>
            <w:gridSpan w:val="3"/>
            <w:tcBorders>
              <w:bottom w:val="single" w:sz="4" w:space="0" w:color="auto"/>
            </w:tcBorders>
          </w:tcPr>
          <w:p w14:paraId="49B5AD6C" w14:textId="7F7BA0FE" w:rsidR="00C45179" w:rsidRDefault="00C45179" w:rsidP="00F8305C">
            <w:pPr>
              <w:jc w:val="both"/>
            </w:pPr>
            <w:r w:rsidRPr="00B74836">
              <w:t>přednášky, laboratorní cvičení</w:t>
            </w:r>
          </w:p>
        </w:tc>
      </w:tr>
      <w:tr w:rsidR="00C45179" w14:paraId="7A0B1A06" w14:textId="77777777" w:rsidTr="001041BE">
        <w:trPr>
          <w:gridBefore w:val="1"/>
          <w:gridAfter w:val="1"/>
          <w:wBefore w:w="393" w:type="dxa"/>
          <w:wAfter w:w="101" w:type="dxa"/>
        </w:trPr>
        <w:tc>
          <w:tcPr>
            <w:tcW w:w="3435" w:type="dxa"/>
            <w:gridSpan w:val="4"/>
            <w:shd w:val="clear" w:color="auto" w:fill="F7CAAC"/>
          </w:tcPr>
          <w:p w14:paraId="58F091D2" w14:textId="77777777" w:rsidR="00C45179" w:rsidRPr="005A0406" w:rsidRDefault="00C45179"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20170EF1" w14:textId="6A45441C" w:rsidR="00C45179" w:rsidRPr="001041BE" w:rsidRDefault="00C45179" w:rsidP="00F8305C">
            <w:pPr>
              <w:jc w:val="both"/>
            </w:pPr>
            <w:r w:rsidRPr="001041BE">
              <w:t>Zápočet:</w:t>
            </w:r>
            <w:r w:rsidR="009012E8" w:rsidRPr="001041BE">
              <w:t xml:space="preserve"> pro udělení zápočtu je nutná 100% účast a samostatná práce v laboratořích pod vedením vyučujících, vyhodnocení výsledků a jejich zpracování do protokolu. </w:t>
            </w:r>
          </w:p>
          <w:p w14:paraId="64E681B6" w14:textId="01C84751" w:rsidR="00C45179" w:rsidRDefault="00337534" w:rsidP="009012E8">
            <w:pPr>
              <w:jc w:val="both"/>
            </w:pPr>
            <w:r w:rsidRPr="001041BE">
              <w:t>Zkouška – kombinovaná</w:t>
            </w:r>
            <w:r w:rsidR="009012E8" w:rsidRPr="001041BE">
              <w:t xml:space="preserve"> (písemná/ústní)</w:t>
            </w:r>
            <w:r w:rsidRPr="001041BE">
              <w:t>:</w:t>
            </w:r>
            <w:r w:rsidR="009012E8" w:rsidRPr="001041BE">
              <w:t xml:space="preserve"> </w:t>
            </w:r>
            <w:r w:rsidRPr="001041BE">
              <w:t>ú</w:t>
            </w:r>
            <w:r w:rsidR="009012E8" w:rsidRPr="001041BE">
              <w:t xml:space="preserve">stní část zkoušky je podmíněna </w:t>
            </w:r>
            <w:r w:rsidRPr="001041BE">
              <w:t xml:space="preserve">min. </w:t>
            </w:r>
            <w:r w:rsidR="009012E8" w:rsidRPr="001041BE">
              <w:t xml:space="preserve">50% úspěšností </w:t>
            </w:r>
            <w:r w:rsidR="0056048D">
              <w:t>v</w:t>
            </w:r>
            <w:r w:rsidR="009012E8" w:rsidRPr="001041BE">
              <w:t xml:space="preserve"> písemné části.</w:t>
            </w:r>
          </w:p>
        </w:tc>
      </w:tr>
      <w:tr w:rsidR="00C45179" w14:paraId="47A1E2CD"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16F26280" w14:textId="77777777" w:rsidR="00C45179" w:rsidRDefault="00C45179" w:rsidP="00F8305C">
            <w:pPr>
              <w:jc w:val="both"/>
              <w:rPr>
                <w:b/>
              </w:rPr>
            </w:pPr>
            <w:r>
              <w:rPr>
                <w:b/>
              </w:rPr>
              <w:t>Garant předmětu</w:t>
            </w:r>
          </w:p>
        </w:tc>
        <w:tc>
          <w:tcPr>
            <w:tcW w:w="6420" w:type="dxa"/>
            <w:gridSpan w:val="11"/>
            <w:tcBorders>
              <w:top w:val="nil"/>
            </w:tcBorders>
          </w:tcPr>
          <w:p w14:paraId="6BB987F6" w14:textId="35C49F02" w:rsidR="00C45179" w:rsidRPr="003A73B7" w:rsidRDefault="009556F6" w:rsidP="00F8305C">
            <w:pPr>
              <w:jc w:val="both"/>
            </w:pPr>
            <w:hyperlink w:anchor="Čermák" w:history="1">
              <w:r w:rsidR="003A73B7" w:rsidRPr="003A73B7">
                <w:rPr>
                  <w:rStyle w:val="OdstavecseseznamemChar"/>
                  <w:rFonts w:ascii="Times New Roman" w:hAnsi="Times New Roman" w:cs="Times New Roman"/>
                  <w:sz w:val="20"/>
                  <w:szCs w:val="20"/>
                </w:rPr>
                <w:t>prof. Ing. Roman Čermák, Ph.D.</w:t>
              </w:r>
            </w:hyperlink>
          </w:p>
        </w:tc>
      </w:tr>
      <w:tr w:rsidR="00C45179" w14:paraId="20F78A9F"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2886A4D2" w14:textId="77777777" w:rsidR="00C45179" w:rsidRDefault="00C45179" w:rsidP="00F8305C">
            <w:pPr>
              <w:jc w:val="both"/>
              <w:rPr>
                <w:b/>
              </w:rPr>
            </w:pPr>
            <w:r>
              <w:rPr>
                <w:b/>
              </w:rPr>
              <w:t>Zapojení garanta do výuky předmětu</w:t>
            </w:r>
          </w:p>
        </w:tc>
        <w:tc>
          <w:tcPr>
            <w:tcW w:w="6420" w:type="dxa"/>
            <w:gridSpan w:val="11"/>
            <w:tcBorders>
              <w:top w:val="nil"/>
            </w:tcBorders>
          </w:tcPr>
          <w:p w14:paraId="506DD7AB" w14:textId="06BAF6FB" w:rsidR="00C45179" w:rsidRDefault="003A73B7" w:rsidP="00F8305C">
            <w:pPr>
              <w:jc w:val="both"/>
            </w:pPr>
            <w:r w:rsidRPr="003A73B7">
              <w:t>100% p</w:t>
            </w:r>
          </w:p>
        </w:tc>
      </w:tr>
      <w:tr w:rsidR="00C45179" w14:paraId="6F02186C" w14:textId="77777777" w:rsidTr="001041BE">
        <w:trPr>
          <w:gridBefore w:val="1"/>
          <w:gridAfter w:val="1"/>
          <w:wBefore w:w="393" w:type="dxa"/>
          <w:wAfter w:w="101" w:type="dxa"/>
        </w:trPr>
        <w:tc>
          <w:tcPr>
            <w:tcW w:w="3435" w:type="dxa"/>
            <w:gridSpan w:val="4"/>
            <w:shd w:val="clear" w:color="auto" w:fill="F7CAAC"/>
          </w:tcPr>
          <w:p w14:paraId="538DC4E3" w14:textId="77777777" w:rsidR="00C45179" w:rsidRDefault="00C45179" w:rsidP="00F8305C">
            <w:pPr>
              <w:jc w:val="both"/>
              <w:rPr>
                <w:b/>
              </w:rPr>
            </w:pPr>
            <w:r>
              <w:rPr>
                <w:b/>
              </w:rPr>
              <w:t>Vyučující</w:t>
            </w:r>
          </w:p>
        </w:tc>
        <w:tc>
          <w:tcPr>
            <w:tcW w:w="6420" w:type="dxa"/>
            <w:gridSpan w:val="11"/>
            <w:tcBorders>
              <w:bottom w:val="nil"/>
            </w:tcBorders>
          </w:tcPr>
          <w:p w14:paraId="00C70B1D" w14:textId="77777777" w:rsidR="00C45179" w:rsidRDefault="00C45179" w:rsidP="00F8305C">
            <w:pPr>
              <w:jc w:val="both"/>
            </w:pPr>
          </w:p>
        </w:tc>
      </w:tr>
      <w:tr w:rsidR="00C45179" w14:paraId="62097F45" w14:textId="77777777" w:rsidTr="001041BE">
        <w:trPr>
          <w:gridBefore w:val="1"/>
          <w:gridAfter w:val="1"/>
          <w:wBefore w:w="393" w:type="dxa"/>
          <w:wAfter w:w="101" w:type="dxa"/>
          <w:trHeight w:val="260"/>
        </w:trPr>
        <w:tc>
          <w:tcPr>
            <w:tcW w:w="9855" w:type="dxa"/>
            <w:gridSpan w:val="15"/>
            <w:tcBorders>
              <w:top w:val="nil"/>
            </w:tcBorders>
          </w:tcPr>
          <w:p w14:paraId="3E6FCC9D" w14:textId="1A31D160" w:rsidR="00C45179" w:rsidRPr="003A73B7" w:rsidRDefault="009556F6" w:rsidP="00F8305C">
            <w:pPr>
              <w:spacing w:before="60" w:after="60"/>
              <w:jc w:val="both"/>
            </w:pPr>
            <w:hyperlink w:anchor="Čermák" w:history="1">
              <w:r w:rsidR="003A73B7" w:rsidRPr="003A73B7">
                <w:rPr>
                  <w:rStyle w:val="OdstavecseseznamemChar"/>
                  <w:rFonts w:ascii="Times New Roman" w:hAnsi="Times New Roman" w:cs="Times New Roman"/>
                  <w:b/>
                  <w:bCs/>
                  <w:sz w:val="20"/>
                  <w:szCs w:val="20"/>
                </w:rPr>
                <w:t>prof. Ing. Roman Čermák, Ph.D.</w:t>
              </w:r>
            </w:hyperlink>
            <w:r w:rsidR="003A73B7" w:rsidRPr="003A73B7">
              <w:t xml:space="preserve"> (100% p)</w:t>
            </w:r>
          </w:p>
        </w:tc>
      </w:tr>
      <w:tr w:rsidR="00C45179" w14:paraId="0015B278" w14:textId="77777777" w:rsidTr="001041BE">
        <w:trPr>
          <w:gridBefore w:val="1"/>
          <w:gridAfter w:val="1"/>
          <w:wBefore w:w="393" w:type="dxa"/>
          <w:wAfter w:w="101" w:type="dxa"/>
        </w:trPr>
        <w:tc>
          <w:tcPr>
            <w:tcW w:w="3435" w:type="dxa"/>
            <w:gridSpan w:val="4"/>
            <w:shd w:val="clear" w:color="auto" w:fill="F7CAAC"/>
          </w:tcPr>
          <w:p w14:paraId="21646AE9" w14:textId="77777777" w:rsidR="00C45179" w:rsidRPr="005A0406" w:rsidRDefault="00C45179" w:rsidP="00F8305C">
            <w:pPr>
              <w:jc w:val="both"/>
              <w:rPr>
                <w:b/>
              </w:rPr>
            </w:pPr>
            <w:r w:rsidRPr="005A0406">
              <w:rPr>
                <w:b/>
              </w:rPr>
              <w:t>Hlavní témata a výsledky učení</w:t>
            </w:r>
          </w:p>
        </w:tc>
        <w:tc>
          <w:tcPr>
            <w:tcW w:w="6420" w:type="dxa"/>
            <w:gridSpan w:val="11"/>
            <w:tcBorders>
              <w:bottom w:val="nil"/>
            </w:tcBorders>
          </w:tcPr>
          <w:p w14:paraId="24663541" w14:textId="77777777" w:rsidR="00C45179" w:rsidRPr="005A0406" w:rsidRDefault="00C45179" w:rsidP="00F8305C">
            <w:pPr>
              <w:jc w:val="both"/>
            </w:pPr>
          </w:p>
        </w:tc>
      </w:tr>
      <w:tr w:rsidR="00C45179" w14:paraId="71D0C447"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5B6C4D61" w14:textId="5D51CE03" w:rsidR="00C45179" w:rsidRPr="00351747" w:rsidRDefault="00C45179" w:rsidP="00F8305C">
            <w:pPr>
              <w:jc w:val="both"/>
              <w:rPr>
                <w:b/>
                <w:bCs/>
              </w:rPr>
            </w:pPr>
            <w:r w:rsidRPr="00D22542">
              <w:t xml:space="preserve">Cílem předmětu je </w:t>
            </w:r>
            <w:r w:rsidR="00AE5497" w:rsidRPr="00AE5497">
              <w:t>získání dobrých znalostí v oboru syntézy řady komerčně využívaných polymerů včetně surovinových zdrojů a průmyslových polymeračních technik, znalostí o jejich chemické struktuře a morfologii a na ni navazujících chemických, fyzikálních a mechanických vlastnostech. Jednotlivé polymery jsou pak pojednávány v logické řadě v užších skupinách podle složitosti chemické struktury od jednoduchých polyolefinů až po polymery speciální. Důraz je kladen na stálou souvislost mezi chemickou stavbou řetězce, strukturou molekulární a nadmolekulární a následným fyzikálně chemickým chováním polymeru. Absolventovi umožňuje orientaci jak v otázkách zpracování, tak i v oblasti aplikací polymeru v jeho technické praxi</w:t>
            </w:r>
            <w:r w:rsidRPr="00D22542">
              <w:t>.</w:t>
            </w:r>
            <w:r>
              <w:rPr>
                <w:b/>
                <w:bCs/>
              </w:rPr>
              <w:t xml:space="preserve"> </w:t>
            </w:r>
            <w:r w:rsidRPr="00351747">
              <w:rPr>
                <w:b/>
                <w:bCs/>
              </w:rPr>
              <w:t>Obsah předmětu tvoří tyto tematické celky:</w:t>
            </w:r>
          </w:p>
          <w:p w14:paraId="76191197" w14:textId="10F27B35" w:rsidR="00960F4D" w:rsidRPr="00EF0B8C"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F0B8C">
              <w:rPr>
                <w:rFonts w:ascii="Times New Roman" w:hAnsi="Times New Roman" w:cs="Times New Roman"/>
                <w:sz w:val="20"/>
                <w:szCs w:val="20"/>
                <w:lang w:eastAsia="cs-CZ"/>
              </w:rPr>
              <w:t>Úvod do polymerů, druhy, vlastnosti, použití</w:t>
            </w:r>
            <w:r w:rsidR="005F37E7" w:rsidRPr="00EF0B8C">
              <w:rPr>
                <w:rFonts w:ascii="Times New Roman" w:hAnsi="Times New Roman" w:cs="Times New Roman"/>
                <w:sz w:val="20"/>
                <w:szCs w:val="20"/>
                <w:lang w:eastAsia="cs-CZ"/>
              </w:rPr>
              <w:t>.</w:t>
            </w:r>
          </w:p>
          <w:p w14:paraId="3AC4D40D" w14:textId="416D5D52" w:rsidR="00960F4D" w:rsidRPr="00EF0B8C"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F0B8C">
              <w:rPr>
                <w:rFonts w:ascii="Times New Roman" w:hAnsi="Times New Roman" w:cs="Times New Roman"/>
                <w:sz w:val="20"/>
                <w:szCs w:val="20"/>
                <w:lang w:eastAsia="cs-CZ"/>
              </w:rPr>
              <w:t>Polyetylen</w:t>
            </w:r>
            <w:r w:rsidR="005F37E7" w:rsidRPr="00EF0B8C">
              <w:rPr>
                <w:rFonts w:ascii="Times New Roman" w:hAnsi="Times New Roman" w:cs="Times New Roman"/>
                <w:sz w:val="20"/>
                <w:szCs w:val="20"/>
                <w:lang w:eastAsia="cs-CZ"/>
              </w:rPr>
              <w:t>.</w:t>
            </w:r>
          </w:p>
          <w:p w14:paraId="2C07DCDA" w14:textId="1BA1EE0E" w:rsidR="00960F4D" w:rsidRPr="00EF0B8C"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F0B8C">
              <w:rPr>
                <w:rFonts w:ascii="Times New Roman" w:hAnsi="Times New Roman" w:cs="Times New Roman"/>
                <w:sz w:val="20"/>
                <w:szCs w:val="20"/>
                <w:lang w:eastAsia="cs-CZ"/>
              </w:rPr>
              <w:t>Polypropylen, poly-1 buten, poly-4-metyl-1-penten, cyklické olefinové kopolymery</w:t>
            </w:r>
            <w:r w:rsidR="005F37E7" w:rsidRPr="00EF0B8C">
              <w:rPr>
                <w:rFonts w:ascii="Times New Roman" w:hAnsi="Times New Roman" w:cs="Times New Roman"/>
                <w:sz w:val="20"/>
                <w:szCs w:val="20"/>
                <w:lang w:eastAsia="cs-CZ"/>
              </w:rPr>
              <w:t>.</w:t>
            </w:r>
          </w:p>
          <w:p w14:paraId="44B060C6" w14:textId="2E364BB4" w:rsidR="00960F4D" w:rsidRPr="00EF0B8C"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F0B8C">
              <w:rPr>
                <w:rFonts w:ascii="Times New Roman" w:hAnsi="Times New Roman" w:cs="Times New Roman"/>
                <w:sz w:val="20"/>
                <w:szCs w:val="20"/>
                <w:lang w:eastAsia="cs-CZ"/>
              </w:rPr>
              <w:t>Styrenové polymery</w:t>
            </w:r>
            <w:r w:rsidR="005F37E7" w:rsidRPr="00EF0B8C">
              <w:rPr>
                <w:rFonts w:ascii="Times New Roman" w:hAnsi="Times New Roman" w:cs="Times New Roman"/>
                <w:sz w:val="20"/>
                <w:szCs w:val="20"/>
                <w:lang w:eastAsia="cs-CZ"/>
              </w:rPr>
              <w:t>.</w:t>
            </w:r>
          </w:p>
          <w:p w14:paraId="3D7D7401" w14:textId="74031034" w:rsidR="00960F4D" w:rsidRPr="00EF0B8C"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F0B8C">
              <w:rPr>
                <w:rFonts w:ascii="Times New Roman" w:hAnsi="Times New Roman" w:cs="Times New Roman"/>
                <w:sz w:val="20"/>
                <w:szCs w:val="20"/>
                <w:lang w:eastAsia="cs-CZ"/>
              </w:rPr>
              <w:t>Vinylové polymery</w:t>
            </w:r>
            <w:r w:rsidR="005F37E7" w:rsidRPr="00EF0B8C">
              <w:rPr>
                <w:rFonts w:ascii="Times New Roman" w:hAnsi="Times New Roman" w:cs="Times New Roman"/>
                <w:sz w:val="20"/>
                <w:szCs w:val="20"/>
                <w:lang w:eastAsia="cs-CZ"/>
              </w:rPr>
              <w:t>.</w:t>
            </w:r>
          </w:p>
          <w:p w14:paraId="10D82FAB" w14:textId="34919699" w:rsidR="00960F4D" w:rsidRPr="00EF0B8C"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F0B8C">
              <w:rPr>
                <w:rFonts w:ascii="Times New Roman" w:hAnsi="Times New Roman" w:cs="Times New Roman"/>
                <w:sz w:val="20"/>
                <w:szCs w:val="20"/>
                <w:lang w:eastAsia="cs-CZ"/>
              </w:rPr>
              <w:t>Akrylové polymery</w:t>
            </w:r>
            <w:r w:rsidR="005F37E7" w:rsidRPr="00EF0B8C">
              <w:rPr>
                <w:rFonts w:ascii="Times New Roman" w:hAnsi="Times New Roman" w:cs="Times New Roman"/>
                <w:sz w:val="20"/>
                <w:szCs w:val="20"/>
                <w:lang w:eastAsia="cs-CZ"/>
              </w:rPr>
              <w:t>.</w:t>
            </w:r>
          </w:p>
          <w:p w14:paraId="50A97CC6" w14:textId="504B4139" w:rsidR="00960F4D" w:rsidRPr="00EF0B8C"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F0B8C">
              <w:rPr>
                <w:rFonts w:ascii="Times New Roman" w:hAnsi="Times New Roman" w:cs="Times New Roman"/>
                <w:sz w:val="20"/>
                <w:szCs w:val="20"/>
                <w:lang w:eastAsia="cs-CZ"/>
              </w:rPr>
              <w:t>Fluoroplasty</w:t>
            </w:r>
            <w:r w:rsidR="005F37E7" w:rsidRPr="00EF0B8C">
              <w:rPr>
                <w:rFonts w:ascii="Times New Roman" w:hAnsi="Times New Roman" w:cs="Times New Roman"/>
                <w:sz w:val="20"/>
                <w:szCs w:val="20"/>
                <w:lang w:eastAsia="cs-CZ"/>
              </w:rPr>
              <w:t>.</w:t>
            </w:r>
          </w:p>
          <w:p w14:paraId="1124A6FA" w14:textId="72121925" w:rsidR="00960F4D" w:rsidRPr="00EF0B8C"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F0B8C">
              <w:rPr>
                <w:rFonts w:ascii="Times New Roman" w:hAnsi="Times New Roman" w:cs="Times New Roman"/>
                <w:sz w:val="20"/>
                <w:szCs w:val="20"/>
                <w:lang w:eastAsia="cs-CZ"/>
              </w:rPr>
              <w:t>Polyacetaly, polyétery a epoxidy</w:t>
            </w:r>
            <w:r w:rsidR="005F37E7" w:rsidRPr="00EF0B8C">
              <w:rPr>
                <w:rFonts w:ascii="Times New Roman" w:hAnsi="Times New Roman" w:cs="Times New Roman"/>
                <w:sz w:val="20"/>
                <w:szCs w:val="20"/>
                <w:lang w:eastAsia="cs-CZ"/>
              </w:rPr>
              <w:t>.</w:t>
            </w:r>
          </w:p>
          <w:p w14:paraId="46267FA4" w14:textId="3B5BA0CB" w:rsidR="00960F4D" w:rsidRPr="00EF0B8C"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F0B8C">
              <w:rPr>
                <w:rFonts w:ascii="Times New Roman" w:hAnsi="Times New Roman" w:cs="Times New Roman"/>
                <w:sz w:val="20"/>
                <w:szCs w:val="20"/>
                <w:lang w:eastAsia="cs-CZ"/>
              </w:rPr>
              <w:t>Polyestery termoplastické, nenasycené polyesterové pryskyřice</w:t>
            </w:r>
            <w:r w:rsidR="005F37E7" w:rsidRPr="00EF0B8C">
              <w:rPr>
                <w:rFonts w:ascii="Times New Roman" w:hAnsi="Times New Roman" w:cs="Times New Roman"/>
                <w:sz w:val="20"/>
                <w:szCs w:val="20"/>
                <w:lang w:eastAsia="cs-CZ"/>
              </w:rPr>
              <w:t>.</w:t>
            </w:r>
          </w:p>
          <w:p w14:paraId="4DFB809B" w14:textId="070A3315" w:rsidR="00960F4D" w:rsidRPr="00EF0B8C"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F0B8C">
              <w:rPr>
                <w:rFonts w:ascii="Times New Roman" w:hAnsi="Times New Roman" w:cs="Times New Roman"/>
                <w:sz w:val="20"/>
                <w:szCs w:val="20"/>
                <w:lang w:eastAsia="cs-CZ"/>
              </w:rPr>
              <w:t>Polyamidy</w:t>
            </w:r>
            <w:r w:rsidR="005F37E7" w:rsidRPr="00EF0B8C">
              <w:rPr>
                <w:rFonts w:ascii="Times New Roman" w:hAnsi="Times New Roman" w:cs="Times New Roman"/>
                <w:sz w:val="20"/>
                <w:szCs w:val="20"/>
                <w:lang w:eastAsia="cs-CZ"/>
              </w:rPr>
              <w:t>.</w:t>
            </w:r>
          </w:p>
          <w:p w14:paraId="4481A5D5" w14:textId="2D56511F" w:rsidR="00960F4D" w:rsidRPr="00EF0B8C"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F0B8C">
              <w:rPr>
                <w:rFonts w:ascii="Times New Roman" w:hAnsi="Times New Roman" w:cs="Times New Roman"/>
                <w:sz w:val="20"/>
                <w:szCs w:val="20"/>
                <w:lang w:eastAsia="cs-CZ"/>
              </w:rPr>
              <w:t>Polyuretany</w:t>
            </w:r>
            <w:r w:rsidR="005F37E7" w:rsidRPr="00EF0B8C">
              <w:rPr>
                <w:rFonts w:ascii="Times New Roman" w:hAnsi="Times New Roman" w:cs="Times New Roman"/>
                <w:sz w:val="20"/>
                <w:szCs w:val="20"/>
                <w:lang w:eastAsia="cs-CZ"/>
              </w:rPr>
              <w:t>.</w:t>
            </w:r>
          </w:p>
          <w:p w14:paraId="3CC3A8F5" w14:textId="6372D758" w:rsidR="00960F4D" w:rsidRPr="00EF0B8C"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F0B8C">
              <w:rPr>
                <w:rFonts w:ascii="Times New Roman" w:hAnsi="Times New Roman" w:cs="Times New Roman"/>
                <w:sz w:val="20"/>
                <w:szCs w:val="20"/>
                <w:lang w:eastAsia="cs-CZ"/>
              </w:rPr>
              <w:t>Fenoplasty a aminoplasty</w:t>
            </w:r>
            <w:r w:rsidR="005F37E7" w:rsidRPr="00EF0B8C">
              <w:rPr>
                <w:rFonts w:ascii="Times New Roman" w:hAnsi="Times New Roman" w:cs="Times New Roman"/>
                <w:sz w:val="20"/>
                <w:szCs w:val="20"/>
                <w:lang w:eastAsia="cs-CZ"/>
              </w:rPr>
              <w:t>.</w:t>
            </w:r>
          </w:p>
          <w:p w14:paraId="39358AE8" w14:textId="47BC36F1" w:rsidR="00960F4D" w:rsidRPr="00EF0B8C"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F0B8C">
              <w:rPr>
                <w:rFonts w:ascii="Times New Roman" w:hAnsi="Times New Roman" w:cs="Times New Roman"/>
                <w:sz w:val="20"/>
                <w:szCs w:val="20"/>
                <w:lang w:eastAsia="cs-CZ"/>
              </w:rPr>
              <w:t>Speciální polymery</w:t>
            </w:r>
            <w:r w:rsidR="005F37E7" w:rsidRPr="00EF0B8C">
              <w:rPr>
                <w:rFonts w:ascii="Times New Roman" w:hAnsi="Times New Roman" w:cs="Times New Roman"/>
                <w:sz w:val="20"/>
                <w:szCs w:val="20"/>
                <w:lang w:eastAsia="cs-CZ"/>
              </w:rPr>
              <w:t>.</w:t>
            </w:r>
          </w:p>
          <w:p w14:paraId="12EB4EEF" w14:textId="1A948B94" w:rsidR="00C45179" w:rsidRPr="00EF0B8C"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F0B8C">
              <w:rPr>
                <w:rFonts w:ascii="Times New Roman" w:hAnsi="Times New Roman" w:cs="Times New Roman"/>
                <w:sz w:val="20"/>
                <w:szCs w:val="20"/>
                <w:lang w:eastAsia="cs-CZ"/>
              </w:rPr>
              <w:t>Bioplasty</w:t>
            </w:r>
            <w:r w:rsidR="005F37E7" w:rsidRPr="00EF0B8C">
              <w:rPr>
                <w:rFonts w:ascii="Times New Roman" w:hAnsi="Times New Roman" w:cs="Times New Roman"/>
                <w:sz w:val="20"/>
                <w:szCs w:val="20"/>
                <w:lang w:eastAsia="cs-CZ"/>
              </w:rPr>
              <w:t>.</w:t>
            </w:r>
          </w:p>
          <w:p w14:paraId="683FE22A" w14:textId="77777777" w:rsidR="00C45179" w:rsidRDefault="00C45179" w:rsidP="00F8305C">
            <w:pPr>
              <w:jc w:val="both"/>
              <w:rPr>
                <w:b/>
                <w:bCs/>
              </w:rPr>
            </w:pPr>
          </w:p>
          <w:p w14:paraId="75D46010" w14:textId="77777777" w:rsidR="00C45179" w:rsidRPr="000C69A4" w:rsidRDefault="00C45179"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6F763AD9" w14:textId="77777777" w:rsidR="00C45179" w:rsidRPr="000C69A4" w:rsidRDefault="00C45179" w:rsidP="00F8305C">
            <w:pPr>
              <w:tabs>
                <w:tab w:val="left" w:pos="328"/>
              </w:tabs>
              <w:rPr>
                <w:b/>
                <w:color w:val="000000" w:themeColor="text1"/>
              </w:rPr>
            </w:pPr>
            <w:r w:rsidRPr="000C69A4">
              <w:rPr>
                <w:b/>
              </w:rPr>
              <w:t>Odborné z</w:t>
            </w:r>
            <w:r w:rsidRPr="000C69A4">
              <w:rPr>
                <w:b/>
                <w:color w:val="000000" w:themeColor="text1"/>
              </w:rPr>
              <w:t xml:space="preserve">nalosti: </w:t>
            </w:r>
          </w:p>
          <w:p w14:paraId="46E84F2D" w14:textId="622A99EB" w:rsidR="00B64663" w:rsidRPr="005B2027" w:rsidRDefault="005166FB"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dělení</w:t>
            </w:r>
            <w:r w:rsidR="00B64663" w:rsidRPr="00312AB7">
              <w:rPr>
                <w:rFonts w:ascii="Times New Roman" w:hAnsi="Times New Roman" w:cs="Times New Roman"/>
                <w:sz w:val="20"/>
                <w:szCs w:val="20"/>
                <w:lang w:eastAsia="cs-CZ"/>
              </w:rPr>
              <w:t xml:space="preserve"> syntetic</w:t>
            </w:r>
            <w:r>
              <w:rPr>
                <w:rFonts w:ascii="Times New Roman" w:hAnsi="Times New Roman" w:cs="Times New Roman"/>
                <w:sz w:val="20"/>
                <w:szCs w:val="20"/>
                <w:lang w:eastAsia="cs-CZ"/>
              </w:rPr>
              <w:t xml:space="preserve">kých </w:t>
            </w:r>
            <w:r w:rsidR="00B64663" w:rsidRPr="00312AB7">
              <w:rPr>
                <w:rFonts w:ascii="Times New Roman" w:hAnsi="Times New Roman" w:cs="Times New Roman"/>
                <w:sz w:val="20"/>
                <w:szCs w:val="20"/>
                <w:lang w:eastAsia="cs-CZ"/>
              </w:rPr>
              <w:t>polymer</w:t>
            </w:r>
            <w:r>
              <w:rPr>
                <w:rFonts w:ascii="Times New Roman" w:hAnsi="Times New Roman" w:cs="Times New Roman"/>
                <w:sz w:val="20"/>
                <w:szCs w:val="20"/>
                <w:lang w:eastAsia="cs-CZ"/>
              </w:rPr>
              <w:t>ů</w:t>
            </w:r>
            <w:r w:rsidR="00B64663" w:rsidRPr="00312AB7">
              <w:rPr>
                <w:rFonts w:ascii="Times New Roman" w:hAnsi="Times New Roman" w:cs="Times New Roman"/>
                <w:sz w:val="20"/>
                <w:szCs w:val="20"/>
                <w:lang w:eastAsia="cs-CZ"/>
              </w:rPr>
              <w:t xml:space="preserve"> do skupin podle chemického složení a konkrétní</w:t>
            </w:r>
            <w:r>
              <w:rPr>
                <w:rFonts w:ascii="Times New Roman" w:hAnsi="Times New Roman" w:cs="Times New Roman"/>
                <w:sz w:val="20"/>
                <w:szCs w:val="20"/>
                <w:lang w:eastAsia="cs-CZ"/>
              </w:rPr>
              <w:t>ch</w:t>
            </w:r>
            <w:r w:rsidR="00B64663" w:rsidRPr="00312AB7">
              <w:rPr>
                <w:rFonts w:ascii="Times New Roman" w:hAnsi="Times New Roman" w:cs="Times New Roman"/>
                <w:sz w:val="20"/>
                <w:szCs w:val="20"/>
                <w:lang w:eastAsia="cs-CZ"/>
              </w:rPr>
              <w:t xml:space="preserve"> typ</w:t>
            </w:r>
            <w:r>
              <w:rPr>
                <w:rFonts w:ascii="Times New Roman" w:hAnsi="Times New Roman" w:cs="Times New Roman"/>
                <w:sz w:val="20"/>
                <w:szCs w:val="20"/>
                <w:lang w:eastAsia="cs-CZ"/>
              </w:rPr>
              <w:t>ů</w:t>
            </w:r>
            <w:r w:rsidR="00B64663" w:rsidRPr="00312AB7">
              <w:rPr>
                <w:rFonts w:ascii="Times New Roman" w:hAnsi="Times New Roman" w:cs="Times New Roman"/>
                <w:sz w:val="20"/>
                <w:szCs w:val="20"/>
                <w:lang w:eastAsia="cs-CZ"/>
              </w:rPr>
              <w:t xml:space="preserve"> polymerů z těchto skupin</w:t>
            </w:r>
          </w:p>
          <w:p w14:paraId="5932565A" w14:textId="040BCE73" w:rsidR="00B64663" w:rsidRPr="005B2027" w:rsidRDefault="00B64663"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12AB7">
              <w:rPr>
                <w:rFonts w:ascii="Times New Roman" w:hAnsi="Times New Roman" w:cs="Times New Roman"/>
                <w:sz w:val="20"/>
                <w:szCs w:val="20"/>
                <w:lang w:eastAsia="cs-CZ"/>
              </w:rPr>
              <w:t>výrob jednotlivých typů polymerů a typů polymeračních reakcí</w:t>
            </w:r>
          </w:p>
          <w:p w14:paraId="7B278ED6" w14:textId="0A8035BE" w:rsidR="00B64663" w:rsidRPr="005B2027" w:rsidRDefault="00B64663"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12AB7">
              <w:rPr>
                <w:rFonts w:ascii="Times New Roman" w:hAnsi="Times New Roman" w:cs="Times New Roman"/>
                <w:sz w:val="20"/>
                <w:szCs w:val="20"/>
                <w:lang w:eastAsia="cs-CZ"/>
              </w:rPr>
              <w:t>vlastnost</w:t>
            </w:r>
            <w:r w:rsidR="005B2027">
              <w:rPr>
                <w:rFonts w:ascii="Times New Roman" w:hAnsi="Times New Roman" w:cs="Times New Roman"/>
                <w:sz w:val="20"/>
                <w:szCs w:val="20"/>
                <w:lang w:eastAsia="cs-CZ"/>
              </w:rPr>
              <w:t>í</w:t>
            </w:r>
            <w:r w:rsidRPr="00312AB7">
              <w:rPr>
                <w:rFonts w:ascii="Times New Roman" w:hAnsi="Times New Roman" w:cs="Times New Roman"/>
                <w:sz w:val="20"/>
                <w:szCs w:val="20"/>
                <w:lang w:eastAsia="cs-CZ"/>
              </w:rPr>
              <w:t xml:space="preserve"> a možnost</w:t>
            </w:r>
            <w:r w:rsidR="005B2027">
              <w:rPr>
                <w:rFonts w:ascii="Times New Roman" w:hAnsi="Times New Roman" w:cs="Times New Roman"/>
                <w:sz w:val="20"/>
                <w:szCs w:val="20"/>
                <w:lang w:eastAsia="cs-CZ"/>
              </w:rPr>
              <w:t>í</w:t>
            </w:r>
            <w:r w:rsidRPr="00312AB7">
              <w:rPr>
                <w:rFonts w:ascii="Times New Roman" w:hAnsi="Times New Roman" w:cs="Times New Roman"/>
                <w:sz w:val="20"/>
                <w:szCs w:val="20"/>
                <w:lang w:eastAsia="cs-CZ"/>
              </w:rPr>
              <w:t xml:space="preserve"> použití jednotlivých polymerů</w:t>
            </w:r>
          </w:p>
          <w:p w14:paraId="379FA745" w14:textId="50FAB82D" w:rsidR="00B64663" w:rsidRPr="005B2027" w:rsidRDefault="00B64663"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12AB7">
              <w:rPr>
                <w:rFonts w:ascii="Times New Roman" w:hAnsi="Times New Roman" w:cs="Times New Roman"/>
                <w:sz w:val="20"/>
                <w:szCs w:val="20"/>
                <w:lang w:eastAsia="cs-CZ"/>
              </w:rPr>
              <w:t>způsob</w:t>
            </w:r>
            <w:r w:rsidR="005B2027">
              <w:rPr>
                <w:rFonts w:ascii="Times New Roman" w:hAnsi="Times New Roman" w:cs="Times New Roman"/>
                <w:sz w:val="20"/>
                <w:szCs w:val="20"/>
                <w:lang w:eastAsia="cs-CZ"/>
              </w:rPr>
              <w:t>ů zpracování</w:t>
            </w:r>
            <w:r w:rsidRPr="00312AB7">
              <w:rPr>
                <w:rFonts w:ascii="Times New Roman" w:hAnsi="Times New Roman" w:cs="Times New Roman"/>
                <w:sz w:val="20"/>
                <w:szCs w:val="20"/>
                <w:lang w:eastAsia="cs-CZ"/>
              </w:rPr>
              <w:t xml:space="preserve"> jednotliv</w:t>
            </w:r>
            <w:r w:rsidR="005B2027">
              <w:rPr>
                <w:rFonts w:ascii="Times New Roman" w:hAnsi="Times New Roman" w:cs="Times New Roman"/>
                <w:sz w:val="20"/>
                <w:szCs w:val="20"/>
                <w:lang w:eastAsia="cs-CZ"/>
              </w:rPr>
              <w:t>ých</w:t>
            </w:r>
            <w:r w:rsidRPr="00312AB7">
              <w:rPr>
                <w:rFonts w:ascii="Times New Roman" w:hAnsi="Times New Roman" w:cs="Times New Roman"/>
                <w:sz w:val="20"/>
                <w:szCs w:val="20"/>
                <w:lang w:eastAsia="cs-CZ"/>
              </w:rPr>
              <w:t xml:space="preserve"> polymer</w:t>
            </w:r>
            <w:r w:rsidR="005B2027">
              <w:rPr>
                <w:rFonts w:ascii="Times New Roman" w:hAnsi="Times New Roman" w:cs="Times New Roman"/>
                <w:sz w:val="20"/>
                <w:szCs w:val="20"/>
                <w:lang w:eastAsia="cs-CZ"/>
              </w:rPr>
              <w:t>ů</w:t>
            </w:r>
          </w:p>
          <w:p w14:paraId="02E0E1E7" w14:textId="6BD23633" w:rsidR="00B64663" w:rsidRPr="005B2027" w:rsidRDefault="005B202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možností</w:t>
            </w:r>
            <w:r w:rsidR="00B64663" w:rsidRPr="00312AB7">
              <w:rPr>
                <w:rFonts w:ascii="Times New Roman" w:hAnsi="Times New Roman" w:cs="Times New Roman"/>
                <w:sz w:val="20"/>
                <w:szCs w:val="20"/>
                <w:lang w:eastAsia="cs-CZ"/>
              </w:rPr>
              <w:t xml:space="preserve"> modifik</w:t>
            </w:r>
            <w:r>
              <w:rPr>
                <w:rFonts w:ascii="Times New Roman" w:hAnsi="Times New Roman" w:cs="Times New Roman"/>
                <w:sz w:val="20"/>
                <w:szCs w:val="20"/>
                <w:lang w:eastAsia="cs-CZ"/>
              </w:rPr>
              <w:t>ace</w:t>
            </w:r>
            <w:r w:rsidR="00B64663" w:rsidRPr="00312AB7">
              <w:rPr>
                <w:rFonts w:ascii="Times New Roman" w:hAnsi="Times New Roman" w:cs="Times New Roman"/>
                <w:sz w:val="20"/>
                <w:szCs w:val="20"/>
                <w:lang w:eastAsia="cs-CZ"/>
              </w:rPr>
              <w:t xml:space="preserve"> vlastnost</w:t>
            </w:r>
            <w:r>
              <w:rPr>
                <w:rFonts w:ascii="Times New Roman" w:hAnsi="Times New Roman" w:cs="Times New Roman"/>
                <w:sz w:val="20"/>
                <w:szCs w:val="20"/>
                <w:lang w:eastAsia="cs-CZ"/>
              </w:rPr>
              <w:t>í</w:t>
            </w:r>
            <w:r w:rsidR="00B64663" w:rsidRPr="00312AB7">
              <w:rPr>
                <w:rFonts w:ascii="Times New Roman" w:hAnsi="Times New Roman" w:cs="Times New Roman"/>
                <w:sz w:val="20"/>
                <w:szCs w:val="20"/>
                <w:lang w:eastAsia="cs-CZ"/>
              </w:rPr>
              <w:t xml:space="preserve"> jednotlivých typů polymerů</w:t>
            </w:r>
          </w:p>
          <w:p w14:paraId="25BC8C8C" w14:textId="77777777" w:rsidR="00C45179" w:rsidRPr="000C69A4" w:rsidRDefault="00C45179" w:rsidP="00F8305C">
            <w:pPr>
              <w:tabs>
                <w:tab w:val="left" w:pos="328"/>
              </w:tabs>
              <w:rPr>
                <w:b/>
                <w:color w:val="000000" w:themeColor="text1"/>
              </w:rPr>
            </w:pPr>
          </w:p>
          <w:p w14:paraId="4D68981F" w14:textId="77777777" w:rsidR="00C45179" w:rsidRPr="000C69A4" w:rsidRDefault="00C45179" w:rsidP="00F8305C">
            <w:pPr>
              <w:tabs>
                <w:tab w:val="left" w:pos="328"/>
              </w:tabs>
              <w:rPr>
                <w:b/>
                <w:color w:val="000000" w:themeColor="text1"/>
              </w:rPr>
            </w:pPr>
            <w:r w:rsidRPr="000C69A4">
              <w:rPr>
                <w:b/>
                <w:color w:val="000000" w:themeColor="text1"/>
              </w:rPr>
              <w:t>Odborné dovednosti:</w:t>
            </w:r>
          </w:p>
          <w:p w14:paraId="6BC0583E" w14:textId="606A2870" w:rsidR="00B64663" w:rsidRPr="005B2027" w:rsidRDefault="00B64663"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12AB7">
              <w:rPr>
                <w:rFonts w:ascii="Times New Roman" w:hAnsi="Times New Roman" w:cs="Times New Roman"/>
                <w:sz w:val="20"/>
                <w:szCs w:val="20"/>
                <w:lang w:eastAsia="cs-CZ"/>
              </w:rPr>
              <w:t>vybrat vhodný polymer pro danou aplikaci</w:t>
            </w:r>
          </w:p>
          <w:p w14:paraId="4D06262D" w14:textId="639E4426" w:rsidR="00B64663" w:rsidRPr="005B2027" w:rsidRDefault="00B64663"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12AB7">
              <w:rPr>
                <w:rFonts w:ascii="Times New Roman" w:hAnsi="Times New Roman" w:cs="Times New Roman"/>
                <w:sz w:val="20"/>
                <w:szCs w:val="20"/>
                <w:lang w:eastAsia="cs-CZ"/>
              </w:rPr>
              <w:t>rozeznat jednotlivé druhy polymerů</w:t>
            </w:r>
          </w:p>
          <w:p w14:paraId="7FF37CA9" w14:textId="49A9627C" w:rsidR="00B64663" w:rsidRPr="005B2027" w:rsidRDefault="00B64663"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12AB7">
              <w:rPr>
                <w:rFonts w:ascii="Times New Roman" w:hAnsi="Times New Roman" w:cs="Times New Roman"/>
                <w:sz w:val="20"/>
                <w:szCs w:val="20"/>
                <w:lang w:eastAsia="cs-CZ"/>
              </w:rPr>
              <w:t>definovat silné a slabé stránky polymerů v dané aplikaci</w:t>
            </w:r>
          </w:p>
          <w:p w14:paraId="3B026A50" w14:textId="0234127B" w:rsidR="00B64663" w:rsidRPr="005B2027" w:rsidRDefault="00B64663"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12AB7">
              <w:rPr>
                <w:rFonts w:ascii="Times New Roman" w:hAnsi="Times New Roman" w:cs="Times New Roman"/>
                <w:sz w:val="20"/>
                <w:szCs w:val="20"/>
                <w:lang w:eastAsia="cs-CZ"/>
              </w:rPr>
              <w:t>nastavit zpracovatelské podmínky jednotlivých polymerů na základě znalosti jejich struktury a vlastností</w:t>
            </w:r>
          </w:p>
          <w:p w14:paraId="40A0BF1E" w14:textId="22B5AD96" w:rsidR="00C45179" w:rsidRPr="005A0406" w:rsidRDefault="00B64663" w:rsidP="009B0068">
            <w:pPr>
              <w:pStyle w:val="Odstavecseseznamem"/>
              <w:numPr>
                <w:ilvl w:val="0"/>
                <w:numId w:val="6"/>
              </w:numPr>
              <w:spacing w:after="0" w:line="240" w:lineRule="auto"/>
              <w:ind w:left="170" w:hanging="170"/>
            </w:pPr>
            <w:r w:rsidRPr="00312AB7">
              <w:rPr>
                <w:rFonts w:ascii="Times New Roman" w:hAnsi="Times New Roman" w:cs="Times New Roman"/>
                <w:sz w:val="20"/>
                <w:szCs w:val="20"/>
                <w:lang w:eastAsia="cs-CZ"/>
              </w:rPr>
              <w:t>zvážit ekologické aspekty použití jednotlivých polymerů v konkrétních aplikacích</w:t>
            </w:r>
          </w:p>
        </w:tc>
      </w:tr>
      <w:tr w:rsidR="00C45179" w14:paraId="32AF457C"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7106C496" w14:textId="77777777" w:rsidR="00C45179" w:rsidRPr="005A0406" w:rsidRDefault="00C45179"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2BB0A4CE" w14:textId="77777777" w:rsidR="00C45179" w:rsidRDefault="00C45179" w:rsidP="00F8305C">
            <w:pPr>
              <w:jc w:val="both"/>
            </w:pPr>
          </w:p>
        </w:tc>
      </w:tr>
      <w:tr w:rsidR="00C45179" w14:paraId="26D44969" w14:textId="77777777" w:rsidTr="00263860">
        <w:trPr>
          <w:gridBefore w:val="1"/>
          <w:gridAfter w:val="1"/>
          <w:wBefore w:w="393" w:type="dxa"/>
          <w:wAfter w:w="101" w:type="dxa"/>
          <w:trHeight w:val="1437"/>
        </w:trPr>
        <w:tc>
          <w:tcPr>
            <w:tcW w:w="9855" w:type="dxa"/>
            <w:gridSpan w:val="15"/>
            <w:tcBorders>
              <w:top w:val="nil"/>
              <w:bottom w:val="single" w:sz="4" w:space="0" w:color="auto"/>
            </w:tcBorders>
          </w:tcPr>
          <w:p w14:paraId="090966F0" w14:textId="77777777" w:rsidR="00C45179" w:rsidRPr="000C69A4" w:rsidRDefault="00C45179" w:rsidP="00F8305C">
            <w:pPr>
              <w:jc w:val="both"/>
              <w:rPr>
                <w:b/>
                <w:bCs/>
                <w:u w:val="single"/>
              </w:rPr>
            </w:pPr>
            <w:r w:rsidRPr="000C69A4">
              <w:rPr>
                <w:b/>
                <w:bCs/>
                <w:u w:val="single"/>
              </w:rPr>
              <w:t>Metody a přístupy používané ve výuce</w:t>
            </w:r>
          </w:p>
          <w:p w14:paraId="48BEC434" w14:textId="77777777" w:rsidR="00C45179" w:rsidRPr="000C69A4" w:rsidRDefault="00C45179" w:rsidP="00F8305C">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5979CF83" w14:textId="3A1BAB79" w:rsidR="00C45179" w:rsidRPr="00B64663" w:rsidRDefault="00C45179" w:rsidP="00F8305C">
            <w:pPr>
              <w:jc w:val="both"/>
              <w:rPr>
                <w:color w:val="000000"/>
                <w:shd w:val="clear" w:color="auto" w:fill="FFFFFF"/>
              </w:rPr>
            </w:pPr>
            <w:r w:rsidRPr="00B64663">
              <w:t xml:space="preserve">Přednášení, </w:t>
            </w:r>
            <w:r w:rsidRPr="00B64663">
              <w:rPr>
                <w:color w:val="000000"/>
                <w:shd w:val="clear" w:color="auto" w:fill="FFFFFF"/>
              </w:rPr>
              <w:t>Dialogická (diskuze, rozhovor, brainstorming)</w:t>
            </w:r>
          </w:p>
          <w:p w14:paraId="311ABF84" w14:textId="77777777" w:rsidR="00C45179" w:rsidRPr="00B64663" w:rsidRDefault="00C45179" w:rsidP="00F8305C">
            <w:pPr>
              <w:jc w:val="both"/>
              <w:rPr>
                <w:color w:val="000000"/>
                <w:shd w:val="clear" w:color="auto" w:fill="FFFFFF"/>
              </w:rPr>
            </w:pPr>
          </w:p>
          <w:p w14:paraId="3376E733" w14:textId="77777777" w:rsidR="00263860" w:rsidRPr="00B64663" w:rsidRDefault="00263860" w:rsidP="00263860">
            <w:pPr>
              <w:jc w:val="both"/>
              <w:rPr>
                <w:b/>
                <w:bCs/>
              </w:rPr>
            </w:pPr>
            <w:r w:rsidRPr="00B64663">
              <w:rPr>
                <w:b/>
                <w:bCs/>
              </w:rPr>
              <w:t>Pro dosažení odborných dovedností jsou užívány vyučovací metody:</w:t>
            </w:r>
          </w:p>
          <w:p w14:paraId="7390573B" w14:textId="77777777" w:rsidR="00263860" w:rsidRPr="00B64663" w:rsidRDefault="00263860" w:rsidP="00263860">
            <w:pPr>
              <w:rPr>
                <w:color w:val="000000"/>
                <w:shd w:val="clear" w:color="auto" w:fill="FFFFFF"/>
              </w:rPr>
            </w:pPr>
            <w:r w:rsidRPr="00B64663">
              <w:rPr>
                <w:color w:val="000000"/>
                <w:shd w:val="clear" w:color="auto" w:fill="FFFFFF"/>
              </w:rPr>
              <w:t>Laborování, Praktické procvičování</w:t>
            </w:r>
          </w:p>
          <w:p w14:paraId="036F6C1F" w14:textId="77777777" w:rsidR="00263860" w:rsidRPr="00B64663" w:rsidRDefault="00263860" w:rsidP="00263860"/>
          <w:p w14:paraId="64939423" w14:textId="77777777" w:rsidR="00263860" w:rsidRPr="00B64663" w:rsidRDefault="00263860" w:rsidP="00263860">
            <w:pPr>
              <w:pStyle w:val="Nadpis5"/>
              <w:spacing w:before="0"/>
              <w:rPr>
                <w:rFonts w:ascii="Times New Roman" w:eastAsia="Times New Roman" w:hAnsi="Times New Roman" w:cs="Times New Roman"/>
                <w:b/>
                <w:bCs/>
                <w:color w:val="auto"/>
              </w:rPr>
            </w:pPr>
            <w:r w:rsidRPr="00B64663">
              <w:rPr>
                <w:rFonts w:ascii="Times New Roman" w:eastAsia="Times New Roman" w:hAnsi="Times New Roman" w:cs="Times New Roman"/>
                <w:b/>
                <w:bCs/>
                <w:color w:val="auto"/>
              </w:rPr>
              <w:t>Očekávané výsledky učení dosažené studiem předmětu jsou ověřovány hodnoticími metodami:</w:t>
            </w:r>
          </w:p>
          <w:p w14:paraId="0CA6E95F" w14:textId="77777777" w:rsidR="00263860" w:rsidRDefault="00263860" w:rsidP="00263860">
            <w:pPr>
              <w:jc w:val="both"/>
              <w:rPr>
                <w:color w:val="000000"/>
              </w:rPr>
            </w:pPr>
            <w:r w:rsidRPr="00B64663">
              <w:rPr>
                <w:color w:val="000000"/>
              </w:rPr>
              <w:t xml:space="preserve">Rozbor produktů pracovní činnosti studenta (technické práce), </w:t>
            </w:r>
            <w:r>
              <w:rPr>
                <w:color w:val="000000"/>
              </w:rPr>
              <w:t>Kombinovaná</w:t>
            </w:r>
            <w:r w:rsidRPr="00B64663">
              <w:rPr>
                <w:color w:val="000000"/>
              </w:rPr>
              <w:t xml:space="preserve"> zkouška</w:t>
            </w:r>
            <w:r>
              <w:rPr>
                <w:color w:val="000000"/>
              </w:rPr>
              <w:t xml:space="preserve"> (písemná část + ústní část)</w:t>
            </w:r>
            <w:r w:rsidRPr="00B64663">
              <w:rPr>
                <w:color w:val="000000"/>
              </w:rPr>
              <w:t>,</w:t>
            </w:r>
            <w:r>
              <w:rPr>
                <w:color w:val="000000"/>
              </w:rPr>
              <w:t xml:space="preserve"> </w:t>
            </w:r>
            <w:r w:rsidRPr="00670DB4">
              <w:rPr>
                <w:color w:val="000000"/>
              </w:rPr>
              <w:t>Známkou</w:t>
            </w:r>
          </w:p>
          <w:p w14:paraId="7A538F24" w14:textId="77777777" w:rsidR="00263860" w:rsidRPr="008440C7" w:rsidRDefault="00263860" w:rsidP="00263860">
            <w:pPr>
              <w:jc w:val="both"/>
              <w:rPr>
                <w:strike/>
                <w:color w:val="000000"/>
              </w:rPr>
            </w:pPr>
          </w:p>
          <w:p w14:paraId="72A749AB" w14:textId="77777777" w:rsidR="00263860" w:rsidRPr="000C69A4" w:rsidRDefault="00263860" w:rsidP="00263860">
            <w:pPr>
              <w:jc w:val="both"/>
              <w:rPr>
                <w:b/>
                <w:bCs/>
                <w:u w:val="single"/>
              </w:rPr>
            </w:pPr>
            <w:r w:rsidRPr="000C69A4">
              <w:rPr>
                <w:b/>
                <w:bCs/>
                <w:u w:val="single"/>
              </w:rPr>
              <w:t>Používané didaktické prostředky</w:t>
            </w:r>
          </w:p>
          <w:p w14:paraId="16C20D0D" w14:textId="77777777" w:rsidR="00263860" w:rsidRPr="0071371D" w:rsidRDefault="00263860" w:rsidP="00263860">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2D7B5CCD" w14:textId="77777777" w:rsidR="00263860" w:rsidRPr="0071371D" w:rsidRDefault="00263860" w:rsidP="00263860">
            <w:pPr>
              <w:jc w:val="both"/>
            </w:pPr>
          </w:p>
          <w:p w14:paraId="2C49D099" w14:textId="21070CA5" w:rsidR="00C45179" w:rsidRDefault="00AD7980" w:rsidP="00263860">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C45179" w14:paraId="31E4BACB"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39111417" w14:textId="77777777" w:rsidR="00C45179" w:rsidRDefault="00C45179" w:rsidP="00F8305C">
            <w:pPr>
              <w:jc w:val="both"/>
            </w:pPr>
            <w:r>
              <w:rPr>
                <w:b/>
              </w:rPr>
              <w:lastRenderedPageBreak/>
              <w:t>Studijní literatura a studijní pomůcky</w:t>
            </w:r>
          </w:p>
        </w:tc>
        <w:tc>
          <w:tcPr>
            <w:tcW w:w="6202" w:type="dxa"/>
            <w:gridSpan w:val="10"/>
            <w:tcBorders>
              <w:top w:val="single" w:sz="4" w:space="0" w:color="auto"/>
              <w:bottom w:val="nil"/>
            </w:tcBorders>
          </w:tcPr>
          <w:p w14:paraId="5F3C931D" w14:textId="77777777" w:rsidR="00C45179" w:rsidRDefault="00C45179" w:rsidP="00F8305C">
            <w:pPr>
              <w:jc w:val="both"/>
            </w:pPr>
          </w:p>
        </w:tc>
      </w:tr>
      <w:tr w:rsidR="00C45179" w14:paraId="64CAC782" w14:textId="77777777" w:rsidTr="001041BE">
        <w:trPr>
          <w:gridBefore w:val="1"/>
          <w:gridAfter w:val="1"/>
          <w:wBefore w:w="393" w:type="dxa"/>
          <w:wAfter w:w="101" w:type="dxa"/>
          <w:trHeight w:val="1497"/>
        </w:trPr>
        <w:tc>
          <w:tcPr>
            <w:tcW w:w="9855" w:type="dxa"/>
            <w:gridSpan w:val="15"/>
            <w:tcBorders>
              <w:top w:val="nil"/>
            </w:tcBorders>
          </w:tcPr>
          <w:p w14:paraId="1C7F8D08" w14:textId="6FB1BB5F" w:rsidR="00670DB4" w:rsidRDefault="00670DB4" w:rsidP="00F52661">
            <w:pPr>
              <w:jc w:val="both"/>
              <w:rPr>
                <w:u w:val="single"/>
              </w:rPr>
            </w:pPr>
            <w:r w:rsidRPr="00CD5E73">
              <w:rPr>
                <w:u w:val="single"/>
              </w:rPr>
              <w:t>Povinná literatura:</w:t>
            </w:r>
          </w:p>
          <w:p w14:paraId="106E17A3" w14:textId="00A8286F" w:rsidR="00670DB4" w:rsidRPr="00DE1213" w:rsidRDefault="00670DB4" w:rsidP="00F52661">
            <w:pPr>
              <w:jc w:val="both"/>
              <w:rPr>
                <w:u w:val="single"/>
              </w:rPr>
            </w:pPr>
            <w:r w:rsidRPr="00DE1213">
              <w:rPr>
                <w:color w:val="000000"/>
                <w:shd w:val="clear" w:color="auto" w:fill="FFFFFF"/>
              </w:rPr>
              <w:t>DUCHÁČEK, V. Polymery: výroba, vlastnosti, zpracování, použití. 3. přeprac. vyd. Praha: VŠCHT, 2011. ISBN 9788070807880.</w:t>
            </w:r>
          </w:p>
          <w:p w14:paraId="7F3C9A37" w14:textId="77777777" w:rsidR="00E66352" w:rsidRPr="00DE1213" w:rsidRDefault="00E66352" w:rsidP="00F52661">
            <w:pPr>
              <w:shd w:val="clear" w:color="auto" w:fill="FFFFFF"/>
              <w:jc w:val="both"/>
              <w:rPr>
                <w:color w:val="000000"/>
              </w:rPr>
            </w:pPr>
            <w:r w:rsidRPr="006374E4">
              <w:rPr>
                <w:caps/>
              </w:rPr>
              <w:t>Mleziva</w:t>
            </w:r>
            <w:r w:rsidRPr="00DE1213">
              <w:t xml:space="preserve">, J. Polymery: výroba, struktura, vlastnosti a použití. 2. přeprac. vyd. Praha: Sobotáles, </w:t>
            </w:r>
            <w:r w:rsidRPr="001041BE">
              <w:t>2000</w:t>
            </w:r>
            <w:r w:rsidRPr="00DE1213">
              <w:t>. ISBN 8085920727.</w:t>
            </w:r>
          </w:p>
          <w:p w14:paraId="1779F9EE" w14:textId="77777777" w:rsidR="00DE1213" w:rsidRDefault="003F0559" w:rsidP="00F52661">
            <w:pPr>
              <w:shd w:val="clear" w:color="auto" w:fill="FFFFFF"/>
              <w:jc w:val="both"/>
            </w:pPr>
            <w:r w:rsidRPr="00DE1213">
              <w:rPr>
                <w:color w:val="000000"/>
                <w:shd w:val="clear" w:color="auto" w:fill="FFFFFF"/>
              </w:rPr>
              <w:t xml:space="preserve">GILBERT, M. Brydson's </w:t>
            </w:r>
            <w:r w:rsidR="00DE1213">
              <w:rPr>
                <w:color w:val="000000"/>
                <w:shd w:val="clear" w:color="auto" w:fill="FFFFFF"/>
              </w:rPr>
              <w:t>P</w:t>
            </w:r>
            <w:r w:rsidRPr="00DE1213">
              <w:rPr>
                <w:color w:val="000000"/>
                <w:shd w:val="clear" w:color="auto" w:fill="FFFFFF"/>
              </w:rPr>
              <w:t xml:space="preserve">lastics </w:t>
            </w:r>
            <w:r w:rsidR="00DE1213">
              <w:rPr>
                <w:color w:val="000000"/>
                <w:shd w:val="clear" w:color="auto" w:fill="FFFFFF"/>
              </w:rPr>
              <w:t>M</w:t>
            </w:r>
            <w:r w:rsidRPr="00DE1213">
              <w:rPr>
                <w:color w:val="000000"/>
                <w:shd w:val="clear" w:color="auto" w:fill="FFFFFF"/>
              </w:rPr>
              <w:t xml:space="preserve">aterials. </w:t>
            </w:r>
            <w:r w:rsidR="00DE1213">
              <w:rPr>
                <w:color w:val="000000"/>
                <w:shd w:val="clear" w:color="auto" w:fill="FFFFFF"/>
              </w:rPr>
              <w:t>8th Ed</w:t>
            </w:r>
            <w:r w:rsidRPr="00DE1213">
              <w:rPr>
                <w:color w:val="000000"/>
                <w:shd w:val="clear" w:color="auto" w:fill="FFFFFF"/>
              </w:rPr>
              <w:t>. Amsterdam: Butterworth-Heinemann</w:t>
            </w:r>
            <w:r w:rsidR="00DE1213">
              <w:rPr>
                <w:color w:val="000000"/>
                <w:shd w:val="clear" w:color="auto" w:fill="FFFFFF"/>
              </w:rPr>
              <w:t>,</w:t>
            </w:r>
            <w:r w:rsidRPr="00DE1213">
              <w:rPr>
                <w:color w:val="000000"/>
                <w:shd w:val="clear" w:color="auto" w:fill="FFFFFF"/>
              </w:rPr>
              <w:t xml:space="preserve"> an imprint of Elsevier, 2017. ISBN 9780323370226. Dostupné z: </w:t>
            </w:r>
            <w:hyperlink r:id="rId86" w:history="1">
              <w:r w:rsidR="00DE1213" w:rsidRPr="00CF39A9">
                <w:rPr>
                  <w:rStyle w:val="Hypertextovodkaz"/>
                </w:rPr>
                <w:t>https://vufind.katalog.k.utb.cz/Record/kn-ocn959618081</w:t>
              </w:r>
            </w:hyperlink>
            <w:r w:rsidR="00DE1213">
              <w:t>.</w:t>
            </w:r>
          </w:p>
          <w:p w14:paraId="0C69B878" w14:textId="224789FD" w:rsidR="00622DA1" w:rsidRPr="00DE1213" w:rsidRDefault="00622DA1" w:rsidP="00F52661">
            <w:pPr>
              <w:shd w:val="clear" w:color="auto" w:fill="FFFFFF"/>
              <w:jc w:val="both"/>
              <w:rPr>
                <w:color w:val="000000"/>
              </w:rPr>
            </w:pPr>
            <w:r w:rsidRPr="00DE1213">
              <w:rPr>
                <w:color w:val="000000"/>
                <w:shd w:val="clear" w:color="auto" w:fill="FFFFFF"/>
              </w:rPr>
              <w:t xml:space="preserve">YOUNG, </w:t>
            </w:r>
            <w:r w:rsidR="00DE1213">
              <w:rPr>
                <w:color w:val="000000"/>
                <w:shd w:val="clear" w:color="auto" w:fill="FFFFFF"/>
              </w:rPr>
              <w:t>R.</w:t>
            </w:r>
            <w:r w:rsidRPr="00DE1213">
              <w:rPr>
                <w:color w:val="000000"/>
                <w:shd w:val="clear" w:color="auto" w:fill="FFFFFF"/>
              </w:rPr>
              <w:t>J.</w:t>
            </w:r>
            <w:r w:rsidR="00DE1213">
              <w:rPr>
                <w:color w:val="000000"/>
                <w:shd w:val="clear" w:color="auto" w:fill="FFFFFF"/>
              </w:rPr>
              <w:t xml:space="preserve">, </w:t>
            </w:r>
            <w:r w:rsidRPr="00DE1213">
              <w:rPr>
                <w:color w:val="000000"/>
                <w:shd w:val="clear" w:color="auto" w:fill="FFFFFF"/>
              </w:rPr>
              <w:t xml:space="preserve">LOVELL, P.A. Introduction to </w:t>
            </w:r>
            <w:r w:rsidR="00DE1213">
              <w:rPr>
                <w:color w:val="000000"/>
                <w:shd w:val="clear" w:color="auto" w:fill="FFFFFF"/>
              </w:rPr>
              <w:t>P</w:t>
            </w:r>
            <w:r w:rsidRPr="00DE1213">
              <w:rPr>
                <w:color w:val="000000"/>
                <w:shd w:val="clear" w:color="auto" w:fill="FFFFFF"/>
              </w:rPr>
              <w:t xml:space="preserve">olymers. 3rd </w:t>
            </w:r>
            <w:r w:rsidR="00DE1213">
              <w:rPr>
                <w:color w:val="000000"/>
                <w:shd w:val="clear" w:color="auto" w:fill="FFFFFF"/>
              </w:rPr>
              <w:t>E</w:t>
            </w:r>
            <w:r w:rsidRPr="00DE1213">
              <w:rPr>
                <w:color w:val="000000"/>
                <w:shd w:val="clear" w:color="auto" w:fill="FFFFFF"/>
              </w:rPr>
              <w:t>d. Boca Raton: CRC/Taylor &amp; Francis, 2011. ISBN 9780849339295.</w:t>
            </w:r>
          </w:p>
          <w:p w14:paraId="52D11420" w14:textId="77777777" w:rsidR="00E66352" w:rsidRPr="00CD5E73" w:rsidRDefault="00E66352" w:rsidP="00F52661">
            <w:pPr>
              <w:jc w:val="both"/>
            </w:pPr>
          </w:p>
          <w:p w14:paraId="17515A1F" w14:textId="77777777" w:rsidR="00670DB4" w:rsidRPr="00CD5E73" w:rsidRDefault="00670DB4" w:rsidP="00F52661">
            <w:pPr>
              <w:jc w:val="both"/>
              <w:rPr>
                <w:u w:val="single"/>
              </w:rPr>
            </w:pPr>
            <w:r w:rsidRPr="00CD5E73">
              <w:rPr>
                <w:u w:val="single"/>
              </w:rPr>
              <w:t>Doporučená literatura:</w:t>
            </w:r>
          </w:p>
          <w:p w14:paraId="4F6AA73D" w14:textId="194BBFB2" w:rsidR="00E66352" w:rsidRPr="00590EC2" w:rsidRDefault="00E66352" w:rsidP="00F52661">
            <w:pPr>
              <w:jc w:val="both"/>
            </w:pPr>
            <w:r w:rsidRPr="00590EC2">
              <w:rPr>
                <w:color w:val="000000"/>
                <w:shd w:val="clear" w:color="auto" w:fill="FFFFFF"/>
              </w:rPr>
              <w:t xml:space="preserve">RAAB, M. Materiály a člověk: netradiční úvod do současné materiálové vědy. </w:t>
            </w:r>
            <w:r w:rsidR="00590EC2">
              <w:rPr>
                <w:color w:val="000000"/>
                <w:shd w:val="clear" w:color="auto" w:fill="FFFFFF"/>
              </w:rPr>
              <w:t xml:space="preserve">2. vyd. Zlín: UTB, </w:t>
            </w:r>
            <w:r w:rsidRPr="00590EC2">
              <w:rPr>
                <w:color w:val="000000"/>
                <w:shd w:val="clear" w:color="auto" w:fill="FFFFFF"/>
              </w:rPr>
              <w:t>2020. ISBN 978-80-7454-901-4.</w:t>
            </w:r>
          </w:p>
          <w:p w14:paraId="540F8088" w14:textId="77CB1F3B" w:rsidR="00E66352" w:rsidRPr="00590EC2" w:rsidRDefault="00E66352" w:rsidP="00F52661">
            <w:pPr>
              <w:shd w:val="clear" w:color="auto" w:fill="FFFFFF"/>
              <w:jc w:val="both"/>
              <w:rPr>
                <w:color w:val="000000"/>
                <w:shd w:val="clear" w:color="auto" w:fill="FFFFFF"/>
              </w:rPr>
            </w:pPr>
            <w:r w:rsidRPr="00590EC2">
              <w:rPr>
                <w:color w:val="000000"/>
                <w:shd w:val="clear" w:color="auto" w:fill="FFFFFF"/>
              </w:rPr>
              <w:t xml:space="preserve">ŠŇUPÁREK, J. Makromolekulární chemie: úvod do chemie a technologie polymerů. </w:t>
            </w:r>
            <w:r w:rsidR="00590EC2">
              <w:rPr>
                <w:color w:val="000000"/>
                <w:shd w:val="clear" w:color="auto" w:fill="FFFFFF"/>
              </w:rPr>
              <w:t xml:space="preserve">4. upr. a dopl. vyd. </w:t>
            </w:r>
            <w:r w:rsidRPr="00590EC2">
              <w:rPr>
                <w:color w:val="000000"/>
                <w:shd w:val="clear" w:color="auto" w:fill="FFFFFF"/>
              </w:rPr>
              <w:t xml:space="preserve">Pardubice: </w:t>
            </w:r>
            <w:r w:rsidR="00590EC2">
              <w:rPr>
                <w:color w:val="000000"/>
                <w:shd w:val="clear" w:color="auto" w:fill="FFFFFF"/>
              </w:rPr>
              <w:t>UPCE</w:t>
            </w:r>
            <w:r w:rsidRPr="00590EC2">
              <w:rPr>
                <w:color w:val="000000"/>
                <w:shd w:val="clear" w:color="auto" w:fill="FFFFFF"/>
              </w:rPr>
              <w:t>, 2022. ISBN 978-80-7560-404-0.</w:t>
            </w:r>
          </w:p>
          <w:p w14:paraId="5F9F0DF4" w14:textId="48C53C3D" w:rsidR="003F0559" w:rsidRPr="00590EC2" w:rsidRDefault="003F0559" w:rsidP="00F52661">
            <w:pPr>
              <w:pStyle w:val="Textkomente"/>
              <w:jc w:val="both"/>
              <w:rPr>
                <w:color w:val="000000"/>
              </w:rPr>
            </w:pPr>
            <w:r w:rsidRPr="00590EC2">
              <w:rPr>
                <w:color w:val="000000"/>
                <w:shd w:val="clear" w:color="auto" w:fill="FFFFFF"/>
              </w:rPr>
              <w:t>CRAWFORD, R.J.</w:t>
            </w:r>
            <w:r w:rsidR="00590EC2">
              <w:rPr>
                <w:color w:val="000000"/>
                <w:shd w:val="clear" w:color="auto" w:fill="FFFFFF"/>
              </w:rPr>
              <w:t xml:space="preserve">, </w:t>
            </w:r>
            <w:r w:rsidRPr="00590EC2">
              <w:rPr>
                <w:color w:val="000000"/>
                <w:shd w:val="clear" w:color="auto" w:fill="FFFFFF"/>
              </w:rPr>
              <w:t xml:space="preserve">MARTIN, P.J. Plastics </w:t>
            </w:r>
            <w:r w:rsidR="00590EC2">
              <w:rPr>
                <w:color w:val="000000"/>
                <w:shd w:val="clear" w:color="auto" w:fill="FFFFFF"/>
              </w:rPr>
              <w:t>E</w:t>
            </w:r>
            <w:r w:rsidRPr="00590EC2">
              <w:rPr>
                <w:color w:val="000000"/>
                <w:shd w:val="clear" w:color="auto" w:fill="FFFFFF"/>
              </w:rPr>
              <w:t xml:space="preserve">ngineering. </w:t>
            </w:r>
            <w:r w:rsidR="00590EC2">
              <w:rPr>
                <w:color w:val="000000"/>
                <w:shd w:val="clear" w:color="auto" w:fill="FFFFFF"/>
              </w:rPr>
              <w:t>4th Ed</w:t>
            </w:r>
            <w:r w:rsidRPr="00590EC2">
              <w:rPr>
                <w:color w:val="000000"/>
                <w:shd w:val="clear" w:color="auto" w:fill="FFFFFF"/>
              </w:rPr>
              <w:t>. Kidlington: Butterworth-Heinemann, an imprint of Elsevier, 2020. ISBN 9780081007105. Dostupné</w:t>
            </w:r>
            <w:r w:rsidR="00590EC2">
              <w:rPr>
                <w:color w:val="000000"/>
                <w:shd w:val="clear" w:color="auto" w:fill="FFFFFF"/>
              </w:rPr>
              <w:t xml:space="preserve"> z</w:t>
            </w:r>
            <w:r w:rsidRPr="00590EC2">
              <w:rPr>
                <w:color w:val="000000"/>
                <w:shd w:val="clear" w:color="auto" w:fill="FFFFFF"/>
              </w:rPr>
              <w:t>: </w:t>
            </w:r>
            <w:hyperlink r:id="rId87" w:history="1">
              <w:r w:rsidR="00590EC2" w:rsidRPr="00CF39A9">
                <w:rPr>
                  <w:rStyle w:val="Hypertextovodkaz"/>
                </w:rPr>
                <w:t>https://vufind.katalog.k.utb.cz/Record/kn-on1137605124</w:t>
              </w:r>
            </w:hyperlink>
            <w:r w:rsidR="00590EC2">
              <w:t xml:space="preserve">. </w:t>
            </w:r>
          </w:p>
          <w:p w14:paraId="30090327" w14:textId="1E03E4AC" w:rsidR="00670DB4" w:rsidRPr="00D22542" w:rsidRDefault="00E66352" w:rsidP="00F52661">
            <w:pPr>
              <w:jc w:val="both"/>
            </w:pPr>
            <w:r w:rsidRPr="00590EC2">
              <w:rPr>
                <w:color w:val="000000"/>
                <w:shd w:val="clear" w:color="auto" w:fill="FFFFFF"/>
              </w:rPr>
              <w:t xml:space="preserve">WYPYCH, G. Handbook of </w:t>
            </w:r>
            <w:r w:rsidR="00590EC2">
              <w:rPr>
                <w:color w:val="000000"/>
                <w:shd w:val="clear" w:color="auto" w:fill="FFFFFF"/>
              </w:rPr>
              <w:t>P</w:t>
            </w:r>
            <w:r w:rsidRPr="00590EC2">
              <w:rPr>
                <w:color w:val="000000"/>
                <w:shd w:val="clear" w:color="auto" w:fill="FFFFFF"/>
              </w:rPr>
              <w:t xml:space="preserve">olymers. </w:t>
            </w:r>
            <w:r w:rsidR="00590EC2">
              <w:rPr>
                <w:color w:val="000000"/>
                <w:shd w:val="clear" w:color="auto" w:fill="FFFFFF"/>
              </w:rPr>
              <w:t>3rd Ed</w:t>
            </w:r>
            <w:r w:rsidRPr="00590EC2">
              <w:rPr>
                <w:color w:val="000000"/>
                <w:shd w:val="clear" w:color="auto" w:fill="FFFFFF"/>
              </w:rPr>
              <w:t>. Scarborough: ChemTec Publishing, 2022. Dostupné z: </w:t>
            </w:r>
            <w:hyperlink r:id="rId88" w:history="1">
              <w:r w:rsidR="00590EC2" w:rsidRPr="00CF39A9">
                <w:rPr>
                  <w:rStyle w:val="Hypertextovodkaz"/>
                </w:rPr>
                <w:t>https://vufind.katalog.k.utb.cz/Record/kn-on1308953947</w:t>
              </w:r>
            </w:hyperlink>
            <w:r w:rsidR="00590EC2">
              <w:t xml:space="preserve">. </w:t>
            </w:r>
          </w:p>
        </w:tc>
      </w:tr>
      <w:tr w:rsidR="00C45179" w14:paraId="147093A2"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5254A5FC" w14:textId="77777777" w:rsidR="00C45179" w:rsidRDefault="00C45179" w:rsidP="00F8305C">
            <w:pPr>
              <w:jc w:val="center"/>
              <w:rPr>
                <w:b/>
              </w:rPr>
            </w:pPr>
            <w:r>
              <w:rPr>
                <w:b/>
              </w:rPr>
              <w:t>Informace ke kombinované nebo distanční formě</w:t>
            </w:r>
          </w:p>
        </w:tc>
      </w:tr>
      <w:tr w:rsidR="00C45179" w14:paraId="2F5D465A"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3DDC7496" w14:textId="77777777" w:rsidR="00C45179" w:rsidRDefault="00C45179" w:rsidP="00F8305C">
            <w:pPr>
              <w:jc w:val="both"/>
            </w:pPr>
            <w:r>
              <w:rPr>
                <w:b/>
              </w:rPr>
              <w:t>Rozsah konzultací (soustředění)</w:t>
            </w:r>
          </w:p>
        </w:tc>
        <w:tc>
          <w:tcPr>
            <w:tcW w:w="889" w:type="dxa"/>
            <w:tcBorders>
              <w:top w:val="single" w:sz="2" w:space="0" w:color="auto"/>
            </w:tcBorders>
          </w:tcPr>
          <w:p w14:paraId="4D7163F3" w14:textId="50880226" w:rsidR="00C45179" w:rsidRDefault="00766418" w:rsidP="00766418">
            <w:pPr>
              <w:jc w:val="center"/>
            </w:pPr>
            <w:r>
              <w:t>16</w:t>
            </w:r>
          </w:p>
        </w:tc>
        <w:tc>
          <w:tcPr>
            <w:tcW w:w="4179" w:type="dxa"/>
            <w:gridSpan w:val="7"/>
            <w:tcBorders>
              <w:top w:val="single" w:sz="2" w:space="0" w:color="auto"/>
            </w:tcBorders>
            <w:shd w:val="clear" w:color="auto" w:fill="F7CAAC"/>
          </w:tcPr>
          <w:p w14:paraId="121449BB" w14:textId="77777777" w:rsidR="00C45179" w:rsidRDefault="00C45179" w:rsidP="00F8305C">
            <w:pPr>
              <w:jc w:val="both"/>
              <w:rPr>
                <w:b/>
              </w:rPr>
            </w:pPr>
            <w:r>
              <w:rPr>
                <w:b/>
              </w:rPr>
              <w:t xml:space="preserve">hodin </w:t>
            </w:r>
          </w:p>
        </w:tc>
      </w:tr>
      <w:tr w:rsidR="00C45179" w14:paraId="239CEABA" w14:textId="77777777" w:rsidTr="001041BE">
        <w:trPr>
          <w:gridBefore w:val="1"/>
          <w:gridAfter w:val="1"/>
          <w:wBefore w:w="393" w:type="dxa"/>
          <w:wAfter w:w="101" w:type="dxa"/>
        </w:trPr>
        <w:tc>
          <w:tcPr>
            <w:tcW w:w="9855" w:type="dxa"/>
            <w:gridSpan w:val="15"/>
            <w:shd w:val="clear" w:color="auto" w:fill="F7CAAC"/>
          </w:tcPr>
          <w:p w14:paraId="2860C61C" w14:textId="77777777" w:rsidR="00C45179" w:rsidRDefault="00C45179" w:rsidP="00F8305C">
            <w:pPr>
              <w:jc w:val="both"/>
              <w:rPr>
                <w:b/>
              </w:rPr>
            </w:pPr>
            <w:r>
              <w:rPr>
                <w:b/>
              </w:rPr>
              <w:t>Informace o způsobu kontaktu s vyučujícím</w:t>
            </w:r>
          </w:p>
        </w:tc>
      </w:tr>
      <w:tr w:rsidR="00C45179" w14:paraId="039F3211" w14:textId="77777777" w:rsidTr="001041BE">
        <w:trPr>
          <w:gridBefore w:val="1"/>
          <w:gridAfter w:val="1"/>
          <w:wBefore w:w="393" w:type="dxa"/>
          <w:wAfter w:w="101" w:type="dxa"/>
          <w:trHeight w:val="1373"/>
        </w:trPr>
        <w:tc>
          <w:tcPr>
            <w:tcW w:w="9855" w:type="dxa"/>
            <w:gridSpan w:val="15"/>
          </w:tcPr>
          <w:p w14:paraId="7310C145" w14:textId="17F6C2F2" w:rsidR="00D55912" w:rsidRPr="00CE6F38" w:rsidRDefault="00D55912" w:rsidP="00D55912">
            <w:pPr>
              <w:pStyle w:val="TableParagraph"/>
              <w:spacing w:line="240" w:lineRule="auto"/>
              <w:ind w:left="0"/>
              <w:rPr>
                <w:sz w:val="20"/>
                <w:szCs w:val="20"/>
              </w:rPr>
            </w:pPr>
            <w:r w:rsidRPr="00CE6F38">
              <w:rPr>
                <w:sz w:val="20"/>
                <w:szCs w:val="20"/>
              </w:rPr>
              <w:t>Studenti se účastní výuky, kde je jim redukovanou formou prezentována látka dle anotace předmětu. Výuka je realizována v</w:t>
            </w:r>
            <w:r>
              <w:rPr>
                <w:sz w:val="20"/>
                <w:szCs w:val="20"/>
              </w:rPr>
              <w:t> </w:t>
            </w:r>
            <w:r w:rsidRPr="00CE6F38">
              <w:rPr>
                <w:sz w:val="20"/>
                <w:szCs w:val="20"/>
              </w:rPr>
              <w:t>blocích</w:t>
            </w:r>
            <w:r>
              <w:rPr>
                <w:sz w:val="20"/>
                <w:szCs w:val="20"/>
              </w:rPr>
              <w:t>.</w:t>
            </w:r>
            <w:r w:rsidRPr="00CE6F38">
              <w:rPr>
                <w:sz w:val="20"/>
                <w:szCs w:val="20"/>
              </w:rPr>
              <w:t xml:space="preserve"> Studentům </w:t>
            </w:r>
            <w:r w:rsidRPr="001041BE">
              <w:rPr>
                <w:sz w:val="20"/>
                <w:szCs w:val="20"/>
              </w:rPr>
              <w:t>budou určeny části učiva k samostatnému nastudování.</w:t>
            </w:r>
            <w:r w:rsidR="00CF250C" w:rsidRPr="001041BE">
              <w:rPr>
                <w:sz w:val="20"/>
                <w:szCs w:val="20"/>
              </w:rPr>
              <w:t xml:space="preserve"> </w:t>
            </w:r>
            <w:r w:rsidR="003C0173" w:rsidRPr="001041BE">
              <w:rPr>
                <w:sz w:val="20"/>
                <w:szCs w:val="20"/>
              </w:rPr>
              <w:t xml:space="preserve">V laboratorních cvičeních provedou vybrané úlohy a výsledky zpracují do protokolu. </w:t>
            </w:r>
            <w:r w:rsidRPr="001041BE">
              <w:rPr>
                <w:sz w:val="20"/>
                <w:szCs w:val="20"/>
              </w:rPr>
              <w:t>Konzultace</w:t>
            </w:r>
            <w:r w:rsidRPr="00CE6F38">
              <w:rPr>
                <w:sz w:val="20"/>
                <w:szCs w:val="20"/>
              </w:rPr>
              <w:t xml:space="preserve"> jsou možné v rámci výuky nebo lze vyučujícího kontaktovat viz</w:t>
            </w:r>
            <w:r w:rsidRPr="00CE6F38">
              <w:rPr>
                <w:spacing w:val="-2"/>
                <w:sz w:val="20"/>
                <w:szCs w:val="20"/>
              </w:rPr>
              <w:t xml:space="preserve"> </w:t>
            </w:r>
            <w:r w:rsidRPr="00CE6F38">
              <w:rPr>
                <w:sz w:val="20"/>
                <w:szCs w:val="20"/>
              </w:rPr>
              <w:t>níže.</w:t>
            </w:r>
          </w:p>
          <w:p w14:paraId="64D3607C" w14:textId="77777777" w:rsidR="00D55912" w:rsidRPr="00CE6F38" w:rsidRDefault="00D55912" w:rsidP="00D55912"/>
          <w:p w14:paraId="1C296EF5" w14:textId="64D1882F" w:rsidR="00D55912" w:rsidRDefault="00D55912" w:rsidP="00D55912">
            <w:r w:rsidRPr="00CE6F38">
              <w:t xml:space="preserve">Možnosti komunikace s vyučujícím: </w:t>
            </w:r>
            <w:hyperlink r:id="rId89" w:history="1">
              <w:r w:rsidR="006A18B7" w:rsidRPr="006A18B7">
                <w:rPr>
                  <w:rStyle w:val="Hypertextovodkaz"/>
                </w:rPr>
                <w:t>cermak@utb.cz,</w:t>
              </w:r>
            </w:hyperlink>
            <w:r w:rsidRPr="006A18B7">
              <w:rPr>
                <w:spacing w:val="-6"/>
              </w:rPr>
              <w:t xml:space="preserve"> </w:t>
            </w:r>
            <w:r w:rsidRPr="006A18B7">
              <w:t>576</w:t>
            </w:r>
            <w:r w:rsidRPr="006A18B7">
              <w:rPr>
                <w:spacing w:val="-7"/>
              </w:rPr>
              <w:t xml:space="preserve"> </w:t>
            </w:r>
            <w:r w:rsidRPr="006A18B7">
              <w:t>031</w:t>
            </w:r>
            <w:r w:rsidRPr="006A18B7">
              <w:rPr>
                <w:spacing w:val="-5"/>
              </w:rPr>
              <w:t> </w:t>
            </w:r>
            <w:r w:rsidRPr="006A18B7">
              <w:rPr>
                <w:spacing w:val="-4"/>
              </w:rPr>
              <w:t>3</w:t>
            </w:r>
            <w:r w:rsidR="006A18B7" w:rsidRPr="006A18B7">
              <w:rPr>
                <w:spacing w:val="-4"/>
              </w:rPr>
              <w:t>45</w:t>
            </w:r>
            <w:r w:rsidRPr="006A18B7">
              <w:rPr>
                <w:spacing w:val="-4"/>
              </w:rPr>
              <w:t>.</w:t>
            </w:r>
          </w:p>
          <w:p w14:paraId="55E5B125" w14:textId="77777777" w:rsidR="00C45179" w:rsidRDefault="00C45179" w:rsidP="00F8305C">
            <w:pPr>
              <w:jc w:val="both"/>
            </w:pPr>
          </w:p>
          <w:p w14:paraId="67C9AE88" w14:textId="77777777" w:rsidR="00C45179" w:rsidRDefault="00C45179" w:rsidP="00F8305C">
            <w:pPr>
              <w:jc w:val="both"/>
            </w:pPr>
          </w:p>
          <w:p w14:paraId="3F398C4B" w14:textId="77777777" w:rsidR="00C45179" w:rsidRDefault="00C45179" w:rsidP="00F8305C">
            <w:pPr>
              <w:jc w:val="both"/>
            </w:pPr>
          </w:p>
          <w:p w14:paraId="1DC800E0" w14:textId="77777777" w:rsidR="00C45179" w:rsidRDefault="00C45179" w:rsidP="00F8305C">
            <w:pPr>
              <w:jc w:val="both"/>
            </w:pPr>
          </w:p>
          <w:p w14:paraId="1CD64CDF" w14:textId="77777777" w:rsidR="00C45179" w:rsidRDefault="00C45179" w:rsidP="00F8305C">
            <w:pPr>
              <w:jc w:val="both"/>
            </w:pPr>
          </w:p>
          <w:p w14:paraId="644FC307" w14:textId="77777777" w:rsidR="00C45179" w:rsidRDefault="00C45179" w:rsidP="00F8305C">
            <w:pPr>
              <w:jc w:val="both"/>
            </w:pPr>
          </w:p>
          <w:p w14:paraId="62F9D056" w14:textId="77777777" w:rsidR="00C45179" w:rsidRDefault="00C45179" w:rsidP="00F8305C">
            <w:pPr>
              <w:jc w:val="both"/>
            </w:pPr>
          </w:p>
          <w:p w14:paraId="24BA698E" w14:textId="77777777" w:rsidR="00C45179" w:rsidRDefault="00C45179" w:rsidP="00F8305C">
            <w:pPr>
              <w:jc w:val="both"/>
            </w:pPr>
          </w:p>
          <w:p w14:paraId="1E703F29" w14:textId="77777777" w:rsidR="00C45179" w:rsidRDefault="00C45179" w:rsidP="00F8305C">
            <w:pPr>
              <w:jc w:val="both"/>
            </w:pPr>
          </w:p>
          <w:p w14:paraId="4F0B66DE" w14:textId="77777777" w:rsidR="00C45179" w:rsidRDefault="00C45179" w:rsidP="00F8305C">
            <w:pPr>
              <w:jc w:val="both"/>
            </w:pPr>
          </w:p>
          <w:p w14:paraId="663C9899" w14:textId="5E3AB66A" w:rsidR="001041BE" w:rsidRDefault="001041BE" w:rsidP="00F8305C">
            <w:pPr>
              <w:jc w:val="both"/>
            </w:pPr>
          </w:p>
          <w:p w14:paraId="0D74E930" w14:textId="59228065" w:rsidR="00263860" w:rsidRDefault="00263860" w:rsidP="00F8305C">
            <w:pPr>
              <w:jc w:val="both"/>
            </w:pPr>
          </w:p>
          <w:p w14:paraId="1BA4981B" w14:textId="146C0F7D" w:rsidR="00263860" w:rsidRDefault="00263860" w:rsidP="00F8305C">
            <w:pPr>
              <w:jc w:val="both"/>
            </w:pPr>
          </w:p>
          <w:p w14:paraId="109AF36C" w14:textId="237934E0" w:rsidR="00263860" w:rsidRDefault="00263860" w:rsidP="00F8305C">
            <w:pPr>
              <w:jc w:val="both"/>
            </w:pPr>
          </w:p>
          <w:p w14:paraId="7BEE4984" w14:textId="7F874C7A" w:rsidR="00263860" w:rsidRDefault="00263860" w:rsidP="00F8305C">
            <w:pPr>
              <w:jc w:val="both"/>
            </w:pPr>
          </w:p>
          <w:p w14:paraId="048DEA85" w14:textId="536AB014" w:rsidR="00263860" w:rsidRDefault="00263860" w:rsidP="00F8305C">
            <w:pPr>
              <w:jc w:val="both"/>
            </w:pPr>
          </w:p>
          <w:p w14:paraId="3EF1DF35" w14:textId="600CDC54" w:rsidR="00263860" w:rsidRDefault="00263860" w:rsidP="00F8305C">
            <w:pPr>
              <w:jc w:val="both"/>
            </w:pPr>
          </w:p>
          <w:p w14:paraId="5333C1D0" w14:textId="3DB72124" w:rsidR="001041BE" w:rsidRDefault="001041BE" w:rsidP="00F8305C">
            <w:pPr>
              <w:jc w:val="both"/>
            </w:pPr>
          </w:p>
        </w:tc>
      </w:tr>
      <w:tr w:rsidR="00C45179" w14:paraId="5F820DE4"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0D506010" w14:textId="77777777" w:rsidR="00C45179" w:rsidRDefault="00C45179" w:rsidP="00F8305C">
            <w:pPr>
              <w:jc w:val="both"/>
              <w:rPr>
                <w:b/>
                <w:sz w:val="28"/>
              </w:rPr>
            </w:pPr>
            <w:r>
              <w:lastRenderedPageBreak/>
              <w:br w:type="page"/>
            </w:r>
            <w:r>
              <w:rPr>
                <w:b/>
                <w:sz w:val="28"/>
              </w:rPr>
              <w:t>B-III – Charakteristika studijního předmětu</w:t>
            </w:r>
          </w:p>
        </w:tc>
      </w:tr>
      <w:tr w:rsidR="00C45179" w14:paraId="397111CF"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1B5BD9FE" w14:textId="77777777" w:rsidR="00C45179" w:rsidRDefault="00C45179" w:rsidP="00F8305C">
            <w:pPr>
              <w:jc w:val="both"/>
              <w:rPr>
                <w:b/>
              </w:rPr>
            </w:pPr>
            <w:r>
              <w:rPr>
                <w:b/>
              </w:rPr>
              <w:t>Název studijního předmětu</w:t>
            </w:r>
          </w:p>
        </w:tc>
        <w:tc>
          <w:tcPr>
            <w:tcW w:w="6420" w:type="dxa"/>
            <w:gridSpan w:val="11"/>
            <w:tcBorders>
              <w:top w:val="double" w:sz="4" w:space="0" w:color="auto"/>
            </w:tcBorders>
          </w:tcPr>
          <w:p w14:paraId="2DC6A9E9" w14:textId="73914E96" w:rsidR="00C45179" w:rsidRPr="0062291E" w:rsidRDefault="0062291E" w:rsidP="00F8305C">
            <w:pPr>
              <w:jc w:val="both"/>
              <w:rPr>
                <w:b/>
                <w:bCs/>
              </w:rPr>
            </w:pPr>
            <w:bookmarkStart w:id="296" w:name="Sem_k_BP"/>
            <w:bookmarkEnd w:id="296"/>
            <w:r w:rsidRPr="0062291E">
              <w:rPr>
                <w:b/>
                <w:bCs/>
              </w:rPr>
              <w:t>Seminář k bakalářské práci</w:t>
            </w:r>
          </w:p>
        </w:tc>
      </w:tr>
      <w:tr w:rsidR="00C45179" w14:paraId="75A3D65D" w14:textId="77777777" w:rsidTr="001041BE">
        <w:trPr>
          <w:gridBefore w:val="1"/>
          <w:gridAfter w:val="1"/>
          <w:wBefore w:w="393" w:type="dxa"/>
          <w:wAfter w:w="101" w:type="dxa"/>
        </w:trPr>
        <w:tc>
          <w:tcPr>
            <w:tcW w:w="3435" w:type="dxa"/>
            <w:gridSpan w:val="4"/>
            <w:shd w:val="clear" w:color="auto" w:fill="F7CAAC"/>
          </w:tcPr>
          <w:p w14:paraId="41C4F496" w14:textId="77777777" w:rsidR="00C45179" w:rsidRDefault="00C45179" w:rsidP="00F8305C">
            <w:pPr>
              <w:jc w:val="both"/>
              <w:rPr>
                <w:b/>
              </w:rPr>
            </w:pPr>
            <w:r>
              <w:rPr>
                <w:b/>
              </w:rPr>
              <w:t>Typ předmětu</w:t>
            </w:r>
          </w:p>
        </w:tc>
        <w:tc>
          <w:tcPr>
            <w:tcW w:w="3057" w:type="dxa"/>
            <w:gridSpan w:val="6"/>
          </w:tcPr>
          <w:p w14:paraId="3BE7F5C9" w14:textId="77777777" w:rsidR="00C45179" w:rsidRDefault="00C45179" w:rsidP="00F8305C">
            <w:pPr>
              <w:jc w:val="both"/>
            </w:pPr>
            <w:r>
              <w:t>povinný</w:t>
            </w:r>
          </w:p>
        </w:tc>
        <w:tc>
          <w:tcPr>
            <w:tcW w:w="2695" w:type="dxa"/>
            <w:gridSpan w:val="4"/>
            <w:shd w:val="clear" w:color="auto" w:fill="F7CAAC"/>
          </w:tcPr>
          <w:p w14:paraId="4CCCEAF3" w14:textId="77777777" w:rsidR="00C45179" w:rsidRDefault="00C45179" w:rsidP="00F8305C">
            <w:pPr>
              <w:jc w:val="both"/>
            </w:pPr>
            <w:r>
              <w:rPr>
                <w:b/>
              </w:rPr>
              <w:t>doporučený ročník / semestr</w:t>
            </w:r>
          </w:p>
        </w:tc>
        <w:tc>
          <w:tcPr>
            <w:tcW w:w="668" w:type="dxa"/>
          </w:tcPr>
          <w:p w14:paraId="6C5E3854" w14:textId="77777777" w:rsidR="00C45179" w:rsidRDefault="00C45179" w:rsidP="00F8305C">
            <w:pPr>
              <w:jc w:val="both"/>
            </w:pPr>
            <w:r>
              <w:t>3/ZS</w:t>
            </w:r>
          </w:p>
        </w:tc>
      </w:tr>
      <w:tr w:rsidR="00C45179" w14:paraId="654F661C" w14:textId="77777777" w:rsidTr="001041BE">
        <w:trPr>
          <w:gridBefore w:val="1"/>
          <w:gridAfter w:val="1"/>
          <w:wBefore w:w="393" w:type="dxa"/>
          <w:wAfter w:w="101" w:type="dxa"/>
        </w:trPr>
        <w:tc>
          <w:tcPr>
            <w:tcW w:w="3435" w:type="dxa"/>
            <w:gridSpan w:val="4"/>
            <w:shd w:val="clear" w:color="auto" w:fill="F7CAAC"/>
          </w:tcPr>
          <w:p w14:paraId="2963A4B3" w14:textId="77777777" w:rsidR="00C45179" w:rsidRDefault="00C45179" w:rsidP="00F8305C">
            <w:pPr>
              <w:jc w:val="both"/>
              <w:rPr>
                <w:b/>
              </w:rPr>
            </w:pPr>
            <w:r>
              <w:rPr>
                <w:b/>
              </w:rPr>
              <w:t>Rozsah studijního předmětu</w:t>
            </w:r>
          </w:p>
        </w:tc>
        <w:tc>
          <w:tcPr>
            <w:tcW w:w="1352" w:type="dxa"/>
            <w:gridSpan w:val="3"/>
          </w:tcPr>
          <w:p w14:paraId="6EB224B1" w14:textId="131D8523" w:rsidR="00C45179" w:rsidRDefault="00787B43" w:rsidP="00F8305C">
            <w:pPr>
              <w:jc w:val="both"/>
            </w:pPr>
            <w:r w:rsidRPr="00B74836">
              <w:t>0</w:t>
            </w:r>
            <w:r w:rsidR="00C45179" w:rsidRPr="00B74836">
              <w:t>p+</w:t>
            </w:r>
            <w:r w:rsidRPr="00B74836">
              <w:t>28</w:t>
            </w:r>
            <w:r w:rsidR="00C45179" w:rsidRPr="00B74836">
              <w:t>s+</w:t>
            </w:r>
            <w:r w:rsidRPr="00B74836">
              <w:t>0</w:t>
            </w:r>
            <w:r w:rsidR="00C45179" w:rsidRPr="00B74836">
              <w:t>l</w:t>
            </w:r>
          </w:p>
        </w:tc>
        <w:tc>
          <w:tcPr>
            <w:tcW w:w="889" w:type="dxa"/>
            <w:shd w:val="clear" w:color="auto" w:fill="F7CAAC"/>
          </w:tcPr>
          <w:p w14:paraId="433686F2" w14:textId="77777777" w:rsidR="00C45179" w:rsidRDefault="00C45179" w:rsidP="00F8305C">
            <w:pPr>
              <w:jc w:val="both"/>
              <w:rPr>
                <w:b/>
              </w:rPr>
            </w:pPr>
            <w:r>
              <w:rPr>
                <w:b/>
              </w:rPr>
              <w:t xml:space="preserve">hod. </w:t>
            </w:r>
          </w:p>
        </w:tc>
        <w:tc>
          <w:tcPr>
            <w:tcW w:w="816" w:type="dxa"/>
            <w:gridSpan w:val="2"/>
          </w:tcPr>
          <w:p w14:paraId="1DE3DA71" w14:textId="231A1E04" w:rsidR="00C45179" w:rsidRDefault="00787B43" w:rsidP="00F8305C">
            <w:pPr>
              <w:jc w:val="both"/>
            </w:pPr>
            <w:r>
              <w:t>28</w:t>
            </w:r>
          </w:p>
        </w:tc>
        <w:tc>
          <w:tcPr>
            <w:tcW w:w="1479" w:type="dxa"/>
            <w:gridSpan w:val="2"/>
            <w:shd w:val="clear" w:color="auto" w:fill="F7CAAC"/>
          </w:tcPr>
          <w:p w14:paraId="493FE370" w14:textId="77777777" w:rsidR="00C45179" w:rsidRDefault="00C45179" w:rsidP="00F8305C">
            <w:pPr>
              <w:jc w:val="both"/>
              <w:rPr>
                <w:b/>
              </w:rPr>
            </w:pPr>
            <w:r>
              <w:rPr>
                <w:b/>
              </w:rPr>
              <w:t>kreditů</w:t>
            </w:r>
          </w:p>
        </w:tc>
        <w:tc>
          <w:tcPr>
            <w:tcW w:w="1884" w:type="dxa"/>
            <w:gridSpan w:val="3"/>
          </w:tcPr>
          <w:p w14:paraId="330516FB" w14:textId="733C4399" w:rsidR="00C45179" w:rsidRDefault="00CC354B" w:rsidP="00F8305C">
            <w:pPr>
              <w:jc w:val="both"/>
            </w:pPr>
            <w:r>
              <w:t>2</w:t>
            </w:r>
          </w:p>
        </w:tc>
      </w:tr>
      <w:tr w:rsidR="00C45179" w14:paraId="0FC6DC5F" w14:textId="77777777" w:rsidTr="001041BE">
        <w:trPr>
          <w:gridBefore w:val="1"/>
          <w:gridAfter w:val="1"/>
          <w:wBefore w:w="393" w:type="dxa"/>
          <w:wAfter w:w="101" w:type="dxa"/>
        </w:trPr>
        <w:tc>
          <w:tcPr>
            <w:tcW w:w="3435" w:type="dxa"/>
            <w:gridSpan w:val="4"/>
            <w:shd w:val="clear" w:color="auto" w:fill="F7CAAC"/>
          </w:tcPr>
          <w:p w14:paraId="320D3297" w14:textId="77777777" w:rsidR="00C45179" w:rsidRDefault="00C45179" w:rsidP="00F8305C">
            <w:pPr>
              <w:jc w:val="both"/>
              <w:rPr>
                <w:b/>
                <w:sz w:val="22"/>
              </w:rPr>
            </w:pPr>
            <w:r>
              <w:rPr>
                <w:b/>
              </w:rPr>
              <w:t>Prerekvizity, korekvizity, ekvivalence</w:t>
            </w:r>
          </w:p>
        </w:tc>
        <w:tc>
          <w:tcPr>
            <w:tcW w:w="6420" w:type="dxa"/>
            <w:gridSpan w:val="11"/>
          </w:tcPr>
          <w:p w14:paraId="3F5A8C58" w14:textId="77777777" w:rsidR="00C45179" w:rsidRDefault="00C45179" w:rsidP="00F8305C">
            <w:pPr>
              <w:jc w:val="both"/>
            </w:pPr>
          </w:p>
        </w:tc>
      </w:tr>
      <w:tr w:rsidR="00C45179" w14:paraId="289FCB6E" w14:textId="77777777" w:rsidTr="001041BE">
        <w:trPr>
          <w:gridBefore w:val="1"/>
          <w:gridAfter w:val="1"/>
          <w:wBefore w:w="393" w:type="dxa"/>
          <w:wAfter w:w="101" w:type="dxa"/>
        </w:trPr>
        <w:tc>
          <w:tcPr>
            <w:tcW w:w="3435" w:type="dxa"/>
            <w:gridSpan w:val="4"/>
            <w:shd w:val="clear" w:color="auto" w:fill="F7CAAC"/>
          </w:tcPr>
          <w:p w14:paraId="5B00D82A" w14:textId="77777777" w:rsidR="00C45179" w:rsidRPr="005A0406" w:rsidRDefault="00C45179" w:rsidP="00F8305C">
            <w:pPr>
              <w:jc w:val="both"/>
              <w:rPr>
                <w:b/>
              </w:rPr>
            </w:pPr>
            <w:r w:rsidRPr="005A0406">
              <w:rPr>
                <w:b/>
              </w:rPr>
              <w:t>Způsob ověření výsledků učení</w:t>
            </w:r>
          </w:p>
        </w:tc>
        <w:tc>
          <w:tcPr>
            <w:tcW w:w="3057" w:type="dxa"/>
            <w:gridSpan w:val="6"/>
            <w:tcBorders>
              <w:bottom w:val="single" w:sz="4" w:space="0" w:color="auto"/>
            </w:tcBorders>
          </w:tcPr>
          <w:p w14:paraId="4A71B12D" w14:textId="7764DB41" w:rsidR="00C45179" w:rsidRDefault="00C45179" w:rsidP="00F8305C">
            <w:pPr>
              <w:jc w:val="both"/>
            </w:pPr>
            <w:r w:rsidRPr="00CC354B">
              <w:t>zápočet</w:t>
            </w:r>
          </w:p>
        </w:tc>
        <w:tc>
          <w:tcPr>
            <w:tcW w:w="1479" w:type="dxa"/>
            <w:gridSpan w:val="2"/>
            <w:tcBorders>
              <w:bottom w:val="single" w:sz="4" w:space="0" w:color="auto"/>
            </w:tcBorders>
            <w:shd w:val="clear" w:color="auto" w:fill="F7CAAC"/>
          </w:tcPr>
          <w:p w14:paraId="06A6F719" w14:textId="77777777" w:rsidR="00C45179" w:rsidRDefault="00C45179" w:rsidP="00F8305C">
            <w:pPr>
              <w:jc w:val="both"/>
              <w:rPr>
                <w:b/>
              </w:rPr>
            </w:pPr>
            <w:r>
              <w:rPr>
                <w:b/>
              </w:rPr>
              <w:t>Forma výuky</w:t>
            </w:r>
          </w:p>
        </w:tc>
        <w:tc>
          <w:tcPr>
            <w:tcW w:w="1884" w:type="dxa"/>
            <w:gridSpan w:val="3"/>
            <w:tcBorders>
              <w:bottom w:val="single" w:sz="4" w:space="0" w:color="auto"/>
            </w:tcBorders>
          </w:tcPr>
          <w:p w14:paraId="03EE8067" w14:textId="14DE6B70" w:rsidR="00C45179" w:rsidRDefault="00094AFE" w:rsidP="00F8305C">
            <w:pPr>
              <w:jc w:val="both"/>
            </w:pPr>
            <w:r w:rsidRPr="00B74836">
              <w:t>s</w:t>
            </w:r>
            <w:r w:rsidR="00C45179" w:rsidRPr="00B74836">
              <w:t>emináře</w:t>
            </w:r>
          </w:p>
          <w:p w14:paraId="4E623533" w14:textId="2718F7FE" w:rsidR="00094AFE" w:rsidRDefault="00094AFE" w:rsidP="00F8305C">
            <w:pPr>
              <w:jc w:val="both"/>
            </w:pPr>
          </w:p>
        </w:tc>
      </w:tr>
      <w:tr w:rsidR="00C45179" w14:paraId="41FD3AF7" w14:textId="77777777" w:rsidTr="001041BE">
        <w:trPr>
          <w:gridBefore w:val="1"/>
          <w:gridAfter w:val="1"/>
          <w:wBefore w:w="393" w:type="dxa"/>
          <w:wAfter w:w="101" w:type="dxa"/>
        </w:trPr>
        <w:tc>
          <w:tcPr>
            <w:tcW w:w="3435" w:type="dxa"/>
            <w:gridSpan w:val="4"/>
            <w:shd w:val="clear" w:color="auto" w:fill="F7CAAC"/>
          </w:tcPr>
          <w:p w14:paraId="154C1600" w14:textId="77777777" w:rsidR="00C45179" w:rsidRPr="005A0406" w:rsidRDefault="00C45179"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26A5CEDA" w14:textId="674A659D" w:rsidR="00C45179" w:rsidRDefault="002552D0" w:rsidP="00F8305C">
            <w:pPr>
              <w:jc w:val="both"/>
            </w:pPr>
            <w:r>
              <w:t>Min. 90% účast na seminářích, p</w:t>
            </w:r>
            <w:r w:rsidR="00C61CA7" w:rsidRPr="00682C00">
              <w:t>ro získání zápočtu student</w:t>
            </w:r>
            <w:r>
              <w:t xml:space="preserve"> dále</w:t>
            </w:r>
            <w:r w:rsidR="00C61CA7" w:rsidRPr="00682C00">
              <w:t xml:space="preserve"> </w:t>
            </w:r>
            <w:r w:rsidRPr="00682C00">
              <w:t xml:space="preserve">odevzdá </w:t>
            </w:r>
            <w:r w:rsidR="00C61CA7" w:rsidRPr="00682C00">
              <w:t>seznam citací použitých ve své bakalářské práci a bude prezentovat téma své bakalářské práce formou krátké přednášky.</w:t>
            </w:r>
          </w:p>
        </w:tc>
      </w:tr>
      <w:tr w:rsidR="00C45179" w14:paraId="0013F3FF"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2ACBF14B" w14:textId="77777777" w:rsidR="00C45179" w:rsidRDefault="00C45179" w:rsidP="00F8305C">
            <w:pPr>
              <w:jc w:val="both"/>
              <w:rPr>
                <w:b/>
              </w:rPr>
            </w:pPr>
            <w:r>
              <w:rPr>
                <w:b/>
              </w:rPr>
              <w:t>Garant předmětu</w:t>
            </w:r>
          </w:p>
        </w:tc>
        <w:tc>
          <w:tcPr>
            <w:tcW w:w="6420" w:type="dxa"/>
            <w:gridSpan w:val="11"/>
            <w:tcBorders>
              <w:top w:val="nil"/>
            </w:tcBorders>
          </w:tcPr>
          <w:p w14:paraId="6CF4A2BC" w14:textId="77777777" w:rsidR="00C45179" w:rsidRDefault="00C45179" w:rsidP="00F8305C">
            <w:pPr>
              <w:jc w:val="both"/>
            </w:pPr>
          </w:p>
        </w:tc>
      </w:tr>
      <w:tr w:rsidR="00C45179" w14:paraId="288407AD"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18842E1E" w14:textId="77777777" w:rsidR="00C45179" w:rsidRDefault="00C45179" w:rsidP="00F8305C">
            <w:pPr>
              <w:jc w:val="both"/>
              <w:rPr>
                <w:b/>
              </w:rPr>
            </w:pPr>
            <w:r>
              <w:rPr>
                <w:b/>
              </w:rPr>
              <w:t>Zapojení garanta do výuky předmětu</w:t>
            </w:r>
          </w:p>
        </w:tc>
        <w:tc>
          <w:tcPr>
            <w:tcW w:w="6420" w:type="dxa"/>
            <w:gridSpan w:val="11"/>
            <w:tcBorders>
              <w:top w:val="nil"/>
            </w:tcBorders>
          </w:tcPr>
          <w:p w14:paraId="21E9FC62" w14:textId="77777777" w:rsidR="00C45179" w:rsidRDefault="00C45179" w:rsidP="00F8305C">
            <w:pPr>
              <w:jc w:val="both"/>
            </w:pPr>
          </w:p>
        </w:tc>
      </w:tr>
      <w:tr w:rsidR="00C45179" w14:paraId="700CC313" w14:textId="77777777" w:rsidTr="001041BE">
        <w:trPr>
          <w:gridBefore w:val="1"/>
          <w:gridAfter w:val="1"/>
          <w:wBefore w:w="393" w:type="dxa"/>
          <w:wAfter w:w="101" w:type="dxa"/>
        </w:trPr>
        <w:tc>
          <w:tcPr>
            <w:tcW w:w="3435" w:type="dxa"/>
            <w:gridSpan w:val="4"/>
            <w:shd w:val="clear" w:color="auto" w:fill="F7CAAC"/>
          </w:tcPr>
          <w:p w14:paraId="6C273177" w14:textId="77777777" w:rsidR="00C45179" w:rsidRDefault="00C45179" w:rsidP="00F8305C">
            <w:pPr>
              <w:jc w:val="both"/>
              <w:rPr>
                <w:b/>
              </w:rPr>
            </w:pPr>
            <w:r>
              <w:rPr>
                <w:b/>
              </w:rPr>
              <w:t>Vyučující</w:t>
            </w:r>
          </w:p>
        </w:tc>
        <w:tc>
          <w:tcPr>
            <w:tcW w:w="6420" w:type="dxa"/>
            <w:gridSpan w:val="11"/>
            <w:tcBorders>
              <w:bottom w:val="nil"/>
            </w:tcBorders>
          </w:tcPr>
          <w:p w14:paraId="36A19638" w14:textId="77777777" w:rsidR="00C45179" w:rsidRDefault="00C45179" w:rsidP="00F8305C">
            <w:pPr>
              <w:jc w:val="both"/>
            </w:pPr>
          </w:p>
        </w:tc>
      </w:tr>
      <w:tr w:rsidR="00C45179" w14:paraId="2A220EDE" w14:textId="77777777" w:rsidTr="001041BE">
        <w:trPr>
          <w:gridBefore w:val="1"/>
          <w:gridAfter w:val="1"/>
          <w:wBefore w:w="393" w:type="dxa"/>
          <w:wAfter w:w="101" w:type="dxa"/>
          <w:trHeight w:val="260"/>
        </w:trPr>
        <w:tc>
          <w:tcPr>
            <w:tcW w:w="9855" w:type="dxa"/>
            <w:gridSpan w:val="15"/>
            <w:tcBorders>
              <w:top w:val="nil"/>
            </w:tcBorders>
          </w:tcPr>
          <w:p w14:paraId="34A49CD9" w14:textId="0F7E09BE" w:rsidR="00C45179" w:rsidRPr="00A92BAC" w:rsidRDefault="009556F6" w:rsidP="00F8305C">
            <w:pPr>
              <w:spacing w:before="60" w:after="60"/>
              <w:jc w:val="both"/>
            </w:pPr>
            <w:hyperlink w:anchor="Musilová" w:history="1">
              <w:r w:rsidR="00A92BAC" w:rsidRPr="00A92BAC">
                <w:rPr>
                  <w:rStyle w:val="OdstavecseseznamemChar"/>
                  <w:rFonts w:ascii="Times New Roman" w:hAnsi="Times New Roman" w:cs="Times New Roman"/>
                  <w:sz w:val="20"/>
                  <w:szCs w:val="20"/>
                </w:rPr>
                <w:t>Ing. Lenka Musilová, Ph.D.</w:t>
              </w:r>
            </w:hyperlink>
            <w:r w:rsidR="00A92BAC" w:rsidRPr="00A92BAC">
              <w:t xml:space="preserve"> (100% s)</w:t>
            </w:r>
          </w:p>
        </w:tc>
      </w:tr>
      <w:tr w:rsidR="00C45179" w14:paraId="55A35C63" w14:textId="77777777" w:rsidTr="001041BE">
        <w:trPr>
          <w:gridBefore w:val="1"/>
          <w:gridAfter w:val="1"/>
          <w:wBefore w:w="393" w:type="dxa"/>
          <w:wAfter w:w="101" w:type="dxa"/>
        </w:trPr>
        <w:tc>
          <w:tcPr>
            <w:tcW w:w="3435" w:type="dxa"/>
            <w:gridSpan w:val="4"/>
            <w:shd w:val="clear" w:color="auto" w:fill="F7CAAC"/>
          </w:tcPr>
          <w:p w14:paraId="77A132E9" w14:textId="77777777" w:rsidR="00C45179" w:rsidRPr="005A0406" w:rsidRDefault="00C45179" w:rsidP="00F8305C">
            <w:pPr>
              <w:jc w:val="both"/>
              <w:rPr>
                <w:b/>
              </w:rPr>
            </w:pPr>
            <w:r w:rsidRPr="005A0406">
              <w:rPr>
                <w:b/>
              </w:rPr>
              <w:t>Hlavní témata a výsledky učení</w:t>
            </w:r>
          </w:p>
        </w:tc>
        <w:tc>
          <w:tcPr>
            <w:tcW w:w="6420" w:type="dxa"/>
            <w:gridSpan w:val="11"/>
            <w:tcBorders>
              <w:bottom w:val="nil"/>
            </w:tcBorders>
          </w:tcPr>
          <w:p w14:paraId="7E2B13CB" w14:textId="77777777" w:rsidR="00C45179" w:rsidRPr="005A0406" w:rsidRDefault="00C45179" w:rsidP="00F8305C">
            <w:pPr>
              <w:jc w:val="both"/>
            </w:pPr>
          </w:p>
        </w:tc>
      </w:tr>
      <w:tr w:rsidR="00C45179" w14:paraId="0DB003D3"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771C35BA" w14:textId="665A0680" w:rsidR="00C45179" w:rsidRPr="00351747" w:rsidRDefault="00C45179" w:rsidP="00F8305C">
            <w:pPr>
              <w:jc w:val="both"/>
              <w:rPr>
                <w:b/>
                <w:bCs/>
              </w:rPr>
            </w:pPr>
            <w:r w:rsidRPr="00D22542">
              <w:t xml:space="preserve">Cílem předmětu je </w:t>
            </w:r>
            <w:r w:rsidR="00C61CA7" w:rsidRPr="00682C00">
              <w:rPr>
                <w:kern w:val="1"/>
              </w:rPr>
              <w:t>studenty připravit na praktické problémy při zpracování bakalářské práce</w:t>
            </w:r>
            <w:r w:rsidRPr="00D22542">
              <w:t>.</w:t>
            </w:r>
            <w:r>
              <w:rPr>
                <w:b/>
                <w:bCs/>
              </w:rPr>
              <w:t xml:space="preserve"> </w:t>
            </w:r>
            <w:r w:rsidRPr="00351747">
              <w:rPr>
                <w:b/>
                <w:bCs/>
              </w:rPr>
              <w:t>Obsah předmětu tvoří tyto tematické celky:</w:t>
            </w:r>
          </w:p>
          <w:p w14:paraId="603ACCD7" w14:textId="3DA3A98A" w:rsidR="00960F4D" w:rsidRPr="005616CA"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616CA">
              <w:rPr>
                <w:rFonts w:ascii="Times New Roman" w:hAnsi="Times New Roman" w:cs="Times New Roman"/>
                <w:sz w:val="20"/>
                <w:szCs w:val="20"/>
                <w:lang w:eastAsia="cs-CZ"/>
              </w:rPr>
              <w:t>Příprava rešerše na zadané téma.</w:t>
            </w:r>
          </w:p>
          <w:p w14:paraId="4AD12ED8" w14:textId="4AABEBB3" w:rsidR="00960F4D" w:rsidRPr="005616CA"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616CA">
              <w:rPr>
                <w:rFonts w:ascii="Times New Roman" w:hAnsi="Times New Roman" w:cs="Times New Roman"/>
                <w:sz w:val="20"/>
                <w:szCs w:val="20"/>
                <w:lang w:eastAsia="cs-CZ"/>
              </w:rPr>
              <w:t>Možné zdroje a jejich používání.</w:t>
            </w:r>
          </w:p>
          <w:p w14:paraId="55FEED08" w14:textId="407E0054" w:rsidR="00960F4D" w:rsidRPr="005616CA"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616CA">
              <w:rPr>
                <w:rFonts w:ascii="Times New Roman" w:hAnsi="Times New Roman" w:cs="Times New Roman"/>
                <w:sz w:val="20"/>
                <w:szCs w:val="20"/>
                <w:lang w:eastAsia="cs-CZ"/>
              </w:rPr>
              <w:t>Možnosti vyhledávání.</w:t>
            </w:r>
          </w:p>
          <w:p w14:paraId="2FD84092" w14:textId="3CDF693D" w:rsidR="00960F4D" w:rsidRPr="005616CA"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616CA">
              <w:rPr>
                <w:rFonts w:ascii="Times New Roman" w:hAnsi="Times New Roman" w:cs="Times New Roman"/>
                <w:sz w:val="20"/>
                <w:szCs w:val="20"/>
                <w:lang w:eastAsia="cs-CZ"/>
              </w:rPr>
              <w:t>On-line databáze v knihovně UTB.</w:t>
            </w:r>
          </w:p>
          <w:p w14:paraId="1631F3C3" w14:textId="61D51104" w:rsidR="00960F4D" w:rsidRPr="005616CA"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616CA">
              <w:rPr>
                <w:rFonts w:ascii="Times New Roman" w:hAnsi="Times New Roman" w:cs="Times New Roman"/>
                <w:sz w:val="20"/>
                <w:szCs w:val="20"/>
                <w:lang w:eastAsia="cs-CZ"/>
              </w:rPr>
              <w:t>Licencované databáze.</w:t>
            </w:r>
          </w:p>
          <w:p w14:paraId="156147B3" w14:textId="45FAA7B6" w:rsidR="00960F4D" w:rsidRPr="005616CA"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616CA">
              <w:rPr>
                <w:rFonts w:ascii="Times New Roman" w:hAnsi="Times New Roman" w:cs="Times New Roman"/>
                <w:sz w:val="20"/>
                <w:szCs w:val="20"/>
                <w:lang w:eastAsia="cs-CZ"/>
              </w:rPr>
              <w:t>Způsob dohledání článků v konsorciu knihoven.</w:t>
            </w:r>
          </w:p>
          <w:p w14:paraId="500858EC" w14:textId="3C00C21E" w:rsidR="00960F4D" w:rsidRPr="005616CA"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616CA">
              <w:rPr>
                <w:rFonts w:ascii="Times New Roman" w:hAnsi="Times New Roman" w:cs="Times New Roman"/>
                <w:sz w:val="20"/>
                <w:szCs w:val="20"/>
                <w:lang w:eastAsia="cs-CZ"/>
              </w:rPr>
              <w:t>Vyhledávání dat obecně na internetu.</w:t>
            </w:r>
          </w:p>
          <w:p w14:paraId="6B4826BB" w14:textId="0423B9F1" w:rsidR="00960F4D" w:rsidRPr="005616CA"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616CA">
              <w:rPr>
                <w:rFonts w:ascii="Times New Roman" w:hAnsi="Times New Roman" w:cs="Times New Roman"/>
                <w:sz w:val="20"/>
                <w:szCs w:val="20"/>
                <w:lang w:eastAsia="cs-CZ"/>
              </w:rPr>
              <w:t>Způsob zpracování dat.</w:t>
            </w:r>
          </w:p>
          <w:p w14:paraId="4A02BB56" w14:textId="69A0F923" w:rsidR="00960F4D" w:rsidRPr="005616CA"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616CA">
              <w:rPr>
                <w:rFonts w:ascii="Times New Roman" w:hAnsi="Times New Roman" w:cs="Times New Roman"/>
                <w:sz w:val="20"/>
                <w:szCs w:val="20"/>
                <w:lang w:eastAsia="cs-CZ"/>
              </w:rPr>
              <w:t>Skladba a obsah teoretické části.</w:t>
            </w:r>
          </w:p>
          <w:p w14:paraId="65D99F31" w14:textId="5F82A275" w:rsidR="00960F4D" w:rsidRPr="005616CA"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616CA">
              <w:rPr>
                <w:rFonts w:ascii="Times New Roman" w:hAnsi="Times New Roman" w:cs="Times New Roman"/>
                <w:sz w:val="20"/>
                <w:szCs w:val="20"/>
                <w:lang w:eastAsia="cs-CZ"/>
              </w:rPr>
              <w:t>Praktická část a její obsah.</w:t>
            </w:r>
          </w:p>
          <w:p w14:paraId="68BD098B" w14:textId="319F4E2D" w:rsidR="00960F4D" w:rsidRPr="005616CA"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616CA">
              <w:rPr>
                <w:rFonts w:ascii="Times New Roman" w:hAnsi="Times New Roman" w:cs="Times New Roman"/>
                <w:sz w:val="20"/>
                <w:szCs w:val="20"/>
                <w:lang w:eastAsia="cs-CZ"/>
              </w:rPr>
              <w:t>Diskuze.</w:t>
            </w:r>
          </w:p>
          <w:p w14:paraId="3724052B" w14:textId="4786EEDC" w:rsidR="00960F4D" w:rsidRPr="005616CA"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616CA">
              <w:rPr>
                <w:rFonts w:ascii="Times New Roman" w:hAnsi="Times New Roman" w:cs="Times New Roman"/>
                <w:sz w:val="20"/>
                <w:szCs w:val="20"/>
                <w:lang w:eastAsia="cs-CZ"/>
              </w:rPr>
              <w:t>Závěr.</w:t>
            </w:r>
          </w:p>
          <w:p w14:paraId="7BE71D22" w14:textId="1E8657F3" w:rsidR="00960F4D" w:rsidRPr="005616CA"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616CA">
              <w:rPr>
                <w:rFonts w:ascii="Times New Roman" w:hAnsi="Times New Roman" w:cs="Times New Roman"/>
                <w:sz w:val="20"/>
                <w:szCs w:val="20"/>
                <w:lang w:eastAsia="cs-CZ"/>
              </w:rPr>
              <w:t>Způsoby citace literárních zdrojů.</w:t>
            </w:r>
          </w:p>
          <w:p w14:paraId="6C558B5F" w14:textId="22E8B994" w:rsidR="00960F4D" w:rsidRPr="005616CA" w:rsidRDefault="00960F4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5616CA">
              <w:rPr>
                <w:rFonts w:ascii="Times New Roman" w:hAnsi="Times New Roman" w:cs="Times New Roman"/>
                <w:sz w:val="20"/>
                <w:szCs w:val="20"/>
                <w:lang w:eastAsia="cs-CZ"/>
              </w:rPr>
              <w:t>Tvorba bibliografické knihovny.</w:t>
            </w:r>
          </w:p>
          <w:p w14:paraId="550D2816" w14:textId="77777777" w:rsidR="00C45179" w:rsidRDefault="00C45179" w:rsidP="00F8305C">
            <w:pPr>
              <w:jc w:val="both"/>
              <w:rPr>
                <w:b/>
                <w:bCs/>
              </w:rPr>
            </w:pPr>
          </w:p>
          <w:p w14:paraId="74C7A895" w14:textId="77777777" w:rsidR="00C45179" w:rsidRPr="000C69A4" w:rsidRDefault="00C45179"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2A9B5F1B" w14:textId="77777777" w:rsidR="00C45179" w:rsidRPr="000C69A4" w:rsidRDefault="00C45179" w:rsidP="00F8305C">
            <w:pPr>
              <w:tabs>
                <w:tab w:val="left" w:pos="328"/>
              </w:tabs>
              <w:rPr>
                <w:b/>
                <w:color w:val="000000" w:themeColor="text1"/>
              </w:rPr>
            </w:pPr>
            <w:r w:rsidRPr="000C69A4">
              <w:rPr>
                <w:b/>
              </w:rPr>
              <w:t>Odborné z</w:t>
            </w:r>
            <w:r w:rsidRPr="000C69A4">
              <w:rPr>
                <w:b/>
                <w:color w:val="000000" w:themeColor="text1"/>
              </w:rPr>
              <w:t xml:space="preserve">nalosti: </w:t>
            </w:r>
          </w:p>
          <w:p w14:paraId="38A744F7" w14:textId="77777777" w:rsidR="0066616F" w:rsidRPr="0066616F" w:rsidRDefault="0066616F"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42871">
              <w:rPr>
                <w:rFonts w:ascii="Times New Roman" w:hAnsi="Times New Roman" w:cs="Times New Roman"/>
                <w:sz w:val="20"/>
                <w:szCs w:val="20"/>
                <w:lang w:eastAsia="cs-CZ"/>
              </w:rPr>
              <w:t>vyhledat vhodné literární zdroje pro svou bakalářskou práci</w:t>
            </w:r>
          </w:p>
          <w:p w14:paraId="040D8296" w14:textId="77777777" w:rsidR="0066616F" w:rsidRPr="0066616F" w:rsidRDefault="0066616F"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42871">
              <w:rPr>
                <w:rFonts w:ascii="Times New Roman" w:hAnsi="Times New Roman" w:cs="Times New Roman"/>
                <w:sz w:val="20"/>
                <w:szCs w:val="20"/>
                <w:lang w:eastAsia="cs-CZ"/>
              </w:rPr>
              <w:t>používat k vyhledávání relevantních literárních zdrojů vědecké databáze</w:t>
            </w:r>
          </w:p>
          <w:p w14:paraId="15577994" w14:textId="77777777" w:rsidR="0066616F" w:rsidRPr="0066616F" w:rsidRDefault="0066616F"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42871">
              <w:rPr>
                <w:rFonts w:ascii="Times New Roman" w:hAnsi="Times New Roman" w:cs="Times New Roman"/>
                <w:sz w:val="20"/>
                <w:szCs w:val="20"/>
                <w:lang w:eastAsia="cs-CZ"/>
              </w:rPr>
              <w:t>aplikovat schválenou citační normu pro své literární zdroje</w:t>
            </w:r>
          </w:p>
          <w:p w14:paraId="57DFE85F" w14:textId="77777777" w:rsidR="0066616F" w:rsidRPr="0066616F" w:rsidRDefault="0066616F"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42871">
              <w:rPr>
                <w:rFonts w:ascii="Times New Roman" w:hAnsi="Times New Roman" w:cs="Times New Roman"/>
                <w:sz w:val="20"/>
                <w:szCs w:val="20"/>
                <w:lang w:eastAsia="cs-CZ"/>
              </w:rPr>
              <w:t>popsat strukturu bakalářské práce, včetně obsahu, řazení kapitol, rozsahu a skladby</w:t>
            </w:r>
          </w:p>
          <w:p w14:paraId="259C55C5" w14:textId="77777777" w:rsidR="00C45179" w:rsidRPr="000C69A4" w:rsidRDefault="00C45179" w:rsidP="00F8305C">
            <w:pPr>
              <w:tabs>
                <w:tab w:val="left" w:pos="328"/>
              </w:tabs>
              <w:rPr>
                <w:b/>
                <w:color w:val="000000" w:themeColor="text1"/>
              </w:rPr>
            </w:pPr>
          </w:p>
          <w:p w14:paraId="79931A90" w14:textId="77777777" w:rsidR="00C45179" w:rsidRPr="000C69A4" w:rsidRDefault="00C45179" w:rsidP="00F8305C">
            <w:pPr>
              <w:tabs>
                <w:tab w:val="left" w:pos="328"/>
              </w:tabs>
              <w:rPr>
                <w:b/>
                <w:color w:val="000000" w:themeColor="text1"/>
              </w:rPr>
            </w:pPr>
            <w:r w:rsidRPr="000C69A4">
              <w:rPr>
                <w:b/>
                <w:color w:val="000000" w:themeColor="text1"/>
              </w:rPr>
              <w:t>Odborné dovednosti:</w:t>
            </w:r>
          </w:p>
          <w:p w14:paraId="243B59E3" w14:textId="77777777" w:rsidR="0066616F" w:rsidRPr="0066616F" w:rsidRDefault="0066616F"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42871">
              <w:rPr>
                <w:rFonts w:ascii="Times New Roman" w:hAnsi="Times New Roman" w:cs="Times New Roman"/>
                <w:sz w:val="20"/>
                <w:szCs w:val="20"/>
                <w:lang w:eastAsia="cs-CZ"/>
              </w:rPr>
              <w:t>vytvořit bakalářskou práci včetně všech jejích náležitostí</w:t>
            </w:r>
          </w:p>
          <w:p w14:paraId="13F40C7E" w14:textId="77777777" w:rsidR="0066616F" w:rsidRPr="0066616F" w:rsidRDefault="0066616F"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42871">
              <w:rPr>
                <w:rFonts w:ascii="Times New Roman" w:hAnsi="Times New Roman" w:cs="Times New Roman"/>
                <w:sz w:val="20"/>
                <w:szCs w:val="20"/>
                <w:lang w:eastAsia="cs-CZ"/>
              </w:rPr>
              <w:t>získat informace související s řešenou problematikou</w:t>
            </w:r>
          </w:p>
          <w:p w14:paraId="14900C00" w14:textId="77777777" w:rsidR="0066616F" w:rsidRPr="0066616F" w:rsidRDefault="0066616F"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42871">
              <w:rPr>
                <w:rFonts w:ascii="Times New Roman" w:hAnsi="Times New Roman" w:cs="Times New Roman"/>
                <w:sz w:val="20"/>
                <w:szCs w:val="20"/>
                <w:lang w:eastAsia="cs-CZ"/>
              </w:rPr>
              <w:t>vybrat vhodnou metodu zpracování naměřených dat</w:t>
            </w:r>
          </w:p>
          <w:p w14:paraId="1B6F08C4" w14:textId="752927C0" w:rsidR="00C45179" w:rsidRPr="005A0406" w:rsidRDefault="0066616F" w:rsidP="009B0068">
            <w:pPr>
              <w:pStyle w:val="Odstavecseseznamem"/>
              <w:numPr>
                <w:ilvl w:val="0"/>
                <w:numId w:val="6"/>
              </w:numPr>
              <w:spacing w:after="0" w:line="240" w:lineRule="auto"/>
              <w:ind w:left="170" w:hanging="170"/>
            </w:pPr>
            <w:r w:rsidRPr="00E42871">
              <w:rPr>
                <w:rFonts w:ascii="Times New Roman" w:hAnsi="Times New Roman" w:cs="Times New Roman"/>
                <w:sz w:val="20"/>
                <w:szCs w:val="20"/>
                <w:lang w:eastAsia="cs-CZ"/>
              </w:rPr>
              <w:t>navrhnout metodiku řešení bakalářské práce</w:t>
            </w:r>
          </w:p>
        </w:tc>
      </w:tr>
      <w:tr w:rsidR="00C45179" w14:paraId="6E3D49BC"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348F671B" w14:textId="77777777" w:rsidR="00C45179" w:rsidRPr="005A0406" w:rsidRDefault="00C45179"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7C734C26" w14:textId="77777777" w:rsidR="00C45179" w:rsidRDefault="00C45179" w:rsidP="00F8305C">
            <w:pPr>
              <w:jc w:val="both"/>
            </w:pPr>
          </w:p>
        </w:tc>
      </w:tr>
      <w:tr w:rsidR="00C45179" w14:paraId="31E9EC22" w14:textId="77777777" w:rsidTr="001041BE">
        <w:trPr>
          <w:gridBefore w:val="1"/>
          <w:gridAfter w:val="1"/>
          <w:wBefore w:w="393" w:type="dxa"/>
          <w:wAfter w:w="101" w:type="dxa"/>
          <w:trHeight w:val="1139"/>
        </w:trPr>
        <w:tc>
          <w:tcPr>
            <w:tcW w:w="9855" w:type="dxa"/>
            <w:gridSpan w:val="15"/>
            <w:tcBorders>
              <w:top w:val="nil"/>
              <w:bottom w:val="single" w:sz="4" w:space="0" w:color="auto"/>
            </w:tcBorders>
          </w:tcPr>
          <w:p w14:paraId="40429BEC" w14:textId="77777777" w:rsidR="00C45179" w:rsidRPr="000C69A4" w:rsidRDefault="00C45179" w:rsidP="00F8305C">
            <w:pPr>
              <w:jc w:val="both"/>
              <w:rPr>
                <w:b/>
                <w:bCs/>
                <w:u w:val="single"/>
              </w:rPr>
            </w:pPr>
            <w:r w:rsidRPr="000C69A4">
              <w:rPr>
                <w:b/>
                <w:bCs/>
                <w:u w:val="single"/>
              </w:rPr>
              <w:t>Metody a přístupy používané ve výuce</w:t>
            </w:r>
          </w:p>
          <w:p w14:paraId="5664727E" w14:textId="77777777" w:rsidR="00C45179" w:rsidRPr="000C69A4" w:rsidRDefault="00C45179" w:rsidP="00F8305C">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668929BB" w14:textId="489A2332" w:rsidR="00C45179" w:rsidRPr="0066616F" w:rsidRDefault="00C45179" w:rsidP="00F8305C">
            <w:pPr>
              <w:jc w:val="both"/>
              <w:rPr>
                <w:color w:val="000000"/>
                <w:shd w:val="clear" w:color="auto" w:fill="FFFFFF"/>
              </w:rPr>
            </w:pPr>
            <w:r w:rsidRPr="0066616F">
              <w:rPr>
                <w:color w:val="000000"/>
                <w:shd w:val="clear" w:color="auto" w:fill="FFFFFF"/>
              </w:rPr>
              <w:t>Dialogická (diskuze, rozhovor, brainstorming), Metody práce s textem (učebnicí, knihou)</w:t>
            </w:r>
          </w:p>
          <w:p w14:paraId="3712E298" w14:textId="77777777" w:rsidR="00C45179" w:rsidRPr="0066616F" w:rsidRDefault="00C45179" w:rsidP="00F8305C">
            <w:pPr>
              <w:jc w:val="both"/>
              <w:rPr>
                <w:color w:val="000000"/>
                <w:shd w:val="clear" w:color="auto" w:fill="FFFFFF"/>
              </w:rPr>
            </w:pPr>
          </w:p>
          <w:p w14:paraId="6A8BBE21" w14:textId="77777777" w:rsidR="00C45179" w:rsidRPr="0066616F" w:rsidRDefault="00C45179" w:rsidP="00F8305C">
            <w:pPr>
              <w:jc w:val="both"/>
              <w:rPr>
                <w:b/>
                <w:bCs/>
              </w:rPr>
            </w:pPr>
            <w:r w:rsidRPr="0066616F">
              <w:rPr>
                <w:b/>
                <w:bCs/>
              </w:rPr>
              <w:t>Pro dosažení odborných dovedností jsou užívány vyučovací metody:</w:t>
            </w:r>
          </w:p>
          <w:p w14:paraId="0E09DAD2" w14:textId="084FA5B8" w:rsidR="00C45179" w:rsidRPr="0066616F" w:rsidRDefault="0066616F" w:rsidP="00F8305C">
            <w:pPr>
              <w:rPr>
                <w:color w:val="000000"/>
                <w:shd w:val="clear" w:color="auto" w:fill="FFFFFF"/>
              </w:rPr>
            </w:pPr>
            <w:r w:rsidRPr="0066616F">
              <w:rPr>
                <w:color w:val="000000"/>
                <w:shd w:val="clear" w:color="auto" w:fill="FFFFFF"/>
              </w:rPr>
              <w:t>Cvičení na počítači</w:t>
            </w:r>
            <w:r w:rsidR="00C45179" w:rsidRPr="0066616F">
              <w:rPr>
                <w:color w:val="000000"/>
                <w:shd w:val="clear" w:color="auto" w:fill="FFFFFF"/>
              </w:rPr>
              <w:t>, Individuální práce studentů</w:t>
            </w:r>
          </w:p>
          <w:p w14:paraId="2B1C742C" w14:textId="77777777" w:rsidR="00C45179" w:rsidRPr="0066616F" w:rsidRDefault="00C45179" w:rsidP="00F8305C"/>
          <w:p w14:paraId="7DA17334" w14:textId="77777777" w:rsidR="00C45179" w:rsidRPr="0066616F" w:rsidRDefault="00C45179" w:rsidP="00F8305C">
            <w:pPr>
              <w:pStyle w:val="Nadpis5"/>
              <w:spacing w:before="0"/>
              <w:rPr>
                <w:rFonts w:ascii="Times New Roman" w:eastAsia="Times New Roman" w:hAnsi="Times New Roman" w:cs="Times New Roman"/>
                <w:b/>
                <w:bCs/>
                <w:color w:val="auto"/>
              </w:rPr>
            </w:pPr>
            <w:r w:rsidRPr="0066616F">
              <w:rPr>
                <w:rFonts w:ascii="Times New Roman" w:eastAsia="Times New Roman" w:hAnsi="Times New Roman" w:cs="Times New Roman"/>
                <w:b/>
                <w:bCs/>
                <w:color w:val="auto"/>
              </w:rPr>
              <w:t>Očekávané výsledky učení dosažené studiem předmětu jsou ověřovány hodnoticími metodami:</w:t>
            </w:r>
          </w:p>
          <w:p w14:paraId="35CD8D13" w14:textId="6FC3E0F6" w:rsidR="00C45179" w:rsidRDefault="0066616F" w:rsidP="00F8305C">
            <w:pPr>
              <w:jc w:val="both"/>
              <w:rPr>
                <w:color w:val="000000"/>
              </w:rPr>
            </w:pPr>
            <w:r w:rsidRPr="0066616F">
              <w:rPr>
                <w:color w:val="000000"/>
              </w:rPr>
              <w:t>Analýza výkonů studenta,</w:t>
            </w:r>
            <w:r w:rsidR="00C45179" w:rsidRPr="0066616F">
              <w:rPr>
                <w:color w:val="000000"/>
              </w:rPr>
              <w:t xml:space="preserve"> Příprava a přednes prezentace</w:t>
            </w:r>
          </w:p>
          <w:p w14:paraId="29A9DD0F" w14:textId="77777777" w:rsidR="00C45179" w:rsidRPr="008440C7" w:rsidRDefault="00C45179" w:rsidP="00F8305C">
            <w:pPr>
              <w:jc w:val="both"/>
              <w:rPr>
                <w:strike/>
                <w:color w:val="000000"/>
              </w:rPr>
            </w:pPr>
          </w:p>
          <w:p w14:paraId="7492430A" w14:textId="1901CD94" w:rsidR="00C45179" w:rsidRPr="000C69A4" w:rsidRDefault="00910D1F" w:rsidP="00F8305C">
            <w:pPr>
              <w:jc w:val="both"/>
              <w:rPr>
                <w:b/>
                <w:bCs/>
                <w:u w:val="single"/>
              </w:rPr>
            </w:pPr>
            <w:r w:rsidRPr="000C69A4">
              <w:rPr>
                <w:b/>
                <w:bCs/>
                <w:u w:val="single"/>
              </w:rPr>
              <w:t>P</w:t>
            </w:r>
            <w:r w:rsidR="00C45179" w:rsidRPr="000C69A4">
              <w:rPr>
                <w:b/>
                <w:bCs/>
                <w:u w:val="single"/>
              </w:rPr>
              <w:t>oužívané didaktické prostředky</w:t>
            </w:r>
          </w:p>
          <w:p w14:paraId="2A22D87C" w14:textId="77777777" w:rsidR="00C45179" w:rsidRPr="0071371D" w:rsidRDefault="00C45179" w:rsidP="00F8305C">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15D7DEA6" w14:textId="77777777" w:rsidR="00C45179" w:rsidRPr="0071371D" w:rsidRDefault="00C45179" w:rsidP="00F8305C">
            <w:pPr>
              <w:jc w:val="both"/>
            </w:pPr>
          </w:p>
          <w:p w14:paraId="1585325E" w14:textId="2172240E" w:rsidR="00C45179"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C45179" w14:paraId="1924A987"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76149FBA" w14:textId="77777777" w:rsidR="00C45179" w:rsidRDefault="00C45179" w:rsidP="00F8305C">
            <w:pPr>
              <w:jc w:val="both"/>
            </w:pPr>
            <w:r>
              <w:rPr>
                <w:b/>
              </w:rPr>
              <w:lastRenderedPageBreak/>
              <w:t>Studijní literatura a studijní pomůcky</w:t>
            </w:r>
          </w:p>
        </w:tc>
        <w:tc>
          <w:tcPr>
            <w:tcW w:w="6202" w:type="dxa"/>
            <w:gridSpan w:val="10"/>
            <w:tcBorders>
              <w:top w:val="single" w:sz="4" w:space="0" w:color="auto"/>
              <w:bottom w:val="nil"/>
            </w:tcBorders>
          </w:tcPr>
          <w:p w14:paraId="10409870" w14:textId="77777777" w:rsidR="00C45179" w:rsidRDefault="00C45179" w:rsidP="00F8305C">
            <w:pPr>
              <w:jc w:val="both"/>
            </w:pPr>
          </w:p>
        </w:tc>
      </w:tr>
      <w:tr w:rsidR="00C45179" w14:paraId="3F1A2A6A" w14:textId="77777777" w:rsidTr="001041BE">
        <w:trPr>
          <w:gridBefore w:val="1"/>
          <w:gridAfter w:val="1"/>
          <w:wBefore w:w="393" w:type="dxa"/>
          <w:wAfter w:w="101" w:type="dxa"/>
          <w:trHeight w:val="1497"/>
        </w:trPr>
        <w:tc>
          <w:tcPr>
            <w:tcW w:w="9855" w:type="dxa"/>
            <w:gridSpan w:val="15"/>
            <w:tcBorders>
              <w:top w:val="nil"/>
            </w:tcBorders>
          </w:tcPr>
          <w:p w14:paraId="4D7C50A8" w14:textId="77777777" w:rsidR="009B268F" w:rsidRPr="009B268F" w:rsidRDefault="009B268F" w:rsidP="009B268F">
            <w:pPr>
              <w:jc w:val="both"/>
              <w:rPr>
                <w:u w:val="single"/>
              </w:rPr>
            </w:pPr>
            <w:r w:rsidRPr="009B268F">
              <w:rPr>
                <w:u w:val="single"/>
              </w:rPr>
              <w:t>Povinná literatura:</w:t>
            </w:r>
          </w:p>
          <w:p w14:paraId="352F0E7B" w14:textId="77777777" w:rsidR="009B268F" w:rsidRPr="009B268F" w:rsidRDefault="009B268F" w:rsidP="009B268F">
            <w:pPr>
              <w:jc w:val="both"/>
            </w:pPr>
            <w:r w:rsidRPr="009B268F">
              <w:t>Odborná literatura dle doporučení vedoucího kvalifikační práce.</w:t>
            </w:r>
          </w:p>
          <w:p w14:paraId="694B492A" w14:textId="77777777" w:rsidR="009B268F" w:rsidRPr="009B268F" w:rsidRDefault="009B268F" w:rsidP="009B268F">
            <w:pPr>
              <w:jc w:val="both"/>
            </w:pPr>
            <w:r w:rsidRPr="009B268F">
              <w:t>Aktuální směrnice rektora UTB ve Zlíně upravující formální podobu kvalifikačních prací.</w:t>
            </w:r>
          </w:p>
          <w:p w14:paraId="0842D137" w14:textId="77777777" w:rsidR="009B268F" w:rsidRPr="009B268F" w:rsidRDefault="009B268F" w:rsidP="009B268F">
            <w:pPr>
              <w:jc w:val="both"/>
            </w:pPr>
            <w:r w:rsidRPr="009B268F">
              <w:t>Šablona a manuál UTB ve Zlíně pro vypracování bakalářské práce.</w:t>
            </w:r>
          </w:p>
          <w:p w14:paraId="0660CF40" w14:textId="19E5F1DE" w:rsidR="009B268F" w:rsidRPr="009B268F" w:rsidRDefault="009B268F" w:rsidP="009B268F">
            <w:pPr>
              <w:jc w:val="both"/>
            </w:pPr>
            <w:r w:rsidRPr="009B268F">
              <w:t>Informace a dokumentace – Pravidla pro bibliografické odkazy a citace informačních zdrojů: ČSN ISO 690 (01 0197). Praha: Česká agentura pro standardizaci, 2022.</w:t>
            </w:r>
          </w:p>
          <w:p w14:paraId="05C041FE" w14:textId="63932A00" w:rsidR="005230FC" w:rsidRDefault="005230FC" w:rsidP="009B268F">
            <w:pPr>
              <w:jc w:val="both"/>
            </w:pPr>
            <w:r>
              <w:rPr>
                <w:color w:val="000000"/>
                <w:shd w:val="clear" w:color="auto" w:fill="FFFFFF"/>
              </w:rPr>
              <w:t>GLASMAN-DEAL, H. </w:t>
            </w:r>
            <w:r w:rsidRPr="005230FC">
              <w:rPr>
                <w:color w:val="000000"/>
                <w:shd w:val="clear" w:color="auto" w:fill="FFFFFF"/>
              </w:rPr>
              <w:t xml:space="preserve">Science Research Writing: For Native </w:t>
            </w:r>
            <w:r>
              <w:rPr>
                <w:color w:val="000000"/>
                <w:shd w:val="clear" w:color="auto" w:fill="FFFFFF"/>
              </w:rPr>
              <w:t>a</w:t>
            </w:r>
            <w:r w:rsidRPr="005230FC">
              <w:rPr>
                <w:color w:val="000000"/>
                <w:shd w:val="clear" w:color="auto" w:fill="FFFFFF"/>
              </w:rPr>
              <w:t>nd Non-</w:t>
            </w:r>
            <w:r>
              <w:rPr>
                <w:color w:val="000000"/>
                <w:shd w:val="clear" w:color="auto" w:fill="FFFFFF"/>
              </w:rPr>
              <w:t>n</w:t>
            </w:r>
            <w:r w:rsidRPr="005230FC">
              <w:rPr>
                <w:color w:val="000000"/>
                <w:shd w:val="clear" w:color="auto" w:fill="FFFFFF"/>
              </w:rPr>
              <w:t xml:space="preserve">ative Speakers </w:t>
            </w:r>
            <w:r>
              <w:rPr>
                <w:color w:val="000000"/>
                <w:shd w:val="clear" w:color="auto" w:fill="FFFFFF"/>
              </w:rPr>
              <w:t>o</w:t>
            </w:r>
            <w:r w:rsidRPr="005230FC">
              <w:rPr>
                <w:color w:val="000000"/>
                <w:shd w:val="clear" w:color="auto" w:fill="FFFFFF"/>
              </w:rPr>
              <w:t>f English</w:t>
            </w:r>
            <w:r>
              <w:rPr>
                <w:color w:val="000000"/>
                <w:shd w:val="clear" w:color="auto" w:fill="FFFFFF"/>
              </w:rPr>
              <w:t xml:space="preserve">. 2nd Ed. </w:t>
            </w:r>
            <w:r w:rsidRPr="00E00E7B">
              <w:rPr>
                <w:color w:val="000000"/>
                <w:shd w:val="clear" w:color="auto" w:fill="FFFFFF"/>
              </w:rPr>
              <w:t xml:space="preserve">New Jersey: </w:t>
            </w:r>
            <w:r>
              <w:rPr>
                <w:color w:val="000000"/>
                <w:shd w:val="clear" w:color="auto" w:fill="FFFFFF"/>
              </w:rPr>
              <w:t>World Scientific, 2020. ISBN 9781786348340.</w:t>
            </w:r>
          </w:p>
          <w:p w14:paraId="7AD53C64" w14:textId="77777777" w:rsidR="005230FC" w:rsidRPr="009B268F" w:rsidRDefault="005230FC" w:rsidP="009B268F">
            <w:pPr>
              <w:jc w:val="both"/>
            </w:pPr>
          </w:p>
          <w:p w14:paraId="4AFB7A6E" w14:textId="77777777" w:rsidR="009B268F" w:rsidRPr="009B268F" w:rsidRDefault="009B268F" w:rsidP="009B268F">
            <w:pPr>
              <w:jc w:val="both"/>
              <w:rPr>
                <w:u w:val="single"/>
              </w:rPr>
            </w:pPr>
            <w:r w:rsidRPr="009B268F">
              <w:rPr>
                <w:u w:val="single"/>
              </w:rPr>
              <w:t>Doporučená literatura:</w:t>
            </w:r>
          </w:p>
          <w:p w14:paraId="2C949FEF" w14:textId="77777777" w:rsidR="009B268F" w:rsidRPr="009B268F" w:rsidRDefault="009B268F" w:rsidP="009B268F">
            <w:pPr>
              <w:jc w:val="both"/>
              <w:rPr>
                <w:bCs/>
              </w:rPr>
            </w:pPr>
            <w:r w:rsidRPr="009B268F">
              <w:rPr>
                <w:bCs/>
              </w:rPr>
              <w:t>Grafický design manuál UTB Zlín.</w:t>
            </w:r>
          </w:p>
          <w:p w14:paraId="5CC862B9" w14:textId="77777777" w:rsidR="009B268F" w:rsidRPr="009B268F" w:rsidRDefault="009B268F" w:rsidP="009B268F">
            <w:pPr>
              <w:jc w:val="both"/>
              <w:rPr>
                <w:bCs/>
              </w:rPr>
            </w:pPr>
            <w:r w:rsidRPr="009B268F">
              <w:rPr>
                <w:bCs/>
              </w:rPr>
              <w:t>Normy ČSN ISO týkající se formální úpravy bakalářských prací ČSN ISO 690.</w:t>
            </w:r>
          </w:p>
          <w:p w14:paraId="0E803751" w14:textId="5A02AD6E" w:rsidR="009B268F" w:rsidRPr="009B268F" w:rsidRDefault="009B268F" w:rsidP="009B268F">
            <w:pPr>
              <w:jc w:val="both"/>
            </w:pPr>
            <w:r w:rsidRPr="009B268F">
              <w:rPr>
                <w:bCs/>
              </w:rPr>
              <w:t>Citační norma ČSN ISO 690:2011 - Bibliografické citace</w:t>
            </w:r>
            <w:r w:rsidR="00F52661">
              <w:rPr>
                <w:bCs/>
              </w:rPr>
              <w:t>.</w:t>
            </w:r>
          </w:p>
          <w:p w14:paraId="67D6C550" w14:textId="33C42F1A" w:rsidR="009B268F" w:rsidRPr="009B268F" w:rsidRDefault="009556F6" w:rsidP="009B268F">
            <w:pPr>
              <w:jc w:val="both"/>
              <w:rPr>
                <w:color w:val="000000"/>
              </w:rPr>
            </w:pPr>
            <w:hyperlink r:id="rId90" w:history="1">
              <w:r w:rsidR="009B268F" w:rsidRPr="009B268F">
                <w:rPr>
                  <w:color w:val="000000"/>
                </w:rPr>
                <w:t>www.webofscience.com</w:t>
              </w:r>
            </w:hyperlink>
            <w:r w:rsidR="009B268F" w:rsidRPr="009B268F">
              <w:rPr>
                <w:color w:val="000000"/>
              </w:rPr>
              <w:t xml:space="preserve">, </w:t>
            </w:r>
            <w:hyperlink r:id="rId91" w:history="1">
              <w:r w:rsidR="009B268F" w:rsidRPr="009B268F">
                <w:rPr>
                  <w:color w:val="000000"/>
                </w:rPr>
                <w:t>www.sciencedirect.com</w:t>
              </w:r>
            </w:hyperlink>
            <w:r w:rsidR="009B268F" w:rsidRPr="009B268F">
              <w:rPr>
                <w:color w:val="000000"/>
              </w:rPr>
              <w:t xml:space="preserve">, </w:t>
            </w:r>
            <w:hyperlink r:id="rId92" w:history="1">
              <w:r w:rsidR="009B268F" w:rsidRPr="009B268F">
                <w:rPr>
                  <w:color w:val="000000"/>
                </w:rPr>
                <w:t>www.scopus.com</w:t>
              </w:r>
            </w:hyperlink>
            <w:r w:rsidR="009B268F" w:rsidRPr="009B268F">
              <w:rPr>
                <w:color w:val="000000"/>
              </w:rPr>
              <w:t>, www.knovel.com</w:t>
            </w:r>
            <w:r w:rsidR="00F52661">
              <w:rPr>
                <w:color w:val="000000"/>
              </w:rPr>
              <w:t>.</w:t>
            </w:r>
          </w:p>
          <w:p w14:paraId="355C7251" w14:textId="084FBFA2" w:rsidR="009B268F" w:rsidRPr="009B268F" w:rsidRDefault="009B268F" w:rsidP="009B268F">
            <w:pPr>
              <w:jc w:val="both"/>
            </w:pPr>
            <w:r w:rsidRPr="009B268F">
              <w:t xml:space="preserve">Citační software </w:t>
            </w:r>
            <w:hyperlink r:id="rId93" w:history="1">
              <w:r w:rsidRPr="009B268F">
                <w:rPr>
                  <w:rStyle w:val="Hypertextovodkaz"/>
                </w:rPr>
                <w:t>www.mendely.com</w:t>
              </w:r>
            </w:hyperlink>
            <w:r w:rsidR="00F52661">
              <w:rPr>
                <w:rStyle w:val="Hypertextovodkaz"/>
              </w:rPr>
              <w:t>.</w:t>
            </w:r>
          </w:p>
          <w:p w14:paraId="2F260F24" w14:textId="77777777" w:rsidR="009B268F" w:rsidRDefault="009B268F" w:rsidP="009B268F">
            <w:pPr>
              <w:jc w:val="both"/>
              <w:rPr>
                <w:color w:val="000000"/>
                <w:shd w:val="clear" w:color="auto" w:fill="FFFFFF"/>
              </w:rPr>
            </w:pPr>
            <w:r w:rsidRPr="009B268F">
              <w:rPr>
                <w:color w:val="000000"/>
                <w:shd w:val="clear" w:color="auto" w:fill="FFFFFF"/>
              </w:rPr>
              <w:t>KAPOUNOVÁ, J</w:t>
            </w:r>
            <w:r>
              <w:rPr>
                <w:color w:val="000000"/>
                <w:shd w:val="clear" w:color="auto" w:fill="FFFFFF"/>
              </w:rPr>
              <w:t xml:space="preserve">., </w:t>
            </w:r>
            <w:r w:rsidRPr="009B268F">
              <w:rPr>
                <w:color w:val="000000"/>
                <w:shd w:val="clear" w:color="auto" w:fill="FFFFFF"/>
              </w:rPr>
              <w:t xml:space="preserve">KAPOUN, P. Bakalářská a diplomová práce: Od zadání po obhajobu. </w:t>
            </w:r>
            <w:r>
              <w:rPr>
                <w:color w:val="000000"/>
                <w:shd w:val="clear" w:color="auto" w:fill="FFFFFF"/>
              </w:rPr>
              <w:t xml:space="preserve">Praha: </w:t>
            </w:r>
            <w:r w:rsidRPr="009B268F">
              <w:rPr>
                <w:color w:val="000000"/>
                <w:shd w:val="clear" w:color="auto" w:fill="FFFFFF"/>
              </w:rPr>
              <w:t>Grada, 2017. ISBN 978-80-271-0079-8. Dostupné z:</w:t>
            </w:r>
            <w:r>
              <w:rPr>
                <w:color w:val="000000"/>
                <w:shd w:val="clear" w:color="auto" w:fill="FFFFFF"/>
              </w:rPr>
              <w:t xml:space="preserve"> </w:t>
            </w:r>
          </w:p>
          <w:p w14:paraId="369A689D" w14:textId="6C5FB816" w:rsidR="009B268F" w:rsidRPr="009B268F" w:rsidRDefault="009556F6" w:rsidP="009B268F">
            <w:pPr>
              <w:jc w:val="both"/>
              <w:rPr>
                <w:color w:val="000000"/>
                <w:shd w:val="clear" w:color="auto" w:fill="FFFFFF"/>
              </w:rPr>
            </w:pPr>
            <w:hyperlink r:id="rId94" w:history="1">
              <w:r w:rsidR="009B268F" w:rsidRPr="00CF39A9">
                <w:rPr>
                  <w:rStyle w:val="Hypertextovodkaz"/>
                  <w:shd w:val="clear" w:color="auto" w:fill="FFFFFF"/>
                </w:rPr>
                <w:t>https://www.bookport.cz/AccountSaml/SignIn/?idp=https://shibboleth.utb.cz/idp/shibboleth&amp;returnUrl=/kniha/bakalarska-a-diplomova-prace-3059/</w:t>
              </w:r>
            </w:hyperlink>
            <w:r w:rsidR="009B268F">
              <w:rPr>
                <w:shd w:val="clear" w:color="auto" w:fill="FFFFFF"/>
              </w:rPr>
              <w:t>.</w:t>
            </w:r>
          </w:p>
          <w:p w14:paraId="5CAC2B0C" w14:textId="4E70C75D" w:rsidR="009B268F" w:rsidRPr="009B268F" w:rsidRDefault="009B268F" w:rsidP="009B268F">
            <w:pPr>
              <w:jc w:val="both"/>
              <w:rPr>
                <w:color w:val="000000"/>
                <w:shd w:val="clear" w:color="auto" w:fill="FFFFFF"/>
              </w:rPr>
            </w:pPr>
            <w:r w:rsidRPr="009B268F">
              <w:rPr>
                <w:color w:val="000000"/>
                <w:shd w:val="clear" w:color="auto" w:fill="FFFFFF"/>
              </w:rPr>
              <w:t xml:space="preserve">NEUSAR, A. Malá knížka o odborném psaní: Praktický průvodce pro začínající autory. </w:t>
            </w:r>
            <w:r>
              <w:rPr>
                <w:color w:val="000000"/>
                <w:shd w:val="clear" w:color="auto" w:fill="FFFFFF"/>
              </w:rPr>
              <w:t xml:space="preserve">Olomouc: UP, </w:t>
            </w:r>
            <w:r w:rsidRPr="009B268F">
              <w:rPr>
                <w:color w:val="000000"/>
                <w:shd w:val="clear" w:color="auto" w:fill="FFFFFF"/>
              </w:rPr>
              <w:t>2016. ISBN 9788024449753.</w:t>
            </w:r>
          </w:p>
          <w:p w14:paraId="53FC474C" w14:textId="77777777" w:rsidR="009B268F" w:rsidRPr="009B268F" w:rsidRDefault="009B268F" w:rsidP="009B268F">
            <w:pPr>
              <w:jc w:val="both"/>
            </w:pPr>
            <w:r w:rsidRPr="009B268F">
              <w:t>HANGANU-BRESCH, C., FLAHERTY, K. Effective Scientific Communication: The Other Half of Science. NY: Oxford University Press, 2020. ISBN 978-0-19-064681-3.</w:t>
            </w:r>
          </w:p>
          <w:p w14:paraId="0E787B2D" w14:textId="5C2D8EDB" w:rsidR="00C61CA7" w:rsidRPr="00D22542" w:rsidRDefault="009B268F" w:rsidP="009B268F">
            <w:pPr>
              <w:jc w:val="both"/>
            </w:pPr>
            <w:r w:rsidRPr="009B268F">
              <w:t>ŠIROKÝ, J. Psaní a prezentace odborných textů. Praha: Leges, 2019. Praktik. ISBN 978-80-7502-340-7.</w:t>
            </w:r>
          </w:p>
        </w:tc>
      </w:tr>
      <w:tr w:rsidR="00C45179" w14:paraId="6B360B8B"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69D9FFC5" w14:textId="77777777" w:rsidR="00C45179" w:rsidRDefault="00C45179" w:rsidP="00F8305C">
            <w:pPr>
              <w:jc w:val="center"/>
              <w:rPr>
                <w:b/>
              </w:rPr>
            </w:pPr>
            <w:r>
              <w:rPr>
                <w:b/>
              </w:rPr>
              <w:t>Informace ke kombinované nebo distanční formě</w:t>
            </w:r>
          </w:p>
        </w:tc>
      </w:tr>
      <w:tr w:rsidR="00C45179" w14:paraId="4C0AC09F"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1365D1AE" w14:textId="77777777" w:rsidR="00C45179" w:rsidRDefault="00C45179" w:rsidP="00F8305C">
            <w:pPr>
              <w:jc w:val="both"/>
            </w:pPr>
            <w:r>
              <w:rPr>
                <w:b/>
              </w:rPr>
              <w:t>Rozsah konzultací (soustředění)</w:t>
            </w:r>
          </w:p>
        </w:tc>
        <w:tc>
          <w:tcPr>
            <w:tcW w:w="889" w:type="dxa"/>
            <w:tcBorders>
              <w:top w:val="single" w:sz="2" w:space="0" w:color="auto"/>
            </w:tcBorders>
          </w:tcPr>
          <w:p w14:paraId="4429AF31" w14:textId="0CC73F34" w:rsidR="00C45179" w:rsidRDefault="00766418" w:rsidP="00766418">
            <w:pPr>
              <w:jc w:val="center"/>
            </w:pPr>
            <w:r>
              <w:t>8</w:t>
            </w:r>
          </w:p>
        </w:tc>
        <w:tc>
          <w:tcPr>
            <w:tcW w:w="4179" w:type="dxa"/>
            <w:gridSpan w:val="7"/>
            <w:tcBorders>
              <w:top w:val="single" w:sz="2" w:space="0" w:color="auto"/>
            </w:tcBorders>
            <w:shd w:val="clear" w:color="auto" w:fill="F7CAAC"/>
          </w:tcPr>
          <w:p w14:paraId="0E32C05F" w14:textId="77777777" w:rsidR="00C45179" w:rsidRDefault="00C45179" w:rsidP="00F8305C">
            <w:pPr>
              <w:jc w:val="both"/>
              <w:rPr>
                <w:b/>
              </w:rPr>
            </w:pPr>
            <w:r>
              <w:rPr>
                <w:b/>
              </w:rPr>
              <w:t xml:space="preserve">hodin </w:t>
            </w:r>
          </w:p>
        </w:tc>
      </w:tr>
      <w:tr w:rsidR="00C45179" w14:paraId="4DF9573F" w14:textId="77777777" w:rsidTr="001041BE">
        <w:trPr>
          <w:gridBefore w:val="1"/>
          <w:gridAfter w:val="1"/>
          <w:wBefore w:w="393" w:type="dxa"/>
          <w:wAfter w:w="101" w:type="dxa"/>
        </w:trPr>
        <w:tc>
          <w:tcPr>
            <w:tcW w:w="9855" w:type="dxa"/>
            <w:gridSpan w:val="15"/>
            <w:shd w:val="clear" w:color="auto" w:fill="F7CAAC"/>
          </w:tcPr>
          <w:p w14:paraId="538C71DF" w14:textId="77777777" w:rsidR="00C45179" w:rsidRDefault="00C45179" w:rsidP="00F8305C">
            <w:pPr>
              <w:jc w:val="both"/>
              <w:rPr>
                <w:b/>
              </w:rPr>
            </w:pPr>
            <w:r>
              <w:rPr>
                <w:b/>
              </w:rPr>
              <w:t>Informace o způsobu kontaktu s vyučujícím</w:t>
            </w:r>
          </w:p>
        </w:tc>
      </w:tr>
      <w:tr w:rsidR="00C45179" w14:paraId="7E6B7ECA" w14:textId="77777777" w:rsidTr="001041BE">
        <w:trPr>
          <w:gridBefore w:val="1"/>
          <w:gridAfter w:val="1"/>
          <w:wBefore w:w="393" w:type="dxa"/>
          <w:wAfter w:w="101" w:type="dxa"/>
          <w:trHeight w:val="1373"/>
        </w:trPr>
        <w:tc>
          <w:tcPr>
            <w:tcW w:w="9855" w:type="dxa"/>
            <w:gridSpan w:val="15"/>
          </w:tcPr>
          <w:p w14:paraId="6795FCD2" w14:textId="1EA14AD0" w:rsidR="00D55912" w:rsidRPr="009B268F" w:rsidRDefault="00D55912" w:rsidP="009B268F">
            <w:pPr>
              <w:pStyle w:val="TableParagraph"/>
              <w:spacing w:line="240" w:lineRule="auto"/>
              <w:ind w:left="0"/>
              <w:rPr>
                <w:sz w:val="20"/>
                <w:szCs w:val="20"/>
              </w:rPr>
            </w:pPr>
            <w:r w:rsidRPr="009B268F">
              <w:rPr>
                <w:sz w:val="20"/>
                <w:szCs w:val="20"/>
              </w:rPr>
              <w:t xml:space="preserve">Studenti se účastní výuky, kde je jim redukovanou formou prezentována látka dle anotace předmětu. Výuka je realizována v blocích. Studentům budou určeny části učiva k samostatnému nastudování. </w:t>
            </w:r>
            <w:r w:rsidR="009B268F" w:rsidRPr="009B268F">
              <w:rPr>
                <w:sz w:val="20"/>
                <w:szCs w:val="20"/>
              </w:rPr>
              <w:t>Studenti s</w:t>
            </w:r>
            <w:r w:rsidR="009B268F" w:rsidRPr="009B268F">
              <w:rPr>
                <w:spacing w:val="-3"/>
                <w:sz w:val="20"/>
                <w:szCs w:val="20"/>
              </w:rPr>
              <w:t xml:space="preserve"> </w:t>
            </w:r>
            <w:r w:rsidR="009B268F" w:rsidRPr="009B268F">
              <w:rPr>
                <w:sz w:val="20"/>
                <w:szCs w:val="20"/>
              </w:rPr>
              <w:t>využitím odborné literatury, vědeckých databází a bibliografických citací vypracují rešerši k zadanému tématu a plní dílčí úkoly zadané v průběhu semestru</w:t>
            </w:r>
            <w:r w:rsidRPr="009B268F">
              <w:rPr>
                <w:sz w:val="20"/>
                <w:szCs w:val="20"/>
              </w:rPr>
              <w:t>. Konzultace jsou možné v rámci výuky nebo lze vyučujícího kontaktovat viz</w:t>
            </w:r>
            <w:r w:rsidRPr="009B268F">
              <w:rPr>
                <w:spacing w:val="-2"/>
                <w:sz w:val="20"/>
                <w:szCs w:val="20"/>
              </w:rPr>
              <w:t xml:space="preserve"> </w:t>
            </w:r>
            <w:r w:rsidRPr="009B268F">
              <w:rPr>
                <w:sz w:val="20"/>
                <w:szCs w:val="20"/>
              </w:rPr>
              <w:t>níže.</w:t>
            </w:r>
          </w:p>
          <w:p w14:paraId="0010F702" w14:textId="77777777" w:rsidR="00D55912" w:rsidRPr="00CE6F38" w:rsidRDefault="00D55912" w:rsidP="00D55912"/>
          <w:p w14:paraId="25E0BEBA" w14:textId="57F148AA" w:rsidR="00D55912" w:rsidRDefault="00D55912" w:rsidP="00D55912">
            <w:r w:rsidRPr="00CE6F38">
              <w:t xml:space="preserve">Možnosti komunikace s vyučujícím: </w:t>
            </w:r>
            <w:hyperlink r:id="rId95" w:history="1">
              <w:r w:rsidR="005C722F" w:rsidRPr="005C722F">
                <w:rPr>
                  <w:rStyle w:val="Hypertextovodkaz"/>
                </w:rPr>
                <w:t>lmusilova@utb.cz,</w:t>
              </w:r>
            </w:hyperlink>
            <w:r w:rsidRPr="005C722F">
              <w:rPr>
                <w:spacing w:val="-6"/>
              </w:rPr>
              <w:t xml:space="preserve"> </w:t>
            </w:r>
            <w:r w:rsidRPr="005C722F">
              <w:t>576</w:t>
            </w:r>
            <w:r w:rsidRPr="005C722F">
              <w:rPr>
                <w:spacing w:val="-7"/>
              </w:rPr>
              <w:t xml:space="preserve"> </w:t>
            </w:r>
            <w:r w:rsidRPr="005C722F">
              <w:t>031</w:t>
            </w:r>
            <w:r w:rsidR="005C722F" w:rsidRPr="005C722F">
              <w:rPr>
                <w:spacing w:val="-5"/>
              </w:rPr>
              <w:t> </w:t>
            </w:r>
            <w:r w:rsidR="005C722F" w:rsidRPr="005C722F">
              <w:rPr>
                <w:spacing w:val="-4"/>
              </w:rPr>
              <w:t>732, 576 035 082</w:t>
            </w:r>
            <w:r w:rsidRPr="005C722F">
              <w:rPr>
                <w:spacing w:val="-4"/>
              </w:rPr>
              <w:t>.</w:t>
            </w:r>
          </w:p>
          <w:p w14:paraId="7194E08E" w14:textId="77777777" w:rsidR="00C45179" w:rsidRDefault="00C45179" w:rsidP="00F8305C">
            <w:pPr>
              <w:jc w:val="both"/>
            </w:pPr>
          </w:p>
          <w:p w14:paraId="77778B2A" w14:textId="77777777" w:rsidR="00C45179" w:rsidRDefault="00C45179" w:rsidP="00F8305C">
            <w:pPr>
              <w:jc w:val="both"/>
            </w:pPr>
          </w:p>
          <w:p w14:paraId="4022B388" w14:textId="77777777" w:rsidR="00C45179" w:rsidRDefault="00C45179" w:rsidP="00F8305C">
            <w:pPr>
              <w:jc w:val="both"/>
            </w:pPr>
          </w:p>
          <w:p w14:paraId="0E4E4A31" w14:textId="77777777" w:rsidR="00C45179" w:rsidRDefault="00C45179" w:rsidP="00F8305C">
            <w:pPr>
              <w:jc w:val="both"/>
            </w:pPr>
          </w:p>
          <w:p w14:paraId="6C80EED9" w14:textId="77777777" w:rsidR="00C45179" w:rsidRDefault="00C45179" w:rsidP="00F8305C">
            <w:pPr>
              <w:jc w:val="both"/>
            </w:pPr>
          </w:p>
          <w:p w14:paraId="2957EBC0" w14:textId="77777777" w:rsidR="00C45179" w:rsidRDefault="00C45179" w:rsidP="00F8305C">
            <w:pPr>
              <w:jc w:val="both"/>
            </w:pPr>
          </w:p>
          <w:p w14:paraId="2CFBF466" w14:textId="2C9192F5" w:rsidR="00C45179" w:rsidRDefault="00C45179" w:rsidP="00F8305C">
            <w:pPr>
              <w:jc w:val="both"/>
            </w:pPr>
          </w:p>
          <w:p w14:paraId="67BF81BD" w14:textId="38E12D77" w:rsidR="00153A2A" w:rsidRDefault="00153A2A" w:rsidP="00F8305C">
            <w:pPr>
              <w:jc w:val="both"/>
            </w:pPr>
          </w:p>
          <w:p w14:paraId="319A0719" w14:textId="7D0F0DE4" w:rsidR="00153A2A" w:rsidRDefault="00153A2A" w:rsidP="00F8305C">
            <w:pPr>
              <w:jc w:val="both"/>
            </w:pPr>
          </w:p>
          <w:p w14:paraId="4594CC6E" w14:textId="78736150" w:rsidR="00153A2A" w:rsidRDefault="00153A2A" w:rsidP="00F8305C">
            <w:pPr>
              <w:jc w:val="both"/>
            </w:pPr>
          </w:p>
          <w:p w14:paraId="7D693398" w14:textId="47ED4009" w:rsidR="00153A2A" w:rsidRDefault="00153A2A" w:rsidP="00F8305C">
            <w:pPr>
              <w:jc w:val="both"/>
            </w:pPr>
          </w:p>
          <w:p w14:paraId="73BE6FCF" w14:textId="6BD45088" w:rsidR="00153A2A" w:rsidRDefault="00153A2A" w:rsidP="00F8305C">
            <w:pPr>
              <w:jc w:val="both"/>
            </w:pPr>
          </w:p>
          <w:p w14:paraId="4B2266D2" w14:textId="01CF520C" w:rsidR="00153A2A" w:rsidRDefault="00153A2A" w:rsidP="00F8305C">
            <w:pPr>
              <w:jc w:val="both"/>
            </w:pPr>
          </w:p>
          <w:p w14:paraId="098B3BFA" w14:textId="3D88A058" w:rsidR="00153A2A" w:rsidRDefault="00153A2A" w:rsidP="00F8305C">
            <w:pPr>
              <w:jc w:val="both"/>
            </w:pPr>
          </w:p>
          <w:p w14:paraId="3D7C151E" w14:textId="5C43038D" w:rsidR="00153A2A" w:rsidRDefault="00153A2A" w:rsidP="00F8305C">
            <w:pPr>
              <w:jc w:val="both"/>
            </w:pPr>
          </w:p>
          <w:p w14:paraId="11EC2865" w14:textId="2BD65AF2" w:rsidR="00153A2A" w:rsidRDefault="00153A2A" w:rsidP="00F8305C">
            <w:pPr>
              <w:jc w:val="both"/>
            </w:pPr>
          </w:p>
          <w:p w14:paraId="596BCEDA" w14:textId="17EB7257" w:rsidR="00153A2A" w:rsidRDefault="00153A2A" w:rsidP="00F8305C">
            <w:pPr>
              <w:jc w:val="both"/>
            </w:pPr>
          </w:p>
          <w:p w14:paraId="3E8E31B9" w14:textId="70164FEF" w:rsidR="00153A2A" w:rsidRDefault="00153A2A" w:rsidP="00F8305C">
            <w:pPr>
              <w:jc w:val="both"/>
            </w:pPr>
          </w:p>
          <w:p w14:paraId="230579D7" w14:textId="241FE3E1" w:rsidR="00153A2A" w:rsidRDefault="00153A2A" w:rsidP="00F8305C">
            <w:pPr>
              <w:jc w:val="both"/>
            </w:pPr>
          </w:p>
          <w:p w14:paraId="7676001B" w14:textId="77777777" w:rsidR="00153A2A" w:rsidRDefault="00153A2A" w:rsidP="00F8305C">
            <w:pPr>
              <w:jc w:val="both"/>
            </w:pPr>
          </w:p>
          <w:p w14:paraId="02E5AB4E" w14:textId="1A2DCF82" w:rsidR="00C45179" w:rsidRDefault="00C45179" w:rsidP="00F8305C">
            <w:pPr>
              <w:jc w:val="both"/>
            </w:pPr>
          </w:p>
          <w:p w14:paraId="3FE990F9" w14:textId="77777777" w:rsidR="00C45179" w:rsidRDefault="00C45179" w:rsidP="00F8305C">
            <w:pPr>
              <w:jc w:val="both"/>
            </w:pPr>
          </w:p>
        </w:tc>
      </w:tr>
      <w:tr w:rsidR="00C45179" w14:paraId="5A4E5A15"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43E599E9" w14:textId="77777777" w:rsidR="00C45179" w:rsidRDefault="00C45179" w:rsidP="00F8305C">
            <w:pPr>
              <w:jc w:val="both"/>
              <w:rPr>
                <w:b/>
                <w:sz w:val="28"/>
              </w:rPr>
            </w:pPr>
            <w:bookmarkStart w:id="297" w:name="_Hlk191558481"/>
            <w:r>
              <w:lastRenderedPageBreak/>
              <w:br w:type="page"/>
            </w:r>
            <w:r>
              <w:rPr>
                <w:b/>
                <w:sz w:val="28"/>
              </w:rPr>
              <w:t>B-III – Charakteristika studijního předmětu</w:t>
            </w:r>
          </w:p>
        </w:tc>
      </w:tr>
      <w:tr w:rsidR="00C45179" w14:paraId="7B345CA4"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0AE2BAB0" w14:textId="77777777" w:rsidR="00C45179" w:rsidRDefault="00C45179" w:rsidP="00F8305C">
            <w:pPr>
              <w:jc w:val="both"/>
              <w:rPr>
                <w:b/>
              </w:rPr>
            </w:pPr>
            <w:r>
              <w:rPr>
                <w:b/>
              </w:rPr>
              <w:t>Název studijního předmětu</w:t>
            </w:r>
          </w:p>
        </w:tc>
        <w:tc>
          <w:tcPr>
            <w:tcW w:w="6420" w:type="dxa"/>
            <w:gridSpan w:val="11"/>
            <w:tcBorders>
              <w:top w:val="double" w:sz="4" w:space="0" w:color="auto"/>
            </w:tcBorders>
          </w:tcPr>
          <w:p w14:paraId="3720AA5C" w14:textId="044F49E7" w:rsidR="00C45179" w:rsidRPr="0062291E" w:rsidRDefault="006930C6" w:rsidP="00F8305C">
            <w:pPr>
              <w:jc w:val="both"/>
              <w:rPr>
                <w:b/>
                <w:bCs/>
              </w:rPr>
            </w:pPr>
            <w:bookmarkStart w:id="298" w:name="Fyz_pev_látek_II"/>
            <w:bookmarkStart w:id="299" w:name="Struk_a_vl_pev_lát_II"/>
            <w:bookmarkEnd w:id="298"/>
            <w:bookmarkEnd w:id="299"/>
            <w:r>
              <w:rPr>
                <w:b/>
                <w:bCs/>
              </w:rPr>
              <w:t>Struktura a vlastnosti pevných látek</w:t>
            </w:r>
            <w:r w:rsidR="0062291E" w:rsidRPr="0062291E">
              <w:rPr>
                <w:b/>
                <w:bCs/>
              </w:rPr>
              <w:t xml:space="preserve"> II</w:t>
            </w:r>
          </w:p>
        </w:tc>
      </w:tr>
      <w:tr w:rsidR="00C45179" w14:paraId="3B2129FF" w14:textId="77777777" w:rsidTr="001041BE">
        <w:trPr>
          <w:gridBefore w:val="1"/>
          <w:gridAfter w:val="1"/>
          <w:wBefore w:w="393" w:type="dxa"/>
          <w:wAfter w:w="101" w:type="dxa"/>
        </w:trPr>
        <w:tc>
          <w:tcPr>
            <w:tcW w:w="3435" w:type="dxa"/>
            <w:gridSpan w:val="4"/>
            <w:shd w:val="clear" w:color="auto" w:fill="F7CAAC"/>
          </w:tcPr>
          <w:p w14:paraId="22D2FBE3" w14:textId="77777777" w:rsidR="00C45179" w:rsidRDefault="00C45179" w:rsidP="00F8305C">
            <w:pPr>
              <w:jc w:val="both"/>
              <w:rPr>
                <w:b/>
              </w:rPr>
            </w:pPr>
            <w:r>
              <w:rPr>
                <w:b/>
              </w:rPr>
              <w:t>Typ předmětu</w:t>
            </w:r>
          </w:p>
        </w:tc>
        <w:tc>
          <w:tcPr>
            <w:tcW w:w="3057" w:type="dxa"/>
            <w:gridSpan w:val="6"/>
          </w:tcPr>
          <w:p w14:paraId="1315F422" w14:textId="6A031136" w:rsidR="00C45179" w:rsidRDefault="00EA5E8B" w:rsidP="00F8305C">
            <w:pPr>
              <w:jc w:val="both"/>
            </w:pPr>
            <w:r>
              <w:t>p</w:t>
            </w:r>
            <w:r w:rsidR="00C45179">
              <w:t>ovinný</w:t>
            </w:r>
            <w:r>
              <w:t>, ZT</w:t>
            </w:r>
          </w:p>
        </w:tc>
        <w:tc>
          <w:tcPr>
            <w:tcW w:w="2695" w:type="dxa"/>
            <w:gridSpan w:val="4"/>
            <w:shd w:val="clear" w:color="auto" w:fill="F7CAAC"/>
          </w:tcPr>
          <w:p w14:paraId="4C436676" w14:textId="77777777" w:rsidR="00C45179" w:rsidRDefault="00C45179" w:rsidP="00F8305C">
            <w:pPr>
              <w:jc w:val="both"/>
            </w:pPr>
            <w:r>
              <w:rPr>
                <w:b/>
              </w:rPr>
              <w:t>doporučený ročník / semestr</w:t>
            </w:r>
          </w:p>
        </w:tc>
        <w:tc>
          <w:tcPr>
            <w:tcW w:w="668" w:type="dxa"/>
          </w:tcPr>
          <w:p w14:paraId="50BE99DA" w14:textId="18D50E88" w:rsidR="00C45179" w:rsidRDefault="00C45179" w:rsidP="00F8305C">
            <w:pPr>
              <w:jc w:val="both"/>
            </w:pPr>
            <w:r>
              <w:t>3/LS</w:t>
            </w:r>
          </w:p>
        </w:tc>
      </w:tr>
      <w:tr w:rsidR="00C45179" w14:paraId="3D419E2C" w14:textId="77777777" w:rsidTr="001041BE">
        <w:trPr>
          <w:gridBefore w:val="1"/>
          <w:gridAfter w:val="1"/>
          <w:wBefore w:w="393" w:type="dxa"/>
          <w:wAfter w:w="101" w:type="dxa"/>
        </w:trPr>
        <w:tc>
          <w:tcPr>
            <w:tcW w:w="3435" w:type="dxa"/>
            <w:gridSpan w:val="4"/>
            <w:shd w:val="clear" w:color="auto" w:fill="F7CAAC"/>
          </w:tcPr>
          <w:p w14:paraId="0254E166" w14:textId="77777777" w:rsidR="00C45179" w:rsidRDefault="00C45179" w:rsidP="00F8305C">
            <w:pPr>
              <w:jc w:val="both"/>
              <w:rPr>
                <w:b/>
              </w:rPr>
            </w:pPr>
            <w:r>
              <w:rPr>
                <w:b/>
              </w:rPr>
              <w:t>Rozsah studijního předmětu</w:t>
            </w:r>
          </w:p>
        </w:tc>
        <w:tc>
          <w:tcPr>
            <w:tcW w:w="1352" w:type="dxa"/>
            <w:gridSpan w:val="3"/>
          </w:tcPr>
          <w:p w14:paraId="0D57BDA8" w14:textId="58150C6C" w:rsidR="00C45179" w:rsidRDefault="00C45179" w:rsidP="00F8305C">
            <w:pPr>
              <w:jc w:val="both"/>
            </w:pPr>
            <w:r w:rsidRPr="00B74836">
              <w:t>2</w:t>
            </w:r>
            <w:r w:rsidR="00787B43" w:rsidRPr="00B74836">
              <w:t>0</w:t>
            </w:r>
            <w:r w:rsidRPr="00B74836">
              <w:t>p+1</w:t>
            </w:r>
            <w:r w:rsidR="00787B43" w:rsidRPr="00B74836">
              <w:t>0</w:t>
            </w:r>
            <w:r w:rsidRPr="00B74836">
              <w:t>s+</w:t>
            </w:r>
            <w:r w:rsidR="00787B43" w:rsidRPr="00B74836">
              <w:t>0</w:t>
            </w:r>
            <w:r w:rsidRPr="00B74836">
              <w:t>l</w:t>
            </w:r>
          </w:p>
        </w:tc>
        <w:tc>
          <w:tcPr>
            <w:tcW w:w="889" w:type="dxa"/>
            <w:shd w:val="clear" w:color="auto" w:fill="F7CAAC"/>
          </w:tcPr>
          <w:p w14:paraId="7A1380F7" w14:textId="77777777" w:rsidR="00C45179" w:rsidRDefault="00C45179" w:rsidP="00F8305C">
            <w:pPr>
              <w:jc w:val="both"/>
              <w:rPr>
                <w:b/>
              </w:rPr>
            </w:pPr>
            <w:r>
              <w:rPr>
                <w:b/>
              </w:rPr>
              <w:t xml:space="preserve">hod. </w:t>
            </w:r>
          </w:p>
        </w:tc>
        <w:tc>
          <w:tcPr>
            <w:tcW w:w="816" w:type="dxa"/>
            <w:gridSpan w:val="2"/>
          </w:tcPr>
          <w:p w14:paraId="594777A2" w14:textId="6E482E0D" w:rsidR="00C45179" w:rsidRDefault="00787B43" w:rsidP="00F8305C">
            <w:pPr>
              <w:jc w:val="both"/>
            </w:pPr>
            <w:r>
              <w:t>30</w:t>
            </w:r>
          </w:p>
        </w:tc>
        <w:tc>
          <w:tcPr>
            <w:tcW w:w="1479" w:type="dxa"/>
            <w:gridSpan w:val="2"/>
            <w:shd w:val="clear" w:color="auto" w:fill="F7CAAC"/>
          </w:tcPr>
          <w:p w14:paraId="25C572C5" w14:textId="77777777" w:rsidR="00C45179" w:rsidRDefault="00C45179" w:rsidP="00F8305C">
            <w:pPr>
              <w:jc w:val="both"/>
              <w:rPr>
                <w:b/>
              </w:rPr>
            </w:pPr>
            <w:r>
              <w:rPr>
                <w:b/>
              </w:rPr>
              <w:t>kreditů</w:t>
            </w:r>
          </w:p>
        </w:tc>
        <w:tc>
          <w:tcPr>
            <w:tcW w:w="1884" w:type="dxa"/>
            <w:gridSpan w:val="3"/>
          </w:tcPr>
          <w:p w14:paraId="22D0BF24" w14:textId="12B83BC2" w:rsidR="00C45179" w:rsidRDefault="00EA5E8B" w:rsidP="00F8305C">
            <w:pPr>
              <w:jc w:val="both"/>
            </w:pPr>
            <w:r>
              <w:t>4</w:t>
            </w:r>
          </w:p>
        </w:tc>
      </w:tr>
      <w:tr w:rsidR="00C45179" w14:paraId="22BE530E" w14:textId="77777777" w:rsidTr="001041BE">
        <w:trPr>
          <w:gridBefore w:val="1"/>
          <w:gridAfter w:val="1"/>
          <w:wBefore w:w="393" w:type="dxa"/>
          <w:wAfter w:w="101" w:type="dxa"/>
        </w:trPr>
        <w:tc>
          <w:tcPr>
            <w:tcW w:w="3435" w:type="dxa"/>
            <w:gridSpan w:val="4"/>
            <w:shd w:val="clear" w:color="auto" w:fill="F7CAAC"/>
          </w:tcPr>
          <w:p w14:paraId="195DCC83" w14:textId="77777777" w:rsidR="00C45179" w:rsidRDefault="00C45179" w:rsidP="00F8305C">
            <w:pPr>
              <w:jc w:val="both"/>
              <w:rPr>
                <w:b/>
                <w:sz w:val="22"/>
              </w:rPr>
            </w:pPr>
            <w:r>
              <w:rPr>
                <w:b/>
              </w:rPr>
              <w:t>Prerekvizity, korekvizity, ekvivalence</w:t>
            </w:r>
          </w:p>
        </w:tc>
        <w:tc>
          <w:tcPr>
            <w:tcW w:w="6420" w:type="dxa"/>
            <w:gridSpan w:val="11"/>
          </w:tcPr>
          <w:p w14:paraId="3E7B7EDA" w14:textId="77777777" w:rsidR="00C45179" w:rsidRDefault="00C45179" w:rsidP="00F8305C">
            <w:pPr>
              <w:jc w:val="both"/>
            </w:pPr>
          </w:p>
        </w:tc>
      </w:tr>
      <w:tr w:rsidR="00C45179" w14:paraId="527DFF53" w14:textId="77777777" w:rsidTr="001041BE">
        <w:trPr>
          <w:gridBefore w:val="1"/>
          <w:gridAfter w:val="1"/>
          <w:wBefore w:w="393" w:type="dxa"/>
          <w:wAfter w:w="101" w:type="dxa"/>
        </w:trPr>
        <w:tc>
          <w:tcPr>
            <w:tcW w:w="3435" w:type="dxa"/>
            <w:gridSpan w:val="4"/>
            <w:shd w:val="clear" w:color="auto" w:fill="F7CAAC"/>
          </w:tcPr>
          <w:p w14:paraId="7A84FC1A" w14:textId="77777777" w:rsidR="00C45179" w:rsidRPr="005A0406" w:rsidRDefault="00C45179" w:rsidP="00F8305C">
            <w:pPr>
              <w:jc w:val="both"/>
              <w:rPr>
                <w:b/>
              </w:rPr>
            </w:pPr>
            <w:r w:rsidRPr="005A0406">
              <w:rPr>
                <w:b/>
              </w:rPr>
              <w:t>Způsob ověření výsledků učení</w:t>
            </w:r>
          </w:p>
        </w:tc>
        <w:tc>
          <w:tcPr>
            <w:tcW w:w="3057" w:type="dxa"/>
            <w:gridSpan w:val="6"/>
            <w:tcBorders>
              <w:bottom w:val="single" w:sz="4" w:space="0" w:color="auto"/>
            </w:tcBorders>
          </w:tcPr>
          <w:p w14:paraId="5AC85E3D" w14:textId="77777777" w:rsidR="00C45179" w:rsidRDefault="00C45179" w:rsidP="00F8305C">
            <w:pPr>
              <w:jc w:val="both"/>
            </w:pPr>
            <w:r w:rsidRPr="00EA5E8B">
              <w:t>zápočet, zkouška</w:t>
            </w:r>
          </w:p>
        </w:tc>
        <w:tc>
          <w:tcPr>
            <w:tcW w:w="1479" w:type="dxa"/>
            <w:gridSpan w:val="2"/>
            <w:tcBorders>
              <w:bottom w:val="single" w:sz="4" w:space="0" w:color="auto"/>
            </w:tcBorders>
            <w:shd w:val="clear" w:color="auto" w:fill="F7CAAC"/>
          </w:tcPr>
          <w:p w14:paraId="53D44079" w14:textId="77777777" w:rsidR="00C45179" w:rsidRDefault="00C45179" w:rsidP="00F8305C">
            <w:pPr>
              <w:jc w:val="both"/>
              <w:rPr>
                <w:b/>
              </w:rPr>
            </w:pPr>
            <w:r>
              <w:rPr>
                <w:b/>
              </w:rPr>
              <w:t>Forma výuky</w:t>
            </w:r>
          </w:p>
        </w:tc>
        <w:tc>
          <w:tcPr>
            <w:tcW w:w="1884" w:type="dxa"/>
            <w:gridSpan w:val="3"/>
            <w:tcBorders>
              <w:bottom w:val="single" w:sz="4" w:space="0" w:color="auto"/>
            </w:tcBorders>
          </w:tcPr>
          <w:p w14:paraId="3C245A9D" w14:textId="77777777" w:rsidR="00C45179" w:rsidRDefault="00C45179" w:rsidP="00F8305C">
            <w:pPr>
              <w:jc w:val="both"/>
            </w:pPr>
            <w:r w:rsidRPr="00B74836">
              <w:t>přednášky, semináře</w:t>
            </w:r>
          </w:p>
          <w:p w14:paraId="10BA3488" w14:textId="45F3FC56" w:rsidR="00094AFE" w:rsidRDefault="00094AFE" w:rsidP="00F8305C">
            <w:pPr>
              <w:jc w:val="both"/>
            </w:pPr>
          </w:p>
        </w:tc>
      </w:tr>
      <w:tr w:rsidR="00C45179" w14:paraId="1CB7D030" w14:textId="77777777" w:rsidTr="001041BE">
        <w:trPr>
          <w:gridBefore w:val="1"/>
          <w:gridAfter w:val="1"/>
          <w:wBefore w:w="393" w:type="dxa"/>
          <w:wAfter w:w="101" w:type="dxa"/>
        </w:trPr>
        <w:tc>
          <w:tcPr>
            <w:tcW w:w="3435" w:type="dxa"/>
            <w:gridSpan w:val="4"/>
            <w:shd w:val="clear" w:color="auto" w:fill="F7CAAC"/>
          </w:tcPr>
          <w:p w14:paraId="46B8FCA7" w14:textId="77777777" w:rsidR="00C45179" w:rsidRPr="005A0406" w:rsidRDefault="00C45179"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60ABE532" w14:textId="50F6C613" w:rsidR="00E82145" w:rsidRDefault="00E82145" w:rsidP="00793A25">
            <w:pPr>
              <w:jc w:val="both"/>
            </w:pPr>
            <w:r>
              <w:t xml:space="preserve">Docházka: min. 80% </w:t>
            </w:r>
            <w:r w:rsidR="00447642">
              <w:t xml:space="preserve">aktivní </w:t>
            </w:r>
            <w:r>
              <w:t>účast na seminářích.</w:t>
            </w:r>
          </w:p>
          <w:p w14:paraId="7C3302B9" w14:textId="4149ED59" w:rsidR="00793A25" w:rsidRPr="00793A25" w:rsidRDefault="00793A25" w:rsidP="00793A25">
            <w:pPr>
              <w:jc w:val="both"/>
            </w:pPr>
            <w:r w:rsidRPr="00793A25">
              <w:t>Zápočet: písemný test v průběhu semestru. Podmínkou pro udělení zápočtu je zisk nejméně 50 % bodů z písemného testu.</w:t>
            </w:r>
          </w:p>
          <w:p w14:paraId="1F97C6F1" w14:textId="55676527" w:rsidR="00447642" w:rsidRDefault="00793A25" w:rsidP="00447642">
            <w:pPr>
              <w:jc w:val="both"/>
            </w:pPr>
            <w:r w:rsidRPr="00793A25">
              <w:t xml:space="preserve">Zkouška: </w:t>
            </w:r>
            <w:r w:rsidRPr="00793A25">
              <w:rPr>
                <w:color w:val="000000"/>
                <w:shd w:val="clear" w:color="auto" w:fill="FFFFFF"/>
              </w:rPr>
              <w:t xml:space="preserve">prokázání znalosti probíraných tematických okruhů, </w:t>
            </w:r>
            <w:r w:rsidRPr="00793A25">
              <w:t>ústní zkouška.</w:t>
            </w:r>
          </w:p>
        </w:tc>
      </w:tr>
      <w:tr w:rsidR="00C45179" w14:paraId="2D0A2D2C"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52BA8399" w14:textId="77777777" w:rsidR="00C45179" w:rsidRDefault="00C45179" w:rsidP="00F8305C">
            <w:pPr>
              <w:jc w:val="both"/>
              <w:rPr>
                <w:b/>
              </w:rPr>
            </w:pPr>
            <w:r>
              <w:rPr>
                <w:b/>
              </w:rPr>
              <w:t>Garant předmětu</w:t>
            </w:r>
          </w:p>
        </w:tc>
        <w:tc>
          <w:tcPr>
            <w:tcW w:w="6420" w:type="dxa"/>
            <w:gridSpan w:val="11"/>
            <w:tcBorders>
              <w:top w:val="nil"/>
            </w:tcBorders>
          </w:tcPr>
          <w:p w14:paraId="58576D55" w14:textId="65529137" w:rsidR="00C45179" w:rsidRPr="00A92BAC" w:rsidRDefault="009556F6" w:rsidP="00F8305C">
            <w:pPr>
              <w:jc w:val="both"/>
            </w:pPr>
            <w:hyperlink w:anchor="Ponížil" w:history="1">
              <w:r w:rsidR="00A92BAC" w:rsidRPr="00A92BAC">
                <w:rPr>
                  <w:rStyle w:val="OdstavecseseznamemChar"/>
                  <w:rFonts w:ascii="Times New Roman" w:hAnsi="Times New Roman" w:cs="Times New Roman"/>
                  <w:sz w:val="20"/>
                  <w:szCs w:val="20"/>
                </w:rPr>
                <w:t>prof. RNDr. Petr Ponížil, Ph.D.</w:t>
              </w:r>
            </w:hyperlink>
          </w:p>
        </w:tc>
      </w:tr>
      <w:tr w:rsidR="00C45179" w14:paraId="312D4360"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7A73BBE9" w14:textId="77777777" w:rsidR="00C45179" w:rsidRDefault="00C45179" w:rsidP="00F8305C">
            <w:pPr>
              <w:jc w:val="both"/>
              <w:rPr>
                <w:b/>
              </w:rPr>
            </w:pPr>
            <w:r>
              <w:rPr>
                <w:b/>
              </w:rPr>
              <w:t>Zapojení garanta do výuky předmětu</w:t>
            </w:r>
          </w:p>
        </w:tc>
        <w:tc>
          <w:tcPr>
            <w:tcW w:w="6420" w:type="dxa"/>
            <w:gridSpan w:val="11"/>
            <w:tcBorders>
              <w:top w:val="nil"/>
            </w:tcBorders>
          </w:tcPr>
          <w:p w14:paraId="44FCCC0F" w14:textId="2731D989" w:rsidR="00C45179" w:rsidRDefault="00A92BAC" w:rsidP="00F8305C">
            <w:pPr>
              <w:jc w:val="both"/>
            </w:pPr>
            <w:r w:rsidRPr="00A92BAC">
              <w:t>100% p</w:t>
            </w:r>
          </w:p>
        </w:tc>
      </w:tr>
      <w:tr w:rsidR="00C45179" w14:paraId="6DB9FC2A" w14:textId="77777777" w:rsidTr="001041BE">
        <w:trPr>
          <w:gridBefore w:val="1"/>
          <w:gridAfter w:val="1"/>
          <w:wBefore w:w="393" w:type="dxa"/>
          <w:wAfter w:w="101" w:type="dxa"/>
        </w:trPr>
        <w:tc>
          <w:tcPr>
            <w:tcW w:w="3435" w:type="dxa"/>
            <w:gridSpan w:val="4"/>
            <w:shd w:val="clear" w:color="auto" w:fill="F7CAAC"/>
          </w:tcPr>
          <w:p w14:paraId="307E913E" w14:textId="77777777" w:rsidR="00C45179" w:rsidRDefault="00C45179" w:rsidP="00F8305C">
            <w:pPr>
              <w:jc w:val="both"/>
              <w:rPr>
                <w:b/>
              </w:rPr>
            </w:pPr>
            <w:r>
              <w:rPr>
                <w:b/>
              </w:rPr>
              <w:t>Vyučující</w:t>
            </w:r>
          </w:p>
        </w:tc>
        <w:tc>
          <w:tcPr>
            <w:tcW w:w="6420" w:type="dxa"/>
            <w:gridSpan w:val="11"/>
            <w:tcBorders>
              <w:bottom w:val="nil"/>
            </w:tcBorders>
          </w:tcPr>
          <w:p w14:paraId="0296C96D" w14:textId="77777777" w:rsidR="00C45179" w:rsidRDefault="00C45179" w:rsidP="00F8305C">
            <w:pPr>
              <w:jc w:val="both"/>
            </w:pPr>
          </w:p>
        </w:tc>
      </w:tr>
      <w:tr w:rsidR="00C45179" w14:paraId="44BDDBED" w14:textId="77777777" w:rsidTr="001041BE">
        <w:trPr>
          <w:gridBefore w:val="1"/>
          <w:gridAfter w:val="1"/>
          <w:wBefore w:w="393" w:type="dxa"/>
          <w:wAfter w:w="101" w:type="dxa"/>
          <w:trHeight w:val="260"/>
        </w:trPr>
        <w:tc>
          <w:tcPr>
            <w:tcW w:w="9855" w:type="dxa"/>
            <w:gridSpan w:val="15"/>
            <w:tcBorders>
              <w:top w:val="nil"/>
            </w:tcBorders>
          </w:tcPr>
          <w:p w14:paraId="130BBF7D" w14:textId="3B4244E5" w:rsidR="00C45179" w:rsidRPr="00A92BAC" w:rsidRDefault="009556F6" w:rsidP="00F8305C">
            <w:pPr>
              <w:spacing w:before="60" w:after="60"/>
              <w:jc w:val="both"/>
            </w:pPr>
            <w:hyperlink w:anchor="Ponížil" w:history="1">
              <w:r w:rsidR="00A92BAC" w:rsidRPr="00A92BAC">
                <w:rPr>
                  <w:rStyle w:val="OdstavecseseznamemChar"/>
                  <w:rFonts w:ascii="Times New Roman" w:hAnsi="Times New Roman" w:cs="Times New Roman"/>
                  <w:b/>
                  <w:bCs/>
                  <w:sz w:val="20"/>
                  <w:szCs w:val="20"/>
                </w:rPr>
                <w:t>prof. RNDr. Petr Ponížil, Ph.D.</w:t>
              </w:r>
            </w:hyperlink>
            <w:r w:rsidR="00A92BAC" w:rsidRPr="00A92BAC">
              <w:t xml:space="preserve"> (100% p)</w:t>
            </w:r>
          </w:p>
        </w:tc>
      </w:tr>
      <w:tr w:rsidR="00C45179" w14:paraId="55E6A834" w14:textId="77777777" w:rsidTr="001041BE">
        <w:trPr>
          <w:gridBefore w:val="1"/>
          <w:gridAfter w:val="1"/>
          <w:wBefore w:w="393" w:type="dxa"/>
          <w:wAfter w:w="101" w:type="dxa"/>
        </w:trPr>
        <w:tc>
          <w:tcPr>
            <w:tcW w:w="3435" w:type="dxa"/>
            <w:gridSpan w:val="4"/>
            <w:shd w:val="clear" w:color="auto" w:fill="F7CAAC"/>
          </w:tcPr>
          <w:p w14:paraId="42AAF1CF" w14:textId="77777777" w:rsidR="00C45179" w:rsidRPr="005A0406" w:rsidRDefault="00C45179" w:rsidP="00F8305C">
            <w:pPr>
              <w:jc w:val="both"/>
              <w:rPr>
                <w:b/>
              </w:rPr>
            </w:pPr>
            <w:r w:rsidRPr="005A0406">
              <w:rPr>
                <w:b/>
              </w:rPr>
              <w:t>Hlavní témata a výsledky učení</w:t>
            </w:r>
          </w:p>
        </w:tc>
        <w:tc>
          <w:tcPr>
            <w:tcW w:w="6420" w:type="dxa"/>
            <w:gridSpan w:val="11"/>
            <w:tcBorders>
              <w:bottom w:val="nil"/>
            </w:tcBorders>
          </w:tcPr>
          <w:p w14:paraId="330B5C74" w14:textId="77777777" w:rsidR="00C45179" w:rsidRPr="005A0406" w:rsidRDefault="00C45179" w:rsidP="00F8305C">
            <w:pPr>
              <w:jc w:val="both"/>
            </w:pPr>
          </w:p>
        </w:tc>
      </w:tr>
      <w:tr w:rsidR="00C45179" w14:paraId="643DD197"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0CCFB979" w14:textId="63EC509A" w:rsidR="00C45179" w:rsidRPr="00351747" w:rsidRDefault="00C45179" w:rsidP="00F8305C">
            <w:pPr>
              <w:jc w:val="both"/>
              <w:rPr>
                <w:b/>
                <w:bCs/>
              </w:rPr>
            </w:pPr>
            <w:r w:rsidRPr="00D22542">
              <w:t xml:space="preserve">Cílem předmětu je </w:t>
            </w:r>
            <w:r w:rsidR="009D41CA" w:rsidRPr="00850B10">
              <w:rPr>
                <w:kern w:val="1"/>
              </w:rPr>
              <w:t>seznámit studenty s pásovou strukturou a magnetickými vlastnostmi. Kurs by měl pomoci posluchačům uvědomit si souvislosti mezi vlastnostmi látek a jejich mikroskopickou strukturou</w:t>
            </w:r>
            <w:r w:rsidRPr="00D22542">
              <w:t>.</w:t>
            </w:r>
            <w:r>
              <w:rPr>
                <w:b/>
                <w:bCs/>
              </w:rPr>
              <w:t xml:space="preserve"> </w:t>
            </w:r>
            <w:r w:rsidR="0036334B" w:rsidRPr="009D41CA">
              <w:t xml:space="preserve">Tento kurs navazuje na předmět Struktura a vlastnosti pevných látek I. </w:t>
            </w:r>
            <w:r w:rsidRPr="00351747">
              <w:rPr>
                <w:b/>
                <w:bCs/>
              </w:rPr>
              <w:t>Obsah předmětu tvoří tyto tematické celky:</w:t>
            </w:r>
          </w:p>
          <w:p w14:paraId="6328E600" w14:textId="44BCA28D" w:rsidR="00F1414C" w:rsidRPr="009757B5" w:rsidRDefault="00F1414C" w:rsidP="009757B5">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757B5">
              <w:rPr>
                <w:rFonts w:ascii="Times New Roman" w:hAnsi="Times New Roman" w:cs="Times New Roman"/>
                <w:sz w:val="20"/>
                <w:szCs w:val="20"/>
                <w:lang w:eastAsia="cs-CZ"/>
              </w:rPr>
              <w:t>Pásová struktura.</w:t>
            </w:r>
          </w:p>
          <w:p w14:paraId="330C8BF5" w14:textId="4A71A1CF" w:rsidR="00F1414C" w:rsidRPr="009757B5" w:rsidRDefault="00F1414C" w:rsidP="009757B5">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757B5">
              <w:rPr>
                <w:rFonts w:ascii="Times New Roman" w:hAnsi="Times New Roman" w:cs="Times New Roman"/>
                <w:sz w:val="20"/>
                <w:szCs w:val="20"/>
                <w:lang w:eastAsia="cs-CZ"/>
              </w:rPr>
              <w:t>Vlastní polovodiče.</w:t>
            </w:r>
          </w:p>
          <w:p w14:paraId="0361F672" w14:textId="5F91C68C" w:rsidR="00F1414C" w:rsidRPr="009757B5" w:rsidRDefault="00F1414C" w:rsidP="009757B5">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757B5">
              <w:rPr>
                <w:rFonts w:ascii="Times New Roman" w:hAnsi="Times New Roman" w:cs="Times New Roman"/>
                <w:sz w:val="20"/>
                <w:szCs w:val="20"/>
                <w:lang w:eastAsia="cs-CZ"/>
              </w:rPr>
              <w:t>Příměsové polovodiče.</w:t>
            </w:r>
          </w:p>
          <w:p w14:paraId="60382EFB" w14:textId="5FE9BC71" w:rsidR="00F1414C" w:rsidRPr="009757B5" w:rsidRDefault="00F1414C" w:rsidP="009757B5">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757B5">
              <w:rPr>
                <w:rFonts w:ascii="Times New Roman" w:hAnsi="Times New Roman" w:cs="Times New Roman"/>
                <w:sz w:val="20"/>
                <w:szCs w:val="20"/>
                <w:lang w:eastAsia="cs-CZ"/>
              </w:rPr>
              <w:t>p-n přechod.</w:t>
            </w:r>
          </w:p>
          <w:p w14:paraId="666F3C88" w14:textId="599EEBE2" w:rsidR="00F1414C" w:rsidRPr="009757B5" w:rsidRDefault="00F1414C" w:rsidP="009757B5">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757B5">
              <w:rPr>
                <w:rFonts w:ascii="Times New Roman" w:hAnsi="Times New Roman" w:cs="Times New Roman"/>
                <w:sz w:val="20"/>
                <w:szCs w:val="20"/>
                <w:lang w:eastAsia="cs-CZ"/>
              </w:rPr>
              <w:t>Supravodivost.</w:t>
            </w:r>
          </w:p>
          <w:p w14:paraId="54721615" w14:textId="2D3D03FD" w:rsidR="00F1414C" w:rsidRPr="009757B5" w:rsidRDefault="00F1414C" w:rsidP="009757B5">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757B5">
              <w:rPr>
                <w:rFonts w:ascii="Times New Roman" w:hAnsi="Times New Roman" w:cs="Times New Roman"/>
                <w:sz w:val="20"/>
                <w:szCs w:val="20"/>
                <w:lang w:eastAsia="cs-CZ"/>
              </w:rPr>
              <w:t>Magnetické vlastnosti supravodičů.</w:t>
            </w:r>
          </w:p>
          <w:p w14:paraId="37C5F3F4" w14:textId="486CDCD5" w:rsidR="00F1414C" w:rsidRPr="009757B5" w:rsidRDefault="00F1414C" w:rsidP="009757B5">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757B5">
              <w:rPr>
                <w:rFonts w:ascii="Times New Roman" w:hAnsi="Times New Roman" w:cs="Times New Roman"/>
                <w:sz w:val="20"/>
                <w:szCs w:val="20"/>
                <w:lang w:eastAsia="cs-CZ"/>
              </w:rPr>
              <w:t>Vysokoteplotní supravodiče.</w:t>
            </w:r>
          </w:p>
          <w:p w14:paraId="402CA6B1" w14:textId="1B6150E2" w:rsidR="00F1414C" w:rsidRPr="009757B5" w:rsidRDefault="00F1414C" w:rsidP="009757B5">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757B5">
              <w:rPr>
                <w:rFonts w:ascii="Times New Roman" w:hAnsi="Times New Roman" w:cs="Times New Roman"/>
                <w:sz w:val="20"/>
                <w:szCs w:val="20"/>
                <w:lang w:eastAsia="cs-CZ"/>
              </w:rPr>
              <w:t>Rozdělení magnetických vlastností látek.</w:t>
            </w:r>
          </w:p>
          <w:p w14:paraId="0C039FFB" w14:textId="389B4C6D" w:rsidR="00F1414C" w:rsidRPr="009757B5" w:rsidRDefault="00F1414C" w:rsidP="009757B5">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757B5">
              <w:rPr>
                <w:rFonts w:ascii="Times New Roman" w:hAnsi="Times New Roman" w:cs="Times New Roman"/>
                <w:sz w:val="20"/>
                <w:szCs w:val="20"/>
                <w:lang w:eastAsia="cs-CZ"/>
              </w:rPr>
              <w:t>Atomární popis magnetismu.</w:t>
            </w:r>
          </w:p>
          <w:p w14:paraId="4111AF50" w14:textId="7C172376" w:rsidR="00F1414C" w:rsidRPr="009757B5" w:rsidRDefault="00F1414C" w:rsidP="007C305E">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757B5">
              <w:rPr>
                <w:rFonts w:ascii="Times New Roman" w:hAnsi="Times New Roman" w:cs="Times New Roman"/>
                <w:sz w:val="20"/>
                <w:szCs w:val="20"/>
                <w:lang w:eastAsia="cs-CZ"/>
              </w:rPr>
              <w:t>Aniferomagnetismus.</w:t>
            </w:r>
            <w:r w:rsidR="009757B5">
              <w:rPr>
                <w:rFonts w:ascii="Times New Roman" w:hAnsi="Times New Roman" w:cs="Times New Roman"/>
                <w:sz w:val="20"/>
                <w:szCs w:val="20"/>
                <w:lang w:eastAsia="cs-CZ"/>
              </w:rPr>
              <w:t xml:space="preserve"> </w:t>
            </w:r>
            <w:r w:rsidRPr="009757B5">
              <w:rPr>
                <w:rFonts w:ascii="Times New Roman" w:hAnsi="Times New Roman" w:cs="Times New Roman"/>
                <w:sz w:val="20"/>
                <w:szCs w:val="20"/>
                <w:lang w:eastAsia="cs-CZ"/>
              </w:rPr>
              <w:t>Složitější magnetické struktury.</w:t>
            </w:r>
          </w:p>
          <w:p w14:paraId="32805FF7" w14:textId="77777777" w:rsidR="00C45179" w:rsidRDefault="00C45179" w:rsidP="00F8305C">
            <w:pPr>
              <w:jc w:val="both"/>
              <w:rPr>
                <w:b/>
                <w:bCs/>
              </w:rPr>
            </w:pPr>
          </w:p>
          <w:p w14:paraId="01EE448D" w14:textId="77777777" w:rsidR="00C45179" w:rsidRPr="000C69A4" w:rsidRDefault="00C45179"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2CC88315" w14:textId="77777777" w:rsidR="00C45179" w:rsidRPr="000C69A4" w:rsidRDefault="00C45179" w:rsidP="00F8305C">
            <w:pPr>
              <w:tabs>
                <w:tab w:val="left" w:pos="328"/>
              </w:tabs>
              <w:rPr>
                <w:b/>
                <w:color w:val="000000" w:themeColor="text1"/>
              </w:rPr>
            </w:pPr>
            <w:r w:rsidRPr="000C69A4">
              <w:rPr>
                <w:b/>
              </w:rPr>
              <w:t>Odborné z</w:t>
            </w:r>
            <w:r w:rsidRPr="000C69A4">
              <w:rPr>
                <w:b/>
                <w:color w:val="000000" w:themeColor="text1"/>
              </w:rPr>
              <w:t xml:space="preserve">nalosti: </w:t>
            </w:r>
          </w:p>
          <w:p w14:paraId="6DE5F9DE" w14:textId="77777777" w:rsidR="00A42E25" w:rsidRPr="00A42E25" w:rsidRDefault="00A42E25"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72B23">
              <w:rPr>
                <w:rFonts w:ascii="Times New Roman" w:hAnsi="Times New Roman" w:cs="Times New Roman"/>
                <w:sz w:val="20"/>
                <w:szCs w:val="20"/>
                <w:lang w:eastAsia="cs-CZ"/>
              </w:rPr>
              <w:t>vysvětlit pásovou strukturu pevných látek</w:t>
            </w:r>
          </w:p>
          <w:p w14:paraId="2AAFB369" w14:textId="77777777" w:rsidR="00A42E25" w:rsidRPr="00A42E25" w:rsidRDefault="00A42E25"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72B23">
              <w:rPr>
                <w:rFonts w:ascii="Times New Roman" w:hAnsi="Times New Roman" w:cs="Times New Roman"/>
                <w:sz w:val="20"/>
                <w:szCs w:val="20"/>
                <w:lang w:eastAsia="cs-CZ"/>
              </w:rPr>
              <w:t>diskutovat pásovou strukturu polovodičů</w:t>
            </w:r>
          </w:p>
          <w:p w14:paraId="31827D11" w14:textId="77777777" w:rsidR="00A42E25" w:rsidRPr="00A42E25" w:rsidRDefault="00A42E25"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72B23">
              <w:rPr>
                <w:rFonts w:ascii="Times New Roman" w:hAnsi="Times New Roman" w:cs="Times New Roman"/>
                <w:sz w:val="20"/>
                <w:szCs w:val="20"/>
                <w:lang w:eastAsia="cs-CZ"/>
              </w:rPr>
              <w:t>vysvětlit rozdíl mezi vlastním a příměsovým polovodičem</w:t>
            </w:r>
          </w:p>
          <w:p w14:paraId="7604B84F" w14:textId="77777777" w:rsidR="00A42E25" w:rsidRPr="00A42E25" w:rsidRDefault="00A42E25"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72B23">
              <w:rPr>
                <w:rFonts w:ascii="Times New Roman" w:hAnsi="Times New Roman" w:cs="Times New Roman"/>
                <w:sz w:val="20"/>
                <w:szCs w:val="20"/>
                <w:lang w:eastAsia="cs-CZ"/>
              </w:rPr>
              <w:t>vysvětlit princip supravodivosti</w:t>
            </w:r>
          </w:p>
          <w:p w14:paraId="2E1FA550" w14:textId="77777777" w:rsidR="00A42E25" w:rsidRPr="00A42E25" w:rsidRDefault="00A42E25"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72B23">
              <w:rPr>
                <w:rFonts w:ascii="Times New Roman" w:hAnsi="Times New Roman" w:cs="Times New Roman"/>
                <w:sz w:val="20"/>
                <w:szCs w:val="20"/>
                <w:lang w:eastAsia="cs-CZ"/>
              </w:rPr>
              <w:t>popsat magnetické vlastnosti materiálů</w:t>
            </w:r>
          </w:p>
          <w:p w14:paraId="23597667" w14:textId="77777777" w:rsidR="00C45179" w:rsidRPr="000C69A4" w:rsidRDefault="00C45179" w:rsidP="00F8305C">
            <w:pPr>
              <w:tabs>
                <w:tab w:val="left" w:pos="328"/>
              </w:tabs>
              <w:rPr>
                <w:b/>
                <w:color w:val="000000" w:themeColor="text1"/>
              </w:rPr>
            </w:pPr>
          </w:p>
          <w:p w14:paraId="3A20199F" w14:textId="77777777" w:rsidR="00C45179" w:rsidRPr="000C69A4" w:rsidRDefault="00C45179" w:rsidP="00F8305C">
            <w:pPr>
              <w:tabs>
                <w:tab w:val="left" w:pos="328"/>
              </w:tabs>
              <w:rPr>
                <w:b/>
                <w:color w:val="000000" w:themeColor="text1"/>
              </w:rPr>
            </w:pPr>
            <w:r w:rsidRPr="000C69A4">
              <w:rPr>
                <w:b/>
                <w:color w:val="000000" w:themeColor="text1"/>
              </w:rPr>
              <w:t>Odborné dovednosti:</w:t>
            </w:r>
          </w:p>
          <w:p w14:paraId="0F767282" w14:textId="77777777" w:rsidR="00A42E25" w:rsidRPr="00A42E25" w:rsidRDefault="00A42E25"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72B23">
              <w:rPr>
                <w:rFonts w:ascii="Times New Roman" w:hAnsi="Times New Roman" w:cs="Times New Roman"/>
                <w:sz w:val="20"/>
                <w:szCs w:val="20"/>
                <w:lang w:eastAsia="cs-CZ"/>
              </w:rPr>
              <w:t>aplikovat pásovou strukturu pevných látek k predikci vlastností</w:t>
            </w:r>
          </w:p>
          <w:p w14:paraId="4E138C6A" w14:textId="77777777" w:rsidR="00A42E25" w:rsidRPr="00A42E25" w:rsidRDefault="00A42E25"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72B23">
              <w:rPr>
                <w:rFonts w:ascii="Times New Roman" w:hAnsi="Times New Roman" w:cs="Times New Roman"/>
                <w:sz w:val="20"/>
                <w:szCs w:val="20"/>
                <w:lang w:eastAsia="cs-CZ"/>
              </w:rPr>
              <w:t>vypočítat pásovou strukturu polovodičů</w:t>
            </w:r>
          </w:p>
          <w:p w14:paraId="5EFE9845" w14:textId="77777777" w:rsidR="00A42E25" w:rsidRPr="00A42E25" w:rsidRDefault="00A42E25"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72B23">
              <w:rPr>
                <w:rFonts w:ascii="Times New Roman" w:hAnsi="Times New Roman" w:cs="Times New Roman"/>
                <w:sz w:val="20"/>
                <w:szCs w:val="20"/>
                <w:lang w:eastAsia="cs-CZ"/>
              </w:rPr>
              <w:t>navrhnout metody přípravy polovodičů</w:t>
            </w:r>
          </w:p>
          <w:p w14:paraId="68248022" w14:textId="77777777" w:rsidR="00A42E25" w:rsidRPr="00A42E25" w:rsidRDefault="00A42E25"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72B23">
              <w:rPr>
                <w:rFonts w:ascii="Times New Roman" w:hAnsi="Times New Roman" w:cs="Times New Roman"/>
                <w:sz w:val="20"/>
                <w:szCs w:val="20"/>
                <w:lang w:eastAsia="cs-CZ"/>
              </w:rPr>
              <w:t>navrhnout metody využívající supravodivosti</w:t>
            </w:r>
          </w:p>
          <w:p w14:paraId="7C83B82F" w14:textId="5B5475DC" w:rsidR="00C45179" w:rsidRPr="005A0406" w:rsidRDefault="00A42E25" w:rsidP="009B0068">
            <w:pPr>
              <w:pStyle w:val="Odstavecseseznamem"/>
              <w:numPr>
                <w:ilvl w:val="0"/>
                <w:numId w:val="6"/>
              </w:numPr>
              <w:spacing w:after="0" w:line="240" w:lineRule="auto"/>
              <w:ind w:left="170" w:hanging="170"/>
            </w:pPr>
            <w:r w:rsidRPr="00D72B23">
              <w:rPr>
                <w:rFonts w:ascii="Times New Roman" w:hAnsi="Times New Roman" w:cs="Times New Roman"/>
                <w:sz w:val="20"/>
                <w:szCs w:val="20"/>
                <w:lang w:eastAsia="cs-CZ"/>
              </w:rPr>
              <w:t>provést demagnetizaci materiálů</w:t>
            </w:r>
          </w:p>
        </w:tc>
      </w:tr>
      <w:tr w:rsidR="00C45179" w14:paraId="30639E07"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329E8B10" w14:textId="77777777" w:rsidR="00C45179" w:rsidRPr="005A0406" w:rsidRDefault="00C45179"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0749AC4C" w14:textId="77777777" w:rsidR="00C45179" w:rsidRDefault="00C45179" w:rsidP="00F8305C">
            <w:pPr>
              <w:jc w:val="both"/>
            </w:pPr>
          </w:p>
        </w:tc>
      </w:tr>
      <w:tr w:rsidR="00C45179" w14:paraId="24C442FD" w14:textId="77777777" w:rsidTr="001041BE">
        <w:trPr>
          <w:gridBefore w:val="1"/>
          <w:gridAfter w:val="1"/>
          <w:wBefore w:w="393" w:type="dxa"/>
          <w:wAfter w:w="101" w:type="dxa"/>
          <w:trHeight w:val="1139"/>
        </w:trPr>
        <w:tc>
          <w:tcPr>
            <w:tcW w:w="9855" w:type="dxa"/>
            <w:gridSpan w:val="15"/>
            <w:tcBorders>
              <w:top w:val="nil"/>
              <w:bottom w:val="single" w:sz="4" w:space="0" w:color="auto"/>
            </w:tcBorders>
          </w:tcPr>
          <w:p w14:paraId="78B231C8" w14:textId="77777777" w:rsidR="00C45179" w:rsidRPr="000C69A4" w:rsidRDefault="00C45179" w:rsidP="00F8305C">
            <w:pPr>
              <w:jc w:val="both"/>
              <w:rPr>
                <w:b/>
                <w:bCs/>
                <w:u w:val="single"/>
              </w:rPr>
            </w:pPr>
            <w:r w:rsidRPr="000C69A4">
              <w:rPr>
                <w:b/>
                <w:bCs/>
                <w:u w:val="single"/>
              </w:rPr>
              <w:t>Metody a přístupy používané ve výuce</w:t>
            </w:r>
          </w:p>
          <w:p w14:paraId="672CAB2F" w14:textId="77777777" w:rsidR="00C45179" w:rsidRPr="000C69A4" w:rsidRDefault="00C45179" w:rsidP="00F8305C">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37B008B6" w14:textId="3200E328" w:rsidR="00C45179" w:rsidRDefault="00C45179" w:rsidP="00F8305C">
            <w:pPr>
              <w:jc w:val="both"/>
            </w:pPr>
            <w:r w:rsidRPr="009757B5">
              <w:t>Přednášení</w:t>
            </w:r>
            <w:r w:rsidR="009757B5" w:rsidRPr="009757B5">
              <w:t xml:space="preserve">, </w:t>
            </w:r>
            <w:r w:rsidR="009757B5" w:rsidRPr="009757B5">
              <w:rPr>
                <w:color w:val="000000"/>
                <w:shd w:val="clear" w:color="auto" w:fill="FFFFFF"/>
              </w:rPr>
              <w:t>Praktické procvičování</w:t>
            </w:r>
          </w:p>
          <w:p w14:paraId="7A7BC6C5" w14:textId="77777777" w:rsidR="00370CD5" w:rsidRDefault="00370CD5" w:rsidP="00F8305C">
            <w:pPr>
              <w:jc w:val="both"/>
              <w:rPr>
                <w:b/>
                <w:bCs/>
              </w:rPr>
            </w:pPr>
          </w:p>
          <w:p w14:paraId="111BDA9B" w14:textId="7B9E1440" w:rsidR="00C45179" w:rsidRPr="000C69A4" w:rsidRDefault="00C45179" w:rsidP="00F8305C">
            <w:pPr>
              <w:jc w:val="both"/>
              <w:rPr>
                <w:b/>
                <w:bCs/>
              </w:rPr>
            </w:pPr>
            <w:r w:rsidRPr="000C69A4">
              <w:rPr>
                <w:b/>
                <w:bCs/>
              </w:rPr>
              <w:t>Pro dosažení odborných dovedností jsou užívány vyučovací metody:</w:t>
            </w:r>
          </w:p>
          <w:p w14:paraId="749E2C38" w14:textId="1C9C0C57" w:rsidR="00C45179" w:rsidRPr="00A42E25" w:rsidRDefault="00C45179" w:rsidP="00F8305C">
            <w:pPr>
              <w:rPr>
                <w:color w:val="000000"/>
                <w:shd w:val="clear" w:color="auto" w:fill="FFFFFF"/>
              </w:rPr>
            </w:pPr>
            <w:r w:rsidRPr="00A42E25">
              <w:rPr>
                <w:color w:val="000000"/>
                <w:shd w:val="clear" w:color="auto" w:fill="FFFFFF"/>
              </w:rPr>
              <w:t>Praktické procvičování</w:t>
            </w:r>
            <w:r w:rsidR="00A42E25" w:rsidRPr="00A42E25">
              <w:rPr>
                <w:color w:val="000000"/>
                <w:shd w:val="clear" w:color="auto" w:fill="FFFFFF"/>
              </w:rPr>
              <w:t>, Dialogická (diskuze, rozhovor, brainstorming)</w:t>
            </w:r>
          </w:p>
          <w:p w14:paraId="73135E38" w14:textId="77777777" w:rsidR="00C45179" w:rsidRPr="000C69A4" w:rsidRDefault="00C45179" w:rsidP="00F8305C"/>
          <w:p w14:paraId="4912908A" w14:textId="77777777" w:rsidR="00C45179" w:rsidRPr="005110DD" w:rsidRDefault="00C45179" w:rsidP="00F8305C">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t>Očekávané výsledky učení dosažené studiem předmětu jsou ověřovány hodnoticími metodami:</w:t>
            </w:r>
          </w:p>
          <w:p w14:paraId="683FE442" w14:textId="78C625D7" w:rsidR="00C45179" w:rsidRDefault="00A42E25" w:rsidP="00F8305C">
            <w:pPr>
              <w:jc w:val="both"/>
              <w:rPr>
                <w:color w:val="000000"/>
              </w:rPr>
            </w:pPr>
            <w:r w:rsidRPr="00A42E25">
              <w:rPr>
                <w:color w:val="000000"/>
              </w:rPr>
              <w:t xml:space="preserve">Ústní </w:t>
            </w:r>
            <w:r w:rsidR="00C45179" w:rsidRPr="00A42E25">
              <w:rPr>
                <w:color w:val="000000"/>
              </w:rPr>
              <w:t>zkouška</w:t>
            </w:r>
            <w:r w:rsidRPr="00A42E25">
              <w:rPr>
                <w:color w:val="000000"/>
              </w:rPr>
              <w:t xml:space="preserve">, </w:t>
            </w:r>
            <w:r w:rsidR="00AC15DC" w:rsidRPr="00370CD5">
              <w:rPr>
                <w:color w:val="000000"/>
              </w:rPr>
              <w:t>Známkou</w:t>
            </w:r>
          </w:p>
          <w:p w14:paraId="7624A7EB" w14:textId="77777777" w:rsidR="00C45179" w:rsidRPr="008440C7" w:rsidRDefault="00C45179" w:rsidP="00F8305C">
            <w:pPr>
              <w:jc w:val="both"/>
              <w:rPr>
                <w:strike/>
                <w:color w:val="000000"/>
              </w:rPr>
            </w:pPr>
          </w:p>
          <w:p w14:paraId="774ACA72" w14:textId="762E5D84" w:rsidR="00C45179" w:rsidRPr="000C69A4" w:rsidRDefault="00910D1F" w:rsidP="00F8305C">
            <w:pPr>
              <w:jc w:val="both"/>
              <w:rPr>
                <w:b/>
                <w:bCs/>
                <w:u w:val="single"/>
              </w:rPr>
            </w:pPr>
            <w:r w:rsidRPr="000C69A4">
              <w:rPr>
                <w:b/>
                <w:bCs/>
                <w:u w:val="single"/>
              </w:rPr>
              <w:t>P</w:t>
            </w:r>
            <w:r w:rsidR="00C45179" w:rsidRPr="000C69A4">
              <w:rPr>
                <w:b/>
                <w:bCs/>
                <w:u w:val="single"/>
              </w:rPr>
              <w:t>oužívané didaktické prostředky</w:t>
            </w:r>
          </w:p>
          <w:p w14:paraId="0B455CCC" w14:textId="77777777" w:rsidR="00C45179" w:rsidRPr="0071371D" w:rsidRDefault="00C45179" w:rsidP="00F8305C">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7F05A871" w14:textId="77777777" w:rsidR="00C45179" w:rsidRPr="0071371D" w:rsidRDefault="00C45179" w:rsidP="00F8305C">
            <w:pPr>
              <w:jc w:val="both"/>
            </w:pPr>
          </w:p>
          <w:p w14:paraId="171BE8F2" w14:textId="0849DFF7" w:rsidR="00C45179"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C45179" w14:paraId="6D43A249"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184AAACC" w14:textId="77777777" w:rsidR="00C45179" w:rsidRDefault="00C45179" w:rsidP="00F8305C">
            <w:pPr>
              <w:jc w:val="both"/>
            </w:pPr>
            <w:r>
              <w:rPr>
                <w:b/>
              </w:rPr>
              <w:lastRenderedPageBreak/>
              <w:t>Studijní literatura a studijní pomůcky</w:t>
            </w:r>
          </w:p>
        </w:tc>
        <w:tc>
          <w:tcPr>
            <w:tcW w:w="6202" w:type="dxa"/>
            <w:gridSpan w:val="10"/>
            <w:tcBorders>
              <w:top w:val="single" w:sz="4" w:space="0" w:color="auto"/>
              <w:bottom w:val="nil"/>
            </w:tcBorders>
          </w:tcPr>
          <w:p w14:paraId="03870125" w14:textId="77777777" w:rsidR="00C45179" w:rsidRDefault="00C45179" w:rsidP="00F8305C">
            <w:pPr>
              <w:jc w:val="both"/>
            </w:pPr>
          </w:p>
        </w:tc>
      </w:tr>
      <w:tr w:rsidR="00C45179" w14:paraId="6FB7D6B1" w14:textId="77777777" w:rsidTr="001041BE">
        <w:trPr>
          <w:gridBefore w:val="1"/>
          <w:gridAfter w:val="1"/>
          <w:wBefore w:w="393" w:type="dxa"/>
          <w:wAfter w:w="101" w:type="dxa"/>
          <w:trHeight w:val="1497"/>
        </w:trPr>
        <w:tc>
          <w:tcPr>
            <w:tcW w:w="9855" w:type="dxa"/>
            <w:gridSpan w:val="15"/>
            <w:tcBorders>
              <w:top w:val="nil"/>
            </w:tcBorders>
          </w:tcPr>
          <w:p w14:paraId="04C13B97" w14:textId="2D11B95D" w:rsidR="009D41CA" w:rsidRDefault="009D41CA" w:rsidP="009D41CA">
            <w:pPr>
              <w:jc w:val="both"/>
            </w:pPr>
            <w:r w:rsidRPr="00BA20CD">
              <w:rPr>
                <w:u w:val="single"/>
              </w:rPr>
              <w:t>Povinná literatura</w:t>
            </w:r>
            <w:r w:rsidRPr="00BA20CD">
              <w:t>:</w:t>
            </w:r>
          </w:p>
          <w:p w14:paraId="776F9000" w14:textId="77777777" w:rsidR="00370CD5" w:rsidRPr="005D2914" w:rsidRDefault="00370CD5" w:rsidP="00370CD5">
            <w:pPr>
              <w:jc w:val="both"/>
            </w:pPr>
            <w:r w:rsidRPr="005D2914">
              <w:rPr>
                <w:caps/>
              </w:rPr>
              <w:t xml:space="preserve">Kolenko, P. </w:t>
            </w:r>
            <w:r w:rsidRPr="005D2914">
              <w:t>Úvod do fyziky pevných látek. Praha: Nakladatelství FJFI ČVUT, 2023. ISBN 978-80-01-07139-7.</w:t>
            </w:r>
          </w:p>
          <w:p w14:paraId="0DF44D6F" w14:textId="77777777" w:rsidR="00370CD5" w:rsidRPr="005D2914" w:rsidRDefault="00370CD5" w:rsidP="00370CD5">
            <w:pPr>
              <w:jc w:val="both"/>
            </w:pPr>
            <w:r w:rsidRPr="005D2914">
              <w:rPr>
                <w:color w:val="000000"/>
                <w:shd w:val="clear" w:color="auto" w:fill="FFFFFF"/>
              </w:rPr>
              <w:t>KRAUS, I., FRANK, H., KRATOCHVÍLOVÁ, I. Úvod do fyziky pevných látek. 2. přeprac. vyd. Praha: ČVUT, 2009. ISBN 9788001042571.</w:t>
            </w:r>
          </w:p>
          <w:p w14:paraId="704B517F" w14:textId="77777777" w:rsidR="00370CD5" w:rsidRPr="005D2914" w:rsidRDefault="00370CD5" w:rsidP="00370CD5">
            <w:pPr>
              <w:pStyle w:val="TableParagraph"/>
              <w:spacing w:line="240" w:lineRule="auto"/>
              <w:ind w:left="0"/>
              <w:rPr>
                <w:sz w:val="20"/>
                <w:szCs w:val="20"/>
              </w:rPr>
            </w:pPr>
            <w:r w:rsidRPr="005D2914">
              <w:rPr>
                <w:caps/>
                <w:sz w:val="20"/>
                <w:szCs w:val="20"/>
              </w:rPr>
              <w:t>Kittel,</w:t>
            </w:r>
            <w:r w:rsidRPr="005D2914">
              <w:rPr>
                <w:sz w:val="20"/>
                <w:szCs w:val="20"/>
              </w:rPr>
              <w:t xml:space="preserve"> C.</w:t>
            </w:r>
            <w:r w:rsidRPr="005D2914">
              <w:rPr>
                <w:rFonts w:ascii="Tahoma" w:hAnsi="Tahoma" w:cs="Tahoma"/>
                <w:color w:val="000000"/>
                <w:sz w:val="20"/>
                <w:szCs w:val="20"/>
              </w:rPr>
              <w:t> </w:t>
            </w:r>
            <w:r w:rsidRPr="005D2914">
              <w:rPr>
                <w:sz w:val="20"/>
                <w:szCs w:val="20"/>
              </w:rPr>
              <w:t>Kittel′s Introduction to Solid State Physics. John Wiley and Sons Ltd., 2018. ISBN 1119454166.</w:t>
            </w:r>
          </w:p>
          <w:p w14:paraId="14825B7E" w14:textId="77777777" w:rsidR="00370CD5" w:rsidRPr="005D2914" w:rsidRDefault="00370CD5" w:rsidP="00370CD5">
            <w:pPr>
              <w:jc w:val="both"/>
            </w:pPr>
            <w:r w:rsidRPr="005D2914">
              <w:t>GROSSO, G., PARRAVICINI, G.P. Solid State Physics. Elsevier, 2013. ISBN 978-0123850300.</w:t>
            </w:r>
          </w:p>
          <w:p w14:paraId="6A87DBED" w14:textId="77777777" w:rsidR="009D41CA" w:rsidRPr="00BA20CD" w:rsidRDefault="009D41CA" w:rsidP="009D41CA">
            <w:pPr>
              <w:jc w:val="both"/>
              <w:rPr>
                <w:rFonts w:cs="Arial"/>
              </w:rPr>
            </w:pPr>
          </w:p>
          <w:p w14:paraId="790D05CF" w14:textId="78BC9988" w:rsidR="009D41CA" w:rsidRDefault="009D41CA" w:rsidP="009D41CA">
            <w:pPr>
              <w:jc w:val="both"/>
            </w:pPr>
            <w:r w:rsidRPr="00BA20CD">
              <w:rPr>
                <w:u w:val="single"/>
              </w:rPr>
              <w:t>Doporučená literatura</w:t>
            </w:r>
            <w:r w:rsidRPr="00BA20CD">
              <w:t>:</w:t>
            </w:r>
          </w:p>
          <w:p w14:paraId="19AB1C52" w14:textId="77777777" w:rsidR="00370CD5" w:rsidRPr="001C4385" w:rsidRDefault="00370CD5" w:rsidP="00370CD5">
            <w:pPr>
              <w:jc w:val="both"/>
            </w:pPr>
            <w:r w:rsidRPr="001C4385">
              <w:rPr>
                <w:caps/>
              </w:rPr>
              <w:t>Procházka, V.</w:t>
            </w:r>
            <w:r w:rsidRPr="001C4385">
              <w:t xml:space="preserve"> Fyzika pevných látek. Olomouc: UP, 2012. ISBN 978-80-244-3300-4.</w:t>
            </w:r>
          </w:p>
          <w:p w14:paraId="546A2B5D" w14:textId="77777777" w:rsidR="00370CD5" w:rsidRPr="001C4385" w:rsidRDefault="00370CD5" w:rsidP="00370CD5">
            <w:pPr>
              <w:jc w:val="both"/>
            </w:pPr>
            <w:r w:rsidRPr="001C4385">
              <w:rPr>
                <w:caps/>
              </w:rPr>
              <w:t>Soubusta, J</w:t>
            </w:r>
            <w:r w:rsidRPr="001C4385">
              <w:t>. Fyzika pevných látek. Olomouc: UP, 2012. ISBN 978-80-244-3095-9.</w:t>
            </w:r>
          </w:p>
          <w:p w14:paraId="436847E5" w14:textId="77777777" w:rsidR="00E4070C" w:rsidRPr="00BA20CD" w:rsidRDefault="00E4070C" w:rsidP="00E4070C">
            <w:pPr>
              <w:jc w:val="both"/>
            </w:pPr>
            <w:r w:rsidRPr="00624762">
              <w:rPr>
                <w:caps/>
              </w:rPr>
              <w:t>Girvin, S.M.</w:t>
            </w:r>
            <w:r>
              <w:rPr>
                <w:caps/>
              </w:rPr>
              <w:t xml:space="preserve">, </w:t>
            </w:r>
            <w:r w:rsidRPr="00624762">
              <w:rPr>
                <w:caps/>
              </w:rPr>
              <w:t>Yang, K.</w:t>
            </w:r>
            <w:r w:rsidRPr="00624762">
              <w:t xml:space="preserve"> Modern Condensed Matter Physics. </w:t>
            </w:r>
            <w:r>
              <w:t xml:space="preserve">Cambridge: </w:t>
            </w:r>
            <w:r w:rsidRPr="00624762">
              <w:t>Cambridge University Press, 2019. ISBN 978-1107137394.</w:t>
            </w:r>
          </w:p>
          <w:p w14:paraId="5D6E68D0" w14:textId="4507C46A" w:rsidR="00370CD5" w:rsidRPr="00D22542" w:rsidRDefault="00E4070C" w:rsidP="00370CD5">
            <w:r w:rsidRPr="00BA20CD">
              <w:t>SIMON</w:t>
            </w:r>
            <w:r>
              <w:t>,</w:t>
            </w:r>
            <w:r w:rsidRPr="00BA20CD">
              <w:t xml:space="preserve"> S.H. The Oxford Solid State Bas</w:t>
            </w:r>
            <w:r>
              <w:t xml:space="preserve">ics. Oxford: Oxford University Press, 2013. ISBN </w:t>
            </w:r>
            <w:r w:rsidRPr="00BA20CD">
              <w:t>978-0199680771.</w:t>
            </w:r>
          </w:p>
        </w:tc>
      </w:tr>
      <w:tr w:rsidR="00C45179" w14:paraId="6CBE2856"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7AB42A0D" w14:textId="77777777" w:rsidR="00C45179" w:rsidRDefault="00C45179" w:rsidP="00F8305C">
            <w:pPr>
              <w:jc w:val="center"/>
              <w:rPr>
                <w:b/>
              </w:rPr>
            </w:pPr>
            <w:r>
              <w:rPr>
                <w:b/>
              </w:rPr>
              <w:t>Informace ke kombinované nebo distanční formě</w:t>
            </w:r>
          </w:p>
        </w:tc>
      </w:tr>
      <w:tr w:rsidR="00C45179" w14:paraId="530E434A"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561E4F92" w14:textId="77777777" w:rsidR="00C45179" w:rsidRDefault="00C45179" w:rsidP="00F8305C">
            <w:pPr>
              <w:jc w:val="both"/>
            </w:pPr>
            <w:r>
              <w:rPr>
                <w:b/>
              </w:rPr>
              <w:t>Rozsah konzultací (soustředění)</w:t>
            </w:r>
          </w:p>
        </w:tc>
        <w:tc>
          <w:tcPr>
            <w:tcW w:w="889" w:type="dxa"/>
            <w:tcBorders>
              <w:top w:val="single" w:sz="2" w:space="0" w:color="auto"/>
            </w:tcBorders>
          </w:tcPr>
          <w:p w14:paraId="63DF7645" w14:textId="202879D4" w:rsidR="00C45179" w:rsidRDefault="00766418" w:rsidP="00766418">
            <w:pPr>
              <w:jc w:val="center"/>
            </w:pPr>
            <w:r>
              <w:t>12</w:t>
            </w:r>
          </w:p>
        </w:tc>
        <w:tc>
          <w:tcPr>
            <w:tcW w:w="4179" w:type="dxa"/>
            <w:gridSpan w:val="7"/>
            <w:tcBorders>
              <w:top w:val="single" w:sz="2" w:space="0" w:color="auto"/>
            </w:tcBorders>
            <w:shd w:val="clear" w:color="auto" w:fill="F7CAAC"/>
          </w:tcPr>
          <w:p w14:paraId="0EC913EE" w14:textId="77777777" w:rsidR="00C45179" w:rsidRDefault="00C45179" w:rsidP="00F8305C">
            <w:pPr>
              <w:jc w:val="both"/>
              <w:rPr>
                <w:b/>
              </w:rPr>
            </w:pPr>
            <w:r>
              <w:rPr>
                <w:b/>
              </w:rPr>
              <w:t xml:space="preserve">hodin </w:t>
            </w:r>
          </w:p>
        </w:tc>
      </w:tr>
      <w:tr w:rsidR="00C45179" w14:paraId="39F0C3B8" w14:textId="77777777" w:rsidTr="001041BE">
        <w:trPr>
          <w:gridBefore w:val="1"/>
          <w:gridAfter w:val="1"/>
          <w:wBefore w:w="393" w:type="dxa"/>
          <w:wAfter w:w="101" w:type="dxa"/>
        </w:trPr>
        <w:tc>
          <w:tcPr>
            <w:tcW w:w="9855" w:type="dxa"/>
            <w:gridSpan w:val="15"/>
            <w:shd w:val="clear" w:color="auto" w:fill="F7CAAC"/>
          </w:tcPr>
          <w:p w14:paraId="65383FB4" w14:textId="77777777" w:rsidR="00C45179" w:rsidRDefault="00C45179" w:rsidP="00F8305C">
            <w:pPr>
              <w:jc w:val="both"/>
              <w:rPr>
                <w:b/>
              </w:rPr>
            </w:pPr>
            <w:r>
              <w:rPr>
                <w:b/>
              </w:rPr>
              <w:t>Informace o způsobu kontaktu s vyučujícím</w:t>
            </w:r>
          </w:p>
        </w:tc>
      </w:tr>
      <w:tr w:rsidR="00C45179" w14:paraId="343807FD" w14:textId="77777777" w:rsidTr="001041BE">
        <w:trPr>
          <w:gridBefore w:val="1"/>
          <w:gridAfter w:val="1"/>
          <w:wBefore w:w="393" w:type="dxa"/>
          <w:wAfter w:w="101" w:type="dxa"/>
          <w:trHeight w:val="1373"/>
        </w:trPr>
        <w:tc>
          <w:tcPr>
            <w:tcW w:w="9855" w:type="dxa"/>
            <w:gridSpan w:val="15"/>
          </w:tcPr>
          <w:p w14:paraId="7635E2AB" w14:textId="35B5A856" w:rsidR="00D55912" w:rsidRPr="00CE6F38" w:rsidRDefault="00D55912" w:rsidP="00D55912">
            <w:pPr>
              <w:pStyle w:val="TableParagraph"/>
              <w:spacing w:line="240" w:lineRule="auto"/>
              <w:ind w:left="0"/>
              <w:rPr>
                <w:sz w:val="20"/>
                <w:szCs w:val="20"/>
              </w:rPr>
            </w:pPr>
            <w:r w:rsidRPr="00CE6F38">
              <w:rPr>
                <w:sz w:val="20"/>
                <w:szCs w:val="20"/>
              </w:rPr>
              <w:t>Studenti se účastní výuky, kde je jim redukovanou formou prezentována látka dle anotace předmětu. Výuka je realizována v</w:t>
            </w:r>
            <w:r>
              <w:rPr>
                <w:sz w:val="20"/>
                <w:szCs w:val="20"/>
              </w:rPr>
              <w:t> </w:t>
            </w:r>
            <w:r w:rsidRPr="00CE6F38">
              <w:rPr>
                <w:sz w:val="20"/>
                <w:szCs w:val="20"/>
              </w:rPr>
              <w:t>blocích</w:t>
            </w:r>
            <w:r>
              <w:rPr>
                <w:sz w:val="20"/>
                <w:szCs w:val="20"/>
              </w:rPr>
              <w:t>.</w:t>
            </w:r>
            <w:r w:rsidRPr="00CE6F38">
              <w:rPr>
                <w:sz w:val="20"/>
                <w:szCs w:val="20"/>
              </w:rPr>
              <w:t xml:space="preserve"> Studentům budou určeny části učiva k samostatnému nastudování.</w:t>
            </w:r>
            <w:r w:rsidRPr="00CE6F38">
              <w:rPr>
                <w:sz w:val="20"/>
              </w:rPr>
              <w:t xml:space="preserve"> </w:t>
            </w:r>
            <w:r w:rsidR="009D41CA" w:rsidRPr="00370CD5">
              <w:rPr>
                <w:sz w:val="20"/>
                <w:szCs w:val="20"/>
              </w:rPr>
              <w:t xml:space="preserve">Kontrola samostatného studia bude provedena písemným testem. </w:t>
            </w:r>
            <w:r w:rsidRPr="00370CD5">
              <w:rPr>
                <w:sz w:val="20"/>
                <w:szCs w:val="20"/>
              </w:rPr>
              <w:t>Konzultace jsou možné v rámci výuky nebo lze vyuču</w:t>
            </w:r>
            <w:r w:rsidRPr="00CE6F38">
              <w:rPr>
                <w:sz w:val="20"/>
                <w:szCs w:val="20"/>
              </w:rPr>
              <w:t>jícího kontaktovat viz</w:t>
            </w:r>
            <w:r w:rsidRPr="00CE6F38">
              <w:rPr>
                <w:spacing w:val="-2"/>
                <w:sz w:val="20"/>
                <w:szCs w:val="20"/>
              </w:rPr>
              <w:t xml:space="preserve"> </w:t>
            </w:r>
            <w:r w:rsidRPr="00CE6F38">
              <w:rPr>
                <w:sz w:val="20"/>
                <w:szCs w:val="20"/>
              </w:rPr>
              <w:t>níže.</w:t>
            </w:r>
          </w:p>
          <w:p w14:paraId="0C45A19A" w14:textId="77777777" w:rsidR="00D55912" w:rsidRPr="00CE6F38" w:rsidRDefault="00D55912" w:rsidP="00D55912"/>
          <w:p w14:paraId="66553E93" w14:textId="646786DC" w:rsidR="00D55912" w:rsidRDefault="00D55912" w:rsidP="00D55912">
            <w:r w:rsidRPr="00CE6F38">
              <w:t xml:space="preserve">Možnosti komunikace s vyučujícím: </w:t>
            </w:r>
            <w:hyperlink r:id="rId96" w:history="1">
              <w:r w:rsidR="00B31110" w:rsidRPr="00B31110">
                <w:rPr>
                  <w:rStyle w:val="Hypertextovodkaz"/>
                </w:rPr>
                <w:t>ponizil@utb.cz,</w:t>
              </w:r>
            </w:hyperlink>
            <w:r w:rsidRPr="00B31110">
              <w:rPr>
                <w:spacing w:val="-6"/>
              </w:rPr>
              <w:t xml:space="preserve"> </w:t>
            </w:r>
            <w:r w:rsidRPr="00B31110">
              <w:t>576</w:t>
            </w:r>
            <w:r w:rsidRPr="00B31110">
              <w:rPr>
                <w:spacing w:val="-7"/>
              </w:rPr>
              <w:t xml:space="preserve"> </w:t>
            </w:r>
            <w:r w:rsidRPr="00B31110">
              <w:t>03</w:t>
            </w:r>
            <w:r w:rsidR="00B31110" w:rsidRPr="00B31110">
              <w:t>5</w:t>
            </w:r>
            <w:r w:rsidRPr="00B31110">
              <w:rPr>
                <w:spacing w:val="-5"/>
              </w:rPr>
              <w:t> </w:t>
            </w:r>
            <w:r w:rsidR="00B31110" w:rsidRPr="00B31110">
              <w:rPr>
                <w:spacing w:val="-4"/>
              </w:rPr>
              <w:t>114</w:t>
            </w:r>
            <w:r w:rsidRPr="00B31110">
              <w:rPr>
                <w:spacing w:val="-4"/>
              </w:rPr>
              <w:t>.</w:t>
            </w:r>
          </w:p>
          <w:p w14:paraId="64912FD3" w14:textId="77777777" w:rsidR="00C45179" w:rsidRDefault="00C45179" w:rsidP="00F8305C">
            <w:pPr>
              <w:jc w:val="both"/>
            </w:pPr>
          </w:p>
          <w:p w14:paraId="30E4A485" w14:textId="0B7AFB65" w:rsidR="00C45179" w:rsidRDefault="00C45179" w:rsidP="00F8305C">
            <w:pPr>
              <w:jc w:val="both"/>
            </w:pPr>
          </w:p>
          <w:p w14:paraId="080AF7E9" w14:textId="27D54B2F" w:rsidR="00113E81" w:rsidRDefault="00113E81" w:rsidP="00F8305C">
            <w:pPr>
              <w:jc w:val="both"/>
            </w:pPr>
          </w:p>
          <w:p w14:paraId="3CB223FD" w14:textId="191B798E" w:rsidR="00113E81" w:rsidRDefault="00113E81" w:rsidP="00F8305C">
            <w:pPr>
              <w:jc w:val="both"/>
            </w:pPr>
          </w:p>
          <w:p w14:paraId="4E12EB7E" w14:textId="46E10F60" w:rsidR="00113E81" w:rsidRDefault="00113E81" w:rsidP="00F8305C">
            <w:pPr>
              <w:jc w:val="both"/>
            </w:pPr>
          </w:p>
          <w:p w14:paraId="43179E1B" w14:textId="7C194F8A" w:rsidR="00113E81" w:rsidRDefault="00113E81" w:rsidP="00F8305C">
            <w:pPr>
              <w:jc w:val="both"/>
            </w:pPr>
          </w:p>
          <w:p w14:paraId="720D6A40" w14:textId="07B202AE" w:rsidR="00113E81" w:rsidRDefault="00113E81" w:rsidP="00F8305C">
            <w:pPr>
              <w:jc w:val="both"/>
            </w:pPr>
          </w:p>
          <w:p w14:paraId="531D7034" w14:textId="2B664E10" w:rsidR="00113E81" w:rsidRDefault="00113E81" w:rsidP="00F8305C">
            <w:pPr>
              <w:jc w:val="both"/>
            </w:pPr>
          </w:p>
          <w:p w14:paraId="0ECD871E" w14:textId="7DC5526D" w:rsidR="00113E81" w:rsidRDefault="00113E81" w:rsidP="00F8305C">
            <w:pPr>
              <w:jc w:val="both"/>
            </w:pPr>
          </w:p>
          <w:p w14:paraId="15F81936" w14:textId="69EBD899" w:rsidR="00113E81" w:rsidRDefault="00113E81" w:rsidP="00F8305C">
            <w:pPr>
              <w:jc w:val="both"/>
            </w:pPr>
          </w:p>
          <w:p w14:paraId="17E15753" w14:textId="3ADFDAA7" w:rsidR="00113E81" w:rsidRDefault="00113E81" w:rsidP="00F8305C">
            <w:pPr>
              <w:jc w:val="both"/>
            </w:pPr>
          </w:p>
          <w:p w14:paraId="38D407CB" w14:textId="393BC965" w:rsidR="00113E81" w:rsidRDefault="00113E81" w:rsidP="00F8305C">
            <w:pPr>
              <w:jc w:val="both"/>
            </w:pPr>
          </w:p>
          <w:p w14:paraId="45A9E894" w14:textId="224C5B25" w:rsidR="00113E81" w:rsidRDefault="00113E81" w:rsidP="00F8305C">
            <w:pPr>
              <w:jc w:val="both"/>
            </w:pPr>
          </w:p>
          <w:p w14:paraId="66516B10" w14:textId="5C852FBC" w:rsidR="00113E81" w:rsidRDefault="00113E81" w:rsidP="00F8305C">
            <w:pPr>
              <w:jc w:val="both"/>
            </w:pPr>
          </w:p>
          <w:p w14:paraId="7C8520DA" w14:textId="1A4A3812" w:rsidR="00113E81" w:rsidRDefault="00113E81" w:rsidP="00F8305C">
            <w:pPr>
              <w:jc w:val="both"/>
            </w:pPr>
          </w:p>
          <w:p w14:paraId="2C55BB2B" w14:textId="6FFA3609" w:rsidR="00113E81" w:rsidRDefault="00113E81" w:rsidP="00F8305C">
            <w:pPr>
              <w:jc w:val="both"/>
            </w:pPr>
          </w:p>
          <w:p w14:paraId="6CF7FA2B" w14:textId="00452A0D" w:rsidR="00113E81" w:rsidRDefault="00113E81" w:rsidP="00F8305C">
            <w:pPr>
              <w:jc w:val="both"/>
            </w:pPr>
          </w:p>
          <w:p w14:paraId="786AF3E2" w14:textId="3A1B2A07" w:rsidR="00113E81" w:rsidRDefault="00113E81" w:rsidP="00F8305C">
            <w:pPr>
              <w:jc w:val="both"/>
            </w:pPr>
          </w:p>
          <w:p w14:paraId="3F28193F" w14:textId="005D6367" w:rsidR="00113E81" w:rsidRDefault="00113E81" w:rsidP="00F8305C">
            <w:pPr>
              <w:jc w:val="both"/>
            </w:pPr>
          </w:p>
          <w:p w14:paraId="19BB0DE8" w14:textId="38114C8F" w:rsidR="00113E81" w:rsidRDefault="00113E81" w:rsidP="00F8305C">
            <w:pPr>
              <w:jc w:val="both"/>
            </w:pPr>
          </w:p>
          <w:p w14:paraId="0AB2D28A" w14:textId="0943B3DB" w:rsidR="00113E81" w:rsidRDefault="00113E81" w:rsidP="00F8305C">
            <w:pPr>
              <w:jc w:val="both"/>
            </w:pPr>
          </w:p>
          <w:p w14:paraId="0557831F" w14:textId="094DF656" w:rsidR="00113E81" w:rsidRDefault="00113E81" w:rsidP="00F8305C">
            <w:pPr>
              <w:jc w:val="both"/>
            </w:pPr>
          </w:p>
          <w:p w14:paraId="0EEFEBF4" w14:textId="253BB7A6" w:rsidR="00113E81" w:rsidRDefault="00113E81" w:rsidP="00F8305C">
            <w:pPr>
              <w:jc w:val="both"/>
            </w:pPr>
          </w:p>
          <w:p w14:paraId="7F012422" w14:textId="69D41B78" w:rsidR="00113E81" w:rsidRDefault="00113E81" w:rsidP="00F8305C">
            <w:pPr>
              <w:jc w:val="both"/>
            </w:pPr>
          </w:p>
          <w:p w14:paraId="092EB2D3" w14:textId="5F8EEF2A" w:rsidR="00113E81" w:rsidRDefault="00113E81" w:rsidP="00F8305C">
            <w:pPr>
              <w:jc w:val="both"/>
            </w:pPr>
          </w:p>
          <w:p w14:paraId="097A060A" w14:textId="294650B3" w:rsidR="00113E81" w:rsidRDefault="00113E81" w:rsidP="00F8305C">
            <w:pPr>
              <w:jc w:val="both"/>
            </w:pPr>
          </w:p>
          <w:p w14:paraId="0992BD2B" w14:textId="5D6FE1CD" w:rsidR="00113E81" w:rsidRDefault="00113E81" w:rsidP="00F8305C">
            <w:pPr>
              <w:jc w:val="both"/>
            </w:pPr>
          </w:p>
          <w:p w14:paraId="283664BE" w14:textId="49C39CBF" w:rsidR="00113E81" w:rsidRDefault="00113E81" w:rsidP="00F8305C">
            <w:pPr>
              <w:jc w:val="both"/>
            </w:pPr>
          </w:p>
          <w:p w14:paraId="70612F6A" w14:textId="77777777" w:rsidR="00113E81" w:rsidRDefault="00113E81" w:rsidP="00F8305C">
            <w:pPr>
              <w:jc w:val="both"/>
            </w:pPr>
          </w:p>
          <w:p w14:paraId="4E884740" w14:textId="77777777" w:rsidR="00C45179" w:rsidRDefault="00C45179" w:rsidP="00F8305C">
            <w:pPr>
              <w:jc w:val="both"/>
            </w:pPr>
          </w:p>
          <w:p w14:paraId="5D224049" w14:textId="77777777" w:rsidR="00C45179" w:rsidRDefault="00C45179" w:rsidP="00F8305C">
            <w:pPr>
              <w:jc w:val="both"/>
            </w:pPr>
          </w:p>
          <w:p w14:paraId="060908CA" w14:textId="77777777" w:rsidR="00C45179" w:rsidRDefault="00C45179" w:rsidP="00F8305C">
            <w:pPr>
              <w:jc w:val="both"/>
            </w:pPr>
          </w:p>
          <w:p w14:paraId="23A2DFD0" w14:textId="77777777" w:rsidR="00C45179" w:rsidRDefault="00C45179" w:rsidP="00F8305C">
            <w:pPr>
              <w:jc w:val="both"/>
            </w:pPr>
          </w:p>
          <w:p w14:paraId="0D7A9F25" w14:textId="77777777" w:rsidR="00C45179" w:rsidRDefault="00C45179" w:rsidP="00F8305C">
            <w:pPr>
              <w:jc w:val="both"/>
            </w:pPr>
          </w:p>
        </w:tc>
      </w:tr>
      <w:tr w:rsidR="00C45179" w14:paraId="12B234EB"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5507436B" w14:textId="77777777" w:rsidR="00C45179" w:rsidRDefault="00C45179" w:rsidP="00F8305C">
            <w:pPr>
              <w:jc w:val="both"/>
              <w:rPr>
                <w:b/>
                <w:sz w:val="28"/>
              </w:rPr>
            </w:pPr>
            <w:bookmarkStart w:id="300" w:name="_Hlk190846456"/>
            <w:bookmarkEnd w:id="297"/>
            <w:r>
              <w:lastRenderedPageBreak/>
              <w:br w:type="page"/>
            </w:r>
            <w:r>
              <w:rPr>
                <w:b/>
                <w:sz w:val="28"/>
              </w:rPr>
              <w:t>B-III – Charakteristika studijního předmětu</w:t>
            </w:r>
          </w:p>
        </w:tc>
      </w:tr>
      <w:tr w:rsidR="00C45179" w14:paraId="36AC7F2E"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59A4D511" w14:textId="77777777" w:rsidR="00C45179" w:rsidRDefault="00C45179" w:rsidP="00F8305C">
            <w:pPr>
              <w:jc w:val="both"/>
              <w:rPr>
                <w:b/>
              </w:rPr>
            </w:pPr>
            <w:r>
              <w:rPr>
                <w:b/>
              </w:rPr>
              <w:t>Název studijního předmětu</w:t>
            </w:r>
          </w:p>
        </w:tc>
        <w:tc>
          <w:tcPr>
            <w:tcW w:w="6420" w:type="dxa"/>
            <w:gridSpan w:val="11"/>
            <w:tcBorders>
              <w:top w:val="double" w:sz="4" w:space="0" w:color="auto"/>
            </w:tcBorders>
          </w:tcPr>
          <w:p w14:paraId="238EC1C6" w14:textId="44EEE6A3" w:rsidR="00C45179" w:rsidRPr="0062291E" w:rsidRDefault="0062291E" w:rsidP="00F8305C">
            <w:pPr>
              <w:jc w:val="both"/>
              <w:rPr>
                <w:b/>
                <w:bCs/>
              </w:rPr>
            </w:pPr>
            <w:bookmarkStart w:id="301" w:name="Fyz_polymerů"/>
            <w:bookmarkEnd w:id="301"/>
            <w:r w:rsidRPr="0062291E">
              <w:rPr>
                <w:b/>
                <w:bCs/>
              </w:rPr>
              <w:t>Fyzika polymerů</w:t>
            </w:r>
          </w:p>
        </w:tc>
      </w:tr>
      <w:tr w:rsidR="00C45179" w14:paraId="13DF2CD4" w14:textId="77777777" w:rsidTr="001041BE">
        <w:trPr>
          <w:gridBefore w:val="1"/>
          <w:gridAfter w:val="1"/>
          <w:wBefore w:w="393" w:type="dxa"/>
          <w:wAfter w:w="101" w:type="dxa"/>
        </w:trPr>
        <w:tc>
          <w:tcPr>
            <w:tcW w:w="3435" w:type="dxa"/>
            <w:gridSpan w:val="4"/>
            <w:shd w:val="clear" w:color="auto" w:fill="F7CAAC"/>
          </w:tcPr>
          <w:p w14:paraId="1297CEAC" w14:textId="77777777" w:rsidR="00C45179" w:rsidRDefault="00C45179" w:rsidP="00F8305C">
            <w:pPr>
              <w:jc w:val="both"/>
              <w:rPr>
                <w:b/>
              </w:rPr>
            </w:pPr>
            <w:r>
              <w:rPr>
                <w:b/>
              </w:rPr>
              <w:t>Typ předmětu</w:t>
            </w:r>
          </w:p>
        </w:tc>
        <w:tc>
          <w:tcPr>
            <w:tcW w:w="3057" w:type="dxa"/>
            <w:gridSpan w:val="6"/>
          </w:tcPr>
          <w:p w14:paraId="64E0507C" w14:textId="77777777" w:rsidR="00C45179" w:rsidRDefault="00C45179" w:rsidP="00F8305C">
            <w:pPr>
              <w:jc w:val="both"/>
            </w:pPr>
            <w:r>
              <w:t>povinný</w:t>
            </w:r>
          </w:p>
        </w:tc>
        <w:tc>
          <w:tcPr>
            <w:tcW w:w="2695" w:type="dxa"/>
            <w:gridSpan w:val="4"/>
            <w:shd w:val="clear" w:color="auto" w:fill="F7CAAC"/>
          </w:tcPr>
          <w:p w14:paraId="0C7C8123" w14:textId="77777777" w:rsidR="00C45179" w:rsidRDefault="00C45179" w:rsidP="00F8305C">
            <w:pPr>
              <w:jc w:val="both"/>
            </w:pPr>
            <w:r>
              <w:rPr>
                <w:b/>
              </w:rPr>
              <w:t>doporučený ročník / semestr</w:t>
            </w:r>
          </w:p>
        </w:tc>
        <w:tc>
          <w:tcPr>
            <w:tcW w:w="668" w:type="dxa"/>
          </w:tcPr>
          <w:p w14:paraId="1F72D842" w14:textId="77777777" w:rsidR="00C45179" w:rsidRDefault="00C45179" w:rsidP="00F8305C">
            <w:pPr>
              <w:jc w:val="both"/>
            </w:pPr>
            <w:r>
              <w:t>3/LS</w:t>
            </w:r>
          </w:p>
        </w:tc>
      </w:tr>
      <w:tr w:rsidR="00C45179" w14:paraId="15A2DF26" w14:textId="77777777" w:rsidTr="001041BE">
        <w:trPr>
          <w:gridBefore w:val="1"/>
          <w:gridAfter w:val="1"/>
          <w:wBefore w:w="393" w:type="dxa"/>
          <w:wAfter w:w="101" w:type="dxa"/>
        </w:trPr>
        <w:tc>
          <w:tcPr>
            <w:tcW w:w="3435" w:type="dxa"/>
            <w:gridSpan w:val="4"/>
            <w:shd w:val="clear" w:color="auto" w:fill="F7CAAC"/>
          </w:tcPr>
          <w:p w14:paraId="73C7741D" w14:textId="77777777" w:rsidR="00C45179" w:rsidRDefault="00C45179" w:rsidP="00F8305C">
            <w:pPr>
              <w:jc w:val="both"/>
              <w:rPr>
                <w:b/>
              </w:rPr>
            </w:pPr>
            <w:r>
              <w:rPr>
                <w:b/>
              </w:rPr>
              <w:t>Rozsah studijního předmětu</w:t>
            </w:r>
          </w:p>
        </w:tc>
        <w:tc>
          <w:tcPr>
            <w:tcW w:w="1352" w:type="dxa"/>
            <w:gridSpan w:val="3"/>
          </w:tcPr>
          <w:p w14:paraId="45BE7818" w14:textId="3D19991E" w:rsidR="00C45179" w:rsidRDefault="00C45179" w:rsidP="00F8305C">
            <w:pPr>
              <w:jc w:val="both"/>
            </w:pPr>
            <w:r w:rsidRPr="00B74836">
              <w:t>2</w:t>
            </w:r>
            <w:r w:rsidR="00787B43" w:rsidRPr="00B74836">
              <w:t>0</w:t>
            </w:r>
            <w:r w:rsidRPr="00B74836">
              <w:t>p+</w:t>
            </w:r>
            <w:r w:rsidR="00787B43" w:rsidRPr="00B74836">
              <w:t>0</w:t>
            </w:r>
            <w:r w:rsidRPr="00B74836">
              <w:t>s+2</w:t>
            </w:r>
            <w:r w:rsidR="00787B43" w:rsidRPr="00B74836">
              <w:t>0</w:t>
            </w:r>
            <w:r w:rsidRPr="00B74836">
              <w:t>l</w:t>
            </w:r>
          </w:p>
        </w:tc>
        <w:tc>
          <w:tcPr>
            <w:tcW w:w="889" w:type="dxa"/>
            <w:shd w:val="clear" w:color="auto" w:fill="F7CAAC"/>
          </w:tcPr>
          <w:p w14:paraId="3711F86D" w14:textId="77777777" w:rsidR="00C45179" w:rsidRDefault="00C45179" w:rsidP="00F8305C">
            <w:pPr>
              <w:jc w:val="both"/>
              <w:rPr>
                <w:b/>
              </w:rPr>
            </w:pPr>
            <w:r>
              <w:rPr>
                <w:b/>
              </w:rPr>
              <w:t xml:space="preserve">hod. </w:t>
            </w:r>
          </w:p>
        </w:tc>
        <w:tc>
          <w:tcPr>
            <w:tcW w:w="816" w:type="dxa"/>
            <w:gridSpan w:val="2"/>
          </w:tcPr>
          <w:p w14:paraId="477440EB" w14:textId="0749D7B8" w:rsidR="00C45179" w:rsidRDefault="00787B43" w:rsidP="00F8305C">
            <w:pPr>
              <w:jc w:val="both"/>
            </w:pPr>
            <w:r>
              <w:t>40</w:t>
            </w:r>
          </w:p>
        </w:tc>
        <w:tc>
          <w:tcPr>
            <w:tcW w:w="1479" w:type="dxa"/>
            <w:gridSpan w:val="2"/>
            <w:shd w:val="clear" w:color="auto" w:fill="F7CAAC"/>
          </w:tcPr>
          <w:p w14:paraId="51EB509C" w14:textId="77777777" w:rsidR="00C45179" w:rsidRDefault="00C45179" w:rsidP="00F8305C">
            <w:pPr>
              <w:jc w:val="both"/>
              <w:rPr>
                <w:b/>
              </w:rPr>
            </w:pPr>
            <w:r>
              <w:rPr>
                <w:b/>
              </w:rPr>
              <w:t>kreditů</w:t>
            </w:r>
          </w:p>
        </w:tc>
        <w:tc>
          <w:tcPr>
            <w:tcW w:w="1884" w:type="dxa"/>
            <w:gridSpan w:val="3"/>
          </w:tcPr>
          <w:p w14:paraId="4B805753" w14:textId="6D660D52" w:rsidR="00C45179" w:rsidRDefault="00F9776A" w:rsidP="00F8305C">
            <w:pPr>
              <w:jc w:val="both"/>
            </w:pPr>
            <w:r>
              <w:t>5</w:t>
            </w:r>
          </w:p>
        </w:tc>
      </w:tr>
      <w:tr w:rsidR="00C45179" w14:paraId="295BB4BF" w14:textId="77777777" w:rsidTr="001041BE">
        <w:trPr>
          <w:gridBefore w:val="1"/>
          <w:gridAfter w:val="1"/>
          <w:wBefore w:w="393" w:type="dxa"/>
          <w:wAfter w:w="101" w:type="dxa"/>
        </w:trPr>
        <w:tc>
          <w:tcPr>
            <w:tcW w:w="3435" w:type="dxa"/>
            <w:gridSpan w:val="4"/>
            <w:shd w:val="clear" w:color="auto" w:fill="F7CAAC"/>
          </w:tcPr>
          <w:p w14:paraId="24578009" w14:textId="77777777" w:rsidR="00C45179" w:rsidRDefault="00C45179" w:rsidP="00F8305C">
            <w:pPr>
              <w:jc w:val="both"/>
              <w:rPr>
                <w:b/>
                <w:sz w:val="22"/>
              </w:rPr>
            </w:pPr>
            <w:r>
              <w:rPr>
                <w:b/>
              </w:rPr>
              <w:t>Prerekvizity, korekvizity, ekvivalence</w:t>
            </w:r>
          </w:p>
        </w:tc>
        <w:tc>
          <w:tcPr>
            <w:tcW w:w="6420" w:type="dxa"/>
            <w:gridSpan w:val="11"/>
          </w:tcPr>
          <w:p w14:paraId="4BD79AD5" w14:textId="77777777" w:rsidR="00C45179" w:rsidRDefault="00C45179" w:rsidP="00F8305C">
            <w:pPr>
              <w:jc w:val="both"/>
            </w:pPr>
          </w:p>
        </w:tc>
      </w:tr>
      <w:tr w:rsidR="00C45179" w14:paraId="6CB313F0" w14:textId="77777777" w:rsidTr="001041BE">
        <w:trPr>
          <w:gridBefore w:val="1"/>
          <w:gridAfter w:val="1"/>
          <w:wBefore w:w="393" w:type="dxa"/>
          <w:wAfter w:w="101" w:type="dxa"/>
        </w:trPr>
        <w:tc>
          <w:tcPr>
            <w:tcW w:w="3435" w:type="dxa"/>
            <w:gridSpan w:val="4"/>
            <w:shd w:val="clear" w:color="auto" w:fill="F7CAAC"/>
          </w:tcPr>
          <w:p w14:paraId="3E31D549" w14:textId="77777777" w:rsidR="00C45179" w:rsidRPr="00F9776A" w:rsidRDefault="00C45179" w:rsidP="00F8305C">
            <w:pPr>
              <w:jc w:val="both"/>
              <w:rPr>
                <w:b/>
              </w:rPr>
            </w:pPr>
            <w:r w:rsidRPr="00F9776A">
              <w:rPr>
                <w:b/>
              </w:rPr>
              <w:t>Způsob ověření výsledků učení</w:t>
            </w:r>
          </w:p>
        </w:tc>
        <w:tc>
          <w:tcPr>
            <w:tcW w:w="3057" w:type="dxa"/>
            <w:gridSpan w:val="6"/>
            <w:tcBorders>
              <w:bottom w:val="single" w:sz="4" w:space="0" w:color="auto"/>
            </w:tcBorders>
          </w:tcPr>
          <w:p w14:paraId="18D01974" w14:textId="77777777" w:rsidR="00C45179" w:rsidRPr="00F9776A" w:rsidRDefault="00C45179" w:rsidP="00F8305C">
            <w:pPr>
              <w:jc w:val="both"/>
            </w:pPr>
            <w:r w:rsidRPr="00F9776A">
              <w:t>zápočet, zkouška</w:t>
            </w:r>
          </w:p>
        </w:tc>
        <w:tc>
          <w:tcPr>
            <w:tcW w:w="1479" w:type="dxa"/>
            <w:gridSpan w:val="2"/>
            <w:tcBorders>
              <w:bottom w:val="single" w:sz="4" w:space="0" w:color="auto"/>
            </w:tcBorders>
            <w:shd w:val="clear" w:color="auto" w:fill="F7CAAC"/>
          </w:tcPr>
          <w:p w14:paraId="026D3902" w14:textId="77777777" w:rsidR="00C45179" w:rsidRDefault="00C45179" w:rsidP="00F8305C">
            <w:pPr>
              <w:jc w:val="both"/>
              <w:rPr>
                <w:b/>
              </w:rPr>
            </w:pPr>
            <w:r>
              <w:rPr>
                <w:b/>
              </w:rPr>
              <w:t>Forma výuky</w:t>
            </w:r>
          </w:p>
        </w:tc>
        <w:tc>
          <w:tcPr>
            <w:tcW w:w="1884" w:type="dxa"/>
            <w:gridSpan w:val="3"/>
            <w:tcBorders>
              <w:bottom w:val="single" w:sz="4" w:space="0" w:color="auto"/>
            </w:tcBorders>
          </w:tcPr>
          <w:p w14:paraId="3330A83E" w14:textId="568EA760" w:rsidR="00C45179" w:rsidRDefault="00C45179" w:rsidP="00F8305C">
            <w:pPr>
              <w:jc w:val="both"/>
            </w:pPr>
            <w:r w:rsidRPr="00B74836">
              <w:t>přednášky, laboratorní cvičení</w:t>
            </w:r>
          </w:p>
        </w:tc>
      </w:tr>
      <w:tr w:rsidR="00C45179" w14:paraId="1C0175D5" w14:textId="77777777" w:rsidTr="001041BE">
        <w:trPr>
          <w:gridBefore w:val="1"/>
          <w:gridAfter w:val="1"/>
          <w:wBefore w:w="393" w:type="dxa"/>
          <w:wAfter w:w="101" w:type="dxa"/>
        </w:trPr>
        <w:tc>
          <w:tcPr>
            <w:tcW w:w="3435" w:type="dxa"/>
            <w:gridSpan w:val="4"/>
            <w:shd w:val="clear" w:color="auto" w:fill="F7CAAC"/>
          </w:tcPr>
          <w:p w14:paraId="2D10BE9F" w14:textId="77777777" w:rsidR="00C45179" w:rsidRPr="005A0406" w:rsidRDefault="00C45179"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0C7C25FA" w14:textId="77777777" w:rsidR="00B64FD9" w:rsidRPr="004A0437" w:rsidRDefault="00B64FD9" w:rsidP="00F8305C">
            <w:pPr>
              <w:jc w:val="both"/>
            </w:pPr>
            <w:r w:rsidRPr="004A0437">
              <w:t>Zápočet: povinná min. 80% účast na laboratorních cvičeních, odevzdání a úspěšné obhájení protokolů.</w:t>
            </w:r>
          </w:p>
          <w:p w14:paraId="598D479F" w14:textId="600C7662" w:rsidR="00C45179" w:rsidRDefault="00B64FD9" w:rsidP="00F8305C">
            <w:pPr>
              <w:jc w:val="both"/>
            </w:pPr>
            <w:r w:rsidRPr="004A0437">
              <w:t xml:space="preserve">Zkouška – kombinovaná: ústní </w:t>
            </w:r>
            <w:r w:rsidR="00105708">
              <w:t xml:space="preserve">zkouška </w:t>
            </w:r>
            <w:r w:rsidRPr="004A0437">
              <w:t>a písemný test</w:t>
            </w:r>
            <w:r w:rsidR="00153154">
              <w:t xml:space="preserve"> (min. 40 %)</w:t>
            </w:r>
            <w:r w:rsidRPr="004A0437">
              <w:t>.</w:t>
            </w:r>
          </w:p>
        </w:tc>
      </w:tr>
      <w:tr w:rsidR="00C45179" w14:paraId="2D534F1B"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7F122266" w14:textId="77777777" w:rsidR="00C45179" w:rsidRDefault="00C45179" w:rsidP="00F8305C">
            <w:pPr>
              <w:jc w:val="both"/>
              <w:rPr>
                <w:b/>
              </w:rPr>
            </w:pPr>
            <w:r>
              <w:rPr>
                <w:b/>
              </w:rPr>
              <w:t>Garant předmětu</w:t>
            </w:r>
          </w:p>
        </w:tc>
        <w:tc>
          <w:tcPr>
            <w:tcW w:w="6420" w:type="dxa"/>
            <w:gridSpan w:val="11"/>
            <w:tcBorders>
              <w:top w:val="nil"/>
            </w:tcBorders>
          </w:tcPr>
          <w:p w14:paraId="75BEA1D5" w14:textId="77777777" w:rsidR="00C45179" w:rsidRDefault="00C45179" w:rsidP="00F8305C">
            <w:pPr>
              <w:jc w:val="both"/>
            </w:pPr>
          </w:p>
        </w:tc>
      </w:tr>
      <w:tr w:rsidR="00C45179" w14:paraId="1E3D939D"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700E99D8" w14:textId="77777777" w:rsidR="00C45179" w:rsidRDefault="00C45179" w:rsidP="00F8305C">
            <w:pPr>
              <w:jc w:val="both"/>
              <w:rPr>
                <w:b/>
              </w:rPr>
            </w:pPr>
            <w:r>
              <w:rPr>
                <w:b/>
              </w:rPr>
              <w:t>Zapojení garanta do výuky předmětu</w:t>
            </w:r>
          </w:p>
        </w:tc>
        <w:tc>
          <w:tcPr>
            <w:tcW w:w="6420" w:type="dxa"/>
            <w:gridSpan w:val="11"/>
            <w:tcBorders>
              <w:top w:val="nil"/>
            </w:tcBorders>
          </w:tcPr>
          <w:p w14:paraId="7B30E7E7" w14:textId="77777777" w:rsidR="00C45179" w:rsidRDefault="00C45179" w:rsidP="00F8305C">
            <w:pPr>
              <w:jc w:val="both"/>
            </w:pPr>
          </w:p>
        </w:tc>
      </w:tr>
      <w:tr w:rsidR="00C45179" w14:paraId="3510677C" w14:textId="77777777" w:rsidTr="001041BE">
        <w:trPr>
          <w:gridBefore w:val="1"/>
          <w:gridAfter w:val="1"/>
          <w:wBefore w:w="393" w:type="dxa"/>
          <w:wAfter w:w="101" w:type="dxa"/>
        </w:trPr>
        <w:tc>
          <w:tcPr>
            <w:tcW w:w="3435" w:type="dxa"/>
            <w:gridSpan w:val="4"/>
            <w:shd w:val="clear" w:color="auto" w:fill="F7CAAC"/>
          </w:tcPr>
          <w:p w14:paraId="3B54A9E7" w14:textId="77777777" w:rsidR="00C45179" w:rsidRDefault="00C45179" w:rsidP="00F8305C">
            <w:pPr>
              <w:jc w:val="both"/>
              <w:rPr>
                <w:b/>
              </w:rPr>
            </w:pPr>
            <w:r>
              <w:rPr>
                <w:b/>
              </w:rPr>
              <w:t>Vyučující</w:t>
            </w:r>
          </w:p>
        </w:tc>
        <w:tc>
          <w:tcPr>
            <w:tcW w:w="6420" w:type="dxa"/>
            <w:gridSpan w:val="11"/>
            <w:tcBorders>
              <w:bottom w:val="nil"/>
            </w:tcBorders>
          </w:tcPr>
          <w:p w14:paraId="3A06E1C7" w14:textId="77777777" w:rsidR="00C45179" w:rsidRDefault="00C45179" w:rsidP="00F8305C">
            <w:pPr>
              <w:jc w:val="both"/>
            </w:pPr>
          </w:p>
        </w:tc>
      </w:tr>
      <w:tr w:rsidR="00C45179" w14:paraId="3DA618FA" w14:textId="77777777" w:rsidTr="001041BE">
        <w:trPr>
          <w:gridBefore w:val="1"/>
          <w:gridAfter w:val="1"/>
          <w:wBefore w:w="393" w:type="dxa"/>
          <w:wAfter w:w="101" w:type="dxa"/>
          <w:trHeight w:val="260"/>
        </w:trPr>
        <w:tc>
          <w:tcPr>
            <w:tcW w:w="9855" w:type="dxa"/>
            <w:gridSpan w:val="15"/>
            <w:tcBorders>
              <w:top w:val="nil"/>
            </w:tcBorders>
          </w:tcPr>
          <w:p w14:paraId="515ED1DE" w14:textId="355DA205" w:rsidR="00C45179" w:rsidRPr="00A92BAC" w:rsidRDefault="009556F6" w:rsidP="00F8305C">
            <w:pPr>
              <w:spacing w:before="60" w:after="60"/>
              <w:jc w:val="both"/>
            </w:pPr>
            <w:hyperlink w:anchor="Hausnerová" w:history="1">
              <w:r w:rsidR="00A92BAC" w:rsidRPr="00A92BAC">
                <w:rPr>
                  <w:rStyle w:val="OdstavecseseznamemChar"/>
                  <w:rFonts w:ascii="Times New Roman" w:hAnsi="Times New Roman" w:cs="Times New Roman"/>
                  <w:sz w:val="20"/>
                  <w:szCs w:val="20"/>
                </w:rPr>
                <w:t>prof. Ing. Berenika Hausnerová, Ph.D.</w:t>
              </w:r>
            </w:hyperlink>
            <w:r w:rsidR="00A92BAC" w:rsidRPr="00A92BAC">
              <w:t xml:space="preserve"> (100% p)</w:t>
            </w:r>
          </w:p>
        </w:tc>
      </w:tr>
      <w:tr w:rsidR="00C45179" w14:paraId="6914818A" w14:textId="77777777" w:rsidTr="001041BE">
        <w:trPr>
          <w:gridBefore w:val="1"/>
          <w:gridAfter w:val="1"/>
          <w:wBefore w:w="393" w:type="dxa"/>
          <w:wAfter w:w="101" w:type="dxa"/>
        </w:trPr>
        <w:tc>
          <w:tcPr>
            <w:tcW w:w="3435" w:type="dxa"/>
            <w:gridSpan w:val="4"/>
            <w:shd w:val="clear" w:color="auto" w:fill="F7CAAC"/>
          </w:tcPr>
          <w:p w14:paraId="2818F4CE" w14:textId="77777777" w:rsidR="00C45179" w:rsidRPr="005A0406" w:rsidRDefault="00C45179" w:rsidP="00F8305C">
            <w:pPr>
              <w:jc w:val="both"/>
              <w:rPr>
                <w:b/>
              </w:rPr>
            </w:pPr>
            <w:r w:rsidRPr="005A0406">
              <w:rPr>
                <w:b/>
              </w:rPr>
              <w:t>Hlavní témata a výsledky učení</w:t>
            </w:r>
          </w:p>
        </w:tc>
        <w:tc>
          <w:tcPr>
            <w:tcW w:w="6420" w:type="dxa"/>
            <w:gridSpan w:val="11"/>
            <w:tcBorders>
              <w:bottom w:val="nil"/>
            </w:tcBorders>
          </w:tcPr>
          <w:p w14:paraId="60744F56" w14:textId="77777777" w:rsidR="00C45179" w:rsidRPr="005A0406" w:rsidRDefault="00C45179" w:rsidP="00F8305C">
            <w:pPr>
              <w:jc w:val="both"/>
            </w:pPr>
          </w:p>
        </w:tc>
      </w:tr>
      <w:tr w:rsidR="00C45179" w14:paraId="4D7A89FF"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52BA692B" w14:textId="4E5FFDEA" w:rsidR="00C45179" w:rsidRPr="00351747" w:rsidRDefault="00C45179" w:rsidP="00F8305C">
            <w:pPr>
              <w:jc w:val="both"/>
              <w:rPr>
                <w:b/>
                <w:bCs/>
              </w:rPr>
            </w:pPr>
            <w:r w:rsidRPr="00D22542">
              <w:t xml:space="preserve">Cílem předmětu je </w:t>
            </w:r>
            <w:r w:rsidR="00B64FD9" w:rsidRPr="00B64FD9">
              <w:t>poskytnout základní teoretické zázemí pro odhad vazby nejdůležitějších vnitřních (intrinsic) vlastností polymerů na danou chemickou strukturu a pro odhad chování makromolekulárních látek, vyvolaném působením vnějších energetických faktorů, ve sklovitém, kaučukovitém a kapalném stavu a přechodech mezi nimi. Student dále získá znalosti o metodách stanovení a sledování zmíněných vlastností a chování s vyznačením principů aplikace výsledků v praxi zpracování materiálů a využívání výrobků.</w:t>
            </w:r>
            <w:r>
              <w:rPr>
                <w:b/>
                <w:bCs/>
              </w:rPr>
              <w:t xml:space="preserve"> </w:t>
            </w:r>
            <w:r w:rsidRPr="00351747">
              <w:rPr>
                <w:b/>
                <w:bCs/>
              </w:rPr>
              <w:t>Obsah předmětu tvoří tyto tematické celky:</w:t>
            </w:r>
          </w:p>
          <w:p w14:paraId="1754B2BD" w14:textId="27D2E751" w:rsidR="00153154" w:rsidRPr="00153154" w:rsidRDefault="00153154" w:rsidP="0015315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53154">
              <w:rPr>
                <w:rFonts w:ascii="Times New Roman" w:hAnsi="Times New Roman" w:cs="Times New Roman"/>
                <w:sz w:val="20"/>
                <w:szCs w:val="20"/>
                <w:lang w:eastAsia="cs-CZ"/>
              </w:rPr>
              <w:t>Základní modely deformačního chování.</w:t>
            </w:r>
          </w:p>
          <w:p w14:paraId="2759BC47" w14:textId="192D650B" w:rsidR="00153154" w:rsidRPr="00153154" w:rsidRDefault="00153154" w:rsidP="0015315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53154">
              <w:rPr>
                <w:rFonts w:ascii="Times New Roman" w:hAnsi="Times New Roman" w:cs="Times New Roman"/>
                <w:sz w:val="20"/>
                <w:szCs w:val="20"/>
                <w:lang w:eastAsia="cs-CZ"/>
              </w:rPr>
              <w:t>Závislost viskozity na rychlosti smykové deformace, časová závislost, vliv molekulové hmotnosti, vliv teploty, tlaková závislost, vliv plniv.</w:t>
            </w:r>
          </w:p>
          <w:p w14:paraId="3898AB70" w14:textId="2AF0815A" w:rsidR="00153154" w:rsidRPr="00153154" w:rsidRDefault="00153154" w:rsidP="0015315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53154">
              <w:rPr>
                <w:rFonts w:ascii="Times New Roman" w:hAnsi="Times New Roman" w:cs="Times New Roman"/>
                <w:sz w:val="20"/>
                <w:szCs w:val="20"/>
                <w:lang w:eastAsia="cs-CZ"/>
              </w:rPr>
              <w:t>Měření tokových vlastností.</w:t>
            </w:r>
          </w:p>
          <w:p w14:paraId="53F5B1A4" w14:textId="16A5D830" w:rsidR="00153154" w:rsidRPr="00153154" w:rsidRDefault="00153154" w:rsidP="0015315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53154">
              <w:rPr>
                <w:rFonts w:ascii="Times New Roman" w:hAnsi="Times New Roman" w:cs="Times New Roman"/>
                <w:sz w:val="20"/>
                <w:szCs w:val="20"/>
                <w:lang w:eastAsia="cs-CZ"/>
              </w:rPr>
              <w:t>Další významné reologické veličiny a tokové nestability</w:t>
            </w:r>
            <w:r>
              <w:rPr>
                <w:rFonts w:ascii="Times New Roman" w:hAnsi="Times New Roman" w:cs="Times New Roman"/>
                <w:sz w:val="20"/>
                <w:szCs w:val="20"/>
                <w:lang w:eastAsia="cs-CZ"/>
              </w:rPr>
              <w:t>.</w:t>
            </w:r>
          </w:p>
          <w:p w14:paraId="13ACC523" w14:textId="6BB34C6E" w:rsidR="00153154" w:rsidRPr="00153154" w:rsidRDefault="00153154" w:rsidP="0015315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53154">
              <w:rPr>
                <w:rFonts w:ascii="Times New Roman" w:hAnsi="Times New Roman" w:cs="Times New Roman"/>
                <w:sz w:val="20"/>
                <w:szCs w:val="20"/>
                <w:lang w:eastAsia="cs-CZ"/>
              </w:rPr>
              <w:t>Deformace, napětí a jejich složky.</w:t>
            </w:r>
          </w:p>
          <w:p w14:paraId="66137A0C" w14:textId="136446F6" w:rsidR="00153154" w:rsidRPr="00153154" w:rsidRDefault="00153154" w:rsidP="0015315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53154">
              <w:rPr>
                <w:rFonts w:ascii="Times New Roman" w:hAnsi="Times New Roman" w:cs="Times New Roman"/>
                <w:sz w:val="20"/>
                <w:szCs w:val="20"/>
                <w:lang w:eastAsia="cs-CZ"/>
              </w:rPr>
              <w:t>Lineární elasticita a</w:t>
            </w:r>
            <w:r>
              <w:rPr>
                <w:rFonts w:ascii="Times New Roman" w:hAnsi="Times New Roman" w:cs="Times New Roman"/>
                <w:sz w:val="20"/>
                <w:szCs w:val="20"/>
                <w:lang w:eastAsia="cs-CZ"/>
              </w:rPr>
              <w:t xml:space="preserve"> </w:t>
            </w:r>
            <w:r w:rsidRPr="00153154">
              <w:rPr>
                <w:rFonts w:ascii="Times New Roman" w:hAnsi="Times New Roman" w:cs="Times New Roman"/>
                <w:sz w:val="20"/>
                <w:szCs w:val="20"/>
                <w:lang w:eastAsia="cs-CZ"/>
              </w:rPr>
              <w:t>mechanické zkoušky.</w:t>
            </w:r>
          </w:p>
          <w:p w14:paraId="143E1041" w14:textId="4655438C" w:rsidR="00153154" w:rsidRPr="00153154" w:rsidRDefault="00153154" w:rsidP="0015315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53154">
              <w:rPr>
                <w:rFonts w:ascii="Times New Roman" w:hAnsi="Times New Roman" w:cs="Times New Roman"/>
                <w:sz w:val="20"/>
                <w:szCs w:val="20"/>
                <w:lang w:eastAsia="cs-CZ"/>
              </w:rPr>
              <w:t>Kaučukovitá elasticita – termodynamika elastických sítí.</w:t>
            </w:r>
          </w:p>
          <w:p w14:paraId="2C0244B0" w14:textId="3FC45600" w:rsidR="00153154" w:rsidRPr="00153154" w:rsidRDefault="00153154" w:rsidP="0015315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53154">
              <w:rPr>
                <w:rFonts w:ascii="Times New Roman" w:hAnsi="Times New Roman" w:cs="Times New Roman"/>
                <w:sz w:val="20"/>
                <w:szCs w:val="20"/>
                <w:lang w:eastAsia="cs-CZ"/>
              </w:rPr>
              <w:t>Fenomenologická teorie lineární viskoelasticity.</w:t>
            </w:r>
          </w:p>
          <w:p w14:paraId="6E11DAD1" w14:textId="2CA1B787" w:rsidR="00153154" w:rsidRPr="00153154" w:rsidRDefault="00153154" w:rsidP="0015315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53154">
              <w:rPr>
                <w:rFonts w:ascii="Times New Roman" w:hAnsi="Times New Roman" w:cs="Times New Roman"/>
                <w:sz w:val="20"/>
                <w:szCs w:val="20"/>
                <w:lang w:eastAsia="cs-CZ"/>
              </w:rPr>
              <w:t>Viskoelasticita polymerních tavenin.</w:t>
            </w:r>
          </w:p>
          <w:p w14:paraId="3E047DAF" w14:textId="587F921C" w:rsidR="00153154" w:rsidRPr="00153154" w:rsidRDefault="00153154" w:rsidP="0015315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53154">
              <w:rPr>
                <w:rFonts w:ascii="Times New Roman" w:hAnsi="Times New Roman" w:cs="Times New Roman"/>
                <w:sz w:val="20"/>
                <w:szCs w:val="20"/>
                <w:lang w:eastAsia="cs-CZ"/>
              </w:rPr>
              <w:t>Dynamické namáhání viskoelastických látek.</w:t>
            </w:r>
          </w:p>
          <w:p w14:paraId="06AEEE4A" w14:textId="77777777" w:rsidR="00C45179" w:rsidRDefault="00C45179" w:rsidP="00F8305C">
            <w:pPr>
              <w:jc w:val="both"/>
              <w:rPr>
                <w:b/>
                <w:bCs/>
              </w:rPr>
            </w:pPr>
          </w:p>
          <w:p w14:paraId="7FF83D35" w14:textId="77777777" w:rsidR="00C45179" w:rsidRPr="000C69A4" w:rsidRDefault="00C45179"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71512086" w14:textId="77777777" w:rsidR="00C45179" w:rsidRPr="000C69A4" w:rsidRDefault="00C45179" w:rsidP="00F8305C">
            <w:pPr>
              <w:tabs>
                <w:tab w:val="left" w:pos="328"/>
              </w:tabs>
              <w:rPr>
                <w:b/>
                <w:color w:val="000000" w:themeColor="text1"/>
              </w:rPr>
            </w:pPr>
            <w:r w:rsidRPr="000C69A4">
              <w:rPr>
                <w:b/>
              </w:rPr>
              <w:t>Odborné z</w:t>
            </w:r>
            <w:r w:rsidRPr="000C69A4">
              <w:rPr>
                <w:b/>
                <w:color w:val="000000" w:themeColor="text1"/>
              </w:rPr>
              <w:t xml:space="preserve">nalosti: </w:t>
            </w:r>
          </w:p>
          <w:p w14:paraId="66080F3A" w14:textId="078955B0" w:rsidR="007374F0" w:rsidRPr="007374F0" w:rsidRDefault="007374F0"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72B23">
              <w:rPr>
                <w:rFonts w:ascii="Times New Roman" w:hAnsi="Times New Roman" w:cs="Times New Roman"/>
                <w:sz w:val="20"/>
                <w:szCs w:val="20"/>
                <w:lang w:eastAsia="cs-CZ"/>
              </w:rPr>
              <w:t>prok</w:t>
            </w:r>
            <w:r w:rsidR="00B0178A">
              <w:rPr>
                <w:rFonts w:ascii="Times New Roman" w:hAnsi="Times New Roman" w:cs="Times New Roman"/>
                <w:sz w:val="20"/>
                <w:szCs w:val="20"/>
                <w:lang w:eastAsia="cs-CZ"/>
              </w:rPr>
              <w:t>ázat</w:t>
            </w:r>
            <w:r w:rsidRPr="00D72B23">
              <w:rPr>
                <w:rFonts w:ascii="Times New Roman" w:hAnsi="Times New Roman" w:cs="Times New Roman"/>
                <w:sz w:val="20"/>
                <w:szCs w:val="20"/>
                <w:lang w:eastAsia="cs-CZ"/>
              </w:rPr>
              <w:t xml:space="preserve"> znalosti modelů deformačního chování polymerních materiálů</w:t>
            </w:r>
          </w:p>
          <w:p w14:paraId="5E3D1463" w14:textId="01E0AF14" w:rsidR="007374F0" w:rsidRPr="007374F0" w:rsidRDefault="007374F0"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72B23">
              <w:rPr>
                <w:rFonts w:ascii="Times New Roman" w:hAnsi="Times New Roman" w:cs="Times New Roman"/>
                <w:sz w:val="20"/>
                <w:szCs w:val="20"/>
                <w:lang w:eastAsia="cs-CZ"/>
              </w:rPr>
              <w:t>vysvětl</w:t>
            </w:r>
            <w:r w:rsidR="00B0178A">
              <w:rPr>
                <w:rFonts w:ascii="Times New Roman" w:hAnsi="Times New Roman" w:cs="Times New Roman"/>
                <w:sz w:val="20"/>
                <w:szCs w:val="20"/>
                <w:lang w:eastAsia="cs-CZ"/>
              </w:rPr>
              <w:t>it</w:t>
            </w:r>
            <w:r w:rsidRPr="00D72B23">
              <w:rPr>
                <w:rFonts w:ascii="Times New Roman" w:hAnsi="Times New Roman" w:cs="Times New Roman"/>
                <w:sz w:val="20"/>
                <w:szCs w:val="20"/>
                <w:lang w:eastAsia="cs-CZ"/>
              </w:rPr>
              <w:t xml:space="preserve"> strukturní změny v polymerních materiálech v průběhu deformace</w:t>
            </w:r>
          </w:p>
          <w:p w14:paraId="6843FE84" w14:textId="7CB19369" w:rsidR="007374F0" w:rsidRPr="007374F0" w:rsidRDefault="007374F0"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72B23">
              <w:rPr>
                <w:rFonts w:ascii="Times New Roman" w:hAnsi="Times New Roman" w:cs="Times New Roman"/>
                <w:sz w:val="20"/>
                <w:szCs w:val="20"/>
                <w:lang w:eastAsia="cs-CZ"/>
              </w:rPr>
              <w:t>pop</w:t>
            </w:r>
            <w:r w:rsidR="00B0178A">
              <w:rPr>
                <w:rFonts w:ascii="Times New Roman" w:hAnsi="Times New Roman" w:cs="Times New Roman"/>
                <w:sz w:val="20"/>
                <w:szCs w:val="20"/>
                <w:lang w:eastAsia="cs-CZ"/>
              </w:rPr>
              <w:t xml:space="preserve">sat </w:t>
            </w:r>
            <w:r w:rsidRPr="00D72B23">
              <w:rPr>
                <w:rFonts w:ascii="Times New Roman" w:hAnsi="Times New Roman" w:cs="Times New Roman"/>
                <w:sz w:val="20"/>
                <w:szCs w:val="20"/>
                <w:lang w:eastAsia="cs-CZ"/>
              </w:rPr>
              <w:t>mechanismy závislostí tokových vlastností na procesních podmínkách</w:t>
            </w:r>
          </w:p>
          <w:p w14:paraId="13880504" w14:textId="38C834F3" w:rsidR="007374F0" w:rsidRPr="007374F0" w:rsidRDefault="007374F0"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72B23">
              <w:rPr>
                <w:rFonts w:ascii="Times New Roman" w:hAnsi="Times New Roman" w:cs="Times New Roman"/>
                <w:sz w:val="20"/>
                <w:szCs w:val="20"/>
                <w:lang w:eastAsia="cs-CZ"/>
              </w:rPr>
              <w:t>prok</w:t>
            </w:r>
            <w:r w:rsidR="00B0178A">
              <w:rPr>
                <w:rFonts w:ascii="Times New Roman" w:hAnsi="Times New Roman" w:cs="Times New Roman"/>
                <w:sz w:val="20"/>
                <w:szCs w:val="20"/>
                <w:lang w:eastAsia="cs-CZ"/>
              </w:rPr>
              <w:t>ázat</w:t>
            </w:r>
            <w:r w:rsidRPr="00D72B23">
              <w:rPr>
                <w:rFonts w:ascii="Times New Roman" w:hAnsi="Times New Roman" w:cs="Times New Roman"/>
                <w:sz w:val="20"/>
                <w:szCs w:val="20"/>
                <w:lang w:eastAsia="cs-CZ"/>
              </w:rPr>
              <w:t xml:space="preserve"> znalost termodynamiky elastických deformací</w:t>
            </w:r>
          </w:p>
          <w:p w14:paraId="643535FB" w14:textId="28401C5E" w:rsidR="007374F0" w:rsidRPr="007374F0" w:rsidRDefault="007374F0"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72B23">
              <w:rPr>
                <w:rFonts w:ascii="Times New Roman" w:hAnsi="Times New Roman" w:cs="Times New Roman"/>
                <w:sz w:val="20"/>
                <w:szCs w:val="20"/>
                <w:lang w:eastAsia="cs-CZ"/>
              </w:rPr>
              <w:t>vysvětl</w:t>
            </w:r>
            <w:r w:rsidR="00B0178A">
              <w:rPr>
                <w:rFonts w:ascii="Times New Roman" w:hAnsi="Times New Roman" w:cs="Times New Roman"/>
                <w:sz w:val="20"/>
                <w:szCs w:val="20"/>
                <w:lang w:eastAsia="cs-CZ"/>
              </w:rPr>
              <w:t>it</w:t>
            </w:r>
            <w:r w:rsidRPr="00D72B23">
              <w:rPr>
                <w:rFonts w:ascii="Times New Roman" w:hAnsi="Times New Roman" w:cs="Times New Roman"/>
                <w:sz w:val="20"/>
                <w:szCs w:val="20"/>
                <w:lang w:eastAsia="cs-CZ"/>
              </w:rPr>
              <w:t xml:space="preserve"> rozdíly ve viskoelastickém chování tekutin a pevných látek</w:t>
            </w:r>
          </w:p>
          <w:p w14:paraId="5059A1B3" w14:textId="77777777" w:rsidR="00C45179" w:rsidRPr="000C69A4" w:rsidRDefault="00C45179" w:rsidP="007374F0">
            <w:pPr>
              <w:tabs>
                <w:tab w:val="left" w:pos="328"/>
              </w:tabs>
              <w:jc w:val="both"/>
              <w:rPr>
                <w:b/>
                <w:color w:val="000000" w:themeColor="text1"/>
              </w:rPr>
            </w:pPr>
          </w:p>
          <w:p w14:paraId="199D34F5" w14:textId="77777777" w:rsidR="00C45179" w:rsidRPr="000C69A4" w:rsidRDefault="00C45179" w:rsidP="007374F0">
            <w:pPr>
              <w:tabs>
                <w:tab w:val="left" w:pos="328"/>
              </w:tabs>
              <w:jc w:val="both"/>
              <w:rPr>
                <w:b/>
                <w:color w:val="000000" w:themeColor="text1"/>
              </w:rPr>
            </w:pPr>
            <w:r w:rsidRPr="000C69A4">
              <w:rPr>
                <w:b/>
                <w:color w:val="000000" w:themeColor="text1"/>
              </w:rPr>
              <w:t>Odborné dovednosti:</w:t>
            </w:r>
          </w:p>
          <w:p w14:paraId="118E6394" w14:textId="369BCE9C" w:rsidR="007374F0" w:rsidRPr="007374F0" w:rsidRDefault="007374F0"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72B23">
              <w:rPr>
                <w:rFonts w:ascii="Times New Roman" w:hAnsi="Times New Roman" w:cs="Times New Roman"/>
                <w:sz w:val="20"/>
                <w:szCs w:val="20"/>
                <w:lang w:eastAsia="cs-CZ"/>
              </w:rPr>
              <w:t>aplik</w:t>
            </w:r>
            <w:r w:rsidR="00B0178A">
              <w:rPr>
                <w:rFonts w:ascii="Times New Roman" w:hAnsi="Times New Roman" w:cs="Times New Roman"/>
                <w:sz w:val="20"/>
                <w:szCs w:val="20"/>
                <w:lang w:eastAsia="cs-CZ"/>
              </w:rPr>
              <w:t>ovat</w:t>
            </w:r>
            <w:r w:rsidRPr="00D72B23">
              <w:rPr>
                <w:rFonts w:ascii="Times New Roman" w:hAnsi="Times New Roman" w:cs="Times New Roman"/>
                <w:sz w:val="20"/>
                <w:szCs w:val="20"/>
                <w:lang w:eastAsia="cs-CZ"/>
              </w:rPr>
              <w:t xml:space="preserve"> znalosti vztahů mezi strukturou a deformačním chováním polymerních materiálů</w:t>
            </w:r>
          </w:p>
          <w:p w14:paraId="1E8EE967" w14:textId="31D2CD70" w:rsidR="007374F0" w:rsidRPr="007374F0" w:rsidRDefault="007374F0"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72B23">
              <w:rPr>
                <w:rFonts w:ascii="Times New Roman" w:hAnsi="Times New Roman" w:cs="Times New Roman"/>
                <w:sz w:val="20"/>
                <w:szCs w:val="20"/>
                <w:lang w:eastAsia="cs-CZ"/>
              </w:rPr>
              <w:t>využív</w:t>
            </w:r>
            <w:r w:rsidR="00B0178A">
              <w:rPr>
                <w:rFonts w:ascii="Times New Roman" w:hAnsi="Times New Roman" w:cs="Times New Roman"/>
                <w:sz w:val="20"/>
                <w:szCs w:val="20"/>
                <w:lang w:eastAsia="cs-CZ"/>
              </w:rPr>
              <w:t>at</w:t>
            </w:r>
            <w:r w:rsidRPr="00D72B23">
              <w:rPr>
                <w:rFonts w:ascii="Times New Roman" w:hAnsi="Times New Roman" w:cs="Times New Roman"/>
                <w:sz w:val="20"/>
                <w:szCs w:val="20"/>
                <w:lang w:eastAsia="cs-CZ"/>
              </w:rPr>
              <w:t xml:space="preserve"> znalost vlivu zpracovatelských parametrů na deformační chování polymerních materiálů při realizaci konkrétních zadání vývoje a výroby plastových výrobků</w:t>
            </w:r>
          </w:p>
          <w:p w14:paraId="6B9CD694" w14:textId="01C48187" w:rsidR="007374F0" w:rsidRPr="007374F0" w:rsidRDefault="007374F0"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72B23">
              <w:rPr>
                <w:rFonts w:ascii="Times New Roman" w:hAnsi="Times New Roman" w:cs="Times New Roman"/>
                <w:sz w:val="20"/>
                <w:szCs w:val="20"/>
                <w:lang w:eastAsia="cs-CZ"/>
              </w:rPr>
              <w:t>navrh</w:t>
            </w:r>
            <w:r w:rsidR="00B0178A">
              <w:rPr>
                <w:rFonts w:ascii="Times New Roman" w:hAnsi="Times New Roman" w:cs="Times New Roman"/>
                <w:sz w:val="20"/>
                <w:szCs w:val="20"/>
                <w:lang w:eastAsia="cs-CZ"/>
              </w:rPr>
              <w:t>nout</w:t>
            </w:r>
            <w:r w:rsidRPr="00D72B23">
              <w:rPr>
                <w:rFonts w:ascii="Times New Roman" w:hAnsi="Times New Roman" w:cs="Times New Roman"/>
                <w:sz w:val="20"/>
                <w:szCs w:val="20"/>
                <w:lang w:eastAsia="cs-CZ"/>
              </w:rPr>
              <w:t xml:space="preserve"> procesní podmínky na základě vyhodnocení relevantních fyzikálních vlastností</w:t>
            </w:r>
          </w:p>
          <w:p w14:paraId="7AE0D483" w14:textId="4AE30246" w:rsidR="007374F0" w:rsidRPr="007374F0" w:rsidRDefault="007374F0"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72B23">
              <w:rPr>
                <w:rFonts w:ascii="Times New Roman" w:hAnsi="Times New Roman" w:cs="Times New Roman"/>
                <w:sz w:val="20"/>
                <w:szCs w:val="20"/>
                <w:lang w:eastAsia="cs-CZ"/>
              </w:rPr>
              <w:t>změř</w:t>
            </w:r>
            <w:r w:rsidR="00B0178A">
              <w:rPr>
                <w:rFonts w:ascii="Times New Roman" w:hAnsi="Times New Roman" w:cs="Times New Roman"/>
                <w:sz w:val="20"/>
                <w:szCs w:val="20"/>
                <w:lang w:eastAsia="cs-CZ"/>
              </w:rPr>
              <w:t>it</w:t>
            </w:r>
            <w:r w:rsidRPr="00D72B23">
              <w:rPr>
                <w:rFonts w:ascii="Times New Roman" w:hAnsi="Times New Roman" w:cs="Times New Roman"/>
                <w:sz w:val="20"/>
                <w:szCs w:val="20"/>
                <w:lang w:eastAsia="cs-CZ"/>
              </w:rPr>
              <w:t xml:space="preserve"> a </w:t>
            </w:r>
            <w:r w:rsidR="00B0178A">
              <w:rPr>
                <w:rFonts w:ascii="Times New Roman" w:hAnsi="Times New Roman" w:cs="Times New Roman"/>
                <w:sz w:val="20"/>
                <w:szCs w:val="20"/>
                <w:lang w:eastAsia="cs-CZ"/>
              </w:rPr>
              <w:t>z</w:t>
            </w:r>
            <w:r w:rsidRPr="00D72B23">
              <w:rPr>
                <w:rFonts w:ascii="Times New Roman" w:hAnsi="Times New Roman" w:cs="Times New Roman"/>
                <w:sz w:val="20"/>
                <w:szCs w:val="20"/>
                <w:lang w:eastAsia="cs-CZ"/>
              </w:rPr>
              <w:t>analyz</w:t>
            </w:r>
            <w:r w:rsidR="00B0178A">
              <w:rPr>
                <w:rFonts w:ascii="Times New Roman" w:hAnsi="Times New Roman" w:cs="Times New Roman"/>
                <w:sz w:val="20"/>
                <w:szCs w:val="20"/>
                <w:lang w:eastAsia="cs-CZ"/>
              </w:rPr>
              <w:t>ovat</w:t>
            </w:r>
            <w:r w:rsidRPr="00D72B23">
              <w:rPr>
                <w:rFonts w:ascii="Times New Roman" w:hAnsi="Times New Roman" w:cs="Times New Roman"/>
                <w:sz w:val="20"/>
                <w:szCs w:val="20"/>
                <w:lang w:eastAsia="cs-CZ"/>
              </w:rPr>
              <w:t xml:space="preserve"> tokové chování polymerních tavenin</w:t>
            </w:r>
          </w:p>
          <w:p w14:paraId="3F05682E" w14:textId="5D10EBB7" w:rsidR="00C45179" w:rsidRPr="005A0406" w:rsidRDefault="007374F0" w:rsidP="009B0068">
            <w:pPr>
              <w:pStyle w:val="Odstavecseseznamem"/>
              <w:numPr>
                <w:ilvl w:val="0"/>
                <w:numId w:val="6"/>
              </w:numPr>
              <w:spacing w:after="0" w:line="240" w:lineRule="auto"/>
              <w:ind w:left="170" w:hanging="170"/>
            </w:pPr>
            <w:r w:rsidRPr="00D72B23">
              <w:rPr>
                <w:rFonts w:ascii="Times New Roman" w:hAnsi="Times New Roman" w:cs="Times New Roman"/>
                <w:sz w:val="20"/>
                <w:szCs w:val="20"/>
                <w:lang w:eastAsia="cs-CZ"/>
              </w:rPr>
              <w:t>identifik</w:t>
            </w:r>
            <w:r w:rsidR="00B0178A">
              <w:rPr>
                <w:rFonts w:ascii="Times New Roman" w:hAnsi="Times New Roman" w:cs="Times New Roman"/>
                <w:sz w:val="20"/>
                <w:szCs w:val="20"/>
                <w:lang w:eastAsia="cs-CZ"/>
              </w:rPr>
              <w:t>ovat</w:t>
            </w:r>
            <w:r w:rsidRPr="00D72B23">
              <w:rPr>
                <w:rFonts w:ascii="Times New Roman" w:hAnsi="Times New Roman" w:cs="Times New Roman"/>
                <w:sz w:val="20"/>
                <w:szCs w:val="20"/>
                <w:lang w:eastAsia="cs-CZ"/>
              </w:rPr>
              <w:t xml:space="preserve"> a navrh</w:t>
            </w:r>
            <w:r w:rsidR="00B0178A">
              <w:rPr>
                <w:rFonts w:ascii="Times New Roman" w:hAnsi="Times New Roman" w:cs="Times New Roman"/>
                <w:sz w:val="20"/>
                <w:szCs w:val="20"/>
                <w:lang w:eastAsia="cs-CZ"/>
              </w:rPr>
              <w:t>nout</w:t>
            </w:r>
            <w:r w:rsidRPr="00D72B23">
              <w:rPr>
                <w:rFonts w:ascii="Times New Roman" w:hAnsi="Times New Roman" w:cs="Times New Roman"/>
                <w:sz w:val="20"/>
                <w:szCs w:val="20"/>
                <w:lang w:eastAsia="cs-CZ"/>
              </w:rPr>
              <w:t xml:space="preserve"> potřebná měření fyzikálních vlastností pro řešení vad výrobků</w:t>
            </w:r>
          </w:p>
        </w:tc>
      </w:tr>
      <w:tr w:rsidR="00C45179" w14:paraId="2C9D6DC2"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710CDAF1" w14:textId="77777777" w:rsidR="00C45179" w:rsidRPr="005A0406" w:rsidRDefault="00C45179"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1538518E" w14:textId="77777777" w:rsidR="00C45179" w:rsidRDefault="00C45179" w:rsidP="00F8305C">
            <w:pPr>
              <w:jc w:val="both"/>
            </w:pPr>
          </w:p>
        </w:tc>
      </w:tr>
      <w:tr w:rsidR="00C45179" w14:paraId="28148A95" w14:textId="77777777" w:rsidTr="001041BE">
        <w:trPr>
          <w:gridBefore w:val="1"/>
          <w:gridAfter w:val="1"/>
          <w:wBefore w:w="393" w:type="dxa"/>
          <w:wAfter w:w="101" w:type="dxa"/>
          <w:trHeight w:val="430"/>
        </w:trPr>
        <w:tc>
          <w:tcPr>
            <w:tcW w:w="9855" w:type="dxa"/>
            <w:gridSpan w:val="15"/>
            <w:tcBorders>
              <w:top w:val="nil"/>
              <w:bottom w:val="single" w:sz="4" w:space="0" w:color="auto"/>
            </w:tcBorders>
          </w:tcPr>
          <w:p w14:paraId="2E8875A8" w14:textId="77777777" w:rsidR="00C45179" w:rsidRPr="000C69A4" w:rsidRDefault="00C45179" w:rsidP="00F8305C">
            <w:pPr>
              <w:jc w:val="both"/>
              <w:rPr>
                <w:b/>
                <w:bCs/>
                <w:u w:val="single"/>
              </w:rPr>
            </w:pPr>
            <w:r w:rsidRPr="000C69A4">
              <w:rPr>
                <w:b/>
                <w:bCs/>
                <w:u w:val="single"/>
              </w:rPr>
              <w:t>Metody a přístupy používané ve výuce</w:t>
            </w:r>
          </w:p>
          <w:p w14:paraId="44168120" w14:textId="77777777" w:rsidR="00C45179" w:rsidRPr="000C69A4" w:rsidRDefault="00C45179" w:rsidP="00F8305C">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2E649353" w14:textId="5C6E1C67" w:rsidR="00C45179" w:rsidRPr="007374F0" w:rsidRDefault="00C45179" w:rsidP="00F8305C">
            <w:pPr>
              <w:jc w:val="both"/>
              <w:rPr>
                <w:color w:val="000000"/>
                <w:shd w:val="clear" w:color="auto" w:fill="FFFFFF"/>
              </w:rPr>
            </w:pPr>
            <w:r w:rsidRPr="007374F0">
              <w:t xml:space="preserve">Přednášení, </w:t>
            </w:r>
            <w:r w:rsidRPr="007374F0">
              <w:rPr>
                <w:color w:val="000000"/>
                <w:shd w:val="clear" w:color="auto" w:fill="FFFFFF"/>
              </w:rPr>
              <w:t>Dialogická (diskuze, rozhovor, brainstorming), Metody práce s textem (učebnicí, knihou)</w:t>
            </w:r>
          </w:p>
          <w:p w14:paraId="6374A3CD" w14:textId="77777777" w:rsidR="00C45179" w:rsidRPr="007374F0" w:rsidRDefault="00C45179" w:rsidP="00F8305C">
            <w:pPr>
              <w:jc w:val="both"/>
              <w:rPr>
                <w:color w:val="000000"/>
                <w:shd w:val="clear" w:color="auto" w:fill="FFFFFF"/>
              </w:rPr>
            </w:pPr>
          </w:p>
          <w:p w14:paraId="0CBCE8B6" w14:textId="77777777" w:rsidR="00C45179" w:rsidRPr="007374F0" w:rsidRDefault="00C45179" w:rsidP="00F8305C">
            <w:pPr>
              <w:jc w:val="both"/>
              <w:rPr>
                <w:b/>
                <w:bCs/>
              </w:rPr>
            </w:pPr>
            <w:r w:rsidRPr="007374F0">
              <w:rPr>
                <w:b/>
                <w:bCs/>
              </w:rPr>
              <w:t>Pro dosažení odborných dovedností jsou užívány vyučovací metody:</w:t>
            </w:r>
          </w:p>
          <w:p w14:paraId="46383D8C" w14:textId="3B5AFBFC" w:rsidR="00C45179" w:rsidRPr="006D0F29" w:rsidRDefault="00C45179" w:rsidP="00F8305C">
            <w:pPr>
              <w:rPr>
                <w:color w:val="000000"/>
                <w:shd w:val="clear" w:color="auto" w:fill="FFFFFF"/>
              </w:rPr>
            </w:pPr>
            <w:r w:rsidRPr="007374F0">
              <w:rPr>
                <w:color w:val="000000"/>
                <w:shd w:val="clear" w:color="auto" w:fill="FFFFFF"/>
              </w:rPr>
              <w:t>Laborování, Praktické procvičování</w:t>
            </w:r>
            <w:r w:rsidR="007374F0" w:rsidRPr="007374F0">
              <w:rPr>
                <w:color w:val="000000"/>
                <w:shd w:val="clear" w:color="auto" w:fill="FFFFFF"/>
              </w:rPr>
              <w:t>, Týmová práce</w:t>
            </w:r>
          </w:p>
          <w:p w14:paraId="769DFCDF" w14:textId="77777777" w:rsidR="00C45179" w:rsidRPr="000C69A4" w:rsidRDefault="00C45179" w:rsidP="00F8305C"/>
          <w:p w14:paraId="25FAEF20" w14:textId="77777777" w:rsidR="00C45179" w:rsidRPr="005110DD" w:rsidRDefault="00C45179" w:rsidP="00F8305C">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t>Očekávané výsledky učení dosažené studiem předmětu jsou ověřovány hodnoticími metodami:</w:t>
            </w:r>
          </w:p>
          <w:p w14:paraId="26B458B2" w14:textId="6E2A00D0" w:rsidR="00C45179" w:rsidRDefault="00C45179" w:rsidP="00F8305C">
            <w:pPr>
              <w:jc w:val="both"/>
              <w:rPr>
                <w:color w:val="000000"/>
              </w:rPr>
            </w:pPr>
            <w:r w:rsidRPr="007374F0">
              <w:rPr>
                <w:color w:val="000000"/>
              </w:rPr>
              <w:t xml:space="preserve">Rozbor produktů pracovní činnosti studenta (technické práce), </w:t>
            </w:r>
            <w:r w:rsidR="007374F0" w:rsidRPr="007374F0">
              <w:rPr>
                <w:color w:val="000000"/>
              </w:rPr>
              <w:t xml:space="preserve">Písemná </w:t>
            </w:r>
            <w:r w:rsidRPr="007374F0">
              <w:rPr>
                <w:color w:val="000000"/>
              </w:rPr>
              <w:t>zkouška</w:t>
            </w:r>
            <w:r w:rsidR="007374F0" w:rsidRPr="007374F0">
              <w:rPr>
                <w:color w:val="000000"/>
              </w:rPr>
              <w:t>, Ústní zkouška,</w:t>
            </w:r>
            <w:r w:rsidRPr="007374F0">
              <w:rPr>
                <w:color w:val="000000"/>
              </w:rPr>
              <w:t xml:space="preserve"> </w:t>
            </w:r>
            <w:r w:rsidRPr="0089447D">
              <w:rPr>
                <w:color w:val="000000"/>
              </w:rPr>
              <w:t>Známkou</w:t>
            </w:r>
          </w:p>
          <w:p w14:paraId="6FBB75BC" w14:textId="77777777" w:rsidR="00C45179" w:rsidRPr="008440C7" w:rsidRDefault="00C45179" w:rsidP="00F8305C">
            <w:pPr>
              <w:jc w:val="both"/>
              <w:rPr>
                <w:strike/>
                <w:color w:val="000000"/>
              </w:rPr>
            </w:pPr>
          </w:p>
          <w:p w14:paraId="05A09BAC" w14:textId="64E8920C" w:rsidR="00C45179" w:rsidRPr="000C69A4" w:rsidRDefault="00910D1F" w:rsidP="00F8305C">
            <w:pPr>
              <w:jc w:val="both"/>
              <w:rPr>
                <w:b/>
                <w:bCs/>
                <w:u w:val="single"/>
              </w:rPr>
            </w:pPr>
            <w:r w:rsidRPr="000C69A4">
              <w:rPr>
                <w:b/>
                <w:bCs/>
                <w:u w:val="single"/>
              </w:rPr>
              <w:t>P</w:t>
            </w:r>
            <w:r w:rsidR="00C45179" w:rsidRPr="000C69A4">
              <w:rPr>
                <w:b/>
                <w:bCs/>
                <w:u w:val="single"/>
              </w:rPr>
              <w:t>oužívané didaktické prostředky</w:t>
            </w:r>
          </w:p>
          <w:p w14:paraId="7D80B806" w14:textId="77777777" w:rsidR="00C45179" w:rsidRPr="0071371D" w:rsidRDefault="00C45179" w:rsidP="00F8305C">
            <w:pPr>
              <w:jc w:val="both"/>
            </w:pPr>
            <w:r w:rsidRPr="000C69A4">
              <w:lastRenderedPageBreak/>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4E20B444" w14:textId="77777777" w:rsidR="00C45179" w:rsidRPr="0071371D" w:rsidRDefault="00C45179" w:rsidP="00F8305C">
            <w:pPr>
              <w:jc w:val="both"/>
            </w:pPr>
          </w:p>
          <w:p w14:paraId="57B078BB" w14:textId="4C473A07" w:rsidR="00C45179"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C45179" w14:paraId="582AE55C"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37153824" w14:textId="77777777" w:rsidR="00C45179" w:rsidRDefault="00C45179" w:rsidP="00F8305C">
            <w:pPr>
              <w:jc w:val="both"/>
            </w:pPr>
            <w:r>
              <w:rPr>
                <w:b/>
              </w:rPr>
              <w:lastRenderedPageBreak/>
              <w:t>Studijní literatura a studijní pomůcky</w:t>
            </w:r>
          </w:p>
        </w:tc>
        <w:tc>
          <w:tcPr>
            <w:tcW w:w="6202" w:type="dxa"/>
            <w:gridSpan w:val="10"/>
            <w:tcBorders>
              <w:top w:val="single" w:sz="4" w:space="0" w:color="auto"/>
              <w:bottom w:val="nil"/>
            </w:tcBorders>
          </w:tcPr>
          <w:p w14:paraId="441797E4" w14:textId="77777777" w:rsidR="00C45179" w:rsidRDefault="00C45179" w:rsidP="00F8305C">
            <w:pPr>
              <w:jc w:val="both"/>
            </w:pPr>
          </w:p>
        </w:tc>
      </w:tr>
      <w:tr w:rsidR="00C45179" w14:paraId="3EF7C9D6" w14:textId="77777777" w:rsidTr="001041BE">
        <w:trPr>
          <w:gridBefore w:val="1"/>
          <w:gridAfter w:val="1"/>
          <w:wBefore w:w="393" w:type="dxa"/>
          <w:wAfter w:w="101" w:type="dxa"/>
          <w:trHeight w:val="1497"/>
        </w:trPr>
        <w:tc>
          <w:tcPr>
            <w:tcW w:w="9855" w:type="dxa"/>
            <w:gridSpan w:val="15"/>
            <w:tcBorders>
              <w:top w:val="nil"/>
            </w:tcBorders>
          </w:tcPr>
          <w:p w14:paraId="00ADEAF8" w14:textId="2AD64C8A" w:rsidR="00C45179" w:rsidRDefault="00C45179" w:rsidP="006A7F33">
            <w:pPr>
              <w:jc w:val="both"/>
              <w:rPr>
                <w:u w:val="single"/>
              </w:rPr>
            </w:pPr>
            <w:r w:rsidRPr="00FC233B">
              <w:rPr>
                <w:u w:val="single"/>
              </w:rPr>
              <w:t>Povinná literatura:</w:t>
            </w:r>
          </w:p>
          <w:p w14:paraId="032FE778" w14:textId="34A05789" w:rsidR="0089447D" w:rsidRDefault="0089447D" w:rsidP="0089447D">
            <w:pPr>
              <w:jc w:val="both"/>
              <w:rPr>
                <w:color w:val="000000"/>
              </w:rPr>
            </w:pPr>
            <w:r w:rsidRPr="006A7F33">
              <w:rPr>
                <w:color w:val="000000"/>
              </w:rPr>
              <w:t xml:space="preserve">HAUSNEROVÁ, B. Fyzika polymerů. Učební texty dostupné z: </w:t>
            </w:r>
            <w:hyperlink r:id="rId97" w:history="1">
              <w:r w:rsidRPr="004C4588">
                <w:rPr>
                  <w:rStyle w:val="Hypertextovodkaz"/>
                </w:rPr>
                <w:t>http://ufmi.ft.utb.cz/index.php?page=fyzika_pol</w:t>
              </w:r>
            </w:hyperlink>
            <w:r w:rsidRPr="006A7F33">
              <w:rPr>
                <w:color w:val="000000"/>
              </w:rPr>
              <w:t>.</w:t>
            </w:r>
          </w:p>
          <w:p w14:paraId="55E78226" w14:textId="7A66EDBC" w:rsidR="0089447D" w:rsidRPr="0089447D" w:rsidRDefault="0089447D" w:rsidP="0089447D">
            <w:pPr>
              <w:jc w:val="both"/>
            </w:pPr>
            <w:r w:rsidRPr="0089447D">
              <w:rPr>
                <w:color w:val="000000"/>
                <w:shd w:val="clear" w:color="auto" w:fill="FFFFFF"/>
              </w:rPr>
              <w:t>LUKÁŠ, D.</w:t>
            </w:r>
            <w:r w:rsidR="00F17C67">
              <w:rPr>
                <w:color w:val="000000"/>
                <w:shd w:val="clear" w:color="auto" w:fill="FFFFFF"/>
              </w:rPr>
              <w:t xml:space="preserve"> a kol. </w:t>
            </w:r>
            <w:r w:rsidRPr="0089447D">
              <w:rPr>
                <w:color w:val="000000"/>
                <w:shd w:val="clear" w:color="auto" w:fill="FFFFFF"/>
              </w:rPr>
              <w:t xml:space="preserve">Fyzika polymerů. </w:t>
            </w:r>
            <w:r w:rsidR="00F17C67">
              <w:rPr>
                <w:color w:val="000000"/>
                <w:shd w:val="clear" w:color="auto" w:fill="FFFFFF"/>
              </w:rPr>
              <w:t xml:space="preserve">3. opr. vyd. </w:t>
            </w:r>
            <w:r w:rsidRPr="0089447D">
              <w:rPr>
                <w:color w:val="000000"/>
                <w:shd w:val="clear" w:color="auto" w:fill="FFFFFF"/>
              </w:rPr>
              <w:t xml:space="preserve">Liberec: </w:t>
            </w:r>
            <w:r>
              <w:rPr>
                <w:color w:val="000000"/>
                <w:shd w:val="clear" w:color="auto" w:fill="FFFFFF"/>
              </w:rPr>
              <w:t>TUL</w:t>
            </w:r>
            <w:r w:rsidRPr="0089447D">
              <w:rPr>
                <w:color w:val="000000"/>
                <w:shd w:val="clear" w:color="auto" w:fill="FFFFFF"/>
              </w:rPr>
              <w:t>, 20</w:t>
            </w:r>
            <w:r w:rsidR="00F17C67">
              <w:rPr>
                <w:color w:val="000000"/>
                <w:shd w:val="clear" w:color="auto" w:fill="FFFFFF"/>
              </w:rPr>
              <w:t>1</w:t>
            </w:r>
            <w:r w:rsidRPr="0089447D">
              <w:rPr>
                <w:color w:val="000000"/>
                <w:shd w:val="clear" w:color="auto" w:fill="FFFFFF"/>
              </w:rPr>
              <w:t xml:space="preserve">8. ISBN </w:t>
            </w:r>
            <w:r w:rsidR="00F17C67" w:rsidRPr="00F17C67">
              <w:rPr>
                <w:color w:val="000000"/>
                <w:shd w:val="clear" w:color="auto" w:fill="FFFFFF"/>
              </w:rPr>
              <w:t>978-80-7494-464-2</w:t>
            </w:r>
            <w:r>
              <w:rPr>
                <w:color w:val="000000"/>
                <w:shd w:val="clear" w:color="auto" w:fill="FFFFFF"/>
              </w:rPr>
              <w:t>.</w:t>
            </w:r>
          </w:p>
          <w:p w14:paraId="2440E21B" w14:textId="7FF3ACCF" w:rsidR="004A0437" w:rsidRPr="006A7F33" w:rsidRDefault="004A0437" w:rsidP="006A7F33">
            <w:pPr>
              <w:shd w:val="clear" w:color="auto" w:fill="FFFFFF"/>
              <w:jc w:val="both"/>
              <w:rPr>
                <w:color w:val="000000"/>
              </w:rPr>
            </w:pPr>
            <w:r w:rsidRPr="006A7F33">
              <w:rPr>
                <w:color w:val="000000"/>
              </w:rPr>
              <w:t>MALKIN, A.J., ISAYEV, A.I. Rheology: Concepts, Methods, and Applications. Toronto, 2017.</w:t>
            </w:r>
          </w:p>
          <w:p w14:paraId="6AAF61AB" w14:textId="01FDCC57" w:rsidR="0089447D" w:rsidRPr="0057163A" w:rsidRDefault="0089447D" w:rsidP="0089447D">
            <w:pPr>
              <w:shd w:val="clear" w:color="auto" w:fill="FFFFFF"/>
              <w:jc w:val="both"/>
              <w:rPr>
                <w:color w:val="000000"/>
              </w:rPr>
            </w:pPr>
            <w:r w:rsidRPr="0057163A">
              <w:rPr>
                <w:color w:val="000000"/>
              </w:rPr>
              <w:t>CARREAU, P</w:t>
            </w:r>
            <w:r>
              <w:rPr>
                <w:color w:val="000000"/>
              </w:rPr>
              <w:t xml:space="preserve">., </w:t>
            </w:r>
            <w:r w:rsidRPr="0057163A">
              <w:rPr>
                <w:color w:val="000000"/>
              </w:rPr>
              <w:t>DE KEE, D.</w:t>
            </w:r>
            <w:r>
              <w:rPr>
                <w:color w:val="000000"/>
              </w:rPr>
              <w:t xml:space="preserve">, </w:t>
            </w:r>
            <w:r w:rsidRPr="0057163A">
              <w:rPr>
                <w:color w:val="000000"/>
              </w:rPr>
              <w:t xml:space="preserve">CHHABRA, R.P. Rheology of </w:t>
            </w:r>
            <w:r>
              <w:rPr>
                <w:color w:val="000000"/>
              </w:rPr>
              <w:t>P</w:t>
            </w:r>
            <w:r w:rsidRPr="0057163A">
              <w:rPr>
                <w:color w:val="000000"/>
              </w:rPr>
              <w:t xml:space="preserve">olymeric </w:t>
            </w:r>
            <w:r>
              <w:rPr>
                <w:color w:val="000000"/>
              </w:rPr>
              <w:t>S</w:t>
            </w:r>
            <w:r w:rsidRPr="0057163A">
              <w:rPr>
                <w:color w:val="000000"/>
              </w:rPr>
              <w:t xml:space="preserve">ystems: </w:t>
            </w:r>
            <w:r>
              <w:rPr>
                <w:color w:val="000000"/>
              </w:rPr>
              <w:t>P</w:t>
            </w:r>
            <w:r w:rsidRPr="0057163A">
              <w:rPr>
                <w:color w:val="000000"/>
              </w:rPr>
              <w:t xml:space="preserve">rinciples and </w:t>
            </w:r>
            <w:r>
              <w:rPr>
                <w:color w:val="000000"/>
              </w:rPr>
              <w:t>A</w:t>
            </w:r>
            <w:r w:rsidRPr="0057163A">
              <w:rPr>
                <w:color w:val="000000"/>
              </w:rPr>
              <w:t xml:space="preserve">pplications. 2nd </w:t>
            </w:r>
            <w:r>
              <w:rPr>
                <w:color w:val="000000"/>
              </w:rPr>
              <w:t>Ed</w:t>
            </w:r>
            <w:r w:rsidRPr="0057163A">
              <w:rPr>
                <w:color w:val="000000"/>
              </w:rPr>
              <w:t xml:space="preserve">. Munich: Hanser </w:t>
            </w:r>
            <w:r>
              <w:rPr>
                <w:color w:val="000000"/>
              </w:rPr>
              <w:t>P</w:t>
            </w:r>
            <w:r w:rsidRPr="0057163A">
              <w:rPr>
                <w:color w:val="000000"/>
              </w:rPr>
              <w:t>ublishers, 2021. ISBN 978-1-56990-722-1.</w:t>
            </w:r>
          </w:p>
          <w:p w14:paraId="665A0159" w14:textId="77777777" w:rsidR="00C45179" w:rsidRDefault="00C45179" w:rsidP="006A7F33">
            <w:pPr>
              <w:jc w:val="both"/>
            </w:pPr>
          </w:p>
          <w:p w14:paraId="25F2B1DA" w14:textId="77777777" w:rsidR="00C45179" w:rsidRPr="00FC233B" w:rsidRDefault="00C45179" w:rsidP="006A7F33">
            <w:pPr>
              <w:jc w:val="both"/>
              <w:rPr>
                <w:u w:val="single"/>
              </w:rPr>
            </w:pPr>
            <w:r w:rsidRPr="00FC233B">
              <w:rPr>
                <w:u w:val="single"/>
              </w:rPr>
              <w:t>Doporučená literatura:</w:t>
            </w:r>
          </w:p>
          <w:p w14:paraId="3E5472D8" w14:textId="77777777" w:rsidR="00F17C67" w:rsidRDefault="00F17C67" w:rsidP="0089447D">
            <w:pPr>
              <w:shd w:val="clear" w:color="auto" w:fill="FFFFFF"/>
              <w:jc w:val="both"/>
              <w:rPr>
                <w:shd w:val="clear" w:color="auto" w:fill="FFFFFF"/>
              </w:rPr>
            </w:pPr>
            <w:r w:rsidRPr="00F17C67">
              <w:rPr>
                <w:bdr w:val="none" w:sz="0" w:space="0" w:color="auto" w:frame="1"/>
              </w:rPr>
              <w:t xml:space="preserve">LUKÁŠ, D., RAAB, M., VYSLOUŽILOVÁ, L., KOŠŤÁKOVÁ, E., MIKEŠ, P. Fyzika polymerů. Liberec: TUL, 2023. ISBN </w:t>
            </w:r>
            <w:r w:rsidRPr="00F17C67">
              <w:rPr>
                <w:shd w:val="clear" w:color="auto" w:fill="FFFFFF"/>
              </w:rPr>
              <w:t>978-80-7494-029-3.</w:t>
            </w:r>
          </w:p>
          <w:p w14:paraId="4F64C1E3" w14:textId="4204699D" w:rsidR="0089447D" w:rsidRPr="006A7F33" w:rsidRDefault="0089447D" w:rsidP="0089447D">
            <w:pPr>
              <w:shd w:val="clear" w:color="auto" w:fill="FFFFFF"/>
              <w:jc w:val="both"/>
              <w:rPr>
                <w:color w:val="000000"/>
              </w:rPr>
            </w:pPr>
            <w:r w:rsidRPr="006A7F33">
              <w:rPr>
                <w:color w:val="000000"/>
              </w:rPr>
              <w:t xml:space="preserve">HAUSNEROVÁ, B., PAVLÍNEK, V. Fyzika polymerů: laboratorní cvičení. Zlín, </w:t>
            </w:r>
            <w:r w:rsidRPr="00AC7E27">
              <w:rPr>
                <w:color w:val="000000"/>
              </w:rPr>
              <w:t>2003</w:t>
            </w:r>
            <w:r w:rsidRPr="006A7F33">
              <w:rPr>
                <w:color w:val="000000"/>
              </w:rPr>
              <w:t>. ISBN 8073181576.</w:t>
            </w:r>
          </w:p>
          <w:p w14:paraId="124486DA" w14:textId="7B1BA187" w:rsidR="0089447D" w:rsidRPr="0089447D" w:rsidRDefault="0089447D" w:rsidP="0089447D">
            <w:pPr>
              <w:shd w:val="clear" w:color="auto" w:fill="FFFFFF"/>
              <w:jc w:val="both"/>
              <w:rPr>
                <w:color w:val="000000"/>
              </w:rPr>
            </w:pPr>
            <w:r w:rsidRPr="0089447D">
              <w:rPr>
                <w:color w:val="000000"/>
              </w:rPr>
              <w:t xml:space="preserve">MÜNSTEDT, H. Elastic </w:t>
            </w:r>
            <w:r>
              <w:rPr>
                <w:color w:val="000000"/>
              </w:rPr>
              <w:t>B</w:t>
            </w:r>
            <w:r w:rsidRPr="0089447D">
              <w:rPr>
                <w:color w:val="000000"/>
              </w:rPr>
              <w:t xml:space="preserve">ehavior of </w:t>
            </w:r>
            <w:r>
              <w:rPr>
                <w:color w:val="000000"/>
              </w:rPr>
              <w:t>P</w:t>
            </w:r>
            <w:r w:rsidRPr="0089447D">
              <w:rPr>
                <w:color w:val="000000"/>
              </w:rPr>
              <w:t xml:space="preserve">olymer </w:t>
            </w:r>
            <w:r>
              <w:rPr>
                <w:color w:val="000000"/>
              </w:rPr>
              <w:t>M</w:t>
            </w:r>
            <w:r w:rsidRPr="0089447D">
              <w:rPr>
                <w:color w:val="000000"/>
              </w:rPr>
              <w:t xml:space="preserve">elts: </w:t>
            </w:r>
            <w:r>
              <w:rPr>
                <w:color w:val="000000"/>
              </w:rPr>
              <w:t>R</w:t>
            </w:r>
            <w:r w:rsidRPr="0089447D">
              <w:rPr>
                <w:color w:val="000000"/>
              </w:rPr>
              <w:t xml:space="preserve">heology and </w:t>
            </w:r>
            <w:r>
              <w:rPr>
                <w:color w:val="000000"/>
              </w:rPr>
              <w:t>P</w:t>
            </w:r>
            <w:r w:rsidRPr="0089447D">
              <w:rPr>
                <w:color w:val="000000"/>
              </w:rPr>
              <w:t>rocessing. Munich: Hanser Publishers, 2019. ISBN 978-1-56990-754-2.</w:t>
            </w:r>
          </w:p>
          <w:p w14:paraId="6A9DB363" w14:textId="7FFC7666" w:rsidR="0089447D" w:rsidRPr="00D22542" w:rsidRDefault="0089447D" w:rsidP="0089447D">
            <w:pPr>
              <w:shd w:val="clear" w:color="auto" w:fill="FFFFFF"/>
              <w:jc w:val="both"/>
            </w:pPr>
            <w:r w:rsidRPr="0089447D">
              <w:rPr>
                <w:color w:val="000000"/>
                <w:shd w:val="clear" w:color="auto" w:fill="FFFFFF"/>
              </w:rPr>
              <w:t>DEALY, J</w:t>
            </w:r>
            <w:r>
              <w:rPr>
                <w:color w:val="000000"/>
                <w:shd w:val="clear" w:color="auto" w:fill="FFFFFF"/>
              </w:rPr>
              <w:t>.</w:t>
            </w:r>
            <w:r w:rsidRPr="0089447D">
              <w:rPr>
                <w:color w:val="000000"/>
                <w:shd w:val="clear" w:color="auto" w:fill="FFFFFF"/>
              </w:rPr>
              <w:t>M.</w:t>
            </w:r>
            <w:r>
              <w:rPr>
                <w:color w:val="000000"/>
                <w:shd w:val="clear" w:color="auto" w:fill="FFFFFF"/>
              </w:rPr>
              <w:t xml:space="preserve">, </w:t>
            </w:r>
            <w:r w:rsidRPr="0089447D">
              <w:rPr>
                <w:color w:val="000000"/>
                <w:shd w:val="clear" w:color="auto" w:fill="FFFFFF"/>
              </w:rPr>
              <w:t>READ, D</w:t>
            </w:r>
            <w:r>
              <w:rPr>
                <w:color w:val="000000"/>
                <w:shd w:val="clear" w:color="auto" w:fill="FFFFFF"/>
              </w:rPr>
              <w:t>.</w:t>
            </w:r>
            <w:r w:rsidRPr="0089447D">
              <w:rPr>
                <w:color w:val="000000"/>
                <w:shd w:val="clear" w:color="auto" w:fill="FFFFFF"/>
              </w:rPr>
              <w:t>J.</w:t>
            </w:r>
            <w:r>
              <w:rPr>
                <w:color w:val="000000"/>
                <w:shd w:val="clear" w:color="auto" w:fill="FFFFFF"/>
              </w:rPr>
              <w:t xml:space="preserve">, </w:t>
            </w:r>
            <w:r w:rsidRPr="0089447D">
              <w:rPr>
                <w:color w:val="000000"/>
                <w:shd w:val="clear" w:color="auto" w:fill="FFFFFF"/>
              </w:rPr>
              <w:t>LARSON, R</w:t>
            </w:r>
            <w:r>
              <w:rPr>
                <w:color w:val="000000"/>
                <w:shd w:val="clear" w:color="auto" w:fill="FFFFFF"/>
              </w:rPr>
              <w:t>.</w:t>
            </w:r>
            <w:r w:rsidRPr="0089447D">
              <w:rPr>
                <w:color w:val="000000"/>
                <w:shd w:val="clear" w:color="auto" w:fill="FFFFFF"/>
              </w:rPr>
              <w:t xml:space="preserve">G. Structure and </w:t>
            </w:r>
            <w:r>
              <w:rPr>
                <w:color w:val="000000"/>
                <w:shd w:val="clear" w:color="auto" w:fill="FFFFFF"/>
              </w:rPr>
              <w:t>R</w:t>
            </w:r>
            <w:r w:rsidRPr="0089447D">
              <w:rPr>
                <w:color w:val="000000"/>
                <w:shd w:val="clear" w:color="auto" w:fill="FFFFFF"/>
              </w:rPr>
              <w:t xml:space="preserve">heology of </w:t>
            </w:r>
            <w:r>
              <w:rPr>
                <w:color w:val="000000"/>
                <w:shd w:val="clear" w:color="auto" w:fill="FFFFFF"/>
              </w:rPr>
              <w:t>M</w:t>
            </w:r>
            <w:r w:rsidRPr="0089447D">
              <w:rPr>
                <w:color w:val="000000"/>
                <w:shd w:val="clear" w:color="auto" w:fill="FFFFFF"/>
              </w:rPr>
              <w:t xml:space="preserve">olten </w:t>
            </w:r>
            <w:r>
              <w:rPr>
                <w:color w:val="000000"/>
                <w:shd w:val="clear" w:color="auto" w:fill="FFFFFF"/>
              </w:rPr>
              <w:t>P</w:t>
            </w:r>
            <w:r w:rsidRPr="0089447D">
              <w:rPr>
                <w:color w:val="000000"/>
                <w:shd w:val="clear" w:color="auto" w:fill="FFFFFF"/>
              </w:rPr>
              <w:t xml:space="preserve">olymers: </w:t>
            </w:r>
            <w:r>
              <w:rPr>
                <w:color w:val="000000"/>
                <w:shd w:val="clear" w:color="auto" w:fill="FFFFFF"/>
              </w:rPr>
              <w:t>F</w:t>
            </w:r>
            <w:r w:rsidRPr="0089447D">
              <w:rPr>
                <w:color w:val="000000"/>
                <w:shd w:val="clear" w:color="auto" w:fill="FFFFFF"/>
              </w:rPr>
              <w:t xml:space="preserve">rom </w:t>
            </w:r>
            <w:r>
              <w:rPr>
                <w:color w:val="000000"/>
                <w:shd w:val="clear" w:color="auto" w:fill="FFFFFF"/>
              </w:rPr>
              <w:t>S</w:t>
            </w:r>
            <w:r w:rsidRPr="0089447D">
              <w:rPr>
                <w:color w:val="000000"/>
                <w:shd w:val="clear" w:color="auto" w:fill="FFFFFF"/>
              </w:rPr>
              <w:t xml:space="preserve">tructure to </w:t>
            </w:r>
            <w:r>
              <w:rPr>
                <w:color w:val="000000"/>
                <w:shd w:val="clear" w:color="auto" w:fill="FFFFFF"/>
              </w:rPr>
              <w:t>F</w:t>
            </w:r>
            <w:r w:rsidRPr="0089447D">
              <w:rPr>
                <w:color w:val="000000"/>
                <w:shd w:val="clear" w:color="auto" w:fill="FFFFFF"/>
              </w:rPr>
              <w:t xml:space="preserve">low </w:t>
            </w:r>
            <w:r>
              <w:rPr>
                <w:color w:val="000000"/>
                <w:shd w:val="clear" w:color="auto" w:fill="FFFFFF"/>
              </w:rPr>
              <w:t>B</w:t>
            </w:r>
            <w:r w:rsidRPr="0089447D">
              <w:rPr>
                <w:color w:val="000000"/>
                <w:shd w:val="clear" w:color="auto" w:fill="FFFFFF"/>
              </w:rPr>
              <w:t xml:space="preserve">ehavior and </w:t>
            </w:r>
            <w:r>
              <w:rPr>
                <w:color w:val="000000"/>
                <w:shd w:val="clear" w:color="auto" w:fill="FFFFFF"/>
              </w:rPr>
              <w:t>B</w:t>
            </w:r>
            <w:r w:rsidRPr="0089447D">
              <w:rPr>
                <w:color w:val="000000"/>
                <w:shd w:val="clear" w:color="auto" w:fill="FFFFFF"/>
              </w:rPr>
              <w:t xml:space="preserve">ack </w:t>
            </w:r>
            <w:r>
              <w:rPr>
                <w:color w:val="000000"/>
                <w:shd w:val="clear" w:color="auto" w:fill="FFFFFF"/>
              </w:rPr>
              <w:t>A</w:t>
            </w:r>
            <w:r w:rsidRPr="0089447D">
              <w:rPr>
                <w:color w:val="000000"/>
                <w:shd w:val="clear" w:color="auto" w:fill="FFFFFF"/>
              </w:rPr>
              <w:t xml:space="preserve">gain. 2nd </w:t>
            </w:r>
            <w:r>
              <w:rPr>
                <w:color w:val="000000"/>
                <w:shd w:val="clear" w:color="auto" w:fill="FFFFFF"/>
              </w:rPr>
              <w:t>E</w:t>
            </w:r>
            <w:r w:rsidRPr="0089447D">
              <w:rPr>
                <w:color w:val="000000"/>
                <w:shd w:val="clear" w:color="auto" w:fill="FFFFFF"/>
              </w:rPr>
              <w:t>d. Munich: Hanser, 2018. ISBN 9781569906118.</w:t>
            </w:r>
          </w:p>
        </w:tc>
      </w:tr>
      <w:tr w:rsidR="00C45179" w14:paraId="7BD83AD7"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4306EDA9" w14:textId="77777777" w:rsidR="00C45179" w:rsidRDefault="00C45179" w:rsidP="00F8305C">
            <w:pPr>
              <w:jc w:val="center"/>
              <w:rPr>
                <w:b/>
              </w:rPr>
            </w:pPr>
            <w:r>
              <w:rPr>
                <w:b/>
              </w:rPr>
              <w:t>Informace ke kombinované nebo distanční formě</w:t>
            </w:r>
          </w:p>
        </w:tc>
      </w:tr>
      <w:tr w:rsidR="00C45179" w14:paraId="32B4BD61"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31565121" w14:textId="77777777" w:rsidR="00C45179" w:rsidRDefault="00C45179" w:rsidP="00F8305C">
            <w:pPr>
              <w:jc w:val="both"/>
            </w:pPr>
            <w:r>
              <w:rPr>
                <w:b/>
              </w:rPr>
              <w:t>Rozsah konzultací (soustředění)</w:t>
            </w:r>
          </w:p>
        </w:tc>
        <w:tc>
          <w:tcPr>
            <w:tcW w:w="889" w:type="dxa"/>
            <w:tcBorders>
              <w:top w:val="single" w:sz="2" w:space="0" w:color="auto"/>
            </w:tcBorders>
          </w:tcPr>
          <w:p w14:paraId="57731EC0" w14:textId="012133AD" w:rsidR="00C45179" w:rsidRDefault="00766418" w:rsidP="00766418">
            <w:pPr>
              <w:jc w:val="center"/>
            </w:pPr>
            <w:r>
              <w:t>16</w:t>
            </w:r>
          </w:p>
        </w:tc>
        <w:tc>
          <w:tcPr>
            <w:tcW w:w="4179" w:type="dxa"/>
            <w:gridSpan w:val="7"/>
            <w:tcBorders>
              <w:top w:val="single" w:sz="2" w:space="0" w:color="auto"/>
            </w:tcBorders>
            <w:shd w:val="clear" w:color="auto" w:fill="F7CAAC"/>
          </w:tcPr>
          <w:p w14:paraId="766F9BB1" w14:textId="77777777" w:rsidR="00C45179" w:rsidRDefault="00C45179" w:rsidP="00F8305C">
            <w:pPr>
              <w:jc w:val="both"/>
              <w:rPr>
                <w:b/>
              </w:rPr>
            </w:pPr>
            <w:r>
              <w:rPr>
                <w:b/>
              </w:rPr>
              <w:t xml:space="preserve">hodin </w:t>
            </w:r>
          </w:p>
        </w:tc>
      </w:tr>
      <w:tr w:rsidR="00C45179" w14:paraId="43211B3C" w14:textId="77777777" w:rsidTr="001041BE">
        <w:trPr>
          <w:gridBefore w:val="1"/>
          <w:gridAfter w:val="1"/>
          <w:wBefore w:w="393" w:type="dxa"/>
          <w:wAfter w:w="101" w:type="dxa"/>
        </w:trPr>
        <w:tc>
          <w:tcPr>
            <w:tcW w:w="9855" w:type="dxa"/>
            <w:gridSpan w:val="15"/>
            <w:shd w:val="clear" w:color="auto" w:fill="F7CAAC"/>
          </w:tcPr>
          <w:p w14:paraId="5AD1F140" w14:textId="77777777" w:rsidR="00C45179" w:rsidRDefault="00C45179" w:rsidP="00F8305C">
            <w:pPr>
              <w:jc w:val="both"/>
              <w:rPr>
                <w:b/>
              </w:rPr>
            </w:pPr>
            <w:r>
              <w:rPr>
                <w:b/>
              </w:rPr>
              <w:t>Informace o způsobu kontaktu s vyučujícím</w:t>
            </w:r>
          </w:p>
        </w:tc>
      </w:tr>
      <w:tr w:rsidR="00C45179" w14:paraId="4F0A0F2B" w14:textId="77777777" w:rsidTr="001041BE">
        <w:trPr>
          <w:gridBefore w:val="1"/>
          <w:gridAfter w:val="1"/>
          <w:wBefore w:w="393" w:type="dxa"/>
          <w:wAfter w:w="101" w:type="dxa"/>
          <w:trHeight w:val="1373"/>
        </w:trPr>
        <w:tc>
          <w:tcPr>
            <w:tcW w:w="9855" w:type="dxa"/>
            <w:gridSpan w:val="15"/>
          </w:tcPr>
          <w:p w14:paraId="58F9DFF5" w14:textId="0617A3C6" w:rsidR="00D55912" w:rsidRPr="00CE6F38" w:rsidRDefault="00D55912" w:rsidP="00AC7E27">
            <w:pPr>
              <w:jc w:val="both"/>
            </w:pPr>
            <w:r w:rsidRPr="00CE6F38">
              <w:t>Studenti se účastní výuky, kde je jim redukovanou formou prezentována látka dle anotace předmětu. Výuka je realizována v</w:t>
            </w:r>
            <w:r>
              <w:t> </w:t>
            </w:r>
            <w:r w:rsidRPr="00CE6F38">
              <w:t>blocích</w:t>
            </w:r>
            <w:r>
              <w:t>.</w:t>
            </w:r>
            <w:r w:rsidRPr="00CE6F38">
              <w:t xml:space="preserve"> Studentům budou určeny části učiva k samostatnému nastudování. </w:t>
            </w:r>
            <w:r w:rsidR="00AC7E27" w:rsidRPr="00F17C67">
              <w:t xml:space="preserve">Pro udělení zápočtu je nutná účast a samostatná práce v laboratorních cvičeních. Z každé odcvičené laboratorní úlohy je student povinen zpracovat protokol v odpovídajícím rozsahu (dle požadavků vyučujícího). Zkouší se ústní formou </w:t>
            </w:r>
            <w:r w:rsidR="00AB73EA">
              <w:t>z</w:t>
            </w:r>
            <w:r w:rsidR="00AC7E27" w:rsidRPr="00F17C67">
              <w:t xml:space="preserve"> tematických okruhů</w:t>
            </w:r>
            <w:r w:rsidR="00AB73EA">
              <w:t xml:space="preserve"> dle sylabu předmětu</w:t>
            </w:r>
            <w:r w:rsidR="00AC7E27" w:rsidRPr="00F17C67">
              <w:t>.</w:t>
            </w:r>
            <w:r w:rsidR="00AC7E27">
              <w:t xml:space="preserve"> </w:t>
            </w:r>
            <w:r w:rsidRPr="00CE6F38">
              <w:t>Konzultace jsou možné v rámci výuky nebo lze vyučujícího kontaktovat viz</w:t>
            </w:r>
            <w:r w:rsidRPr="00CE6F38">
              <w:rPr>
                <w:spacing w:val="-2"/>
              </w:rPr>
              <w:t xml:space="preserve"> </w:t>
            </w:r>
            <w:r w:rsidRPr="00CE6F38">
              <w:t>níže.</w:t>
            </w:r>
          </w:p>
          <w:p w14:paraId="0511A42E" w14:textId="77777777" w:rsidR="00D55912" w:rsidRPr="00CE6F38" w:rsidRDefault="00D55912" w:rsidP="00AC7E27">
            <w:pPr>
              <w:jc w:val="both"/>
            </w:pPr>
          </w:p>
          <w:p w14:paraId="10D43AF3" w14:textId="214A4D4D" w:rsidR="00D55912" w:rsidRDefault="00D55912" w:rsidP="00AC7E27">
            <w:pPr>
              <w:jc w:val="both"/>
            </w:pPr>
            <w:r w:rsidRPr="00CE6F38">
              <w:t xml:space="preserve">Možnosti komunikace s vyučujícím: </w:t>
            </w:r>
            <w:hyperlink r:id="rId98" w:history="1">
              <w:r w:rsidR="009944EE" w:rsidRPr="009944EE">
                <w:rPr>
                  <w:rStyle w:val="Hypertextovodkaz"/>
                </w:rPr>
                <w:t>hausnerova@utb.cz,</w:t>
              </w:r>
            </w:hyperlink>
            <w:r w:rsidRPr="009944EE">
              <w:rPr>
                <w:spacing w:val="-6"/>
              </w:rPr>
              <w:t xml:space="preserve"> </w:t>
            </w:r>
            <w:r w:rsidRPr="009944EE">
              <w:t>576</w:t>
            </w:r>
            <w:r w:rsidRPr="009944EE">
              <w:rPr>
                <w:spacing w:val="-7"/>
              </w:rPr>
              <w:t xml:space="preserve"> </w:t>
            </w:r>
            <w:r w:rsidRPr="009944EE">
              <w:t>03</w:t>
            </w:r>
            <w:r w:rsidR="009944EE" w:rsidRPr="009944EE">
              <w:t>5</w:t>
            </w:r>
            <w:r w:rsidRPr="009944EE">
              <w:rPr>
                <w:spacing w:val="-5"/>
              </w:rPr>
              <w:t> </w:t>
            </w:r>
            <w:r w:rsidR="009944EE" w:rsidRPr="009944EE">
              <w:rPr>
                <w:spacing w:val="-4"/>
              </w:rPr>
              <w:t>171</w:t>
            </w:r>
            <w:r w:rsidRPr="009944EE">
              <w:rPr>
                <w:spacing w:val="-4"/>
              </w:rPr>
              <w:t>.</w:t>
            </w:r>
          </w:p>
          <w:p w14:paraId="4593F492" w14:textId="77777777" w:rsidR="00105708" w:rsidRDefault="00105708" w:rsidP="00F8305C">
            <w:pPr>
              <w:jc w:val="both"/>
            </w:pPr>
          </w:p>
          <w:p w14:paraId="3D464317" w14:textId="77777777" w:rsidR="00C45179" w:rsidRDefault="00C45179" w:rsidP="00F8305C">
            <w:pPr>
              <w:jc w:val="both"/>
            </w:pPr>
          </w:p>
          <w:p w14:paraId="4B889ED9" w14:textId="77777777" w:rsidR="00C45179" w:rsidRDefault="00C45179" w:rsidP="00F8305C">
            <w:pPr>
              <w:jc w:val="both"/>
            </w:pPr>
          </w:p>
          <w:p w14:paraId="5342CE56" w14:textId="77777777" w:rsidR="00C45179" w:rsidRDefault="00C45179" w:rsidP="00F8305C">
            <w:pPr>
              <w:jc w:val="both"/>
            </w:pPr>
          </w:p>
          <w:p w14:paraId="44F29B79" w14:textId="31FE5647" w:rsidR="00C45179" w:rsidRDefault="00C45179" w:rsidP="00F8305C">
            <w:pPr>
              <w:jc w:val="both"/>
            </w:pPr>
          </w:p>
          <w:p w14:paraId="0540B45E" w14:textId="1E543412" w:rsidR="00F17C67" w:rsidRDefault="00F17C67" w:rsidP="00F8305C">
            <w:pPr>
              <w:jc w:val="both"/>
            </w:pPr>
          </w:p>
          <w:p w14:paraId="1F5E59AD" w14:textId="01A3121A" w:rsidR="00F17C67" w:rsidRDefault="00F17C67" w:rsidP="00F8305C">
            <w:pPr>
              <w:jc w:val="both"/>
            </w:pPr>
          </w:p>
          <w:p w14:paraId="67FA1129" w14:textId="7F71480E" w:rsidR="00F17C67" w:rsidRDefault="00F17C67" w:rsidP="00F8305C">
            <w:pPr>
              <w:jc w:val="both"/>
            </w:pPr>
          </w:p>
          <w:p w14:paraId="37E6378C" w14:textId="15EDD672" w:rsidR="00F17C67" w:rsidRDefault="00F17C67" w:rsidP="00F8305C">
            <w:pPr>
              <w:jc w:val="both"/>
            </w:pPr>
          </w:p>
          <w:p w14:paraId="60488C0F" w14:textId="5A320193" w:rsidR="00F17C67" w:rsidRDefault="00F17C67" w:rsidP="00F8305C">
            <w:pPr>
              <w:jc w:val="both"/>
            </w:pPr>
          </w:p>
          <w:p w14:paraId="4B735458" w14:textId="22779C0C" w:rsidR="00F17C67" w:rsidRDefault="00F17C67" w:rsidP="00F8305C">
            <w:pPr>
              <w:jc w:val="both"/>
            </w:pPr>
          </w:p>
          <w:p w14:paraId="61AA374C" w14:textId="5A184EA0" w:rsidR="00F17C67" w:rsidRDefault="00F17C67" w:rsidP="00F8305C">
            <w:pPr>
              <w:jc w:val="both"/>
            </w:pPr>
          </w:p>
          <w:p w14:paraId="718D3F2B" w14:textId="52BD35CD" w:rsidR="00F17C67" w:rsidRDefault="00F17C67" w:rsidP="00F8305C">
            <w:pPr>
              <w:jc w:val="both"/>
            </w:pPr>
          </w:p>
          <w:p w14:paraId="3FC5E9F1" w14:textId="26AC8EAE" w:rsidR="00F17C67" w:rsidRDefault="00F17C67" w:rsidP="00F8305C">
            <w:pPr>
              <w:jc w:val="both"/>
            </w:pPr>
          </w:p>
          <w:p w14:paraId="44EA71AB" w14:textId="71177965" w:rsidR="00F17C67" w:rsidRDefault="00F17C67" w:rsidP="00F8305C">
            <w:pPr>
              <w:jc w:val="both"/>
            </w:pPr>
          </w:p>
          <w:p w14:paraId="2C991473" w14:textId="07B243E4" w:rsidR="00F17C67" w:rsidRDefault="00F17C67" w:rsidP="00F8305C">
            <w:pPr>
              <w:jc w:val="both"/>
            </w:pPr>
          </w:p>
          <w:p w14:paraId="5CE33993" w14:textId="14249BA4" w:rsidR="00F17C67" w:rsidRDefault="00F17C67" w:rsidP="00F8305C">
            <w:pPr>
              <w:jc w:val="both"/>
            </w:pPr>
          </w:p>
          <w:p w14:paraId="5B7390E2" w14:textId="7B8A11AE" w:rsidR="00F17C67" w:rsidRDefault="00F17C67" w:rsidP="00F8305C">
            <w:pPr>
              <w:jc w:val="both"/>
            </w:pPr>
          </w:p>
          <w:p w14:paraId="7AD52968" w14:textId="5EA27BE2" w:rsidR="00F17C67" w:rsidRDefault="00F17C67" w:rsidP="00F8305C">
            <w:pPr>
              <w:jc w:val="both"/>
            </w:pPr>
          </w:p>
          <w:p w14:paraId="1A7765BF" w14:textId="7186FF4A" w:rsidR="00F17C67" w:rsidRDefault="00F17C67" w:rsidP="00F8305C">
            <w:pPr>
              <w:jc w:val="both"/>
            </w:pPr>
          </w:p>
          <w:p w14:paraId="62FCAED8" w14:textId="12CC8324" w:rsidR="00F17C67" w:rsidRDefault="00F17C67" w:rsidP="00F8305C">
            <w:pPr>
              <w:jc w:val="both"/>
            </w:pPr>
          </w:p>
          <w:p w14:paraId="4ACFBA6B" w14:textId="1E2F7982" w:rsidR="00F17C67" w:rsidRDefault="00F17C67" w:rsidP="00F8305C">
            <w:pPr>
              <w:jc w:val="both"/>
            </w:pPr>
          </w:p>
          <w:p w14:paraId="1E553384" w14:textId="45A606C6" w:rsidR="00F17C67" w:rsidRDefault="00F17C67" w:rsidP="00F8305C">
            <w:pPr>
              <w:jc w:val="both"/>
            </w:pPr>
          </w:p>
          <w:p w14:paraId="0D5EC023" w14:textId="77777777" w:rsidR="00F17C67" w:rsidRDefault="00F17C67" w:rsidP="00F8305C">
            <w:pPr>
              <w:jc w:val="both"/>
            </w:pPr>
          </w:p>
          <w:p w14:paraId="2A434FD1" w14:textId="77777777" w:rsidR="00C45179" w:rsidRDefault="00C45179" w:rsidP="00F8305C">
            <w:pPr>
              <w:jc w:val="both"/>
            </w:pPr>
          </w:p>
          <w:p w14:paraId="598499B8" w14:textId="77777777" w:rsidR="00C45179" w:rsidRDefault="00C45179" w:rsidP="00F8305C">
            <w:pPr>
              <w:jc w:val="both"/>
            </w:pPr>
          </w:p>
        </w:tc>
      </w:tr>
      <w:bookmarkEnd w:id="300"/>
      <w:tr w:rsidR="00C45179" w14:paraId="4CA485FD"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1B956085" w14:textId="77777777" w:rsidR="00C45179" w:rsidRDefault="00C45179" w:rsidP="00F8305C">
            <w:pPr>
              <w:jc w:val="both"/>
              <w:rPr>
                <w:b/>
                <w:sz w:val="28"/>
              </w:rPr>
            </w:pPr>
            <w:r>
              <w:lastRenderedPageBreak/>
              <w:br w:type="page"/>
            </w:r>
            <w:r>
              <w:rPr>
                <w:b/>
                <w:sz w:val="28"/>
              </w:rPr>
              <w:t>B-III – Charakteristika studijního předmětu</w:t>
            </w:r>
          </w:p>
        </w:tc>
      </w:tr>
      <w:tr w:rsidR="00C45179" w14:paraId="11CCE7EC"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5EB5132D" w14:textId="77777777" w:rsidR="00C45179" w:rsidRDefault="00C45179" w:rsidP="00F8305C">
            <w:pPr>
              <w:jc w:val="both"/>
              <w:rPr>
                <w:b/>
              </w:rPr>
            </w:pPr>
            <w:r>
              <w:rPr>
                <w:b/>
              </w:rPr>
              <w:t>Název studijního předmětu</w:t>
            </w:r>
          </w:p>
        </w:tc>
        <w:tc>
          <w:tcPr>
            <w:tcW w:w="6420" w:type="dxa"/>
            <w:gridSpan w:val="11"/>
            <w:tcBorders>
              <w:top w:val="double" w:sz="4" w:space="0" w:color="auto"/>
            </w:tcBorders>
          </w:tcPr>
          <w:p w14:paraId="63AD7E23" w14:textId="1E1ED0D7" w:rsidR="00C45179" w:rsidRPr="0062291E" w:rsidRDefault="0062291E" w:rsidP="00F8305C">
            <w:pPr>
              <w:jc w:val="both"/>
              <w:rPr>
                <w:b/>
                <w:bCs/>
              </w:rPr>
            </w:pPr>
            <w:bookmarkStart w:id="302" w:name="Proc_inž_I"/>
            <w:bookmarkEnd w:id="302"/>
            <w:r w:rsidRPr="0062291E">
              <w:rPr>
                <w:b/>
                <w:bCs/>
              </w:rPr>
              <w:t>Procesní inženýrství I</w:t>
            </w:r>
          </w:p>
        </w:tc>
      </w:tr>
      <w:tr w:rsidR="00C45179" w14:paraId="5475C5B3" w14:textId="77777777" w:rsidTr="001041BE">
        <w:trPr>
          <w:gridBefore w:val="1"/>
          <w:gridAfter w:val="1"/>
          <w:wBefore w:w="393" w:type="dxa"/>
          <w:wAfter w:w="101" w:type="dxa"/>
        </w:trPr>
        <w:tc>
          <w:tcPr>
            <w:tcW w:w="3435" w:type="dxa"/>
            <w:gridSpan w:val="4"/>
            <w:shd w:val="clear" w:color="auto" w:fill="F7CAAC"/>
          </w:tcPr>
          <w:p w14:paraId="7CEA0F17" w14:textId="77777777" w:rsidR="00C45179" w:rsidRDefault="00C45179" w:rsidP="00F8305C">
            <w:pPr>
              <w:jc w:val="both"/>
              <w:rPr>
                <w:b/>
              </w:rPr>
            </w:pPr>
            <w:r>
              <w:rPr>
                <w:b/>
              </w:rPr>
              <w:t>Typ předmětu</w:t>
            </w:r>
          </w:p>
        </w:tc>
        <w:tc>
          <w:tcPr>
            <w:tcW w:w="3057" w:type="dxa"/>
            <w:gridSpan w:val="6"/>
          </w:tcPr>
          <w:p w14:paraId="3A51D4B3" w14:textId="44D7AC61" w:rsidR="00C45179" w:rsidRDefault="00F9776A" w:rsidP="00F8305C">
            <w:pPr>
              <w:jc w:val="both"/>
            </w:pPr>
            <w:r>
              <w:t>p</w:t>
            </w:r>
            <w:r w:rsidR="00C45179">
              <w:t>ovinný</w:t>
            </w:r>
            <w:r>
              <w:t>, ZT</w:t>
            </w:r>
          </w:p>
        </w:tc>
        <w:tc>
          <w:tcPr>
            <w:tcW w:w="2695" w:type="dxa"/>
            <w:gridSpan w:val="4"/>
            <w:shd w:val="clear" w:color="auto" w:fill="F7CAAC"/>
          </w:tcPr>
          <w:p w14:paraId="7059ADDE" w14:textId="77777777" w:rsidR="00C45179" w:rsidRDefault="00C45179" w:rsidP="00F8305C">
            <w:pPr>
              <w:jc w:val="both"/>
            </w:pPr>
            <w:r>
              <w:rPr>
                <w:b/>
              </w:rPr>
              <w:t>doporučený ročník / semestr</w:t>
            </w:r>
          </w:p>
        </w:tc>
        <w:tc>
          <w:tcPr>
            <w:tcW w:w="668" w:type="dxa"/>
          </w:tcPr>
          <w:p w14:paraId="3B700B7E" w14:textId="77777777" w:rsidR="00C45179" w:rsidRDefault="00C45179" w:rsidP="00F8305C">
            <w:pPr>
              <w:jc w:val="both"/>
            </w:pPr>
            <w:r>
              <w:t>3/LS</w:t>
            </w:r>
          </w:p>
        </w:tc>
      </w:tr>
      <w:tr w:rsidR="00C45179" w14:paraId="74BEE7E7" w14:textId="77777777" w:rsidTr="001041BE">
        <w:trPr>
          <w:gridBefore w:val="1"/>
          <w:gridAfter w:val="1"/>
          <w:wBefore w:w="393" w:type="dxa"/>
          <w:wAfter w:w="101" w:type="dxa"/>
        </w:trPr>
        <w:tc>
          <w:tcPr>
            <w:tcW w:w="3435" w:type="dxa"/>
            <w:gridSpan w:val="4"/>
            <w:shd w:val="clear" w:color="auto" w:fill="F7CAAC"/>
          </w:tcPr>
          <w:p w14:paraId="452E5791" w14:textId="77777777" w:rsidR="00C45179" w:rsidRDefault="00C45179" w:rsidP="00F8305C">
            <w:pPr>
              <w:jc w:val="both"/>
              <w:rPr>
                <w:b/>
              </w:rPr>
            </w:pPr>
            <w:r>
              <w:rPr>
                <w:b/>
              </w:rPr>
              <w:t>Rozsah studijního předmětu</w:t>
            </w:r>
          </w:p>
        </w:tc>
        <w:tc>
          <w:tcPr>
            <w:tcW w:w="1352" w:type="dxa"/>
            <w:gridSpan w:val="3"/>
          </w:tcPr>
          <w:p w14:paraId="1DE232F7" w14:textId="2EE7E90D" w:rsidR="00C45179" w:rsidRDefault="00787B43" w:rsidP="00F8305C">
            <w:pPr>
              <w:jc w:val="both"/>
            </w:pPr>
            <w:r w:rsidRPr="00B74836">
              <w:t>0</w:t>
            </w:r>
            <w:r w:rsidR="00C45179" w:rsidRPr="00B74836">
              <w:t>p+</w:t>
            </w:r>
            <w:r w:rsidR="00A4047D">
              <w:t>3</w:t>
            </w:r>
            <w:r w:rsidRPr="00B74836">
              <w:t>0</w:t>
            </w:r>
            <w:r w:rsidR="00C45179" w:rsidRPr="00B74836">
              <w:t>s+2</w:t>
            </w:r>
            <w:r w:rsidRPr="00B74836">
              <w:t>0</w:t>
            </w:r>
            <w:r w:rsidR="00C45179" w:rsidRPr="00B74836">
              <w:t>l</w:t>
            </w:r>
          </w:p>
        </w:tc>
        <w:tc>
          <w:tcPr>
            <w:tcW w:w="889" w:type="dxa"/>
            <w:shd w:val="clear" w:color="auto" w:fill="F7CAAC"/>
          </w:tcPr>
          <w:p w14:paraId="09C9E6AE" w14:textId="77777777" w:rsidR="00C45179" w:rsidRDefault="00C45179" w:rsidP="00F8305C">
            <w:pPr>
              <w:jc w:val="both"/>
              <w:rPr>
                <w:b/>
              </w:rPr>
            </w:pPr>
            <w:r>
              <w:rPr>
                <w:b/>
              </w:rPr>
              <w:t xml:space="preserve">hod. </w:t>
            </w:r>
          </w:p>
        </w:tc>
        <w:tc>
          <w:tcPr>
            <w:tcW w:w="816" w:type="dxa"/>
            <w:gridSpan w:val="2"/>
          </w:tcPr>
          <w:p w14:paraId="21A3567D" w14:textId="016D0F71" w:rsidR="00C45179" w:rsidRDefault="00A4047D" w:rsidP="00F8305C">
            <w:pPr>
              <w:jc w:val="both"/>
            </w:pPr>
            <w:r>
              <w:t>5</w:t>
            </w:r>
            <w:r w:rsidR="00787B43">
              <w:t>0</w:t>
            </w:r>
          </w:p>
        </w:tc>
        <w:tc>
          <w:tcPr>
            <w:tcW w:w="1479" w:type="dxa"/>
            <w:gridSpan w:val="2"/>
            <w:shd w:val="clear" w:color="auto" w:fill="F7CAAC"/>
          </w:tcPr>
          <w:p w14:paraId="1239B282" w14:textId="77777777" w:rsidR="00C45179" w:rsidRDefault="00C45179" w:rsidP="00F8305C">
            <w:pPr>
              <w:jc w:val="both"/>
              <w:rPr>
                <w:b/>
              </w:rPr>
            </w:pPr>
            <w:r>
              <w:rPr>
                <w:b/>
              </w:rPr>
              <w:t>kreditů</w:t>
            </w:r>
          </w:p>
        </w:tc>
        <w:tc>
          <w:tcPr>
            <w:tcW w:w="1884" w:type="dxa"/>
            <w:gridSpan w:val="3"/>
          </w:tcPr>
          <w:p w14:paraId="4A81E870" w14:textId="4FF606FD" w:rsidR="00C45179" w:rsidRDefault="00A4047D" w:rsidP="00F8305C">
            <w:pPr>
              <w:jc w:val="both"/>
            </w:pPr>
            <w:r>
              <w:t>6</w:t>
            </w:r>
          </w:p>
        </w:tc>
      </w:tr>
      <w:tr w:rsidR="00C45179" w14:paraId="72FA3102" w14:textId="77777777" w:rsidTr="001041BE">
        <w:trPr>
          <w:gridBefore w:val="1"/>
          <w:gridAfter w:val="1"/>
          <w:wBefore w:w="393" w:type="dxa"/>
          <w:wAfter w:w="101" w:type="dxa"/>
        </w:trPr>
        <w:tc>
          <w:tcPr>
            <w:tcW w:w="3435" w:type="dxa"/>
            <w:gridSpan w:val="4"/>
            <w:shd w:val="clear" w:color="auto" w:fill="F7CAAC"/>
          </w:tcPr>
          <w:p w14:paraId="5AD3733D" w14:textId="77777777" w:rsidR="00C45179" w:rsidRDefault="00C45179" w:rsidP="00F8305C">
            <w:pPr>
              <w:jc w:val="both"/>
              <w:rPr>
                <w:b/>
                <w:sz w:val="22"/>
              </w:rPr>
            </w:pPr>
            <w:r>
              <w:rPr>
                <w:b/>
              </w:rPr>
              <w:t>Prerekvizity, korekvizity, ekvivalence</w:t>
            </w:r>
          </w:p>
        </w:tc>
        <w:tc>
          <w:tcPr>
            <w:tcW w:w="6420" w:type="dxa"/>
            <w:gridSpan w:val="11"/>
          </w:tcPr>
          <w:p w14:paraId="7CF8E1C5" w14:textId="77777777" w:rsidR="00C45179" w:rsidRDefault="00C45179" w:rsidP="00F8305C">
            <w:pPr>
              <w:jc w:val="both"/>
            </w:pPr>
          </w:p>
        </w:tc>
      </w:tr>
      <w:tr w:rsidR="00C45179" w14:paraId="0C51D7AB" w14:textId="77777777" w:rsidTr="001041BE">
        <w:trPr>
          <w:gridBefore w:val="1"/>
          <w:gridAfter w:val="1"/>
          <w:wBefore w:w="393" w:type="dxa"/>
          <w:wAfter w:w="101" w:type="dxa"/>
        </w:trPr>
        <w:tc>
          <w:tcPr>
            <w:tcW w:w="3435" w:type="dxa"/>
            <w:gridSpan w:val="4"/>
            <w:shd w:val="clear" w:color="auto" w:fill="F7CAAC"/>
          </w:tcPr>
          <w:p w14:paraId="0337100B" w14:textId="77777777" w:rsidR="00C45179" w:rsidRPr="005A0406" w:rsidRDefault="00C45179" w:rsidP="00F8305C">
            <w:pPr>
              <w:jc w:val="both"/>
              <w:rPr>
                <w:b/>
              </w:rPr>
            </w:pPr>
            <w:r w:rsidRPr="005A0406">
              <w:rPr>
                <w:b/>
              </w:rPr>
              <w:t>Způsob ověření výsledků učení</w:t>
            </w:r>
          </w:p>
        </w:tc>
        <w:tc>
          <w:tcPr>
            <w:tcW w:w="3057" w:type="dxa"/>
            <w:gridSpan w:val="6"/>
            <w:tcBorders>
              <w:bottom w:val="single" w:sz="4" w:space="0" w:color="auto"/>
            </w:tcBorders>
          </w:tcPr>
          <w:p w14:paraId="726F2247" w14:textId="77777777" w:rsidR="00C45179" w:rsidRDefault="00C45179" w:rsidP="00F8305C">
            <w:pPr>
              <w:jc w:val="both"/>
            </w:pPr>
            <w:r w:rsidRPr="00F9776A">
              <w:t>zápočet, zkouška</w:t>
            </w:r>
          </w:p>
        </w:tc>
        <w:tc>
          <w:tcPr>
            <w:tcW w:w="1479" w:type="dxa"/>
            <w:gridSpan w:val="2"/>
            <w:tcBorders>
              <w:bottom w:val="single" w:sz="4" w:space="0" w:color="auto"/>
            </w:tcBorders>
            <w:shd w:val="clear" w:color="auto" w:fill="F7CAAC"/>
          </w:tcPr>
          <w:p w14:paraId="2C82E50C" w14:textId="77777777" w:rsidR="00C45179" w:rsidRDefault="00C45179" w:rsidP="00F8305C">
            <w:pPr>
              <w:jc w:val="both"/>
              <w:rPr>
                <w:b/>
              </w:rPr>
            </w:pPr>
            <w:r>
              <w:rPr>
                <w:b/>
              </w:rPr>
              <w:t>Forma výuky</w:t>
            </w:r>
          </w:p>
        </w:tc>
        <w:tc>
          <w:tcPr>
            <w:tcW w:w="1884" w:type="dxa"/>
            <w:gridSpan w:val="3"/>
            <w:tcBorders>
              <w:bottom w:val="single" w:sz="4" w:space="0" w:color="auto"/>
            </w:tcBorders>
          </w:tcPr>
          <w:p w14:paraId="6F4FA781" w14:textId="77777777" w:rsidR="00A4047D" w:rsidRDefault="00C45179" w:rsidP="00F8305C">
            <w:pPr>
              <w:jc w:val="both"/>
            </w:pPr>
            <w:r w:rsidRPr="00B74836">
              <w:t xml:space="preserve">semináře, </w:t>
            </w:r>
          </w:p>
          <w:p w14:paraId="3499D374" w14:textId="4E88C08C" w:rsidR="00C45179" w:rsidRDefault="00C45179" w:rsidP="00F8305C">
            <w:pPr>
              <w:jc w:val="both"/>
            </w:pPr>
            <w:r w:rsidRPr="00B74836">
              <w:t>laboratorní cvičení</w:t>
            </w:r>
          </w:p>
        </w:tc>
      </w:tr>
      <w:tr w:rsidR="00C45179" w14:paraId="3523F481" w14:textId="77777777" w:rsidTr="001041BE">
        <w:trPr>
          <w:gridBefore w:val="1"/>
          <w:gridAfter w:val="1"/>
          <w:wBefore w:w="393" w:type="dxa"/>
          <w:wAfter w:w="101" w:type="dxa"/>
        </w:trPr>
        <w:tc>
          <w:tcPr>
            <w:tcW w:w="3435" w:type="dxa"/>
            <w:gridSpan w:val="4"/>
            <w:shd w:val="clear" w:color="auto" w:fill="F7CAAC"/>
          </w:tcPr>
          <w:p w14:paraId="3ACB7C62" w14:textId="77777777" w:rsidR="00C45179" w:rsidRPr="005A0406" w:rsidRDefault="00C45179"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14D1253B" w14:textId="75449B50" w:rsidR="00A4047D" w:rsidRDefault="00A4047D" w:rsidP="00A4047D">
            <w:pPr>
              <w:pStyle w:val="TableParagraph"/>
              <w:spacing w:line="240" w:lineRule="auto"/>
              <w:ind w:left="0"/>
              <w:rPr>
                <w:sz w:val="20"/>
              </w:rPr>
            </w:pPr>
            <w:r>
              <w:rPr>
                <w:sz w:val="20"/>
              </w:rPr>
              <w:t xml:space="preserve">Zápočet: splnění </w:t>
            </w:r>
            <w:r w:rsidR="00447642">
              <w:rPr>
                <w:sz w:val="20"/>
              </w:rPr>
              <w:t xml:space="preserve">všech předepsaných </w:t>
            </w:r>
            <w:r>
              <w:rPr>
                <w:sz w:val="20"/>
              </w:rPr>
              <w:t>úloh v laboratorních cvičeních, odevzdání a obhájení 5 protokolů, min. 80% účast na seminářích, 3 zápočtové testy s</w:t>
            </w:r>
            <w:r w:rsidR="0056048D">
              <w:rPr>
                <w:sz w:val="20"/>
              </w:rPr>
              <w:t> </w:t>
            </w:r>
            <w:r>
              <w:rPr>
                <w:sz w:val="20"/>
              </w:rPr>
              <w:t>min</w:t>
            </w:r>
            <w:r w:rsidR="0056048D">
              <w:rPr>
                <w:sz w:val="20"/>
              </w:rPr>
              <w:t>.</w:t>
            </w:r>
            <w:r>
              <w:rPr>
                <w:sz w:val="20"/>
              </w:rPr>
              <w:t xml:space="preserve"> úspěšností 50 %.</w:t>
            </w:r>
          </w:p>
          <w:p w14:paraId="1D8291E6" w14:textId="0F31E105" w:rsidR="00C45179" w:rsidRPr="0011465C" w:rsidRDefault="00A4047D" w:rsidP="00A4047D">
            <w:pPr>
              <w:jc w:val="both"/>
            </w:pPr>
            <w:r>
              <w:t>Zkouška:</w:t>
            </w:r>
            <w:r>
              <w:rPr>
                <w:spacing w:val="27"/>
              </w:rPr>
              <w:t xml:space="preserve"> </w:t>
            </w:r>
            <w:r>
              <w:t>prokázání</w:t>
            </w:r>
            <w:r>
              <w:rPr>
                <w:spacing w:val="26"/>
              </w:rPr>
              <w:t xml:space="preserve"> </w:t>
            </w:r>
            <w:r>
              <w:t>znalostí</w:t>
            </w:r>
            <w:r>
              <w:rPr>
                <w:spacing w:val="27"/>
              </w:rPr>
              <w:t xml:space="preserve"> </w:t>
            </w:r>
            <w:r>
              <w:t>písemnou</w:t>
            </w:r>
            <w:r>
              <w:rPr>
                <w:spacing w:val="-4"/>
              </w:rPr>
              <w:t xml:space="preserve"> </w:t>
            </w:r>
            <w:r>
              <w:t>zkouškou</w:t>
            </w:r>
            <w:r>
              <w:rPr>
                <w:spacing w:val="-3"/>
              </w:rPr>
              <w:t xml:space="preserve"> </w:t>
            </w:r>
            <w:r>
              <w:t>s</w:t>
            </w:r>
            <w:r>
              <w:rPr>
                <w:spacing w:val="-5"/>
              </w:rPr>
              <w:t xml:space="preserve"> </w:t>
            </w:r>
            <w:r>
              <w:t>důrazem</w:t>
            </w:r>
            <w:r>
              <w:rPr>
                <w:spacing w:val="-6"/>
              </w:rPr>
              <w:t xml:space="preserve"> </w:t>
            </w:r>
            <w:r>
              <w:t>na</w:t>
            </w:r>
            <w:r>
              <w:rPr>
                <w:spacing w:val="-3"/>
              </w:rPr>
              <w:t xml:space="preserve"> praktické </w:t>
            </w:r>
            <w:r>
              <w:rPr>
                <w:spacing w:val="-2"/>
              </w:rPr>
              <w:t>výpočty</w:t>
            </w:r>
            <w:r w:rsidR="00B021EC">
              <w:rPr>
                <w:spacing w:val="-2"/>
              </w:rPr>
              <w:t xml:space="preserve"> </w:t>
            </w:r>
            <w:r w:rsidR="00B021EC">
              <w:rPr>
                <w:color w:val="000000"/>
                <w:shd w:val="clear" w:color="auto" w:fill="FFFFFF"/>
              </w:rPr>
              <w:t>(min. 50% úspěšnost)</w:t>
            </w:r>
            <w:r>
              <w:rPr>
                <w:spacing w:val="-2"/>
              </w:rPr>
              <w:t>.</w:t>
            </w:r>
          </w:p>
        </w:tc>
      </w:tr>
      <w:tr w:rsidR="00C45179" w14:paraId="3485C0CF"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3F67CB6F" w14:textId="77777777" w:rsidR="00C45179" w:rsidRDefault="00C45179" w:rsidP="00F8305C">
            <w:pPr>
              <w:jc w:val="both"/>
              <w:rPr>
                <w:b/>
              </w:rPr>
            </w:pPr>
            <w:r>
              <w:rPr>
                <w:b/>
              </w:rPr>
              <w:t>Garant předmětu</w:t>
            </w:r>
          </w:p>
        </w:tc>
        <w:tc>
          <w:tcPr>
            <w:tcW w:w="6420" w:type="dxa"/>
            <w:gridSpan w:val="11"/>
            <w:tcBorders>
              <w:top w:val="nil"/>
            </w:tcBorders>
          </w:tcPr>
          <w:p w14:paraId="0BF4419C" w14:textId="645CAAED" w:rsidR="00C45179" w:rsidRDefault="004A42E8" w:rsidP="00F8305C">
            <w:pPr>
              <w:jc w:val="both"/>
            </w:pPr>
            <w:r w:rsidRPr="00A4047D">
              <w:rPr>
                <w:bCs/>
              </w:rPr>
              <w:t>Ing. Simona Mrkvičková, Ph.D.</w:t>
            </w:r>
          </w:p>
        </w:tc>
      </w:tr>
      <w:tr w:rsidR="00C45179" w14:paraId="4ACEDBB8"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0A429573" w14:textId="77777777" w:rsidR="00C45179" w:rsidRDefault="00C45179" w:rsidP="00F8305C">
            <w:pPr>
              <w:jc w:val="both"/>
              <w:rPr>
                <w:b/>
              </w:rPr>
            </w:pPr>
            <w:r>
              <w:rPr>
                <w:b/>
              </w:rPr>
              <w:t>Zapojení garanta do výuky předmětu</w:t>
            </w:r>
          </w:p>
        </w:tc>
        <w:tc>
          <w:tcPr>
            <w:tcW w:w="6420" w:type="dxa"/>
            <w:gridSpan w:val="11"/>
            <w:tcBorders>
              <w:top w:val="nil"/>
            </w:tcBorders>
          </w:tcPr>
          <w:p w14:paraId="376C24DC" w14:textId="42C3F13E" w:rsidR="00C45179" w:rsidRDefault="004A42E8" w:rsidP="00F8305C">
            <w:pPr>
              <w:jc w:val="both"/>
            </w:pPr>
            <w:r>
              <w:t>100% s</w:t>
            </w:r>
          </w:p>
        </w:tc>
      </w:tr>
      <w:tr w:rsidR="00C45179" w14:paraId="397F1550" w14:textId="77777777" w:rsidTr="001041BE">
        <w:trPr>
          <w:gridBefore w:val="1"/>
          <w:gridAfter w:val="1"/>
          <w:wBefore w:w="393" w:type="dxa"/>
          <w:wAfter w:w="101" w:type="dxa"/>
        </w:trPr>
        <w:tc>
          <w:tcPr>
            <w:tcW w:w="3435" w:type="dxa"/>
            <w:gridSpan w:val="4"/>
            <w:shd w:val="clear" w:color="auto" w:fill="F7CAAC"/>
          </w:tcPr>
          <w:p w14:paraId="7CD00CD7" w14:textId="77777777" w:rsidR="00C45179" w:rsidRDefault="00C45179" w:rsidP="00F8305C">
            <w:pPr>
              <w:jc w:val="both"/>
              <w:rPr>
                <w:b/>
              </w:rPr>
            </w:pPr>
            <w:r>
              <w:rPr>
                <w:b/>
              </w:rPr>
              <w:t>Vyučující</w:t>
            </w:r>
          </w:p>
        </w:tc>
        <w:tc>
          <w:tcPr>
            <w:tcW w:w="6420" w:type="dxa"/>
            <w:gridSpan w:val="11"/>
            <w:tcBorders>
              <w:bottom w:val="nil"/>
            </w:tcBorders>
          </w:tcPr>
          <w:p w14:paraId="54897CA1" w14:textId="77777777" w:rsidR="00C45179" w:rsidRDefault="00C45179" w:rsidP="00F8305C">
            <w:pPr>
              <w:jc w:val="both"/>
            </w:pPr>
          </w:p>
        </w:tc>
      </w:tr>
      <w:tr w:rsidR="00C45179" w14:paraId="45EB42F6" w14:textId="77777777" w:rsidTr="001041BE">
        <w:trPr>
          <w:gridBefore w:val="1"/>
          <w:gridAfter w:val="1"/>
          <w:wBefore w:w="393" w:type="dxa"/>
          <w:wAfter w:w="101" w:type="dxa"/>
          <w:trHeight w:val="260"/>
        </w:trPr>
        <w:tc>
          <w:tcPr>
            <w:tcW w:w="9855" w:type="dxa"/>
            <w:gridSpan w:val="15"/>
            <w:tcBorders>
              <w:top w:val="nil"/>
            </w:tcBorders>
          </w:tcPr>
          <w:p w14:paraId="5B617C52" w14:textId="5E31B27E" w:rsidR="00C45179" w:rsidRDefault="00A4047D" w:rsidP="00F8305C">
            <w:pPr>
              <w:spacing w:before="60" w:after="60"/>
              <w:jc w:val="both"/>
            </w:pPr>
            <w:r w:rsidRPr="004A42E8">
              <w:rPr>
                <w:b/>
              </w:rPr>
              <w:t>Ing. Simona Mrkvičková, Ph.D.</w:t>
            </w:r>
            <w:r w:rsidRPr="00C614B4">
              <w:t xml:space="preserve"> (100% s)</w:t>
            </w:r>
          </w:p>
        </w:tc>
      </w:tr>
      <w:tr w:rsidR="00C45179" w14:paraId="1196C623" w14:textId="77777777" w:rsidTr="001041BE">
        <w:trPr>
          <w:gridBefore w:val="1"/>
          <w:gridAfter w:val="1"/>
          <w:wBefore w:w="393" w:type="dxa"/>
          <w:wAfter w:w="101" w:type="dxa"/>
        </w:trPr>
        <w:tc>
          <w:tcPr>
            <w:tcW w:w="3435" w:type="dxa"/>
            <w:gridSpan w:val="4"/>
            <w:shd w:val="clear" w:color="auto" w:fill="F7CAAC"/>
          </w:tcPr>
          <w:p w14:paraId="6D74A3CB" w14:textId="77777777" w:rsidR="00C45179" w:rsidRPr="005A0406" w:rsidRDefault="00C45179" w:rsidP="00F8305C">
            <w:pPr>
              <w:jc w:val="both"/>
              <w:rPr>
                <w:b/>
              </w:rPr>
            </w:pPr>
            <w:r w:rsidRPr="005A0406">
              <w:rPr>
                <w:b/>
              </w:rPr>
              <w:t>Hlavní témata a výsledky učení</w:t>
            </w:r>
          </w:p>
        </w:tc>
        <w:tc>
          <w:tcPr>
            <w:tcW w:w="6420" w:type="dxa"/>
            <w:gridSpan w:val="11"/>
            <w:tcBorders>
              <w:bottom w:val="nil"/>
            </w:tcBorders>
          </w:tcPr>
          <w:p w14:paraId="2EBC8714" w14:textId="77777777" w:rsidR="00C45179" w:rsidRPr="005A0406" w:rsidRDefault="00C45179" w:rsidP="00F8305C">
            <w:pPr>
              <w:jc w:val="both"/>
            </w:pPr>
          </w:p>
        </w:tc>
      </w:tr>
      <w:tr w:rsidR="00C45179" w14:paraId="4B47A633"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603BE536" w14:textId="7DEAA1C8" w:rsidR="00C45179" w:rsidRPr="00776FF9" w:rsidRDefault="00A4047D" w:rsidP="00F8305C">
            <w:pPr>
              <w:jc w:val="both"/>
              <w:rPr>
                <w:b/>
                <w:bCs/>
              </w:rPr>
            </w:pPr>
            <w:r w:rsidRPr="00776FF9">
              <w:t>Cílem předmětu je pochopení základních bilančních výpočtů, které jsou nezbytné pro plánování a navrhování procesů a zařízení s minimálními investičními a provozními náklady bez materiálových a energetických ztrát a negativního vlivu na životní prostředí. Předmět bude dále zaměřen na praktické výpočty toků tekutin a mechanismy sdílení tepla.</w:t>
            </w:r>
            <w:r w:rsidRPr="00776FF9">
              <w:rPr>
                <w:spacing w:val="-5"/>
              </w:rPr>
              <w:t xml:space="preserve"> </w:t>
            </w:r>
            <w:r w:rsidR="00C45179" w:rsidRPr="00776FF9">
              <w:rPr>
                <w:b/>
                <w:bCs/>
              </w:rPr>
              <w:t>Obsah předmětu tvoří tyto tematické celky:</w:t>
            </w:r>
          </w:p>
          <w:p w14:paraId="1A854E52" w14:textId="77777777" w:rsidR="00776FF9" w:rsidRPr="00776FF9" w:rsidRDefault="00776FF9" w:rsidP="00776FF9">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76FF9">
              <w:rPr>
                <w:rFonts w:ascii="Times New Roman" w:hAnsi="Times New Roman" w:cs="Times New Roman"/>
                <w:sz w:val="20"/>
                <w:szCs w:val="20"/>
                <w:lang w:eastAsia="cs-CZ"/>
              </w:rPr>
              <w:t>Úvod do problematiky procesního inženýrství, praktické aplikace.</w:t>
            </w:r>
          </w:p>
          <w:p w14:paraId="071A5DD5" w14:textId="77777777" w:rsidR="00776FF9" w:rsidRPr="00776FF9" w:rsidRDefault="00776FF9" w:rsidP="00776FF9">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76FF9">
              <w:rPr>
                <w:rFonts w:ascii="Times New Roman" w:hAnsi="Times New Roman" w:cs="Times New Roman"/>
                <w:sz w:val="20"/>
                <w:szCs w:val="20"/>
                <w:lang w:eastAsia="cs-CZ"/>
              </w:rPr>
              <w:t>Veličiny a jednotky, fyzikální rozměr veličiny, počítání s nepřesnými hodnotami. Vyjadřování složení směsí, přepočty koncentrací.</w:t>
            </w:r>
          </w:p>
          <w:p w14:paraId="198E7725" w14:textId="77777777" w:rsidR="00776FF9" w:rsidRPr="00776FF9" w:rsidRDefault="00776FF9" w:rsidP="00776FF9">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76FF9">
              <w:rPr>
                <w:rFonts w:ascii="Times New Roman" w:hAnsi="Times New Roman" w:cs="Times New Roman"/>
                <w:sz w:val="20"/>
                <w:szCs w:val="20"/>
                <w:lang w:eastAsia="cs-CZ"/>
              </w:rPr>
              <w:t>Materiálové bilance, základní pojmy, formulace obecné bilanční rovnice. Obecný postup při bilančních výpočtech, bilanční schéma.</w:t>
            </w:r>
          </w:p>
          <w:p w14:paraId="097D73DA" w14:textId="77777777" w:rsidR="00776FF9" w:rsidRPr="00776FF9" w:rsidRDefault="00776FF9" w:rsidP="00776FF9">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76FF9">
              <w:rPr>
                <w:rFonts w:ascii="Times New Roman" w:hAnsi="Times New Roman" w:cs="Times New Roman"/>
                <w:sz w:val="20"/>
                <w:szCs w:val="20"/>
                <w:lang w:eastAsia="cs-CZ"/>
              </w:rPr>
              <w:t xml:space="preserve">Úvod do mechaniky tekutin. </w:t>
            </w:r>
          </w:p>
          <w:p w14:paraId="2CD22885" w14:textId="156B53FE" w:rsidR="00776FF9" w:rsidRPr="00776FF9" w:rsidRDefault="00776FF9" w:rsidP="00776FF9">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76FF9">
              <w:rPr>
                <w:rFonts w:ascii="Times New Roman" w:hAnsi="Times New Roman" w:cs="Times New Roman"/>
                <w:sz w:val="20"/>
                <w:szCs w:val="20"/>
                <w:lang w:eastAsia="cs-CZ"/>
              </w:rPr>
              <w:t>Bilance hmoty proudící tekutiny – rovnice kontinuity. Bilance energie proudící tekutiny – Bernoulliho rovnice.</w:t>
            </w:r>
          </w:p>
          <w:p w14:paraId="1569443F" w14:textId="77777777" w:rsidR="00776FF9" w:rsidRPr="00776FF9" w:rsidRDefault="00776FF9" w:rsidP="00776FF9">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76FF9">
              <w:rPr>
                <w:rFonts w:ascii="Times New Roman" w:hAnsi="Times New Roman" w:cs="Times New Roman"/>
                <w:sz w:val="20"/>
                <w:szCs w:val="20"/>
                <w:lang w:eastAsia="cs-CZ"/>
              </w:rPr>
              <w:t xml:space="preserve">Doprava tekutin. </w:t>
            </w:r>
          </w:p>
          <w:p w14:paraId="026BD4C5" w14:textId="77777777" w:rsidR="00776FF9" w:rsidRPr="00776FF9" w:rsidRDefault="00776FF9" w:rsidP="00776FF9">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76FF9">
              <w:rPr>
                <w:rFonts w:ascii="Times New Roman" w:hAnsi="Times New Roman" w:cs="Times New Roman"/>
                <w:sz w:val="20"/>
                <w:szCs w:val="20"/>
                <w:lang w:eastAsia="cs-CZ"/>
              </w:rPr>
              <w:t>Mechanismy sdílení tepla.</w:t>
            </w:r>
          </w:p>
          <w:p w14:paraId="7DCE3FA9" w14:textId="77777777" w:rsidR="00776FF9" w:rsidRPr="00776FF9" w:rsidRDefault="00776FF9" w:rsidP="00776FF9">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76FF9">
              <w:rPr>
                <w:rFonts w:ascii="Times New Roman" w:hAnsi="Times New Roman" w:cs="Times New Roman"/>
                <w:sz w:val="20"/>
                <w:szCs w:val="20"/>
                <w:lang w:eastAsia="cs-CZ"/>
              </w:rPr>
              <w:t>Vedení tepla, Fourierův zákon, tepelná vodivost.</w:t>
            </w:r>
          </w:p>
          <w:p w14:paraId="6C6D3C24" w14:textId="77777777" w:rsidR="00776FF9" w:rsidRPr="00776FF9" w:rsidRDefault="00776FF9" w:rsidP="00776FF9">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76FF9">
              <w:rPr>
                <w:rFonts w:ascii="Times New Roman" w:hAnsi="Times New Roman" w:cs="Times New Roman"/>
                <w:sz w:val="20"/>
                <w:szCs w:val="20"/>
                <w:lang w:eastAsia="cs-CZ"/>
              </w:rPr>
              <w:t>Přestup tepla, součinitel přestupu tepla, volná (přirozená) konvekce, nucená konvekce.</w:t>
            </w:r>
          </w:p>
          <w:p w14:paraId="35A92AB0" w14:textId="77777777" w:rsidR="00776FF9" w:rsidRPr="00776FF9" w:rsidRDefault="00776FF9" w:rsidP="00776FF9">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76FF9">
              <w:rPr>
                <w:rFonts w:ascii="Times New Roman" w:hAnsi="Times New Roman" w:cs="Times New Roman"/>
                <w:sz w:val="20"/>
                <w:szCs w:val="20"/>
                <w:lang w:eastAsia="cs-CZ"/>
              </w:rPr>
              <w:t>Prostup tepla, součinitel prostupu tepla.</w:t>
            </w:r>
          </w:p>
          <w:p w14:paraId="71B01CB1" w14:textId="77777777" w:rsidR="00A4047D" w:rsidRDefault="00A4047D" w:rsidP="00A4047D">
            <w:pPr>
              <w:jc w:val="both"/>
              <w:rPr>
                <w:b/>
                <w:bCs/>
              </w:rPr>
            </w:pPr>
          </w:p>
          <w:p w14:paraId="73BCC71E" w14:textId="77777777" w:rsidR="00C45179" w:rsidRPr="00776FF9" w:rsidRDefault="00C45179" w:rsidP="00F8305C">
            <w:pPr>
              <w:jc w:val="both"/>
              <w:rPr>
                <w:b/>
                <w:bCs/>
              </w:rPr>
            </w:pPr>
            <w:r w:rsidRPr="00776FF9">
              <w:rPr>
                <w:b/>
                <w:bCs/>
              </w:rPr>
              <w:t xml:space="preserve">Očekávané výsledky učení </w:t>
            </w:r>
            <w:r w:rsidRPr="00776FF9">
              <w:rPr>
                <w:b/>
                <w:color w:val="000000" w:themeColor="text1"/>
              </w:rPr>
              <w:t>– po absolvování předmětu student prokazuje:</w:t>
            </w:r>
          </w:p>
          <w:p w14:paraId="2C2FC60E" w14:textId="77777777" w:rsidR="00C45179" w:rsidRPr="00776FF9" w:rsidRDefault="00C45179" w:rsidP="00F8305C">
            <w:pPr>
              <w:tabs>
                <w:tab w:val="left" w:pos="328"/>
              </w:tabs>
              <w:rPr>
                <w:b/>
                <w:color w:val="000000" w:themeColor="text1"/>
              </w:rPr>
            </w:pPr>
            <w:r w:rsidRPr="00776FF9">
              <w:rPr>
                <w:b/>
              </w:rPr>
              <w:t>Odborné z</w:t>
            </w:r>
            <w:r w:rsidRPr="00776FF9">
              <w:rPr>
                <w:b/>
                <w:color w:val="000000" w:themeColor="text1"/>
              </w:rPr>
              <w:t xml:space="preserve">nalosti: </w:t>
            </w:r>
          </w:p>
          <w:p w14:paraId="37C5E7B8" w14:textId="77777777" w:rsidR="00776FF9" w:rsidRPr="00776FF9" w:rsidRDefault="00776FF9" w:rsidP="00776FF9">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76FF9">
              <w:rPr>
                <w:rFonts w:ascii="Times New Roman" w:hAnsi="Times New Roman" w:cs="Times New Roman"/>
                <w:sz w:val="20"/>
                <w:szCs w:val="20"/>
                <w:lang w:eastAsia="cs-CZ"/>
              </w:rPr>
              <w:t>vyjadřovat složení směsí, přepočítávat mezi jednotlivými způsoby vyjadřování koncentrací</w:t>
            </w:r>
          </w:p>
          <w:p w14:paraId="3E5744CD" w14:textId="77777777" w:rsidR="00776FF9" w:rsidRPr="00776FF9" w:rsidRDefault="00776FF9" w:rsidP="00776FF9">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76FF9">
              <w:rPr>
                <w:rFonts w:ascii="Times New Roman" w:hAnsi="Times New Roman" w:cs="Times New Roman"/>
                <w:sz w:val="20"/>
                <w:szCs w:val="20"/>
                <w:lang w:eastAsia="cs-CZ"/>
              </w:rPr>
              <w:t>definovat základní pojmy při bilancování</w:t>
            </w:r>
          </w:p>
          <w:p w14:paraId="34F746D6" w14:textId="77777777" w:rsidR="00776FF9" w:rsidRPr="00776FF9" w:rsidRDefault="00776FF9" w:rsidP="00776FF9">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76FF9">
              <w:rPr>
                <w:rFonts w:ascii="Times New Roman" w:hAnsi="Times New Roman" w:cs="Times New Roman"/>
                <w:sz w:val="20"/>
                <w:szCs w:val="20"/>
                <w:lang w:eastAsia="cs-CZ"/>
              </w:rPr>
              <w:t>sestavit materiálové bilance jednoduchých systémů</w:t>
            </w:r>
          </w:p>
          <w:p w14:paraId="0D655BD5" w14:textId="77777777" w:rsidR="00776FF9" w:rsidRPr="00776FF9" w:rsidRDefault="00776FF9" w:rsidP="00776FF9">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76FF9">
              <w:rPr>
                <w:rFonts w:ascii="Times New Roman" w:hAnsi="Times New Roman" w:cs="Times New Roman"/>
                <w:sz w:val="20"/>
                <w:szCs w:val="20"/>
                <w:lang w:eastAsia="cs-CZ"/>
              </w:rPr>
              <w:t>sestavit energetickou bilanci proudící tekutiny s použitím Bernoulliho rovnice</w:t>
            </w:r>
          </w:p>
          <w:p w14:paraId="0480B6ED" w14:textId="77777777" w:rsidR="00776FF9" w:rsidRPr="00776FF9" w:rsidRDefault="00776FF9" w:rsidP="00776FF9">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76FF9">
              <w:rPr>
                <w:rFonts w:ascii="Times New Roman" w:hAnsi="Times New Roman" w:cs="Times New Roman"/>
                <w:sz w:val="20"/>
                <w:szCs w:val="20"/>
                <w:lang w:eastAsia="cs-CZ"/>
              </w:rPr>
              <w:t>charakterizovat laminární a turbulentní proudění</w:t>
            </w:r>
          </w:p>
          <w:p w14:paraId="58F64C95" w14:textId="77777777" w:rsidR="00776FF9" w:rsidRPr="00776FF9" w:rsidRDefault="00776FF9" w:rsidP="00776FF9">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76FF9">
              <w:rPr>
                <w:rFonts w:ascii="Times New Roman" w:hAnsi="Times New Roman" w:cs="Times New Roman"/>
                <w:sz w:val="20"/>
                <w:szCs w:val="20"/>
                <w:lang w:eastAsia="cs-CZ"/>
              </w:rPr>
              <w:t>rozlišit tři základní mechanizmy sdílení tepla</w:t>
            </w:r>
          </w:p>
          <w:p w14:paraId="3FCDE02D" w14:textId="77777777" w:rsidR="00C45179" w:rsidRPr="00776FF9" w:rsidRDefault="00C45179" w:rsidP="00F8305C">
            <w:pPr>
              <w:tabs>
                <w:tab w:val="left" w:pos="328"/>
              </w:tabs>
              <w:rPr>
                <w:b/>
                <w:color w:val="000000" w:themeColor="text1"/>
              </w:rPr>
            </w:pPr>
          </w:p>
          <w:p w14:paraId="581DF710" w14:textId="77777777" w:rsidR="00C45179" w:rsidRPr="00776FF9" w:rsidRDefault="00C45179" w:rsidP="00F8305C">
            <w:pPr>
              <w:tabs>
                <w:tab w:val="left" w:pos="328"/>
              </w:tabs>
              <w:rPr>
                <w:b/>
                <w:color w:val="000000" w:themeColor="text1"/>
              </w:rPr>
            </w:pPr>
            <w:r w:rsidRPr="00776FF9">
              <w:rPr>
                <w:b/>
                <w:color w:val="000000" w:themeColor="text1"/>
              </w:rPr>
              <w:t>Odborné dovednosti:</w:t>
            </w:r>
          </w:p>
          <w:p w14:paraId="6A734B34" w14:textId="77777777" w:rsidR="00776FF9" w:rsidRPr="00776FF9" w:rsidRDefault="00776FF9" w:rsidP="00776FF9">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76FF9">
              <w:rPr>
                <w:rFonts w:ascii="Times New Roman" w:hAnsi="Times New Roman" w:cs="Times New Roman"/>
                <w:sz w:val="20"/>
                <w:szCs w:val="20"/>
                <w:lang w:eastAsia="cs-CZ"/>
              </w:rPr>
              <w:t>změřit a vyhodnotit laminární a turbulentní proudění při zvyšujícím se průtoku tekutiny</w:t>
            </w:r>
          </w:p>
          <w:p w14:paraId="64190286" w14:textId="77777777" w:rsidR="00776FF9" w:rsidRPr="00776FF9" w:rsidRDefault="00776FF9" w:rsidP="00776FF9">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76FF9">
              <w:rPr>
                <w:rFonts w:ascii="Times New Roman" w:hAnsi="Times New Roman" w:cs="Times New Roman"/>
                <w:sz w:val="20"/>
                <w:szCs w:val="20"/>
                <w:lang w:eastAsia="cs-CZ"/>
              </w:rPr>
              <w:t>změřit a vyhodnotit charakteristiku čerpadla</w:t>
            </w:r>
          </w:p>
          <w:p w14:paraId="2E82B974" w14:textId="77777777" w:rsidR="00776FF9" w:rsidRPr="00776FF9" w:rsidRDefault="00776FF9" w:rsidP="00776FF9">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76FF9">
              <w:rPr>
                <w:rFonts w:ascii="Times New Roman" w:hAnsi="Times New Roman" w:cs="Times New Roman"/>
                <w:sz w:val="20"/>
                <w:szCs w:val="20"/>
                <w:lang w:eastAsia="cs-CZ"/>
              </w:rPr>
              <w:t>změřit a vyhodnotit entalpickou bilanci výměníku tepla</w:t>
            </w:r>
          </w:p>
          <w:p w14:paraId="68116AC2" w14:textId="77777777" w:rsidR="00776FF9" w:rsidRPr="00776FF9" w:rsidRDefault="00776FF9" w:rsidP="00776FF9">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76FF9">
              <w:rPr>
                <w:rFonts w:ascii="Times New Roman" w:hAnsi="Times New Roman" w:cs="Times New Roman"/>
                <w:sz w:val="20"/>
                <w:szCs w:val="20"/>
                <w:lang w:eastAsia="cs-CZ"/>
              </w:rPr>
              <w:t>změřit a rozdělit sušící křivku na jednotlivá období</w:t>
            </w:r>
          </w:p>
          <w:p w14:paraId="7F398996" w14:textId="77777777" w:rsidR="00776FF9" w:rsidRPr="00776FF9" w:rsidRDefault="00776FF9" w:rsidP="00776FF9">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76FF9">
              <w:rPr>
                <w:rFonts w:ascii="Times New Roman" w:hAnsi="Times New Roman" w:cs="Times New Roman"/>
                <w:sz w:val="20"/>
                <w:szCs w:val="20"/>
                <w:lang w:eastAsia="cs-CZ"/>
              </w:rPr>
              <w:t>změřit tepelnou vodivost materiálu nestacionární metodou</w:t>
            </w:r>
          </w:p>
          <w:p w14:paraId="109BFD0D" w14:textId="5D603C06" w:rsidR="00C45179" w:rsidRPr="005A0406" w:rsidRDefault="00776FF9" w:rsidP="00776FF9">
            <w:pPr>
              <w:pStyle w:val="Odstavecseseznamem"/>
              <w:numPr>
                <w:ilvl w:val="0"/>
                <w:numId w:val="6"/>
              </w:numPr>
              <w:spacing w:after="0" w:line="240" w:lineRule="auto"/>
              <w:ind w:left="170" w:hanging="170"/>
            </w:pPr>
            <w:r w:rsidRPr="00776FF9">
              <w:rPr>
                <w:rFonts w:ascii="Times New Roman" w:hAnsi="Times New Roman" w:cs="Times New Roman"/>
                <w:sz w:val="20"/>
                <w:szCs w:val="20"/>
                <w:lang w:eastAsia="cs-CZ"/>
              </w:rPr>
              <w:t>provést destilaci směsi dvou kapalin s vyhodnocením koncentrací parní a kapalné fáze</w:t>
            </w:r>
          </w:p>
        </w:tc>
      </w:tr>
      <w:tr w:rsidR="00C45179" w14:paraId="16000DD9"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16BFE180" w14:textId="77777777" w:rsidR="00C45179" w:rsidRPr="005A0406" w:rsidRDefault="00C45179"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5A3A9F59" w14:textId="77777777" w:rsidR="00C45179" w:rsidRDefault="00C45179" w:rsidP="00F8305C">
            <w:pPr>
              <w:jc w:val="both"/>
            </w:pPr>
          </w:p>
        </w:tc>
      </w:tr>
      <w:tr w:rsidR="00C45179" w14:paraId="5BF60A58" w14:textId="77777777" w:rsidTr="001041BE">
        <w:trPr>
          <w:gridBefore w:val="1"/>
          <w:gridAfter w:val="1"/>
          <w:wBefore w:w="393" w:type="dxa"/>
          <w:wAfter w:w="101" w:type="dxa"/>
          <w:trHeight w:val="2132"/>
        </w:trPr>
        <w:tc>
          <w:tcPr>
            <w:tcW w:w="9855" w:type="dxa"/>
            <w:gridSpan w:val="15"/>
            <w:tcBorders>
              <w:top w:val="nil"/>
              <w:bottom w:val="single" w:sz="4" w:space="0" w:color="auto"/>
            </w:tcBorders>
          </w:tcPr>
          <w:p w14:paraId="1B20029E" w14:textId="77777777" w:rsidR="00C45179" w:rsidRPr="000C69A4" w:rsidRDefault="00C45179" w:rsidP="00F8305C">
            <w:pPr>
              <w:jc w:val="both"/>
              <w:rPr>
                <w:b/>
                <w:bCs/>
                <w:u w:val="single"/>
              </w:rPr>
            </w:pPr>
            <w:r w:rsidRPr="000C69A4">
              <w:rPr>
                <w:b/>
                <w:bCs/>
                <w:u w:val="single"/>
              </w:rPr>
              <w:t>Metody a přístupy používané ve výuce</w:t>
            </w:r>
          </w:p>
          <w:p w14:paraId="3611377F" w14:textId="77777777" w:rsidR="00C45179" w:rsidRPr="00CC37A3" w:rsidRDefault="00C45179" w:rsidP="00F8305C">
            <w:pPr>
              <w:pStyle w:val="Nadpis5"/>
              <w:spacing w:before="0"/>
              <w:rPr>
                <w:rFonts w:ascii="Times New Roman" w:eastAsia="Times New Roman" w:hAnsi="Times New Roman" w:cs="Times New Roman"/>
                <w:b/>
                <w:bCs/>
                <w:color w:val="auto"/>
              </w:rPr>
            </w:pPr>
            <w:r w:rsidRPr="00CC37A3">
              <w:rPr>
                <w:rFonts w:ascii="Times New Roman" w:eastAsia="Times New Roman" w:hAnsi="Times New Roman" w:cs="Times New Roman"/>
                <w:b/>
                <w:bCs/>
                <w:color w:val="auto"/>
              </w:rPr>
              <w:t>Pro dosažení odborných znalostí jsou užívány vyučovací metody:</w:t>
            </w:r>
          </w:p>
          <w:p w14:paraId="4D8AE3A5" w14:textId="446244F8" w:rsidR="00C45179" w:rsidRPr="003D15DB" w:rsidRDefault="00C45179" w:rsidP="00F8305C">
            <w:pPr>
              <w:jc w:val="both"/>
              <w:rPr>
                <w:color w:val="000000"/>
                <w:shd w:val="clear" w:color="auto" w:fill="FFFFFF"/>
              </w:rPr>
            </w:pPr>
            <w:r w:rsidRPr="00776FF9">
              <w:rPr>
                <w:color w:val="000000"/>
                <w:shd w:val="clear" w:color="auto" w:fill="FFFFFF"/>
              </w:rPr>
              <w:t xml:space="preserve">Dialogická (diskuze, rozhovor, brainstorming), </w:t>
            </w:r>
            <w:r w:rsidR="00B42ACF" w:rsidRPr="00776FF9">
              <w:t>Monologická (výklad, přednáška, instruktáž)</w:t>
            </w:r>
          </w:p>
          <w:p w14:paraId="644C08FB" w14:textId="77777777" w:rsidR="00C45179" w:rsidRPr="00CC37A3" w:rsidRDefault="00C45179" w:rsidP="00F8305C">
            <w:pPr>
              <w:jc w:val="both"/>
              <w:rPr>
                <w:color w:val="000000"/>
                <w:shd w:val="clear" w:color="auto" w:fill="FFFFFF"/>
              </w:rPr>
            </w:pPr>
          </w:p>
          <w:p w14:paraId="54016F6E" w14:textId="77777777" w:rsidR="00C45179" w:rsidRPr="00776FF9" w:rsidRDefault="00C45179" w:rsidP="00F8305C">
            <w:pPr>
              <w:jc w:val="both"/>
              <w:rPr>
                <w:b/>
                <w:bCs/>
              </w:rPr>
            </w:pPr>
            <w:r w:rsidRPr="00CC37A3">
              <w:rPr>
                <w:b/>
                <w:bCs/>
              </w:rPr>
              <w:t xml:space="preserve">Pro </w:t>
            </w:r>
            <w:r w:rsidRPr="00776FF9">
              <w:rPr>
                <w:b/>
                <w:bCs/>
              </w:rPr>
              <w:t>dosažení odborných dovedností jsou užívány vyučovací metody:</w:t>
            </w:r>
          </w:p>
          <w:p w14:paraId="561CBE87" w14:textId="009BDCD1" w:rsidR="00C45179" w:rsidRPr="003D15DB" w:rsidRDefault="00C45179" w:rsidP="00F8305C">
            <w:pPr>
              <w:rPr>
                <w:color w:val="000000"/>
                <w:shd w:val="clear" w:color="auto" w:fill="FFFFFF"/>
              </w:rPr>
            </w:pPr>
            <w:r w:rsidRPr="00776FF9">
              <w:rPr>
                <w:color w:val="000000"/>
                <w:shd w:val="clear" w:color="auto" w:fill="FFFFFF"/>
              </w:rPr>
              <w:t>Laborování, Praktické procvičování</w:t>
            </w:r>
          </w:p>
          <w:p w14:paraId="27C62CA4" w14:textId="77777777" w:rsidR="00C45179" w:rsidRPr="00CC37A3" w:rsidRDefault="00C45179" w:rsidP="00F8305C"/>
          <w:p w14:paraId="78AB631F" w14:textId="77777777" w:rsidR="00C45179" w:rsidRPr="00CC37A3" w:rsidRDefault="00C45179" w:rsidP="00F8305C">
            <w:pPr>
              <w:pStyle w:val="Nadpis5"/>
              <w:spacing w:before="0"/>
              <w:rPr>
                <w:rFonts w:ascii="Times New Roman" w:eastAsia="Times New Roman" w:hAnsi="Times New Roman" w:cs="Times New Roman"/>
                <w:b/>
                <w:bCs/>
                <w:color w:val="auto"/>
              </w:rPr>
            </w:pPr>
            <w:r w:rsidRPr="00CC37A3">
              <w:rPr>
                <w:rFonts w:ascii="Times New Roman" w:eastAsia="Times New Roman" w:hAnsi="Times New Roman" w:cs="Times New Roman"/>
                <w:b/>
                <w:bCs/>
                <w:color w:val="auto"/>
              </w:rPr>
              <w:t>Očekávané výsledky učení dosažené studiem předmětu jsou ověřovány hodnoticími metodami:</w:t>
            </w:r>
          </w:p>
          <w:p w14:paraId="06539435" w14:textId="77777777" w:rsidR="007E0CB5" w:rsidRDefault="00B42ACF" w:rsidP="007E0CB5">
            <w:pPr>
              <w:jc w:val="both"/>
              <w:rPr>
                <w:color w:val="000000"/>
              </w:rPr>
            </w:pPr>
            <w:r w:rsidRPr="00776FF9">
              <w:rPr>
                <w:color w:val="000000"/>
              </w:rPr>
              <w:t>Rozbor produk</w:t>
            </w:r>
            <w:r w:rsidR="008D052F" w:rsidRPr="00776FF9">
              <w:rPr>
                <w:color w:val="000000"/>
              </w:rPr>
              <w:t>t</w:t>
            </w:r>
            <w:r w:rsidRPr="00776FF9">
              <w:rPr>
                <w:color w:val="000000"/>
              </w:rPr>
              <w:t>ů pracovní činnosti studenta (technické práce), Didaktický test, Písemná zkouška, Známkou</w:t>
            </w:r>
          </w:p>
          <w:p w14:paraId="1CB7FF05" w14:textId="77777777" w:rsidR="007E0CB5" w:rsidRDefault="007E0CB5" w:rsidP="007E0CB5">
            <w:pPr>
              <w:jc w:val="both"/>
              <w:rPr>
                <w:color w:val="000000"/>
              </w:rPr>
            </w:pPr>
          </w:p>
          <w:p w14:paraId="06DDA974" w14:textId="4F697B9C" w:rsidR="007E0CB5" w:rsidRPr="000C69A4" w:rsidRDefault="007E0CB5" w:rsidP="007E0CB5">
            <w:pPr>
              <w:jc w:val="both"/>
              <w:rPr>
                <w:b/>
                <w:bCs/>
                <w:u w:val="single"/>
              </w:rPr>
            </w:pPr>
            <w:r w:rsidRPr="000C69A4">
              <w:rPr>
                <w:b/>
                <w:bCs/>
                <w:u w:val="single"/>
              </w:rPr>
              <w:t>Používané didaktické prostředky</w:t>
            </w:r>
          </w:p>
          <w:p w14:paraId="00BA8D47" w14:textId="77777777" w:rsidR="007E0CB5" w:rsidRPr="0071371D" w:rsidRDefault="007E0CB5" w:rsidP="007E0CB5">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0FCA90DF" w14:textId="77777777" w:rsidR="007E0CB5" w:rsidRPr="0071371D" w:rsidRDefault="007E0CB5" w:rsidP="007E0CB5">
            <w:pPr>
              <w:jc w:val="both"/>
            </w:pPr>
          </w:p>
          <w:p w14:paraId="6D43C554" w14:textId="3CFF70D0" w:rsidR="007E0CB5" w:rsidRDefault="00AD7980" w:rsidP="007E0CB5">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C45179" w14:paraId="2F175C9A"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08F7C24A" w14:textId="77777777" w:rsidR="00C45179" w:rsidRDefault="00C45179" w:rsidP="00F8305C">
            <w:pPr>
              <w:jc w:val="both"/>
            </w:pPr>
            <w:r>
              <w:rPr>
                <w:b/>
              </w:rPr>
              <w:lastRenderedPageBreak/>
              <w:t>Studijní literatura a studijní pomůcky</w:t>
            </w:r>
          </w:p>
        </w:tc>
        <w:tc>
          <w:tcPr>
            <w:tcW w:w="6202" w:type="dxa"/>
            <w:gridSpan w:val="10"/>
            <w:tcBorders>
              <w:top w:val="single" w:sz="4" w:space="0" w:color="auto"/>
              <w:bottom w:val="nil"/>
            </w:tcBorders>
          </w:tcPr>
          <w:p w14:paraId="23E54F13" w14:textId="77777777" w:rsidR="00C45179" w:rsidRDefault="00C45179" w:rsidP="00F8305C">
            <w:pPr>
              <w:jc w:val="both"/>
            </w:pPr>
          </w:p>
        </w:tc>
      </w:tr>
      <w:tr w:rsidR="00C45179" w14:paraId="6398C4F4" w14:textId="77777777" w:rsidTr="001041BE">
        <w:trPr>
          <w:gridBefore w:val="1"/>
          <w:gridAfter w:val="1"/>
          <w:wBefore w:w="393" w:type="dxa"/>
          <w:wAfter w:w="101" w:type="dxa"/>
          <w:trHeight w:val="1497"/>
        </w:trPr>
        <w:tc>
          <w:tcPr>
            <w:tcW w:w="9855" w:type="dxa"/>
            <w:gridSpan w:val="15"/>
            <w:tcBorders>
              <w:top w:val="nil"/>
            </w:tcBorders>
          </w:tcPr>
          <w:p w14:paraId="44CA864D" w14:textId="77777777" w:rsidR="00A4047D" w:rsidRPr="00A4047D" w:rsidRDefault="00A4047D" w:rsidP="00A4047D">
            <w:pPr>
              <w:pStyle w:val="TableParagraph"/>
              <w:spacing w:line="240" w:lineRule="auto"/>
              <w:ind w:left="0"/>
              <w:rPr>
                <w:sz w:val="20"/>
                <w:szCs w:val="20"/>
              </w:rPr>
            </w:pPr>
            <w:r w:rsidRPr="00A4047D">
              <w:rPr>
                <w:sz w:val="20"/>
                <w:szCs w:val="20"/>
                <w:u w:val="single"/>
              </w:rPr>
              <w:t>Povinná literatura:</w:t>
            </w:r>
          </w:p>
          <w:p w14:paraId="288F0A9F" w14:textId="77777777" w:rsidR="00A4047D" w:rsidRPr="00A4047D" w:rsidRDefault="00A4047D" w:rsidP="00A4047D">
            <w:pPr>
              <w:pStyle w:val="TableParagraph"/>
              <w:spacing w:line="240" w:lineRule="auto"/>
              <w:ind w:left="0"/>
              <w:rPr>
                <w:sz w:val="20"/>
                <w:szCs w:val="20"/>
              </w:rPr>
            </w:pPr>
            <w:r w:rsidRPr="00A4047D">
              <w:rPr>
                <w:sz w:val="20"/>
                <w:szCs w:val="20"/>
              </w:rPr>
              <w:t>MRKVIČKOVÁ, S. Procesní inženýrství I. Výukové opory k předmětu. Zlín: UTB, 2020.</w:t>
            </w:r>
          </w:p>
          <w:p w14:paraId="129736A7" w14:textId="77777777" w:rsidR="00A4047D" w:rsidRPr="00A4047D" w:rsidRDefault="00A4047D" w:rsidP="00A4047D">
            <w:pPr>
              <w:jc w:val="both"/>
              <w:rPr>
                <w:spacing w:val="-5"/>
              </w:rPr>
            </w:pPr>
            <w:r w:rsidRPr="00A4047D">
              <w:t>KOČÍ,</w:t>
            </w:r>
            <w:r w:rsidRPr="00A4047D">
              <w:rPr>
                <w:spacing w:val="-6"/>
              </w:rPr>
              <w:t xml:space="preserve"> </w:t>
            </w:r>
            <w:r w:rsidRPr="00A4047D">
              <w:t>P.</w:t>
            </w:r>
            <w:r w:rsidRPr="00A4047D">
              <w:rPr>
                <w:spacing w:val="-6"/>
              </w:rPr>
              <w:t xml:space="preserve"> </w:t>
            </w:r>
            <w:r w:rsidRPr="00A4047D">
              <w:t>Chemické</w:t>
            </w:r>
            <w:r w:rsidRPr="00A4047D">
              <w:rPr>
                <w:spacing w:val="-6"/>
              </w:rPr>
              <w:t xml:space="preserve"> </w:t>
            </w:r>
            <w:r w:rsidRPr="00A4047D">
              <w:t>inženýrství</w:t>
            </w:r>
            <w:r w:rsidRPr="00A4047D">
              <w:rPr>
                <w:spacing w:val="-7"/>
              </w:rPr>
              <w:t xml:space="preserve"> </w:t>
            </w:r>
            <w:r w:rsidRPr="00A4047D">
              <w:t>I.</w:t>
            </w:r>
            <w:r w:rsidRPr="00A4047D">
              <w:rPr>
                <w:spacing w:val="-6"/>
              </w:rPr>
              <w:t xml:space="preserve"> </w:t>
            </w:r>
            <w:r w:rsidRPr="00A4047D">
              <w:t>Praha:</w:t>
            </w:r>
            <w:r w:rsidRPr="00A4047D">
              <w:rPr>
                <w:spacing w:val="-6"/>
              </w:rPr>
              <w:t xml:space="preserve"> </w:t>
            </w:r>
            <w:r w:rsidRPr="00A4047D">
              <w:t>VŠCHT,</w:t>
            </w:r>
            <w:r w:rsidRPr="00A4047D">
              <w:rPr>
                <w:spacing w:val="-6"/>
              </w:rPr>
              <w:t xml:space="preserve"> </w:t>
            </w:r>
            <w:r w:rsidRPr="00A4047D">
              <w:t>2019.</w:t>
            </w:r>
            <w:r w:rsidRPr="00A4047D">
              <w:rPr>
                <w:spacing w:val="-6"/>
              </w:rPr>
              <w:t xml:space="preserve"> </w:t>
            </w:r>
            <w:r w:rsidRPr="00A4047D">
              <w:t>ISBN</w:t>
            </w:r>
            <w:r w:rsidRPr="00A4047D">
              <w:rPr>
                <w:spacing w:val="-6"/>
              </w:rPr>
              <w:t xml:space="preserve"> </w:t>
            </w:r>
            <w:r w:rsidRPr="00A4047D">
              <w:t>978-80-7592-049-</w:t>
            </w:r>
            <w:r w:rsidRPr="00A4047D">
              <w:rPr>
                <w:spacing w:val="-5"/>
              </w:rPr>
              <w:t>2.</w:t>
            </w:r>
            <w:r w:rsidRPr="00A4047D">
              <w:t xml:space="preserve"> Dostupné z: </w:t>
            </w:r>
            <w:hyperlink r:id="rId99" w:history="1">
              <w:r w:rsidRPr="00A4047D">
                <w:rPr>
                  <w:rStyle w:val="Hypertextovodkaz"/>
                  <w:spacing w:val="-5"/>
                </w:rPr>
                <w:t>https://vydavatelstvi.vscht.cz/katalog/publikace?uid=uid_isbn-978-80-7592-049-2</w:t>
              </w:r>
            </w:hyperlink>
            <w:r w:rsidRPr="00A4047D">
              <w:rPr>
                <w:spacing w:val="-5"/>
              </w:rPr>
              <w:t>.</w:t>
            </w:r>
          </w:p>
          <w:p w14:paraId="4E1863AF" w14:textId="6A9F1D58" w:rsidR="00A4047D" w:rsidRPr="00A4047D" w:rsidRDefault="00A4047D" w:rsidP="00A4047D">
            <w:pPr>
              <w:jc w:val="both"/>
            </w:pPr>
            <w:r w:rsidRPr="00A4047D">
              <w:t>WICHTERLE, K., VEČEŘ, M. Základy procesního inženýrství. Ostrava: VŠB</w:t>
            </w:r>
            <w:r w:rsidR="00AC2961">
              <w:rPr>
                <w:bCs/>
                <w:kern w:val="2"/>
              </w:rPr>
              <w:t>-</w:t>
            </w:r>
            <w:r w:rsidRPr="00A4047D">
              <w:t xml:space="preserve">TU, 2012. ISBN 978-80-248-2580-9. Dostupné z: </w:t>
            </w:r>
            <w:hyperlink r:id="rId100" w:history="1">
              <w:r w:rsidRPr="00A4047D">
                <w:rPr>
                  <w:rStyle w:val="Hypertextovodkaz"/>
                </w:rPr>
                <w:t>http://www.person.vsb.cz/archivcd/FMMI/ZPI/Zaklady%20procesniho%20inzenyrstvi.pdf</w:t>
              </w:r>
            </w:hyperlink>
            <w:r w:rsidRPr="00A4047D">
              <w:t>.</w:t>
            </w:r>
          </w:p>
          <w:p w14:paraId="22D1BAE7" w14:textId="77777777" w:rsidR="00184191" w:rsidRDefault="00184191" w:rsidP="00184191">
            <w:pPr>
              <w:shd w:val="clear" w:color="auto" w:fill="FFFFFF"/>
              <w:jc w:val="both"/>
              <w:textAlignment w:val="baseline"/>
              <w:rPr>
                <w:color w:val="000000"/>
              </w:rPr>
            </w:pPr>
            <w:r w:rsidRPr="00184191">
              <w:rPr>
                <w:color w:val="000000"/>
              </w:rPr>
              <w:t xml:space="preserve">HIPPLE, J. Chemical </w:t>
            </w:r>
            <w:r>
              <w:rPr>
                <w:color w:val="000000"/>
              </w:rPr>
              <w:t>E</w:t>
            </w:r>
            <w:r w:rsidRPr="00184191">
              <w:rPr>
                <w:color w:val="000000"/>
              </w:rPr>
              <w:t xml:space="preserve">ngineering for </w:t>
            </w:r>
            <w:r>
              <w:rPr>
                <w:color w:val="000000"/>
              </w:rPr>
              <w:t>N</w:t>
            </w:r>
            <w:r w:rsidRPr="00184191">
              <w:rPr>
                <w:color w:val="000000"/>
              </w:rPr>
              <w:t xml:space="preserve">on-chemical </w:t>
            </w:r>
            <w:r>
              <w:rPr>
                <w:color w:val="000000"/>
              </w:rPr>
              <w:t>E</w:t>
            </w:r>
            <w:r w:rsidRPr="00184191">
              <w:rPr>
                <w:color w:val="000000"/>
              </w:rPr>
              <w:t>ngineers. Hoboken: John Wiley &amp; Sons, 2017. ISBN 9781119369196. Dostupné z: </w:t>
            </w:r>
          </w:p>
          <w:p w14:paraId="2DBFC90C" w14:textId="71DE392F" w:rsidR="00184191" w:rsidRPr="00184191" w:rsidRDefault="009556F6" w:rsidP="00184191">
            <w:pPr>
              <w:shd w:val="clear" w:color="auto" w:fill="FFFFFF"/>
              <w:jc w:val="both"/>
              <w:textAlignment w:val="baseline"/>
              <w:rPr>
                <w:color w:val="000000"/>
              </w:rPr>
            </w:pPr>
            <w:hyperlink r:id="rId101" w:history="1">
              <w:r w:rsidR="00184191" w:rsidRPr="003B4A99">
                <w:rPr>
                  <w:rStyle w:val="Hypertextovodkaz"/>
                  <w:bdr w:val="none" w:sz="0" w:space="0" w:color="auto" w:frame="1"/>
                </w:rPr>
                <w:t>https://proxy.k.utb.cz/login?url=https://onlinelibrary.wiley.com/doi/book/10.1002/9781119369196</w:t>
              </w:r>
            </w:hyperlink>
            <w:r w:rsidR="00184191" w:rsidRPr="00184191">
              <w:rPr>
                <w:color w:val="000000"/>
                <w:bdr w:val="none" w:sz="0" w:space="0" w:color="auto" w:frame="1"/>
              </w:rPr>
              <w:t>.</w:t>
            </w:r>
          </w:p>
          <w:p w14:paraId="18768D93" w14:textId="5990DC5C" w:rsidR="00184191" w:rsidRPr="00184191" w:rsidRDefault="00184191" w:rsidP="00184191">
            <w:pPr>
              <w:shd w:val="clear" w:color="auto" w:fill="FFFFFF"/>
              <w:jc w:val="both"/>
              <w:textAlignment w:val="baseline"/>
              <w:rPr>
                <w:color w:val="000000"/>
              </w:rPr>
            </w:pPr>
            <w:r w:rsidRPr="00184191">
              <w:rPr>
                <w:color w:val="000000"/>
              </w:rPr>
              <w:t>FELDER, R</w:t>
            </w:r>
            <w:r>
              <w:rPr>
                <w:color w:val="000000"/>
              </w:rPr>
              <w:t>.</w:t>
            </w:r>
            <w:r w:rsidRPr="00184191">
              <w:rPr>
                <w:color w:val="000000"/>
              </w:rPr>
              <w:t>M.</w:t>
            </w:r>
            <w:r>
              <w:rPr>
                <w:color w:val="000000"/>
              </w:rPr>
              <w:t>,</w:t>
            </w:r>
            <w:r w:rsidRPr="00184191">
              <w:rPr>
                <w:color w:val="000000"/>
              </w:rPr>
              <w:t xml:space="preserve"> ROUSSEAU, R</w:t>
            </w:r>
            <w:r>
              <w:rPr>
                <w:color w:val="000000"/>
              </w:rPr>
              <w:t>.</w:t>
            </w:r>
            <w:r w:rsidRPr="00184191">
              <w:rPr>
                <w:color w:val="000000"/>
              </w:rPr>
              <w:t>W.</w:t>
            </w:r>
            <w:r>
              <w:rPr>
                <w:color w:val="000000"/>
              </w:rPr>
              <w:t xml:space="preserve">, </w:t>
            </w:r>
            <w:r w:rsidRPr="00184191">
              <w:rPr>
                <w:color w:val="000000"/>
              </w:rPr>
              <w:t>BULLARD, L</w:t>
            </w:r>
            <w:r>
              <w:rPr>
                <w:color w:val="000000"/>
              </w:rPr>
              <w:t>.</w:t>
            </w:r>
            <w:r w:rsidRPr="00184191">
              <w:rPr>
                <w:color w:val="000000"/>
              </w:rPr>
              <w:t xml:space="preserve">G. Felder's </w:t>
            </w:r>
            <w:r>
              <w:rPr>
                <w:color w:val="000000"/>
              </w:rPr>
              <w:t>E</w:t>
            </w:r>
            <w:r w:rsidRPr="00184191">
              <w:rPr>
                <w:color w:val="000000"/>
              </w:rPr>
              <w:t xml:space="preserve">lementary </w:t>
            </w:r>
            <w:r>
              <w:rPr>
                <w:color w:val="000000"/>
              </w:rPr>
              <w:t>P</w:t>
            </w:r>
            <w:r w:rsidRPr="00184191">
              <w:rPr>
                <w:color w:val="000000"/>
              </w:rPr>
              <w:t xml:space="preserve">rinciples of </w:t>
            </w:r>
            <w:r>
              <w:rPr>
                <w:color w:val="000000"/>
              </w:rPr>
              <w:t>C</w:t>
            </w:r>
            <w:r w:rsidRPr="00184191">
              <w:rPr>
                <w:color w:val="000000"/>
              </w:rPr>
              <w:t xml:space="preserve">hemical </w:t>
            </w:r>
            <w:r>
              <w:rPr>
                <w:color w:val="000000"/>
              </w:rPr>
              <w:t>P</w:t>
            </w:r>
            <w:r w:rsidRPr="00184191">
              <w:rPr>
                <w:color w:val="000000"/>
              </w:rPr>
              <w:t>rocesses. Global edition. Singapore: Wiley, 2017. ISBN 9781118092392.</w:t>
            </w:r>
          </w:p>
          <w:p w14:paraId="3BE80713" w14:textId="77777777" w:rsidR="00184191" w:rsidRDefault="00184191" w:rsidP="00184191">
            <w:pPr>
              <w:shd w:val="clear" w:color="auto" w:fill="FFFFFF"/>
              <w:jc w:val="both"/>
              <w:textAlignment w:val="baseline"/>
              <w:rPr>
                <w:color w:val="000000"/>
              </w:rPr>
            </w:pPr>
            <w:r w:rsidRPr="00184191">
              <w:rPr>
                <w:caps/>
                <w:color w:val="000000"/>
              </w:rPr>
              <w:t>Sinnott</w:t>
            </w:r>
            <w:r w:rsidRPr="00184191">
              <w:rPr>
                <w:color w:val="000000"/>
              </w:rPr>
              <w:t>, R</w:t>
            </w:r>
            <w:r>
              <w:rPr>
                <w:color w:val="000000"/>
              </w:rPr>
              <w:t xml:space="preserve">., </w:t>
            </w:r>
            <w:r w:rsidRPr="00184191">
              <w:rPr>
                <w:color w:val="000000"/>
              </w:rPr>
              <w:t>T</w:t>
            </w:r>
            <w:r w:rsidRPr="00184191">
              <w:rPr>
                <w:caps/>
                <w:color w:val="000000"/>
              </w:rPr>
              <w:t>owler</w:t>
            </w:r>
            <w:r w:rsidRPr="00184191">
              <w:rPr>
                <w:color w:val="000000"/>
              </w:rPr>
              <w:t>, G</w:t>
            </w:r>
            <w:r>
              <w:rPr>
                <w:color w:val="000000"/>
              </w:rPr>
              <w:t xml:space="preserve">. </w:t>
            </w:r>
            <w:r w:rsidRPr="00184191">
              <w:rPr>
                <w:color w:val="000000"/>
              </w:rPr>
              <w:t>Chemical Engineering Design</w:t>
            </w:r>
            <w:r>
              <w:rPr>
                <w:color w:val="000000"/>
              </w:rPr>
              <w:t xml:space="preserve">. </w:t>
            </w:r>
            <w:r w:rsidRPr="00184191">
              <w:rPr>
                <w:color w:val="000000"/>
              </w:rPr>
              <w:t>6th Ed</w:t>
            </w:r>
            <w:r>
              <w:rPr>
                <w:color w:val="000000"/>
              </w:rPr>
              <w:t>.</w:t>
            </w:r>
            <w:r w:rsidRPr="00184191">
              <w:rPr>
                <w:color w:val="000000"/>
              </w:rPr>
              <w:t xml:space="preserve"> 2. Fundamentals of Material Balances</w:t>
            </w:r>
            <w:r>
              <w:rPr>
                <w:color w:val="000000"/>
              </w:rPr>
              <w:t xml:space="preserve"> (</w:t>
            </w:r>
            <w:r w:rsidRPr="00184191">
              <w:rPr>
                <w:color w:val="000000"/>
              </w:rPr>
              <w:t>pp. 47</w:t>
            </w:r>
            <w:r>
              <w:rPr>
                <w:color w:val="000000"/>
              </w:rPr>
              <w:t>-74</w:t>
            </w:r>
            <w:r w:rsidRPr="00184191">
              <w:rPr>
                <w:color w:val="000000"/>
              </w:rPr>
              <w:t xml:space="preserve">). </w:t>
            </w:r>
            <w:r>
              <w:rPr>
                <w:color w:val="000000"/>
              </w:rPr>
              <w:t xml:space="preserve">Oxford: </w:t>
            </w:r>
            <w:r w:rsidRPr="00184191">
              <w:rPr>
                <w:color w:val="000000"/>
              </w:rPr>
              <w:t>Butterworth-Heinemann</w:t>
            </w:r>
            <w:r>
              <w:rPr>
                <w:color w:val="000000"/>
              </w:rPr>
              <w:t>/</w:t>
            </w:r>
            <w:r w:rsidRPr="00184191">
              <w:rPr>
                <w:color w:val="000000"/>
              </w:rPr>
              <w:t>Elsevier</w:t>
            </w:r>
            <w:r>
              <w:rPr>
                <w:color w:val="000000"/>
              </w:rPr>
              <w:t>, 2020</w:t>
            </w:r>
            <w:r w:rsidRPr="00184191">
              <w:rPr>
                <w:color w:val="000000"/>
              </w:rPr>
              <w:t xml:space="preserve">. </w:t>
            </w:r>
            <w:r>
              <w:rPr>
                <w:color w:val="000000"/>
              </w:rPr>
              <w:t>Dostupné z:</w:t>
            </w:r>
          </w:p>
          <w:p w14:paraId="1722015E" w14:textId="1D059BB3" w:rsidR="00184191" w:rsidRPr="00184191" w:rsidRDefault="009556F6" w:rsidP="00184191">
            <w:pPr>
              <w:shd w:val="clear" w:color="auto" w:fill="FFFFFF"/>
              <w:jc w:val="both"/>
              <w:textAlignment w:val="baseline"/>
              <w:rPr>
                <w:color w:val="000000"/>
              </w:rPr>
            </w:pPr>
            <w:hyperlink r:id="rId102" w:tgtFrame="_blank" w:tooltip="https://app.knovel.com/hotlink/pdf/id:kt012GNDSX/chemical-engineering/fundamentals-material" w:history="1">
              <w:r w:rsidR="00184191" w:rsidRPr="00184191">
                <w:rPr>
                  <w:rStyle w:val="Hypertextovodkaz"/>
                  <w:bdr w:val="none" w:sz="0" w:space="0" w:color="auto" w:frame="1"/>
                </w:rPr>
                <w:t>https://app.knovel.com/hotlink/pdf/id:kt012GNDSX/chemical-engineering/fundamentals-material</w:t>
              </w:r>
            </w:hyperlink>
            <w:r w:rsidR="00184191" w:rsidRPr="00184191">
              <w:rPr>
                <w:rStyle w:val="Hypertextovodkaz"/>
                <w:color w:val="auto"/>
                <w:u w:val="none"/>
              </w:rPr>
              <w:t>.</w:t>
            </w:r>
          </w:p>
          <w:p w14:paraId="08C784C7" w14:textId="77777777" w:rsidR="009F2215" w:rsidRPr="00A4047D" w:rsidRDefault="009F2215" w:rsidP="00A4047D">
            <w:pPr>
              <w:jc w:val="both"/>
            </w:pPr>
          </w:p>
          <w:p w14:paraId="72FBC615" w14:textId="77777777" w:rsidR="00A4047D" w:rsidRPr="00A4047D" w:rsidRDefault="00A4047D" w:rsidP="00A4047D">
            <w:pPr>
              <w:pStyle w:val="TableParagraph"/>
              <w:spacing w:line="240" w:lineRule="auto"/>
              <w:ind w:left="0"/>
              <w:rPr>
                <w:sz w:val="20"/>
                <w:szCs w:val="20"/>
                <w:u w:val="single"/>
              </w:rPr>
            </w:pPr>
            <w:r w:rsidRPr="00A4047D">
              <w:rPr>
                <w:sz w:val="20"/>
                <w:szCs w:val="20"/>
                <w:u w:val="single"/>
              </w:rPr>
              <w:t>Doporučená literatura:</w:t>
            </w:r>
          </w:p>
          <w:p w14:paraId="3FEB1B8D" w14:textId="77777777" w:rsidR="00A4047D" w:rsidRPr="00A4047D" w:rsidRDefault="00A4047D" w:rsidP="00A4047D">
            <w:pPr>
              <w:jc w:val="both"/>
              <w:rPr>
                <w:spacing w:val="-5"/>
              </w:rPr>
            </w:pPr>
            <w:r w:rsidRPr="00A4047D">
              <w:t>HASAL,</w:t>
            </w:r>
            <w:r w:rsidRPr="00A4047D">
              <w:rPr>
                <w:spacing w:val="-6"/>
              </w:rPr>
              <w:t xml:space="preserve"> </w:t>
            </w:r>
            <w:r w:rsidRPr="00A4047D">
              <w:t>P.,</w:t>
            </w:r>
            <w:r w:rsidRPr="00A4047D">
              <w:rPr>
                <w:spacing w:val="-5"/>
              </w:rPr>
              <w:t xml:space="preserve"> </w:t>
            </w:r>
            <w:r w:rsidRPr="00A4047D">
              <w:t>SCHREIBER,</w:t>
            </w:r>
            <w:r w:rsidRPr="00A4047D">
              <w:rPr>
                <w:spacing w:val="-5"/>
              </w:rPr>
              <w:t xml:space="preserve"> </w:t>
            </w:r>
            <w:r w:rsidRPr="00A4047D">
              <w:t>I.,</w:t>
            </w:r>
            <w:r w:rsidRPr="00A4047D">
              <w:rPr>
                <w:spacing w:val="-6"/>
              </w:rPr>
              <w:t xml:space="preserve"> </w:t>
            </w:r>
            <w:r w:rsidRPr="00A4047D">
              <w:t>ŠNITA,</w:t>
            </w:r>
            <w:r w:rsidRPr="00A4047D">
              <w:rPr>
                <w:spacing w:val="-5"/>
              </w:rPr>
              <w:t xml:space="preserve"> </w:t>
            </w:r>
            <w:r w:rsidRPr="00A4047D">
              <w:t>D.</w:t>
            </w:r>
            <w:r w:rsidRPr="00A4047D">
              <w:rPr>
                <w:spacing w:val="-5"/>
              </w:rPr>
              <w:t xml:space="preserve"> </w:t>
            </w:r>
            <w:r w:rsidRPr="00A4047D">
              <w:t>Chemické</w:t>
            </w:r>
            <w:r w:rsidRPr="00A4047D">
              <w:rPr>
                <w:spacing w:val="-5"/>
              </w:rPr>
              <w:t xml:space="preserve"> </w:t>
            </w:r>
            <w:r w:rsidRPr="00A4047D">
              <w:t>inženýrství</w:t>
            </w:r>
            <w:r w:rsidRPr="00A4047D">
              <w:rPr>
                <w:spacing w:val="-6"/>
              </w:rPr>
              <w:t xml:space="preserve"> </w:t>
            </w:r>
            <w:r w:rsidRPr="00A4047D">
              <w:t>I.</w:t>
            </w:r>
            <w:r w:rsidRPr="00A4047D">
              <w:rPr>
                <w:spacing w:val="-5"/>
              </w:rPr>
              <w:t xml:space="preserve"> </w:t>
            </w:r>
            <w:r w:rsidRPr="00A4047D">
              <w:t>Praha:</w:t>
            </w:r>
            <w:r w:rsidRPr="00A4047D">
              <w:rPr>
                <w:spacing w:val="-7"/>
              </w:rPr>
              <w:t xml:space="preserve"> </w:t>
            </w:r>
            <w:r w:rsidRPr="00A4047D">
              <w:t>VŠCHT,</w:t>
            </w:r>
            <w:r w:rsidRPr="00A4047D">
              <w:rPr>
                <w:spacing w:val="-5"/>
              </w:rPr>
              <w:t xml:space="preserve"> </w:t>
            </w:r>
            <w:r w:rsidRPr="00A4047D">
              <w:t>2007.</w:t>
            </w:r>
            <w:r w:rsidRPr="00A4047D">
              <w:rPr>
                <w:spacing w:val="-7"/>
              </w:rPr>
              <w:t xml:space="preserve"> </w:t>
            </w:r>
            <w:r w:rsidRPr="00A4047D">
              <w:t>ISBN</w:t>
            </w:r>
            <w:r w:rsidRPr="00A4047D">
              <w:rPr>
                <w:spacing w:val="-5"/>
              </w:rPr>
              <w:t xml:space="preserve"> </w:t>
            </w:r>
            <w:r w:rsidRPr="00A4047D">
              <w:t>978-80-7080-002-</w:t>
            </w:r>
            <w:r w:rsidRPr="00A4047D">
              <w:rPr>
                <w:spacing w:val="-5"/>
              </w:rPr>
              <w:t>7.</w:t>
            </w:r>
          </w:p>
          <w:p w14:paraId="398CB6E1" w14:textId="77777777" w:rsidR="00A4047D" w:rsidRPr="00A4047D" w:rsidRDefault="00A4047D" w:rsidP="00A4047D">
            <w:pPr>
              <w:jc w:val="both"/>
            </w:pPr>
            <w:r w:rsidRPr="00A4047D">
              <w:t xml:space="preserve">LINDNER, J. Základy chemicko-inženýrských výpočtů. Praha: VŠCHT, 2014. ISBN 978-80-7080-916-7. Dostupné z: </w:t>
            </w:r>
            <w:hyperlink r:id="rId103" w:history="1">
              <w:r w:rsidRPr="00A4047D">
                <w:rPr>
                  <w:rStyle w:val="Hypertextovodkaz"/>
                </w:rPr>
                <w:t>https://vydavatelstvi.vscht.cz/katalog/publikace?uid=uid_isbn-978-80-7080-916-7</w:t>
              </w:r>
            </w:hyperlink>
            <w:r w:rsidRPr="00A4047D">
              <w:t>.</w:t>
            </w:r>
          </w:p>
          <w:p w14:paraId="6650BA97" w14:textId="77777777" w:rsidR="00A4047D" w:rsidRPr="00A4047D" w:rsidRDefault="00A4047D" w:rsidP="00A4047D">
            <w:pPr>
              <w:jc w:val="both"/>
            </w:pPr>
            <w:r w:rsidRPr="00A4047D">
              <w:t>HOLEČEK,</w:t>
            </w:r>
            <w:r w:rsidRPr="00A4047D">
              <w:rPr>
                <w:spacing w:val="-8"/>
              </w:rPr>
              <w:t xml:space="preserve"> </w:t>
            </w:r>
            <w:r w:rsidRPr="00A4047D">
              <w:t>O.</w:t>
            </w:r>
            <w:r w:rsidRPr="00A4047D">
              <w:rPr>
                <w:spacing w:val="-7"/>
              </w:rPr>
              <w:t xml:space="preserve"> </w:t>
            </w:r>
            <w:r w:rsidRPr="00A4047D">
              <w:t>Chemicko-inženýrské</w:t>
            </w:r>
            <w:r w:rsidRPr="00A4047D">
              <w:rPr>
                <w:spacing w:val="-7"/>
              </w:rPr>
              <w:t xml:space="preserve"> </w:t>
            </w:r>
            <w:r w:rsidRPr="00A4047D">
              <w:t>tabulky.</w:t>
            </w:r>
            <w:r w:rsidRPr="00A4047D">
              <w:rPr>
                <w:spacing w:val="-7"/>
              </w:rPr>
              <w:t xml:space="preserve"> </w:t>
            </w:r>
            <w:r w:rsidRPr="00A4047D">
              <w:t>Praha:</w:t>
            </w:r>
            <w:r w:rsidRPr="00A4047D">
              <w:rPr>
                <w:spacing w:val="-9"/>
              </w:rPr>
              <w:t xml:space="preserve"> </w:t>
            </w:r>
            <w:r w:rsidRPr="00A4047D">
              <w:t>VŠCHT,</w:t>
            </w:r>
            <w:r w:rsidRPr="00A4047D">
              <w:rPr>
                <w:spacing w:val="-7"/>
              </w:rPr>
              <w:t xml:space="preserve"> </w:t>
            </w:r>
            <w:r w:rsidRPr="00A4047D">
              <w:t>2007.</w:t>
            </w:r>
            <w:r w:rsidRPr="00A4047D">
              <w:rPr>
                <w:spacing w:val="-7"/>
              </w:rPr>
              <w:t xml:space="preserve"> </w:t>
            </w:r>
            <w:r w:rsidRPr="00A4047D">
              <w:t>ISBN</w:t>
            </w:r>
            <w:r w:rsidRPr="00A4047D">
              <w:rPr>
                <w:spacing w:val="-7"/>
              </w:rPr>
              <w:t xml:space="preserve"> </w:t>
            </w:r>
            <w:r w:rsidRPr="00A4047D">
              <w:t>978-80-7080-444-</w:t>
            </w:r>
            <w:r w:rsidRPr="00A4047D">
              <w:rPr>
                <w:spacing w:val="-5"/>
              </w:rPr>
              <w:t>5.</w:t>
            </w:r>
          </w:p>
          <w:p w14:paraId="42131F6D" w14:textId="77777777" w:rsidR="00A4047D" w:rsidRPr="00A4047D" w:rsidRDefault="00A4047D" w:rsidP="00A4047D">
            <w:pPr>
              <w:pStyle w:val="TableParagraph"/>
              <w:spacing w:line="240" w:lineRule="auto"/>
              <w:ind w:left="0"/>
              <w:rPr>
                <w:sz w:val="20"/>
                <w:szCs w:val="20"/>
              </w:rPr>
            </w:pPr>
            <w:r w:rsidRPr="00A4047D">
              <w:rPr>
                <w:sz w:val="20"/>
                <w:szCs w:val="20"/>
              </w:rPr>
              <w:t>CHHABRA,</w:t>
            </w:r>
            <w:r w:rsidRPr="00A4047D">
              <w:rPr>
                <w:spacing w:val="-10"/>
                <w:sz w:val="20"/>
                <w:szCs w:val="20"/>
              </w:rPr>
              <w:t xml:space="preserve"> </w:t>
            </w:r>
            <w:r w:rsidRPr="00A4047D">
              <w:rPr>
                <w:sz w:val="20"/>
                <w:szCs w:val="20"/>
              </w:rPr>
              <w:t>R.,</w:t>
            </w:r>
            <w:r w:rsidRPr="00A4047D">
              <w:rPr>
                <w:spacing w:val="-10"/>
                <w:sz w:val="20"/>
                <w:szCs w:val="20"/>
              </w:rPr>
              <w:t xml:space="preserve"> </w:t>
            </w:r>
            <w:r w:rsidRPr="00A4047D">
              <w:rPr>
                <w:sz w:val="20"/>
                <w:szCs w:val="20"/>
              </w:rPr>
              <w:t>SHANKAR,</w:t>
            </w:r>
            <w:r w:rsidRPr="00A4047D">
              <w:rPr>
                <w:spacing w:val="-7"/>
                <w:sz w:val="20"/>
                <w:szCs w:val="20"/>
              </w:rPr>
              <w:t xml:space="preserve"> </w:t>
            </w:r>
            <w:r w:rsidRPr="00A4047D">
              <w:rPr>
                <w:sz w:val="20"/>
                <w:szCs w:val="20"/>
              </w:rPr>
              <w:t>V.</w:t>
            </w:r>
            <w:r w:rsidRPr="00A4047D">
              <w:rPr>
                <w:spacing w:val="-10"/>
                <w:sz w:val="20"/>
                <w:szCs w:val="20"/>
              </w:rPr>
              <w:t xml:space="preserve"> </w:t>
            </w:r>
            <w:r w:rsidRPr="00A4047D">
              <w:rPr>
                <w:sz w:val="20"/>
                <w:szCs w:val="20"/>
              </w:rPr>
              <w:t>Coulson</w:t>
            </w:r>
            <w:r w:rsidRPr="00A4047D">
              <w:rPr>
                <w:spacing w:val="-9"/>
                <w:sz w:val="20"/>
                <w:szCs w:val="20"/>
              </w:rPr>
              <w:t xml:space="preserve"> </w:t>
            </w:r>
            <w:r w:rsidRPr="00A4047D">
              <w:rPr>
                <w:sz w:val="20"/>
                <w:szCs w:val="20"/>
              </w:rPr>
              <w:t>and</w:t>
            </w:r>
            <w:r w:rsidRPr="00A4047D">
              <w:rPr>
                <w:spacing w:val="-9"/>
                <w:sz w:val="20"/>
                <w:szCs w:val="20"/>
              </w:rPr>
              <w:t xml:space="preserve"> </w:t>
            </w:r>
            <w:r w:rsidRPr="00A4047D">
              <w:rPr>
                <w:sz w:val="20"/>
                <w:szCs w:val="20"/>
              </w:rPr>
              <w:t>Richardson's</w:t>
            </w:r>
            <w:r w:rsidRPr="00A4047D">
              <w:rPr>
                <w:spacing w:val="-9"/>
                <w:sz w:val="20"/>
                <w:szCs w:val="20"/>
              </w:rPr>
              <w:t xml:space="preserve"> </w:t>
            </w:r>
            <w:r w:rsidRPr="00A4047D">
              <w:rPr>
                <w:sz w:val="20"/>
                <w:szCs w:val="20"/>
              </w:rPr>
              <w:t>Chemical</w:t>
            </w:r>
            <w:r w:rsidRPr="00A4047D">
              <w:rPr>
                <w:spacing w:val="-10"/>
                <w:sz w:val="20"/>
                <w:szCs w:val="20"/>
              </w:rPr>
              <w:t xml:space="preserve"> </w:t>
            </w:r>
            <w:r w:rsidRPr="00A4047D">
              <w:rPr>
                <w:sz w:val="20"/>
                <w:szCs w:val="20"/>
              </w:rPr>
              <w:t>Engineering,</w:t>
            </w:r>
            <w:r w:rsidRPr="00A4047D">
              <w:rPr>
                <w:spacing w:val="-10"/>
                <w:sz w:val="20"/>
                <w:szCs w:val="20"/>
              </w:rPr>
              <w:t xml:space="preserve"> </w:t>
            </w:r>
            <w:r w:rsidRPr="00A4047D">
              <w:rPr>
                <w:sz w:val="20"/>
                <w:szCs w:val="20"/>
              </w:rPr>
              <w:t>Volume</w:t>
            </w:r>
            <w:r w:rsidRPr="00A4047D">
              <w:rPr>
                <w:spacing w:val="-10"/>
                <w:sz w:val="20"/>
                <w:szCs w:val="20"/>
              </w:rPr>
              <w:t xml:space="preserve"> </w:t>
            </w:r>
            <w:r w:rsidRPr="00A4047D">
              <w:rPr>
                <w:sz w:val="20"/>
                <w:szCs w:val="20"/>
              </w:rPr>
              <w:t>1A</w:t>
            </w:r>
            <w:r w:rsidRPr="00A4047D">
              <w:rPr>
                <w:spacing w:val="-5"/>
                <w:sz w:val="20"/>
                <w:szCs w:val="20"/>
              </w:rPr>
              <w:t xml:space="preserve"> </w:t>
            </w:r>
            <w:r w:rsidRPr="00A4047D">
              <w:rPr>
                <w:bCs/>
                <w:kern w:val="2"/>
                <w:sz w:val="20"/>
                <w:szCs w:val="20"/>
              </w:rPr>
              <w:t>–</w:t>
            </w:r>
            <w:r w:rsidRPr="00A4047D">
              <w:rPr>
                <w:spacing w:val="-9"/>
                <w:sz w:val="20"/>
                <w:szCs w:val="20"/>
              </w:rPr>
              <w:t xml:space="preserve"> </w:t>
            </w:r>
            <w:r w:rsidRPr="00A4047D">
              <w:rPr>
                <w:sz w:val="20"/>
                <w:szCs w:val="20"/>
              </w:rPr>
              <w:t>Fluid</w:t>
            </w:r>
            <w:r w:rsidRPr="00A4047D">
              <w:rPr>
                <w:spacing w:val="-9"/>
                <w:sz w:val="20"/>
                <w:szCs w:val="20"/>
              </w:rPr>
              <w:t xml:space="preserve"> </w:t>
            </w:r>
            <w:r w:rsidRPr="00A4047D">
              <w:rPr>
                <w:sz w:val="20"/>
                <w:szCs w:val="20"/>
              </w:rPr>
              <w:t>Flow</w:t>
            </w:r>
            <w:r w:rsidRPr="00A4047D">
              <w:rPr>
                <w:spacing w:val="-9"/>
                <w:sz w:val="20"/>
                <w:szCs w:val="20"/>
              </w:rPr>
              <w:t xml:space="preserve"> </w:t>
            </w:r>
            <w:r w:rsidRPr="00A4047D">
              <w:rPr>
                <w:bCs/>
                <w:kern w:val="2"/>
                <w:sz w:val="20"/>
                <w:szCs w:val="20"/>
              </w:rPr>
              <w:t>–</w:t>
            </w:r>
            <w:r w:rsidRPr="00A4047D">
              <w:rPr>
                <w:spacing w:val="-9"/>
                <w:sz w:val="20"/>
                <w:szCs w:val="20"/>
              </w:rPr>
              <w:t xml:space="preserve"> </w:t>
            </w:r>
            <w:r w:rsidRPr="00A4047D">
              <w:rPr>
                <w:sz w:val="20"/>
                <w:szCs w:val="20"/>
              </w:rPr>
              <w:t>Fundamentals</w:t>
            </w:r>
            <w:r w:rsidRPr="00A4047D">
              <w:rPr>
                <w:spacing w:val="-11"/>
                <w:sz w:val="20"/>
                <w:szCs w:val="20"/>
              </w:rPr>
              <w:t xml:space="preserve"> </w:t>
            </w:r>
            <w:r w:rsidRPr="00A4047D">
              <w:rPr>
                <w:sz w:val="20"/>
                <w:szCs w:val="20"/>
              </w:rPr>
              <w:t>and Applications. 7th Ed. Oxford, UK: Elsevier, 2018. ISBN 978-0-08-101099-0.</w:t>
            </w:r>
          </w:p>
          <w:p w14:paraId="0924CB52" w14:textId="72A97A00" w:rsidR="00DC1DB3" w:rsidRPr="00D22542" w:rsidRDefault="00A4047D" w:rsidP="00A4047D">
            <w:pPr>
              <w:jc w:val="both"/>
            </w:pPr>
            <w:r w:rsidRPr="00A4047D">
              <w:t>CHHABRA,</w:t>
            </w:r>
            <w:r w:rsidRPr="00A4047D">
              <w:rPr>
                <w:spacing w:val="21"/>
              </w:rPr>
              <w:t xml:space="preserve"> </w:t>
            </w:r>
            <w:r w:rsidRPr="00A4047D">
              <w:t>R.,</w:t>
            </w:r>
            <w:r w:rsidRPr="00A4047D">
              <w:rPr>
                <w:spacing w:val="20"/>
              </w:rPr>
              <w:t xml:space="preserve"> </w:t>
            </w:r>
            <w:r w:rsidRPr="00A4047D">
              <w:t>SHANKAR,</w:t>
            </w:r>
            <w:r w:rsidRPr="00A4047D">
              <w:rPr>
                <w:spacing w:val="22"/>
              </w:rPr>
              <w:t xml:space="preserve"> </w:t>
            </w:r>
            <w:r w:rsidRPr="00A4047D">
              <w:t>V.</w:t>
            </w:r>
            <w:r w:rsidRPr="00A4047D">
              <w:rPr>
                <w:spacing w:val="21"/>
              </w:rPr>
              <w:t xml:space="preserve"> </w:t>
            </w:r>
            <w:r w:rsidRPr="00A4047D">
              <w:t>Coulson</w:t>
            </w:r>
            <w:r w:rsidRPr="00A4047D">
              <w:rPr>
                <w:spacing w:val="21"/>
              </w:rPr>
              <w:t xml:space="preserve"> </w:t>
            </w:r>
            <w:r w:rsidRPr="00A4047D">
              <w:t>and</w:t>
            </w:r>
            <w:r w:rsidRPr="00A4047D">
              <w:rPr>
                <w:spacing w:val="21"/>
              </w:rPr>
              <w:t xml:space="preserve"> </w:t>
            </w:r>
            <w:r w:rsidRPr="00A4047D">
              <w:t>Richardson's</w:t>
            </w:r>
            <w:r w:rsidRPr="00A4047D">
              <w:rPr>
                <w:spacing w:val="20"/>
              </w:rPr>
              <w:t xml:space="preserve"> </w:t>
            </w:r>
            <w:r w:rsidRPr="00A4047D">
              <w:t>Chemical</w:t>
            </w:r>
            <w:r w:rsidRPr="00A4047D">
              <w:rPr>
                <w:spacing w:val="21"/>
              </w:rPr>
              <w:t xml:space="preserve"> </w:t>
            </w:r>
            <w:r w:rsidRPr="00A4047D">
              <w:t>Engineering,</w:t>
            </w:r>
            <w:r w:rsidRPr="00A4047D">
              <w:rPr>
                <w:spacing w:val="20"/>
              </w:rPr>
              <w:t xml:space="preserve"> </w:t>
            </w:r>
            <w:r w:rsidRPr="00A4047D">
              <w:t>Volume</w:t>
            </w:r>
            <w:r w:rsidRPr="00A4047D">
              <w:rPr>
                <w:spacing w:val="21"/>
              </w:rPr>
              <w:t xml:space="preserve"> </w:t>
            </w:r>
            <w:r w:rsidRPr="00A4047D">
              <w:t>1B</w:t>
            </w:r>
            <w:r w:rsidRPr="00A4047D">
              <w:rPr>
                <w:spacing w:val="29"/>
              </w:rPr>
              <w:t xml:space="preserve"> </w:t>
            </w:r>
            <w:r w:rsidRPr="00A4047D">
              <w:rPr>
                <w:bCs/>
                <w:kern w:val="2"/>
              </w:rPr>
              <w:t>–</w:t>
            </w:r>
            <w:r w:rsidRPr="00A4047D">
              <w:rPr>
                <w:spacing w:val="21"/>
              </w:rPr>
              <w:t xml:space="preserve"> </w:t>
            </w:r>
            <w:r w:rsidRPr="00A4047D">
              <w:t>Heat</w:t>
            </w:r>
            <w:r w:rsidRPr="00A4047D">
              <w:rPr>
                <w:spacing w:val="21"/>
              </w:rPr>
              <w:t xml:space="preserve"> </w:t>
            </w:r>
            <w:r w:rsidRPr="00A4047D">
              <w:t>and</w:t>
            </w:r>
            <w:r w:rsidRPr="00A4047D">
              <w:rPr>
                <w:spacing w:val="21"/>
              </w:rPr>
              <w:t xml:space="preserve"> </w:t>
            </w:r>
            <w:r w:rsidRPr="00A4047D">
              <w:t>Mass</w:t>
            </w:r>
            <w:r w:rsidRPr="00A4047D">
              <w:rPr>
                <w:spacing w:val="21"/>
              </w:rPr>
              <w:t xml:space="preserve"> </w:t>
            </w:r>
            <w:r w:rsidRPr="00A4047D">
              <w:t>Transfer</w:t>
            </w:r>
            <w:r w:rsidRPr="00A4047D">
              <w:rPr>
                <w:spacing w:val="22"/>
              </w:rPr>
              <w:t xml:space="preserve"> </w:t>
            </w:r>
            <w:r w:rsidRPr="00A4047D">
              <w:rPr>
                <w:bCs/>
                <w:kern w:val="2"/>
              </w:rPr>
              <w:t>–</w:t>
            </w:r>
            <w:r w:rsidRPr="00A4047D">
              <w:t xml:space="preserve"> Fundamentals and Applications. 7th Ed. Oxford, UK: Elsevier, 2018. ISBN 978-0-08-102550-5.</w:t>
            </w:r>
          </w:p>
        </w:tc>
      </w:tr>
      <w:tr w:rsidR="00C45179" w14:paraId="0E628D96"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76C8BF5F" w14:textId="77777777" w:rsidR="00C45179" w:rsidRDefault="00C45179" w:rsidP="00F8305C">
            <w:pPr>
              <w:jc w:val="center"/>
              <w:rPr>
                <w:b/>
              </w:rPr>
            </w:pPr>
            <w:r>
              <w:rPr>
                <w:b/>
              </w:rPr>
              <w:t>Informace ke kombinované nebo distanční formě</w:t>
            </w:r>
          </w:p>
        </w:tc>
      </w:tr>
      <w:tr w:rsidR="00C45179" w14:paraId="46BC0D15"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75DE6085" w14:textId="77777777" w:rsidR="00C45179" w:rsidRDefault="00C45179" w:rsidP="00F8305C">
            <w:pPr>
              <w:jc w:val="both"/>
            </w:pPr>
            <w:r>
              <w:rPr>
                <w:b/>
              </w:rPr>
              <w:t>Rozsah konzultací (soustředění)</w:t>
            </w:r>
          </w:p>
        </w:tc>
        <w:tc>
          <w:tcPr>
            <w:tcW w:w="889" w:type="dxa"/>
            <w:tcBorders>
              <w:top w:val="single" w:sz="2" w:space="0" w:color="auto"/>
            </w:tcBorders>
          </w:tcPr>
          <w:p w14:paraId="6F29D4E3" w14:textId="259F5814" w:rsidR="00C45179" w:rsidRDefault="00766418" w:rsidP="00766418">
            <w:pPr>
              <w:jc w:val="center"/>
            </w:pPr>
            <w:r>
              <w:t>20</w:t>
            </w:r>
          </w:p>
        </w:tc>
        <w:tc>
          <w:tcPr>
            <w:tcW w:w="4179" w:type="dxa"/>
            <w:gridSpan w:val="7"/>
            <w:tcBorders>
              <w:top w:val="single" w:sz="2" w:space="0" w:color="auto"/>
            </w:tcBorders>
            <w:shd w:val="clear" w:color="auto" w:fill="F7CAAC"/>
          </w:tcPr>
          <w:p w14:paraId="32D8EAFF" w14:textId="77777777" w:rsidR="00C45179" w:rsidRDefault="00C45179" w:rsidP="00F8305C">
            <w:pPr>
              <w:jc w:val="both"/>
              <w:rPr>
                <w:b/>
              </w:rPr>
            </w:pPr>
            <w:r>
              <w:rPr>
                <w:b/>
              </w:rPr>
              <w:t xml:space="preserve">hodin </w:t>
            </w:r>
          </w:p>
        </w:tc>
      </w:tr>
      <w:tr w:rsidR="00C45179" w14:paraId="605B5889" w14:textId="77777777" w:rsidTr="001041BE">
        <w:trPr>
          <w:gridBefore w:val="1"/>
          <w:gridAfter w:val="1"/>
          <w:wBefore w:w="393" w:type="dxa"/>
          <w:wAfter w:w="101" w:type="dxa"/>
        </w:trPr>
        <w:tc>
          <w:tcPr>
            <w:tcW w:w="9855" w:type="dxa"/>
            <w:gridSpan w:val="15"/>
            <w:shd w:val="clear" w:color="auto" w:fill="F7CAAC"/>
          </w:tcPr>
          <w:p w14:paraId="374EAD4E" w14:textId="77777777" w:rsidR="00C45179" w:rsidRDefault="00C45179" w:rsidP="00F8305C">
            <w:pPr>
              <w:jc w:val="both"/>
              <w:rPr>
                <w:b/>
              </w:rPr>
            </w:pPr>
            <w:r>
              <w:rPr>
                <w:b/>
              </w:rPr>
              <w:t>Informace o způsobu kontaktu s vyučujícím</w:t>
            </w:r>
          </w:p>
        </w:tc>
      </w:tr>
      <w:tr w:rsidR="00C45179" w14:paraId="65D5B535" w14:textId="77777777" w:rsidTr="001041BE">
        <w:trPr>
          <w:gridBefore w:val="1"/>
          <w:gridAfter w:val="1"/>
          <w:wBefore w:w="393" w:type="dxa"/>
          <w:wAfter w:w="101" w:type="dxa"/>
          <w:trHeight w:val="1373"/>
        </w:trPr>
        <w:tc>
          <w:tcPr>
            <w:tcW w:w="9855" w:type="dxa"/>
            <w:gridSpan w:val="15"/>
          </w:tcPr>
          <w:p w14:paraId="23DC8F46" w14:textId="69293DD4" w:rsidR="00A4047D" w:rsidRPr="00A43F3E" w:rsidRDefault="00A4047D" w:rsidP="00A4047D">
            <w:pPr>
              <w:jc w:val="both"/>
            </w:pPr>
            <w:r w:rsidRPr="00A43F3E">
              <w:t xml:space="preserve">Studenti se účastní výuky, kde je jim redukovanou formou prezentována látka dle anotace předmětu. Výuka je realizována v blocích. Studentům budou určeny části učiva k samostatnému nastudování. </w:t>
            </w:r>
            <w:bookmarkStart w:id="303" w:name="_Hlk191386888"/>
            <w:r w:rsidRPr="00776FF9">
              <w:t>Znalosti budou hodnoceny</w:t>
            </w:r>
            <w:r w:rsidRPr="00776FF9">
              <w:rPr>
                <w:spacing w:val="24"/>
              </w:rPr>
              <w:t xml:space="preserve"> </w:t>
            </w:r>
            <w:r w:rsidRPr="00776FF9">
              <w:t>zkouškovou</w:t>
            </w:r>
            <w:r w:rsidRPr="00776FF9">
              <w:rPr>
                <w:spacing w:val="24"/>
              </w:rPr>
              <w:t xml:space="preserve"> </w:t>
            </w:r>
            <w:r w:rsidRPr="00776FF9">
              <w:t>písemnou</w:t>
            </w:r>
            <w:r w:rsidRPr="00776FF9">
              <w:rPr>
                <w:spacing w:val="24"/>
              </w:rPr>
              <w:t xml:space="preserve"> </w:t>
            </w:r>
            <w:r w:rsidRPr="00776FF9">
              <w:t>prací a</w:t>
            </w:r>
            <w:r w:rsidRPr="00776FF9">
              <w:rPr>
                <w:spacing w:val="23"/>
              </w:rPr>
              <w:t xml:space="preserve"> </w:t>
            </w:r>
            <w:r w:rsidRPr="00776FF9">
              <w:t>ústním</w:t>
            </w:r>
            <w:r w:rsidRPr="00776FF9">
              <w:rPr>
                <w:spacing w:val="23"/>
              </w:rPr>
              <w:t xml:space="preserve"> </w:t>
            </w:r>
            <w:r w:rsidRPr="00776FF9">
              <w:t>pohovorem.</w:t>
            </w:r>
            <w:bookmarkEnd w:id="303"/>
            <w:r w:rsidRPr="00776FF9">
              <w:t xml:space="preserve"> Konzultace jsou možné v rámci výuky nebo</w:t>
            </w:r>
            <w:r w:rsidRPr="00A43F3E">
              <w:t xml:space="preserve"> lze vyučujícího kontaktovat viz</w:t>
            </w:r>
            <w:r w:rsidRPr="00A43F3E">
              <w:rPr>
                <w:spacing w:val="-2"/>
              </w:rPr>
              <w:t xml:space="preserve"> </w:t>
            </w:r>
            <w:r w:rsidRPr="00A43F3E">
              <w:t>níže.</w:t>
            </w:r>
          </w:p>
          <w:p w14:paraId="5F7137E9" w14:textId="77777777" w:rsidR="00A4047D" w:rsidRPr="00A43F3E" w:rsidRDefault="00A4047D" w:rsidP="00A4047D">
            <w:pPr>
              <w:jc w:val="both"/>
            </w:pPr>
          </w:p>
          <w:p w14:paraId="5BA8B4F3" w14:textId="7FCDF912" w:rsidR="00C45179" w:rsidRDefault="00A4047D" w:rsidP="00A4047D">
            <w:pPr>
              <w:jc w:val="both"/>
            </w:pPr>
            <w:r w:rsidRPr="00557542">
              <w:t xml:space="preserve">Možnosti komunikace s vyučujícím: </w:t>
            </w:r>
            <w:hyperlink r:id="rId104" w:history="1">
              <w:r w:rsidRPr="00557542">
                <w:rPr>
                  <w:rStyle w:val="Hypertextovodkaz"/>
                </w:rPr>
                <w:t>mrkvickova@utb.cz</w:t>
              </w:r>
            </w:hyperlink>
            <w:r w:rsidRPr="00557542">
              <w:t>, 576 031 334.</w:t>
            </w:r>
          </w:p>
          <w:p w14:paraId="7232B1B4" w14:textId="77777777" w:rsidR="00C45179" w:rsidRDefault="00C45179" w:rsidP="00F8305C">
            <w:pPr>
              <w:jc w:val="both"/>
            </w:pPr>
          </w:p>
          <w:p w14:paraId="1DD84805" w14:textId="77777777" w:rsidR="00C45179" w:rsidRDefault="00C45179" w:rsidP="00F8305C">
            <w:pPr>
              <w:jc w:val="both"/>
            </w:pPr>
          </w:p>
          <w:p w14:paraId="0D4FA496" w14:textId="5D5124EC" w:rsidR="00C45179" w:rsidRDefault="00C45179" w:rsidP="00F8305C">
            <w:pPr>
              <w:jc w:val="both"/>
            </w:pPr>
          </w:p>
          <w:p w14:paraId="0D025817" w14:textId="2DFA227A" w:rsidR="00184191" w:rsidRDefault="00184191" w:rsidP="00F8305C">
            <w:pPr>
              <w:jc w:val="both"/>
            </w:pPr>
          </w:p>
          <w:p w14:paraId="70097E08" w14:textId="3734DF56" w:rsidR="00184191" w:rsidRDefault="00184191" w:rsidP="00F8305C">
            <w:pPr>
              <w:jc w:val="both"/>
            </w:pPr>
          </w:p>
          <w:p w14:paraId="0268A569" w14:textId="039E6558" w:rsidR="00184191" w:rsidRDefault="00184191" w:rsidP="00F8305C">
            <w:pPr>
              <w:jc w:val="both"/>
            </w:pPr>
          </w:p>
          <w:p w14:paraId="6EA29D49" w14:textId="6F78F2D1" w:rsidR="00184191" w:rsidRDefault="00184191" w:rsidP="00F8305C">
            <w:pPr>
              <w:jc w:val="both"/>
            </w:pPr>
          </w:p>
          <w:p w14:paraId="0E082FD8" w14:textId="6B2024F1" w:rsidR="00184191" w:rsidRDefault="00184191" w:rsidP="00F8305C">
            <w:pPr>
              <w:jc w:val="both"/>
            </w:pPr>
          </w:p>
          <w:p w14:paraId="4B362996" w14:textId="77E63907" w:rsidR="00184191" w:rsidRDefault="00184191" w:rsidP="00F8305C">
            <w:pPr>
              <w:jc w:val="both"/>
            </w:pPr>
          </w:p>
          <w:p w14:paraId="5626C411" w14:textId="283CAA33" w:rsidR="00184191" w:rsidRDefault="00184191" w:rsidP="00F8305C">
            <w:pPr>
              <w:jc w:val="both"/>
            </w:pPr>
          </w:p>
          <w:p w14:paraId="3A5A4131" w14:textId="3383C666" w:rsidR="00184191" w:rsidRDefault="00184191" w:rsidP="00F8305C">
            <w:pPr>
              <w:jc w:val="both"/>
            </w:pPr>
          </w:p>
          <w:p w14:paraId="615F0979" w14:textId="15FB5FAB" w:rsidR="00184191" w:rsidRDefault="00184191" w:rsidP="00F8305C">
            <w:pPr>
              <w:jc w:val="both"/>
            </w:pPr>
          </w:p>
          <w:p w14:paraId="6791EE7F" w14:textId="647773FF" w:rsidR="00184191" w:rsidRDefault="00184191" w:rsidP="00F8305C">
            <w:pPr>
              <w:jc w:val="both"/>
            </w:pPr>
          </w:p>
          <w:p w14:paraId="55A9F320" w14:textId="73E0E545" w:rsidR="00184191" w:rsidRDefault="00184191" w:rsidP="00F8305C">
            <w:pPr>
              <w:jc w:val="both"/>
            </w:pPr>
          </w:p>
          <w:p w14:paraId="15C86F52" w14:textId="45635BF4" w:rsidR="00184191" w:rsidRDefault="00184191" w:rsidP="00F8305C">
            <w:pPr>
              <w:jc w:val="both"/>
            </w:pPr>
          </w:p>
          <w:p w14:paraId="4369CDE2" w14:textId="77777777" w:rsidR="00C45179" w:rsidRDefault="00C45179" w:rsidP="00F8305C">
            <w:pPr>
              <w:jc w:val="both"/>
            </w:pPr>
          </w:p>
          <w:p w14:paraId="4D0C2434" w14:textId="77777777" w:rsidR="00C45179" w:rsidRDefault="00C45179" w:rsidP="00F8305C">
            <w:pPr>
              <w:jc w:val="both"/>
            </w:pPr>
          </w:p>
        </w:tc>
      </w:tr>
      <w:tr w:rsidR="00C45179" w14:paraId="4F9C35D6"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529595AF" w14:textId="77777777" w:rsidR="00C45179" w:rsidRDefault="00C45179" w:rsidP="00F8305C">
            <w:pPr>
              <w:jc w:val="both"/>
              <w:rPr>
                <w:b/>
                <w:sz w:val="28"/>
              </w:rPr>
            </w:pPr>
            <w:bookmarkStart w:id="304" w:name="_Hlk191894459"/>
            <w:bookmarkStart w:id="305" w:name="_Hlk191894404"/>
            <w:r>
              <w:lastRenderedPageBreak/>
              <w:br w:type="page"/>
            </w:r>
            <w:r>
              <w:rPr>
                <w:b/>
                <w:sz w:val="28"/>
              </w:rPr>
              <w:t>B-III – Charakteristika studijního předmětu</w:t>
            </w:r>
          </w:p>
        </w:tc>
      </w:tr>
      <w:tr w:rsidR="00C45179" w14:paraId="57350586"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36CA35B9" w14:textId="77777777" w:rsidR="00C45179" w:rsidRDefault="00C45179" w:rsidP="00F8305C">
            <w:pPr>
              <w:jc w:val="both"/>
              <w:rPr>
                <w:b/>
              </w:rPr>
            </w:pPr>
            <w:r>
              <w:rPr>
                <w:b/>
              </w:rPr>
              <w:t>Název studijního předmětu</w:t>
            </w:r>
          </w:p>
        </w:tc>
        <w:tc>
          <w:tcPr>
            <w:tcW w:w="6420" w:type="dxa"/>
            <w:gridSpan w:val="11"/>
            <w:tcBorders>
              <w:top w:val="double" w:sz="4" w:space="0" w:color="auto"/>
            </w:tcBorders>
          </w:tcPr>
          <w:p w14:paraId="067BD207" w14:textId="5B19E99D" w:rsidR="00C45179" w:rsidRPr="00BD260C" w:rsidRDefault="0062291E" w:rsidP="00F8305C">
            <w:pPr>
              <w:jc w:val="both"/>
              <w:rPr>
                <w:b/>
                <w:bCs/>
              </w:rPr>
            </w:pPr>
            <w:bookmarkStart w:id="306" w:name="Zákl_technol_výr_polovodič"/>
            <w:bookmarkEnd w:id="306"/>
            <w:r w:rsidRPr="00BD260C">
              <w:rPr>
                <w:b/>
                <w:bCs/>
              </w:rPr>
              <w:t>Základy technologie výroby polovodičů</w:t>
            </w:r>
          </w:p>
        </w:tc>
      </w:tr>
      <w:tr w:rsidR="00C45179" w14:paraId="29403940" w14:textId="77777777" w:rsidTr="001041BE">
        <w:trPr>
          <w:gridBefore w:val="1"/>
          <w:gridAfter w:val="1"/>
          <w:wBefore w:w="393" w:type="dxa"/>
          <w:wAfter w:w="101" w:type="dxa"/>
        </w:trPr>
        <w:tc>
          <w:tcPr>
            <w:tcW w:w="3435" w:type="dxa"/>
            <w:gridSpan w:val="4"/>
            <w:shd w:val="clear" w:color="auto" w:fill="F7CAAC"/>
          </w:tcPr>
          <w:p w14:paraId="2821BB40" w14:textId="77777777" w:rsidR="00C45179" w:rsidRDefault="00C45179" w:rsidP="00F8305C">
            <w:pPr>
              <w:jc w:val="both"/>
              <w:rPr>
                <w:b/>
              </w:rPr>
            </w:pPr>
            <w:r>
              <w:rPr>
                <w:b/>
              </w:rPr>
              <w:t>Typ předmětu</w:t>
            </w:r>
          </w:p>
        </w:tc>
        <w:tc>
          <w:tcPr>
            <w:tcW w:w="3057" w:type="dxa"/>
            <w:gridSpan w:val="6"/>
          </w:tcPr>
          <w:p w14:paraId="31194A5C" w14:textId="55D656E8" w:rsidR="00C45179" w:rsidRDefault="009439B5" w:rsidP="00F8305C">
            <w:pPr>
              <w:jc w:val="both"/>
            </w:pPr>
            <w:r>
              <w:t>p</w:t>
            </w:r>
            <w:r w:rsidR="00C45179">
              <w:t>ovinný</w:t>
            </w:r>
            <w:r>
              <w:t>, PZ</w:t>
            </w:r>
          </w:p>
        </w:tc>
        <w:tc>
          <w:tcPr>
            <w:tcW w:w="2695" w:type="dxa"/>
            <w:gridSpan w:val="4"/>
            <w:shd w:val="clear" w:color="auto" w:fill="F7CAAC"/>
          </w:tcPr>
          <w:p w14:paraId="32468988" w14:textId="77777777" w:rsidR="00C45179" w:rsidRDefault="00C45179" w:rsidP="00F8305C">
            <w:pPr>
              <w:jc w:val="both"/>
            </w:pPr>
            <w:r>
              <w:rPr>
                <w:b/>
              </w:rPr>
              <w:t>doporučený ročník / semestr</w:t>
            </w:r>
          </w:p>
        </w:tc>
        <w:tc>
          <w:tcPr>
            <w:tcW w:w="668" w:type="dxa"/>
          </w:tcPr>
          <w:p w14:paraId="571705A4" w14:textId="77777777" w:rsidR="00C45179" w:rsidRDefault="00C45179" w:rsidP="00F8305C">
            <w:pPr>
              <w:jc w:val="both"/>
            </w:pPr>
            <w:r>
              <w:t>3/LS</w:t>
            </w:r>
          </w:p>
        </w:tc>
      </w:tr>
      <w:tr w:rsidR="00C45179" w14:paraId="2CBEB57E" w14:textId="77777777" w:rsidTr="001041BE">
        <w:trPr>
          <w:gridBefore w:val="1"/>
          <w:gridAfter w:val="1"/>
          <w:wBefore w:w="393" w:type="dxa"/>
          <w:wAfter w:w="101" w:type="dxa"/>
        </w:trPr>
        <w:tc>
          <w:tcPr>
            <w:tcW w:w="3435" w:type="dxa"/>
            <w:gridSpan w:val="4"/>
            <w:shd w:val="clear" w:color="auto" w:fill="F7CAAC"/>
          </w:tcPr>
          <w:p w14:paraId="1FE10978" w14:textId="77777777" w:rsidR="00C45179" w:rsidRDefault="00C45179" w:rsidP="00F8305C">
            <w:pPr>
              <w:jc w:val="both"/>
              <w:rPr>
                <w:b/>
              </w:rPr>
            </w:pPr>
            <w:r>
              <w:rPr>
                <w:b/>
              </w:rPr>
              <w:t>Rozsah studijního předmětu</w:t>
            </w:r>
          </w:p>
        </w:tc>
        <w:tc>
          <w:tcPr>
            <w:tcW w:w="1352" w:type="dxa"/>
            <w:gridSpan w:val="3"/>
          </w:tcPr>
          <w:p w14:paraId="1735036F" w14:textId="149ED50B" w:rsidR="00C45179" w:rsidRDefault="00C45179" w:rsidP="00F8305C">
            <w:pPr>
              <w:jc w:val="both"/>
            </w:pPr>
            <w:r w:rsidRPr="00B74836">
              <w:t>2</w:t>
            </w:r>
            <w:r w:rsidR="00787B43" w:rsidRPr="00B74836">
              <w:t>0</w:t>
            </w:r>
            <w:r w:rsidRPr="00B74836">
              <w:t>p+</w:t>
            </w:r>
            <w:r w:rsidR="002D24EE">
              <w:t>2</w:t>
            </w:r>
            <w:r w:rsidR="00787B43" w:rsidRPr="00B74836">
              <w:t>0</w:t>
            </w:r>
            <w:r w:rsidRPr="00B74836">
              <w:t>s+</w:t>
            </w:r>
            <w:r w:rsidR="00787B43" w:rsidRPr="00B74836">
              <w:t>0</w:t>
            </w:r>
            <w:r w:rsidRPr="00B74836">
              <w:t>l</w:t>
            </w:r>
          </w:p>
        </w:tc>
        <w:tc>
          <w:tcPr>
            <w:tcW w:w="889" w:type="dxa"/>
            <w:shd w:val="clear" w:color="auto" w:fill="F7CAAC"/>
          </w:tcPr>
          <w:p w14:paraId="67D16DB2" w14:textId="77777777" w:rsidR="00C45179" w:rsidRDefault="00C45179" w:rsidP="00F8305C">
            <w:pPr>
              <w:jc w:val="both"/>
              <w:rPr>
                <w:b/>
              </w:rPr>
            </w:pPr>
            <w:r>
              <w:rPr>
                <w:b/>
              </w:rPr>
              <w:t xml:space="preserve">hod. </w:t>
            </w:r>
          </w:p>
        </w:tc>
        <w:tc>
          <w:tcPr>
            <w:tcW w:w="816" w:type="dxa"/>
            <w:gridSpan w:val="2"/>
          </w:tcPr>
          <w:p w14:paraId="686A4497" w14:textId="5B796D56" w:rsidR="00C45179" w:rsidRDefault="009439B5" w:rsidP="00F8305C">
            <w:pPr>
              <w:jc w:val="both"/>
            </w:pPr>
            <w:r>
              <w:t>4</w:t>
            </w:r>
            <w:r w:rsidR="00787B43">
              <w:t>0</w:t>
            </w:r>
          </w:p>
        </w:tc>
        <w:tc>
          <w:tcPr>
            <w:tcW w:w="1479" w:type="dxa"/>
            <w:gridSpan w:val="2"/>
            <w:shd w:val="clear" w:color="auto" w:fill="F7CAAC"/>
          </w:tcPr>
          <w:p w14:paraId="4FD64985" w14:textId="77777777" w:rsidR="00C45179" w:rsidRDefault="00C45179" w:rsidP="00F8305C">
            <w:pPr>
              <w:jc w:val="both"/>
              <w:rPr>
                <w:b/>
              </w:rPr>
            </w:pPr>
            <w:r>
              <w:rPr>
                <w:b/>
              </w:rPr>
              <w:t>kreditů</w:t>
            </w:r>
          </w:p>
        </w:tc>
        <w:tc>
          <w:tcPr>
            <w:tcW w:w="1884" w:type="dxa"/>
            <w:gridSpan w:val="3"/>
          </w:tcPr>
          <w:p w14:paraId="6ACF4609" w14:textId="5C6457F4" w:rsidR="00C45179" w:rsidRDefault="009439B5" w:rsidP="00F8305C">
            <w:pPr>
              <w:jc w:val="both"/>
            </w:pPr>
            <w:r>
              <w:t>5</w:t>
            </w:r>
          </w:p>
        </w:tc>
      </w:tr>
      <w:tr w:rsidR="00C45179" w14:paraId="2D33E231" w14:textId="77777777" w:rsidTr="001041BE">
        <w:trPr>
          <w:gridBefore w:val="1"/>
          <w:gridAfter w:val="1"/>
          <w:wBefore w:w="393" w:type="dxa"/>
          <w:wAfter w:w="101" w:type="dxa"/>
        </w:trPr>
        <w:tc>
          <w:tcPr>
            <w:tcW w:w="3435" w:type="dxa"/>
            <w:gridSpan w:val="4"/>
            <w:shd w:val="clear" w:color="auto" w:fill="F7CAAC"/>
          </w:tcPr>
          <w:p w14:paraId="2B455DBE" w14:textId="77777777" w:rsidR="00C45179" w:rsidRDefault="00C45179" w:rsidP="00F8305C">
            <w:pPr>
              <w:jc w:val="both"/>
              <w:rPr>
                <w:b/>
                <w:sz w:val="22"/>
              </w:rPr>
            </w:pPr>
            <w:r>
              <w:rPr>
                <w:b/>
              </w:rPr>
              <w:t>Prerekvizity, korekvizity, ekvivalence</w:t>
            </w:r>
          </w:p>
        </w:tc>
        <w:tc>
          <w:tcPr>
            <w:tcW w:w="6420" w:type="dxa"/>
            <w:gridSpan w:val="11"/>
          </w:tcPr>
          <w:p w14:paraId="1F2A19FE" w14:textId="77777777" w:rsidR="00C45179" w:rsidRDefault="00C45179" w:rsidP="00F8305C">
            <w:pPr>
              <w:jc w:val="both"/>
            </w:pPr>
          </w:p>
        </w:tc>
      </w:tr>
      <w:tr w:rsidR="00C45179" w14:paraId="7E5D8D0A" w14:textId="77777777" w:rsidTr="001041BE">
        <w:trPr>
          <w:gridBefore w:val="1"/>
          <w:gridAfter w:val="1"/>
          <w:wBefore w:w="393" w:type="dxa"/>
          <w:wAfter w:w="101" w:type="dxa"/>
        </w:trPr>
        <w:tc>
          <w:tcPr>
            <w:tcW w:w="3435" w:type="dxa"/>
            <w:gridSpan w:val="4"/>
            <w:shd w:val="clear" w:color="auto" w:fill="F7CAAC"/>
          </w:tcPr>
          <w:p w14:paraId="3A793F21" w14:textId="77777777" w:rsidR="00C45179" w:rsidRPr="005A0406" w:rsidRDefault="00C45179" w:rsidP="00F8305C">
            <w:pPr>
              <w:jc w:val="both"/>
              <w:rPr>
                <w:b/>
              </w:rPr>
            </w:pPr>
            <w:r w:rsidRPr="005A0406">
              <w:rPr>
                <w:b/>
              </w:rPr>
              <w:t>Způsob ověření výsledků učení</w:t>
            </w:r>
          </w:p>
        </w:tc>
        <w:tc>
          <w:tcPr>
            <w:tcW w:w="3057" w:type="dxa"/>
            <w:gridSpan w:val="6"/>
            <w:tcBorders>
              <w:bottom w:val="single" w:sz="4" w:space="0" w:color="auto"/>
            </w:tcBorders>
          </w:tcPr>
          <w:p w14:paraId="587799D9" w14:textId="77777777" w:rsidR="00C45179" w:rsidRPr="00FC0B31" w:rsidRDefault="00C45179" w:rsidP="00F8305C">
            <w:pPr>
              <w:jc w:val="both"/>
            </w:pPr>
            <w:r w:rsidRPr="00FC0B31">
              <w:t>zápočet, zkouška</w:t>
            </w:r>
          </w:p>
        </w:tc>
        <w:tc>
          <w:tcPr>
            <w:tcW w:w="1479" w:type="dxa"/>
            <w:gridSpan w:val="2"/>
            <w:tcBorders>
              <w:bottom w:val="single" w:sz="4" w:space="0" w:color="auto"/>
            </w:tcBorders>
            <w:shd w:val="clear" w:color="auto" w:fill="F7CAAC"/>
          </w:tcPr>
          <w:p w14:paraId="7F55F0E5" w14:textId="77777777" w:rsidR="00C45179" w:rsidRDefault="00C45179" w:rsidP="00F8305C">
            <w:pPr>
              <w:jc w:val="both"/>
              <w:rPr>
                <w:b/>
              </w:rPr>
            </w:pPr>
            <w:r>
              <w:rPr>
                <w:b/>
              </w:rPr>
              <w:t>Forma výuky</w:t>
            </w:r>
          </w:p>
        </w:tc>
        <w:tc>
          <w:tcPr>
            <w:tcW w:w="1884" w:type="dxa"/>
            <w:gridSpan w:val="3"/>
            <w:tcBorders>
              <w:bottom w:val="single" w:sz="4" w:space="0" w:color="auto"/>
            </w:tcBorders>
          </w:tcPr>
          <w:p w14:paraId="5F5E318D" w14:textId="77777777" w:rsidR="00C45179" w:rsidRDefault="00C45179" w:rsidP="00F8305C">
            <w:pPr>
              <w:jc w:val="both"/>
            </w:pPr>
            <w:r w:rsidRPr="00B74836">
              <w:t>přednášky, semináře</w:t>
            </w:r>
          </w:p>
          <w:p w14:paraId="1F0783F2" w14:textId="07804831" w:rsidR="00094AFE" w:rsidRDefault="00094AFE" w:rsidP="00F8305C">
            <w:pPr>
              <w:jc w:val="both"/>
            </w:pPr>
          </w:p>
        </w:tc>
      </w:tr>
      <w:tr w:rsidR="00C45179" w14:paraId="23518345" w14:textId="77777777" w:rsidTr="001041BE">
        <w:trPr>
          <w:gridBefore w:val="1"/>
          <w:gridAfter w:val="1"/>
          <w:wBefore w:w="393" w:type="dxa"/>
          <w:wAfter w:w="101" w:type="dxa"/>
        </w:trPr>
        <w:tc>
          <w:tcPr>
            <w:tcW w:w="3435" w:type="dxa"/>
            <w:gridSpan w:val="4"/>
            <w:shd w:val="clear" w:color="auto" w:fill="F7CAAC"/>
          </w:tcPr>
          <w:p w14:paraId="65F8A653" w14:textId="77777777" w:rsidR="00C45179" w:rsidRPr="005A0406" w:rsidRDefault="00C45179"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0F11BB5C" w14:textId="63423D1D" w:rsidR="00C45179" w:rsidRPr="00FC0B31" w:rsidRDefault="00C45179" w:rsidP="00F8305C">
            <w:pPr>
              <w:jc w:val="both"/>
            </w:pPr>
            <w:r w:rsidRPr="00FC0B31">
              <w:t>Zápočet:</w:t>
            </w:r>
            <w:r w:rsidR="00BD260C" w:rsidRPr="00FC0B31">
              <w:t xml:space="preserve"> účast na seminářích min. 80 %, zpracování </w:t>
            </w:r>
            <w:r w:rsidR="00BD260C" w:rsidRPr="00FC0B31">
              <w:rPr>
                <w:color w:val="000000"/>
              </w:rPr>
              <w:t>individuálního zadání problému k řešení – prezentace a reakce na dotazy vyučujícího k předloženému materiálu.</w:t>
            </w:r>
          </w:p>
          <w:p w14:paraId="5630A5B2" w14:textId="460047DC" w:rsidR="00C45179" w:rsidRPr="00FC0B31" w:rsidRDefault="00C45179" w:rsidP="00BD260C">
            <w:pPr>
              <w:jc w:val="both"/>
            </w:pPr>
            <w:r w:rsidRPr="00FC0B31">
              <w:t>Zkouška:</w:t>
            </w:r>
            <w:r w:rsidR="00445703" w:rsidRPr="00FC0B31">
              <w:t xml:space="preserve"> </w:t>
            </w:r>
            <w:r w:rsidR="00BD260C" w:rsidRPr="00FC0B31">
              <w:rPr>
                <w:color w:val="000000"/>
                <w:shd w:val="clear" w:color="auto" w:fill="FFFFFF"/>
              </w:rPr>
              <w:t xml:space="preserve">prokázání znalosti probíraných tematických okruhů, </w:t>
            </w:r>
            <w:r w:rsidR="00BD260C" w:rsidRPr="00FC0B31">
              <w:t>ústní zkouška.</w:t>
            </w:r>
          </w:p>
        </w:tc>
      </w:tr>
      <w:tr w:rsidR="00C45179" w14:paraId="3D4188F4"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0925AD3C" w14:textId="77777777" w:rsidR="00C45179" w:rsidRDefault="00C45179" w:rsidP="00F8305C">
            <w:pPr>
              <w:jc w:val="both"/>
              <w:rPr>
                <w:b/>
              </w:rPr>
            </w:pPr>
            <w:r>
              <w:rPr>
                <w:b/>
              </w:rPr>
              <w:t>Garant předmětu</w:t>
            </w:r>
          </w:p>
        </w:tc>
        <w:tc>
          <w:tcPr>
            <w:tcW w:w="6420" w:type="dxa"/>
            <w:gridSpan w:val="11"/>
            <w:tcBorders>
              <w:top w:val="nil"/>
            </w:tcBorders>
          </w:tcPr>
          <w:p w14:paraId="05738EFF" w14:textId="1C7747B8" w:rsidR="00C45179" w:rsidRPr="00A92BAC" w:rsidRDefault="009556F6" w:rsidP="00F8305C">
            <w:pPr>
              <w:jc w:val="both"/>
            </w:pPr>
            <w:hyperlink w:anchor="Pánek" w:history="1">
              <w:r w:rsidR="00A92BAC" w:rsidRPr="00A92BAC">
                <w:rPr>
                  <w:rStyle w:val="OdstavecseseznamemChar"/>
                  <w:rFonts w:ascii="Times New Roman" w:hAnsi="Times New Roman" w:cs="Times New Roman"/>
                  <w:sz w:val="20"/>
                  <w:szCs w:val="20"/>
                </w:rPr>
                <w:t>RNDr. Petr Pánek, Ph.D.</w:t>
              </w:r>
            </w:hyperlink>
          </w:p>
        </w:tc>
      </w:tr>
      <w:tr w:rsidR="00C45179" w14:paraId="2D9F5C18"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162FDAF3" w14:textId="77777777" w:rsidR="00C45179" w:rsidRDefault="00C45179" w:rsidP="00F8305C">
            <w:pPr>
              <w:jc w:val="both"/>
              <w:rPr>
                <w:b/>
              </w:rPr>
            </w:pPr>
            <w:r>
              <w:rPr>
                <w:b/>
              </w:rPr>
              <w:t>Zapojení garanta do výuky předmětu</w:t>
            </w:r>
          </w:p>
        </w:tc>
        <w:tc>
          <w:tcPr>
            <w:tcW w:w="6420" w:type="dxa"/>
            <w:gridSpan w:val="11"/>
            <w:tcBorders>
              <w:top w:val="nil"/>
            </w:tcBorders>
          </w:tcPr>
          <w:p w14:paraId="44EF5BBE" w14:textId="27E5C50A" w:rsidR="00C45179" w:rsidRDefault="00A92BAC" w:rsidP="00F8305C">
            <w:pPr>
              <w:jc w:val="both"/>
            </w:pPr>
            <w:r w:rsidRPr="00A92BAC">
              <w:rPr>
                <w:rStyle w:val="OdstavecseseznamemChar"/>
                <w:rFonts w:ascii="Times New Roman" w:hAnsi="Times New Roman" w:cs="Times New Roman"/>
                <w:sz w:val="20"/>
                <w:szCs w:val="20"/>
              </w:rPr>
              <w:t>100% p</w:t>
            </w:r>
          </w:p>
        </w:tc>
      </w:tr>
      <w:tr w:rsidR="00C45179" w14:paraId="45F1AD4E" w14:textId="77777777" w:rsidTr="001041BE">
        <w:trPr>
          <w:gridBefore w:val="1"/>
          <w:gridAfter w:val="1"/>
          <w:wBefore w:w="393" w:type="dxa"/>
          <w:wAfter w:w="101" w:type="dxa"/>
        </w:trPr>
        <w:tc>
          <w:tcPr>
            <w:tcW w:w="3435" w:type="dxa"/>
            <w:gridSpan w:val="4"/>
            <w:shd w:val="clear" w:color="auto" w:fill="F7CAAC"/>
          </w:tcPr>
          <w:p w14:paraId="559CD6EA" w14:textId="77777777" w:rsidR="00C45179" w:rsidRDefault="00C45179" w:rsidP="00F8305C">
            <w:pPr>
              <w:jc w:val="both"/>
              <w:rPr>
                <w:b/>
              </w:rPr>
            </w:pPr>
            <w:r>
              <w:rPr>
                <w:b/>
              </w:rPr>
              <w:t>Vyučující</w:t>
            </w:r>
          </w:p>
        </w:tc>
        <w:tc>
          <w:tcPr>
            <w:tcW w:w="6420" w:type="dxa"/>
            <w:gridSpan w:val="11"/>
            <w:tcBorders>
              <w:bottom w:val="nil"/>
            </w:tcBorders>
          </w:tcPr>
          <w:p w14:paraId="7CEDB2CF" w14:textId="779C6202" w:rsidR="00C45179" w:rsidRDefault="00C45179" w:rsidP="00F8305C">
            <w:pPr>
              <w:jc w:val="both"/>
            </w:pPr>
          </w:p>
        </w:tc>
      </w:tr>
      <w:tr w:rsidR="00C45179" w14:paraId="003E9AAE" w14:textId="77777777" w:rsidTr="001041BE">
        <w:trPr>
          <w:gridBefore w:val="1"/>
          <w:gridAfter w:val="1"/>
          <w:wBefore w:w="393" w:type="dxa"/>
          <w:wAfter w:w="101" w:type="dxa"/>
          <w:trHeight w:val="260"/>
        </w:trPr>
        <w:tc>
          <w:tcPr>
            <w:tcW w:w="9855" w:type="dxa"/>
            <w:gridSpan w:val="15"/>
            <w:tcBorders>
              <w:top w:val="nil"/>
            </w:tcBorders>
          </w:tcPr>
          <w:p w14:paraId="639257C9" w14:textId="257BA1F3" w:rsidR="00C45179" w:rsidRPr="00A92BAC" w:rsidRDefault="009556F6" w:rsidP="00F8305C">
            <w:pPr>
              <w:spacing w:before="60" w:after="60"/>
              <w:jc w:val="both"/>
            </w:pPr>
            <w:hyperlink w:anchor="Pánek" w:history="1">
              <w:r w:rsidR="00A92BAC" w:rsidRPr="00A92BAC">
                <w:rPr>
                  <w:rStyle w:val="OdstavecseseznamemChar"/>
                  <w:rFonts w:ascii="Times New Roman" w:hAnsi="Times New Roman" w:cs="Times New Roman"/>
                  <w:b/>
                  <w:bCs/>
                  <w:sz w:val="20"/>
                  <w:szCs w:val="20"/>
                </w:rPr>
                <w:t>RNDr. Petr Pánek, Ph.D.</w:t>
              </w:r>
            </w:hyperlink>
            <w:r w:rsidR="00A92BAC" w:rsidRPr="00A92BAC">
              <w:rPr>
                <w:rStyle w:val="OdstavecseseznamemChar"/>
                <w:rFonts w:ascii="Times New Roman" w:hAnsi="Times New Roman" w:cs="Times New Roman"/>
                <w:b/>
                <w:bCs/>
                <w:sz w:val="20"/>
                <w:szCs w:val="20"/>
              </w:rPr>
              <w:t xml:space="preserve"> </w:t>
            </w:r>
            <w:r w:rsidR="00A92BAC" w:rsidRPr="00A92BAC">
              <w:rPr>
                <w:rStyle w:val="OdstavecseseznamemChar"/>
                <w:rFonts w:ascii="Times New Roman" w:hAnsi="Times New Roman" w:cs="Times New Roman"/>
                <w:sz w:val="20"/>
                <w:szCs w:val="20"/>
              </w:rPr>
              <w:t>(100% p)</w:t>
            </w:r>
          </w:p>
        </w:tc>
      </w:tr>
      <w:tr w:rsidR="00C45179" w14:paraId="155E8FBD" w14:textId="77777777" w:rsidTr="001041BE">
        <w:trPr>
          <w:gridBefore w:val="1"/>
          <w:gridAfter w:val="1"/>
          <w:wBefore w:w="393" w:type="dxa"/>
          <w:wAfter w:w="101" w:type="dxa"/>
        </w:trPr>
        <w:tc>
          <w:tcPr>
            <w:tcW w:w="3435" w:type="dxa"/>
            <w:gridSpan w:val="4"/>
            <w:shd w:val="clear" w:color="auto" w:fill="F7CAAC"/>
          </w:tcPr>
          <w:p w14:paraId="7CC0C4D2" w14:textId="77777777" w:rsidR="00C45179" w:rsidRPr="005A0406" w:rsidRDefault="00C45179" w:rsidP="00F8305C">
            <w:pPr>
              <w:jc w:val="both"/>
              <w:rPr>
                <w:b/>
              </w:rPr>
            </w:pPr>
            <w:r w:rsidRPr="005A0406">
              <w:rPr>
                <w:b/>
              </w:rPr>
              <w:t>Hlavní témata a výsledky učení</w:t>
            </w:r>
          </w:p>
        </w:tc>
        <w:tc>
          <w:tcPr>
            <w:tcW w:w="6420" w:type="dxa"/>
            <w:gridSpan w:val="11"/>
            <w:tcBorders>
              <w:bottom w:val="nil"/>
            </w:tcBorders>
          </w:tcPr>
          <w:p w14:paraId="0A4BB4AA" w14:textId="77777777" w:rsidR="00C45179" w:rsidRPr="005A0406" w:rsidRDefault="00C45179" w:rsidP="00F8305C">
            <w:pPr>
              <w:jc w:val="both"/>
            </w:pPr>
          </w:p>
        </w:tc>
      </w:tr>
      <w:tr w:rsidR="00C45179" w14:paraId="7F9596C8"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67BCFF0E" w14:textId="26E3738E" w:rsidR="00C45179" w:rsidRPr="00F1414C" w:rsidRDefault="00C45179" w:rsidP="00F1414C">
            <w:pPr>
              <w:jc w:val="both"/>
              <w:rPr>
                <w:b/>
                <w:bCs/>
              </w:rPr>
            </w:pPr>
            <w:r w:rsidRPr="001F3736">
              <w:t xml:space="preserve">Cílem předmětu je </w:t>
            </w:r>
            <w:r w:rsidR="001F3736" w:rsidRPr="001F3736">
              <w:t>poskytnout studentům znalosti o procesu výroby polovodičů a polovodičových prvků a demonstrovat aplikaci fyziky a chemie ve výrobě polovodičů. Součástí je i seznámení s postupy optimalizace výrobních procesů na základě fyzikálních a chemických modelů</w:t>
            </w:r>
            <w:r w:rsidR="001F3736" w:rsidRPr="001F3736">
              <w:rPr>
                <w:rFonts w:eastAsiaTheme="minorHAnsi"/>
              </w:rPr>
              <w:t>.</w:t>
            </w:r>
            <w:r w:rsidR="001F3736">
              <w:rPr>
                <w:rFonts w:eastAsiaTheme="minorHAnsi"/>
                <w:sz w:val="24"/>
                <w:szCs w:val="24"/>
              </w:rPr>
              <w:t xml:space="preserve"> </w:t>
            </w:r>
            <w:r w:rsidRPr="00F1414C">
              <w:rPr>
                <w:b/>
                <w:bCs/>
              </w:rPr>
              <w:t>Obsah předmětu tvoří tyto tematické celky:</w:t>
            </w:r>
          </w:p>
          <w:p w14:paraId="28A04CDD" w14:textId="77777777" w:rsidR="001F3736" w:rsidRPr="001F3736" w:rsidRDefault="001F373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F3736">
              <w:rPr>
                <w:rFonts w:ascii="Times New Roman" w:hAnsi="Times New Roman" w:cs="Times New Roman"/>
                <w:sz w:val="20"/>
                <w:szCs w:val="20"/>
                <w:lang w:eastAsia="cs-CZ"/>
              </w:rPr>
              <w:t>Přehled technologie výroby křemíkových desek (výroba monokrystalů křemíku, výroba křemíkových desek, depozice epitaxních vrstev).</w:t>
            </w:r>
          </w:p>
          <w:p w14:paraId="28B192C7" w14:textId="77777777" w:rsidR="001F3736" w:rsidRPr="001F3736" w:rsidRDefault="001F373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F3736">
              <w:rPr>
                <w:rFonts w:ascii="Times New Roman" w:hAnsi="Times New Roman" w:cs="Times New Roman"/>
                <w:sz w:val="20"/>
                <w:szCs w:val="20"/>
                <w:lang w:eastAsia="cs-CZ"/>
              </w:rPr>
              <w:t>Přehled postupu výroby integrovaných obvodů (fyzika polovodičových součástek, procesy ve výrobě čipů, procesní moduly, integrace procesů).</w:t>
            </w:r>
          </w:p>
          <w:p w14:paraId="3F58A3A0" w14:textId="77777777" w:rsidR="001F3736" w:rsidRPr="001F3736" w:rsidRDefault="001F373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F3736">
              <w:rPr>
                <w:rFonts w:ascii="Times New Roman" w:hAnsi="Times New Roman" w:cs="Times New Roman"/>
                <w:sz w:val="20"/>
                <w:szCs w:val="20"/>
                <w:lang w:eastAsia="cs-CZ"/>
              </w:rPr>
              <w:t>Technologie růstu monokrystalů křemíku Czochralskiho metodou (historie, materiály pro výrobu krystalů křemíku, zařízení pro tažení křemíku, řízení procesu růstu monokrystalu, proces tažení křemíku, vlastnosti krystalů křemíku, nové trendy výroby krystalů křemíku).</w:t>
            </w:r>
          </w:p>
          <w:p w14:paraId="468A07F8" w14:textId="77777777" w:rsidR="001F3736" w:rsidRPr="001F3736" w:rsidRDefault="001F373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F3736">
              <w:rPr>
                <w:rFonts w:ascii="Times New Roman" w:hAnsi="Times New Roman" w:cs="Times New Roman"/>
                <w:sz w:val="20"/>
                <w:szCs w:val="20"/>
                <w:lang w:eastAsia="cs-CZ"/>
              </w:rPr>
              <w:t>Počítačové simulace Czochralskiho růstu krystalů křemíku (metoda konečných prvků, základy počítačového modelování, modelované fyzikální děje, příklady simulací růstu krystalů).</w:t>
            </w:r>
          </w:p>
          <w:p w14:paraId="38607C93" w14:textId="77777777" w:rsidR="001F3736" w:rsidRPr="001F3736" w:rsidRDefault="001F373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F3736">
              <w:rPr>
                <w:rFonts w:ascii="Times New Roman" w:hAnsi="Times New Roman" w:cs="Times New Roman"/>
                <w:sz w:val="20"/>
                <w:szCs w:val="20"/>
                <w:lang w:eastAsia="cs-CZ"/>
              </w:rPr>
              <w:t>Čištění a analýza povrchu křemíku (vliv kontaminace na vlastnosti polovodičových prvků, metody analýzy povrchů, mechanismus depozice částic na povrchy v kapalinách, chemické metody čištění povrchu křemíku).</w:t>
            </w:r>
          </w:p>
          <w:p w14:paraId="6897F82E" w14:textId="77777777" w:rsidR="001F3736" w:rsidRPr="001F3736" w:rsidRDefault="001F373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F3736">
              <w:rPr>
                <w:rFonts w:ascii="Times New Roman" w:hAnsi="Times New Roman" w:cs="Times New Roman"/>
                <w:sz w:val="20"/>
                <w:szCs w:val="20"/>
                <w:lang w:eastAsia="cs-CZ"/>
              </w:rPr>
              <w:t>Termická oxidace, difuze a iontová implantace (termická oxidace, difuze v technologii výroby polovodičových součástek, iontová implantace, hodnocení parametrů difuzních a implantovaných vrstev).</w:t>
            </w:r>
          </w:p>
          <w:p w14:paraId="2918E251" w14:textId="77777777" w:rsidR="001F3736" w:rsidRPr="001F3736" w:rsidRDefault="001F373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F3736">
              <w:rPr>
                <w:rFonts w:ascii="Times New Roman" w:hAnsi="Times New Roman" w:cs="Times New Roman"/>
                <w:sz w:val="20"/>
                <w:szCs w:val="20"/>
                <w:lang w:eastAsia="cs-CZ"/>
              </w:rPr>
              <w:t>Fotolitografie (cíle, základní principy a postavení fotolitografie při výrobě polovodičových prvků, fotorezist, nanášení fotorezistu na desku – lakování, orientace a expozice, vyvolání, nastavení a optimalizace fotolitografického procesu, metody a procesy pro zvýšení robustnosti a zlepšení rozlišení, perspektivní litografické metody, mokré leptání SiO2).</w:t>
            </w:r>
          </w:p>
          <w:p w14:paraId="3AAEFC97" w14:textId="77777777" w:rsidR="001F3736" w:rsidRPr="001F3736" w:rsidRDefault="001F373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F3736">
              <w:rPr>
                <w:rFonts w:ascii="Times New Roman" w:hAnsi="Times New Roman" w:cs="Times New Roman"/>
                <w:sz w:val="20"/>
                <w:szCs w:val="20"/>
                <w:lang w:eastAsia="cs-CZ"/>
              </w:rPr>
              <w:t>Základy chemických depozic vrstev z plynné fáze (definice, rozdělení CVD technik, Vymezení CVD, rozdělení CVD technik, CVD vrstvy využívané v polovodičové výrobě, růst vrstvy, nukleace, reakční kinetika, chemické reakce, vlastnosti CVD vrstev, tloušťka a homogenita vrstev, krytí schodků, pnutí ve vrstvách, defekty).</w:t>
            </w:r>
          </w:p>
          <w:p w14:paraId="661D0B6A" w14:textId="77777777" w:rsidR="001F3736" w:rsidRPr="001F3736" w:rsidRDefault="001F373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F3736">
              <w:rPr>
                <w:rFonts w:ascii="Times New Roman" w:hAnsi="Times New Roman" w:cs="Times New Roman"/>
                <w:sz w:val="20"/>
                <w:szCs w:val="20"/>
                <w:lang w:eastAsia="cs-CZ"/>
              </w:rPr>
              <w:t>Technologie CVD v polovodičové výrobě (LPCVD, APCVD, PECVD, MOCVD, epitaxní růst CVD metodou, epitaxní růst vrstev polovodičů).</w:t>
            </w:r>
          </w:p>
          <w:p w14:paraId="034BC431" w14:textId="77777777" w:rsidR="001F3736" w:rsidRPr="001F3736" w:rsidRDefault="001F373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1F3736">
              <w:rPr>
                <w:rFonts w:ascii="Times New Roman" w:hAnsi="Times New Roman" w:cs="Times New Roman"/>
                <w:sz w:val="20"/>
                <w:szCs w:val="20"/>
                <w:lang w:eastAsia="cs-CZ"/>
              </w:rPr>
              <w:t>Fyzikální depozice kovových vrstev a plazmochemické leptání (základy fyziky a technologie plazmatu, napařování vrstev, naprašování vrstev, plazmatické leptání).</w:t>
            </w:r>
          </w:p>
          <w:p w14:paraId="58919B2B" w14:textId="77777777" w:rsidR="00C45179" w:rsidRPr="00F1414C" w:rsidRDefault="00C45179" w:rsidP="00F1414C">
            <w:pPr>
              <w:jc w:val="both"/>
              <w:rPr>
                <w:b/>
                <w:bCs/>
              </w:rPr>
            </w:pPr>
          </w:p>
          <w:p w14:paraId="264FD89C" w14:textId="77777777" w:rsidR="00C45179" w:rsidRPr="00F1414C" w:rsidRDefault="00C45179" w:rsidP="00F1414C">
            <w:pPr>
              <w:jc w:val="both"/>
              <w:rPr>
                <w:b/>
                <w:bCs/>
              </w:rPr>
            </w:pPr>
            <w:r w:rsidRPr="00F1414C">
              <w:rPr>
                <w:b/>
                <w:bCs/>
              </w:rPr>
              <w:t xml:space="preserve">Očekávané výsledky učení </w:t>
            </w:r>
            <w:r w:rsidRPr="00F1414C">
              <w:rPr>
                <w:b/>
                <w:color w:val="000000" w:themeColor="text1"/>
              </w:rPr>
              <w:t>– po absolvování předmětu student prokazuje:</w:t>
            </w:r>
          </w:p>
          <w:p w14:paraId="60359AFB" w14:textId="77777777" w:rsidR="00C45179" w:rsidRPr="00F1414C" w:rsidRDefault="00C45179" w:rsidP="00F1414C">
            <w:pPr>
              <w:tabs>
                <w:tab w:val="left" w:pos="328"/>
              </w:tabs>
              <w:jc w:val="both"/>
              <w:rPr>
                <w:b/>
                <w:color w:val="000000" w:themeColor="text1"/>
              </w:rPr>
            </w:pPr>
            <w:r w:rsidRPr="00F1414C">
              <w:rPr>
                <w:b/>
              </w:rPr>
              <w:t>Odborné z</w:t>
            </w:r>
            <w:r w:rsidRPr="00F1414C">
              <w:rPr>
                <w:b/>
                <w:color w:val="000000" w:themeColor="text1"/>
              </w:rPr>
              <w:t xml:space="preserve">nalosti: </w:t>
            </w:r>
          </w:p>
          <w:p w14:paraId="03DD8155" w14:textId="77777777" w:rsidR="001F3736" w:rsidRPr="00652583" w:rsidRDefault="001F373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52583">
              <w:rPr>
                <w:rFonts w:ascii="Times New Roman" w:hAnsi="Times New Roman" w:cs="Times New Roman"/>
                <w:sz w:val="20"/>
                <w:szCs w:val="20"/>
                <w:lang w:eastAsia="cs-CZ"/>
              </w:rPr>
              <w:t>základní vlastnosti křemíku a materiálů používaných v technologii</w:t>
            </w:r>
          </w:p>
          <w:p w14:paraId="63B75D03" w14:textId="3DE03007" w:rsidR="001F3736" w:rsidRPr="00652583" w:rsidRDefault="00652583"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52583">
              <w:rPr>
                <w:rFonts w:ascii="Times New Roman" w:hAnsi="Times New Roman" w:cs="Times New Roman"/>
                <w:sz w:val="20"/>
                <w:szCs w:val="20"/>
                <w:lang w:eastAsia="cs-CZ"/>
              </w:rPr>
              <w:t xml:space="preserve">znalosti </w:t>
            </w:r>
            <w:r w:rsidR="001F3736" w:rsidRPr="00652583">
              <w:rPr>
                <w:rFonts w:ascii="Times New Roman" w:hAnsi="Times New Roman" w:cs="Times New Roman"/>
                <w:sz w:val="20"/>
                <w:szCs w:val="20"/>
                <w:lang w:eastAsia="cs-CZ"/>
              </w:rPr>
              <w:t>celkov</w:t>
            </w:r>
            <w:r w:rsidRPr="00652583">
              <w:rPr>
                <w:rFonts w:ascii="Times New Roman" w:hAnsi="Times New Roman" w:cs="Times New Roman"/>
                <w:sz w:val="20"/>
                <w:szCs w:val="20"/>
                <w:lang w:eastAsia="cs-CZ"/>
              </w:rPr>
              <w:t>ého</w:t>
            </w:r>
            <w:r w:rsidR="001F3736" w:rsidRPr="00652583">
              <w:rPr>
                <w:rFonts w:ascii="Times New Roman" w:hAnsi="Times New Roman" w:cs="Times New Roman"/>
                <w:sz w:val="20"/>
                <w:szCs w:val="20"/>
                <w:lang w:eastAsia="cs-CZ"/>
              </w:rPr>
              <w:t xml:space="preserve"> postup</w:t>
            </w:r>
            <w:r w:rsidRPr="00652583">
              <w:rPr>
                <w:rFonts w:ascii="Times New Roman" w:hAnsi="Times New Roman" w:cs="Times New Roman"/>
                <w:sz w:val="20"/>
                <w:szCs w:val="20"/>
                <w:lang w:eastAsia="cs-CZ"/>
              </w:rPr>
              <w:t>u</w:t>
            </w:r>
            <w:r w:rsidR="001F3736" w:rsidRPr="00652583">
              <w:rPr>
                <w:rFonts w:ascii="Times New Roman" w:hAnsi="Times New Roman" w:cs="Times New Roman"/>
                <w:sz w:val="20"/>
                <w:szCs w:val="20"/>
                <w:lang w:eastAsia="cs-CZ"/>
              </w:rPr>
              <w:t xml:space="preserve"> výroby křemíkových desek</w:t>
            </w:r>
          </w:p>
          <w:p w14:paraId="0C7832B4" w14:textId="2C27E4CC" w:rsidR="001F3736" w:rsidRPr="00652583" w:rsidRDefault="001F373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52583">
              <w:rPr>
                <w:rFonts w:ascii="Times New Roman" w:hAnsi="Times New Roman" w:cs="Times New Roman"/>
                <w:sz w:val="20"/>
                <w:szCs w:val="20"/>
                <w:lang w:eastAsia="cs-CZ"/>
              </w:rPr>
              <w:t>souvislost</w:t>
            </w:r>
            <w:r w:rsidR="008F5A6C">
              <w:rPr>
                <w:rFonts w:ascii="Times New Roman" w:hAnsi="Times New Roman" w:cs="Times New Roman"/>
                <w:sz w:val="20"/>
                <w:szCs w:val="20"/>
                <w:lang w:eastAsia="cs-CZ"/>
              </w:rPr>
              <w:t>i</w:t>
            </w:r>
            <w:r w:rsidRPr="00652583">
              <w:rPr>
                <w:rFonts w:ascii="Times New Roman" w:hAnsi="Times New Roman" w:cs="Times New Roman"/>
                <w:sz w:val="20"/>
                <w:szCs w:val="20"/>
                <w:lang w:eastAsia="cs-CZ"/>
              </w:rPr>
              <w:t xml:space="preserve"> základních vlastností polovodičových prvků s materiálovými charakteristikami</w:t>
            </w:r>
          </w:p>
          <w:p w14:paraId="7A3DEB78" w14:textId="77777777" w:rsidR="001F3736" w:rsidRPr="00652583" w:rsidRDefault="001F373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52583">
              <w:rPr>
                <w:rFonts w:ascii="Times New Roman" w:hAnsi="Times New Roman" w:cs="Times New Roman"/>
                <w:sz w:val="20"/>
                <w:szCs w:val="20"/>
                <w:lang w:eastAsia="cs-CZ"/>
              </w:rPr>
              <w:t>integrace procesů ve výrobě čipů</w:t>
            </w:r>
          </w:p>
          <w:p w14:paraId="244C384E" w14:textId="67826231" w:rsidR="001F3736" w:rsidRPr="00652583" w:rsidRDefault="000871AB"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 xml:space="preserve">hluboké znalosti </w:t>
            </w:r>
            <w:r w:rsidR="001F3736" w:rsidRPr="00652583">
              <w:rPr>
                <w:rFonts w:ascii="Times New Roman" w:hAnsi="Times New Roman" w:cs="Times New Roman"/>
                <w:sz w:val="20"/>
                <w:szCs w:val="20"/>
                <w:lang w:eastAsia="cs-CZ"/>
              </w:rPr>
              <w:t>vybraných technologických procesů</w:t>
            </w:r>
          </w:p>
          <w:p w14:paraId="038785E0" w14:textId="77777777" w:rsidR="00C45179" w:rsidRPr="00F1414C" w:rsidRDefault="00C45179" w:rsidP="0048459C">
            <w:pPr>
              <w:pStyle w:val="Odstavecseseznamem"/>
              <w:spacing w:after="0" w:line="240" w:lineRule="auto"/>
              <w:ind w:left="170"/>
              <w:rPr>
                <w:b/>
                <w:color w:val="000000" w:themeColor="text1"/>
              </w:rPr>
            </w:pPr>
          </w:p>
          <w:p w14:paraId="01278B11" w14:textId="77777777" w:rsidR="00C45179" w:rsidRPr="00F1414C" w:rsidRDefault="00C45179" w:rsidP="00F1414C">
            <w:pPr>
              <w:tabs>
                <w:tab w:val="left" w:pos="328"/>
              </w:tabs>
              <w:jc w:val="both"/>
              <w:rPr>
                <w:b/>
                <w:color w:val="000000" w:themeColor="text1"/>
              </w:rPr>
            </w:pPr>
            <w:r w:rsidRPr="00F1414C">
              <w:rPr>
                <w:b/>
                <w:color w:val="000000" w:themeColor="text1"/>
              </w:rPr>
              <w:t>Odborné dovednosti:</w:t>
            </w:r>
          </w:p>
          <w:p w14:paraId="0EB7E6C8" w14:textId="480E00B4" w:rsidR="001F3736" w:rsidRPr="008F5A6C" w:rsidRDefault="001F373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F5A6C">
              <w:rPr>
                <w:rFonts w:ascii="Times New Roman" w:hAnsi="Times New Roman" w:cs="Times New Roman"/>
                <w:sz w:val="20"/>
                <w:szCs w:val="20"/>
                <w:lang w:eastAsia="cs-CZ"/>
              </w:rPr>
              <w:t>identifikovat základní materiálové charakteristiky křemíku a jejich souvislost s parametry jednoduchých polovodičových prvků</w:t>
            </w:r>
          </w:p>
          <w:p w14:paraId="401D2C92" w14:textId="278030C7" w:rsidR="001F3736" w:rsidRPr="008F5A6C" w:rsidRDefault="00652583"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F5A6C">
              <w:rPr>
                <w:rFonts w:ascii="Times New Roman" w:hAnsi="Times New Roman" w:cs="Times New Roman"/>
                <w:sz w:val="20"/>
                <w:szCs w:val="20"/>
                <w:lang w:eastAsia="cs-CZ"/>
              </w:rPr>
              <w:t>charakterizovat</w:t>
            </w:r>
            <w:r w:rsidR="001F3736" w:rsidRPr="008F5A6C">
              <w:rPr>
                <w:rFonts w:ascii="Times New Roman" w:hAnsi="Times New Roman" w:cs="Times New Roman"/>
                <w:sz w:val="20"/>
                <w:szCs w:val="20"/>
                <w:lang w:eastAsia="cs-CZ"/>
              </w:rPr>
              <w:t> postup výroby křemíkových desek a popsat základní parametry křemíkových desek</w:t>
            </w:r>
          </w:p>
          <w:p w14:paraId="3A43B36F" w14:textId="5C3DE3B6" w:rsidR="001F3736" w:rsidRPr="008F5A6C" w:rsidRDefault="001F3736"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F5A6C">
              <w:rPr>
                <w:rFonts w:ascii="Times New Roman" w:hAnsi="Times New Roman" w:cs="Times New Roman"/>
                <w:sz w:val="20"/>
                <w:szCs w:val="20"/>
                <w:lang w:eastAsia="cs-CZ"/>
              </w:rPr>
              <w:t>popsat integraci procesů výroby polovodičových prvků a jejich účel pro dosažení výstupních charakteristik prvků</w:t>
            </w:r>
          </w:p>
          <w:p w14:paraId="46CA7BF2" w14:textId="1707E0DD" w:rsidR="00BD260C" w:rsidRPr="008F5A6C" w:rsidRDefault="00BD260C" w:rsidP="00BD260C">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identifikovat</w:t>
            </w:r>
            <w:r w:rsidRPr="008F5A6C">
              <w:rPr>
                <w:rFonts w:ascii="Times New Roman" w:hAnsi="Times New Roman" w:cs="Times New Roman"/>
                <w:sz w:val="20"/>
                <w:szCs w:val="20"/>
                <w:lang w:eastAsia="cs-CZ"/>
              </w:rPr>
              <w:t xml:space="preserve"> fyzikální a chemické </w:t>
            </w:r>
            <w:r>
              <w:rPr>
                <w:rFonts w:ascii="Times New Roman" w:hAnsi="Times New Roman" w:cs="Times New Roman"/>
                <w:sz w:val="20"/>
                <w:szCs w:val="20"/>
                <w:lang w:eastAsia="cs-CZ"/>
              </w:rPr>
              <w:t>zákonitosti ve</w:t>
            </w:r>
            <w:r w:rsidRPr="008F5A6C">
              <w:rPr>
                <w:rFonts w:ascii="Times New Roman" w:hAnsi="Times New Roman" w:cs="Times New Roman"/>
                <w:sz w:val="20"/>
                <w:szCs w:val="20"/>
                <w:lang w:eastAsia="cs-CZ"/>
              </w:rPr>
              <w:t xml:space="preserve"> vybraných proces</w:t>
            </w:r>
            <w:r>
              <w:rPr>
                <w:rFonts w:ascii="Times New Roman" w:hAnsi="Times New Roman" w:cs="Times New Roman"/>
                <w:sz w:val="20"/>
                <w:szCs w:val="20"/>
                <w:lang w:eastAsia="cs-CZ"/>
              </w:rPr>
              <w:t>ech</w:t>
            </w:r>
            <w:r w:rsidRPr="008F5A6C">
              <w:rPr>
                <w:rFonts w:ascii="Times New Roman" w:hAnsi="Times New Roman" w:cs="Times New Roman"/>
                <w:sz w:val="20"/>
                <w:szCs w:val="20"/>
                <w:lang w:eastAsia="cs-CZ"/>
              </w:rPr>
              <w:t xml:space="preserve"> výrob</w:t>
            </w:r>
            <w:r>
              <w:rPr>
                <w:rFonts w:ascii="Times New Roman" w:hAnsi="Times New Roman" w:cs="Times New Roman"/>
                <w:sz w:val="20"/>
                <w:szCs w:val="20"/>
                <w:lang w:eastAsia="cs-CZ"/>
              </w:rPr>
              <w:t>y</w:t>
            </w:r>
            <w:r w:rsidRPr="008F5A6C">
              <w:rPr>
                <w:rFonts w:ascii="Times New Roman" w:hAnsi="Times New Roman" w:cs="Times New Roman"/>
                <w:sz w:val="20"/>
                <w:szCs w:val="20"/>
                <w:lang w:eastAsia="cs-CZ"/>
              </w:rPr>
              <w:t xml:space="preserve"> křemíkových desek</w:t>
            </w:r>
          </w:p>
          <w:p w14:paraId="650EB07D" w14:textId="6369271D" w:rsidR="00C45179" w:rsidRPr="00F1414C" w:rsidRDefault="00BD260C" w:rsidP="00BD260C">
            <w:pPr>
              <w:pStyle w:val="Odstavecseseznamem"/>
              <w:numPr>
                <w:ilvl w:val="0"/>
                <w:numId w:val="6"/>
              </w:numPr>
              <w:spacing w:after="0" w:line="240" w:lineRule="auto"/>
              <w:ind w:left="170" w:hanging="170"/>
            </w:pPr>
            <w:r>
              <w:rPr>
                <w:rFonts w:ascii="Times New Roman" w:hAnsi="Times New Roman" w:cs="Times New Roman"/>
                <w:sz w:val="20"/>
                <w:szCs w:val="20"/>
                <w:lang w:eastAsia="cs-CZ"/>
              </w:rPr>
              <w:t>identifikovat</w:t>
            </w:r>
            <w:r w:rsidRPr="008F5A6C">
              <w:rPr>
                <w:rFonts w:ascii="Times New Roman" w:hAnsi="Times New Roman" w:cs="Times New Roman"/>
                <w:sz w:val="20"/>
                <w:szCs w:val="20"/>
                <w:lang w:eastAsia="cs-CZ"/>
              </w:rPr>
              <w:t xml:space="preserve"> fyzikální a chemické </w:t>
            </w:r>
            <w:r>
              <w:rPr>
                <w:rFonts w:ascii="Times New Roman" w:hAnsi="Times New Roman" w:cs="Times New Roman"/>
                <w:sz w:val="20"/>
                <w:szCs w:val="20"/>
                <w:lang w:eastAsia="cs-CZ"/>
              </w:rPr>
              <w:t>zákonitosti</w:t>
            </w:r>
            <w:r w:rsidRPr="008F5A6C">
              <w:rPr>
                <w:rFonts w:ascii="Times New Roman" w:hAnsi="Times New Roman" w:cs="Times New Roman"/>
                <w:sz w:val="20"/>
                <w:szCs w:val="20"/>
                <w:lang w:eastAsia="cs-CZ"/>
              </w:rPr>
              <w:t xml:space="preserve"> vybraných procesů ve výrobě polovodičových součástek</w:t>
            </w:r>
          </w:p>
        </w:tc>
      </w:tr>
      <w:tr w:rsidR="00C45179" w14:paraId="63CC4E70"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28C66720" w14:textId="77777777" w:rsidR="00C45179" w:rsidRPr="005A0406" w:rsidRDefault="00C45179"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5E6F02D3" w14:textId="77777777" w:rsidR="00C45179" w:rsidRDefault="00C45179" w:rsidP="00F8305C">
            <w:pPr>
              <w:jc w:val="both"/>
            </w:pPr>
          </w:p>
        </w:tc>
      </w:tr>
      <w:tr w:rsidR="00C45179" w14:paraId="0753BBCB" w14:textId="77777777" w:rsidTr="001041BE">
        <w:trPr>
          <w:gridBefore w:val="1"/>
          <w:gridAfter w:val="1"/>
          <w:wBefore w:w="393" w:type="dxa"/>
          <w:wAfter w:w="101" w:type="dxa"/>
          <w:trHeight w:val="2354"/>
        </w:trPr>
        <w:tc>
          <w:tcPr>
            <w:tcW w:w="9855" w:type="dxa"/>
            <w:gridSpan w:val="15"/>
            <w:tcBorders>
              <w:top w:val="nil"/>
              <w:bottom w:val="single" w:sz="4" w:space="0" w:color="auto"/>
            </w:tcBorders>
          </w:tcPr>
          <w:p w14:paraId="2FEA0D35" w14:textId="77777777" w:rsidR="00C45179" w:rsidRPr="000C69A4" w:rsidRDefault="00C45179" w:rsidP="00F8305C">
            <w:pPr>
              <w:jc w:val="both"/>
              <w:rPr>
                <w:b/>
                <w:bCs/>
                <w:u w:val="single"/>
              </w:rPr>
            </w:pPr>
            <w:r w:rsidRPr="000C69A4">
              <w:rPr>
                <w:b/>
                <w:bCs/>
                <w:u w:val="single"/>
              </w:rPr>
              <w:lastRenderedPageBreak/>
              <w:t>Metody a přístupy používané ve výuce</w:t>
            </w:r>
          </w:p>
          <w:p w14:paraId="41098105" w14:textId="77777777" w:rsidR="00C45179" w:rsidRPr="000C69A4" w:rsidRDefault="00C45179" w:rsidP="00F8305C">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1B0950AC" w14:textId="2F8C7EF0" w:rsidR="00652583" w:rsidRPr="00B472F3" w:rsidRDefault="00652583" w:rsidP="00652583">
            <w:pPr>
              <w:jc w:val="both"/>
            </w:pPr>
            <w:r w:rsidRPr="0058589B">
              <w:rPr>
                <w:color w:val="000000"/>
                <w:shd w:val="clear" w:color="auto" w:fill="FFFFFF"/>
              </w:rPr>
              <w:t>Přednášení, Metody práce s textem (učebnicí, knihou)</w:t>
            </w:r>
          </w:p>
          <w:p w14:paraId="49740633" w14:textId="77777777" w:rsidR="00C45179" w:rsidRDefault="00C45179" w:rsidP="00F8305C">
            <w:pPr>
              <w:jc w:val="both"/>
              <w:rPr>
                <w:color w:val="000000"/>
                <w:shd w:val="clear" w:color="auto" w:fill="FFFFFF"/>
              </w:rPr>
            </w:pPr>
          </w:p>
          <w:p w14:paraId="031EB7C2" w14:textId="77777777" w:rsidR="00C45179" w:rsidRPr="000C69A4" w:rsidRDefault="00C45179" w:rsidP="00F8305C">
            <w:pPr>
              <w:jc w:val="both"/>
              <w:rPr>
                <w:b/>
                <w:bCs/>
              </w:rPr>
            </w:pPr>
            <w:r w:rsidRPr="000C69A4">
              <w:rPr>
                <w:b/>
                <w:bCs/>
              </w:rPr>
              <w:t>Pro dosažení odborných dovedností jsou užívány vyučovací metody:</w:t>
            </w:r>
          </w:p>
          <w:p w14:paraId="790395FE" w14:textId="14F61DC7" w:rsidR="00652583" w:rsidRPr="00B472F3" w:rsidRDefault="00652583" w:rsidP="00652583">
            <w:pPr>
              <w:jc w:val="both"/>
            </w:pPr>
            <w:r w:rsidRPr="0058589B">
              <w:rPr>
                <w:color w:val="000000"/>
                <w:shd w:val="clear" w:color="auto" w:fill="FFFFFF"/>
              </w:rPr>
              <w:t xml:space="preserve">Dialogická (diskuze, rozhovor, brainstorming), </w:t>
            </w:r>
            <w:r w:rsidR="0007622E" w:rsidRPr="0058589B">
              <w:rPr>
                <w:color w:val="000000"/>
                <w:shd w:val="clear" w:color="auto" w:fill="FFFFFF"/>
              </w:rPr>
              <w:t>Individuální práce studentů</w:t>
            </w:r>
            <w:r w:rsidR="00775A72">
              <w:rPr>
                <w:color w:val="000000"/>
                <w:shd w:val="clear" w:color="auto" w:fill="FFFFFF"/>
              </w:rPr>
              <w:t>, Praktické procvičování</w:t>
            </w:r>
          </w:p>
          <w:p w14:paraId="70736D9A" w14:textId="77777777" w:rsidR="00652583" w:rsidRDefault="00652583" w:rsidP="00F8305C">
            <w:pPr>
              <w:pStyle w:val="Nadpis5"/>
              <w:spacing w:before="0"/>
              <w:rPr>
                <w:rFonts w:ascii="Times New Roman" w:eastAsia="Times New Roman" w:hAnsi="Times New Roman" w:cs="Times New Roman"/>
                <w:b/>
                <w:bCs/>
                <w:color w:val="auto"/>
              </w:rPr>
            </w:pPr>
          </w:p>
          <w:p w14:paraId="4B39BF42" w14:textId="4768D863" w:rsidR="00C45179" w:rsidRPr="005110DD" w:rsidRDefault="00C45179" w:rsidP="00F8305C">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t>Očekávané výsledky učení dosažené studiem předmětu jsou ověřovány hodnoticími metodami:</w:t>
            </w:r>
          </w:p>
          <w:p w14:paraId="016B31D4" w14:textId="767B3034" w:rsidR="00C45179" w:rsidRDefault="00BD260C" w:rsidP="00F8305C">
            <w:pPr>
              <w:jc w:val="both"/>
              <w:rPr>
                <w:color w:val="000000"/>
              </w:rPr>
            </w:pPr>
            <w:r w:rsidRPr="0058589B">
              <w:rPr>
                <w:color w:val="000000"/>
              </w:rPr>
              <w:t>Analýza prezentace</w:t>
            </w:r>
            <w:r w:rsidR="00FC0B31">
              <w:rPr>
                <w:color w:val="000000"/>
              </w:rPr>
              <w:t xml:space="preserve"> studenta</w:t>
            </w:r>
            <w:r w:rsidRPr="0058589B">
              <w:rPr>
                <w:color w:val="000000"/>
              </w:rPr>
              <w:t>, Zpracování prezentace, Ústní zkouška</w:t>
            </w:r>
            <w:r w:rsidR="00652583" w:rsidRPr="0058589B">
              <w:rPr>
                <w:color w:val="000000"/>
              </w:rPr>
              <w:t>,</w:t>
            </w:r>
            <w:r w:rsidR="00AC15DC" w:rsidRPr="0058589B">
              <w:rPr>
                <w:color w:val="000000"/>
              </w:rPr>
              <w:t xml:space="preserve"> Známkou</w:t>
            </w:r>
          </w:p>
          <w:p w14:paraId="27D0B6DD" w14:textId="77777777" w:rsidR="00652583" w:rsidRPr="008440C7" w:rsidRDefault="00652583" w:rsidP="00F8305C">
            <w:pPr>
              <w:jc w:val="both"/>
              <w:rPr>
                <w:strike/>
                <w:color w:val="000000"/>
              </w:rPr>
            </w:pPr>
          </w:p>
          <w:p w14:paraId="638A8327" w14:textId="04FA0DDF" w:rsidR="00C45179" w:rsidRPr="000C69A4" w:rsidRDefault="00910D1F" w:rsidP="00F8305C">
            <w:pPr>
              <w:jc w:val="both"/>
              <w:rPr>
                <w:b/>
                <w:bCs/>
                <w:u w:val="single"/>
              </w:rPr>
            </w:pPr>
            <w:r w:rsidRPr="000C69A4">
              <w:rPr>
                <w:b/>
                <w:bCs/>
                <w:u w:val="single"/>
              </w:rPr>
              <w:t>P</w:t>
            </w:r>
            <w:r w:rsidR="00C45179" w:rsidRPr="000C69A4">
              <w:rPr>
                <w:b/>
                <w:bCs/>
                <w:u w:val="single"/>
              </w:rPr>
              <w:t>oužívané didaktické prostředky</w:t>
            </w:r>
          </w:p>
          <w:p w14:paraId="53D65136" w14:textId="77777777" w:rsidR="00C45179" w:rsidRPr="0071371D" w:rsidRDefault="00C45179" w:rsidP="00F8305C">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5FF66546" w14:textId="77777777" w:rsidR="00C45179" w:rsidRPr="0071371D" w:rsidRDefault="00C45179" w:rsidP="00F8305C">
            <w:pPr>
              <w:jc w:val="both"/>
            </w:pPr>
          </w:p>
          <w:p w14:paraId="0A981469" w14:textId="0A70A09D" w:rsidR="00C45179"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C45179" w14:paraId="46AF1BCF"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3257FE57" w14:textId="2D15B13B" w:rsidR="00C45179" w:rsidRDefault="0043307B" w:rsidP="0043307B">
            <w:r>
              <w:rPr>
                <w:b/>
              </w:rPr>
              <w:t>S</w:t>
            </w:r>
            <w:r w:rsidR="00C45179">
              <w:rPr>
                <w:b/>
              </w:rPr>
              <w:t>tudijní literatura a studijní pomůcky</w:t>
            </w:r>
          </w:p>
        </w:tc>
        <w:tc>
          <w:tcPr>
            <w:tcW w:w="6202" w:type="dxa"/>
            <w:gridSpan w:val="10"/>
            <w:tcBorders>
              <w:top w:val="single" w:sz="4" w:space="0" w:color="auto"/>
              <w:bottom w:val="nil"/>
            </w:tcBorders>
          </w:tcPr>
          <w:p w14:paraId="74C50DCB" w14:textId="77777777" w:rsidR="00C45179" w:rsidRDefault="00C45179" w:rsidP="00F8305C">
            <w:pPr>
              <w:jc w:val="both"/>
            </w:pPr>
          </w:p>
        </w:tc>
      </w:tr>
      <w:tr w:rsidR="00C45179" w14:paraId="57B4C40A" w14:textId="77777777" w:rsidTr="001041BE">
        <w:trPr>
          <w:gridBefore w:val="1"/>
          <w:gridAfter w:val="1"/>
          <w:wBefore w:w="393" w:type="dxa"/>
          <w:wAfter w:w="101" w:type="dxa"/>
          <w:trHeight w:val="1497"/>
        </w:trPr>
        <w:tc>
          <w:tcPr>
            <w:tcW w:w="9855" w:type="dxa"/>
            <w:gridSpan w:val="15"/>
            <w:tcBorders>
              <w:top w:val="nil"/>
            </w:tcBorders>
          </w:tcPr>
          <w:p w14:paraId="5199EDE9" w14:textId="77777777" w:rsidR="0043307B" w:rsidRDefault="0043307B" w:rsidP="0043307B">
            <w:pPr>
              <w:jc w:val="both"/>
              <w:rPr>
                <w:u w:val="single"/>
              </w:rPr>
            </w:pPr>
            <w:r>
              <w:rPr>
                <w:u w:val="single"/>
              </w:rPr>
              <w:t>Povinná literatura:</w:t>
            </w:r>
          </w:p>
          <w:p w14:paraId="1948D8FE" w14:textId="7E619959" w:rsidR="0043307B" w:rsidRDefault="0043307B" w:rsidP="0043307B">
            <w:pPr>
              <w:jc w:val="both"/>
            </w:pPr>
            <w:r>
              <w:t>PÁNEK, P</w:t>
            </w:r>
            <w:r w:rsidR="007B19A2">
              <w:t xml:space="preserve">., </w:t>
            </w:r>
            <w:r>
              <w:t>LÍBEZNÝ, M</w:t>
            </w:r>
            <w:r w:rsidR="007B19A2">
              <w:t xml:space="preserve">., </w:t>
            </w:r>
            <w:r>
              <w:t>LORENC, M</w:t>
            </w:r>
            <w:r w:rsidR="007B19A2">
              <w:t xml:space="preserve">., </w:t>
            </w:r>
            <w:r>
              <w:t>ŠIK, J</w:t>
            </w:r>
            <w:r w:rsidR="007B19A2">
              <w:t xml:space="preserve">., </w:t>
            </w:r>
            <w:r>
              <w:t>VÁLEK, L</w:t>
            </w:r>
            <w:r w:rsidR="007B19A2">
              <w:t>.</w:t>
            </w:r>
            <w:r>
              <w:t xml:space="preserve"> et al. Základy technologie výroby polovodičů: učební text pro interní vzdělávání a k přednáškám pro studenty vysokých škol. </w:t>
            </w:r>
            <w:r w:rsidR="007B19A2">
              <w:t>2. vyd.</w:t>
            </w:r>
            <w:r>
              <w:t xml:space="preserve"> Brno: CERM, 2021. ISBN </w:t>
            </w:r>
            <w:r w:rsidRPr="007B19A2">
              <w:rPr>
                <w:sz w:val="19"/>
                <w:szCs w:val="19"/>
              </w:rPr>
              <w:t>978-80-7623-060-6</w:t>
            </w:r>
            <w:r>
              <w:t>.</w:t>
            </w:r>
          </w:p>
          <w:p w14:paraId="10550A19" w14:textId="297127AB" w:rsidR="00BD260C" w:rsidRDefault="00BD260C" w:rsidP="0043307B">
            <w:pPr>
              <w:jc w:val="both"/>
            </w:pPr>
            <w:r w:rsidRPr="006A4EAC">
              <w:t>KRAUS, I</w:t>
            </w:r>
            <w:r>
              <w:t xml:space="preserve">., </w:t>
            </w:r>
            <w:r w:rsidRPr="006A4EAC">
              <w:t>FRANK, H</w:t>
            </w:r>
            <w:r>
              <w:t xml:space="preserve">., </w:t>
            </w:r>
            <w:r w:rsidRPr="006A4EAC">
              <w:t xml:space="preserve">KRATOCHVÍLOVÁ, I. Úvod do fyziky pevných látek. 2. přeprac. </w:t>
            </w:r>
            <w:r>
              <w:t>vyd. Praha: ČVUT</w:t>
            </w:r>
            <w:r w:rsidRPr="006A4EAC">
              <w:t>, 2009. ISBN 9788001042571.</w:t>
            </w:r>
          </w:p>
          <w:p w14:paraId="133E145E" w14:textId="152A4739" w:rsidR="007B19A2" w:rsidRDefault="007B19A2" w:rsidP="0043307B">
            <w:pPr>
              <w:jc w:val="both"/>
            </w:pPr>
            <w:r w:rsidRPr="00BC053D">
              <w:t>SZE, S.M.</w:t>
            </w:r>
            <w:r w:rsidR="00BC053D" w:rsidRPr="00BC053D">
              <w:t xml:space="preserve">, </w:t>
            </w:r>
            <w:r w:rsidRPr="00BC053D">
              <w:t xml:space="preserve">LI, Y., NG, K.K. Physics of Semiconductor Devices. 4th Ed. </w:t>
            </w:r>
            <w:r w:rsidR="00BC053D">
              <w:t xml:space="preserve">Hoboken: John Wiley &amp; Sons, 2021. ISBN </w:t>
            </w:r>
            <w:r w:rsidR="00BC053D" w:rsidRPr="00BC053D">
              <w:t>978-1119429111.</w:t>
            </w:r>
          </w:p>
          <w:p w14:paraId="60746016" w14:textId="5F02CD02" w:rsidR="0043307B" w:rsidRDefault="0043307B" w:rsidP="0043307B">
            <w:pPr>
              <w:jc w:val="both"/>
            </w:pPr>
            <w:r w:rsidRPr="00BC053D">
              <w:rPr>
                <w:caps/>
              </w:rPr>
              <w:t xml:space="preserve">Wolf, </w:t>
            </w:r>
            <w:r w:rsidR="00BC053D" w:rsidRPr="00BC053D">
              <w:rPr>
                <w:caps/>
              </w:rPr>
              <w:t xml:space="preserve">S., </w:t>
            </w:r>
            <w:r w:rsidRPr="00BC053D">
              <w:rPr>
                <w:caps/>
              </w:rPr>
              <w:t>Tauber</w:t>
            </w:r>
            <w:r w:rsidR="00BC053D" w:rsidRPr="00BC053D">
              <w:rPr>
                <w:caps/>
              </w:rPr>
              <w:t>,</w:t>
            </w:r>
            <w:r w:rsidR="00BC053D">
              <w:t xml:space="preserve"> R.N</w:t>
            </w:r>
            <w:r>
              <w:t>. Silicon Processing for the VLSI Era</w:t>
            </w:r>
            <w:r w:rsidR="00BC053D">
              <w:t>, Vol. 1</w:t>
            </w:r>
            <w:r>
              <w:t xml:space="preserve">: Process </w:t>
            </w:r>
            <w:r w:rsidR="00BC053D">
              <w:t>T</w:t>
            </w:r>
            <w:r>
              <w:t>echnology</w:t>
            </w:r>
            <w:r w:rsidR="00603B12">
              <w:t>.</w:t>
            </w:r>
            <w:r>
              <w:t xml:space="preserve"> </w:t>
            </w:r>
            <w:r w:rsidR="00BC053D">
              <w:t>2nd Ed.</w:t>
            </w:r>
            <w:r>
              <w:t xml:space="preserve"> </w:t>
            </w:r>
            <w:r w:rsidR="00BC053D">
              <w:t xml:space="preserve">Lattice Press, </w:t>
            </w:r>
            <w:r>
              <w:t>2000</w:t>
            </w:r>
            <w:r w:rsidR="00BC053D">
              <w:t xml:space="preserve">. ISBN </w:t>
            </w:r>
            <w:r w:rsidR="00BC053D" w:rsidRPr="00BC053D">
              <w:t>978-0961672164.</w:t>
            </w:r>
          </w:p>
          <w:p w14:paraId="6B971530" w14:textId="77777777" w:rsidR="0043307B" w:rsidRDefault="0043307B" w:rsidP="0043307B">
            <w:pPr>
              <w:jc w:val="both"/>
            </w:pPr>
          </w:p>
          <w:p w14:paraId="1E14D38B" w14:textId="77777777" w:rsidR="0043307B" w:rsidRDefault="0043307B" w:rsidP="0043307B">
            <w:pPr>
              <w:jc w:val="both"/>
              <w:rPr>
                <w:u w:val="single"/>
              </w:rPr>
            </w:pPr>
            <w:r>
              <w:rPr>
                <w:u w:val="single"/>
              </w:rPr>
              <w:t>Doporučená literatura:</w:t>
            </w:r>
          </w:p>
          <w:p w14:paraId="3C4D70FC" w14:textId="77777777" w:rsidR="00BA0C35" w:rsidRDefault="0043307B" w:rsidP="0043307B">
            <w:pPr>
              <w:jc w:val="both"/>
            </w:pPr>
            <w:r w:rsidRPr="00BA0C35">
              <w:rPr>
                <w:caps/>
              </w:rPr>
              <w:t>Lenhard, R</w:t>
            </w:r>
            <w:r w:rsidR="00BA0C35" w:rsidRPr="00BA0C35">
              <w:rPr>
                <w:caps/>
              </w:rPr>
              <w:t>.</w:t>
            </w:r>
            <w:r w:rsidR="00BA0C35">
              <w:t xml:space="preserve"> </w:t>
            </w:r>
            <w:r>
              <w:t>Fyzika polovodičů, Přechod PN.</w:t>
            </w:r>
            <w:r w:rsidR="00BA0C35">
              <w:t xml:space="preserve"> Brno: MU, 2013. Dostupné z:</w:t>
            </w:r>
          </w:p>
          <w:p w14:paraId="05E8FB23" w14:textId="76774C64" w:rsidR="00BA0C35" w:rsidRDefault="009556F6" w:rsidP="0043307B">
            <w:pPr>
              <w:jc w:val="both"/>
            </w:pPr>
            <w:hyperlink r:id="rId105" w:history="1">
              <w:r w:rsidR="00BA0C35" w:rsidRPr="00226CE4">
                <w:rPr>
                  <w:rStyle w:val="Hypertextovodkaz"/>
                </w:rPr>
                <w:t>https://is.muni.cz/www/limu/trans/navody/skripta_prechod_PN.pdf</w:t>
              </w:r>
            </w:hyperlink>
            <w:r w:rsidR="00F52661">
              <w:rPr>
                <w:rStyle w:val="Hypertextovodkaz"/>
              </w:rPr>
              <w:t>.</w:t>
            </w:r>
          </w:p>
          <w:p w14:paraId="443E74F7" w14:textId="4D5FE544" w:rsidR="00BA0C35" w:rsidRDefault="00BA0C35" w:rsidP="00BA0C35">
            <w:pPr>
              <w:jc w:val="both"/>
            </w:pPr>
            <w:r w:rsidRPr="00BA0C35">
              <w:rPr>
                <w:caps/>
              </w:rPr>
              <w:t>Lenhard, R.</w:t>
            </w:r>
            <w:r>
              <w:t xml:space="preserve"> Fyzika polovodičů, Bipolární tranzistor. Brno: MU, 2013. Dostupné z:</w:t>
            </w:r>
          </w:p>
          <w:p w14:paraId="2CFE076A" w14:textId="59BA8E6A" w:rsidR="00EE0810" w:rsidRDefault="009556F6" w:rsidP="0043307B">
            <w:pPr>
              <w:jc w:val="both"/>
            </w:pPr>
            <w:hyperlink r:id="rId106" w:history="1">
              <w:r w:rsidR="00EE0810" w:rsidRPr="00226CE4">
                <w:rPr>
                  <w:rStyle w:val="Hypertextovodkaz"/>
                </w:rPr>
                <w:t>https://www.researchgate.net/publication/349648122_Fyzika_polovodicu_Bipolarni_tranzistor</w:t>
              </w:r>
            </w:hyperlink>
            <w:r w:rsidR="00F52661">
              <w:rPr>
                <w:rStyle w:val="Hypertextovodkaz"/>
              </w:rPr>
              <w:t>.</w:t>
            </w:r>
          </w:p>
          <w:p w14:paraId="00454D8F" w14:textId="2AC3CA25" w:rsidR="00EE0810" w:rsidRDefault="00EE0810" w:rsidP="00EE0810">
            <w:pPr>
              <w:jc w:val="both"/>
            </w:pPr>
            <w:r w:rsidRPr="00EE0810">
              <w:rPr>
                <w:caps/>
              </w:rPr>
              <w:t>El-Kareh,</w:t>
            </w:r>
            <w:r w:rsidRPr="00EE0810">
              <w:t xml:space="preserve"> B., </w:t>
            </w:r>
            <w:r w:rsidRPr="00EE0810">
              <w:rPr>
                <w:caps/>
              </w:rPr>
              <w:t>Hutter,</w:t>
            </w:r>
            <w:r w:rsidRPr="00EE0810">
              <w:t xml:space="preserve"> L.N. Process Integration. In: Silicon Analog Components. </w:t>
            </w:r>
            <w:r>
              <w:t xml:space="preserve">Cham: </w:t>
            </w:r>
            <w:r w:rsidRPr="00EE0810">
              <w:t>Springer,</w:t>
            </w:r>
            <w:r>
              <w:t xml:space="preserve"> </w:t>
            </w:r>
            <w:r w:rsidRPr="00EE0810">
              <w:t>2020.</w:t>
            </w:r>
            <w:r>
              <w:t xml:space="preserve"> ISBN </w:t>
            </w:r>
            <w:r w:rsidRPr="00EE0810">
              <w:t>978-3-030-15084-6</w:t>
            </w:r>
            <w:r>
              <w:t>.</w:t>
            </w:r>
          </w:p>
          <w:p w14:paraId="42B292C1" w14:textId="682ED96E" w:rsidR="00C45179" w:rsidRPr="00D22542" w:rsidRDefault="00BD260C" w:rsidP="00BD260C">
            <w:pPr>
              <w:jc w:val="both"/>
            </w:pPr>
            <w:r w:rsidRPr="00064C6A">
              <w:t>BALKANSKI, M., WALLIS, R.F. Semiconductor Physics and Applications. Series on Semiconductor Science and Technology. Oxford: Oxford University Press, 2000. ISBN 9781613445495.</w:t>
            </w:r>
          </w:p>
        </w:tc>
      </w:tr>
      <w:tr w:rsidR="00C45179" w14:paraId="1DA332D7"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4CD189E0" w14:textId="77777777" w:rsidR="00C45179" w:rsidRDefault="00C45179" w:rsidP="00F8305C">
            <w:pPr>
              <w:jc w:val="center"/>
              <w:rPr>
                <w:b/>
              </w:rPr>
            </w:pPr>
            <w:r>
              <w:rPr>
                <w:b/>
              </w:rPr>
              <w:t>Informace ke kombinované nebo distanční formě</w:t>
            </w:r>
          </w:p>
        </w:tc>
      </w:tr>
      <w:tr w:rsidR="00C45179" w14:paraId="2D523E84"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18E21B21" w14:textId="77777777" w:rsidR="00C45179" w:rsidRDefault="00C45179" w:rsidP="00F8305C">
            <w:pPr>
              <w:jc w:val="both"/>
            </w:pPr>
            <w:r>
              <w:rPr>
                <w:b/>
              </w:rPr>
              <w:t>Rozsah konzultací (soustředění)</w:t>
            </w:r>
          </w:p>
        </w:tc>
        <w:tc>
          <w:tcPr>
            <w:tcW w:w="889" w:type="dxa"/>
            <w:tcBorders>
              <w:top w:val="single" w:sz="2" w:space="0" w:color="auto"/>
            </w:tcBorders>
          </w:tcPr>
          <w:p w14:paraId="35377D3B" w14:textId="1E06228A" w:rsidR="00C45179" w:rsidRDefault="00766418" w:rsidP="00766418">
            <w:pPr>
              <w:jc w:val="center"/>
            </w:pPr>
            <w:r>
              <w:t>16</w:t>
            </w:r>
          </w:p>
        </w:tc>
        <w:tc>
          <w:tcPr>
            <w:tcW w:w="4179" w:type="dxa"/>
            <w:gridSpan w:val="7"/>
            <w:tcBorders>
              <w:top w:val="single" w:sz="2" w:space="0" w:color="auto"/>
            </w:tcBorders>
            <w:shd w:val="clear" w:color="auto" w:fill="F7CAAC"/>
          </w:tcPr>
          <w:p w14:paraId="2CCC1BC6" w14:textId="77777777" w:rsidR="00C45179" w:rsidRDefault="00C45179" w:rsidP="00F8305C">
            <w:pPr>
              <w:jc w:val="both"/>
              <w:rPr>
                <w:b/>
              </w:rPr>
            </w:pPr>
            <w:r>
              <w:rPr>
                <w:b/>
              </w:rPr>
              <w:t xml:space="preserve">hodin </w:t>
            </w:r>
          </w:p>
        </w:tc>
      </w:tr>
      <w:tr w:rsidR="00C45179" w14:paraId="5C58B305" w14:textId="77777777" w:rsidTr="001041BE">
        <w:trPr>
          <w:gridBefore w:val="1"/>
          <w:gridAfter w:val="1"/>
          <w:wBefore w:w="393" w:type="dxa"/>
          <w:wAfter w:w="101" w:type="dxa"/>
        </w:trPr>
        <w:tc>
          <w:tcPr>
            <w:tcW w:w="9855" w:type="dxa"/>
            <w:gridSpan w:val="15"/>
            <w:shd w:val="clear" w:color="auto" w:fill="F7CAAC"/>
          </w:tcPr>
          <w:p w14:paraId="473521A6" w14:textId="77777777" w:rsidR="00C45179" w:rsidRDefault="00C45179" w:rsidP="00F8305C">
            <w:pPr>
              <w:jc w:val="both"/>
              <w:rPr>
                <w:b/>
              </w:rPr>
            </w:pPr>
            <w:r>
              <w:rPr>
                <w:b/>
              </w:rPr>
              <w:t>Informace o způsobu kontaktu s vyučujícím</w:t>
            </w:r>
          </w:p>
        </w:tc>
      </w:tr>
      <w:tr w:rsidR="00C45179" w14:paraId="1CD60207" w14:textId="77777777" w:rsidTr="001041BE">
        <w:trPr>
          <w:gridBefore w:val="1"/>
          <w:gridAfter w:val="1"/>
          <w:wBefore w:w="393" w:type="dxa"/>
          <w:wAfter w:w="101" w:type="dxa"/>
          <w:trHeight w:val="1373"/>
        </w:trPr>
        <w:tc>
          <w:tcPr>
            <w:tcW w:w="9855" w:type="dxa"/>
            <w:gridSpan w:val="15"/>
          </w:tcPr>
          <w:p w14:paraId="5BB338E3" w14:textId="6B810E8D" w:rsidR="00D55912" w:rsidRPr="00CE6F38" w:rsidRDefault="00D55912" w:rsidP="00D55912">
            <w:pPr>
              <w:pStyle w:val="TableParagraph"/>
              <w:spacing w:line="240" w:lineRule="auto"/>
              <w:ind w:left="0"/>
              <w:rPr>
                <w:sz w:val="20"/>
                <w:szCs w:val="20"/>
              </w:rPr>
            </w:pPr>
            <w:r w:rsidRPr="00CE6F38">
              <w:rPr>
                <w:sz w:val="20"/>
                <w:szCs w:val="20"/>
              </w:rPr>
              <w:t>Studenti se účastní výuky, kde je jim redukovanou formou prezentována látka dle anotace předmětu. Výuka je realizována v</w:t>
            </w:r>
            <w:r>
              <w:rPr>
                <w:sz w:val="20"/>
                <w:szCs w:val="20"/>
              </w:rPr>
              <w:t> </w:t>
            </w:r>
            <w:r w:rsidRPr="00CE6F38">
              <w:rPr>
                <w:sz w:val="20"/>
                <w:szCs w:val="20"/>
              </w:rPr>
              <w:t>blocích</w:t>
            </w:r>
            <w:r>
              <w:rPr>
                <w:sz w:val="20"/>
                <w:szCs w:val="20"/>
              </w:rPr>
              <w:t>.</w:t>
            </w:r>
            <w:r w:rsidRPr="00CE6F38">
              <w:rPr>
                <w:sz w:val="20"/>
                <w:szCs w:val="20"/>
              </w:rPr>
              <w:t xml:space="preserve"> Studentům budou určeny části učiva k samostatnému nastudování.</w:t>
            </w:r>
            <w:r w:rsidR="00BD260C">
              <w:rPr>
                <w:sz w:val="20"/>
                <w:szCs w:val="20"/>
              </w:rPr>
              <w:t xml:space="preserve"> Každý student dostane individuální zadání problému z technologie výroby polovodičů, které na základě informací z přednášek a doporučené literatury zpracuje formou prezentace, kterou následně odprezentuje a vysvětlí ostatním studentům předmětu a zodpoví na dotazy vyučujícího. </w:t>
            </w:r>
            <w:r w:rsidRPr="00CE6F38">
              <w:rPr>
                <w:sz w:val="20"/>
                <w:szCs w:val="20"/>
              </w:rPr>
              <w:t>Konzultace jsou možné v rámci výuky nebo lze vyučujícího kontaktovat viz</w:t>
            </w:r>
            <w:r w:rsidRPr="00CE6F38">
              <w:rPr>
                <w:spacing w:val="-2"/>
                <w:sz w:val="20"/>
                <w:szCs w:val="20"/>
              </w:rPr>
              <w:t xml:space="preserve"> </w:t>
            </w:r>
            <w:r w:rsidRPr="00CE6F38">
              <w:rPr>
                <w:sz w:val="20"/>
                <w:szCs w:val="20"/>
              </w:rPr>
              <w:t>níže.</w:t>
            </w:r>
          </w:p>
          <w:p w14:paraId="059A46CB" w14:textId="77777777" w:rsidR="00D55912" w:rsidRPr="00CE6F38" w:rsidRDefault="00D55912" w:rsidP="00D55912"/>
          <w:p w14:paraId="0A9A838F" w14:textId="55FD1F65" w:rsidR="00D55912" w:rsidRDefault="00D55912" w:rsidP="00D55912">
            <w:r w:rsidRPr="00CE6F38">
              <w:t xml:space="preserve">Možnosti komunikace s vyučujícím: </w:t>
            </w:r>
            <w:r w:rsidR="00376788">
              <w:t xml:space="preserve">viz </w:t>
            </w:r>
            <w:r w:rsidR="00610A50">
              <w:t xml:space="preserve">Telefonní seznam UTB, </w:t>
            </w:r>
            <w:r w:rsidR="00376788" w:rsidRPr="00376788">
              <w:t>576 035 111.</w:t>
            </w:r>
          </w:p>
          <w:p w14:paraId="75AEAF81" w14:textId="77777777" w:rsidR="00376788" w:rsidRDefault="00376788" w:rsidP="00376788">
            <w:pPr>
              <w:jc w:val="both"/>
            </w:pPr>
          </w:p>
          <w:p w14:paraId="6D177C2B" w14:textId="77777777" w:rsidR="00C45179" w:rsidRDefault="00C45179" w:rsidP="00F8305C">
            <w:pPr>
              <w:jc w:val="both"/>
            </w:pPr>
          </w:p>
          <w:p w14:paraId="3903719D" w14:textId="77777777" w:rsidR="00C45179" w:rsidRDefault="00C45179" w:rsidP="00F8305C">
            <w:pPr>
              <w:jc w:val="both"/>
            </w:pPr>
          </w:p>
          <w:p w14:paraId="7EB1AB77" w14:textId="010C0239" w:rsidR="0060741B" w:rsidRDefault="0060741B" w:rsidP="00F8305C">
            <w:pPr>
              <w:jc w:val="both"/>
            </w:pPr>
          </w:p>
          <w:p w14:paraId="6430EDB5" w14:textId="77777777" w:rsidR="00853E5D" w:rsidRDefault="00853E5D" w:rsidP="00F8305C">
            <w:pPr>
              <w:jc w:val="both"/>
            </w:pPr>
          </w:p>
          <w:p w14:paraId="65699561" w14:textId="77777777" w:rsidR="00853E5D" w:rsidRDefault="00853E5D" w:rsidP="00F8305C">
            <w:pPr>
              <w:jc w:val="both"/>
            </w:pPr>
          </w:p>
          <w:p w14:paraId="44988E0C" w14:textId="77777777" w:rsidR="00853E5D" w:rsidRDefault="00853E5D" w:rsidP="00F8305C">
            <w:pPr>
              <w:jc w:val="both"/>
            </w:pPr>
          </w:p>
          <w:p w14:paraId="5EAD9A13" w14:textId="1CE63343" w:rsidR="00853E5D" w:rsidRDefault="00853E5D" w:rsidP="00F8305C">
            <w:pPr>
              <w:jc w:val="both"/>
            </w:pPr>
          </w:p>
          <w:p w14:paraId="46495A05" w14:textId="070F5301" w:rsidR="00010777" w:rsidRDefault="00010777" w:rsidP="00F8305C">
            <w:pPr>
              <w:jc w:val="both"/>
            </w:pPr>
          </w:p>
          <w:p w14:paraId="71EFF107" w14:textId="1CFE8511" w:rsidR="00010777" w:rsidRDefault="00010777" w:rsidP="00F8305C">
            <w:pPr>
              <w:jc w:val="both"/>
            </w:pPr>
          </w:p>
          <w:p w14:paraId="411D51C0" w14:textId="264275CA" w:rsidR="00853E5D" w:rsidRDefault="00853E5D" w:rsidP="00F8305C">
            <w:pPr>
              <w:jc w:val="both"/>
            </w:pPr>
          </w:p>
        </w:tc>
      </w:tr>
      <w:bookmarkEnd w:id="304"/>
      <w:tr w:rsidR="00C45179" w14:paraId="1C1097DA"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591880C3" w14:textId="55C5D645" w:rsidR="00C45179" w:rsidRDefault="00C45179" w:rsidP="00F8305C">
            <w:pPr>
              <w:jc w:val="both"/>
              <w:rPr>
                <w:b/>
                <w:sz w:val="28"/>
              </w:rPr>
            </w:pPr>
            <w:r>
              <w:lastRenderedPageBreak/>
              <w:br w:type="page"/>
            </w:r>
            <w:r>
              <w:rPr>
                <w:b/>
                <w:sz w:val="28"/>
              </w:rPr>
              <w:t>B-III – Charakteristika studijního předmětu</w:t>
            </w:r>
          </w:p>
        </w:tc>
      </w:tr>
      <w:tr w:rsidR="00C45179" w14:paraId="4613A6FD"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439E45F6" w14:textId="77777777" w:rsidR="00C45179" w:rsidRDefault="00C45179" w:rsidP="00F8305C">
            <w:pPr>
              <w:jc w:val="both"/>
              <w:rPr>
                <w:b/>
              </w:rPr>
            </w:pPr>
            <w:r>
              <w:rPr>
                <w:b/>
              </w:rPr>
              <w:t>Název studijního předmětu</w:t>
            </w:r>
          </w:p>
        </w:tc>
        <w:tc>
          <w:tcPr>
            <w:tcW w:w="6420" w:type="dxa"/>
            <w:gridSpan w:val="11"/>
            <w:tcBorders>
              <w:top w:val="double" w:sz="4" w:space="0" w:color="auto"/>
            </w:tcBorders>
          </w:tcPr>
          <w:p w14:paraId="29EEB7F3" w14:textId="2DF90F78" w:rsidR="00C45179" w:rsidRPr="0062291E" w:rsidRDefault="0062291E" w:rsidP="00F8305C">
            <w:pPr>
              <w:jc w:val="both"/>
              <w:rPr>
                <w:b/>
                <w:bCs/>
              </w:rPr>
            </w:pPr>
            <w:bookmarkStart w:id="307" w:name="Mikroskop_met"/>
            <w:bookmarkEnd w:id="307"/>
            <w:r w:rsidRPr="0062291E">
              <w:rPr>
                <w:b/>
                <w:bCs/>
              </w:rPr>
              <w:t>Mikroskopické metody</w:t>
            </w:r>
          </w:p>
        </w:tc>
      </w:tr>
      <w:tr w:rsidR="00C45179" w14:paraId="20082DCC" w14:textId="77777777" w:rsidTr="001041BE">
        <w:trPr>
          <w:gridBefore w:val="1"/>
          <w:gridAfter w:val="1"/>
          <w:wBefore w:w="393" w:type="dxa"/>
          <w:wAfter w:w="101" w:type="dxa"/>
        </w:trPr>
        <w:tc>
          <w:tcPr>
            <w:tcW w:w="3435" w:type="dxa"/>
            <w:gridSpan w:val="4"/>
            <w:shd w:val="clear" w:color="auto" w:fill="F7CAAC"/>
          </w:tcPr>
          <w:p w14:paraId="7AFA1D36" w14:textId="77777777" w:rsidR="00C45179" w:rsidRDefault="00C45179" w:rsidP="00F8305C">
            <w:pPr>
              <w:jc w:val="both"/>
              <w:rPr>
                <w:b/>
              </w:rPr>
            </w:pPr>
            <w:r>
              <w:rPr>
                <w:b/>
              </w:rPr>
              <w:t>Typ předmětu</w:t>
            </w:r>
          </w:p>
        </w:tc>
        <w:tc>
          <w:tcPr>
            <w:tcW w:w="3057" w:type="dxa"/>
            <w:gridSpan w:val="6"/>
          </w:tcPr>
          <w:p w14:paraId="683F90A2" w14:textId="0B2BD052" w:rsidR="00C45179" w:rsidRDefault="009439B5" w:rsidP="00F8305C">
            <w:pPr>
              <w:jc w:val="both"/>
            </w:pPr>
            <w:r>
              <w:t>p</w:t>
            </w:r>
            <w:r w:rsidR="00C45179">
              <w:t>ovinný</w:t>
            </w:r>
            <w:r>
              <w:t>, PZ</w:t>
            </w:r>
          </w:p>
        </w:tc>
        <w:tc>
          <w:tcPr>
            <w:tcW w:w="2695" w:type="dxa"/>
            <w:gridSpan w:val="4"/>
            <w:shd w:val="clear" w:color="auto" w:fill="F7CAAC"/>
          </w:tcPr>
          <w:p w14:paraId="699C85F8" w14:textId="77777777" w:rsidR="00C45179" w:rsidRDefault="00C45179" w:rsidP="00F8305C">
            <w:pPr>
              <w:jc w:val="both"/>
            </w:pPr>
            <w:r>
              <w:rPr>
                <w:b/>
              </w:rPr>
              <w:t>doporučený ročník / semestr</w:t>
            </w:r>
          </w:p>
        </w:tc>
        <w:tc>
          <w:tcPr>
            <w:tcW w:w="668" w:type="dxa"/>
          </w:tcPr>
          <w:p w14:paraId="34CC633F" w14:textId="77777777" w:rsidR="00C45179" w:rsidRDefault="00C45179" w:rsidP="00F8305C">
            <w:pPr>
              <w:jc w:val="both"/>
            </w:pPr>
            <w:r>
              <w:t>3/LS</w:t>
            </w:r>
          </w:p>
        </w:tc>
      </w:tr>
      <w:tr w:rsidR="00C45179" w14:paraId="363D217D" w14:textId="77777777" w:rsidTr="001041BE">
        <w:trPr>
          <w:gridBefore w:val="1"/>
          <w:gridAfter w:val="1"/>
          <w:wBefore w:w="393" w:type="dxa"/>
          <w:wAfter w:w="101" w:type="dxa"/>
        </w:trPr>
        <w:tc>
          <w:tcPr>
            <w:tcW w:w="3435" w:type="dxa"/>
            <w:gridSpan w:val="4"/>
            <w:shd w:val="clear" w:color="auto" w:fill="F7CAAC"/>
          </w:tcPr>
          <w:p w14:paraId="74D1B0A4" w14:textId="77777777" w:rsidR="00C45179" w:rsidRDefault="00C45179" w:rsidP="00F8305C">
            <w:pPr>
              <w:jc w:val="both"/>
              <w:rPr>
                <w:b/>
              </w:rPr>
            </w:pPr>
            <w:r>
              <w:rPr>
                <w:b/>
              </w:rPr>
              <w:t>Rozsah studijního předmětu</w:t>
            </w:r>
          </w:p>
        </w:tc>
        <w:tc>
          <w:tcPr>
            <w:tcW w:w="1352" w:type="dxa"/>
            <w:gridSpan w:val="3"/>
          </w:tcPr>
          <w:p w14:paraId="2B727300" w14:textId="70773234" w:rsidR="00C45179" w:rsidRDefault="00787B43" w:rsidP="00F8305C">
            <w:pPr>
              <w:jc w:val="both"/>
            </w:pPr>
            <w:r w:rsidRPr="00B74836">
              <w:t>10</w:t>
            </w:r>
            <w:r w:rsidR="00C45179" w:rsidRPr="00B74836">
              <w:t>p+</w:t>
            </w:r>
            <w:r w:rsidRPr="00B74836">
              <w:t>0</w:t>
            </w:r>
            <w:r w:rsidR="00C45179" w:rsidRPr="00B74836">
              <w:t>s+2</w:t>
            </w:r>
            <w:r w:rsidRPr="00B74836">
              <w:t>0</w:t>
            </w:r>
            <w:r w:rsidR="00C45179" w:rsidRPr="00B74836">
              <w:t>l</w:t>
            </w:r>
          </w:p>
        </w:tc>
        <w:tc>
          <w:tcPr>
            <w:tcW w:w="889" w:type="dxa"/>
            <w:shd w:val="clear" w:color="auto" w:fill="F7CAAC"/>
          </w:tcPr>
          <w:p w14:paraId="60B27E5F" w14:textId="77777777" w:rsidR="00C45179" w:rsidRDefault="00C45179" w:rsidP="00F8305C">
            <w:pPr>
              <w:jc w:val="both"/>
              <w:rPr>
                <w:b/>
              </w:rPr>
            </w:pPr>
            <w:r>
              <w:rPr>
                <w:b/>
              </w:rPr>
              <w:t xml:space="preserve">hod. </w:t>
            </w:r>
          </w:p>
        </w:tc>
        <w:tc>
          <w:tcPr>
            <w:tcW w:w="816" w:type="dxa"/>
            <w:gridSpan w:val="2"/>
          </w:tcPr>
          <w:p w14:paraId="3AA6E545" w14:textId="20CDC7A9" w:rsidR="00C45179" w:rsidRDefault="00787B43" w:rsidP="00F8305C">
            <w:pPr>
              <w:jc w:val="both"/>
            </w:pPr>
            <w:r>
              <w:t>30</w:t>
            </w:r>
          </w:p>
        </w:tc>
        <w:tc>
          <w:tcPr>
            <w:tcW w:w="1479" w:type="dxa"/>
            <w:gridSpan w:val="2"/>
            <w:shd w:val="clear" w:color="auto" w:fill="F7CAAC"/>
          </w:tcPr>
          <w:p w14:paraId="2FB64AFB" w14:textId="77777777" w:rsidR="00C45179" w:rsidRDefault="00C45179" w:rsidP="00F8305C">
            <w:pPr>
              <w:jc w:val="both"/>
              <w:rPr>
                <w:b/>
              </w:rPr>
            </w:pPr>
            <w:r>
              <w:rPr>
                <w:b/>
              </w:rPr>
              <w:t>kreditů</w:t>
            </w:r>
          </w:p>
        </w:tc>
        <w:tc>
          <w:tcPr>
            <w:tcW w:w="1884" w:type="dxa"/>
            <w:gridSpan w:val="3"/>
          </w:tcPr>
          <w:p w14:paraId="7F673A86" w14:textId="2AE3A099" w:rsidR="00C45179" w:rsidRDefault="009439B5" w:rsidP="00F8305C">
            <w:pPr>
              <w:jc w:val="both"/>
            </w:pPr>
            <w:r>
              <w:t>3</w:t>
            </w:r>
          </w:p>
        </w:tc>
      </w:tr>
      <w:tr w:rsidR="00C45179" w14:paraId="50D5694E" w14:textId="77777777" w:rsidTr="001041BE">
        <w:trPr>
          <w:gridBefore w:val="1"/>
          <w:gridAfter w:val="1"/>
          <w:wBefore w:w="393" w:type="dxa"/>
          <w:wAfter w:w="101" w:type="dxa"/>
        </w:trPr>
        <w:tc>
          <w:tcPr>
            <w:tcW w:w="3435" w:type="dxa"/>
            <w:gridSpan w:val="4"/>
            <w:shd w:val="clear" w:color="auto" w:fill="F7CAAC"/>
          </w:tcPr>
          <w:p w14:paraId="623A8728" w14:textId="77777777" w:rsidR="00C45179" w:rsidRDefault="00C45179" w:rsidP="00F8305C">
            <w:pPr>
              <w:jc w:val="both"/>
              <w:rPr>
                <w:b/>
                <w:sz w:val="22"/>
              </w:rPr>
            </w:pPr>
            <w:r>
              <w:rPr>
                <w:b/>
              </w:rPr>
              <w:t>Prerekvizity, korekvizity, ekvivalence</w:t>
            </w:r>
          </w:p>
        </w:tc>
        <w:tc>
          <w:tcPr>
            <w:tcW w:w="6420" w:type="dxa"/>
            <w:gridSpan w:val="11"/>
          </w:tcPr>
          <w:p w14:paraId="7A60060F" w14:textId="77777777" w:rsidR="00C45179" w:rsidRDefault="00C45179" w:rsidP="00F8305C">
            <w:pPr>
              <w:jc w:val="both"/>
            </w:pPr>
          </w:p>
        </w:tc>
      </w:tr>
      <w:tr w:rsidR="00C45179" w14:paraId="7D73AB46" w14:textId="77777777" w:rsidTr="001041BE">
        <w:trPr>
          <w:gridBefore w:val="1"/>
          <w:gridAfter w:val="1"/>
          <w:wBefore w:w="393" w:type="dxa"/>
          <w:wAfter w:w="101" w:type="dxa"/>
        </w:trPr>
        <w:tc>
          <w:tcPr>
            <w:tcW w:w="3435" w:type="dxa"/>
            <w:gridSpan w:val="4"/>
            <w:shd w:val="clear" w:color="auto" w:fill="F7CAAC"/>
          </w:tcPr>
          <w:p w14:paraId="2635B8EB" w14:textId="77777777" w:rsidR="00C45179" w:rsidRPr="005A0406" w:rsidRDefault="00C45179" w:rsidP="00F8305C">
            <w:pPr>
              <w:jc w:val="both"/>
              <w:rPr>
                <w:b/>
              </w:rPr>
            </w:pPr>
            <w:r w:rsidRPr="005A0406">
              <w:rPr>
                <w:b/>
              </w:rPr>
              <w:t>Způsob ověření výsledků učení</w:t>
            </w:r>
          </w:p>
        </w:tc>
        <w:tc>
          <w:tcPr>
            <w:tcW w:w="3057" w:type="dxa"/>
            <w:gridSpan w:val="6"/>
            <w:tcBorders>
              <w:bottom w:val="single" w:sz="4" w:space="0" w:color="auto"/>
            </w:tcBorders>
          </w:tcPr>
          <w:p w14:paraId="7603D234" w14:textId="77777777" w:rsidR="00C45179" w:rsidRDefault="00C45179" w:rsidP="00F8305C">
            <w:pPr>
              <w:jc w:val="both"/>
            </w:pPr>
            <w:r w:rsidRPr="009439B5">
              <w:t>zápočet, zkouška</w:t>
            </w:r>
          </w:p>
        </w:tc>
        <w:tc>
          <w:tcPr>
            <w:tcW w:w="1479" w:type="dxa"/>
            <w:gridSpan w:val="2"/>
            <w:tcBorders>
              <w:bottom w:val="single" w:sz="4" w:space="0" w:color="auto"/>
            </w:tcBorders>
            <w:shd w:val="clear" w:color="auto" w:fill="F7CAAC"/>
          </w:tcPr>
          <w:p w14:paraId="0BA415FF" w14:textId="77777777" w:rsidR="00C45179" w:rsidRPr="00B74836" w:rsidRDefault="00C45179" w:rsidP="00F8305C">
            <w:pPr>
              <w:jc w:val="both"/>
              <w:rPr>
                <w:b/>
              </w:rPr>
            </w:pPr>
            <w:r w:rsidRPr="00B74836">
              <w:rPr>
                <w:b/>
              </w:rPr>
              <w:t>Forma výuky</w:t>
            </w:r>
          </w:p>
        </w:tc>
        <w:tc>
          <w:tcPr>
            <w:tcW w:w="1884" w:type="dxa"/>
            <w:gridSpan w:val="3"/>
            <w:tcBorders>
              <w:bottom w:val="single" w:sz="4" w:space="0" w:color="auto"/>
            </w:tcBorders>
          </w:tcPr>
          <w:p w14:paraId="30EC89EA" w14:textId="3B9FDF71" w:rsidR="00C45179" w:rsidRPr="00B74836" w:rsidRDefault="00C45179" w:rsidP="00F8305C">
            <w:pPr>
              <w:jc w:val="both"/>
            </w:pPr>
            <w:r w:rsidRPr="00B74836">
              <w:t>přednášky, laboratorní cvičení</w:t>
            </w:r>
          </w:p>
        </w:tc>
      </w:tr>
      <w:tr w:rsidR="00C45179" w14:paraId="58057BE2" w14:textId="77777777" w:rsidTr="001041BE">
        <w:trPr>
          <w:gridBefore w:val="1"/>
          <w:gridAfter w:val="1"/>
          <w:wBefore w:w="393" w:type="dxa"/>
          <w:wAfter w:w="101" w:type="dxa"/>
        </w:trPr>
        <w:tc>
          <w:tcPr>
            <w:tcW w:w="3435" w:type="dxa"/>
            <w:gridSpan w:val="4"/>
            <w:shd w:val="clear" w:color="auto" w:fill="F7CAAC"/>
          </w:tcPr>
          <w:p w14:paraId="597E9164" w14:textId="77777777" w:rsidR="00C45179" w:rsidRPr="005A0406" w:rsidRDefault="00C45179"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679C97FF" w14:textId="27B91D5C" w:rsidR="00C45179" w:rsidRPr="005110DD" w:rsidRDefault="00C45179" w:rsidP="00F8305C">
            <w:pPr>
              <w:jc w:val="both"/>
              <w:rPr>
                <w:highlight w:val="yellow"/>
              </w:rPr>
            </w:pPr>
            <w:r w:rsidRPr="00445703">
              <w:t>Zápočet:</w:t>
            </w:r>
            <w:r w:rsidR="00445703" w:rsidRPr="00445703">
              <w:t xml:space="preserve"> </w:t>
            </w:r>
            <w:r w:rsidR="00241A2A" w:rsidRPr="00D92593">
              <w:t>a</w:t>
            </w:r>
            <w:r w:rsidR="00241A2A" w:rsidRPr="00D92593">
              <w:rPr>
                <w:color w:val="000000"/>
                <w:shd w:val="clear" w:color="auto" w:fill="FFFFFF"/>
              </w:rPr>
              <w:t>bsolvování všech předepsaných laboratorních cvičení</w:t>
            </w:r>
            <w:r w:rsidR="00241A2A">
              <w:rPr>
                <w:color w:val="000000"/>
                <w:shd w:val="clear" w:color="auto" w:fill="FFFFFF"/>
              </w:rPr>
              <w:t xml:space="preserve"> a odevzdání protokolů z měření.</w:t>
            </w:r>
          </w:p>
          <w:p w14:paraId="311A463E" w14:textId="29998FE2" w:rsidR="00C45179" w:rsidRDefault="00C45179" w:rsidP="009012E8">
            <w:pPr>
              <w:jc w:val="both"/>
            </w:pPr>
            <w:r w:rsidRPr="00445703">
              <w:t>Zkouška:</w:t>
            </w:r>
            <w:r w:rsidR="009012E8" w:rsidRPr="00652DED">
              <w:rPr>
                <w:color w:val="000000"/>
              </w:rPr>
              <w:t xml:space="preserve"> ústní, student musí prokázat znalosti z předmětu podle sylabu.</w:t>
            </w:r>
          </w:p>
        </w:tc>
      </w:tr>
      <w:tr w:rsidR="00C45179" w14:paraId="09DAC297"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656E7241" w14:textId="77777777" w:rsidR="00C45179" w:rsidRDefault="00C45179" w:rsidP="00F8305C">
            <w:pPr>
              <w:jc w:val="both"/>
              <w:rPr>
                <w:b/>
              </w:rPr>
            </w:pPr>
            <w:r>
              <w:rPr>
                <w:b/>
              </w:rPr>
              <w:t>Garant předmětu</w:t>
            </w:r>
          </w:p>
        </w:tc>
        <w:tc>
          <w:tcPr>
            <w:tcW w:w="6420" w:type="dxa"/>
            <w:gridSpan w:val="11"/>
            <w:tcBorders>
              <w:top w:val="nil"/>
            </w:tcBorders>
          </w:tcPr>
          <w:p w14:paraId="592209B1" w14:textId="511EBA73" w:rsidR="00C45179" w:rsidRPr="00926A0C" w:rsidRDefault="009556F6" w:rsidP="00F8305C">
            <w:pPr>
              <w:jc w:val="both"/>
            </w:pPr>
            <w:hyperlink w:anchor="Mráček" w:history="1">
              <w:r w:rsidR="00926A0C" w:rsidRPr="00926A0C">
                <w:rPr>
                  <w:rStyle w:val="OdstavecseseznamemChar"/>
                  <w:rFonts w:ascii="Times New Roman" w:hAnsi="Times New Roman" w:cs="Times New Roman"/>
                  <w:sz w:val="20"/>
                  <w:szCs w:val="20"/>
                </w:rPr>
                <w:t>prof. Mgr. Aleš Mráček, Ph.D.</w:t>
              </w:r>
            </w:hyperlink>
          </w:p>
        </w:tc>
      </w:tr>
      <w:tr w:rsidR="00C45179" w14:paraId="3549B4FE"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2867D4ED" w14:textId="77777777" w:rsidR="00C45179" w:rsidRDefault="00C45179" w:rsidP="00F8305C">
            <w:pPr>
              <w:jc w:val="both"/>
              <w:rPr>
                <w:b/>
              </w:rPr>
            </w:pPr>
            <w:r>
              <w:rPr>
                <w:b/>
              </w:rPr>
              <w:t>Zapojení garanta do výuky předmětu</w:t>
            </w:r>
          </w:p>
        </w:tc>
        <w:tc>
          <w:tcPr>
            <w:tcW w:w="6420" w:type="dxa"/>
            <w:gridSpan w:val="11"/>
            <w:tcBorders>
              <w:top w:val="nil"/>
            </w:tcBorders>
          </w:tcPr>
          <w:p w14:paraId="3260592C" w14:textId="0D2F0BC5" w:rsidR="00C45179" w:rsidRDefault="00926A0C" w:rsidP="00F8305C">
            <w:pPr>
              <w:jc w:val="both"/>
            </w:pPr>
            <w:r w:rsidRPr="00926A0C">
              <w:t>100% p</w:t>
            </w:r>
          </w:p>
        </w:tc>
      </w:tr>
      <w:tr w:rsidR="00C45179" w14:paraId="36E96577" w14:textId="77777777" w:rsidTr="001041BE">
        <w:trPr>
          <w:gridBefore w:val="1"/>
          <w:gridAfter w:val="1"/>
          <w:wBefore w:w="393" w:type="dxa"/>
          <w:wAfter w:w="101" w:type="dxa"/>
        </w:trPr>
        <w:tc>
          <w:tcPr>
            <w:tcW w:w="3435" w:type="dxa"/>
            <w:gridSpan w:val="4"/>
            <w:shd w:val="clear" w:color="auto" w:fill="F7CAAC"/>
          </w:tcPr>
          <w:p w14:paraId="67B13D1A" w14:textId="77777777" w:rsidR="00C45179" w:rsidRDefault="00C45179" w:rsidP="00F8305C">
            <w:pPr>
              <w:jc w:val="both"/>
              <w:rPr>
                <w:b/>
              </w:rPr>
            </w:pPr>
            <w:r>
              <w:rPr>
                <w:b/>
              </w:rPr>
              <w:t>Vyučující</w:t>
            </w:r>
          </w:p>
        </w:tc>
        <w:tc>
          <w:tcPr>
            <w:tcW w:w="6420" w:type="dxa"/>
            <w:gridSpan w:val="11"/>
            <w:tcBorders>
              <w:bottom w:val="nil"/>
            </w:tcBorders>
          </w:tcPr>
          <w:p w14:paraId="1581FD91" w14:textId="77777777" w:rsidR="00C45179" w:rsidRDefault="00C45179" w:rsidP="00F8305C">
            <w:pPr>
              <w:jc w:val="both"/>
            </w:pPr>
          </w:p>
        </w:tc>
      </w:tr>
      <w:tr w:rsidR="00C45179" w14:paraId="4803C69D" w14:textId="77777777" w:rsidTr="001041BE">
        <w:trPr>
          <w:gridBefore w:val="1"/>
          <w:gridAfter w:val="1"/>
          <w:wBefore w:w="393" w:type="dxa"/>
          <w:wAfter w:w="101" w:type="dxa"/>
          <w:trHeight w:val="260"/>
        </w:trPr>
        <w:tc>
          <w:tcPr>
            <w:tcW w:w="9855" w:type="dxa"/>
            <w:gridSpan w:val="15"/>
            <w:tcBorders>
              <w:top w:val="nil"/>
            </w:tcBorders>
          </w:tcPr>
          <w:p w14:paraId="32E64C24" w14:textId="2E6FE71E" w:rsidR="00C45179" w:rsidRPr="00926A0C" w:rsidRDefault="009556F6" w:rsidP="00F8305C">
            <w:pPr>
              <w:spacing w:before="60" w:after="60"/>
              <w:jc w:val="both"/>
            </w:pPr>
            <w:hyperlink w:anchor="Mráček" w:history="1">
              <w:r w:rsidR="00926A0C" w:rsidRPr="00926A0C">
                <w:rPr>
                  <w:rStyle w:val="OdstavecseseznamemChar"/>
                  <w:rFonts w:ascii="Times New Roman" w:hAnsi="Times New Roman" w:cs="Times New Roman"/>
                  <w:b/>
                  <w:bCs/>
                  <w:sz w:val="20"/>
                  <w:szCs w:val="20"/>
                </w:rPr>
                <w:t>prof. Mgr. Aleš Mráček, Ph.D.</w:t>
              </w:r>
            </w:hyperlink>
            <w:r w:rsidR="00926A0C" w:rsidRPr="00926A0C">
              <w:t xml:space="preserve"> (100% p)</w:t>
            </w:r>
          </w:p>
        </w:tc>
      </w:tr>
      <w:tr w:rsidR="00C45179" w14:paraId="3730333E" w14:textId="77777777" w:rsidTr="001041BE">
        <w:trPr>
          <w:gridBefore w:val="1"/>
          <w:gridAfter w:val="1"/>
          <w:wBefore w:w="393" w:type="dxa"/>
          <w:wAfter w:w="101" w:type="dxa"/>
        </w:trPr>
        <w:tc>
          <w:tcPr>
            <w:tcW w:w="3435" w:type="dxa"/>
            <w:gridSpan w:val="4"/>
            <w:shd w:val="clear" w:color="auto" w:fill="F7CAAC"/>
          </w:tcPr>
          <w:p w14:paraId="53E73E17" w14:textId="77777777" w:rsidR="00C45179" w:rsidRPr="005A0406" w:rsidRDefault="00C45179" w:rsidP="00F8305C">
            <w:pPr>
              <w:jc w:val="both"/>
              <w:rPr>
                <w:b/>
              </w:rPr>
            </w:pPr>
            <w:r w:rsidRPr="005A0406">
              <w:rPr>
                <w:b/>
              </w:rPr>
              <w:t>Hlavní témata a výsledky učení</w:t>
            </w:r>
          </w:p>
        </w:tc>
        <w:tc>
          <w:tcPr>
            <w:tcW w:w="6420" w:type="dxa"/>
            <w:gridSpan w:val="11"/>
            <w:tcBorders>
              <w:bottom w:val="nil"/>
            </w:tcBorders>
          </w:tcPr>
          <w:p w14:paraId="6945D603" w14:textId="77777777" w:rsidR="00C45179" w:rsidRPr="005A0406" w:rsidRDefault="00C45179" w:rsidP="00F8305C">
            <w:pPr>
              <w:jc w:val="both"/>
            </w:pPr>
          </w:p>
        </w:tc>
      </w:tr>
      <w:tr w:rsidR="00C45179" w14:paraId="18143429"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4F2A988E" w14:textId="6135CF36" w:rsidR="00C45179" w:rsidRPr="00351747" w:rsidRDefault="00C45179" w:rsidP="00F8305C">
            <w:pPr>
              <w:jc w:val="both"/>
              <w:rPr>
                <w:b/>
                <w:bCs/>
              </w:rPr>
            </w:pPr>
            <w:r w:rsidRPr="00D22542">
              <w:t>Cílem předm</w:t>
            </w:r>
            <w:r w:rsidRPr="00652DED">
              <w:rPr>
                <w:color w:val="000000"/>
              </w:rPr>
              <w:t xml:space="preserve">ětu je </w:t>
            </w:r>
            <w:r w:rsidR="00652DED" w:rsidRPr="00652DED">
              <w:rPr>
                <w:color w:val="000000"/>
              </w:rPr>
              <w:t>pochopení základních principů mikroskopických metod. Představeny jsou techniky optické, elektronové mikroskopie</w:t>
            </w:r>
            <w:r w:rsidRPr="00652DED">
              <w:rPr>
                <w:color w:val="000000"/>
              </w:rPr>
              <w:t>.</w:t>
            </w:r>
            <w:r>
              <w:rPr>
                <w:b/>
                <w:bCs/>
              </w:rPr>
              <w:t xml:space="preserve"> </w:t>
            </w:r>
            <w:r w:rsidRPr="00351747">
              <w:rPr>
                <w:b/>
                <w:bCs/>
              </w:rPr>
              <w:t>Obsah předmětu tvoří tyto tematické celky:</w:t>
            </w:r>
          </w:p>
          <w:p w14:paraId="4939DF85" w14:textId="0CC38FD3" w:rsidR="00F1414C" w:rsidRPr="00887302" w:rsidRDefault="00F1414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302">
              <w:rPr>
                <w:rFonts w:ascii="Times New Roman" w:hAnsi="Times New Roman" w:cs="Times New Roman"/>
                <w:sz w:val="20"/>
                <w:szCs w:val="20"/>
                <w:lang w:eastAsia="cs-CZ"/>
              </w:rPr>
              <w:t>Základní vlastnosti zobrazení ve světelném mikroskopu (optické schéma, rozlišovací schopnost, zvětšení, hloubka ostrosti).</w:t>
            </w:r>
          </w:p>
          <w:p w14:paraId="4C40D8B8" w14:textId="5043CCBF" w:rsidR="00F1414C" w:rsidRPr="00887302" w:rsidRDefault="00F1414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302">
              <w:rPr>
                <w:rFonts w:ascii="Times New Roman" w:hAnsi="Times New Roman" w:cs="Times New Roman"/>
                <w:sz w:val="20"/>
                <w:szCs w:val="20"/>
                <w:lang w:eastAsia="cs-CZ"/>
              </w:rPr>
              <w:t>Konstrukční části světelného mikroskopu a jejich vlastnosti.</w:t>
            </w:r>
          </w:p>
          <w:p w14:paraId="6EC6D7CB" w14:textId="69190836" w:rsidR="00F1414C" w:rsidRPr="00887302" w:rsidRDefault="00F1414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302">
              <w:rPr>
                <w:rFonts w:ascii="Times New Roman" w:hAnsi="Times New Roman" w:cs="Times New Roman"/>
                <w:sz w:val="20"/>
                <w:szCs w:val="20"/>
                <w:lang w:eastAsia="cs-CZ"/>
              </w:rPr>
              <w:t>Zobrazovací metody: klasický mikroskop, stereomikroskop, světlé a temné pole, fázový kontrast.</w:t>
            </w:r>
          </w:p>
          <w:p w14:paraId="5D51757D" w14:textId="4F1907B2" w:rsidR="00F1414C" w:rsidRPr="00887302" w:rsidRDefault="00F1414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302">
              <w:rPr>
                <w:rFonts w:ascii="Times New Roman" w:hAnsi="Times New Roman" w:cs="Times New Roman"/>
                <w:sz w:val="20"/>
                <w:szCs w:val="20"/>
                <w:lang w:eastAsia="cs-CZ"/>
              </w:rPr>
              <w:t>Zobrazovací metody: interferenční, polarizační, ultrafialová, infračervená a fluorescenční mikroskopie. Konfokální mikroskop.</w:t>
            </w:r>
          </w:p>
          <w:p w14:paraId="1915283C" w14:textId="4443DD9E" w:rsidR="00F1414C" w:rsidRPr="00887302" w:rsidRDefault="00F1414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302">
              <w:rPr>
                <w:rFonts w:ascii="Times New Roman" w:hAnsi="Times New Roman" w:cs="Times New Roman"/>
                <w:sz w:val="20"/>
                <w:szCs w:val="20"/>
                <w:lang w:eastAsia="cs-CZ"/>
              </w:rPr>
              <w:t>Rozdělení jevů při interakci elektronů s pevnou látkou. Základní principy elektronové optiky, elektrostatické a magnetické čočky a jejich aberace. Konstrukce a princip činnosti rastrovacího elektronového mikroskopu. Parametry zobrazení (rozlišovací schopnost, hloubka ostrosti a kontrast).</w:t>
            </w:r>
          </w:p>
          <w:p w14:paraId="5BB547E2" w14:textId="29B50EBF" w:rsidR="00F1414C" w:rsidRPr="00887302" w:rsidRDefault="00F1414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302">
              <w:rPr>
                <w:rFonts w:ascii="Times New Roman" w:hAnsi="Times New Roman" w:cs="Times New Roman"/>
                <w:sz w:val="20"/>
                <w:szCs w:val="20"/>
                <w:lang w:eastAsia="cs-CZ"/>
              </w:rPr>
              <w:t>Konstrukce a princip činnosti transmisního elektronového mikroskopu. Parametry zobrazení (rozlišovací schopnost, hloubka ostrosti a kontrast).</w:t>
            </w:r>
          </w:p>
          <w:p w14:paraId="54938AE2" w14:textId="7CEC6D16" w:rsidR="00F1414C" w:rsidRPr="00887302" w:rsidRDefault="00F1414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302">
              <w:rPr>
                <w:rFonts w:ascii="Times New Roman" w:hAnsi="Times New Roman" w:cs="Times New Roman"/>
                <w:sz w:val="20"/>
                <w:szCs w:val="20"/>
                <w:lang w:eastAsia="cs-CZ"/>
              </w:rPr>
              <w:t>Příprava vzorků pro elektronovou mikroskopii (fixace, napařování, mikrotom, metoda, freeze-fracture), analytická elektronová mikroskopie.</w:t>
            </w:r>
          </w:p>
          <w:p w14:paraId="3B43DB84" w14:textId="5E82F047" w:rsidR="00F1414C" w:rsidRPr="00887302" w:rsidRDefault="00F1414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302">
              <w:rPr>
                <w:rFonts w:ascii="Times New Roman" w:hAnsi="Times New Roman" w:cs="Times New Roman"/>
                <w:sz w:val="20"/>
                <w:szCs w:val="20"/>
                <w:lang w:eastAsia="cs-CZ"/>
              </w:rPr>
              <w:t>Mikroskopie skenující sondou, základní principy těchto metod, možnosti využití, přednosti a nevýhody.</w:t>
            </w:r>
          </w:p>
          <w:p w14:paraId="35492182" w14:textId="238D6872" w:rsidR="00F1414C" w:rsidRPr="00887302" w:rsidRDefault="00F1414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302">
              <w:rPr>
                <w:rFonts w:ascii="Times New Roman" w:hAnsi="Times New Roman" w:cs="Times New Roman"/>
                <w:sz w:val="20"/>
                <w:szCs w:val="20"/>
                <w:lang w:eastAsia="cs-CZ"/>
              </w:rPr>
              <w:t>STM (skenovací tunelovací mikroskopie), AFM (mikroskopie atomárních sil).</w:t>
            </w:r>
          </w:p>
          <w:p w14:paraId="519747CD" w14:textId="771BB7C6" w:rsidR="00F1414C" w:rsidRPr="00887302" w:rsidRDefault="00F1414C"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302">
              <w:rPr>
                <w:rFonts w:ascii="Times New Roman" w:hAnsi="Times New Roman" w:cs="Times New Roman"/>
                <w:sz w:val="20"/>
                <w:szCs w:val="20"/>
                <w:lang w:eastAsia="cs-CZ"/>
              </w:rPr>
              <w:t>MFM (mikroskopie magnetické síly), SNOM (mikroskopie v blízkém poli) atd. Uspořádání a technický popis těchto mikroskopů, detektory, sondy, pohybové elementy, možná pracovní prostředí, rozlišovací schopnosti atd. Interpretace výsledků, chyby a artefakty měření, zpracování obrazu. Praktické aplikace a využití vybraných technik SPM při charakterizaci povrchu a struktury materiálů.</w:t>
            </w:r>
          </w:p>
          <w:p w14:paraId="302B60EB" w14:textId="77777777" w:rsidR="00C45179" w:rsidRDefault="00C45179" w:rsidP="00F8305C">
            <w:pPr>
              <w:jc w:val="both"/>
              <w:rPr>
                <w:b/>
                <w:bCs/>
              </w:rPr>
            </w:pPr>
          </w:p>
          <w:p w14:paraId="0831ED90" w14:textId="77777777" w:rsidR="00C45179" w:rsidRPr="000C69A4" w:rsidRDefault="00C45179"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7E736355" w14:textId="77777777" w:rsidR="00C45179" w:rsidRPr="000C69A4" w:rsidRDefault="00C45179" w:rsidP="00F8305C">
            <w:pPr>
              <w:tabs>
                <w:tab w:val="left" w:pos="328"/>
              </w:tabs>
              <w:rPr>
                <w:b/>
                <w:color w:val="000000" w:themeColor="text1"/>
              </w:rPr>
            </w:pPr>
            <w:r w:rsidRPr="000C69A4">
              <w:rPr>
                <w:b/>
              </w:rPr>
              <w:t>Odborné z</w:t>
            </w:r>
            <w:r w:rsidRPr="000C69A4">
              <w:rPr>
                <w:b/>
                <w:color w:val="000000" w:themeColor="text1"/>
              </w:rPr>
              <w:t xml:space="preserve">nalosti: </w:t>
            </w:r>
          </w:p>
          <w:p w14:paraId="1E5D54D5" w14:textId="77777777" w:rsidR="00F765D0" w:rsidRPr="00F765D0" w:rsidRDefault="00F765D0"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36351">
              <w:rPr>
                <w:rFonts w:ascii="Times New Roman" w:hAnsi="Times New Roman" w:cs="Times New Roman"/>
                <w:sz w:val="20"/>
                <w:szCs w:val="20"/>
                <w:lang w:eastAsia="cs-CZ"/>
              </w:rPr>
              <w:t>popsat části optického mikroskopu a jejich funkci</w:t>
            </w:r>
          </w:p>
          <w:p w14:paraId="7D8C2480" w14:textId="77777777" w:rsidR="00F765D0" w:rsidRPr="00F765D0" w:rsidRDefault="00F765D0"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36351">
              <w:rPr>
                <w:rFonts w:ascii="Times New Roman" w:hAnsi="Times New Roman" w:cs="Times New Roman"/>
                <w:sz w:val="20"/>
                <w:szCs w:val="20"/>
                <w:lang w:eastAsia="cs-CZ"/>
              </w:rPr>
              <w:t>zdůvodnit použití zobrazovacích metod (interferenční, polarizační, ultrafialová, infračervená a fluorescenční mikroskopie)</w:t>
            </w:r>
          </w:p>
          <w:p w14:paraId="04613A64" w14:textId="77777777" w:rsidR="00F765D0" w:rsidRPr="00F765D0" w:rsidRDefault="00F765D0"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36351">
              <w:rPr>
                <w:rFonts w:ascii="Times New Roman" w:hAnsi="Times New Roman" w:cs="Times New Roman"/>
                <w:sz w:val="20"/>
                <w:szCs w:val="20"/>
                <w:lang w:eastAsia="cs-CZ"/>
              </w:rPr>
              <w:t>popsat konstrukci a princip činnosti rastrovacího elektronového mikroskopu</w:t>
            </w:r>
          </w:p>
          <w:p w14:paraId="2109B36B" w14:textId="77777777" w:rsidR="00F765D0" w:rsidRPr="00F765D0" w:rsidRDefault="00F765D0"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36351">
              <w:rPr>
                <w:rFonts w:ascii="Times New Roman" w:hAnsi="Times New Roman" w:cs="Times New Roman"/>
                <w:sz w:val="20"/>
                <w:szCs w:val="20"/>
                <w:lang w:eastAsia="cs-CZ"/>
              </w:rPr>
              <w:t>popsat konstrukci a princip činnosti transmisního elektronového mikroskopu</w:t>
            </w:r>
          </w:p>
          <w:p w14:paraId="0C34E658" w14:textId="77777777" w:rsidR="00F765D0" w:rsidRPr="00F765D0" w:rsidRDefault="00F765D0"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36351">
              <w:rPr>
                <w:rFonts w:ascii="Times New Roman" w:hAnsi="Times New Roman" w:cs="Times New Roman"/>
                <w:sz w:val="20"/>
                <w:szCs w:val="20"/>
                <w:lang w:eastAsia="cs-CZ"/>
              </w:rPr>
              <w:t>popsat konstrukci a princip činnosti mikroskopie skenující sondou</w:t>
            </w:r>
          </w:p>
          <w:p w14:paraId="2BB6B2A9" w14:textId="77777777" w:rsidR="00C45179" w:rsidRPr="000C69A4" w:rsidRDefault="00C45179" w:rsidP="00F8305C">
            <w:pPr>
              <w:tabs>
                <w:tab w:val="left" w:pos="328"/>
              </w:tabs>
              <w:rPr>
                <w:b/>
                <w:color w:val="000000" w:themeColor="text1"/>
              </w:rPr>
            </w:pPr>
          </w:p>
          <w:p w14:paraId="1AF0BDC3" w14:textId="77777777" w:rsidR="00C45179" w:rsidRPr="000C69A4" w:rsidRDefault="00C45179" w:rsidP="00F8305C">
            <w:pPr>
              <w:tabs>
                <w:tab w:val="left" w:pos="328"/>
              </w:tabs>
              <w:rPr>
                <w:b/>
                <w:color w:val="000000" w:themeColor="text1"/>
              </w:rPr>
            </w:pPr>
            <w:r w:rsidRPr="000C69A4">
              <w:rPr>
                <w:b/>
                <w:color w:val="000000" w:themeColor="text1"/>
              </w:rPr>
              <w:t>Odborné dovednosti:</w:t>
            </w:r>
          </w:p>
          <w:p w14:paraId="490D8B63" w14:textId="77777777" w:rsidR="00F765D0" w:rsidRPr="00F765D0" w:rsidRDefault="00F765D0"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36351">
              <w:rPr>
                <w:rFonts w:ascii="Times New Roman" w:hAnsi="Times New Roman" w:cs="Times New Roman"/>
                <w:sz w:val="20"/>
                <w:szCs w:val="20"/>
                <w:lang w:eastAsia="cs-CZ"/>
              </w:rPr>
              <w:t>vybrat vhodnou metodu pro konkrétní vzorek</w:t>
            </w:r>
          </w:p>
          <w:p w14:paraId="27A93FE4" w14:textId="77777777" w:rsidR="00F765D0" w:rsidRPr="00F765D0" w:rsidRDefault="00F765D0"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36351">
              <w:rPr>
                <w:rFonts w:ascii="Times New Roman" w:hAnsi="Times New Roman" w:cs="Times New Roman"/>
                <w:sz w:val="20"/>
                <w:szCs w:val="20"/>
                <w:lang w:eastAsia="cs-CZ"/>
              </w:rPr>
              <w:t>navrhnout použití optického mikroskopu</w:t>
            </w:r>
          </w:p>
          <w:p w14:paraId="2304C906" w14:textId="77777777" w:rsidR="00F765D0" w:rsidRPr="00F765D0" w:rsidRDefault="00F765D0"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36351">
              <w:rPr>
                <w:rFonts w:ascii="Times New Roman" w:hAnsi="Times New Roman" w:cs="Times New Roman"/>
                <w:sz w:val="20"/>
                <w:szCs w:val="20"/>
                <w:lang w:eastAsia="cs-CZ"/>
              </w:rPr>
              <w:t>navrhnout použití rastrovacího elektronového mikroskopu</w:t>
            </w:r>
          </w:p>
          <w:p w14:paraId="09A0B1B1" w14:textId="77777777" w:rsidR="00F765D0" w:rsidRPr="00F765D0" w:rsidRDefault="00F765D0"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336351">
              <w:rPr>
                <w:rFonts w:ascii="Times New Roman" w:hAnsi="Times New Roman" w:cs="Times New Roman"/>
                <w:sz w:val="20"/>
                <w:szCs w:val="20"/>
                <w:lang w:eastAsia="cs-CZ"/>
              </w:rPr>
              <w:t>navrhnout použití transmisního elektronového mikroskopu</w:t>
            </w:r>
          </w:p>
          <w:p w14:paraId="20AC9671" w14:textId="74CD83DA" w:rsidR="00C45179" w:rsidRPr="005A0406" w:rsidRDefault="00F765D0" w:rsidP="009B0068">
            <w:pPr>
              <w:pStyle w:val="Odstavecseseznamem"/>
              <w:numPr>
                <w:ilvl w:val="0"/>
                <w:numId w:val="6"/>
              </w:numPr>
              <w:spacing w:after="0" w:line="240" w:lineRule="auto"/>
              <w:ind w:left="170" w:hanging="170"/>
            </w:pPr>
            <w:r w:rsidRPr="00336351">
              <w:rPr>
                <w:rFonts w:ascii="Times New Roman" w:hAnsi="Times New Roman" w:cs="Times New Roman"/>
                <w:sz w:val="20"/>
                <w:szCs w:val="20"/>
                <w:lang w:eastAsia="cs-CZ"/>
              </w:rPr>
              <w:t>navrhnout použití mikroskopie skenující sondou</w:t>
            </w:r>
          </w:p>
        </w:tc>
      </w:tr>
      <w:tr w:rsidR="00C45179" w14:paraId="0B5A6B5D"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5A21CAD5" w14:textId="77777777" w:rsidR="00C45179" w:rsidRPr="005A0406" w:rsidRDefault="00C45179"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5D6F2139" w14:textId="77777777" w:rsidR="00C45179" w:rsidRDefault="00C45179" w:rsidP="00F8305C">
            <w:pPr>
              <w:jc w:val="both"/>
            </w:pPr>
          </w:p>
        </w:tc>
      </w:tr>
      <w:tr w:rsidR="00C45179" w14:paraId="69857B7E" w14:textId="77777777" w:rsidTr="001041BE">
        <w:trPr>
          <w:gridBefore w:val="1"/>
          <w:gridAfter w:val="1"/>
          <w:wBefore w:w="393" w:type="dxa"/>
          <w:wAfter w:w="101" w:type="dxa"/>
          <w:trHeight w:val="1139"/>
        </w:trPr>
        <w:tc>
          <w:tcPr>
            <w:tcW w:w="9855" w:type="dxa"/>
            <w:gridSpan w:val="15"/>
            <w:tcBorders>
              <w:top w:val="nil"/>
              <w:bottom w:val="single" w:sz="4" w:space="0" w:color="auto"/>
            </w:tcBorders>
          </w:tcPr>
          <w:p w14:paraId="26D59897" w14:textId="77777777" w:rsidR="00C45179" w:rsidRPr="000C69A4" w:rsidRDefault="00C45179" w:rsidP="00F8305C">
            <w:pPr>
              <w:jc w:val="both"/>
              <w:rPr>
                <w:b/>
                <w:bCs/>
                <w:u w:val="single"/>
              </w:rPr>
            </w:pPr>
            <w:r w:rsidRPr="000C69A4">
              <w:rPr>
                <w:b/>
                <w:bCs/>
                <w:u w:val="single"/>
              </w:rPr>
              <w:t>Metody a přístupy používané ve výuce</w:t>
            </w:r>
          </w:p>
          <w:p w14:paraId="6B4BAF78" w14:textId="77777777" w:rsidR="00C45179" w:rsidRPr="000C69A4" w:rsidRDefault="00C45179" w:rsidP="00F8305C">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51978DE5" w14:textId="565DAF82" w:rsidR="00C45179" w:rsidRDefault="00C45179" w:rsidP="00F8305C">
            <w:pPr>
              <w:jc w:val="both"/>
              <w:rPr>
                <w:color w:val="000000"/>
                <w:shd w:val="clear" w:color="auto" w:fill="FFFFFF"/>
              </w:rPr>
            </w:pPr>
            <w:r w:rsidRPr="00F765D0">
              <w:t xml:space="preserve">Přednášení, </w:t>
            </w:r>
            <w:r w:rsidRPr="00F765D0">
              <w:rPr>
                <w:color w:val="000000"/>
                <w:shd w:val="clear" w:color="auto" w:fill="FFFFFF"/>
              </w:rPr>
              <w:t>Dialogická (diskuze, rozhovor, brainstorming)</w:t>
            </w:r>
          </w:p>
          <w:p w14:paraId="3E2B7B69" w14:textId="77777777" w:rsidR="00C45179" w:rsidRDefault="00C45179" w:rsidP="00F8305C">
            <w:pPr>
              <w:jc w:val="both"/>
              <w:rPr>
                <w:color w:val="000000"/>
                <w:shd w:val="clear" w:color="auto" w:fill="FFFFFF"/>
              </w:rPr>
            </w:pPr>
          </w:p>
          <w:p w14:paraId="252A303B" w14:textId="77777777" w:rsidR="00C45179" w:rsidRPr="000C69A4" w:rsidRDefault="00C45179" w:rsidP="00F8305C">
            <w:pPr>
              <w:jc w:val="both"/>
              <w:rPr>
                <w:b/>
                <w:bCs/>
              </w:rPr>
            </w:pPr>
            <w:r w:rsidRPr="000C69A4">
              <w:rPr>
                <w:b/>
                <w:bCs/>
              </w:rPr>
              <w:t>Pro dosažení odborných dovedností jsou užívány vyučovací metody:</w:t>
            </w:r>
          </w:p>
          <w:p w14:paraId="5E890D0A" w14:textId="6322E90A" w:rsidR="00C45179" w:rsidRPr="006D0F29" w:rsidRDefault="00C45179" w:rsidP="00F8305C">
            <w:pPr>
              <w:rPr>
                <w:color w:val="000000"/>
                <w:shd w:val="clear" w:color="auto" w:fill="FFFFFF"/>
              </w:rPr>
            </w:pPr>
            <w:r w:rsidRPr="00F765D0">
              <w:rPr>
                <w:color w:val="000000"/>
                <w:shd w:val="clear" w:color="auto" w:fill="FFFFFF"/>
              </w:rPr>
              <w:t>Laborování, Praktické procvičování</w:t>
            </w:r>
          </w:p>
          <w:p w14:paraId="4AC62F05" w14:textId="77777777" w:rsidR="00C45179" w:rsidRPr="000C69A4" w:rsidRDefault="00C45179" w:rsidP="00F8305C"/>
          <w:p w14:paraId="3006AC5B" w14:textId="77777777" w:rsidR="00C45179" w:rsidRPr="005110DD" w:rsidRDefault="00C45179" w:rsidP="00F8305C">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lastRenderedPageBreak/>
              <w:t>Očekávané výsledky učení dosažené studiem předmětu jsou ověřovány hodnoticími metodami:</w:t>
            </w:r>
          </w:p>
          <w:p w14:paraId="0B0EFB39" w14:textId="61129547" w:rsidR="00C45179" w:rsidRDefault="00C45179" w:rsidP="00F8305C">
            <w:pPr>
              <w:jc w:val="both"/>
              <w:rPr>
                <w:color w:val="000000"/>
              </w:rPr>
            </w:pPr>
            <w:r w:rsidRPr="00F765D0">
              <w:rPr>
                <w:color w:val="000000"/>
              </w:rPr>
              <w:t xml:space="preserve">Didaktický test, </w:t>
            </w:r>
            <w:r w:rsidR="00F765D0" w:rsidRPr="00F765D0">
              <w:rPr>
                <w:color w:val="000000"/>
              </w:rPr>
              <w:t>Ústní</w:t>
            </w:r>
            <w:r w:rsidRPr="00F765D0">
              <w:rPr>
                <w:color w:val="000000"/>
              </w:rPr>
              <w:t xml:space="preserve"> zkouška, Známkou</w:t>
            </w:r>
          </w:p>
          <w:p w14:paraId="58C87D37" w14:textId="77777777" w:rsidR="00C45179" w:rsidRPr="008440C7" w:rsidRDefault="00C45179" w:rsidP="00F8305C">
            <w:pPr>
              <w:jc w:val="both"/>
              <w:rPr>
                <w:strike/>
                <w:color w:val="000000"/>
              </w:rPr>
            </w:pPr>
          </w:p>
          <w:p w14:paraId="1E789A13" w14:textId="274B824B" w:rsidR="00C45179" w:rsidRPr="000C69A4" w:rsidRDefault="00910D1F" w:rsidP="00F8305C">
            <w:pPr>
              <w:jc w:val="both"/>
              <w:rPr>
                <w:b/>
                <w:bCs/>
                <w:u w:val="single"/>
              </w:rPr>
            </w:pPr>
            <w:r w:rsidRPr="000C69A4">
              <w:rPr>
                <w:b/>
                <w:bCs/>
                <w:u w:val="single"/>
              </w:rPr>
              <w:t>P</w:t>
            </w:r>
            <w:r w:rsidR="00C45179" w:rsidRPr="000C69A4">
              <w:rPr>
                <w:b/>
                <w:bCs/>
                <w:u w:val="single"/>
              </w:rPr>
              <w:t>oužívané didaktické prostředky</w:t>
            </w:r>
          </w:p>
          <w:p w14:paraId="13BB7E62" w14:textId="77777777" w:rsidR="00C45179" w:rsidRPr="0071371D" w:rsidRDefault="00C45179" w:rsidP="00F8305C">
            <w:pPr>
              <w:jc w:val="both"/>
            </w:pPr>
            <w:r w:rsidRPr="000C69A4">
              <w:t xml:space="preserve">Při výuce jsou využívány technické výukové prostředky – vizuální/audiovizuální prostředky výpočetní a prezentační </w:t>
            </w:r>
            <w:r w:rsidRPr="00CA2F1A">
              <w:t>techniky, materiální vybavení poslucháren, seminárních a odborných učeben a laboratoří a moderní učební pomůcky, zejm. dataprojekce, on-line nástroje, zdroje odborné literatury, databáze, výukové počítačové programy, prezentace, videozáznamy, modely aj.</w:t>
            </w:r>
          </w:p>
          <w:p w14:paraId="1AEC20EA" w14:textId="77777777" w:rsidR="00C45179" w:rsidRPr="0071371D" w:rsidRDefault="00C45179" w:rsidP="00F8305C">
            <w:pPr>
              <w:jc w:val="both"/>
            </w:pPr>
          </w:p>
          <w:p w14:paraId="6FB76408" w14:textId="12674EC3" w:rsidR="00C45179"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C45179" w14:paraId="64362FB7"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40DF82E4" w14:textId="77777777" w:rsidR="00C45179" w:rsidRDefault="00C45179" w:rsidP="00F8305C">
            <w:pPr>
              <w:jc w:val="both"/>
            </w:pPr>
            <w:r>
              <w:rPr>
                <w:b/>
              </w:rPr>
              <w:lastRenderedPageBreak/>
              <w:t>Studijní literatura a studijní pomůcky</w:t>
            </w:r>
          </w:p>
        </w:tc>
        <w:tc>
          <w:tcPr>
            <w:tcW w:w="6202" w:type="dxa"/>
            <w:gridSpan w:val="10"/>
            <w:tcBorders>
              <w:top w:val="single" w:sz="4" w:space="0" w:color="auto"/>
              <w:bottom w:val="nil"/>
            </w:tcBorders>
          </w:tcPr>
          <w:p w14:paraId="59AD30CE" w14:textId="77777777" w:rsidR="00C45179" w:rsidRDefault="00C45179" w:rsidP="00F8305C">
            <w:pPr>
              <w:jc w:val="both"/>
            </w:pPr>
          </w:p>
        </w:tc>
      </w:tr>
      <w:tr w:rsidR="00C45179" w14:paraId="25ABFF88" w14:textId="77777777" w:rsidTr="001041BE">
        <w:trPr>
          <w:gridBefore w:val="1"/>
          <w:gridAfter w:val="1"/>
          <w:wBefore w:w="393" w:type="dxa"/>
          <w:wAfter w:w="101" w:type="dxa"/>
          <w:trHeight w:val="1497"/>
        </w:trPr>
        <w:tc>
          <w:tcPr>
            <w:tcW w:w="9855" w:type="dxa"/>
            <w:gridSpan w:val="15"/>
            <w:tcBorders>
              <w:top w:val="nil"/>
            </w:tcBorders>
          </w:tcPr>
          <w:p w14:paraId="34A1D797" w14:textId="77777777" w:rsidR="00652DED" w:rsidRPr="008F0029" w:rsidRDefault="00652DED" w:rsidP="00652DED">
            <w:pPr>
              <w:suppressAutoHyphens/>
              <w:jc w:val="both"/>
              <w:rPr>
                <w:kern w:val="1"/>
                <w:u w:val="single"/>
              </w:rPr>
            </w:pPr>
            <w:r w:rsidRPr="008F0029">
              <w:rPr>
                <w:kern w:val="1"/>
                <w:u w:val="single"/>
              </w:rPr>
              <w:t>Povinná literatura:</w:t>
            </w:r>
          </w:p>
          <w:p w14:paraId="0EB95B89" w14:textId="00AEC5C9" w:rsidR="00241A2A" w:rsidRDefault="00241A2A" w:rsidP="00652DED">
            <w:pPr>
              <w:suppressAutoHyphens/>
              <w:jc w:val="both"/>
              <w:rPr>
                <w:kern w:val="1"/>
              </w:rPr>
            </w:pPr>
            <w:r>
              <w:t xml:space="preserve">KARLÍK, M. </w:t>
            </w:r>
            <w:r w:rsidRPr="00366374">
              <w:rPr>
                <w:iCs/>
              </w:rPr>
              <w:t>Úvod do transmisní elektronové mikroskopie</w:t>
            </w:r>
            <w:r w:rsidRPr="005305A0">
              <w:t>.</w:t>
            </w:r>
            <w:r>
              <w:t xml:space="preserve"> Praha: ČVUT, 2011. ISBN 9788001047293.</w:t>
            </w:r>
          </w:p>
          <w:p w14:paraId="3FD87FD1" w14:textId="584CA095" w:rsidR="00652DED" w:rsidRPr="008F0029" w:rsidRDefault="00652DED" w:rsidP="00652DED">
            <w:pPr>
              <w:suppressAutoHyphens/>
              <w:jc w:val="both"/>
              <w:rPr>
                <w:kern w:val="1"/>
              </w:rPr>
            </w:pPr>
            <w:r w:rsidRPr="008F0029">
              <w:rPr>
                <w:kern w:val="1"/>
              </w:rPr>
              <w:t>KUBÍNEK, R. Mikrosko</w:t>
            </w:r>
            <w:r>
              <w:rPr>
                <w:kern w:val="1"/>
              </w:rPr>
              <w:t>pie skenující sondou. 1. vyd. Olomouc</w:t>
            </w:r>
            <w:r w:rsidRPr="008F0029">
              <w:rPr>
                <w:kern w:val="1"/>
              </w:rPr>
              <w:t>:</w:t>
            </w:r>
            <w:r w:rsidR="003852C9">
              <w:rPr>
                <w:kern w:val="1"/>
              </w:rPr>
              <w:t xml:space="preserve"> </w:t>
            </w:r>
            <w:r>
              <w:rPr>
                <w:kern w:val="1"/>
              </w:rPr>
              <w:t>UP</w:t>
            </w:r>
            <w:r w:rsidRPr="008F0029">
              <w:rPr>
                <w:kern w:val="1"/>
              </w:rPr>
              <w:t xml:space="preserve">, </w:t>
            </w:r>
            <w:r w:rsidRPr="009562FF">
              <w:rPr>
                <w:kern w:val="1"/>
              </w:rPr>
              <w:t>2003</w:t>
            </w:r>
            <w:r w:rsidRPr="008F0029">
              <w:rPr>
                <w:kern w:val="1"/>
              </w:rPr>
              <w:t>. ISBN 80-244-0602-0.</w:t>
            </w:r>
          </w:p>
          <w:p w14:paraId="11F0EBA0" w14:textId="77777777" w:rsidR="00B61E9E" w:rsidRDefault="00241A2A" w:rsidP="00652DED">
            <w:pPr>
              <w:suppressAutoHyphens/>
              <w:jc w:val="both"/>
              <w:rPr>
                <w:kern w:val="1"/>
              </w:rPr>
            </w:pPr>
            <w:r w:rsidRPr="009562FF">
              <w:rPr>
                <w:color w:val="000000"/>
                <w:shd w:val="clear" w:color="auto" w:fill="FFFFFF"/>
              </w:rPr>
              <w:t>MURPHY, D.B., DAVIDSON, M.W. Fundamentals of Light Microscopy and Electronic Imaging. 2nd Ed. Hoboken: Wiley-Blackwell, 2013. ISBN 9780471692140.</w:t>
            </w:r>
          </w:p>
          <w:p w14:paraId="628C1990" w14:textId="3FA0B084" w:rsidR="00B61E9E" w:rsidRPr="008F0029" w:rsidRDefault="00B61E9E" w:rsidP="00B61E9E">
            <w:pPr>
              <w:suppressAutoHyphens/>
              <w:jc w:val="both"/>
              <w:rPr>
                <w:kern w:val="1"/>
              </w:rPr>
            </w:pPr>
            <w:r>
              <w:t xml:space="preserve">PAGE, L. (Ed.) </w:t>
            </w:r>
            <w:r w:rsidRPr="00366374">
              <w:rPr>
                <w:iCs/>
              </w:rPr>
              <w:t xml:space="preserve">Scanning </w:t>
            </w:r>
            <w:r>
              <w:rPr>
                <w:iCs/>
              </w:rPr>
              <w:t>E</w:t>
            </w:r>
            <w:r w:rsidRPr="00366374">
              <w:rPr>
                <w:iCs/>
              </w:rPr>
              <w:t xml:space="preserve">lectron </w:t>
            </w:r>
            <w:r>
              <w:rPr>
                <w:iCs/>
              </w:rPr>
              <w:t>M</w:t>
            </w:r>
            <w:r w:rsidRPr="00366374">
              <w:rPr>
                <w:iCs/>
              </w:rPr>
              <w:t>icroscopy</w:t>
            </w:r>
            <w:r>
              <w:t>. New York: NY Research Press, 2015. ISBN 9781632384065.</w:t>
            </w:r>
          </w:p>
          <w:p w14:paraId="3EE3B78F" w14:textId="453704C2" w:rsidR="00652DED" w:rsidRDefault="00652DED" w:rsidP="00652DED">
            <w:pPr>
              <w:suppressAutoHyphens/>
              <w:jc w:val="both"/>
              <w:rPr>
                <w:kern w:val="1"/>
              </w:rPr>
            </w:pPr>
            <w:r>
              <w:rPr>
                <w:kern w:val="1"/>
              </w:rPr>
              <w:t>HAWKES P.V., SPENCE, J.C.H.</w:t>
            </w:r>
            <w:r w:rsidRPr="008F0029">
              <w:rPr>
                <w:kern w:val="1"/>
              </w:rPr>
              <w:t xml:space="preserve"> Science of Microscopy</w:t>
            </w:r>
            <w:r w:rsidR="003852C9">
              <w:rPr>
                <w:kern w:val="1"/>
              </w:rPr>
              <w:t>. V</w:t>
            </w:r>
            <w:r w:rsidRPr="008F0029">
              <w:rPr>
                <w:kern w:val="1"/>
              </w:rPr>
              <w:t>ol. I, II</w:t>
            </w:r>
            <w:r w:rsidR="00C15BAC">
              <w:rPr>
                <w:kern w:val="1"/>
              </w:rPr>
              <w:t>.</w:t>
            </w:r>
            <w:r w:rsidRPr="008F0029">
              <w:rPr>
                <w:kern w:val="1"/>
              </w:rPr>
              <w:t xml:space="preserve"> New York: Spriger, 2007. ISBN 978-0-387-25296-4.</w:t>
            </w:r>
          </w:p>
          <w:p w14:paraId="4105BCF2" w14:textId="77777777" w:rsidR="00652DED" w:rsidRPr="00C06EF4" w:rsidRDefault="00652DED" w:rsidP="00652DED">
            <w:pPr>
              <w:suppressAutoHyphens/>
              <w:jc w:val="both"/>
              <w:rPr>
                <w:kern w:val="1"/>
                <w:sz w:val="12"/>
              </w:rPr>
            </w:pPr>
          </w:p>
          <w:p w14:paraId="142E5B25" w14:textId="77777777" w:rsidR="00652DED" w:rsidRPr="008F0029" w:rsidRDefault="00652DED" w:rsidP="00652DED">
            <w:pPr>
              <w:suppressAutoHyphens/>
              <w:jc w:val="both"/>
              <w:rPr>
                <w:kern w:val="1"/>
                <w:u w:val="single"/>
              </w:rPr>
            </w:pPr>
            <w:r w:rsidRPr="008F0029">
              <w:rPr>
                <w:kern w:val="1"/>
                <w:u w:val="single"/>
              </w:rPr>
              <w:t>Doporučená literatura:</w:t>
            </w:r>
          </w:p>
          <w:p w14:paraId="516B5C01" w14:textId="34B37084" w:rsidR="00652DED" w:rsidRDefault="00652DED" w:rsidP="00652DED">
            <w:pPr>
              <w:suppressAutoHyphens/>
              <w:jc w:val="both"/>
              <w:rPr>
                <w:kern w:val="1"/>
              </w:rPr>
            </w:pPr>
            <w:r>
              <w:rPr>
                <w:kern w:val="1"/>
              </w:rPr>
              <w:t>WILLIAMS, D.</w:t>
            </w:r>
            <w:r w:rsidRPr="008F0029">
              <w:rPr>
                <w:kern w:val="1"/>
              </w:rPr>
              <w:t>B. T</w:t>
            </w:r>
            <w:r>
              <w:rPr>
                <w:kern w:val="1"/>
              </w:rPr>
              <w:t xml:space="preserve">ransmission </w:t>
            </w:r>
            <w:r w:rsidR="008D204C">
              <w:rPr>
                <w:kern w:val="1"/>
              </w:rPr>
              <w:t>E</w:t>
            </w:r>
            <w:r>
              <w:rPr>
                <w:kern w:val="1"/>
              </w:rPr>
              <w:t xml:space="preserve">lectron </w:t>
            </w:r>
            <w:r w:rsidR="008D204C">
              <w:rPr>
                <w:kern w:val="1"/>
              </w:rPr>
              <w:t>M</w:t>
            </w:r>
            <w:r>
              <w:rPr>
                <w:kern w:val="1"/>
              </w:rPr>
              <w:t>icroscopy</w:t>
            </w:r>
            <w:r w:rsidRPr="008F0029">
              <w:rPr>
                <w:kern w:val="1"/>
              </w:rPr>
              <w:t xml:space="preserve">: </w:t>
            </w:r>
            <w:r w:rsidR="008D204C">
              <w:rPr>
                <w:kern w:val="1"/>
              </w:rPr>
              <w:t>A</w:t>
            </w:r>
            <w:r w:rsidRPr="008F0029">
              <w:rPr>
                <w:kern w:val="1"/>
              </w:rPr>
              <w:t xml:space="preserve"> </w:t>
            </w:r>
            <w:r w:rsidR="008D204C">
              <w:rPr>
                <w:kern w:val="1"/>
              </w:rPr>
              <w:t>T</w:t>
            </w:r>
            <w:r w:rsidRPr="008F0029">
              <w:rPr>
                <w:kern w:val="1"/>
              </w:rPr>
              <w:t xml:space="preserve">extbook for </w:t>
            </w:r>
            <w:r w:rsidR="008D204C">
              <w:rPr>
                <w:kern w:val="1"/>
              </w:rPr>
              <w:t>M</w:t>
            </w:r>
            <w:r w:rsidRPr="008F0029">
              <w:rPr>
                <w:kern w:val="1"/>
              </w:rPr>
              <w:t xml:space="preserve">aterials </w:t>
            </w:r>
            <w:r w:rsidR="008D204C">
              <w:rPr>
                <w:kern w:val="1"/>
              </w:rPr>
              <w:t>S</w:t>
            </w:r>
            <w:r w:rsidRPr="008F0029">
              <w:rPr>
                <w:kern w:val="1"/>
              </w:rPr>
              <w:t xml:space="preserve">cience. 2nd </w:t>
            </w:r>
            <w:r w:rsidR="008D204C">
              <w:rPr>
                <w:kern w:val="1"/>
              </w:rPr>
              <w:t>E</w:t>
            </w:r>
            <w:r w:rsidRPr="008F0029">
              <w:rPr>
                <w:kern w:val="1"/>
              </w:rPr>
              <w:t>d.</w:t>
            </w:r>
            <w:r w:rsidR="008D204C">
              <w:rPr>
                <w:kern w:val="1"/>
              </w:rPr>
              <w:t xml:space="preserve"> </w:t>
            </w:r>
            <w:r w:rsidRPr="008F0029">
              <w:rPr>
                <w:kern w:val="1"/>
              </w:rPr>
              <w:t>New York: Springer, 2009. ISBN 978-0-387-76500-6.</w:t>
            </w:r>
          </w:p>
          <w:p w14:paraId="36E95CA7" w14:textId="5F83ACFC" w:rsidR="009562FF" w:rsidRDefault="009562FF" w:rsidP="009562FF">
            <w:pPr>
              <w:suppressAutoHyphens/>
              <w:jc w:val="both"/>
            </w:pPr>
            <w:r>
              <w:rPr>
                <w:kern w:val="1"/>
              </w:rPr>
              <w:t xml:space="preserve">KREMER, B.P. Mikroskop zcela jednoduše. Praha: Aventium, 2021. ISBN </w:t>
            </w:r>
            <w:r>
              <w:t>978-80-7151-281-3.</w:t>
            </w:r>
          </w:p>
          <w:p w14:paraId="1EB569BB" w14:textId="5C09BFD8" w:rsidR="00652DED" w:rsidRPr="008F0029" w:rsidRDefault="00EF5941" w:rsidP="00652DED">
            <w:pPr>
              <w:suppressAutoHyphens/>
              <w:jc w:val="both"/>
              <w:rPr>
                <w:kern w:val="1"/>
              </w:rPr>
            </w:pPr>
            <w:r w:rsidRPr="00EF5941">
              <w:rPr>
                <w:color w:val="000000"/>
                <w:shd w:val="clear" w:color="auto" w:fill="FFFFFF"/>
              </w:rPr>
              <w:t>VŮJTEK, M</w:t>
            </w:r>
            <w:r>
              <w:rPr>
                <w:color w:val="000000"/>
                <w:shd w:val="clear" w:color="auto" w:fill="FFFFFF"/>
              </w:rPr>
              <w:t xml:space="preserve">., </w:t>
            </w:r>
            <w:r w:rsidRPr="00EF5941">
              <w:rPr>
                <w:color w:val="000000"/>
                <w:shd w:val="clear" w:color="auto" w:fill="FFFFFF"/>
              </w:rPr>
              <w:t>KUBÍNEK, R</w:t>
            </w:r>
            <w:r>
              <w:rPr>
                <w:color w:val="000000"/>
                <w:shd w:val="clear" w:color="auto" w:fill="FFFFFF"/>
              </w:rPr>
              <w:t xml:space="preserve">., </w:t>
            </w:r>
            <w:r w:rsidRPr="00EF5941">
              <w:rPr>
                <w:color w:val="000000"/>
                <w:shd w:val="clear" w:color="auto" w:fill="FFFFFF"/>
              </w:rPr>
              <w:t xml:space="preserve">MAŠLÁŇ, M. Nanoskopie. Olomouc: </w:t>
            </w:r>
            <w:r>
              <w:rPr>
                <w:color w:val="000000"/>
                <w:shd w:val="clear" w:color="auto" w:fill="FFFFFF"/>
              </w:rPr>
              <w:t>UP</w:t>
            </w:r>
            <w:r w:rsidRPr="00EF5941">
              <w:rPr>
                <w:color w:val="000000"/>
                <w:shd w:val="clear" w:color="auto" w:fill="FFFFFF"/>
              </w:rPr>
              <w:t>, 2012. ISBN 978-80-244-3102-4.</w:t>
            </w:r>
          </w:p>
          <w:p w14:paraId="11813A73" w14:textId="79203654" w:rsidR="00E85A93" w:rsidRPr="00D22542" w:rsidRDefault="009562FF" w:rsidP="009562FF">
            <w:pPr>
              <w:jc w:val="both"/>
            </w:pPr>
            <w:r>
              <w:t xml:space="preserve">EGERTON, R.F. </w:t>
            </w:r>
            <w:r w:rsidRPr="00366374">
              <w:rPr>
                <w:iCs/>
              </w:rPr>
              <w:t xml:space="preserve">Physical </w:t>
            </w:r>
            <w:r>
              <w:rPr>
                <w:iCs/>
              </w:rPr>
              <w:t>P</w:t>
            </w:r>
            <w:r w:rsidRPr="00366374">
              <w:rPr>
                <w:iCs/>
              </w:rPr>
              <w:t xml:space="preserve">rinciples of </w:t>
            </w:r>
            <w:r>
              <w:rPr>
                <w:iCs/>
              </w:rPr>
              <w:t>E</w:t>
            </w:r>
            <w:r w:rsidRPr="00366374">
              <w:rPr>
                <w:iCs/>
              </w:rPr>
              <w:t xml:space="preserve">lectron </w:t>
            </w:r>
            <w:r>
              <w:rPr>
                <w:iCs/>
              </w:rPr>
              <w:t>M</w:t>
            </w:r>
            <w:r w:rsidRPr="00366374">
              <w:rPr>
                <w:iCs/>
              </w:rPr>
              <w:t xml:space="preserve">icroscopy: </w:t>
            </w:r>
            <w:r>
              <w:rPr>
                <w:iCs/>
              </w:rPr>
              <w:t>A</w:t>
            </w:r>
            <w:r w:rsidRPr="00366374">
              <w:rPr>
                <w:iCs/>
              </w:rPr>
              <w:t xml:space="preserve">n </w:t>
            </w:r>
            <w:r>
              <w:rPr>
                <w:iCs/>
              </w:rPr>
              <w:t>I</w:t>
            </w:r>
            <w:r w:rsidRPr="00366374">
              <w:rPr>
                <w:iCs/>
              </w:rPr>
              <w:t>ntroduction to TEM, SEM, and AEM</w:t>
            </w:r>
            <w:r>
              <w:t>. New York: Springer, 2005. ISBN 0387258000.</w:t>
            </w:r>
          </w:p>
        </w:tc>
      </w:tr>
      <w:tr w:rsidR="00C45179" w14:paraId="32FA026D"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5276CF42" w14:textId="77777777" w:rsidR="00C45179" w:rsidRDefault="00C45179" w:rsidP="00F8305C">
            <w:pPr>
              <w:jc w:val="center"/>
              <w:rPr>
                <w:b/>
              </w:rPr>
            </w:pPr>
            <w:r>
              <w:rPr>
                <w:b/>
              </w:rPr>
              <w:t>Informace ke kombinované nebo distanční formě</w:t>
            </w:r>
          </w:p>
        </w:tc>
      </w:tr>
      <w:tr w:rsidR="00C45179" w14:paraId="7E8BB40A"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3C3BD535" w14:textId="77777777" w:rsidR="00C45179" w:rsidRDefault="00C45179" w:rsidP="00F8305C">
            <w:pPr>
              <w:jc w:val="both"/>
            </w:pPr>
            <w:r>
              <w:rPr>
                <w:b/>
              </w:rPr>
              <w:t>Rozsah konzultací (soustředění)</w:t>
            </w:r>
          </w:p>
        </w:tc>
        <w:tc>
          <w:tcPr>
            <w:tcW w:w="889" w:type="dxa"/>
            <w:tcBorders>
              <w:top w:val="single" w:sz="2" w:space="0" w:color="auto"/>
            </w:tcBorders>
          </w:tcPr>
          <w:p w14:paraId="5E6F2247" w14:textId="62672369" w:rsidR="00C45179" w:rsidRDefault="00766418" w:rsidP="00766418">
            <w:pPr>
              <w:jc w:val="center"/>
            </w:pPr>
            <w:r>
              <w:t>12</w:t>
            </w:r>
          </w:p>
        </w:tc>
        <w:tc>
          <w:tcPr>
            <w:tcW w:w="4179" w:type="dxa"/>
            <w:gridSpan w:val="7"/>
            <w:tcBorders>
              <w:top w:val="single" w:sz="2" w:space="0" w:color="auto"/>
            </w:tcBorders>
            <w:shd w:val="clear" w:color="auto" w:fill="F7CAAC"/>
          </w:tcPr>
          <w:p w14:paraId="6882D755" w14:textId="77777777" w:rsidR="00C45179" w:rsidRDefault="00C45179" w:rsidP="00F8305C">
            <w:pPr>
              <w:jc w:val="both"/>
              <w:rPr>
                <w:b/>
              </w:rPr>
            </w:pPr>
            <w:r>
              <w:rPr>
                <w:b/>
              </w:rPr>
              <w:t xml:space="preserve">hodin </w:t>
            </w:r>
          </w:p>
        </w:tc>
      </w:tr>
      <w:tr w:rsidR="00C45179" w14:paraId="5E86C107" w14:textId="77777777" w:rsidTr="001041BE">
        <w:trPr>
          <w:gridBefore w:val="1"/>
          <w:gridAfter w:val="1"/>
          <w:wBefore w:w="393" w:type="dxa"/>
          <w:wAfter w:w="101" w:type="dxa"/>
        </w:trPr>
        <w:tc>
          <w:tcPr>
            <w:tcW w:w="9855" w:type="dxa"/>
            <w:gridSpan w:val="15"/>
            <w:shd w:val="clear" w:color="auto" w:fill="F7CAAC"/>
          </w:tcPr>
          <w:p w14:paraId="5086CD81" w14:textId="77777777" w:rsidR="00C45179" w:rsidRDefault="00C45179" w:rsidP="00F8305C">
            <w:pPr>
              <w:jc w:val="both"/>
              <w:rPr>
                <w:b/>
              </w:rPr>
            </w:pPr>
            <w:r>
              <w:rPr>
                <w:b/>
              </w:rPr>
              <w:t>Informace o způsobu kontaktu s vyučujícím</w:t>
            </w:r>
          </w:p>
        </w:tc>
      </w:tr>
      <w:tr w:rsidR="00C45179" w14:paraId="2183C32F" w14:textId="77777777" w:rsidTr="001041BE">
        <w:trPr>
          <w:gridBefore w:val="1"/>
          <w:gridAfter w:val="1"/>
          <w:wBefore w:w="393" w:type="dxa"/>
          <w:wAfter w:w="101" w:type="dxa"/>
          <w:trHeight w:val="1373"/>
        </w:trPr>
        <w:tc>
          <w:tcPr>
            <w:tcW w:w="9855" w:type="dxa"/>
            <w:gridSpan w:val="15"/>
          </w:tcPr>
          <w:p w14:paraId="3BE702A2" w14:textId="2A3F2B44" w:rsidR="00D55912" w:rsidRPr="00CE6F38" w:rsidRDefault="00D55912" w:rsidP="00D55912">
            <w:pPr>
              <w:pStyle w:val="TableParagraph"/>
              <w:spacing w:line="240" w:lineRule="auto"/>
              <w:ind w:left="0"/>
              <w:rPr>
                <w:sz w:val="20"/>
                <w:szCs w:val="20"/>
              </w:rPr>
            </w:pPr>
            <w:r w:rsidRPr="00CE6F38">
              <w:rPr>
                <w:sz w:val="20"/>
                <w:szCs w:val="20"/>
              </w:rPr>
              <w:t>Studenti se účastní výuky, kde je jim redukovanou formou prezentována látka dle anotace předmětu. Výuka je realizována v</w:t>
            </w:r>
            <w:r>
              <w:rPr>
                <w:sz w:val="20"/>
                <w:szCs w:val="20"/>
              </w:rPr>
              <w:t> </w:t>
            </w:r>
            <w:r w:rsidRPr="00CE6F38">
              <w:rPr>
                <w:sz w:val="20"/>
                <w:szCs w:val="20"/>
              </w:rPr>
              <w:t>blocích</w:t>
            </w:r>
            <w:r>
              <w:rPr>
                <w:sz w:val="20"/>
                <w:szCs w:val="20"/>
              </w:rPr>
              <w:t>.</w:t>
            </w:r>
            <w:r w:rsidRPr="00CE6F38">
              <w:rPr>
                <w:sz w:val="20"/>
                <w:szCs w:val="20"/>
              </w:rPr>
              <w:t xml:space="preserve"> Studentům budou určeny části učiva k samostatnému nastudování. </w:t>
            </w:r>
            <w:r w:rsidR="004A7E38">
              <w:rPr>
                <w:sz w:val="20"/>
                <w:szCs w:val="20"/>
              </w:rPr>
              <w:t xml:space="preserve">Studenti zpracují některé z témat přednášek (dle sylabu), které pak prezentují během ústního zkoušení. Pro absolvování předmětu je zapotřebí absolvovat laboratorní cvičení, kdy z každé úlohy zpracují protokol. </w:t>
            </w:r>
            <w:r w:rsidRPr="00CE6F38">
              <w:rPr>
                <w:sz w:val="20"/>
                <w:szCs w:val="20"/>
              </w:rPr>
              <w:t>Konzultace jsou možné v rámci výuky nebo lze vyučujícího kontaktovat viz</w:t>
            </w:r>
            <w:r w:rsidRPr="00CE6F38">
              <w:rPr>
                <w:spacing w:val="-2"/>
                <w:sz w:val="20"/>
                <w:szCs w:val="20"/>
              </w:rPr>
              <w:t xml:space="preserve"> </w:t>
            </w:r>
            <w:r w:rsidRPr="00CE6F38">
              <w:rPr>
                <w:sz w:val="20"/>
                <w:szCs w:val="20"/>
              </w:rPr>
              <w:t>níže.</w:t>
            </w:r>
          </w:p>
          <w:p w14:paraId="285CD7D8" w14:textId="77777777" w:rsidR="00D55912" w:rsidRPr="00CE6F38" w:rsidRDefault="00D55912" w:rsidP="00D55912"/>
          <w:p w14:paraId="0CD14EE4" w14:textId="61EDB2DD" w:rsidR="00D55912" w:rsidRDefault="00D55912" w:rsidP="00D55912">
            <w:r w:rsidRPr="00CE6F38">
              <w:t xml:space="preserve">Možnosti komunikace s vyučujícím: </w:t>
            </w:r>
            <w:hyperlink r:id="rId107" w:history="1">
              <w:r w:rsidR="00E35EA8" w:rsidRPr="002616C6">
                <w:rPr>
                  <w:rStyle w:val="Hypertextovodkaz"/>
                </w:rPr>
                <w:t>mracek@utb.cz,</w:t>
              </w:r>
            </w:hyperlink>
            <w:r w:rsidRPr="002616C6">
              <w:rPr>
                <w:spacing w:val="-6"/>
              </w:rPr>
              <w:t xml:space="preserve"> </w:t>
            </w:r>
            <w:r w:rsidRPr="002616C6">
              <w:t>576</w:t>
            </w:r>
            <w:r w:rsidRPr="002616C6">
              <w:rPr>
                <w:spacing w:val="-7"/>
              </w:rPr>
              <w:t xml:space="preserve"> </w:t>
            </w:r>
            <w:r w:rsidRPr="002616C6">
              <w:t>03</w:t>
            </w:r>
            <w:r w:rsidR="00E35EA8" w:rsidRPr="002616C6">
              <w:t>5</w:t>
            </w:r>
            <w:r w:rsidRPr="002616C6">
              <w:rPr>
                <w:spacing w:val="-5"/>
              </w:rPr>
              <w:t> </w:t>
            </w:r>
            <w:r w:rsidR="00E35EA8" w:rsidRPr="002616C6">
              <w:rPr>
                <w:spacing w:val="-4"/>
              </w:rPr>
              <w:t>102</w:t>
            </w:r>
            <w:r w:rsidRPr="002616C6">
              <w:rPr>
                <w:spacing w:val="-4"/>
              </w:rPr>
              <w:t>.</w:t>
            </w:r>
          </w:p>
          <w:p w14:paraId="72A80A59" w14:textId="77777777" w:rsidR="00C45179" w:rsidRDefault="00C45179" w:rsidP="00F8305C">
            <w:pPr>
              <w:jc w:val="both"/>
            </w:pPr>
          </w:p>
          <w:p w14:paraId="33A1EC3F" w14:textId="77777777" w:rsidR="00C45179" w:rsidRDefault="00C45179" w:rsidP="00F8305C">
            <w:pPr>
              <w:jc w:val="both"/>
            </w:pPr>
          </w:p>
          <w:p w14:paraId="65F106B9" w14:textId="77777777" w:rsidR="00C45179" w:rsidRDefault="00C45179" w:rsidP="00F8305C">
            <w:pPr>
              <w:jc w:val="both"/>
            </w:pPr>
          </w:p>
          <w:p w14:paraId="6A9BDF3D" w14:textId="77777777" w:rsidR="00C45179" w:rsidRDefault="00C45179" w:rsidP="00F8305C">
            <w:pPr>
              <w:jc w:val="both"/>
            </w:pPr>
          </w:p>
          <w:p w14:paraId="78D026E9" w14:textId="77777777" w:rsidR="00C45179" w:rsidRDefault="00C45179" w:rsidP="00F8305C">
            <w:pPr>
              <w:jc w:val="both"/>
            </w:pPr>
          </w:p>
          <w:p w14:paraId="6471AD3B" w14:textId="7D11B947" w:rsidR="00C45179" w:rsidRDefault="00C45179" w:rsidP="00F8305C">
            <w:pPr>
              <w:jc w:val="both"/>
            </w:pPr>
          </w:p>
          <w:p w14:paraId="2BFDC3A4" w14:textId="41474551" w:rsidR="00EF5941" w:rsidRDefault="00EF5941" w:rsidP="00F8305C">
            <w:pPr>
              <w:jc w:val="both"/>
            </w:pPr>
          </w:p>
          <w:p w14:paraId="663B0CFD" w14:textId="026E3A94" w:rsidR="00EF5941" w:rsidRDefault="00EF5941" w:rsidP="00F8305C">
            <w:pPr>
              <w:jc w:val="both"/>
            </w:pPr>
          </w:p>
          <w:p w14:paraId="59C9EC1F" w14:textId="32744F7C" w:rsidR="00EF5941" w:rsidRDefault="00EF5941" w:rsidP="00F8305C">
            <w:pPr>
              <w:jc w:val="both"/>
            </w:pPr>
          </w:p>
          <w:p w14:paraId="331A19F2" w14:textId="0B6220D9" w:rsidR="00EF5941" w:rsidRDefault="00EF5941" w:rsidP="00F8305C">
            <w:pPr>
              <w:jc w:val="both"/>
            </w:pPr>
          </w:p>
          <w:p w14:paraId="4E92E6B2" w14:textId="74A9078A" w:rsidR="00EF5941" w:rsidRDefault="00EF5941" w:rsidP="00F8305C">
            <w:pPr>
              <w:jc w:val="both"/>
            </w:pPr>
          </w:p>
          <w:p w14:paraId="139320E9" w14:textId="0E625427" w:rsidR="00EF5941" w:rsidRDefault="00EF5941" w:rsidP="00F8305C">
            <w:pPr>
              <w:jc w:val="both"/>
            </w:pPr>
          </w:p>
          <w:p w14:paraId="6D4316E9" w14:textId="41D2D212" w:rsidR="00EF5941" w:rsidRDefault="00EF5941" w:rsidP="00F8305C">
            <w:pPr>
              <w:jc w:val="both"/>
            </w:pPr>
          </w:p>
          <w:p w14:paraId="4FD1C5E5" w14:textId="3DA1B55D" w:rsidR="00EF5941" w:rsidRDefault="00EF5941" w:rsidP="00F8305C">
            <w:pPr>
              <w:jc w:val="both"/>
            </w:pPr>
          </w:p>
          <w:p w14:paraId="7FB77C16" w14:textId="3D2046E3" w:rsidR="00EF5941" w:rsidRDefault="00EF5941" w:rsidP="00F8305C">
            <w:pPr>
              <w:jc w:val="both"/>
            </w:pPr>
          </w:p>
          <w:p w14:paraId="1A4C45B6" w14:textId="7B1B2963" w:rsidR="00EF5941" w:rsidRDefault="00EF5941" w:rsidP="00F8305C">
            <w:pPr>
              <w:jc w:val="both"/>
            </w:pPr>
          </w:p>
          <w:p w14:paraId="5C0FA5BC" w14:textId="5F56175A" w:rsidR="00EF5941" w:rsidRDefault="00EF5941" w:rsidP="00F8305C">
            <w:pPr>
              <w:jc w:val="both"/>
            </w:pPr>
          </w:p>
          <w:p w14:paraId="04CAD3C8" w14:textId="742B4B56" w:rsidR="00EF5941" w:rsidRDefault="00EF5941" w:rsidP="00F8305C">
            <w:pPr>
              <w:jc w:val="both"/>
            </w:pPr>
          </w:p>
          <w:p w14:paraId="3A0395EB" w14:textId="369B3103" w:rsidR="00EF5941" w:rsidRDefault="00EF5941" w:rsidP="00F8305C">
            <w:pPr>
              <w:jc w:val="both"/>
            </w:pPr>
          </w:p>
          <w:p w14:paraId="7AB4155B" w14:textId="77777777" w:rsidR="00EF5941" w:rsidRDefault="00EF5941" w:rsidP="00F8305C">
            <w:pPr>
              <w:jc w:val="both"/>
            </w:pPr>
          </w:p>
          <w:p w14:paraId="2C75D090" w14:textId="77777777" w:rsidR="00C45179" w:rsidRDefault="00C45179" w:rsidP="00F8305C">
            <w:pPr>
              <w:jc w:val="both"/>
            </w:pPr>
          </w:p>
          <w:p w14:paraId="3ECEE068" w14:textId="77777777" w:rsidR="00C45179" w:rsidRDefault="00C45179" w:rsidP="00F8305C">
            <w:pPr>
              <w:jc w:val="both"/>
            </w:pPr>
          </w:p>
        </w:tc>
      </w:tr>
      <w:tr w:rsidR="00C45179" w14:paraId="779349DC"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56E3ADE7" w14:textId="77777777" w:rsidR="00C45179" w:rsidRDefault="00C45179" w:rsidP="00F8305C">
            <w:pPr>
              <w:jc w:val="both"/>
              <w:rPr>
                <w:b/>
                <w:sz w:val="28"/>
              </w:rPr>
            </w:pPr>
            <w:bookmarkStart w:id="308" w:name="_Hlk191897972"/>
            <w:bookmarkEnd w:id="305"/>
            <w:r>
              <w:lastRenderedPageBreak/>
              <w:br w:type="page"/>
            </w:r>
            <w:r>
              <w:rPr>
                <w:b/>
                <w:sz w:val="28"/>
              </w:rPr>
              <w:t>B-III – Charakteristika studijního předmětu</w:t>
            </w:r>
          </w:p>
        </w:tc>
      </w:tr>
      <w:tr w:rsidR="00C45179" w14:paraId="3BA44C7A"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6885800B" w14:textId="77777777" w:rsidR="00C45179" w:rsidRDefault="00C45179" w:rsidP="00F8305C">
            <w:pPr>
              <w:jc w:val="both"/>
              <w:rPr>
                <w:b/>
              </w:rPr>
            </w:pPr>
            <w:r>
              <w:rPr>
                <w:b/>
              </w:rPr>
              <w:t>Název studijního předmětu</w:t>
            </w:r>
          </w:p>
        </w:tc>
        <w:tc>
          <w:tcPr>
            <w:tcW w:w="6420" w:type="dxa"/>
            <w:gridSpan w:val="11"/>
            <w:tcBorders>
              <w:top w:val="double" w:sz="4" w:space="0" w:color="auto"/>
            </w:tcBorders>
          </w:tcPr>
          <w:p w14:paraId="648E2167" w14:textId="770DBE7C" w:rsidR="00C45179" w:rsidRPr="0062291E" w:rsidRDefault="0062291E" w:rsidP="00F8305C">
            <w:pPr>
              <w:jc w:val="both"/>
              <w:rPr>
                <w:b/>
                <w:bCs/>
              </w:rPr>
            </w:pPr>
            <w:bookmarkStart w:id="309" w:name="BP"/>
            <w:bookmarkEnd w:id="309"/>
            <w:r w:rsidRPr="0062291E">
              <w:rPr>
                <w:b/>
                <w:bCs/>
              </w:rPr>
              <w:t>Bakalářská práce</w:t>
            </w:r>
          </w:p>
        </w:tc>
      </w:tr>
      <w:tr w:rsidR="00C45179" w14:paraId="340D2958" w14:textId="77777777" w:rsidTr="001041BE">
        <w:trPr>
          <w:gridBefore w:val="1"/>
          <w:gridAfter w:val="1"/>
          <w:wBefore w:w="393" w:type="dxa"/>
          <w:wAfter w:w="101" w:type="dxa"/>
        </w:trPr>
        <w:tc>
          <w:tcPr>
            <w:tcW w:w="3435" w:type="dxa"/>
            <w:gridSpan w:val="4"/>
            <w:shd w:val="clear" w:color="auto" w:fill="F7CAAC"/>
          </w:tcPr>
          <w:p w14:paraId="2916B8EB" w14:textId="77777777" w:rsidR="00C45179" w:rsidRDefault="00C45179" w:rsidP="00F8305C">
            <w:pPr>
              <w:jc w:val="both"/>
              <w:rPr>
                <w:b/>
              </w:rPr>
            </w:pPr>
            <w:r>
              <w:rPr>
                <w:b/>
              </w:rPr>
              <w:t>Typ předmětu</w:t>
            </w:r>
          </w:p>
        </w:tc>
        <w:tc>
          <w:tcPr>
            <w:tcW w:w="3057" w:type="dxa"/>
            <w:gridSpan w:val="6"/>
          </w:tcPr>
          <w:p w14:paraId="67C0C59E" w14:textId="17D35DDF" w:rsidR="00C45179" w:rsidRDefault="00EC2D4C" w:rsidP="00F8305C">
            <w:pPr>
              <w:jc w:val="both"/>
            </w:pPr>
            <w:r>
              <w:t>p</w:t>
            </w:r>
            <w:r w:rsidR="00C45179">
              <w:t>ovinný</w:t>
            </w:r>
            <w:r>
              <w:t xml:space="preserve">, </w:t>
            </w:r>
            <w:r w:rsidRPr="005632A8">
              <w:t>PZ</w:t>
            </w:r>
          </w:p>
        </w:tc>
        <w:tc>
          <w:tcPr>
            <w:tcW w:w="2695" w:type="dxa"/>
            <w:gridSpan w:val="4"/>
            <w:shd w:val="clear" w:color="auto" w:fill="F7CAAC"/>
          </w:tcPr>
          <w:p w14:paraId="696A2BB7" w14:textId="77777777" w:rsidR="00C45179" w:rsidRDefault="00C45179" w:rsidP="00F8305C">
            <w:pPr>
              <w:jc w:val="both"/>
            </w:pPr>
            <w:r>
              <w:rPr>
                <w:b/>
              </w:rPr>
              <w:t>doporučený ročník / semestr</w:t>
            </w:r>
          </w:p>
        </w:tc>
        <w:tc>
          <w:tcPr>
            <w:tcW w:w="668" w:type="dxa"/>
          </w:tcPr>
          <w:p w14:paraId="291C0C36" w14:textId="77777777" w:rsidR="00C45179" w:rsidRDefault="00C45179" w:rsidP="00F8305C">
            <w:pPr>
              <w:jc w:val="both"/>
            </w:pPr>
            <w:r>
              <w:t>3/LS</w:t>
            </w:r>
          </w:p>
        </w:tc>
      </w:tr>
      <w:tr w:rsidR="00C45179" w14:paraId="67D835A3" w14:textId="77777777" w:rsidTr="001041BE">
        <w:trPr>
          <w:gridBefore w:val="1"/>
          <w:gridAfter w:val="1"/>
          <w:wBefore w:w="393" w:type="dxa"/>
          <w:wAfter w:w="101" w:type="dxa"/>
        </w:trPr>
        <w:tc>
          <w:tcPr>
            <w:tcW w:w="3435" w:type="dxa"/>
            <w:gridSpan w:val="4"/>
            <w:shd w:val="clear" w:color="auto" w:fill="F7CAAC"/>
          </w:tcPr>
          <w:p w14:paraId="77F7D182" w14:textId="77777777" w:rsidR="00C45179" w:rsidRDefault="00C45179" w:rsidP="00F8305C">
            <w:pPr>
              <w:jc w:val="both"/>
              <w:rPr>
                <w:b/>
              </w:rPr>
            </w:pPr>
            <w:r>
              <w:rPr>
                <w:b/>
              </w:rPr>
              <w:t>Rozsah studijního předmětu</w:t>
            </w:r>
          </w:p>
        </w:tc>
        <w:tc>
          <w:tcPr>
            <w:tcW w:w="1352" w:type="dxa"/>
            <w:gridSpan w:val="3"/>
          </w:tcPr>
          <w:p w14:paraId="792D5F6F" w14:textId="20249AD2" w:rsidR="00C45179" w:rsidRDefault="00787B43" w:rsidP="00F8305C">
            <w:pPr>
              <w:jc w:val="both"/>
            </w:pPr>
            <w:r w:rsidRPr="00B74836">
              <w:t>0</w:t>
            </w:r>
            <w:r w:rsidR="00C45179" w:rsidRPr="00B74836">
              <w:t>p+1</w:t>
            </w:r>
            <w:r w:rsidRPr="00B74836">
              <w:t>0</w:t>
            </w:r>
            <w:r w:rsidR="00C45179" w:rsidRPr="00B74836">
              <w:t>s+</w:t>
            </w:r>
            <w:r w:rsidRPr="00B74836">
              <w:t>50</w:t>
            </w:r>
            <w:r w:rsidR="00C45179" w:rsidRPr="00B74836">
              <w:t>l</w:t>
            </w:r>
          </w:p>
        </w:tc>
        <w:tc>
          <w:tcPr>
            <w:tcW w:w="889" w:type="dxa"/>
            <w:shd w:val="clear" w:color="auto" w:fill="F7CAAC"/>
          </w:tcPr>
          <w:p w14:paraId="5CB3253A" w14:textId="77777777" w:rsidR="00C45179" w:rsidRDefault="00C45179" w:rsidP="00F8305C">
            <w:pPr>
              <w:jc w:val="both"/>
              <w:rPr>
                <w:b/>
              </w:rPr>
            </w:pPr>
            <w:r>
              <w:rPr>
                <w:b/>
              </w:rPr>
              <w:t xml:space="preserve">hod. </w:t>
            </w:r>
          </w:p>
        </w:tc>
        <w:tc>
          <w:tcPr>
            <w:tcW w:w="816" w:type="dxa"/>
            <w:gridSpan w:val="2"/>
          </w:tcPr>
          <w:p w14:paraId="5FA7FE4E" w14:textId="319C3327" w:rsidR="00C45179" w:rsidRDefault="00787B43" w:rsidP="00F8305C">
            <w:pPr>
              <w:jc w:val="both"/>
            </w:pPr>
            <w:r>
              <w:t>60</w:t>
            </w:r>
          </w:p>
        </w:tc>
        <w:tc>
          <w:tcPr>
            <w:tcW w:w="1479" w:type="dxa"/>
            <w:gridSpan w:val="2"/>
            <w:shd w:val="clear" w:color="auto" w:fill="F7CAAC"/>
          </w:tcPr>
          <w:p w14:paraId="4AD3E72D" w14:textId="77777777" w:rsidR="00C45179" w:rsidRDefault="00C45179" w:rsidP="00F8305C">
            <w:pPr>
              <w:jc w:val="both"/>
              <w:rPr>
                <w:b/>
              </w:rPr>
            </w:pPr>
            <w:r>
              <w:rPr>
                <w:b/>
              </w:rPr>
              <w:t>kreditů</w:t>
            </w:r>
          </w:p>
        </w:tc>
        <w:tc>
          <w:tcPr>
            <w:tcW w:w="1884" w:type="dxa"/>
            <w:gridSpan w:val="3"/>
          </w:tcPr>
          <w:p w14:paraId="3E589851" w14:textId="17D17DFC" w:rsidR="00C45179" w:rsidRDefault="005632A8" w:rsidP="00F8305C">
            <w:pPr>
              <w:jc w:val="both"/>
            </w:pPr>
            <w:r>
              <w:t>7</w:t>
            </w:r>
          </w:p>
        </w:tc>
      </w:tr>
      <w:tr w:rsidR="00C45179" w14:paraId="6E8CF717" w14:textId="77777777" w:rsidTr="001041BE">
        <w:trPr>
          <w:gridBefore w:val="1"/>
          <w:gridAfter w:val="1"/>
          <w:wBefore w:w="393" w:type="dxa"/>
          <w:wAfter w:w="101" w:type="dxa"/>
        </w:trPr>
        <w:tc>
          <w:tcPr>
            <w:tcW w:w="3435" w:type="dxa"/>
            <w:gridSpan w:val="4"/>
            <w:shd w:val="clear" w:color="auto" w:fill="F7CAAC"/>
          </w:tcPr>
          <w:p w14:paraId="6C8EA2BA" w14:textId="77777777" w:rsidR="00C45179" w:rsidRDefault="00C45179" w:rsidP="00F8305C">
            <w:pPr>
              <w:jc w:val="both"/>
              <w:rPr>
                <w:b/>
                <w:sz w:val="22"/>
              </w:rPr>
            </w:pPr>
            <w:r>
              <w:rPr>
                <w:b/>
              </w:rPr>
              <w:t>Prerekvizity, korekvizity, ekvivalence</w:t>
            </w:r>
          </w:p>
        </w:tc>
        <w:tc>
          <w:tcPr>
            <w:tcW w:w="6420" w:type="dxa"/>
            <w:gridSpan w:val="11"/>
          </w:tcPr>
          <w:p w14:paraId="3705A4B8" w14:textId="77777777" w:rsidR="00C45179" w:rsidRDefault="00C45179" w:rsidP="00F8305C">
            <w:pPr>
              <w:jc w:val="both"/>
            </w:pPr>
          </w:p>
        </w:tc>
      </w:tr>
      <w:tr w:rsidR="00C45179" w14:paraId="7BCF4765" w14:textId="77777777" w:rsidTr="001041BE">
        <w:trPr>
          <w:gridBefore w:val="1"/>
          <w:gridAfter w:val="1"/>
          <w:wBefore w:w="393" w:type="dxa"/>
          <w:wAfter w:w="101" w:type="dxa"/>
        </w:trPr>
        <w:tc>
          <w:tcPr>
            <w:tcW w:w="3435" w:type="dxa"/>
            <w:gridSpan w:val="4"/>
            <w:shd w:val="clear" w:color="auto" w:fill="F7CAAC"/>
          </w:tcPr>
          <w:p w14:paraId="30F01BCD" w14:textId="77777777" w:rsidR="00C45179" w:rsidRPr="005A0406" w:rsidRDefault="00C45179" w:rsidP="00F8305C">
            <w:pPr>
              <w:jc w:val="both"/>
              <w:rPr>
                <w:b/>
              </w:rPr>
            </w:pPr>
            <w:r w:rsidRPr="005A0406">
              <w:rPr>
                <w:b/>
              </w:rPr>
              <w:t>Způsob ověření výsledků učení</w:t>
            </w:r>
          </w:p>
        </w:tc>
        <w:tc>
          <w:tcPr>
            <w:tcW w:w="3057" w:type="dxa"/>
            <w:gridSpan w:val="6"/>
            <w:tcBorders>
              <w:bottom w:val="single" w:sz="4" w:space="0" w:color="auto"/>
            </w:tcBorders>
            <w:shd w:val="clear" w:color="auto" w:fill="auto"/>
          </w:tcPr>
          <w:p w14:paraId="0667576D" w14:textId="32744F49" w:rsidR="00C45179" w:rsidRDefault="00C45179" w:rsidP="00F8305C">
            <w:pPr>
              <w:jc w:val="both"/>
            </w:pPr>
            <w:r w:rsidRPr="00B74836">
              <w:t>zápočet</w:t>
            </w:r>
          </w:p>
        </w:tc>
        <w:tc>
          <w:tcPr>
            <w:tcW w:w="1479" w:type="dxa"/>
            <w:gridSpan w:val="2"/>
            <w:tcBorders>
              <w:bottom w:val="single" w:sz="4" w:space="0" w:color="auto"/>
            </w:tcBorders>
            <w:shd w:val="clear" w:color="auto" w:fill="F7CAAC"/>
          </w:tcPr>
          <w:p w14:paraId="45919CCE" w14:textId="77777777" w:rsidR="00C45179" w:rsidRDefault="00C45179" w:rsidP="00F8305C">
            <w:pPr>
              <w:jc w:val="both"/>
              <w:rPr>
                <w:b/>
              </w:rPr>
            </w:pPr>
            <w:r>
              <w:rPr>
                <w:b/>
              </w:rPr>
              <w:t>Forma výuky</w:t>
            </w:r>
          </w:p>
        </w:tc>
        <w:tc>
          <w:tcPr>
            <w:tcW w:w="1884" w:type="dxa"/>
            <w:gridSpan w:val="3"/>
            <w:tcBorders>
              <w:bottom w:val="single" w:sz="4" w:space="0" w:color="auto"/>
            </w:tcBorders>
          </w:tcPr>
          <w:p w14:paraId="3F0CFCBD" w14:textId="30D7F84D" w:rsidR="00B74836" w:rsidRDefault="00C45179" w:rsidP="00F8305C">
            <w:pPr>
              <w:jc w:val="both"/>
            </w:pPr>
            <w:r w:rsidRPr="00B74836">
              <w:t>semináře,</w:t>
            </w:r>
          </w:p>
          <w:p w14:paraId="7E396B1E" w14:textId="261998F0" w:rsidR="00C45179" w:rsidRDefault="00C45179" w:rsidP="00F8305C">
            <w:pPr>
              <w:jc w:val="both"/>
            </w:pPr>
            <w:r w:rsidRPr="00B74836">
              <w:t>laboratorní cvičení</w:t>
            </w:r>
          </w:p>
        </w:tc>
      </w:tr>
      <w:tr w:rsidR="00C45179" w14:paraId="27604AA1" w14:textId="77777777" w:rsidTr="001041BE">
        <w:trPr>
          <w:gridBefore w:val="1"/>
          <w:gridAfter w:val="1"/>
          <w:wBefore w:w="393" w:type="dxa"/>
          <w:wAfter w:w="101" w:type="dxa"/>
        </w:trPr>
        <w:tc>
          <w:tcPr>
            <w:tcW w:w="3435" w:type="dxa"/>
            <w:gridSpan w:val="4"/>
            <w:shd w:val="clear" w:color="auto" w:fill="F7CAAC"/>
          </w:tcPr>
          <w:p w14:paraId="59F2E44D" w14:textId="77777777" w:rsidR="00C45179" w:rsidRPr="005A0406" w:rsidRDefault="00C45179"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79A41902" w14:textId="75624E65" w:rsidR="00C45179" w:rsidRPr="005966E9" w:rsidRDefault="00A84AD4" w:rsidP="00A84AD4">
            <w:pPr>
              <w:jc w:val="both"/>
            </w:pPr>
            <w:r w:rsidRPr="005966E9">
              <w:t>M</w:t>
            </w:r>
            <w:r w:rsidR="00D159D3" w:rsidRPr="005966E9">
              <w:t xml:space="preserve">in. </w:t>
            </w:r>
            <w:r w:rsidR="009D74F1" w:rsidRPr="005966E9">
              <w:t>8</w:t>
            </w:r>
            <w:r w:rsidR="00D159D3" w:rsidRPr="005966E9">
              <w:t>0%</w:t>
            </w:r>
            <w:r w:rsidRPr="005966E9">
              <w:t xml:space="preserve"> účast na seminářích</w:t>
            </w:r>
            <w:r w:rsidR="00D159D3" w:rsidRPr="005966E9">
              <w:t xml:space="preserve">, prezentace průběžných výsledků práce na semináři, odevzdaná </w:t>
            </w:r>
            <w:r w:rsidRPr="005966E9">
              <w:t>bakalářská</w:t>
            </w:r>
            <w:r w:rsidR="00D159D3" w:rsidRPr="005966E9">
              <w:t xml:space="preserve"> práce nahraná v</w:t>
            </w:r>
            <w:r w:rsidRPr="005966E9">
              <w:t> </w:t>
            </w:r>
            <w:r w:rsidR="00D159D3" w:rsidRPr="005966E9">
              <w:t>IS</w:t>
            </w:r>
            <w:r w:rsidRPr="005966E9">
              <w:t>/</w:t>
            </w:r>
            <w:r w:rsidR="00D159D3" w:rsidRPr="005966E9">
              <w:t>STAG, u které proběhla kontrola plagiátorství s výsledkem, že se nejedná o plagiát.</w:t>
            </w:r>
          </w:p>
        </w:tc>
      </w:tr>
      <w:tr w:rsidR="00C45179" w14:paraId="4505A630"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341BC15B" w14:textId="77777777" w:rsidR="00C45179" w:rsidRDefault="00C45179" w:rsidP="00F8305C">
            <w:pPr>
              <w:jc w:val="both"/>
              <w:rPr>
                <w:b/>
              </w:rPr>
            </w:pPr>
            <w:r>
              <w:rPr>
                <w:b/>
              </w:rPr>
              <w:t>Garant předmětu</w:t>
            </w:r>
          </w:p>
        </w:tc>
        <w:tc>
          <w:tcPr>
            <w:tcW w:w="6420" w:type="dxa"/>
            <w:gridSpan w:val="11"/>
            <w:tcBorders>
              <w:top w:val="nil"/>
            </w:tcBorders>
          </w:tcPr>
          <w:p w14:paraId="27D582BF" w14:textId="2ABB188C" w:rsidR="00C45179" w:rsidRPr="005966E9" w:rsidRDefault="000A733F" w:rsidP="005966E9">
            <w:r w:rsidRPr="005966E9">
              <w:t xml:space="preserve">prof. Ing. Petr </w:t>
            </w:r>
            <w:r w:rsidR="00EC2D4C" w:rsidRPr="005966E9">
              <w:t>Slobodian</w:t>
            </w:r>
            <w:r w:rsidRPr="005966E9">
              <w:t xml:space="preserve">, </w:t>
            </w:r>
            <w:r w:rsidR="00EC2D4C" w:rsidRPr="005966E9">
              <w:t>Ph.D</w:t>
            </w:r>
            <w:r w:rsidRPr="005966E9">
              <w:t>.</w:t>
            </w:r>
          </w:p>
        </w:tc>
      </w:tr>
      <w:tr w:rsidR="00C45179" w14:paraId="563E8873"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04C56040" w14:textId="77777777" w:rsidR="00C45179" w:rsidRDefault="00C45179" w:rsidP="00F8305C">
            <w:pPr>
              <w:jc w:val="both"/>
              <w:rPr>
                <w:b/>
              </w:rPr>
            </w:pPr>
            <w:r>
              <w:rPr>
                <w:b/>
              </w:rPr>
              <w:t>Zapojení garanta do výuky předmětu</w:t>
            </w:r>
          </w:p>
        </w:tc>
        <w:tc>
          <w:tcPr>
            <w:tcW w:w="6420" w:type="dxa"/>
            <w:gridSpan w:val="11"/>
            <w:tcBorders>
              <w:top w:val="nil"/>
            </w:tcBorders>
          </w:tcPr>
          <w:p w14:paraId="230A1E71" w14:textId="6D395401" w:rsidR="00C45179" w:rsidRPr="005966E9" w:rsidRDefault="00D159D3" w:rsidP="00F8305C">
            <w:pPr>
              <w:jc w:val="both"/>
            </w:pPr>
            <w:r w:rsidRPr="005966E9">
              <w:t>100% s, garant je jedním z vedoucích diplomových prací</w:t>
            </w:r>
          </w:p>
        </w:tc>
      </w:tr>
      <w:tr w:rsidR="00C45179" w14:paraId="38080E09" w14:textId="77777777" w:rsidTr="001041BE">
        <w:trPr>
          <w:gridBefore w:val="1"/>
          <w:gridAfter w:val="1"/>
          <w:wBefore w:w="393" w:type="dxa"/>
          <w:wAfter w:w="101" w:type="dxa"/>
        </w:trPr>
        <w:tc>
          <w:tcPr>
            <w:tcW w:w="3435" w:type="dxa"/>
            <w:gridSpan w:val="4"/>
            <w:shd w:val="clear" w:color="auto" w:fill="F7CAAC"/>
          </w:tcPr>
          <w:p w14:paraId="380594D8" w14:textId="77777777" w:rsidR="00C45179" w:rsidRDefault="00C45179" w:rsidP="00F8305C">
            <w:pPr>
              <w:jc w:val="both"/>
              <w:rPr>
                <w:b/>
              </w:rPr>
            </w:pPr>
            <w:r>
              <w:rPr>
                <w:b/>
              </w:rPr>
              <w:t>Vyučující</w:t>
            </w:r>
          </w:p>
        </w:tc>
        <w:tc>
          <w:tcPr>
            <w:tcW w:w="6420" w:type="dxa"/>
            <w:gridSpan w:val="11"/>
            <w:tcBorders>
              <w:bottom w:val="nil"/>
            </w:tcBorders>
          </w:tcPr>
          <w:p w14:paraId="492BFFFB" w14:textId="77777777" w:rsidR="00C45179" w:rsidRDefault="00C45179" w:rsidP="00F8305C">
            <w:pPr>
              <w:jc w:val="both"/>
            </w:pPr>
          </w:p>
        </w:tc>
      </w:tr>
      <w:tr w:rsidR="00C45179" w14:paraId="6BDF3B14" w14:textId="77777777" w:rsidTr="001041BE">
        <w:trPr>
          <w:gridBefore w:val="1"/>
          <w:gridAfter w:val="1"/>
          <w:wBefore w:w="393" w:type="dxa"/>
          <w:wAfter w:w="101" w:type="dxa"/>
          <w:trHeight w:val="260"/>
        </w:trPr>
        <w:tc>
          <w:tcPr>
            <w:tcW w:w="9855" w:type="dxa"/>
            <w:gridSpan w:val="15"/>
            <w:tcBorders>
              <w:top w:val="nil"/>
            </w:tcBorders>
          </w:tcPr>
          <w:p w14:paraId="4C013EB5" w14:textId="17A77923" w:rsidR="00885124" w:rsidRPr="00155619" w:rsidRDefault="00885124" w:rsidP="00D7231E">
            <w:pPr>
              <w:spacing w:before="60" w:after="60"/>
              <w:rPr>
                <w:b/>
                <w:bCs/>
              </w:rPr>
            </w:pPr>
            <w:r w:rsidRPr="00D159D3">
              <w:rPr>
                <w:b/>
              </w:rPr>
              <w:t>prof. Ing. Petr Slobodian, Ph.D.</w:t>
            </w:r>
            <w:r w:rsidRPr="00155619">
              <w:rPr>
                <w:b/>
              </w:rPr>
              <w:t xml:space="preserve"> </w:t>
            </w:r>
            <w:r>
              <w:t>(</w:t>
            </w:r>
            <w:r w:rsidR="002903CC">
              <w:t>100% s</w:t>
            </w:r>
            <w:r>
              <w:rPr>
                <w:spacing w:val="-2"/>
              </w:rPr>
              <w:t>)</w:t>
            </w:r>
          </w:p>
          <w:p w14:paraId="280F3E8C" w14:textId="5752E709" w:rsidR="000A733F" w:rsidRDefault="00885124" w:rsidP="00D7231E">
            <w:pPr>
              <w:spacing w:before="60" w:after="60"/>
              <w:jc w:val="both"/>
            </w:pPr>
            <w:r w:rsidRPr="00155619">
              <w:t xml:space="preserve">vedoucí bakalářských </w:t>
            </w:r>
            <w:r w:rsidRPr="002903CC">
              <w:t xml:space="preserve">prací (100% </w:t>
            </w:r>
            <w:r w:rsidR="002903CC" w:rsidRPr="002903CC">
              <w:t>l</w:t>
            </w:r>
            <w:r w:rsidRPr="002903CC">
              <w:t>)</w:t>
            </w:r>
          </w:p>
        </w:tc>
      </w:tr>
      <w:tr w:rsidR="00C45179" w14:paraId="2622A39B" w14:textId="77777777" w:rsidTr="001041BE">
        <w:trPr>
          <w:gridBefore w:val="1"/>
          <w:gridAfter w:val="1"/>
          <w:wBefore w:w="393" w:type="dxa"/>
          <w:wAfter w:w="101" w:type="dxa"/>
        </w:trPr>
        <w:tc>
          <w:tcPr>
            <w:tcW w:w="3435" w:type="dxa"/>
            <w:gridSpan w:val="4"/>
            <w:shd w:val="clear" w:color="auto" w:fill="F7CAAC"/>
          </w:tcPr>
          <w:p w14:paraId="6DEA4D46" w14:textId="77777777" w:rsidR="00C45179" w:rsidRPr="005A0406" w:rsidRDefault="00C45179" w:rsidP="00F8305C">
            <w:pPr>
              <w:jc w:val="both"/>
              <w:rPr>
                <w:b/>
              </w:rPr>
            </w:pPr>
            <w:r w:rsidRPr="005A0406">
              <w:rPr>
                <w:b/>
              </w:rPr>
              <w:t>Hlavní témata a výsledky učení</w:t>
            </w:r>
          </w:p>
        </w:tc>
        <w:tc>
          <w:tcPr>
            <w:tcW w:w="6420" w:type="dxa"/>
            <w:gridSpan w:val="11"/>
            <w:tcBorders>
              <w:bottom w:val="nil"/>
            </w:tcBorders>
          </w:tcPr>
          <w:p w14:paraId="50A35C8E" w14:textId="77777777" w:rsidR="00C45179" w:rsidRPr="005A0406" w:rsidRDefault="00C45179" w:rsidP="00F8305C">
            <w:pPr>
              <w:jc w:val="both"/>
            </w:pPr>
          </w:p>
        </w:tc>
      </w:tr>
      <w:tr w:rsidR="00C45179" w14:paraId="48C0A47F" w14:textId="77777777" w:rsidTr="001041BE">
        <w:trPr>
          <w:gridBefore w:val="1"/>
          <w:gridAfter w:val="1"/>
          <w:wBefore w:w="393" w:type="dxa"/>
          <w:wAfter w:w="101" w:type="dxa"/>
          <w:trHeight w:val="289"/>
        </w:trPr>
        <w:tc>
          <w:tcPr>
            <w:tcW w:w="9855" w:type="dxa"/>
            <w:gridSpan w:val="15"/>
            <w:tcBorders>
              <w:top w:val="nil"/>
              <w:bottom w:val="single" w:sz="4" w:space="0" w:color="auto"/>
            </w:tcBorders>
          </w:tcPr>
          <w:p w14:paraId="74F6ECC1" w14:textId="4FED6779" w:rsidR="009D0249" w:rsidRPr="00F1414C" w:rsidRDefault="009D0249" w:rsidP="009D0249">
            <w:pPr>
              <w:jc w:val="both"/>
              <w:rPr>
                <w:color w:val="000000"/>
              </w:rPr>
            </w:pPr>
            <w:r w:rsidRPr="005966E9">
              <w:t>Cílem předmětu je připravit studenty pro samostatnou tvůrčí činnost při řešení zadaného problému – teoretického i experimentálního.</w:t>
            </w:r>
            <w:r w:rsidRPr="005966E9">
              <w:rPr>
                <w:spacing w:val="-10"/>
              </w:rPr>
              <w:t xml:space="preserve"> </w:t>
            </w:r>
            <w:r w:rsidRPr="005966E9">
              <w:t>Student,</w:t>
            </w:r>
            <w:r w:rsidRPr="005966E9">
              <w:rPr>
                <w:spacing w:val="-10"/>
              </w:rPr>
              <w:t xml:space="preserve"> </w:t>
            </w:r>
            <w:r w:rsidRPr="005966E9">
              <w:t>pod</w:t>
            </w:r>
            <w:r w:rsidRPr="005966E9">
              <w:rPr>
                <w:spacing w:val="-7"/>
              </w:rPr>
              <w:t xml:space="preserve"> </w:t>
            </w:r>
            <w:r w:rsidRPr="005966E9">
              <w:t>vedením</w:t>
            </w:r>
            <w:r w:rsidRPr="005966E9">
              <w:rPr>
                <w:spacing w:val="-9"/>
              </w:rPr>
              <w:t xml:space="preserve"> </w:t>
            </w:r>
            <w:r w:rsidRPr="005966E9">
              <w:t>stanoveného</w:t>
            </w:r>
            <w:r w:rsidRPr="005966E9">
              <w:rPr>
                <w:spacing w:val="-9"/>
              </w:rPr>
              <w:t xml:space="preserve"> </w:t>
            </w:r>
            <w:r w:rsidRPr="005966E9">
              <w:t>vedoucího,</w:t>
            </w:r>
            <w:r w:rsidRPr="005966E9">
              <w:rPr>
                <w:spacing w:val="-10"/>
              </w:rPr>
              <w:t xml:space="preserve"> </w:t>
            </w:r>
            <w:r w:rsidRPr="005966E9">
              <w:t>vypracuje</w:t>
            </w:r>
            <w:r w:rsidRPr="005966E9">
              <w:rPr>
                <w:spacing w:val="-8"/>
              </w:rPr>
              <w:t xml:space="preserve"> </w:t>
            </w:r>
            <w:r w:rsidRPr="005966E9">
              <w:t>závěrečnou</w:t>
            </w:r>
            <w:r w:rsidRPr="005966E9">
              <w:rPr>
                <w:spacing w:val="-9"/>
              </w:rPr>
              <w:t xml:space="preserve"> </w:t>
            </w:r>
            <w:r w:rsidRPr="005966E9">
              <w:t>bakalářskou</w:t>
            </w:r>
            <w:r w:rsidRPr="005966E9">
              <w:rPr>
                <w:spacing w:val="-9"/>
              </w:rPr>
              <w:t xml:space="preserve"> </w:t>
            </w:r>
            <w:r w:rsidRPr="005966E9">
              <w:t>práci.</w:t>
            </w:r>
            <w:r w:rsidRPr="005966E9">
              <w:rPr>
                <w:spacing w:val="-10"/>
              </w:rPr>
              <w:t xml:space="preserve"> </w:t>
            </w:r>
            <w:r w:rsidRPr="005966E9">
              <w:t>Je</w:t>
            </w:r>
            <w:r w:rsidRPr="005966E9">
              <w:rPr>
                <w:spacing w:val="-7"/>
              </w:rPr>
              <w:t xml:space="preserve"> </w:t>
            </w:r>
            <w:r w:rsidRPr="005966E9">
              <w:t>veden</w:t>
            </w:r>
            <w:r w:rsidRPr="005966E9">
              <w:rPr>
                <w:spacing w:val="-9"/>
              </w:rPr>
              <w:t xml:space="preserve"> </w:t>
            </w:r>
            <w:r w:rsidRPr="005966E9">
              <w:t>k</w:t>
            </w:r>
            <w:r w:rsidRPr="005966E9">
              <w:rPr>
                <w:spacing w:val="-9"/>
              </w:rPr>
              <w:t xml:space="preserve"> </w:t>
            </w:r>
            <w:r w:rsidRPr="005966E9">
              <w:t>tomu,</w:t>
            </w:r>
            <w:r w:rsidRPr="005966E9">
              <w:rPr>
                <w:spacing w:val="-7"/>
              </w:rPr>
              <w:t xml:space="preserve"> </w:t>
            </w:r>
            <w:r w:rsidRPr="005966E9">
              <w:t>aby prokázal,</w:t>
            </w:r>
            <w:r w:rsidRPr="005966E9">
              <w:rPr>
                <w:spacing w:val="-8"/>
              </w:rPr>
              <w:t xml:space="preserve"> </w:t>
            </w:r>
            <w:r w:rsidRPr="005966E9">
              <w:t>že</w:t>
            </w:r>
            <w:r w:rsidRPr="005966E9">
              <w:rPr>
                <w:spacing w:val="-6"/>
              </w:rPr>
              <w:t xml:space="preserve"> </w:t>
            </w:r>
            <w:r w:rsidRPr="005966E9">
              <w:t>je</w:t>
            </w:r>
            <w:r w:rsidRPr="005966E9">
              <w:rPr>
                <w:spacing w:val="-7"/>
              </w:rPr>
              <w:t xml:space="preserve"> </w:t>
            </w:r>
            <w:r w:rsidRPr="005966E9">
              <w:t>schopen</w:t>
            </w:r>
            <w:r w:rsidRPr="005966E9">
              <w:rPr>
                <w:spacing w:val="-6"/>
              </w:rPr>
              <w:t xml:space="preserve"> </w:t>
            </w:r>
            <w:r w:rsidRPr="005966E9">
              <w:t>řešit</w:t>
            </w:r>
            <w:r w:rsidRPr="005966E9">
              <w:rPr>
                <w:spacing w:val="-7"/>
              </w:rPr>
              <w:t xml:space="preserve"> </w:t>
            </w:r>
            <w:r w:rsidRPr="005966E9">
              <w:t>a</w:t>
            </w:r>
            <w:r w:rsidRPr="005966E9">
              <w:rPr>
                <w:spacing w:val="-9"/>
              </w:rPr>
              <w:t xml:space="preserve"> </w:t>
            </w:r>
            <w:r w:rsidRPr="005966E9">
              <w:t>ústně</w:t>
            </w:r>
            <w:r w:rsidRPr="005966E9">
              <w:rPr>
                <w:spacing w:val="-6"/>
              </w:rPr>
              <w:t xml:space="preserve"> </w:t>
            </w:r>
            <w:r w:rsidRPr="005966E9">
              <w:t>i</w:t>
            </w:r>
            <w:r w:rsidRPr="005966E9">
              <w:rPr>
                <w:spacing w:val="-7"/>
              </w:rPr>
              <w:t xml:space="preserve"> </w:t>
            </w:r>
            <w:r w:rsidRPr="005966E9">
              <w:t>písemně</w:t>
            </w:r>
            <w:r w:rsidRPr="005966E9">
              <w:rPr>
                <w:spacing w:val="-6"/>
              </w:rPr>
              <w:t xml:space="preserve"> </w:t>
            </w:r>
            <w:r w:rsidRPr="005966E9">
              <w:t>prezentovat</w:t>
            </w:r>
            <w:r w:rsidRPr="005966E9">
              <w:rPr>
                <w:spacing w:val="-9"/>
              </w:rPr>
              <w:t xml:space="preserve"> </w:t>
            </w:r>
            <w:r w:rsidRPr="005966E9">
              <w:t>daný</w:t>
            </w:r>
            <w:r w:rsidRPr="005966E9">
              <w:rPr>
                <w:spacing w:val="-6"/>
              </w:rPr>
              <w:t xml:space="preserve"> </w:t>
            </w:r>
            <w:r w:rsidRPr="005966E9">
              <w:t>problém,</w:t>
            </w:r>
            <w:r w:rsidRPr="005966E9">
              <w:rPr>
                <w:spacing w:val="-9"/>
              </w:rPr>
              <w:t xml:space="preserve"> </w:t>
            </w:r>
            <w:r w:rsidRPr="005966E9">
              <w:t>jakož</w:t>
            </w:r>
            <w:r w:rsidRPr="005966E9">
              <w:rPr>
                <w:spacing w:val="-6"/>
              </w:rPr>
              <w:t xml:space="preserve"> </w:t>
            </w:r>
            <w:r w:rsidRPr="005966E9">
              <w:t>i</w:t>
            </w:r>
            <w:r w:rsidRPr="005966E9">
              <w:rPr>
                <w:spacing w:val="-9"/>
              </w:rPr>
              <w:t xml:space="preserve"> </w:t>
            </w:r>
            <w:r w:rsidRPr="005966E9">
              <w:t>obhájit</w:t>
            </w:r>
            <w:r w:rsidRPr="005966E9">
              <w:rPr>
                <w:spacing w:val="-7"/>
              </w:rPr>
              <w:t xml:space="preserve"> </w:t>
            </w:r>
            <w:r w:rsidRPr="005966E9">
              <w:t>své</w:t>
            </w:r>
            <w:r w:rsidRPr="005966E9">
              <w:rPr>
                <w:spacing w:val="-9"/>
              </w:rPr>
              <w:t xml:space="preserve"> </w:t>
            </w:r>
            <w:r w:rsidRPr="005966E9">
              <w:t>vlastní</w:t>
            </w:r>
            <w:r w:rsidRPr="005966E9">
              <w:rPr>
                <w:spacing w:val="-7"/>
              </w:rPr>
              <w:t xml:space="preserve"> </w:t>
            </w:r>
            <w:r w:rsidRPr="005966E9">
              <w:t>přístupy</w:t>
            </w:r>
            <w:r w:rsidRPr="005966E9">
              <w:rPr>
                <w:spacing w:val="-8"/>
              </w:rPr>
              <w:t xml:space="preserve"> </w:t>
            </w:r>
            <w:r w:rsidRPr="005966E9">
              <w:t>k</w:t>
            </w:r>
            <w:r w:rsidRPr="005966E9">
              <w:rPr>
                <w:spacing w:val="-6"/>
              </w:rPr>
              <w:t> </w:t>
            </w:r>
            <w:r w:rsidRPr="005966E9">
              <w:t>řešení. V průběhu realizace student konzultuje výsledky své práce se stanoveným vedoucím.</w:t>
            </w:r>
            <w:r w:rsidRPr="005966E9">
              <w:rPr>
                <w:spacing w:val="-6"/>
              </w:rPr>
              <w:t xml:space="preserve"> </w:t>
            </w:r>
            <w:r w:rsidRPr="005966E9">
              <w:rPr>
                <w:color w:val="000000"/>
              </w:rPr>
              <w:t xml:space="preserve">Na seminářích probíhají prezentace studentů, v rámci kterých se připravují na obhajobu kvalifikační práce. </w:t>
            </w:r>
            <w:r w:rsidRPr="005966E9">
              <w:t>Účelem těchto průběžných prezentací jsou nejenom informace o postupu řešení, ale i nácvik tzv. soft skills (verbální projev, grafické zpracování).</w:t>
            </w:r>
          </w:p>
          <w:p w14:paraId="1DBA95C3" w14:textId="1A83A20E" w:rsidR="00C45179" w:rsidRDefault="00C45179" w:rsidP="00F8305C">
            <w:pPr>
              <w:jc w:val="both"/>
              <w:rPr>
                <w:b/>
                <w:bCs/>
              </w:rPr>
            </w:pPr>
          </w:p>
          <w:p w14:paraId="1A101B54" w14:textId="77777777" w:rsidR="00C45179" w:rsidRPr="000C69A4" w:rsidRDefault="00C45179"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76F535E9" w14:textId="77777777" w:rsidR="00C45179" w:rsidRPr="00ED75B7" w:rsidRDefault="00C45179" w:rsidP="00F8305C">
            <w:pPr>
              <w:tabs>
                <w:tab w:val="left" w:pos="328"/>
              </w:tabs>
              <w:rPr>
                <w:b/>
                <w:color w:val="000000" w:themeColor="text1"/>
              </w:rPr>
            </w:pPr>
            <w:r w:rsidRPr="00ED75B7">
              <w:rPr>
                <w:b/>
              </w:rPr>
              <w:t>Odborné z</w:t>
            </w:r>
            <w:r w:rsidRPr="00ED75B7">
              <w:rPr>
                <w:b/>
                <w:color w:val="000000" w:themeColor="text1"/>
              </w:rPr>
              <w:t xml:space="preserve">nalosti: </w:t>
            </w:r>
          </w:p>
          <w:p w14:paraId="6E384B4A" w14:textId="77777777" w:rsidR="003D62AF" w:rsidRPr="00ED75B7" w:rsidRDefault="003D62AF" w:rsidP="003D62A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D75B7">
              <w:rPr>
                <w:rFonts w:ascii="Times New Roman" w:hAnsi="Times New Roman" w:cs="Times New Roman"/>
                <w:sz w:val="20"/>
                <w:szCs w:val="20"/>
                <w:lang w:eastAsia="cs-CZ"/>
              </w:rPr>
              <w:t>popsat formální pravidla zpracování bakalářské práce</w:t>
            </w:r>
          </w:p>
          <w:p w14:paraId="00AD43CF" w14:textId="77777777" w:rsidR="003D62AF" w:rsidRPr="00ED75B7" w:rsidRDefault="003D62AF" w:rsidP="003D62A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D75B7">
              <w:rPr>
                <w:rFonts w:ascii="Times New Roman" w:hAnsi="Times New Roman" w:cs="Times New Roman"/>
                <w:sz w:val="20"/>
                <w:szCs w:val="20"/>
                <w:lang w:eastAsia="cs-CZ"/>
              </w:rPr>
              <w:t>definovat správnou strukturu bakalářské práce a pravidla pro její vypracování</w:t>
            </w:r>
          </w:p>
          <w:p w14:paraId="120EFB4C" w14:textId="77777777" w:rsidR="003D62AF" w:rsidRPr="00ED75B7" w:rsidRDefault="003D62AF" w:rsidP="003D62A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D75B7">
              <w:rPr>
                <w:rFonts w:ascii="Times New Roman" w:hAnsi="Times New Roman" w:cs="Times New Roman"/>
                <w:sz w:val="20"/>
                <w:szCs w:val="20"/>
                <w:lang w:eastAsia="cs-CZ"/>
              </w:rPr>
              <w:t>definovat správnou strukturu prezentace bakalářské práce a pravidla pro její přednesení</w:t>
            </w:r>
          </w:p>
          <w:p w14:paraId="63CB54B2" w14:textId="53B815BA" w:rsidR="003D62AF" w:rsidRPr="00ED75B7" w:rsidRDefault="00C2149C" w:rsidP="003D62A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D75B7">
              <w:rPr>
                <w:rFonts w:ascii="Times New Roman" w:hAnsi="Times New Roman" w:cs="Times New Roman"/>
                <w:sz w:val="20"/>
                <w:szCs w:val="20"/>
                <w:lang w:eastAsia="cs-CZ"/>
              </w:rPr>
              <w:t>prokázat znalost</w:t>
            </w:r>
            <w:r w:rsidR="003D62AF" w:rsidRPr="00ED75B7">
              <w:rPr>
                <w:rFonts w:ascii="Times New Roman" w:hAnsi="Times New Roman" w:cs="Times New Roman"/>
                <w:sz w:val="20"/>
                <w:szCs w:val="20"/>
                <w:lang w:eastAsia="cs-CZ"/>
              </w:rPr>
              <w:t xml:space="preserve"> odborn</w:t>
            </w:r>
            <w:r w:rsidRPr="00ED75B7">
              <w:rPr>
                <w:rFonts w:ascii="Times New Roman" w:hAnsi="Times New Roman" w:cs="Times New Roman"/>
                <w:sz w:val="20"/>
                <w:szCs w:val="20"/>
                <w:lang w:eastAsia="cs-CZ"/>
              </w:rPr>
              <w:t>é</w:t>
            </w:r>
            <w:r w:rsidR="003D62AF" w:rsidRPr="00ED75B7">
              <w:rPr>
                <w:rFonts w:ascii="Times New Roman" w:hAnsi="Times New Roman" w:cs="Times New Roman"/>
                <w:sz w:val="20"/>
                <w:szCs w:val="20"/>
                <w:lang w:eastAsia="cs-CZ"/>
              </w:rPr>
              <w:t xml:space="preserve"> terminologii své specializace</w:t>
            </w:r>
          </w:p>
          <w:p w14:paraId="0A7D1DF3" w14:textId="77777777" w:rsidR="003D62AF" w:rsidRPr="00ED75B7" w:rsidRDefault="003D62AF" w:rsidP="003D62A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D75B7">
              <w:rPr>
                <w:rFonts w:ascii="Times New Roman" w:hAnsi="Times New Roman" w:cs="Times New Roman"/>
                <w:sz w:val="20"/>
                <w:szCs w:val="20"/>
                <w:lang w:eastAsia="cs-CZ"/>
              </w:rPr>
              <w:t xml:space="preserve">popsat teorie, metody a aplikace v rámci zvolené oblasti </w:t>
            </w:r>
          </w:p>
          <w:p w14:paraId="7CF2B702" w14:textId="77777777" w:rsidR="003D62AF" w:rsidRPr="00ED75B7" w:rsidRDefault="003D62AF" w:rsidP="003D62AF">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D75B7">
              <w:rPr>
                <w:rFonts w:ascii="Times New Roman" w:hAnsi="Times New Roman" w:cs="Times New Roman"/>
                <w:sz w:val="20"/>
                <w:szCs w:val="20"/>
                <w:lang w:eastAsia="cs-CZ"/>
              </w:rPr>
              <w:t>popsat pravidla citování zdrojů v seznamu literatury i v textu</w:t>
            </w:r>
          </w:p>
          <w:p w14:paraId="38222807" w14:textId="77777777" w:rsidR="00C45179" w:rsidRPr="00ED75B7" w:rsidRDefault="00C45179" w:rsidP="00F8305C">
            <w:pPr>
              <w:tabs>
                <w:tab w:val="left" w:pos="328"/>
              </w:tabs>
              <w:rPr>
                <w:b/>
                <w:color w:val="000000" w:themeColor="text1"/>
              </w:rPr>
            </w:pPr>
          </w:p>
          <w:p w14:paraId="11665C1A" w14:textId="67797232" w:rsidR="00C45179" w:rsidRPr="00ED75B7" w:rsidRDefault="00C45179" w:rsidP="00F8305C">
            <w:pPr>
              <w:tabs>
                <w:tab w:val="left" w:pos="328"/>
              </w:tabs>
              <w:rPr>
                <w:b/>
                <w:color w:val="000000" w:themeColor="text1"/>
              </w:rPr>
            </w:pPr>
            <w:r w:rsidRPr="00ED75B7">
              <w:rPr>
                <w:b/>
                <w:color w:val="000000" w:themeColor="text1"/>
              </w:rPr>
              <w:t>Odborné dovednosti:</w:t>
            </w:r>
          </w:p>
          <w:p w14:paraId="6C810C79" w14:textId="77777777" w:rsidR="008932AD" w:rsidRPr="00ED75B7" w:rsidRDefault="008932AD" w:rsidP="008932A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D75B7">
              <w:rPr>
                <w:rFonts w:ascii="Times New Roman" w:hAnsi="Times New Roman" w:cs="Times New Roman"/>
                <w:sz w:val="20"/>
                <w:szCs w:val="20"/>
                <w:lang w:eastAsia="cs-CZ"/>
              </w:rPr>
              <w:t>pracovat s odbornou, i cizojazyčnou, literaturou a databázemi</w:t>
            </w:r>
          </w:p>
          <w:p w14:paraId="2DC865F5" w14:textId="77777777" w:rsidR="008932AD" w:rsidRPr="00ED75B7" w:rsidRDefault="008932AD" w:rsidP="008932A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D75B7">
              <w:rPr>
                <w:rFonts w:ascii="Times New Roman" w:hAnsi="Times New Roman" w:cs="Times New Roman"/>
                <w:sz w:val="20"/>
                <w:szCs w:val="20"/>
                <w:lang w:eastAsia="cs-CZ"/>
              </w:rPr>
              <w:t>vyhledat relevantní odborné zdroje v rámci řešení dané problematiky</w:t>
            </w:r>
          </w:p>
          <w:p w14:paraId="7BFC4656" w14:textId="77777777" w:rsidR="008932AD" w:rsidRPr="00ED75B7" w:rsidRDefault="008932AD" w:rsidP="008932A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D75B7">
              <w:rPr>
                <w:rFonts w:ascii="Times New Roman" w:hAnsi="Times New Roman" w:cs="Times New Roman"/>
                <w:sz w:val="20"/>
                <w:szCs w:val="20"/>
                <w:lang w:eastAsia="cs-CZ"/>
              </w:rPr>
              <w:t>vypracovat literární rešerši</w:t>
            </w:r>
          </w:p>
          <w:p w14:paraId="18234562" w14:textId="77777777" w:rsidR="008932AD" w:rsidRPr="00ED75B7" w:rsidRDefault="008932AD" w:rsidP="008932A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D75B7">
              <w:rPr>
                <w:rFonts w:ascii="Times New Roman" w:hAnsi="Times New Roman" w:cs="Times New Roman"/>
                <w:sz w:val="20"/>
                <w:szCs w:val="20"/>
                <w:lang w:eastAsia="cs-CZ"/>
              </w:rPr>
              <w:t>navrhnout a provést experimenty</w:t>
            </w:r>
          </w:p>
          <w:p w14:paraId="1C29890F" w14:textId="77777777" w:rsidR="008932AD" w:rsidRPr="00ED75B7" w:rsidRDefault="008932AD" w:rsidP="008932A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D75B7">
              <w:rPr>
                <w:rFonts w:ascii="Times New Roman" w:hAnsi="Times New Roman" w:cs="Times New Roman"/>
                <w:sz w:val="20"/>
                <w:szCs w:val="20"/>
                <w:lang w:eastAsia="cs-CZ"/>
              </w:rPr>
              <w:t>zpracovat výsledky experimentů</w:t>
            </w:r>
          </w:p>
          <w:p w14:paraId="007BD0BB" w14:textId="77777777" w:rsidR="008932AD" w:rsidRPr="00ED75B7" w:rsidRDefault="008932AD" w:rsidP="008932A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D75B7">
              <w:rPr>
                <w:rFonts w:ascii="Times New Roman" w:hAnsi="Times New Roman" w:cs="Times New Roman"/>
                <w:sz w:val="20"/>
                <w:szCs w:val="20"/>
                <w:lang w:eastAsia="cs-CZ"/>
              </w:rPr>
              <w:t>kriticky zhodnotit výsledky a formulovat závěry z nich plynoucí</w:t>
            </w:r>
          </w:p>
          <w:p w14:paraId="1EE816D5" w14:textId="1F967AE7" w:rsidR="00C45179" w:rsidRPr="008932AD" w:rsidRDefault="008932AD" w:rsidP="008932AD">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D75B7">
              <w:rPr>
                <w:rFonts w:ascii="Times New Roman" w:hAnsi="Times New Roman" w:cs="Times New Roman"/>
                <w:sz w:val="20"/>
                <w:szCs w:val="20"/>
                <w:lang w:eastAsia="cs-CZ"/>
              </w:rPr>
              <w:t>prezentovat získané výsledky ve formě ústní prezentace</w:t>
            </w:r>
          </w:p>
        </w:tc>
      </w:tr>
      <w:tr w:rsidR="00C45179" w14:paraId="19645890"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2173820B" w14:textId="77777777" w:rsidR="00C45179" w:rsidRPr="005A0406" w:rsidRDefault="00C45179"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675094AB" w14:textId="77777777" w:rsidR="00C45179" w:rsidRDefault="00C45179" w:rsidP="00F8305C">
            <w:pPr>
              <w:jc w:val="both"/>
            </w:pPr>
          </w:p>
        </w:tc>
      </w:tr>
      <w:tr w:rsidR="00C45179" w14:paraId="6B1F2A58" w14:textId="77777777" w:rsidTr="001041BE">
        <w:trPr>
          <w:gridBefore w:val="1"/>
          <w:gridAfter w:val="1"/>
          <w:wBefore w:w="393" w:type="dxa"/>
          <w:wAfter w:w="101" w:type="dxa"/>
          <w:trHeight w:val="430"/>
        </w:trPr>
        <w:tc>
          <w:tcPr>
            <w:tcW w:w="9855" w:type="dxa"/>
            <w:gridSpan w:val="15"/>
            <w:tcBorders>
              <w:top w:val="nil"/>
              <w:bottom w:val="single" w:sz="4" w:space="0" w:color="auto"/>
            </w:tcBorders>
          </w:tcPr>
          <w:p w14:paraId="39A64A21" w14:textId="77777777" w:rsidR="00C45179" w:rsidRPr="000C69A4" w:rsidRDefault="00C45179" w:rsidP="00F8305C">
            <w:pPr>
              <w:jc w:val="both"/>
              <w:rPr>
                <w:b/>
                <w:bCs/>
                <w:u w:val="single"/>
              </w:rPr>
            </w:pPr>
            <w:r w:rsidRPr="000C69A4">
              <w:rPr>
                <w:b/>
                <w:bCs/>
                <w:u w:val="single"/>
              </w:rPr>
              <w:t>Metody a přístupy používané ve výuce</w:t>
            </w:r>
          </w:p>
          <w:p w14:paraId="3B76A835" w14:textId="77777777" w:rsidR="00C45179" w:rsidRPr="003273E6" w:rsidRDefault="00C45179" w:rsidP="00F8305C">
            <w:pPr>
              <w:pStyle w:val="Nadpis5"/>
              <w:spacing w:before="0"/>
              <w:rPr>
                <w:rFonts w:ascii="Times New Roman" w:eastAsia="Times New Roman" w:hAnsi="Times New Roman" w:cs="Times New Roman"/>
                <w:b/>
                <w:bCs/>
                <w:color w:val="auto"/>
              </w:rPr>
            </w:pPr>
            <w:r w:rsidRPr="003273E6">
              <w:rPr>
                <w:rFonts w:ascii="Times New Roman" w:eastAsia="Times New Roman" w:hAnsi="Times New Roman" w:cs="Times New Roman"/>
                <w:b/>
                <w:bCs/>
                <w:color w:val="auto"/>
              </w:rPr>
              <w:t>Pro dosažení odborných znalostí jsou užívány vyučovací metody:</w:t>
            </w:r>
          </w:p>
          <w:p w14:paraId="521FD963" w14:textId="0A8A4CFD" w:rsidR="00C45179" w:rsidRPr="00ED75B7" w:rsidRDefault="003273E6" w:rsidP="00F8305C">
            <w:pPr>
              <w:jc w:val="both"/>
              <w:rPr>
                <w:color w:val="000000"/>
                <w:shd w:val="clear" w:color="auto" w:fill="FFFFFF"/>
              </w:rPr>
            </w:pPr>
            <w:r w:rsidRPr="00ED75B7">
              <w:rPr>
                <w:color w:val="000000"/>
                <w:shd w:val="clear" w:color="auto" w:fill="FFFFFF"/>
              </w:rPr>
              <w:t xml:space="preserve">Metody práce s textem (učebnicí, knihou), </w:t>
            </w:r>
            <w:r w:rsidR="00C45179" w:rsidRPr="00ED75B7">
              <w:rPr>
                <w:color w:val="000000"/>
                <w:shd w:val="clear" w:color="auto" w:fill="FFFFFF"/>
              </w:rPr>
              <w:t>Dialogická (diskuze, rozhovor, brainstorming)</w:t>
            </w:r>
          </w:p>
          <w:p w14:paraId="2AE38687" w14:textId="77777777" w:rsidR="00C45179" w:rsidRPr="00ED75B7" w:rsidRDefault="00C45179" w:rsidP="00F8305C">
            <w:pPr>
              <w:jc w:val="both"/>
              <w:rPr>
                <w:color w:val="000000"/>
                <w:shd w:val="clear" w:color="auto" w:fill="FFFFFF"/>
              </w:rPr>
            </w:pPr>
          </w:p>
          <w:p w14:paraId="75ACC188" w14:textId="77777777" w:rsidR="00C45179" w:rsidRPr="00ED75B7" w:rsidRDefault="00C45179" w:rsidP="00F8305C">
            <w:pPr>
              <w:jc w:val="both"/>
              <w:rPr>
                <w:b/>
                <w:bCs/>
              </w:rPr>
            </w:pPr>
            <w:r w:rsidRPr="00ED75B7">
              <w:rPr>
                <w:b/>
                <w:bCs/>
              </w:rPr>
              <w:t>Pro dosažení odborných dovedností jsou užívány vyučovací metody:</w:t>
            </w:r>
          </w:p>
          <w:p w14:paraId="7F896C19" w14:textId="68BD2EA5" w:rsidR="00C45179" w:rsidRPr="00ED75B7" w:rsidRDefault="003273E6" w:rsidP="00F8305C">
            <w:pPr>
              <w:rPr>
                <w:color w:val="000000"/>
                <w:shd w:val="clear" w:color="auto" w:fill="FFFFFF"/>
              </w:rPr>
            </w:pPr>
            <w:r w:rsidRPr="00ED75B7">
              <w:rPr>
                <w:color w:val="000000"/>
                <w:shd w:val="clear" w:color="auto" w:fill="FFFFFF"/>
              </w:rPr>
              <w:t xml:space="preserve">Individuální práce studentů, </w:t>
            </w:r>
            <w:r w:rsidR="00C45179" w:rsidRPr="00ED75B7">
              <w:rPr>
                <w:color w:val="000000"/>
                <w:shd w:val="clear" w:color="auto" w:fill="FFFFFF"/>
              </w:rPr>
              <w:t>Laborování</w:t>
            </w:r>
          </w:p>
          <w:p w14:paraId="5604F849" w14:textId="77777777" w:rsidR="00C45179" w:rsidRPr="00ED75B7" w:rsidRDefault="00C45179" w:rsidP="00F8305C"/>
          <w:p w14:paraId="17B5F671" w14:textId="77777777" w:rsidR="00C45179" w:rsidRPr="00ED75B7" w:rsidRDefault="00C45179" w:rsidP="00F8305C">
            <w:pPr>
              <w:pStyle w:val="Nadpis5"/>
              <w:spacing w:before="0"/>
              <w:rPr>
                <w:rFonts w:ascii="Times New Roman" w:eastAsia="Times New Roman" w:hAnsi="Times New Roman" w:cs="Times New Roman"/>
                <w:b/>
                <w:bCs/>
                <w:color w:val="auto"/>
              </w:rPr>
            </w:pPr>
            <w:r w:rsidRPr="00ED75B7">
              <w:rPr>
                <w:rFonts w:ascii="Times New Roman" w:eastAsia="Times New Roman" w:hAnsi="Times New Roman" w:cs="Times New Roman"/>
                <w:b/>
                <w:bCs/>
                <w:color w:val="auto"/>
              </w:rPr>
              <w:t>Očekávané výsledky učení dosažené studiem předmětu jsou ověřovány hodnoticími metodami:</w:t>
            </w:r>
          </w:p>
          <w:p w14:paraId="3ABC126F" w14:textId="76B82946" w:rsidR="00C45179" w:rsidRDefault="003273E6" w:rsidP="00F8305C">
            <w:pPr>
              <w:jc w:val="both"/>
              <w:rPr>
                <w:color w:val="000000"/>
              </w:rPr>
            </w:pPr>
            <w:r w:rsidRPr="00ED75B7">
              <w:rPr>
                <w:color w:val="000000"/>
              </w:rPr>
              <w:t xml:space="preserve">Rešerše, </w:t>
            </w:r>
            <w:r w:rsidR="00C45179" w:rsidRPr="00ED75B7">
              <w:rPr>
                <w:color w:val="000000"/>
              </w:rPr>
              <w:t xml:space="preserve">Rozbor produktů pracovní činnosti studenta (technické práce), </w:t>
            </w:r>
            <w:r w:rsidRPr="00ED75B7">
              <w:rPr>
                <w:color w:val="000000"/>
              </w:rPr>
              <w:t>Rozhovor, Zpracování prezentace</w:t>
            </w:r>
          </w:p>
          <w:p w14:paraId="5C1C0DCE" w14:textId="77777777" w:rsidR="00C45179" w:rsidRPr="008440C7" w:rsidRDefault="00C45179" w:rsidP="00F8305C">
            <w:pPr>
              <w:jc w:val="both"/>
              <w:rPr>
                <w:strike/>
                <w:color w:val="000000"/>
              </w:rPr>
            </w:pPr>
          </w:p>
          <w:p w14:paraId="3B4A7DBD" w14:textId="3721065E" w:rsidR="00C45179" w:rsidRPr="000C69A4" w:rsidRDefault="00910D1F" w:rsidP="00F8305C">
            <w:pPr>
              <w:jc w:val="both"/>
              <w:rPr>
                <w:b/>
                <w:bCs/>
                <w:u w:val="single"/>
              </w:rPr>
            </w:pPr>
            <w:r w:rsidRPr="000C69A4">
              <w:rPr>
                <w:b/>
                <w:bCs/>
                <w:u w:val="single"/>
              </w:rPr>
              <w:t>P</w:t>
            </w:r>
            <w:r w:rsidR="00C45179" w:rsidRPr="000C69A4">
              <w:rPr>
                <w:b/>
                <w:bCs/>
                <w:u w:val="single"/>
              </w:rPr>
              <w:t>oužívané didaktické prostředky</w:t>
            </w:r>
          </w:p>
          <w:p w14:paraId="33C696B3" w14:textId="77777777" w:rsidR="00C45179" w:rsidRPr="0071371D" w:rsidRDefault="00C45179" w:rsidP="00F8305C">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64901F1A" w14:textId="77777777" w:rsidR="00C45179" w:rsidRPr="0071371D" w:rsidRDefault="00C45179" w:rsidP="00F8305C">
            <w:pPr>
              <w:jc w:val="both"/>
            </w:pPr>
          </w:p>
          <w:p w14:paraId="08060CA1" w14:textId="1DC2DB71" w:rsidR="00C45179"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w:t>
            </w:r>
            <w:r>
              <w:lastRenderedPageBreak/>
              <w:t>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C45179" w14:paraId="707E8416"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25A8521B" w14:textId="77777777" w:rsidR="00C45179" w:rsidRDefault="00C45179" w:rsidP="00F8305C">
            <w:pPr>
              <w:jc w:val="both"/>
            </w:pPr>
            <w:r>
              <w:rPr>
                <w:b/>
              </w:rPr>
              <w:lastRenderedPageBreak/>
              <w:t>Studijní literatura a studijní pomůcky</w:t>
            </w:r>
          </w:p>
        </w:tc>
        <w:tc>
          <w:tcPr>
            <w:tcW w:w="6202" w:type="dxa"/>
            <w:gridSpan w:val="10"/>
            <w:tcBorders>
              <w:top w:val="single" w:sz="4" w:space="0" w:color="auto"/>
              <w:bottom w:val="nil"/>
            </w:tcBorders>
          </w:tcPr>
          <w:p w14:paraId="45628B15" w14:textId="77777777" w:rsidR="00C45179" w:rsidRDefault="00C45179" w:rsidP="00F8305C">
            <w:pPr>
              <w:jc w:val="both"/>
            </w:pPr>
          </w:p>
        </w:tc>
      </w:tr>
      <w:tr w:rsidR="00C45179" w14:paraId="58FC04EB" w14:textId="77777777" w:rsidTr="001041BE">
        <w:trPr>
          <w:gridBefore w:val="1"/>
          <w:gridAfter w:val="1"/>
          <w:wBefore w:w="393" w:type="dxa"/>
          <w:wAfter w:w="101" w:type="dxa"/>
          <w:trHeight w:val="1497"/>
        </w:trPr>
        <w:tc>
          <w:tcPr>
            <w:tcW w:w="9855" w:type="dxa"/>
            <w:gridSpan w:val="15"/>
            <w:tcBorders>
              <w:top w:val="nil"/>
            </w:tcBorders>
          </w:tcPr>
          <w:p w14:paraId="4D742E9A" w14:textId="77777777" w:rsidR="00885124" w:rsidRPr="00ED75B7" w:rsidRDefault="00885124" w:rsidP="00885124">
            <w:pPr>
              <w:pStyle w:val="TableParagraph"/>
              <w:spacing w:line="240" w:lineRule="auto"/>
              <w:ind w:left="0"/>
              <w:rPr>
                <w:sz w:val="20"/>
              </w:rPr>
            </w:pPr>
            <w:bookmarkStart w:id="310" w:name="_Hlk192016773"/>
            <w:r w:rsidRPr="00ED75B7">
              <w:rPr>
                <w:sz w:val="20"/>
                <w:u w:val="single"/>
              </w:rPr>
              <w:t>Povinná literatura:</w:t>
            </w:r>
          </w:p>
          <w:p w14:paraId="7D2CA6C7" w14:textId="77777777" w:rsidR="00885124" w:rsidRPr="00ED75B7" w:rsidRDefault="00885124" w:rsidP="00885124">
            <w:pPr>
              <w:jc w:val="both"/>
            </w:pPr>
            <w:r w:rsidRPr="00ED75B7">
              <w:t>Odborná</w:t>
            </w:r>
            <w:r w:rsidRPr="00ED75B7">
              <w:rPr>
                <w:spacing w:val="-8"/>
              </w:rPr>
              <w:t xml:space="preserve"> </w:t>
            </w:r>
            <w:r w:rsidRPr="00ED75B7">
              <w:t>literatura</w:t>
            </w:r>
            <w:r w:rsidRPr="00ED75B7">
              <w:rPr>
                <w:spacing w:val="-5"/>
              </w:rPr>
              <w:t xml:space="preserve"> </w:t>
            </w:r>
            <w:r w:rsidRPr="00ED75B7">
              <w:t>dle</w:t>
            </w:r>
            <w:r w:rsidRPr="00ED75B7">
              <w:rPr>
                <w:spacing w:val="-7"/>
              </w:rPr>
              <w:t xml:space="preserve"> </w:t>
            </w:r>
            <w:r w:rsidRPr="00ED75B7">
              <w:t>doporučení</w:t>
            </w:r>
            <w:r w:rsidRPr="00ED75B7">
              <w:rPr>
                <w:spacing w:val="-6"/>
              </w:rPr>
              <w:t xml:space="preserve"> </w:t>
            </w:r>
            <w:r w:rsidRPr="00ED75B7">
              <w:t>vedoucího</w:t>
            </w:r>
            <w:r w:rsidRPr="00ED75B7">
              <w:rPr>
                <w:spacing w:val="-6"/>
              </w:rPr>
              <w:t xml:space="preserve"> </w:t>
            </w:r>
            <w:r w:rsidRPr="00ED75B7">
              <w:rPr>
                <w:spacing w:val="-2"/>
              </w:rPr>
              <w:t>práce.</w:t>
            </w:r>
          </w:p>
          <w:p w14:paraId="35072285" w14:textId="77777777" w:rsidR="00885124" w:rsidRPr="00ED75B7" w:rsidRDefault="00885124" w:rsidP="00885124">
            <w:pPr>
              <w:jc w:val="both"/>
            </w:pPr>
            <w:r w:rsidRPr="00ED75B7">
              <w:t>Platné</w:t>
            </w:r>
            <w:r w:rsidRPr="00ED75B7">
              <w:rPr>
                <w:spacing w:val="-5"/>
              </w:rPr>
              <w:t xml:space="preserve"> </w:t>
            </w:r>
            <w:r w:rsidRPr="00ED75B7">
              <w:t>předpisy</w:t>
            </w:r>
            <w:r w:rsidRPr="00ED75B7">
              <w:rPr>
                <w:spacing w:val="-4"/>
              </w:rPr>
              <w:t xml:space="preserve"> </w:t>
            </w:r>
            <w:r w:rsidRPr="00ED75B7">
              <w:t>UTB</w:t>
            </w:r>
            <w:r w:rsidRPr="00ED75B7">
              <w:rPr>
                <w:spacing w:val="-6"/>
              </w:rPr>
              <w:t xml:space="preserve"> </w:t>
            </w:r>
            <w:r w:rsidRPr="00ED75B7">
              <w:t>ve</w:t>
            </w:r>
            <w:r w:rsidRPr="00ED75B7">
              <w:rPr>
                <w:spacing w:val="-5"/>
              </w:rPr>
              <w:t xml:space="preserve"> </w:t>
            </w:r>
            <w:r w:rsidRPr="00ED75B7">
              <w:t>Zlíně</w:t>
            </w:r>
            <w:r w:rsidRPr="00ED75B7">
              <w:rPr>
                <w:spacing w:val="-7"/>
              </w:rPr>
              <w:t xml:space="preserve"> </w:t>
            </w:r>
            <w:r w:rsidRPr="00ED75B7">
              <w:t>pro</w:t>
            </w:r>
            <w:r w:rsidRPr="00ED75B7">
              <w:rPr>
                <w:spacing w:val="-4"/>
              </w:rPr>
              <w:t xml:space="preserve"> </w:t>
            </w:r>
            <w:r w:rsidRPr="00ED75B7">
              <w:t>vypracování</w:t>
            </w:r>
            <w:r w:rsidRPr="00ED75B7">
              <w:rPr>
                <w:spacing w:val="-2"/>
              </w:rPr>
              <w:t xml:space="preserve"> </w:t>
            </w:r>
            <w:r w:rsidRPr="00ED75B7">
              <w:t>bakalářské</w:t>
            </w:r>
            <w:r w:rsidRPr="00ED75B7">
              <w:rPr>
                <w:spacing w:val="-6"/>
              </w:rPr>
              <w:t xml:space="preserve"> </w:t>
            </w:r>
            <w:r w:rsidRPr="00ED75B7">
              <w:t xml:space="preserve">práce. </w:t>
            </w:r>
          </w:p>
          <w:p w14:paraId="6DC41677" w14:textId="334F5C7E" w:rsidR="00885124" w:rsidRPr="00ED75B7" w:rsidRDefault="00885124" w:rsidP="00885124">
            <w:pPr>
              <w:jc w:val="both"/>
            </w:pPr>
            <w:r w:rsidRPr="00ED75B7">
              <w:t>Šablona UTB ve Zlíně pro vypracování bakalářské práce.</w:t>
            </w:r>
          </w:p>
          <w:p w14:paraId="2B5E751C" w14:textId="32A27A12" w:rsidR="00382095" w:rsidRPr="00ED75B7" w:rsidRDefault="00382095" w:rsidP="00382095">
            <w:pPr>
              <w:jc w:val="both"/>
            </w:pPr>
            <w:r w:rsidRPr="00ED75B7">
              <w:t>Informace a dokumentace – Pravidla pro bibliografické odkazy a citace informačních zdrojů: ČSN ISO 690:2022 (01 0197). Praha: Česká agentura pro standardizaci, 2022.</w:t>
            </w:r>
          </w:p>
          <w:p w14:paraId="0A92AB06" w14:textId="3F09C9B7" w:rsidR="00410EAE" w:rsidRPr="00ED75B7" w:rsidRDefault="00410EAE" w:rsidP="00382095">
            <w:pPr>
              <w:jc w:val="both"/>
            </w:pPr>
            <w:r w:rsidRPr="00ED75B7">
              <w:rPr>
                <w:color w:val="000000"/>
                <w:shd w:val="clear" w:color="auto" w:fill="FFFFFF"/>
              </w:rPr>
              <w:t>KAPOUNOVÁ, J</w:t>
            </w:r>
            <w:r w:rsidR="00D74076" w:rsidRPr="00ED75B7">
              <w:rPr>
                <w:color w:val="000000"/>
                <w:shd w:val="clear" w:color="auto" w:fill="FFFFFF"/>
              </w:rPr>
              <w:t xml:space="preserve">., </w:t>
            </w:r>
            <w:r w:rsidRPr="00ED75B7">
              <w:rPr>
                <w:color w:val="000000"/>
                <w:shd w:val="clear" w:color="auto" w:fill="FFFFFF"/>
              </w:rPr>
              <w:t>KAPOUN, P. Bakalářská a diplomová práce: od zadání po obhajobu. Praha: Grada, 2017. ISBN 9788027100798.</w:t>
            </w:r>
          </w:p>
          <w:p w14:paraId="264C96C6" w14:textId="5B0094A2" w:rsidR="007A2CCC" w:rsidRPr="00ED75B7" w:rsidRDefault="00410EAE" w:rsidP="007A2CCC">
            <w:pPr>
              <w:jc w:val="both"/>
              <w:rPr>
                <w:color w:val="000000"/>
                <w:shd w:val="clear" w:color="auto" w:fill="FFFFFF"/>
              </w:rPr>
            </w:pPr>
            <w:r w:rsidRPr="00ED75B7">
              <w:rPr>
                <w:color w:val="000000"/>
                <w:shd w:val="clear" w:color="auto" w:fill="FFFFFF"/>
              </w:rPr>
              <w:t>THOMAS, C.</w:t>
            </w:r>
            <w:r w:rsidR="007A2CCC" w:rsidRPr="00ED75B7">
              <w:rPr>
                <w:color w:val="000000"/>
                <w:shd w:val="clear" w:color="auto" w:fill="FFFFFF"/>
              </w:rPr>
              <w:t>G</w:t>
            </w:r>
            <w:r w:rsidRPr="00ED75B7">
              <w:rPr>
                <w:color w:val="000000"/>
                <w:shd w:val="clear" w:color="auto" w:fill="FFFFFF"/>
              </w:rPr>
              <w:t xml:space="preserve">. Research </w:t>
            </w:r>
            <w:r w:rsidR="007A2CCC" w:rsidRPr="00ED75B7">
              <w:rPr>
                <w:color w:val="000000"/>
                <w:shd w:val="clear" w:color="auto" w:fill="FFFFFF"/>
              </w:rPr>
              <w:t>M</w:t>
            </w:r>
            <w:r w:rsidRPr="00ED75B7">
              <w:rPr>
                <w:color w:val="000000"/>
                <w:shd w:val="clear" w:color="auto" w:fill="FFFFFF"/>
              </w:rPr>
              <w:t xml:space="preserve">ethodology and </w:t>
            </w:r>
            <w:r w:rsidR="007A2CCC" w:rsidRPr="00ED75B7">
              <w:rPr>
                <w:color w:val="000000"/>
                <w:shd w:val="clear" w:color="auto" w:fill="FFFFFF"/>
              </w:rPr>
              <w:t>S</w:t>
            </w:r>
            <w:r w:rsidRPr="00ED75B7">
              <w:rPr>
                <w:color w:val="000000"/>
                <w:shd w:val="clear" w:color="auto" w:fill="FFFFFF"/>
              </w:rPr>
              <w:t xml:space="preserve">cientific </w:t>
            </w:r>
            <w:r w:rsidR="007A2CCC" w:rsidRPr="00ED75B7">
              <w:rPr>
                <w:color w:val="000000"/>
                <w:shd w:val="clear" w:color="auto" w:fill="FFFFFF"/>
              </w:rPr>
              <w:t>W</w:t>
            </w:r>
            <w:r w:rsidRPr="00ED75B7">
              <w:rPr>
                <w:color w:val="000000"/>
                <w:shd w:val="clear" w:color="auto" w:fill="FFFFFF"/>
              </w:rPr>
              <w:t xml:space="preserve">riting. </w:t>
            </w:r>
            <w:r w:rsidR="007A2CCC" w:rsidRPr="00ED75B7">
              <w:rPr>
                <w:color w:val="000000"/>
                <w:shd w:val="clear" w:color="auto" w:fill="FFFFFF"/>
              </w:rPr>
              <w:t>2nd Ed</w:t>
            </w:r>
            <w:r w:rsidRPr="00ED75B7">
              <w:rPr>
                <w:color w:val="000000"/>
                <w:shd w:val="clear" w:color="auto" w:fill="FFFFFF"/>
              </w:rPr>
              <w:t xml:space="preserve">. Cham: Springer, 2021. </w:t>
            </w:r>
            <w:r w:rsidR="007A2CCC" w:rsidRPr="00ED75B7">
              <w:rPr>
                <w:color w:val="000000"/>
                <w:shd w:val="clear" w:color="auto" w:fill="FFFFFF"/>
              </w:rPr>
              <w:t>ISBN 9783030648657.</w:t>
            </w:r>
          </w:p>
          <w:p w14:paraId="62FA5F7C" w14:textId="1E4A5FDE" w:rsidR="00885124" w:rsidRPr="00ED75B7" w:rsidRDefault="007A2CCC" w:rsidP="007A2CCC">
            <w:pPr>
              <w:jc w:val="both"/>
              <w:rPr>
                <w:rFonts w:ascii="Open Sans" w:hAnsi="Open Sans" w:cs="Open Sans"/>
                <w:color w:val="000000"/>
                <w:sz w:val="21"/>
                <w:szCs w:val="21"/>
                <w:shd w:val="clear" w:color="auto" w:fill="FFFFFF"/>
              </w:rPr>
            </w:pPr>
            <w:r w:rsidRPr="00ED75B7">
              <w:rPr>
                <w:color w:val="000000"/>
                <w:shd w:val="clear" w:color="auto" w:fill="FFFFFF"/>
              </w:rPr>
              <w:t>WHEATLEY, D.N. Scientific Writing and Publishing: A Comprehensive Manual for Authors. Cambridge: Cambridge University Press, 2021. ISBN 978-1-108-79980-5.</w:t>
            </w:r>
          </w:p>
          <w:p w14:paraId="53BA3F14" w14:textId="77777777" w:rsidR="007A2CCC" w:rsidRPr="00ED75B7" w:rsidRDefault="007A2CCC" w:rsidP="00885124">
            <w:pPr>
              <w:pStyle w:val="TableParagraph"/>
              <w:spacing w:line="240" w:lineRule="auto"/>
              <w:ind w:left="0"/>
              <w:rPr>
                <w:sz w:val="20"/>
                <w:u w:val="single"/>
              </w:rPr>
            </w:pPr>
          </w:p>
          <w:p w14:paraId="3A2E067E" w14:textId="77777777" w:rsidR="00885124" w:rsidRPr="00ED75B7" w:rsidRDefault="00885124" w:rsidP="00885124">
            <w:pPr>
              <w:pStyle w:val="TableParagraph"/>
              <w:spacing w:line="240" w:lineRule="auto"/>
              <w:ind w:left="0"/>
              <w:rPr>
                <w:sz w:val="20"/>
                <w:u w:val="single"/>
              </w:rPr>
            </w:pPr>
            <w:r w:rsidRPr="00ED75B7">
              <w:rPr>
                <w:sz w:val="20"/>
                <w:u w:val="single"/>
              </w:rPr>
              <w:t>Doporučená literatura:</w:t>
            </w:r>
          </w:p>
          <w:p w14:paraId="12BBDF93" w14:textId="77777777" w:rsidR="00885124" w:rsidRPr="00ED75B7" w:rsidRDefault="00885124" w:rsidP="00885124">
            <w:pPr>
              <w:jc w:val="both"/>
            </w:pPr>
            <w:r w:rsidRPr="00ED75B7">
              <w:t>Individuální</w:t>
            </w:r>
            <w:r w:rsidRPr="00ED75B7">
              <w:rPr>
                <w:spacing w:val="-7"/>
              </w:rPr>
              <w:t xml:space="preserve"> </w:t>
            </w:r>
            <w:r w:rsidRPr="00ED75B7">
              <w:t>studijní</w:t>
            </w:r>
            <w:r w:rsidRPr="00ED75B7">
              <w:rPr>
                <w:spacing w:val="-7"/>
              </w:rPr>
              <w:t xml:space="preserve"> </w:t>
            </w:r>
            <w:r w:rsidRPr="00ED75B7">
              <w:t>literatura</w:t>
            </w:r>
            <w:r w:rsidRPr="00ED75B7">
              <w:rPr>
                <w:spacing w:val="-8"/>
              </w:rPr>
              <w:t xml:space="preserve"> </w:t>
            </w:r>
            <w:r w:rsidRPr="00ED75B7">
              <w:t>dle</w:t>
            </w:r>
            <w:r w:rsidRPr="00ED75B7">
              <w:rPr>
                <w:spacing w:val="-6"/>
              </w:rPr>
              <w:t xml:space="preserve"> </w:t>
            </w:r>
            <w:r w:rsidRPr="00ED75B7">
              <w:t>doporučení</w:t>
            </w:r>
            <w:r w:rsidRPr="00ED75B7">
              <w:rPr>
                <w:spacing w:val="-7"/>
              </w:rPr>
              <w:t xml:space="preserve"> </w:t>
            </w:r>
            <w:r w:rsidRPr="00ED75B7">
              <w:t>vedoucího</w:t>
            </w:r>
            <w:r w:rsidRPr="00ED75B7">
              <w:rPr>
                <w:spacing w:val="-7"/>
              </w:rPr>
              <w:t xml:space="preserve"> </w:t>
            </w:r>
            <w:r w:rsidRPr="00ED75B7">
              <w:t xml:space="preserve">práce. </w:t>
            </w:r>
          </w:p>
          <w:p w14:paraId="4C7CCF09" w14:textId="5669FA8A" w:rsidR="00885124" w:rsidRPr="00ED75B7" w:rsidRDefault="00885124" w:rsidP="00885124">
            <w:pPr>
              <w:jc w:val="both"/>
            </w:pPr>
            <w:r w:rsidRPr="00ED75B7">
              <w:t>Knihovna UTB ve Zlíně</w:t>
            </w:r>
            <w:r w:rsidR="00382095" w:rsidRPr="00ED75B7">
              <w:t>. Dostupné z:</w:t>
            </w:r>
            <w:r w:rsidRPr="00ED75B7">
              <w:t xml:space="preserve"> </w:t>
            </w:r>
            <w:hyperlink r:id="rId108">
              <w:r w:rsidRPr="00ED75B7">
                <w:rPr>
                  <w:color w:val="0000FF"/>
                  <w:u w:val="single" w:color="0000FF"/>
                </w:rPr>
                <w:t>https://knihovna.utb.cz/</w:t>
              </w:r>
              <w:r w:rsidRPr="00ED75B7">
                <w:t>.</w:t>
              </w:r>
            </w:hyperlink>
          </w:p>
          <w:p w14:paraId="225D3343" w14:textId="24F12CD9" w:rsidR="00382095" w:rsidRPr="00ED75B7" w:rsidRDefault="00382095" w:rsidP="00382095">
            <w:pPr>
              <w:jc w:val="both"/>
              <w:rPr>
                <w:spacing w:val="-2"/>
              </w:rPr>
            </w:pPr>
            <w:r w:rsidRPr="00ED75B7">
              <w:t>Portál</w:t>
            </w:r>
            <w:r w:rsidRPr="00ED75B7">
              <w:rPr>
                <w:spacing w:val="-5"/>
              </w:rPr>
              <w:t xml:space="preserve"> </w:t>
            </w:r>
            <w:r w:rsidRPr="00ED75B7">
              <w:t>IVA</w:t>
            </w:r>
            <w:r w:rsidRPr="00ED75B7">
              <w:rPr>
                <w:spacing w:val="-3"/>
              </w:rPr>
              <w:t xml:space="preserve"> </w:t>
            </w:r>
            <w:r w:rsidRPr="00ED75B7">
              <w:rPr>
                <w:bCs/>
                <w:kern w:val="2"/>
              </w:rPr>
              <w:t>–</w:t>
            </w:r>
            <w:r w:rsidRPr="00ED75B7">
              <w:rPr>
                <w:spacing w:val="-4"/>
              </w:rPr>
              <w:t xml:space="preserve"> </w:t>
            </w:r>
            <w:r w:rsidRPr="00ED75B7">
              <w:t>informační</w:t>
            </w:r>
            <w:r w:rsidRPr="00ED75B7">
              <w:rPr>
                <w:spacing w:val="-5"/>
              </w:rPr>
              <w:t xml:space="preserve"> </w:t>
            </w:r>
            <w:r w:rsidRPr="00ED75B7">
              <w:t>výchova</w:t>
            </w:r>
            <w:r w:rsidRPr="00ED75B7">
              <w:rPr>
                <w:spacing w:val="-4"/>
              </w:rPr>
              <w:t xml:space="preserve"> </w:t>
            </w:r>
            <w:r w:rsidRPr="00ED75B7">
              <w:t>na</w:t>
            </w:r>
            <w:r w:rsidRPr="00ED75B7">
              <w:rPr>
                <w:spacing w:val="-5"/>
              </w:rPr>
              <w:t xml:space="preserve"> </w:t>
            </w:r>
            <w:r w:rsidRPr="00ED75B7">
              <w:t>UTB</w:t>
            </w:r>
            <w:r w:rsidRPr="00ED75B7">
              <w:rPr>
                <w:spacing w:val="-5"/>
              </w:rPr>
              <w:t xml:space="preserve"> </w:t>
            </w:r>
            <w:r w:rsidRPr="00ED75B7">
              <w:t>ve</w:t>
            </w:r>
            <w:r w:rsidRPr="00ED75B7">
              <w:rPr>
                <w:spacing w:val="-4"/>
              </w:rPr>
              <w:t xml:space="preserve"> </w:t>
            </w:r>
            <w:r w:rsidRPr="00ED75B7">
              <w:t>Zlíně.</w:t>
            </w:r>
            <w:r w:rsidRPr="00ED75B7">
              <w:rPr>
                <w:spacing w:val="-4"/>
              </w:rPr>
              <w:t xml:space="preserve"> </w:t>
            </w:r>
            <w:r w:rsidRPr="00ED75B7">
              <w:t>Dostupné</w:t>
            </w:r>
            <w:r w:rsidRPr="00ED75B7">
              <w:rPr>
                <w:spacing w:val="1"/>
              </w:rPr>
              <w:t xml:space="preserve"> </w:t>
            </w:r>
            <w:r w:rsidRPr="00ED75B7">
              <w:t>z:</w:t>
            </w:r>
            <w:r w:rsidRPr="00ED75B7">
              <w:rPr>
                <w:spacing w:val="-5"/>
              </w:rPr>
              <w:t xml:space="preserve"> </w:t>
            </w:r>
            <w:hyperlink r:id="rId109">
              <w:r w:rsidRPr="00ED75B7">
                <w:rPr>
                  <w:color w:val="0000FF"/>
                  <w:spacing w:val="-2"/>
                  <w:u w:val="single" w:color="0000FF"/>
                </w:rPr>
                <w:t>http://iva.k.utb.cz/</w:t>
              </w:r>
              <w:r w:rsidRPr="00ED75B7">
                <w:rPr>
                  <w:spacing w:val="-2"/>
                </w:rPr>
                <w:t>.</w:t>
              </w:r>
            </w:hyperlink>
          </w:p>
          <w:p w14:paraId="0CCB8D35" w14:textId="77777777" w:rsidR="00053CA1" w:rsidRPr="00ED75B7" w:rsidRDefault="00053CA1" w:rsidP="00053CA1">
            <w:pPr>
              <w:jc w:val="both"/>
              <w:rPr>
                <w:spacing w:val="-2"/>
              </w:rPr>
            </w:pPr>
            <w:r w:rsidRPr="00ED75B7">
              <w:rPr>
                <w:color w:val="000000"/>
                <w:shd w:val="clear" w:color="auto" w:fill="FFFFFF"/>
              </w:rPr>
              <w:t>BURGET, E., KUDLÁČ, A.K.K. Odborný text a práce s prameny. Praha: VŠKK, 2021. ISBN 978-80-88431-02-2.</w:t>
            </w:r>
          </w:p>
          <w:p w14:paraId="237E08D9" w14:textId="77777777" w:rsidR="00053CA1" w:rsidRPr="00ED75B7" w:rsidRDefault="00053CA1" w:rsidP="00053CA1">
            <w:pPr>
              <w:jc w:val="both"/>
            </w:pPr>
            <w:r w:rsidRPr="00ED75B7">
              <w:rPr>
                <w:color w:val="000000"/>
                <w:shd w:val="clear" w:color="auto" w:fill="FFFFFF"/>
              </w:rPr>
              <w:t>ŠIROKÝ, J. Psaní a prezentace odborných textů. Praktik. Praha: Leges, 2019. ISBN 978-80-7502-340-7.</w:t>
            </w:r>
          </w:p>
          <w:p w14:paraId="6B1F74CB" w14:textId="77777777" w:rsidR="00885124" w:rsidRPr="00ED75B7" w:rsidRDefault="00885124" w:rsidP="00885124">
            <w:pPr>
              <w:jc w:val="both"/>
            </w:pPr>
            <w:r w:rsidRPr="00ED75B7">
              <w:t>RUSSEY,</w:t>
            </w:r>
            <w:r w:rsidRPr="00ED75B7">
              <w:rPr>
                <w:spacing w:val="20"/>
              </w:rPr>
              <w:t xml:space="preserve"> </w:t>
            </w:r>
            <w:r w:rsidRPr="00ED75B7">
              <w:t>W.E.,</w:t>
            </w:r>
            <w:r w:rsidRPr="00ED75B7">
              <w:rPr>
                <w:spacing w:val="20"/>
              </w:rPr>
              <w:t xml:space="preserve"> </w:t>
            </w:r>
            <w:r w:rsidRPr="00ED75B7">
              <w:t>EBEL,</w:t>
            </w:r>
            <w:r w:rsidRPr="00ED75B7">
              <w:rPr>
                <w:spacing w:val="20"/>
              </w:rPr>
              <w:t xml:space="preserve"> </w:t>
            </w:r>
            <w:r w:rsidRPr="00ED75B7">
              <w:t>H.F.,</w:t>
            </w:r>
            <w:r w:rsidRPr="00ED75B7">
              <w:rPr>
                <w:spacing w:val="22"/>
              </w:rPr>
              <w:t xml:space="preserve"> </w:t>
            </w:r>
            <w:r w:rsidRPr="00ED75B7">
              <w:t>BLIEFERT,</w:t>
            </w:r>
            <w:r w:rsidRPr="00ED75B7">
              <w:rPr>
                <w:spacing w:val="20"/>
              </w:rPr>
              <w:t xml:space="preserve"> </w:t>
            </w:r>
            <w:r w:rsidRPr="00ED75B7">
              <w:t>C.</w:t>
            </w:r>
            <w:r w:rsidRPr="00ED75B7">
              <w:rPr>
                <w:spacing w:val="20"/>
              </w:rPr>
              <w:t xml:space="preserve"> </w:t>
            </w:r>
            <w:r w:rsidRPr="00ED75B7">
              <w:t>How</w:t>
            </w:r>
            <w:r w:rsidRPr="00ED75B7">
              <w:rPr>
                <w:spacing w:val="20"/>
              </w:rPr>
              <w:t xml:space="preserve"> </w:t>
            </w:r>
            <w:r w:rsidRPr="00ED75B7">
              <w:t>to</w:t>
            </w:r>
            <w:r w:rsidRPr="00ED75B7">
              <w:rPr>
                <w:spacing w:val="20"/>
              </w:rPr>
              <w:t xml:space="preserve"> </w:t>
            </w:r>
            <w:r w:rsidRPr="00ED75B7">
              <w:t>Write</w:t>
            </w:r>
            <w:r w:rsidRPr="00ED75B7">
              <w:rPr>
                <w:spacing w:val="20"/>
              </w:rPr>
              <w:t xml:space="preserve"> </w:t>
            </w:r>
            <w:r w:rsidRPr="00ED75B7">
              <w:t>a</w:t>
            </w:r>
            <w:r w:rsidRPr="00ED75B7">
              <w:rPr>
                <w:spacing w:val="20"/>
              </w:rPr>
              <w:t xml:space="preserve"> </w:t>
            </w:r>
            <w:r w:rsidRPr="00ED75B7">
              <w:t>Successful</w:t>
            </w:r>
            <w:r w:rsidRPr="00ED75B7">
              <w:rPr>
                <w:spacing w:val="20"/>
              </w:rPr>
              <w:t xml:space="preserve"> </w:t>
            </w:r>
            <w:r w:rsidRPr="00ED75B7">
              <w:t>Science</w:t>
            </w:r>
            <w:r w:rsidRPr="00ED75B7">
              <w:rPr>
                <w:spacing w:val="20"/>
              </w:rPr>
              <w:t xml:space="preserve"> </w:t>
            </w:r>
            <w:r w:rsidRPr="00ED75B7">
              <w:t>Thesis:</w:t>
            </w:r>
            <w:r w:rsidRPr="00ED75B7">
              <w:rPr>
                <w:spacing w:val="25"/>
              </w:rPr>
              <w:t xml:space="preserve"> </w:t>
            </w:r>
            <w:r w:rsidRPr="00ED75B7">
              <w:t>The</w:t>
            </w:r>
            <w:r w:rsidRPr="00ED75B7">
              <w:rPr>
                <w:spacing w:val="20"/>
              </w:rPr>
              <w:t xml:space="preserve"> </w:t>
            </w:r>
            <w:r w:rsidRPr="00ED75B7">
              <w:t>Concise</w:t>
            </w:r>
            <w:r w:rsidRPr="00ED75B7">
              <w:rPr>
                <w:spacing w:val="20"/>
              </w:rPr>
              <w:t xml:space="preserve"> </w:t>
            </w:r>
            <w:r w:rsidRPr="00ED75B7">
              <w:t>Guide</w:t>
            </w:r>
            <w:r w:rsidRPr="00ED75B7">
              <w:rPr>
                <w:spacing w:val="20"/>
              </w:rPr>
              <w:t xml:space="preserve"> </w:t>
            </w:r>
            <w:r w:rsidRPr="00ED75B7">
              <w:t>for</w:t>
            </w:r>
            <w:r w:rsidRPr="00ED75B7">
              <w:rPr>
                <w:spacing w:val="20"/>
              </w:rPr>
              <w:t xml:space="preserve"> </w:t>
            </w:r>
            <w:r w:rsidRPr="00ED75B7">
              <w:t>Students. Weinheim: Wiley-VCH, 2006. vii, 223 s. ISBN 3527312986.</w:t>
            </w:r>
          </w:p>
          <w:p w14:paraId="0E29144A" w14:textId="48AB7794" w:rsidR="00C45179" w:rsidRPr="00ED75B7" w:rsidRDefault="00885124" w:rsidP="00885124">
            <w:pPr>
              <w:jc w:val="both"/>
            </w:pPr>
            <w:r w:rsidRPr="00ED75B7">
              <w:t>LENGÁLOVÁ, A. Guide to Writing Master Thesis in English. Zlín: UTB, 2010. ISBN 978-80-7318-952-5. Dostupné z:</w:t>
            </w:r>
            <w:r w:rsidRPr="00ED75B7">
              <w:rPr>
                <w:spacing w:val="-1"/>
              </w:rPr>
              <w:t xml:space="preserve"> </w:t>
            </w:r>
            <w:hyperlink r:id="rId110" w:history="1">
              <w:r w:rsidRPr="00ED75B7">
                <w:rPr>
                  <w:rStyle w:val="Hypertextovodkaz"/>
                </w:rPr>
                <w:t>http://digilib.k.utb.cz/handle/10563/26214.</w:t>
              </w:r>
            </w:hyperlink>
            <w:bookmarkEnd w:id="310"/>
          </w:p>
        </w:tc>
      </w:tr>
      <w:tr w:rsidR="00C45179" w14:paraId="0651A0E3"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57558163" w14:textId="77777777" w:rsidR="00C45179" w:rsidRPr="00ED75B7" w:rsidRDefault="00C45179" w:rsidP="00F8305C">
            <w:pPr>
              <w:jc w:val="center"/>
              <w:rPr>
                <w:b/>
              </w:rPr>
            </w:pPr>
            <w:r w:rsidRPr="00ED75B7">
              <w:rPr>
                <w:b/>
              </w:rPr>
              <w:t>Informace ke kombinované nebo distanční formě</w:t>
            </w:r>
          </w:p>
        </w:tc>
      </w:tr>
      <w:tr w:rsidR="00C45179" w14:paraId="59B09BC4"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0495E9DA" w14:textId="77777777" w:rsidR="00C45179" w:rsidRPr="00ED75B7" w:rsidRDefault="00C45179" w:rsidP="00F8305C">
            <w:pPr>
              <w:jc w:val="both"/>
            </w:pPr>
            <w:r w:rsidRPr="00ED75B7">
              <w:rPr>
                <w:b/>
              </w:rPr>
              <w:t>Rozsah konzultací (soustředění)</w:t>
            </w:r>
          </w:p>
        </w:tc>
        <w:tc>
          <w:tcPr>
            <w:tcW w:w="889" w:type="dxa"/>
            <w:tcBorders>
              <w:top w:val="single" w:sz="2" w:space="0" w:color="auto"/>
            </w:tcBorders>
          </w:tcPr>
          <w:p w14:paraId="06390B51" w14:textId="3B9A8225" w:rsidR="00C45179" w:rsidRPr="00ED75B7" w:rsidRDefault="00766418" w:rsidP="00766418">
            <w:pPr>
              <w:jc w:val="center"/>
            </w:pPr>
            <w:r w:rsidRPr="00ED75B7">
              <w:t>24</w:t>
            </w:r>
          </w:p>
        </w:tc>
        <w:tc>
          <w:tcPr>
            <w:tcW w:w="4179" w:type="dxa"/>
            <w:gridSpan w:val="7"/>
            <w:tcBorders>
              <w:top w:val="single" w:sz="2" w:space="0" w:color="auto"/>
            </w:tcBorders>
            <w:shd w:val="clear" w:color="auto" w:fill="F7CAAC"/>
          </w:tcPr>
          <w:p w14:paraId="5573E1F7" w14:textId="77777777" w:rsidR="00C45179" w:rsidRPr="00ED75B7" w:rsidRDefault="00C45179" w:rsidP="00F8305C">
            <w:pPr>
              <w:jc w:val="both"/>
              <w:rPr>
                <w:b/>
              </w:rPr>
            </w:pPr>
            <w:r w:rsidRPr="00ED75B7">
              <w:rPr>
                <w:b/>
              </w:rPr>
              <w:t xml:space="preserve">hodin </w:t>
            </w:r>
          </w:p>
        </w:tc>
      </w:tr>
      <w:tr w:rsidR="00C45179" w14:paraId="34F051C2" w14:textId="77777777" w:rsidTr="001041BE">
        <w:trPr>
          <w:gridBefore w:val="1"/>
          <w:gridAfter w:val="1"/>
          <w:wBefore w:w="393" w:type="dxa"/>
          <w:wAfter w:w="101" w:type="dxa"/>
        </w:trPr>
        <w:tc>
          <w:tcPr>
            <w:tcW w:w="9855" w:type="dxa"/>
            <w:gridSpan w:val="15"/>
            <w:shd w:val="clear" w:color="auto" w:fill="F7CAAC"/>
          </w:tcPr>
          <w:p w14:paraId="6754A2A4" w14:textId="77777777" w:rsidR="00C45179" w:rsidRPr="00ED75B7" w:rsidRDefault="00C45179" w:rsidP="00F8305C">
            <w:pPr>
              <w:jc w:val="both"/>
              <w:rPr>
                <w:b/>
              </w:rPr>
            </w:pPr>
            <w:r w:rsidRPr="00ED75B7">
              <w:rPr>
                <w:b/>
              </w:rPr>
              <w:t>Informace o způsobu kontaktu s vyučujícím</w:t>
            </w:r>
          </w:p>
        </w:tc>
      </w:tr>
      <w:tr w:rsidR="00C45179" w:rsidRPr="0032018B" w14:paraId="54AE1BFE" w14:textId="77777777" w:rsidTr="001041BE">
        <w:trPr>
          <w:gridBefore w:val="1"/>
          <w:gridAfter w:val="1"/>
          <w:wBefore w:w="393" w:type="dxa"/>
          <w:wAfter w:w="101" w:type="dxa"/>
          <w:trHeight w:val="1373"/>
        </w:trPr>
        <w:tc>
          <w:tcPr>
            <w:tcW w:w="9855" w:type="dxa"/>
            <w:gridSpan w:val="15"/>
          </w:tcPr>
          <w:p w14:paraId="66F4CA41" w14:textId="77777777" w:rsidR="00885124" w:rsidRPr="00ED75B7" w:rsidRDefault="00885124" w:rsidP="00885124">
            <w:pPr>
              <w:pStyle w:val="TableParagraph"/>
              <w:spacing w:line="240" w:lineRule="auto"/>
              <w:ind w:left="0"/>
              <w:rPr>
                <w:sz w:val="20"/>
                <w:szCs w:val="20"/>
              </w:rPr>
            </w:pPr>
            <w:r w:rsidRPr="00ED75B7">
              <w:rPr>
                <w:sz w:val="20"/>
                <w:szCs w:val="20"/>
              </w:rPr>
              <w:t>Student prokáže schopnosti samostatné tvůrčí činnosti při zpracování bakalářské práce pod odborným dohledem stanoveného vedoucího. Konzultace jsou individuální podle potřeby, vycházející ze zaměření tématu bakalářské práce; taktéž na základě shody vedoucího a studenta, a mohou být vedeny jak prezenčně, tak distančně. Pokud realizace bakalářské práce vyžaduje spolupráci s</w:t>
            </w:r>
            <w:r w:rsidRPr="00ED75B7">
              <w:rPr>
                <w:spacing w:val="-2"/>
                <w:sz w:val="20"/>
                <w:szCs w:val="20"/>
              </w:rPr>
              <w:t xml:space="preserve"> </w:t>
            </w:r>
            <w:r w:rsidRPr="00ED75B7">
              <w:rPr>
                <w:sz w:val="20"/>
                <w:szCs w:val="20"/>
              </w:rPr>
              <w:t xml:space="preserve">komerční firmou nebo výzkumnou institucí, může se podílet se souhlasem vedoucího práce na vedení externí </w:t>
            </w:r>
            <w:r w:rsidRPr="00ED75B7">
              <w:rPr>
                <w:spacing w:val="-2"/>
                <w:sz w:val="20"/>
                <w:szCs w:val="20"/>
              </w:rPr>
              <w:t>konzultant.</w:t>
            </w:r>
          </w:p>
          <w:p w14:paraId="5800013E" w14:textId="77777777" w:rsidR="00885124" w:rsidRPr="00ED75B7" w:rsidRDefault="00885124" w:rsidP="00885124"/>
          <w:p w14:paraId="133C9B5E" w14:textId="42614D4A" w:rsidR="00885124" w:rsidRPr="00ED75B7" w:rsidRDefault="00885124" w:rsidP="00885124">
            <w:pPr>
              <w:pStyle w:val="TableParagraph"/>
              <w:spacing w:line="240" w:lineRule="auto"/>
              <w:ind w:left="0"/>
              <w:rPr>
                <w:spacing w:val="-4"/>
                <w:sz w:val="20"/>
                <w:szCs w:val="20"/>
              </w:rPr>
            </w:pPr>
            <w:r w:rsidRPr="00ED75B7">
              <w:rPr>
                <w:sz w:val="20"/>
                <w:szCs w:val="20"/>
              </w:rPr>
              <w:t>Možnosti</w:t>
            </w:r>
            <w:r w:rsidRPr="00ED75B7">
              <w:rPr>
                <w:spacing w:val="26"/>
                <w:sz w:val="20"/>
                <w:szCs w:val="20"/>
              </w:rPr>
              <w:t xml:space="preserve"> </w:t>
            </w:r>
            <w:r w:rsidRPr="00ED75B7">
              <w:rPr>
                <w:sz w:val="20"/>
                <w:szCs w:val="20"/>
              </w:rPr>
              <w:t>komunikace</w:t>
            </w:r>
            <w:r w:rsidRPr="00ED75B7">
              <w:rPr>
                <w:spacing w:val="26"/>
                <w:sz w:val="20"/>
                <w:szCs w:val="20"/>
              </w:rPr>
              <w:t xml:space="preserve"> </w:t>
            </w:r>
            <w:r w:rsidRPr="00ED75B7">
              <w:rPr>
                <w:sz w:val="20"/>
                <w:szCs w:val="20"/>
              </w:rPr>
              <w:t>s</w:t>
            </w:r>
            <w:r w:rsidRPr="00ED75B7">
              <w:rPr>
                <w:spacing w:val="-3"/>
                <w:sz w:val="20"/>
                <w:szCs w:val="20"/>
              </w:rPr>
              <w:t xml:space="preserve"> </w:t>
            </w:r>
            <w:r w:rsidRPr="00ED75B7">
              <w:rPr>
                <w:sz w:val="20"/>
                <w:szCs w:val="20"/>
              </w:rPr>
              <w:t>garantem</w:t>
            </w:r>
            <w:r w:rsidRPr="00ED75B7">
              <w:rPr>
                <w:spacing w:val="27"/>
                <w:sz w:val="20"/>
                <w:szCs w:val="20"/>
              </w:rPr>
              <w:t xml:space="preserve"> </w:t>
            </w:r>
            <w:r w:rsidRPr="00ED75B7">
              <w:rPr>
                <w:sz w:val="20"/>
                <w:szCs w:val="20"/>
              </w:rPr>
              <w:t>předmětu:</w:t>
            </w:r>
            <w:r w:rsidRPr="00ED75B7">
              <w:rPr>
                <w:spacing w:val="29"/>
                <w:sz w:val="20"/>
                <w:szCs w:val="20"/>
              </w:rPr>
              <w:t xml:space="preserve"> </w:t>
            </w:r>
            <w:hyperlink r:id="rId111" w:history="1">
              <w:r w:rsidR="00C835A1" w:rsidRPr="00ED75B7">
                <w:rPr>
                  <w:rStyle w:val="Hypertextovodkaz"/>
                  <w:sz w:val="20"/>
                  <w:szCs w:val="20"/>
                </w:rPr>
                <w:t>slobodian@utb.cz</w:t>
              </w:r>
            </w:hyperlink>
            <w:r w:rsidRPr="00ED75B7">
              <w:rPr>
                <w:sz w:val="20"/>
                <w:szCs w:val="20"/>
              </w:rPr>
              <w:t>, 576 03</w:t>
            </w:r>
            <w:r w:rsidR="00C835A1" w:rsidRPr="00ED75B7">
              <w:rPr>
                <w:sz w:val="20"/>
                <w:szCs w:val="20"/>
              </w:rPr>
              <w:t>1</w:t>
            </w:r>
            <w:r w:rsidRPr="00ED75B7">
              <w:rPr>
                <w:sz w:val="20"/>
                <w:szCs w:val="20"/>
              </w:rPr>
              <w:t xml:space="preserve"> </w:t>
            </w:r>
            <w:r w:rsidR="00C835A1" w:rsidRPr="00ED75B7">
              <w:rPr>
                <w:sz w:val="20"/>
                <w:szCs w:val="20"/>
              </w:rPr>
              <w:t>350</w:t>
            </w:r>
            <w:r w:rsidRPr="00ED75B7">
              <w:rPr>
                <w:sz w:val="20"/>
                <w:szCs w:val="20"/>
              </w:rPr>
              <w:t>.</w:t>
            </w:r>
            <w:r w:rsidRPr="00ED75B7">
              <w:rPr>
                <w:spacing w:val="27"/>
                <w:sz w:val="20"/>
                <w:szCs w:val="20"/>
              </w:rPr>
              <w:t xml:space="preserve"> </w:t>
            </w:r>
            <w:r w:rsidRPr="00ED75B7">
              <w:rPr>
                <w:sz w:val="20"/>
                <w:szCs w:val="20"/>
              </w:rPr>
              <w:t>Kontakty</w:t>
            </w:r>
            <w:r w:rsidRPr="00ED75B7">
              <w:rPr>
                <w:spacing w:val="27"/>
                <w:sz w:val="20"/>
                <w:szCs w:val="20"/>
              </w:rPr>
              <w:t xml:space="preserve"> </w:t>
            </w:r>
            <w:r w:rsidRPr="00ED75B7">
              <w:rPr>
                <w:sz w:val="20"/>
                <w:szCs w:val="20"/>
              </w:rPr>
              <w:t>na</w:t>
            </w:r>
            <w:r w:rsidRPr="00ED75B7">
              <w:rPr>
                <w:spacing w:val="26"/>
                <w:sz w:val="20"/>
                <w:szCs w:val="20"/>
              </w:rPr>
              <w:t xml:space="preserve"> </w:t>
            </w:r>
            <w:r w:rsidRPr="00ED75B7">
              <w:rPr>
                <w:sz w:val="20"/>
                <w:szCs w:val="20"/>
              </w:rPr>
              <w:t>jednotlivé</w:t>
            </w:r>
            <w:r w:rsidRPr="00ED75B7">
              <w:rPr>
                <w:spacing w:val="26"/>
                <w:sz w:val="20"/>
                <w:szCs w:val="20"/>
              </w:rPr>
              <w:t xml:space="preserve"> </w:t>
            </w:r>
            <w:r w:rsidRPr="00ED75B7">
              <w:rPr>
                <w:sz w:val="20"/>
                <w:szCs w:val="20"/>
              </w:rPr>
              <w:t>vedoucí</w:t>
            </w:r>
            <w:r w:rsidRPr="00ED75B7">
              <w:rPr>
                <w:spacing w:val="26"/>
                <w:sz w:val="20"/>
                <w:szCs w:val="20"/>
              </w:rPr>
              <w:t xml:space="preserve"> </w:t>
            </w:r>
            <w:r w:rsidRPr="00ED75B7">
              <w:rPr>
                <w:sz w:val="20"/>
                <w:szCs w:val="20"/>
              </w:rPr>
              <w:t>BP</w:t>
            </w:r>
            <w:r w:rsidRPr="00ED75B7">
              <w:rPr>
                <w:spacing w:val="26"/>
                <w:sz w:val="20"/>
                <w:szCs w:val="20"/>
              </w:rPr>
              <w:t xml:space="preserve"> </w:t>
            </w:r>
            <w:r w:rsidRPr="00ED75B7">
              <w:rPr>
                <w:sz w:val="20"/>
                <w:szCs w:val="20"/>
              </w:rPr>
              <w:t>jsou k dispozici v Portálu IS/STAG (Prohlížení – Učitelé), případně také na webových stránkách jednotlivých ústavů.</w:t>
            </w:r>
          </w:p>
          <w:p w14:paraId="027D53B3" w14:textId="77777777" w:rsidR="00C45179" w:rsidRPr="00ED75B7" w:rsidRDefault="00C45179" w:rsidP="00F8305C">
            <w:pPr>
              <w:jc w:val="both"/>
            </w:pPr>
          </w:p>
          <w:p w14:paraId="53931D19" w14:textId="77777777" w:rsidR="00C45179" w:rsidRPr="00ED75B7" w:rsidRDefault="00C45179" w:rsidP="00F8305C">
            <w:pPr>
              <w:jc w:val="both"/>
            </w:pPr>
          </w:p>
          <w:p w14:paraId="4DD031CE" w14:textId="3BE2CF8C" w:rsidR="00C45179" w:rsidRDefault="00C45179" w:rsidP="00F8305C">
            <w:pPr>
              <w:jc w:val="both"/>
            </w:pPr>
          </w:p>
          <w:p w14:paraId="0740FDA9" w14:textId="63500107" w:rsidR="00D555DD" w:rsidRDefault="00D555DD" w:rsidP="00F8305C">
            <w:pPr>
              <w:jc w:val="both"/>
            </w:pPr>
          </w:p>
          <w:p w14:paraId="0F445212" w14:textId="4B0D3EED" w:rsidR="00D555DD" w:rsidRDefault="00D555DD" w:rsidP="00F8305C">
            <w:pPr>
              <w:jc w:val="both"/>
            </w:pPr>
          </w:p>
          <w:p w14:paraId="5633E163" w14:textId="1F5A8442" w:rsidR="00D555DD" w:rsidRDefault="00D555DD" w:rsidP="00F8305C">
            <w:pPr>
              <w:jc w:val="both"/>
            </w:pPr>
          </w:p>
          <w:p w14:paraId="6E90A407" w14:textId="3DF18865" w:rsidR="00D555DD" w:rsidRDefault="00D555DD" w:rsidP="00F8305C">
            <w:pPr>
              <w:jc w:val="both"/>
            </w:pPr>
          </w:p>
          <w:p w14:paraId="760A5B3D" w14:textId="065B171E" w:rsidR="00D555DD" w:rsidRDefault="00D555DD" w:rsidP="00F8305C">
            <w:pPr>
              <w:jc w:val="both"/>
            </w:pPr>
          </w:p>
          <w:p w14:paraId="6F92995C" w14:textId="661258DA" w:rsidR="00D555DD" w:rsidRDefault="00D555DD" w:rsidP="00F8305C">
            <w:pPr>
              <w:jc w:val="both"/>
            </w:pPr>
          </w:p>
          <w:p w14:paraId="68E79BE7" w14:textId="1854DEA9" w:rsidR="00D555DD" w:rsidRDefault="00D555DD" w:rsidP="00F8305C">
            <w:pPr>
              <w:jc w:val="both"/>
            </w:pPr>
          </w:p>
          <w:p w14:paraId="0AEEC8E6" w14:textId="059DC852" w:rsidR="00D555DD" w:rsidRDefault="00D555DD" w:rsidP="00F8305C">
            <w:pPr>
              <w:jc w:val="both"/>
            </w:pPr>
          </w:p>
          <w:p w14:paraId="111A9E13" w14:textId="452EFFCA" w:rsidR="00D555DD" w:rsidRDefault="00D555DD" w:rsidP="00F8305C">
            <w:pPr>
              <w:jc w:val="both"/>
            </w:pPr>
          </w:p>
          <w:p w14:paraId="3717CDC3" w14:textId="273D8277" w:rsidR="00D555DD" w:rsidRDefault="00D555DD" w:rsidP="00F8305C">
            <w:pPr>
              <w:jc w:val="both"/>
            </w:pPr>
          </w:p>
          <w:p w14:paraId="7DC2D3C9" w14:textId="3643CDF1" w:rsidR="00D555DD" w:rsidRDefault="00D555DD" w:rsidP="00F8305C">
            <w:pPr>
              <w:jc w:val="both"/>
            </w:pPr>
          </w:p>
          <w:p w14:paraId="62405D35" w14:textId="5A449F1B" w:rsidR="00D555DD" w:rsidRDefault="00D555DD" w:rsidP="00F8305C">
            <w:pPr>
              <w:jc w:val="both"/>
            </w:pPr>
          </w:p>
          <w:p w14:paraId="1598BB62" w14:textId="1F5959A6" w:rsidR="00D555DD" w:rsidRDefault="00D555DD" w:rsidP="00F8305C">
            <w:pPr>
              <w:jc w:val="both"/>
            </w:pPr>
          </w:p>
          <w:p w14:paraId="41D0EDE0" w14:textId="0742898A" w:rsidR="00D555DD" w:rsidRDefault="00D555DD" w:rsidP="00F8305C">
            <w:pPr>
              <w:jc w:val="both"/>
            </w:pPr>
          </w:p>
          <w:p w14:paraId="1EA31A79" w14:textId="723B554B" w:rsidR="00D555DD" w:rsidRDefault="00D555DD" w:rsidP="00F8305C">
            <w:pPr>
              <w:jc w:val="both"/>
            </w:pPr>
          </w:p>
          <w:p w14:paraId="69440712" w14:textId="71D01BDF" w:rsidR="00D555DD" w:rsidRDefault="00D555DD" w:rsidP="00F8305C">
            <w:pPr>
              <w:jc w:val="both"/>
            </w:pPr>
          </w:p>
          <w:p w14:paraId="07A31100" w14:textId="15CFDADC" w:rsidR="00D555DD" w:rsidRDefault="00D555DD" w:rsidP="00F8305C">
            <w:pPr>
              <w:jc w:val="both"/>
            </w:pPr>
          </w:p>
          <w:p w14:paraId="620BE3B1" w14:textId="7D2AD8DC" w:rsidR="00D555DD" w:rsidRDefault="00D555DD" w:rsidP="00F8305C">
            <w:pPr>
              <w:jc w:val="both"/>
            </w:pPr>
          </w:p>
          <w:p w14:paraId="6FCE6EC6" w14:textId="5D7C8FB3" w:rsidR="00D555DD" w:rsidRDefault="00D555DD" w:rsidP="00F8305C">
            <w:pPr>
              <w:jc w:val="both"/>
            </w:pPr>
          </w:p>
          <w:p w14:paraId="0EA1A3EA" w14:textId="6A1A1256" w:rsidR="00D555DD" w:rsidRDefault="00D555DD" w:rsidP="00F8305C">
            <w:pPr>
              <w:jc w:val="both"/>
            </w:pPr>
          </w:p>
          <w:p w14:paraId="053E4E47" w14:textId="66DA1A79" w:rsidR="00D555DD" w:rsidRDefault="00D555DD" w:rsidP="00F8305C">
            <w:pPr>
              <w:jc w:val="both"/>
            </w:pPr>
          </w:p>
          <w:p w14:paraId="1A5A1820" w14:textId="77777777" w:rsidR="00D555DD" w:rsidRDefault="00D555DD" w:rsidP="00F8305C">
            <w:pPr>
              <w:jc w:val="both"/>
            </w:pPr>
          </w:p>
          <w:p w14:paraId="471390FD" w14:textId="77777777" w:rsidR="00C45179" w:rsidRPr="00ED75B7" w:rsidRDefault="00C45179" w:rsidP="00F8305C">
            <w:pPr>
              <w:jc w:val="both"/>
            </w:pPr>
          </w:p>
        </w:tc>
      </w:tr>
      <w:bookmarkEnd w:id="308"/>
      <w:tr w:rsidR="00EE10E0" w14:paraId="44713A5C"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2605B804" w14:textId="191F3D31" w:rsidR="00EE10E0" w:rsidRDefault="00EE10E0" w:rsidP="00F8305C">
            <w:pPr>
              <w:jc w:val="both"/>
              <w:rPr>
                <w:b/>
                <w:sz w:val="28"/>
              </w:rPr>
            </w:pPr>
            <w:r>
              <w:lastRenderedPageBreak/>
              <w:br w:type="page"/>
            </w:r>
            <w:r>
              <w:rPr>
                <w:b/>
                <w:sz w:val="28"/>
              </w:rPr>
              <w:t>B-III – Charakteristika studijního předmětu</w:t>
            </w:r>
          </w:p>
        </w:tc>
      </w:tr>
      <w:tr w:rsidR="00EE10E0" w:rsidRPr="0062291E" w14:paraId="58A87E3D"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46D8AB25" w14:textId="77777777" w:rsidR="00EE10E0" w:rsidRDefault="00EE10E0" w:rsidP="00F8305C">
            <w:pPr>
              <w:jc w:val="both"/>
              <w:rPr>
                <w:b/>
              </w:rPr>
            </w:pPr>
            <w:r>
              <w:rPr>
                <w:b/>
              </w:rPr>
              <w:t>Název studijního předmětu</w:t>
            </w:r>
          </w:p>
        </w:tc>
        <w:tc>
          <w:tcPr>
            <w:tcW w:w="6420" w:type="dxa"/>
            <w:gridSpan w:val="11"/>
            <w:tcBorders>
              <w:top w:val="double" w:sz="4" w:space="0" w:color="auto"/>
            </w:tcBorders>
          </w:tcPr>
          <w:p w14:paraId="012A8E7A" w14:textId="1EADACFB" w:rsidR="00EE10E0" w:rsidRPr="0062291E" w:rsidRDefault="00EE10E0" w:rsidP="00F8305C">
            <w:pPr>
              <w:jc w:val="both"/>
              <w:rPr>
                <w:b/>
                <w:bCs/>
              </w:rPr>
            </w:pPr>
            <w:bookmarkStart w:id="311" w:name="Sem_z_chemie"/>
            <w:bookmarkEnd w:id="311"/>
            <w:r>
              <w:rPr>
                <w:b/>
                <w:bCs/>
              </w:rPr>
              <w:t>Seminář z chemie</w:t>
            </w:r>
          </w:p>
        </w:tc>
      </w:tr>
      <w:tr w:rsidR="00EE10E0" w14:paraId="497E774E" w14:textId="77777777" w:rsidTr="001041BE">
        <w:trPr>
          <w:gridBefore w:val="1"/>
          <w:gridAfter w:val="1"/>
          <w:wBefore w:w="393" w:type="dxa"/>
          <w:wAfter w:w="101" w:type="dxa"/>
        </w:trPr>
        <w:tc>
          <w:tcPr>
            <w:tcW w:w="3435" w:type="dxa"/>
            <w:gridSpan w:val="4"/>
            <w:shd w:val="clear" w:color="auto" w:fill="F7CAAC"/>
          </w:tcPr>
          <w:p w14:paraId="52FFD289" w14:textId="77777777" w:rsidR="00EE10E0" w:rsidRDefault="00EE10E0" w:rsidP="00F8305C">
            <w:pPr>
              <w:jc w:val="both"/>
              <w:rPr>
                <w:b/>
              </w:rPr>
            </w:pPr>
            <w:r>
              <w:rPr>
                <w:b/>
              </w:rPr>
              <w:t>Typ předmětu</w:t>
            </w:r>
          </w:p>
        </w:tc>
        <w:tc>
          <w:tcPr>
            <w:tcW w:w="3057" w:type="dxa"/>
            <w:gridSpan w:val="6"/>
          </w:tcPr>
          <w:p w14:paraId="3B3CB80C" w14:textId="33825C82" w:rsidR="00EE10E0" w:rsidRDefault="007E54FC" w:rsidP="00F8305C">
            <w:pPr>
              <w:jc w:val="both"/>
            </w:pPr>
            <w:r w:rsidRPr="004D0E50">
              <w:t>povinný</w:t>
            </w:r>
          </w:p>
        </w:tc>
        <w:tc>
          <w:tcPr>
            <w:tcW w:w="2695" w:type="dxa"/>
            <w:gridSpan w:val="4"/>
            <w:shd w:val="clear" w:color="auto" w:fill="F7CAAC"/>
          </w:tcPr>
          <w:p w14:paraId="236D7BE1" w14:textId="77777777" w:rsidR="00EE10E0" w:rsidRDefault="00EE10E0" w:rsidP="00F8305C">
            <w:pPr>
              <w:jc w:val="both"/>
            </w:pPr>
            <w:r>
              <w:rPr>
                <w:b/>
              </w:rPr>
              <w:t>doporučený ročník / semestr</w:t>
            </w:r>
          </w:p>
        </w:tc>
        <w:tc>
          <w:tcPr>
            <w:tcW w:w="668" w:type="dxa"/>
          </w:tcPr>
          <w:p w14:paraId="3A362035" w14:textId="3F88AC12" w:rsidR="00EE10E0" w:rsidRDefault="00EE10E0" w:rsidP="00F8305C">
            <w:pPr>
              <w:jc w:val="both"/>
            </w:pPr>
            <w:r w:rsidRPr="001D350B">
              <w:t>1/</w:t>
            </w:r>
            <w:r w:rsidR="005635DC">
              <w:t>Z</w:t>
            </w:r>
            <w:r w:rsidRPr="001D350B">
              <w:t>S</w:t>
            </w:r>
          </w:p>
        </w:tc>
      </w:tr>
      <w:tr w:rsidR="00D32501" w14:paraId="16A2C90C" w14:textId="77777777" w:rsidTr="001041BE">
        <w:trPr>
          <w:gridBefore w:val="1"/>
          <w:gridAfter w:val="1"/>
          <w:wBefore w:w="393" w:type="dxa"/>
          <w:wAfter w:w="101" w:type="dxa"/>
        </w:trPr>
        <w:tc>
          <w:tcPr>
            <w:tcW w:w="3435" w:type="dxa"/>
            <w:gridSpan w:val="4"/>
            <w:shd w:val="clear" w:color="auto" w:fill="F7CAAC"/>
          </w:tcPr>
          <w:p w14:paraId="13B3D450" w14:textId="77777777" w:rsidR="00D32501" w:rsidRDefault="00D32501" w:rsidP="00D32501">
            <w:pPr>
              <w:jc w:val="both"/>
              <w:rPr>
                <w:b/>
              </w:rPr>
            </w:pPr>
            <w:r>
              <w:rPr>
                <w:b/>
              </w:rPr>
              <w:t>Rozsah studijního předmětu</w:t>
            </w:r>
          </w:p>
        </w:tc>
        <w:tc>
          <w:tcPr>
            <w:tcW w:w="1352" w:type="dxa"/>
            <w:gridSpan w:val="3"/>
          </w:tcPr>
          <w:p w14:paraId="74E4C6E5" w14:textId="62145962" w:rsidR="00D32501" w:rsidRPr="00B74836" w:rsidRDefault="00D32501" w:rsidP="00D32501">
            <w:pPr>
              <w:jc w:val="both"/>
            </w:pPr>
            <w:r w:rsidRPr="00B74836">
              <w:t>0p+16s+0l</w:t>
            </w:r>
          </w:p>
        </w:tc>
        <w:tc>
          <w:tcPr>
            <w:tcW w:w="889" w:type="dxa"/>
            <w:shd w:val="clear" w:color="auto" w:fill="F7CAAC"/>
          </w:tcPr>
          <w:p w14:paraId="07AF2420" w14:textId="3D09D8A8" w:rsidR="00D32501" w:rsidRPr="00B74836" w:rsidRDefault="00D32501" w:rsidP="00D32501">
            <w:pPr>
              <w:jc w:val="both"/>
              <w:rPr>
                <w:b/>
              </w:rPr>
            </w:pPr>
            <w:r w:rsidRPr="00B74836">
              <w:rPr>
                <w:b/>
              </w:rPr>
              <w:t xml:space="preserve">hod. </w:t>
            </w:r>
          </w:p>
        </w:tc>
        <w:tc>
          <w:tcPr>
            <w:tcW w:w="816" w:type="dxa"/>
            <w:gridSpan w:val="2"/>
          </w:tcPr>
          <w:p w14:paraId="65098683" w14:textId="41B5F418" w:rsidR="00D32501" w:rsidRPr="00B74836" w:rsidRDefault="00D32501" w:rsidP="00D32501">
            <w:pPr>
              <w:jc w:val="both"/>
            </w:pPr>
            <w:r w:rsidRPr="00B74836">
              <w:t>16</w:t>
            </w:r>
          </w:p>
        </w:tc>
        <w:tc>
          <w:tcPr>
            <w:tcW w:w="1479" w:type="dxa"/>
            <w:gridSpan w:val="2"/>
            <w:shd w:val="clear" w:color="auto" w:fill="F7CAAC"/>
          </w:tcPr>
          <w:p w14:paraId="397A33D8" w14:textId="77777777" w:rsidR="00D32501" w:rsidRDefault="00D32501" w:rsidP="00D32501">
            <w:pPr>
              <w:jc w:val="both"/>
              <w:rPr>
                <w:b/>
              </w:rPr>
            </w:pPr>
            <w:r>
              <w:rPr>
                <w:b/>
              </w:rPr>
              <w:t>kreditů</w:t>
            </w:r>
          </w:p>
        </w:tc>
        <w:tc>
          <w:tcPr>
            <w:tcW w:w="1884" w:type="dxa"/>
            <w:gridSpan w:val="3"/>
          </w:tcPr>
          <w:p w14:paraId="2023C0A9" w14:textId="772056A7" w:rsidR="00D32501" w:rsidRDefault="00D32501" w:rsidP="00D32501">
            <w:pPr>
              <w:jc w:val="both"/>
            </w:pPr>
            <w:r>
              <w:t>1</w:t>
            </w:r>
          </w:p>
        </w:tc>
      </w:tr>
      <w:tr w:rsidR="00EE10E0" w14:paraId="302B6BFD" w14:textId="77777777" w:rsidTr="001041BE">
        <w:trPr>
          <w:gridBefore w:val="1"/>
          <w:gridAfter w:val="1"/>
          <w:wBefore w:w="393" w:type="dxa"/>
          <w:wAfter w:w="101" w:type="dxa"/>
        </w:trPr>
        <w:tc>
          <w:tcPr>
            <w:tcW w:w="3435" w:type="dxa"/>
            <w:gridSpan w:val="4"/>
            <w:shd w:val="clear" w:color="auto" w:fill="F7CAAC"/>
          </w:tcPr>
          <w:p w14:paraId="7E0786EE" w14:textId="77777777" w:rsidR="00EE10E0" w:rsidRDefault="00EE10E0" w:rsidP="00F8305C">
            <w:pPr>
              <w:jc w:val="both"/>
              <w:rPr>
                <w:b/>
                <w:sz w:val="22"/>
              </w:rPr>
            </w:pPr>
            <w:r>
              <w:rPr>
                <w:b/>
              </w:rPr>
              <w:t>Prerekvizity, korekvizity, ekvivalence</w:t>
            </w:r>
          </w:p>
        </w:tc>
        <w:tc>
          <w:tcPr>
            <w:tcW w:w="6420" w:type="dxa"/>
            <w:gridSpan w:val="11"/>
          </w:tcPr>
          <w:p w14:paraId="01D053CC" w14:textId="77777777" w:rsidR="00EE10E0" w:rsidRDefault="00EE10E0" w:rsidP="00F8305C">
            <w:pPr>
              <w:jc w:val="both"/>
            </w:pPr>
          </w:p>
        </w:tc>
      </w:tr>
      <w:tr w:rsidR="00EE10E0" w14:paraId="6E93BADE" w14:textId="77777777" w:rsidTr="001041BE">
        <w:trPr>
          <w:gridBefore w:val="1"/>
          <w:gridAfter w:val="1"/>
          <w:wBefore w:w="393" w:type="dxa"/>
          <w:wAfter w:w="101" w:type="dxa"/>
        </w:trPr>
        <w:tc>
          <w:tcPr>
            <w:tcW w:w="3435" w:type="dxa"/>
            <w:gridSpan w:val="4"/>
            <w:shd w:val="clear" w:color="auto" w:fill="F7CAAC"/>
          </w:tcPr>
          <w:p w14:paraId="0CDA8934" w14:textId="77777777" w:rsidR="00EE10E0" w:rsidRPr="005A0406" w:rsidRDefault="00EE10E0" w:rsidP="00F8305C">
            <w:pPr>
              <w:jc w:val="both"/>
              <w:rPr>
                <w:b/>
              </w:rPr>
            </w:pPr>
            <w:r w:rsidRPr="005A0406">
              <w:rPr>
                <w:b/>
              </w:rPr>
              <w:t>Způsob ověření výsledků učení</w:t>
            </w:r>
          </w:p>
        </w:tc>
        <w:tc>
          <w:tcPr>
            <w:tcW w:w="3057" w:type="dxa"/>
            <w:gridSpan w:val="6"/>
            <w:tcBorders>
              <w:bottom w:val="single" w:sz="4" w:space="0" w:color="auto"/>
            </w:tcBorders>
          </w:tcPr>
          <w:p w14:paraId="36CE5487" w14:textId="2D175487" w:rsidR="00EE10E0" w:rsidRDefault="00D32501" w:rsidP="00F8305C">
            <w:pPr>
              <w:jc w:val="both"/>
            </w:pPr>
            <w:r w:rsidRPr="00D32501">
              <w:t>zápočet</w:t>
            </w:r>
          </w:p>
        </w:tc>
        <w:tc>
          <w:tcPr>
            <w:tcW w:w="1479" w:type="dxa"/>
            <w:gridSpan w:val="2"/>
            <w:tcBorders>
              <w:bottom w:val="single" w:sz="4" w:space="0" w:color="auto"/>
            </w:tcBorders>
            <w:shd w:val="clear" w:color="auto" w:fill="F7CAAC"/>
          </w:tcPr>
          <w:p w14:paraId="248D8135" w14:textId="77777777" w:rsidR="00EE10E0" w:rsidRDefault="00EE10E0" w:rsidP="00F8305C">
            <w:pPr>
              <w:jc w:val="both"/>
              <w:rPr>
                <w:b/>
              </w:rPr>
            </w:pPr>
            <w:r>
              <w:rPr>
                <w:b/>
              </w:rPr>
              <w:t>Forma výuky</w:t>
            </w:r>
          </w:p>
        </w:tc>
        <w:tc>
          <w:tcPr>
            <w:tcW w:w="1884" w:type="dxa"/>
            <w:gridSpan w:val="3"/>
            <w:tcBorders>
              <w:bottom w:val="single" w:sz="4" w:space="0" w:color="auto"/>
            </w:tcBorders>
          </w:tcPr>
          <w:p w14:paraId="7A29A6E7" w14:textId="77777777" w:rsidR="00D32501" w:rsidRDefault="00D32501" w:rsidP="00D32501">
            <w:pPr>
              <w:jc w:val="both"/>
            </w:pPr>
            <w:r>
              <w:t>s</w:t>
            </w:r>
            <w:r w:rsidRPr="00D32501">
              <w:t>emináře</w:t>
            </w:r>
          </w:p>
          <w:p w14:paraId="63A290A3" w14:textId="522BECD6" w:rsidR="00EE10E0" w:rsidRDefault="00EE10E0" w:rsidP="00F8305C">
            <w:pPr>
              <w:jc w:val="both"/>
            </w:pPr>
          </w:p>
        </w:tc>
      </w:tr>
      <w:tr w:rsidR="00EE10E0" w14:paraId="0767C1FD" w14:textId="77777777" w:rsidTr="001041BE">
        <w:trPr>
          <w:gridBefore w:val="1"/>
          <w:gridAfter w:val="1"/>
          <w:wBefore w:w="393" w:type="dxa"/>
          <w:wAfter w:w="101" w:type="dxa"/>
        </w:trPr>
        <w:tc>
          <w:tcPr>
            <w:tcW w:w="3435" w:type="dxa"/>
            <w:gridSpan w:val="4"/>
            <w:shd w:val="clear" w:color="auto" w:fill="F7CAAC"/>
          </w:tcPr>
          <w:p w14:paraId="3474C7F1" w14:textId="77777777" w:rsidR="00EE10E0" w:rsidRPr="005A0406" w:rsidRDefault="00EE10E0"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61AB65A8" w14:textId="6F1AF202" w:rsidR="00EE10E0" w:rsidRPr="005635DC" w:rsidRDefault="009B5F0E" w:rsidP="00F8305C">
            <w:pPr>
              <w:jc w:val="both"/>
            </w:pPr>
            <w:r w:rsidRPr="004D0E50">
              <w:rPr>
                <w:color w:val="000000"/>
              </w:rPr>
              <w:t>100% účast na seminářích</w:t>
            </w:r>
            <w:r w:rsidR="009C5890" w:rsidRPr="004D0E50">
              <w:rPr>
                <w:color w:val="000000"/>
              </w:rPr>
              <w:t>, splnění písemného testu s minimálně 50% úspěšností</w:t>
            </w:r>
            <w:r w:rsidR="009C5890" w:rsidRPr="005635DC">
              <w:rPr>
                <w:color w:val="000000"/>
                <w:shd w:val="clear" w:color="auto" w:fill="FFFFFF"/>
              </w:rPr>
              <w:t>.</w:t>
            </w:r>
          </w:p>
        </w:tc>
      </w:tr>
      <w:tr w:rsidR="00EE10E0" w14:paraId="40E55654"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3289C63A" w14:textId="77777777" w:rsidR="00EE10E0" w:rsidRDefault="00EE10E0" w:rsidP="00F8305C">
            <w:pPr>
              <w:jc w:val="both"/>
              <w:rPr>
                <w:b/>
              </w:rPr>
            </w:pPr>
            <w:r>
              <w:rPr>
                <w:b/>
              </w:rPr>
              <w:t>Garant předmětu</w:t>
            </w:r>
          </w:p>
        </w:tc>
        <w:tc>
          <w:tcPr>
            <w:tcW w:w="6420" w:type="dxa"/>
            <w:gridSpan w:val="11"/>
            <w:tcBorders>
              <w:top w:val="nil"/>
            </w:tcBorders>
          </w:tcPr>
          <w:p w14:paraId="6A866533" w14:textId="77777777" w:rsidR="00EE10E0" w:rsidRDefault="00EE10E0" w:rsidP="00F8305C">
            <w:pPr>
              <w:jc w:val="both"/>
            </w:pPr>
          </w:p>
        </w:tc>
      </w:tr>
      <w:tr w:rsidR="00EE10E0" w14:paraId="4D2581E0"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392DB792" w14:textId="77777777" w:rsidR="00EE10E0" w:rsidRDefault="00EE10E0" w:rsidP="00F8305C">
            <w:pPr>
              <w:jc w:val="both"/>
              <w:rPr>
                <w:b/>
              </w:rPr>
            </w:pPr>
            <w:r>
              <w:rPr>
                <w:b/>
              </w:rPr>
              <w:t>Zapojení garanta do výuky předmětu</w:t>
            </w:r>
          </w:p>
        </w:tc>
        <w:tc>
          <w:tcPr>
            <w:tcW w:w="6420" w:type="dxa"/>
            <w:gridSpan w:val="11"/>
            <w:tcBorders>
              <w:top w:val="nil"/>
            </w:tcBorders>
          </w:tcPr>
          <w:p w14:paraId="29E83AD3" w14:textId="77777777" w:rsidR="00EE10E0" w:rsidRDefault="00EE10E0" w:rsidP="00F8305C">
            <w:pPr>
              <w:jc w:val="both"/>
            </w:pPr>
          </w:p>
        </w:tc>
      </w:tr>
      <w:tr w:rsidR="00EE10E0" w14:paraId="3EAD58BE" w14:textId="77777777" w:rsidTr="001041BE">
        <w:trPr>
          <w:gridBefore w:val="1"/>
          <w:gridAfter w:val="1"/>
          <w:wBefore w:w="393" w:type="dxa"/>
          <w:wAfter w:w="101" w:type="dxa"/>
        </w:trPr>
        <w:tc>
          <w:tcPr>
            <w:tcW w:w="3435" w:type="dxa"/>
            <w:gridSpan w:val="4"/>
            <w:shd w:val="clear" w:color="auto" w:fill="F7CAAC"/>
          </w:tcPr>
          <w:p w14:paraId="32F44452" w14:textId="77777777" w:rsidR="00EE10E0" w:rsidRDefault="00EE10E0" w:rsidP="00F8305C">
            <w:pPr>
              <w:jc w:val="both"/>
              <w:rPr>
                <w:b/>
              </w:rPr>
            </w:pPr>
            <w:r>
              <w:rPr>
                <w:b/>
              </w:rPr>
              <w:t>Vyučující</w:t>
            </w:r>
          </w:p>
        </w:tc>
        <w:tc>
          <w:tcPr>
            <w:tcW w:w="6420" w:type="dxa"/>
            <w:gridSpan w:val="11"/>
            <w:tcBorders>
              <w:bottom w:val="nil"/>
            </w:tcBorders>
          </w:tcPr>
          <w:p w14:paraId="5FEDBE60" w14:textId="77777777" w:rsidR="00EE10E0" w:rsidRDefault="00EE10E0" w:rsidP="00F8305C">
            <w:pPr>
              <w:jc w:val="both"/>
            </w:pPr>
          </w:p>
        </w:tc>
      </w:tr>
      <w:tr w:rsidR="00EE10E0" w14:paraId="7485A569" w14:textId="77777777" w:rsidTr="001041BE">
        <w:trPr>
          <w:gridBefore w:val="1"/>
          <w:gridAfter w:val="1"/>
          <w:wBefore w:w="393" w:type="dxa"/>
          <w:wAfter w:w="101" w:type="dxa"/>
          <w:trHeight w:val="260"/>
        </w:trPr>
        <w:tc>
          <w:tcPr>
            <w:tcW w:w="9855" w:type="dxa"/>
            <w:gridSpan w:val="15"/>
            <w:tcBorders>
              <w:top w:val="nil"/>
            </w:tcBorders>
          </w:tcPr>
          <w:p w14:paraId="1B325222" w14:textId="0C9FE07A" w:rsidR="00EE10E0" w:rsidRPr="0070235E" w:rsidRDefault="009556F6" w:rsidP="00F8305C">
            <w:pPr>
              <w:spacing w:before="60" w:after="60"/>
              <w:jc w:val="both"/>
            </w:pPr>
            <w:hyperlink w:anchor="Prucková" w:history="1">
              <w:r w:rsidR="0070235E" w:rsidRPr="0070235E">
                <w:rPr>
                  <w:rStyle w:val="OdstavecseseznamemChar"/>
                  <w:rFonts w:ascii="Times New Roman" w:hAnsi="Times New Roman" w:cs="Times New Roman"/>
                  <w:sz w:val="20"/>
                  <w:szCs w:val="20"/>
                </w:rPr>
                <w:t>Ing. Zdeňka Prucková, Ph.D.</w:t>
              </w:r>
            </w:hyperlink>
            <w:r w:rsidR="0070235E" w:rsidRPr="0070235E">
              <w:t xml:space="preserve"> (100% s)</w:t>
            </w:r>
          </w:p>
        </w:tc>
      </w:tr>
      <w:tr w:rsidR="00EE10E0" w:rsidRPr="005A0406" w14:paraId="1599B2A9" w14:textId="77777777" w:rsidTr="001041BE">
        <w:trPr>
          <w:gridBefore w:val="1"/>
          <w:gridAfter w:val="1"/>
          <w:wBefore w:w="393" w:type="dxa"/>
          <w:wAfter w:w="101" w:type="dxa"/>
        </w:trPr>
        <w:tc>
          <w:tcPr>
            <w:tcW w:w="3435" w:type="dxa"/>
            <w:gridSpan w:val="4"/>
            <w:shd w:val="clear" w:color="auto" w:fill="F7CAAC"/>
          </w:tcPr>
          <w:p w14:paraId="46279CCA" w14:textId="77777777" w:rsidR="00EE10E0" w:rsidRPr="005A0406" w:rsidRDefault="00EE10E0" w:rsidP="00F8305C">
            <w:pPr>
              <w:jc w:val="both"/>
              <w:rPr>
                <w:b/>
              </w:rPr>
            </w:pPr>
            <w:r w:rsidRPr="005A0406">
              <w:rPr>
                <w:b/>
              </w:rPr>
              <w:t>Hlavní témata a výsledky učení</w:t>
            </w:r>
          </w:p>
        </w:tc>
        <w:tc>
          <w:tcPr>
            <w:tcW w:w="6420" w:type="dxa"/>
            <w:gridSpan w:val="11"/>
            <w:tcBorders>
              <w:bottom w:val="nil"/>
            </w:tcBorders>
          </w:tcPr>
          <w:p w14:paraId="78B6BDBB" w14:textId="77777777" w:rsidR="00EE10E0" w:rsidRPr="005A0406" w:rsidRDefault="00EE10E0" w:rsidP="00F8305C">
            <w:pPr>
              <w:jc w:val="both"/>
            </w:pPr>
          </w:p>
        </w:tc>
      </w:tr>
      <w:tr w:rsidR="00EE10E0" w:rsidRPr="005A0406" w14:paraId="77648419"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4467BD75" w14:textId="3CFFB19B" w:rsidR="00EE10E0" w:rsidRDefault="00614C84" w:rsidP="00F8305C">
            <w:pPr>
              <w:jc w:val="both"/>
              <w:rPr>
                <w:b/>
                <w:bCs/>
              </w:rPr>
            </w:pPr>
            <w:r w:rsidRPr="00614C84">
              <w:rPr>
                <w:color w:val="000000"/>
                <w:shd w:val="clear" w:color="auto" w:fill="FFFFFF"/>
              </w:rPr>
              <w:t xml:space="preserve">Cílem předmětu je zopakovat či seznámit studenty se základními pojmy a teoriemi obecné, anorganické a organické chemie tak, aby bylo možno porozumět výkladu v navazujících předmětech Obecná a anorganická chemie a Organická chemie I. </w:t>
            </w:r>
            <w:r>
              <w:rPr>
                <w:color w:val="000000"/>
                <w:shd w:val="clear" w:color="auto" w:fill="FFFFFF"/>
              </w:rPr>
              <w:t>Důraz je kladen</w:t>
            </w:r>
            <w:r w:rsidRPr="00614C84">
              <w:rPr>
                <w:color w:val="000000"/>
                <w:shd w:val="clear" w:color="auto" w:fill="FFFFFF"/>
              </w:rPr>
              <w:t xml:space="preserve"> na objasnění principů periodické tabulky, na pochopení a procvičení jednoduchého názvosloví anorganických i organických sloučenin, na pochopení a procvičení základních chemických výpočtů aj.</w:t>
            </w:r>
            <w:r w:rsidR="00EE10E0">
              <w:rPr>
                <w:b/>
                <w:bCs/>
              </w:rPr>
              <w:t xml:space="preserve"> </w:t>
            </w:r>
            <w:r w:rsidR="00EE10E0" w:rsidRPr="00351747">
              <w:rPr>
                <w:b/>
                <w:bCs/>
              </w:rPr>
              <w:t>Obsah předmětu tvoří tyto tematické celky:</w:t>
            </w:r>
          </w:p>
          <w:p w14:paraId="0C441897" w14:textId="35B9650B" w:rsidR="00E75642" w:rsidRPr="00E75642" w:rsidRDefault="00E75642" w:rsidP="00E7564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75642">
              <w:rPr>
                <w:rFonts w:ascii="Times New Roman" w:hAnsi="Times New Roman" w:cs="Times New Roman"/>
                <w:sz w:val="20"/>
                <w:szCs w:val="20"/>
                <w:lang w:eastAsia="cs-CZ"/>
              </w:rPr>
              <w:t>Základní pojmy – atom, prvek (názvy prvků), molekula, sloučenina, relativní atomová hmotnost, relativní molekulová hmotnost, stavba atomu, vazba kovalentní a iontová, elektronegativita, periodická tabulka, výpočet molární hmotnosti z periodické tabulky</w:t>
            </w:r>
            <w:r>
              <w:rPr>
                <w:rFonts w:ascii="Times New Roman" w:hAnsi="Times New Roman" w:cs="Times New Roman"/>
                <w:sz w:val="20"/>
                <w:szCs w:val="20"/>
                <w:lang w:eastAsia="cs-CZ"/>
              </w:rPr>
              <w:t>.</w:t>
            </w:r>
          </w:p>
          <w:p w14:paraId="2B701D0B" w14:textId="246633C2" w:rsidR="00E75642" w:rsidRPr="00E75642" w:rsidRDefault="00E75642" w:rsidP="00E7564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75642">
              <w:rPr>
                <w:rFonts w:ascii="Times New Roman" w:hAnsi="Times New Roman" w:cs="Times New Roman"/>
                <w:sz w:val="20"/>
                <w:szCs w:val="20"/>
                <w:lang w:eastAsia="cs-CZ"/>
              </w:rPr>
              <w:t>Základní principy anorganického názvosloví, názvosloví některých skupin anorganických sloučenin – binární sloučeniny (halogenidy, oxidy, sulfidy, hydridy), hydroxidy, kyseliny</w:t>
            </w:r>
            <w:r>
              <w:rPr>
                <w:rFonts w:ascii="Times New Roman" w:hAnsi="Times New Roman" w:cs="Times New Roman"/>
                <w:sz w:val="20"/>
                <w:szCs w:val="20"/>
                <w:lang w:eastAsia="cs-CZ"/>
              </w:rPr>
              <w:t>.</w:t>
            </w:r>
          </w:p>
          <w:p w14:paraId="0716EDB7" w14:textId="7FDC6E5E" w:rsidR="00E75642" w:rsidRPr="00E75642" w:rsidRDefault="00E75642" w:rsidP="00E7564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75642">
              <w:rPr>
                <w:rFonts w:ascii="Times New Roman" w:hAnsi="Times New Roman" w:cs="Times New Roman"/>
                <w:sz w:val="20"/>
                <w:szCs w:val="20"/>
                <w:lang w:eastAsia="cs-CZ"/>
              </w:rPr>
              <w:t>Názvosloví kationtů a aniontů, látkové množství</w:t>
            </w:r>
            <w:r>
              <w:rPr>
                <w:rFonts w:ascii="Times New Roman" w:hAnsi="Times New Roman" w:cs="Times New Roman"/>
                <w:sz w:val="20"/>
                <w:szCs w:val="20"/>
                <w:lang w:eastAsia="cs-CZ"/>
              </w:rPr>
              <w:t>.</w:t>
            </w:r>
          </w:p>
          <w:p w14:paraId="15AA3A3C" w14:textId="468304A2" w:rsidR="00E75642" w:rsidRPr="00E75642" w:rsidRDefault="00E75642" w:rsidP="00E7564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75642">
              <w:rPr>
                <w:rFonts w:ascii="Times New Roman" w:hAnsi="Times New Roman" w:cs="Times New Roman"/>
                <w:sz w:val="20"/>
                <w:szCs w:val="20"/>
                <w:lang w:eastAsia="cs-CZ"/>
              </w:rPr>
              <w:t>Názvosloví jednoduchých solí, hmotnostní zlomek</w:t>
            </w:r>
            <w:r>
              <w:rPr>
                <w:rFonts w:ascii="Times New Roman" w:hAnsi="Times New Roman" w:cs="Times New Roman"/>
                <w:sz w:val="20"/>
                <w:szCs w:val="20"/>
                <w:lang w:eastAsia="cs-CZ"/>
              </w:rPr>
              <w:t>.</w:t>
            </w:r>
          </w:p>
          <w:p w14:paraId="3E88BE7A" w14:textId="2B5597B0" w:rsidR="00E75642" w:rsidRPr="00E75642" w:rsidRDefault="00E75642" w:rsidP="00E7564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75642">
              <w:rPr>
                <w:rFonts w:ascii="Times New Roman" w:hAnsi="Times New Roman" w:cs="Times New Roman"/>
                <w:sz w:val="20"/>
                <w:szCs w:val="20"/>
                <w:lang w:eastAsia="cs-CZ"/>
              </w:rPr>
              <w:t>Molární koncentrace, sestavování jednoduchých chemických rovnic (neutralizační, srážecí) a jejich vyčíslování</w:t>
            </w:r>
            <w:r>
              <w:rPr>
                <w:rFonts w:ascii="Times New Roman" w:hAnsi="Times New Roman" w:cs="Times New Roman"/>
                <w:sz w:val="20"/>
                <w:szCs w:val="20"/>
                <w:lang w:eastAsia="cs-CZ"/>
              </w:rPr>
              <w:t>.</w:t>
            </w:r>
          </w:p>
          <w:p w14:paraId="1F002E61" w14:textId="0DA916CE" w:rsidR="00E75642" w:rsidRPr="00E75642" w:rsidRDefault="00E75642" w:rsidP="00E7564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75642">
              <w:rPr>
                <w:rFonts w:ascii="Times New Roman" w:hAnsi="Times New Roman" w:cs="Times New Roman"/>
                <w:sz w:val="20"/>
                <w:szCs w:val="20"/>
                <w:lang w:eastAsia="cs-CZ"/>
              </w:rPr>
              <w:t>Výpočty z rovnic, výpočet výtěžku, druhy vzorců, strukturní vzorce</w:t>
            </w:r>
            <w:r>
              <w:rPr>
                <w:rFonts w:ascii="Times New Roman" w:hAnsi="Times New Roman" w:cs="Times New Roman"/>
                <w:sz w:val="20"/>
                <w:szCs w:val="20"/>
                <w:lang w:eastAsia="cs-CZ"/>
              </w:rPr>
              <w:t>.</w:t>
            </w:r>
          </w:p>
          <w:p w14:paraId="650013D5" w14:textId="2ADC847A" w:rsidR="00E75642" w:rsidRPr="00E75642" w:rsidRDefault="00E75642" w:rsidP="00E7564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75642">
              <w:rPr>
                <w:rFonts w:ascii="Times New Roman" w:hAnsi="Times New Roman" w:cs="Times New Roman"/>
                <w:sz w:val="20"/>
                <w:szCs w:val="20"/>
                <w:lang w:eastAsia="cs-CZ"/>
              </w:rPr>
              <w:t>Úvod od organické chemie – uhlovodíky vs. deriváty, vazby, vaznost prvků, polarita vazeb, zápisy vzorců v organické chemii. Základní principy systematického názvosloví v organické chemii, alkany, cykloalkany</w:t>
            </w:r>
            <w:r>
              <w:rPr>
                <w:rFonts w:ascii="Times New Roman" w:hAnsi="Times New Roman" w:cs="Times New Roman"/>
                <w:sz w:val="20"/>
                <w:szCs w:val="20"/>
                <w:lang w:eastAsia="cs-CZ"/>
              </w:rPr>
              <w:t>.</w:t>
            </w:r>
          </w:p>
          <w:p w14:paraId="4F05AEFD" w14:textId="68D2F32A" w:rsidR="00E75642" w:rsidRPr="00E75642" w:rsidRDefault="00E75642" w:rsidP="00E75642">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E75642">
              <w:rPr>
                <w:rFonts w:ascii="Times New Roman" w:hAnsi="Times New Roman" w:cs="Times New Roman"/>
                <w:sz w:val="20"/>
                <w:szCs w:val="20"/>
                <w:lang w:eastAsia="cs-CZ"/>
              </w:rPr>
              <w:t>Základní principy systematického názvosloví uhlovodíků, jednoduché příklady polohových izomerů (jednoduché příklady), deriváty uhlovodíků – základní funkční skupiny, reakce v organické chemii</w:t>
            </w:r>
            <w:r>
              <w:rPr>
                <w:rFonts w:ascii="Times New Roman" w:hAnsi="Times New Roman" w:cs="Times New Roman"/>
                <w:sz w:val="20"/>
                <w:szCs w:val="20"/>
                <w:lang w:eastAsia="cs-CZ"/>
              </w:rPr>
              <w:t>.</w:t>
            </w:r>
          </w:p>
          <w:p w14:paraId="30EC5FBD" w14:textId="77777777" w:rsidR="00EE10E0" w:rsidRDefault="00EE10E0" w:rsidP="00F8305C">
            <w:pPr>
              <w:jc w:val="both"/>
              <w:rPr>
                <w:b/>
                <w:bCs/>
              </w:rPr>
            </w:pPr>
          </w:p>
          <w:p w14:paraId="7721981E" w14:textId="77777777" w:rsidR="00EE10E0" w:rsidRPr="000C69A4" w:rsidRDefault="00EE10E0"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5ED5BB85" w14:textId="77777777" w:rsidR="00EE10E0" w:rsidRPr="000C69A4" w:rsidRDefault="00EE10E0" w:rsidP="00F8305C">
            <w:pPr>
              <w:tabs>
                <w:tab w:val="left" w:pos="328"/>
              </w:tabs>
              <w:rPr>
                <w:b/>
                <w:color w:val="000000" w:themeColor="text1"/>
              </w:rPr>
            </w:pPr>
            <w:r w:rsidRPr="000C69A4">
              <w:rPr>
                <w:b/>
              </w:rPr>
              <w:t>Odborné z</w:t>
            </w:r>
            <w:r w:rsidRPr="000C69A4">
              <w:rPr>
                <w:b/>
                <w:color w:val="000000" w:themeColor="text1"/>
              </w:rPr>
              <w:t xml:space="preserve">nalosti: </w:t>
            </w:r>
          </w:p>
          <w:p w14:paraId="6072047C" w14:textId="77777777" w:rsidR="00572EDF" w:rsidRPr="0086294B" w:rsidRDefault="00572EDF"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D3933">
              <w:rPr>
                <w:rFonts w:ascii="Times New Roman" w:hAnsi="Times New Roman" w:cs="Times New Roman"/>
                <w:sz w:val="20"/>
                <w:szCs w:val="20"/>
                <w:lang w:eastAsia="cs-CZ"/>
              </w:rPr>
              <w:t>stavba atomu, elektronový obal</w:t>
            </w:r>
          </w:p>
          <w:p w14:paraId="1122DFF8" w14:textId="77777777" w:rsidR="00572EDF" w:rsidRPr="0086294B" w:rsidRDefault="00572EDF"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D3933">
              <w:rPr>
                <w:rFonts w:ascii="Times New Roman" w:hAnsi="Times New Roman" w:cs="Times New Roman"/>
                <w:sz w:val="20"/>
                <w:szCs w:val="20"/>
                <w:lang w:eastAsia="cs-CZ"/>
              </w:rPr>
              <w:t>principy názvosloví a anorganické a organické chemii</w:t>
            </w:r>
          </w:p>
          <w:p w14:paraId="01F6D52F" w14:textId="77777777" w:rsidR="00572EDF" w:rsidRPr="0086294B" w:rsidRDefault="00572EDF"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D3933">
              <w:rPr>
                <w:rFonts w:ascii="Times New Roman" w:hAnsi="Times New Roman" w:cs="Times New Roman"/>
                <w:sz w:val="20"/>
                <w:szCs w:val="20"/>
                <w:lang w:eastAsia="cs-CZ"/>
              </w:rPr>
              <w:t>strukturní vzorce základních sloučenin</w:t>
            </w:r>
          </w:p>
          <w:p w14:paraId="755D265E" w14:textId="77777777" w:rsidR="00572EDF" w:rsidRPr="0086294B" w:rsidRDefault="00572EDF"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D3933">
              <w:rPr>
                <w:rFonts w:ascii="Times New Roman" w:hAnsi="Times New Roman" w:cs="Times New Roman"/>
                <w:sz w:val="20"/>
                <w:szCs w:val="20"/>
                <w:lang w:eastAsia="cs-CZ"/>
              </w:rPr>
              <w:t>zápis chemické reakce</w:t>
            </w:r>
          </w:p>
          <w:p w14:paraId="1195CA22" w14:textId="77777777" w:rsidR="00572EDF" w:rsidRPr="0086294B" w:rsidRDefault="00572EDF"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D3933">
              <w:rPr>
                <w:rFonts w:ascii="Times New Roman" w:hAnsi="Times New Roman" w:cs="Times New Roman"/>
                <w:sz w:val="20"/>
                <w:szCs w:val="20"/>
                <w:lang w:eastAsia="cs-CZ"/>
              </w:rPr>
              <w:t>reakční mechanismy v organické chemii</w:t>
            </w:r>
          </w:p>
          <w:p w14:paraId="4887CAA3" w14:textId="77777777" w:rsidR="00EE10E0" w:rsidRPr="000C69A4" w:rsidRDefault="00EE10E0" w:rsidP="00F8305C">
            <w:pPr>
              <w:tabs>
                <w:tab w:val="left" w:pos="328"/>
              </w:tabs>
              <w:rPr>
                <w:b/>
                <w:color w:val="000000" w:themeColor="text1"/>
              </w:rPr>
            </w:pPr>
          </w:p>
          <w:p w14:paraId="1C75A995" w14:textId="77777777" w:rsidR="00EE10E0" w:rsidRPr="000C69A4" w:rsidRDefault="00EE10E0" w:rsidP="00F8305C">
            <w:pPr>
              <w:tabs>
                <w:tab w:val="left" w:pos="328"/>
              </w:tabs>
              <w:rPr>
                <w:b/>
                <w:color w:val="000000" w:themeColor="text1"/>
              </w:rPr>
            </w:pPr>
            <w:r w:rsidRPr="000C69A4">
              <w:rPr>
                <w:b/>
                <w:color w:val="000000" w:themeColor="text1"/>
              </w:rPr>
              <w:t>Odborné dovednosti:</w:t>
            </w:r>
          </w:p>
          <w:p w14:paraId="740F832D" w14:textId="0624B64F" w:rsidR="00572EDF" w:rsidRPr="0086294B" w:rsidRDefault="0086294B"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v</w:t>
            </w:r>
            <w:r w:rsidR="00572EDF" w:rsidRPr="006D3933">
              <w:rPr>
                <w:rFonts w:ascii="Times New Roman" w:hAnsi="Times New Roman" w:cs="Times New Roman"/>
                <w:sz w:val="20"/>
                <w:szCs w:val="20"/>
                <w:lang w:eastAsia="cs-CZ"/>
              </w:rPr>
              <w:t>ytvářet systematické názvy a psát vzorce jednoduchých anorganických sloučenin včetně iontů</w:t>
            </w:r>
          </w:p>
          <w:p w14:paraId="12284A2A" w14:textId="4972B2BD" w:rsidR="00572EDF" w:rsidRPr="0086294B" w:rsidRDefault="0086294B"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w:t>
            </w:r>
            <w:r w:rsidR="00572EDF" w:rsidRPr="006D3933">
              <w:rPr>
                <w:rFonts w:ascii="Times New Roman" w:hAnsi="Times New Roman" w:cs="Times New Roman"/>
                <w:sz w:val="20"/>
                <w:szCs w:val="20"/>
                <w:lang w:eastAsia="cs-CZ"/>
              </w:rPr>
              <w:t>rovádět výpočty hmotnostního zlomku, látkového množství a molární koncentrace</w:t>
            </w:r>
          </w:p>
          <w:p w14:paraId="2EB1E7A1" w14:textId="503FE5C9" w:rsidR="00572EDF" w:rsidRPr="0086294B" w:rsidRDefault="0086294B"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v</w:t>
            </w:r>
            <w:r w:rsidR="00572EDF" w:rsidRPr="006D3933">
              <w:rPr>
                <w:rFonts w:ascii="Times New Roman" w:hAnsi="Times New Roman" w:cs="Times New Roman"/>
                <w:sz w:val="20"/>
                <w:szCs w:val="20"/>
                <w:lang w:eastAsia="cs-CZ"/>
              </w:rPr>
              <w:t>ypočítat stechiometrické koeficienty jednoduchých chemických rovnic</w:t>
            </w:r>
          </w:p>
          <w:p w14:paraId="7A0FD211" w14:textId="3E5F23CA" w:rsidR="00572EDF" w:rsidRPr="0086294B" w:rsidRDefault="0086294B"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p</w:t>
            </w:r>
            <w:r w:rsidR="00572EDF" w:rsidRPr="006D3933">
              <w:rPr>
                <w:rFonts w:ascii="Times New Roman" w:hAnsi="Times New Roman" w:cs="Times New Roman"/>
                <w:sz w:val="20"/>
                <w:szCs w:val="20"/>
                <w:lang w:eastAsia="cs-CZ"/>
              </w:rPr>
              <w:t>oužít jednoduché výpočty z chemických rovnic dle dané stechiometrie</w:t>
            </w:r>
          </w:p>
          <w:p w14:paraId="68F76EDA" w14:textId="62ECD911" w:rsidR="00EE10E0" w:rsidRPr="005A0406" w:rsidRDefault="0086294B" w:rsidP="009B0068">
            <w:pPr>
              <w:pStyle w:val="Odstavecseseznamem"/>
              <w:numPr>
                <w:ilvl w:val="0"/>
                <w:numId w:val="6"/>
              </w:numPr>
              <w:spacing w:after="0" w:line="240" w:lineRule="auto"/>
              <w:ind w:left="170" w:hanging="170"/>
            </w:pPr>
            <w:r>
              <w:rPr>
                <w:rFonts w:ascii="Times New Roman" w:hAnsi="Times New Roman" w:cs="Times New Roman"/>
                <w:sz w:val="20"/>
                <w:szCs w:val="20"/>
                <w:lang w:eastAsia="cs-CZ"/>
              </w:rPr>
              <w:t>v</w:t>
            </w:r>
            <w:r w:rsidR="00572EDF" w:rsidRPr="006D3933">
              <w:rPr>
                <w:rFonts w:ascii="Times New Roman" w:hAnsi="Times New Roman" w:cs="Times New Roman"/>
                <w:sz w:val="20"/>
                <w:szCs w:val="20"/>
                <w:lang w:eastAsia="cs-CZ"/>
              </w:rPr>
              <w:t>ytvářet systematické názvy a psát vzorce jednoduchých organických sloučenin</w:t>
            </w:r>
          </w:p>
        </w:tc>
      </w:tr>
      <w:tr w:rsidR="00EE10E0" w14:paraId="0EC2732F"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662CAA4A" w14:textId="77777777" w:rsidR="00EE10E0" w:rsidRPr="005A0406" w:rsidRDefault="00EE10E0"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5A8DD8C9" w14:textId="77777777" w:rsidR="00EE10E0" w:rsidRDefault="00EE10E0" w:rsidP="00F8305C">
            <w:pPr>
              <w:jc w:val="both"/>
            </w:pPr>
          </w:p>
        </w:tc>
      </w:tr>
      <w:tr w:rsidR="00EE10E0" w14:paraId="4E0C1A96" w14:textId="77777777" w:rsidTr="001041BE">
        <w:trPr>
          <w:gridBefore w:val="1"/>
          <w:gridAfter w:val="1"/>
          <w:wBefore w:w="393" w:type="dxa"/>
          <w:wAfter w:w="101" w:type="dxa"/>
          <w:trHeight w:val="1139"/>
        </w:trPr>
        <w:tc>
          <w:tcPr>
            <w:tcW w:w="9855" w:type="dxa"/>
            <w:gridSpan w:val="15"/>
            <w:tcBorders>
              <w:top w:val="nil"/>
              <w:bottom w:val="single" w:sz="4" w:space="0" w:color="auto"/>
            </w:tcBorders>
          </w:tcPr>
          <w:p w14:paraId="54C99595" w14:textId="77777777" w:rsidR="00EE10E0" w:rsidRPr="0086294B" w:rsidRDefault="00EE10E0" w:rsidP="00F8305C">
            <w:pPr>
              <w:jc w:val="both"/>
              <w:rPr>
                <w:b/>
                <w:bCs/>
                <w:u w:val="single"/>
              </w:rPr>
            </w:pPr>
            <w:r w:rsidRPr="0086294B">
              <w:rPr>
                <w:b/>
                <w:bCs/>
                <w:u w:val="single"/>
              </w:rPr>
              <w:t>Metody a přístupy používané ve výuce</w:t>
            </w:r>
          </w:p>
          <w:p w14:paraId="547C6838" w14:textId="77777777" w:rsidR="00EE10E0" w:rsidRPr="0086294B" w:rsidRDefault="00EE10E0" w:rsidP="00F8305C">
            <w:pPr>
              <w:pStyle w:val="Nadpis5"/>
              <w:spacing w:before="0"/>
              <w:rPr>
                <w:rFonts w:ascii="Times New Roman" w:eastAsia="Times New Roman" w:hAnsi="Times New Roman" w:cs="Times New Roman"/>
                <w:b/>
                <w:bCs/>
                <w:color w:val="auto"/>
              </w:rPr>
            </w:pPr>
            <w:r w:rsidRPr="0086294B">
              <w:rPr>
                <w:rFonts w:ascii="Times New Roman" w:eastAsia="Times New Roman" w:hAnsi="Times New Roman" w:cs="Times New Roman"/>
                <w:b/>
                <w:bCs/>
                <w:color w:val="auto"/>
              </w:rPr>
              <w:t>Pro dosažení odborných znalostí jsou užívány vyučovací metody:</w:t>
            </w:r>
          </w:p>
          <w:p w14:paraId="5BB840E4" w14:textId="77777777" w:rsidR="0086294B" w:rsidRPr="0086294B" w:rsidRDefault="00EE10E0" w:rsidP="00F8305C">
            <w:pPr>
              <w:jc w:val="both"/>
              <w:rPr>
                <w:color w:val="000000"/>
                <w:shd w:val="clear" w:color="auto" w:fill="FFFFFF"/>
              </w:rPr>
            </w:pPr>
            <w:r w:rsidRPr="0086294B">
              <w:t xml:space="preserve">Přednášení, </w:t>
            </w:r>
            <w:r w:rsidRPr="0086294B">
              <w:rPr>
                <w:color w:val="000000"/>
                <w:shd w:val="clear" w:color="auto" w:fill="FFFFFF"/>
              </w:rPr>
              <w:t>Dialogická (diskuze, rozhovor, brainstorming)</w:t>
            </w:r>
          </w:p>
          <w:p w14:paraId="43918534" w14:textId="77777777" w:rsidR="0086294B" w:rsidRPr="0086294B" w:rsidRDefault="0086294B" w:rsidP="00F8305C">
            <w:pPr>
              <w:jc w:val="both"/>
              <w:rPr>
                <w:color w:val="000000"/>
                <w:shd w:val="clear" w:color="auto" w:fill="FFFFFF"/>
              </w:rPr>
            </w:pPr>
          </w:p>
          <w:p w14:paraId="282A1AC7" w14:textId="469E578D" w:rsidR="00EE10E0" w:rsidRPr="0086294B" w:rsidRDefault="00EE10E0" w:rsidP="00F8305C">
            <w:pPr>
              <w:jc w:val="both"/>
              <w:rPr>
                <w:b/>
                <w:bCs/>
              </w:rPr>
            </w:pPr>
            <w:r w:rsidRPr="0086294B">
              <w:rPr>
                <w:b/>
                <w:bCs/>
              </w:rPr>
              <w:t>Pro dosažení odborných dovedností jsou užívány vyučovací metody:</w:t>
            </w:r>
          </w:p>
          <w:p w14:paraId="72521284" w14:textId="40AFF295" w:rsidR="00EE10E0" w:rsidRPr="0086294B" w:rsidRDefault="00EE10E0" w:rsidP="00F8305C">
            <w:pPr>
              <w:rPr>
                <w:color w:val="000000"/>
                <w:shd w:val="clear" w:color="auto" w:fill="FFFFFF"/>
              </w:rPr>
            </w:pPr>
            <w:r w:rsidRPr="0086294B">
              <w:rPr>
                <w:color w:val="000000"/>
                <w:shd w:val="clear" w:color="auto" w:fill="FFFFFF"/>
              </w:rPr>
              <w:t>Praktické procvičování</w:t>
            </w:r>
          </w:p>
          <w:p w14:paraId="519D4411" w14:textId="77777777" w:rsidR="00EE10E0" w:rsidRPr="0086294B" w:rsidRDefault="00EE10E0" w:rsidP="00F8305C"/>
          <w:p w14:paraId="19493298" w14:textId="77777777" w:rsidR="00EE10E0" w:rsidRPr="0086294B" w:rsidRDefault="00EE10E0" w:rsidP="00F8305C">
            <w:pPr>
              <w:pStyle w:val="Nadpis5"/>
              <w:spacing w:before="0"/>
              <w:rPr>
                <w:rFonts w:ascii="Times New Roman" w:eastAsia="Times New Roman" w:hAnsi="Times New Roman" w:cs="Times New Roman"/>
                <w:b/>
                <w:bCs/>
                <w:color w:val="auto"/>
              </w:rPr>
            </w:pPr>
            <w:r w:rsidRPr="0086294B">
              <w:rPr>
                <w:rFonts w:ascii="Times New Roman" w:eastAsia="Times New Roman" w:hAnsi="Times New Roman" w:cs="Times New Roman"/>
                <w:b/>
                <w:bCs/>
                <w:color w:val="auto"/>
              </w:rPr>
              <w:t>Očekávané výsledky učení dosažené studiem předmětu jsou ověřovány hodnoticími metodami:</w:t>
            </w:r>
          </w:p>
          <w:p w14:paraId="7050B098" w14:textId="766155C8" w:rsidR="006D7C71" w:rsidRPr="008440C7" w:rsidRDefault="00EE10E0" w:rsidP="00F8305C">
            <w:pPr>
              <w:jc w:val="both"/>
              <w:rPr>
                <w:strike/>
                <w:color w:val="000000"/>
              </w:rPr>
            </w:pPr>
            <w:r w:rsidRPr="009C5890">
              <w:rPr>
                <w:color w:val="000000"/>
              </w:rPr>
              <w:t>Didaktický test</w:t>
            </w:r>
          </w:p>
          <w:p w14:paraId="729514B5" w14:textId="77777777" w:rsidR="006D7C71" w:rsidRDefault="006D7C71" w:rsidP="00F8305C">
            <w:pPr>
              <w:jc w:val="both"/>
              <w:rPr>
                <w:b/>
                <w:bCs/>
                <w:u w:val="single"/>
              </w:rPr>
            </w:pPr>
          </w:p>
          <w:p w14:paraId="4C00A02F" w14:textId="65AE80EE" w:rsidR="00EE10E0" w:rsidRPr="000C69A4" w:rsidRDefault="00910D1F" w:rsidP="00F8305C">
            <w:pPr>
              <w:jc w:val="both"/>
              <w:rPr>
                <w:b/>
                <w:bCs/>
                <w:u w:val="single"/>
              </w:rPr>
            </w:pPr>
            <w:r w:rsidRPr="000C69A4">
              <w:rPr>
                <w:b/>
                <w:bCs/>
                <w:u w:val="single"/>
              </w:rPr>
              <w:t>P</w:t>
            </w:r>
            <w:r w:rsidR="00EE10E0" w:rsidRPr="000C69A4">
              <w:rPr>
                <w:b/>
                <w:bCs/>
                <w:u w:val="single"/>
              </w:rPr>
              <w:t>oužívané didaktické prostředky</w:t>
            </w:r>
          </w:p>
          <w:p w14:paraId="4F0E18FE" w14:textId="77777777" w:rsidR="00EE10E0" w:rsidRPr="0071371D" w:rsidRDefault="00EE10E0" w:rsidP="00F8305C">
            <w:pPr>
              <w:jc w:val="both"/>
            </w:pPr>
            <w:r w:rsidRPr="000C69A4">
              <w:lastRenderedPageBreak/>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6AE1B405" w14:textId="77777777" w:rsidR="00EE10E0" w:rsidRPr="0071371D" w:rsidRDefault="00EE10E0" w:rsidP="00F8305C">
            <w:pPr>
              <w:jc w:val="both"/>
            </w:pPr>
          </w:p>
          <w:p w14:paraId="6FC4054C" w14:textId="7D696E00" w:rsidR="00EE10E0"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EE10E0" w14:paraId="190D8696"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4164CE93" w14:textId="77777777" w:rsidR="00EE10E0" w:rsidRDefault="00EE10E0" w:rsidP="00F8305C">
            <w:pPr>
              <w:jc w:val="both"/>
            </w:pPr>
            <w:r>
              <w:rPr>
                <w:b/>
              </w:rPr>
              <w:lastRenderedPageBreak/>
              <w:t>Studijní literatura a studijní pomůcky</w:t>
            </w:r>
          </w:p>
        </w:tc>
        <w:tc>
          <w:tcPr>
            <w:tcW w:w="6202" w:type="dxa"/>
            <w:gridSpan w:val="10"/>
            <w:tcBorders>
              <w:top w:val="single" w:sz="4" w:space="0" w:color="auto"/>
              <w:bottom w:val="nil"/>
            </w:tcBorders>
          </w:tcPr>
          <w:p w14:paraId="5355AE53" w14:textId="77777777" w:rsidR="00EE10E0" w:rsidRDefault="00EE10E0" w:rsidP="00F8305C">
            <w:pPr>
              <w:jc w:val="both"/>
            </w:pPr>
          </w:p>
        </w:tc>
      </w:tr>
      <w:tr w:rsidR="00EE10E0" w:rsidRPr="00D22542" w14:paraId="4C3AF5A4" w14:textId="77777777" w:rsidTr="001041BE">
        <w:trPr>
          <w:gridBefore w:val="1"/>
          <w:gridAfter w:val="1"/>
          <w:wBefore w:w="393" w:type="dxa"/>
          <w:wAfter w:w="101" w:type="dxa"/>
          <w:trHeight w:val="1497"/>
        </w:trPr>
        <w:tc>
          <w:tcPr>
            <w:tcW w:w="9855" w:type="dxa"/>
            <w:gridSpan w:val="15"/>
            <w:tcBorders>
              <w:top w:val="nil"/>
            </w:tcBorders>
          </w:tcPr>
          <w:p w14:paraId="5EDF747C" w14:textId="77777777" w:rsidR="003B5E46" w:rsidRPr="00E75642" w:rsidRDefault="003B5E46" w:rsidP="003B5E46">
            <w:pPr>
              <w:jc w:val="both"/>
              <w:rPr>
                <w:u w:val="single"/>
              </w:rPr>
            </w:pPr>
            <w:r w:rsidRPr="00E75642">
              <w:rPr>
                <w:u w:val="single"/>
              </w:rPr>
              <w:t>Povinná literatura:</w:t>
            </w:r>
          </w:p>
          <w:p w14:paraId="1A359106" w14:textId="77777777" w:rsidR="00E75642" w:rsidRPr="00E75642" w:rsidRDefault="00E75642" w:rsidP="00E75642">
            <w:pPr>
              <w:jc w:val="both"/>
            </w:pPr>
            <w:r w:rsidRPr="00E75642">
              <w:rPr>
                <w:caps/>
              </w:rPr>
              <w:t>Sedmidubský,</w:t>
            </w:r>
            <w:r w:rsidRPr="00E75642">
              <w:t xml:space="preserve"> D. a kol. Základy chemie pro bakaláře. Praha: VŠCHT, 2011. ISBN 978-80-7080-790-3.</w:t>
            </w:r>
          </w:p>
          <w:p w14:paraId="1409617C" w14:textId="77286271" w:rsidR="00E75642" w:rsidRPr="00E75642" w:rsidRDefault="00E75642" w:rsidP="00E75642">
            <w:pPr>
              <w:jc w:val="both"/>
            </w:pPr>
            <w:r w:rsidRPr="00E75642">
              <w:t>SEIDLEROVÁ, J. Základní výpočty v chemii. Ostrava: VŠB-TUO, 2005. ISBN 80-248-0936-2.</w:t>
            </w:r>
          </w:p>
          <w:p w14:paraId="201723A4" w14:textId="6F4F3936" w:rsidR="00E75642" w:rsidRPr="00E75642" w:rsidRDefault="00E75642" w:rsidP="00E75642">
            <w:pPr>
              <w:jc w:val="both"/>
            </w:pPr>
            <w:r w:rsidRPr="00E75642">
              <w:rPr>
                <w:color w:val="212529"/>
                <w:shd w:val="clear" w:color="auto" w:fill="FFFFFF"/>
              </w:rPr>
              <w:t>FIKR, J. Jak porozumíme chemickým vzorcům a rovnicím. I. díl. 3. dopl. a rozš. vyd. Chci se dostat na vysokou školu! Brno: Barrister &amp; Principal, 2014. ISBN 978-80-87029-94-7.</w:t>
            </w:r>
          </w:p>
          <w:p w14:paraId="32BF0579" w14:textId="77777777" w:rsidR="00E75642" w:rsidRPr="00E75642" w:rsidRDefault="00E75642" w:rsidP="00E75642">
            <w:pPr>
              <w:jc w:val="both"/>
            </w:pPr>
            <w:r w:rsidRPr="00E75642">
              <w:t>FIKR, J., KAHOVEC, J. Názvosloví organické chemie. 3. vyd. Olomouc: Rubico, 2008. ISBN 9788073460884.</w:t>
            </w:r>
          </w:p>
          <w:p w14:paraId="6541C3F4" w14:textId="77777777" w:rsidR="00E75642" w:rsidRPr="00E75642" w:rsidRDefault="00E75642" w:rsidP="00E75642">
            <w:pPr>
              <w:jc w:val="both"/>
            </w:pPr>
            <w:r w:rsidRPr="00E75642">
              <w:t>KAFKA, S. Příklady a úlohy z obecné, anorganické a organické chemie. 4. vyd. Zlín: UTB, 2011. ISBN 978-80-7454-095-0.</w:t>
            </w:r>
          </w:p>
          <w:p w14:paraId="27074F0B" w14:textId="63557B51" w:rsidR="00E75642" w:rsidRPr="00E75642" w:rsidRDefault="00E75642" w:rsidP="00E75642">
            <w:pPr>
              <w:jc w:val="both"/>
              <w:rPr>
                <w:color w:val="000000"/>
                <w:shd w:val="clear" w:color="auto" w:fill="FFFFFF"/>
              </w:rPr>
            </w:pPr>
            <w:r w:rsidRPr="00E75642">
              <w:rPr>
                <w:color w:val="000000"/>
                <w:shd w:val="clear" w:color="auto" w:fill="FFFFFF"/>
              </w:rPr>
              <w:t>CHANG, R., GOLDSBY, R.A. Chemistry. 11th Ed. New York: McGraw-Hill, 2013. ISBN 9780073402680.</w:t>
            </w:r>
          </w:p>
          <w:p w14:paraId="5E7025F2" w14:textId="36725956" w:rsidR="00E75642" w:rsidRPr="00E75642" w:rsidRDefault="00E75642" w:rsidP="00E75642">
            <w:pPr>
              <w:jc w:val="both"/>
              <w:rPr>
                <w:color w:val="000000"/>
                <w:shd w:val="clear" w:color="auto" w:fill="FFFFFF"/>
              </w:rPr>
            </w:pPr>
            <w:r w:rsidRPr="00E75642">
              <w:rPr>
                <w:color w:val="212529"/>
                <w:shd w:val="clear" w:color="auto" w:fill="FFFFFF"/>
              </w:rPr>
              <w:t>ATKINS, P.W. Chemistry: Very Short Introductions. Oxford: Oxford University Press, 2015. ISBN 978-0-19-968397-0.</w:t>
            </w:r>
          </w:p>
          <w:p w14:paraId="5F0A6519" w14:textId="77777777" w:rsidR="003B5E46" w:rsidRPr="00E75642" w:rsidRDefault="003B5E46" w:rsidP="003B5E46">
            <w:pPr>
              <w:jc w:val="both"/>
            </w:pPr>
          </w:p>
          <w:p w14:paraId="2CD553D0" w14:textId="77777777" w:rsidR="003B5E46" w:rsidRPr="00E75642" w:rsidRDefault="003B5E46" w:rsidP="003B5E46">
            <w:pPr>
              <w:jc w:val="both"/>
              <w:rPr>
                <w:u w:val="single"/>
              </w:rPr>
            </w:pPr>
            <w:r w:rsidRPr="00E75642">
              <w:rPr>
                <w:u w:val="single"/>
              </w:rPr>
              <w:t>Doporučená literatura:</w:t>
            </w:r>
          </w:p>
          <w:p w14:paraId="45C3BEC1" w14:textId="77777777" w:rsidR="00E75642" w:rsidRPr="00E75642" w:rsidRDefault="00E75642" w:rsidP="00E75642">
            <w:pPr>
              <w:jc w:val="both"/>
            </w:pPr>
            <w:r w:rsidRPr="00E75642">
              <w:rPr>
                <w:caps/>
              </w:rPr>
              <w:t>Housecroft,</w:t>
            </w:r>
            <w:r w:rsidRPr="00E75642">
              <w:t xml:space="preserve"> C.E., </w:t>
            </w:r>
            <w:r w:rsidRPr="00E75642">
              <w:rPr>
                <w:caps/>
              </w:rPr>
              <w:t>Sharpe,</w:t>
            </w:r>
            <w:r w:rsidRPr="00E75642">
              <w:t xml:space="preserve"> A.G. Anorganická chemie. Praha: VŠCHT, 20</w:t>
            </w:r>
            <w:r w:rsidRPr="00E75642">
              <w:rPr>
                <w:rFonts w:eastAsia="Calibri"/>
              </w:rPr>
              <w:t>14. ISBN 978-80-7080-872-6.</w:t>
            </w:r>
          </w:p>
          <w:p w14:paraId="0179C703" w14:textId="77777777" w:rsidR="00E75642" w:rsidRPr="00E75642" w:rsidRDefault="00E75642" w:rsidP="00E75642">
            <w:pPr>
              <w:jc w:val="both"/>
            </w:pPr>
            <w:r w:rsidRPr="00E75642">
              <w:rPr>
                <w:caps/>
              </w:rPr>
              <w:t>M</w:t>
            </w:r>
            <w:r w:rsidRPr="00E75642">
              <w:t>c</w:t>
            </w:r>
            <w:r w:rsidRPr="00E75642">
              <w:rPr>
                <w:caps/>
              </w:rPr>
              <w:t>Murry,</w:t>
            </w:r>
            <w:r w:rsidRPr="00E75642">
              <w:t xml:space="preserve"> J. Organická chemie. Praha: VŠCHT, 2007. ISBN 978-80-7080-637-1.</w:t>
            </w:r>
          </w:p>
          <w:p w14:paraId="220E0410" w14:textId="580E7576" w:rsidR="00E75642" w:rsidRPr="00E75642" w:rsidRDefault="00E75642" w:rsidP="00E75642">
            <w:pPr>
              <w:jc w:val="both"/>
              <w:rPr>
                <w:color w:val="212529"/>
                <w:shd w:val="clear" w:color="auto" w:fill="FFFFFF"/>
              </w:rPr>
            </w:pPr>
            <w:r w:rsidRPr="00E75642">
              <w:rPr>
                <w:color w:val="212529"/>
                <w:shd w:val="clear" w:color="auto" w:fill="FFFFFF"/>
              </w:rPr>
              <w:t>RŮŽIČKOVÁ, K., KOTLÍK, B. Chemie v kostce: pro střední školy. 2. vyd. Praha: Fragment</w:t>
            </w:r>
            <w:r w:rsidR="00CA5412">
              <w:rPr>
                <w:color w:val="212529"/>
                <w:shd w:val="clear" w:color="auto" w:fill="FFFFFF"/>
              </w:rPr>
              <w:t>,</w:t>
            </w:r>
            <w:r w:rsidRPr="00E75642">
              <w:rPr>
                <w:color w:val="212529"/>
                <w:shd w:val="clear" w:color="auto" w:fill="FFFFFF"/>
              </w:rPr>
              <w:t xml:space="preserve"> 2013. ISBN 978-80-253-1962-8.</w:t>
            </w:r>
          </w:p>
          <w:p w14:paraId="37D469D9" w14:textId="77777777" w:rsidR="00E75642" w:rsidRPr="00E75642" w:rsidRDefault="00E75642" w:rsidP="00E75642">
            <w:pPr>
              <w:jc w:val="both"/>
            </w:pPr>
            <w:r w:rsidRPr="00E75642">
              <w:rPr>
                <w:caps/>
              </w:rPr>
              <w:t>Timberlake,</w:t>
            </w:r>
            <w:r w:rsidRPr="00E75642">
              <w:t xml:space="preserve"> K.C. Basic Chemistry. 5th Ed. Harlow: Pearson Education, 2017. ISBN13 978-0134138046.</w:t>
            </w:r>
          </w:p>
          <w:p w14:paraId="58A4FAEB" w14:textId="346B330F" w:rsidR="00EE10E0" w:rsidRPr="00D22542" w:rsidRDefault="00E75642" w:rsidP="00E75642">
            <w:pPr>
              <w:jc w:val="both"/>
            </w:pPr>
            <w:r w:rsidRPr="00E75642">
              <w:rPr>
                <w:color w:val="212529"/>
                <w:shd w:val="clear" w:color="auto" w:fill="FFFFFF"/>
              </w:rPr>
              <w:t>POST, R., SNYDER, CH., HOUK, C. Chemistry: A Self-Teaching Guide. 3rd Ed. Wiley Self-Teaching Guides. Hoboken: Jossey-Bass, A Wiley Brand, 2020. ISBN 978-1-119-63256-6.</w:t>
            </w:r>
          </w:p>
        </w:tc>
      </w:tr>
      <w:tr w:rsidR="00EE10E0" w14:paraId="34C39160"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0CEE807A" w14:textId="77777777" w:rsidR="00EE10E0" w:rsidRDefault="00EE10E0" w:rsidP="00F8305C">
            <w:pPr>
              <w:jc w:val="center"/>
              <w:rPr>
                <w:b/>
              </w:rPr>
            </w:pPr>
            <w:r>
              <w:rPr>
                <w:b/>
              </w:rPr>
              <w:t>Informace ke kombinované nebo distanční formě</w:t>
            </w:r>
          </w:p>
        </w:tc>
      </w:tr>
      <w:tr w:rsidR="00EE10E0" w14:paraId="4F2DBE84"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4DACED89" w14:textId="77777777" w:rsidR="00EE10E0" w:rsidRDefault="00EE10E0" w:rsidP="00F8305C">
            <w:pPr>
              <w:jc w:val="both"/>
            </w:pPr>
            <w:r>
              <w:rPr>
                <w:b/>
              </w:rPr>
              <w:t>Rozsah konzultací (soustředění)</w:t>
            </w:r>
          </w:p>
        </w:tc>
        <w:tc>
          <w:tcPr>
            <w:tcW w:w="889" w:type="dxa"/>
            <w:tcBorders>
              <w:top w:val="single" w:sz="2" w:space="0" w:color="auto"/>
            </w:tcBorders>
          </w:tcPr>
          <w:p w14:paraId="7E217C8E" w14:textId="77777777" w:rsidR="00EE10E0" w:rsidRDefault="00EE10E0" w:rsidP="00F8305C">
            <w:pPr>
              <w:jc w:val="both"/>
            </w:pPr>
          </w:p>
        </w:tc>
        <w:tc>
          <w:tcPr>
            <w:tcW w:w="4179" w:type="dxa"/>
            <w:gridSpan w:val="7"/>
            <w:tcBorders>
              <w:top w:val="single" w:sz="2" w:space="0" w:color="auto"/>
            </w:tcBorders>
            <w:shd w:val="clear" w:color="auto" w:fill="F7CAAC"/>
          </w:tcPr>
          <w:p w14:paraId="65B440FB" w14:textId="77777777" w:rsidR="00EE10E0" w:rsidRDefault="00EE10E0" w:rsidP="00F8305C">
            <w:pPr>
              <w:jc w:val="both"/>
              <w:rPr>
                <w:b/>
              </w:rPr>
            </w:pPr>
            <w:r>
              <w:rPr>
                <w:b/>
              </w:rPr>
              <w:t xml:space="preserve">hodin </w:t>
            </w:r>
          </w:p>
        </w:tc>
      </w:tr>
      <w:tr w:rsidR="00EE10E0" w14:paraId="7FD40BA6" w14:textId="77777777" w:rsidTr="001041BE">
        <w:trPr>
          <w:gridBefore w:val="1"/>
          <w:gridAfter w:val="1"/>
          <w:wBefore w:w="393" w:type="dxa"/>
          <w:wAfter w:w="101" w:type="dxa"/>
        </w:trPr>
        <w:tc>
          <w:tcPr>
            <w:tcW w:w="9855" w:type="dxa"/>
            <w:gridSpan w:val="15"/>
            <w:shd w:val="clear" w:color="auto" w:fill="F7CAAC"/>
          </w:tcPr>
          <w:p w14:paraId="28F2A5EC" w14:textId="77777777" w:rsidR="00EE10E0" w:rsidRDefault="00EE10E0" w:rsidP="00F8305C">
            <w:pPr>
              <w:jc w:val="both"/>
              <w:rPr>
                <w:b/>
              </w:rPr>
            </w:pPr>
            <w:r>
              <w:rPr>
                <w:b/>
              </w:rPr>
              <w:t>Informace o způsobu kontaktu s vyučujícím</w:t>
            </w:r>
          </w:p>
        </w:tc>
      </w:tr>
      <w:tr w:rsidR="00EE10E0" w14:paraId="7B401001" w14:textId="77777777" w:rsidTr="001041BE">
        <w:trPr>
          <w:gridBefore w:val="1"/>
          <w:gridAfter w:val="1"/>
          <w:wBefore w:w="393" w:type="dxa"/>
          <w:wAfter w:w="101" w:type="dxa"/>
          <w:trHeight w:val="1373"/>
        </w:trPr>
        <w:tc>
          <w:tcPr>
            <w:tcW w:w="9855" w:type="dxa"/>
            <w:gridSpan w:val="15"/>
          </w:tcPr>
          <w:p w14:paraId="04CFD2FF" w14:textId="77777777" w:rsidR="00EE10E0" w:rsidRDefault="00EE10E0" w:rsidP="00F8305C">
            <w:pPr>
              <w:jc w:val="both"/>
            </w:pPr>
          </w:p>
          <w:p w14:paraId="711CF033" w14:textId="77777777" w:rsidR="00EE10E0" w:rsidRDefault="00EE10E0" w:rsidP="00F8305C">
            <w:pPr>
              <w:jc w:val="both"/>
            </w:pPr>
          </w:p>
          <w:p w14:paraId="7E37D746" w14:textId="77777777" w:rsidR="00EE10E0" w:rsidRDefault="00EE10E0" w:rsidP="00F8305C">
            <w:pPr>
              <w:jc w:val="both"/>
            </w:pPr>
          </w:p>
          <w:p w14:paraId="3F4A9749" w14:textId="77777777" w:rsidR="00EE10E0" w:rsidRDefault="00EE10E0" w:rsidP="00F8305C">
            <w:pPr>
              <w:jc w:val="both"/>
            </w:pPr>
          </w:p>
          <w:p w14:paraId="2B9A92EE" w14:textId="77777777" w:rsidR="00EE10E0" w:rsidRDefault="00EE10E0" w:rsidP="00F8305C">
            <w:pPr>
              <w:jc w:val="both"/>
            </w:pPr>
          </w:p>
          <w:p w14:paraId="64036BE8" w14:textId="0F24DDE8" w:rsidR="00EE10E0" w:rsidRDefault="00EE10E0" w:rsidP="00F8305C">
            <w:pPr>
              <w:jc w:val="both"/>
            </w:pPr>
          </w:p>
          <w:p w14:paraId="1461D7B0" w14:textId="089C3C94" w:rsidR="009C5890" w:rsidRDefault="009C5890" w:rsidP="00F8305C">
            <w:pPr>
              <w:jc w:val="both"/>
            </w:pPr>
          </w:p>
          <w:p w14:paraId="6CCCB1BC" w14:textId="03CB6D71" w:rsidR="009C5890" w:rsidRDefault="009C5890" w:rsidP="00F8305C">
            <w:pPr>
              <w:jc w:val="both"/>
            </w:pPr>
          </w:p>
          <w:p w14:paraId="2E322A25" w14:textId="558799B8" w:rsidR="009C5890" w:rsidRDefault="009C5890" w:rsidP="00F8305C">
            <w:pPr>
              <w:jc w:val="both"/>
            </w:pPr>
          </w:p>
          <w:p w14:paraId="4E20FE3C" w14:textId="62C62E31" w:rsidR="009C5890" w:rsidRDefault="009C5890" w:rsidP="00F8305C">
            <w:pPr>
              <w:jc w:val="both"/>
            </w:pPr>
          </w:p>
          <w:p w14:paraId="67E70B4E" w14:textId="25A992B1" w:rsidR="009C5890" w:rsidRDefault="009C5890" w:rsidP="00F8305C">
            <w:pPr>
              <w:jc w:val="both"/>
            </w:pPr>
          </w:p>
          <w:p w14:paraId="756D6498" w14:textId="00B90253" w:rsidR="009C5890" w:rsidRDefault="009C5890" w:rsidP="00F8305C">
            <w:pPr>
              <w:jc w:val="both"/>
            </w:pPr>
          </w:p>
          <w:p w14:paraId="549ADB3B" w14:textId="53D93F4D" w:rsidR="009C5890" w:rsidRDefault="009C5890" w:rsidP="00F8305C">
            <w:pPr>
              <w:jc w:val="both"/>
            </w:pPr>
          </w:p>
          <w:p w14:paraId="505E3C3F" w14:textId="4A3A1D78" w:rsidR="009C5890" w:rsidRDefault="009C5890" w:rsidP="00F8305C">
            <w:pPr>
              <w:jc w:val="both"/>
            </w:pPr>
          </w:p>
          <w:p w14:paraId="3289639B" w14:textId="5BBEF112" w:rsidR="009C5890" w:rsidRDefault="009C5890" w:rsidP="00F8305C">
            <w:pPr>
              <w:jc w:val="both"/>
            </w:pPr>
          </w:p>
          <w:p w14:paraId="47332F7B" w14:textId="11B169C3" w:rsidR="009C5890" w:rsidRDefault="009C5890" w:rsidP="00F8305C">
            <w:pPr>
              <w:jc w:val="both"/>
            </w:pPr>
          </w:p>
          <w:p w14:paraId="5E331CC7" w14:textId="69E3EE4F" w:rsidR="009C5890" w:rsidRDefault="009C5890" w:rsidP="00F8305C">
            <w:pPr>
              <w:jc w:val="both"/>
            </w:pPr>
          </w:p>
          <w:p w14:paraId="683A3BBE" w14:textId="1D12C935" w:rsidR="009C5890" w:rsidRDefault="009C5890" w:rsidP="00F8305C">
            <w:pPr>
              <w:jc w:val="both"/>
            </w:pPr>
          </w:p>
          <w:p w14:paraId="74BDC048" w14:textId="2E8675AE" w:rsidR="009C5890" w:rsidRDefault="009C5890" w:rsidP="00F8305C">
            <w:pPr>
              <w:jc w:val="both"/>
            </w:pPr>
          </w:p>
          <w:p w14:paraId="775D60DC" w14:textId="5459D128" w:rsidR="009C5890" w:rsidRDefault="009C5890" w:rsidP="00F8305C">
            <w:pPr>
              <w:jc w:val="both"/>
            </w:pPr>
          </w:p>
          <w:p w14:paraId="14B9C17A" w14:textId="354025E9" w:rsidR="009C5890" w:rsidRDefault="009C5890" w:rsidP="00F8305C">
            <w:pPr>
              <w:jc w:val="both"/>
            </w:pPr>
          </w:p>
          <w:p w14:paraId="78FB2525" w14:textId="55CD03E9" w:rsidR="009C5890" w:rsidRDefault="009C5890" w:rsidP="00F8305C">
            <w:pPr>
              <w:jc w:val="both"/>
            </w:pPr>
          </w:p>
          <w:p w14:paraId="351BEB12" w14:textId="0B15DAD3" w:rsidR="009C5890" w:rsidRDefault="009C5890" w:rsidP="00F8305C">
            <w:pPr>
              <w:jc w:val="both"/>
            </w:pPr>
          </w:p>
          <w:p w14:paraId="6078767D" w14:textId="08668F33" w:rsidR="009C5890" w:rsidRDefault="009C5890" w:rsidP="00F8305C">
            <w:pPr>
              <w:jc w:val="both"/>
            </w:pPr>
          </w:p>
          <w:p w14:paraId="61905FAE" w14:textId="7AB39357" w:rsidR="009C5890" w:rsidRDefault="009C5890" w:rsidP="00F8305C">
            <w:pPr>
              <w:jc w:val="both"/>
            </w:pPr>
          </w:p>
          <w:p w14:paraId="735A033A" w14:textId="5F3AACFF" w:rsidR="009C5890" w:rsidRDefault="009C5890" w:rsidP="00F8305C">
            <w:pPr>
              <w:jc w:val="both"/>
            </w:pPr>
          </w:p>
          <w:p w14:paraId="690BA640" w14:textId="77777777" w:rsidR="009C5890" w:rsidRDefault="009C5890" w:rsidP="00F8305C">
            <w:pPr>
              <w:jc w:val="both"/>
            </w:pPr>
          </w:p>
          <w:p w14:paraId="70E14484" w14:textId="77777777" w:rsidR="00EE10E0" w:rsidRDefault="00EE10E0" w:rsidP="00F8305C">
            <w:pPr>
              <w:jc w:val="both"/>
            </w:pPr>
          </w:p>
          <w:p w14:paraId="0D0E5E30" w14:textId="77777777" w:rsidR="00EE10E0" w:rsidRDefault="00EE10E0" w:rsidP="00F8305C">
            <w:pPr>
              <w:jc w:val="both"/>
            </w:pPr>
          </w:p>
        </w:tc>
      </w:tr>
      <w:tr w:rsidR="00EE10E0" w14:paraId="5E6BC296"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3AF4DA69" w14:textId="77777777" w:rsidR="00EE10E0" w:rsidRDefault="00EE10E0" w:rsidP="00F8305C">
            <w:pPr>
              <w:jc w:val="both"/>
              <w:rPr>
                <w:b/>
                <w:sz w:val="28"/>
              </w:rPr>
            </w:pPr>
            <w:r>
              <w:lastRenderedPageBreak/>
              <w:br w:type="page"/>
            </w:r>
            <w:r>
              <w:rPr>
                <w:b/>
                <w:sz w:val="28"/>
              </w:rPr>
              <w:t>B-III – Charakteristika studijního předmětu</w:t>
            </w:r>
          </w:p>
        </w:tc>
      </w:tr>
      <w:tr w:rsidR="00EE10E0" w:rsidRPr="0062291E" w14:paraId="19C274ED"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6714E987" w14:textId="77777777" w:rsidR="00EE10E0" w:rsidRDefault="00EE10E0" w:rsidP="00F8305C">
            <w:pPr>
              <w:jc w:val="both"/>
              <w:rPr>
                <w:b/>
              </w:rPr>
            </w:pPr>
            <w:r>
              <w:rPr>
                <w:b/>
              </w:rPr>
              <w:t>Název studijního předmětu</w:t>
            </w:r>
          </w:p>
        </w:tc>
        <w:tc>
          <w:tcPr>
            <w:tcW w:w="6420" w:type="dxa"/>
            <w:gridSpan w:val="11"/>
            <w:tcBorders>
              <w:top w:val="double" w:sz="4" w:space="0" w:color="auto"/>
            </w:tcBorders>
          </w:tcPr>
          <w:p w14:paraId="284FD59B" w14:textId="43EC59B4" w:rsidR="00EE10E0" w:rsidRPr="0062291E" w:rsidRDefault="00EE10E0" w:rsidP="00F8305C">
            <w:pPr>
              <w:jc w:val="both"/>
              <w:rPr>
                <w:b/>
                <w:bCs/>
              </w:rPr>
            </w:pPr>
            <w:bookmarkStart w:id="312" w:name="Sem_z_mat"/>
            <w:bookmarkEnd w:id="312"/>
            <w:r>
              <w:rPr>
                <w:b/>
                <w:bCs/>
              </w:rPr>
              <w:t>Seminář z matematiky</w:t>
            </w:r>
          </w:p>
        </w:tc>
      </w:tr>
      <w:tr w:rsidR="00EE10E0" w14:paraId="710E6855" w14:textId="77777777" w:rsidTr="001041BE">
        <w:trPr>
          <w:gridBefore w:val="1"/>
          <w:gridAfter w:val="1"/>
          <w:wBefore w:w="393" w:type="dxa"/>
          <w:wAfter w:w="101" w:type="dxa"/>
        </w:trPr>
        <w:tc>
          <w:tcPr>
            <w:tcW w:w="3435" w:type="dxa"/>
            <w:gridSpan w:val="4"/>
            <w:shd w:val="clear" w:color="auto" w:fill="F7CAAC"/>
          </w:tcPr>
          <w:p w14:paraId="540C64DD" w14:textId="77777777" w:rsidR="00EE10E0" w:rsidRDefault="00EE10E0" w:rsidP="00F8305C">
            <w:pPr>
              <w:jc w:val="both"/>
              <w:rPr>
                <w:b/>
              </w:rPr>
            </w:pPr>
            <w:r>
              <w:rPr>
                <w:b/>
              </w:rPr>
              <w:t>Typ předmětu</w:t>
            </w:r>
          </w:p>
        </w:tc>
        <w:tc>
          <w:tcPr>
            <w:tcW w:w="3057" w:type="dxa"/>
            <w:gridSpan w:val="6"/>
          </w:tcPr>
          <w:p w14:paraId="7A865809" w14:textId="5AA61BD7" w:rsidR="00EE10E0" w:rsidRDefault="00081249" w:rsidP="00F8305C">
            <w:pPr>
              <w:jc w:val="both"/>
            </w:pPr>
            <w:r w:rsidRPr="004D0E50">
              <w:t xml:space="preserve">povinný </w:t>
            </w:r>
          </w:p>
        </w:tc>
        <w:tc>
          <w:tcPr>
            <w:tcW w:w="2695" w:type="dxa"/>
            <w:gridSpan w:val="4"/>
            <w:shd w:val="clear" w:color="auto" w:fill="F7CAAC"/>
          </w:tcPr>
          <w:p w14:paraId="0EEC44BD" w14:textId="77777777" w:rsidR="00EE10E0" w:rsidRDefault="00EE10E0" w:rsidP="00F8305C">
            <w:pPr>
              <w:jc w:val="both"/>
            </w:pPr>
            <w:r>
              <w:rPr>
                <w:b/>
              </w:rPr>
              <w:t>doporučený ročník / semestr</w:t>
            </w:r>
          </w:p>
        </w:tc>
        <w:tc>
          <w:tcPr>
            <w:tcW w:w="668" w:type="dxa"/>
          </w:tcPr>
          <w:p w14:paraId="1915B6B1" w14:textId="2C13501A" w:rsidR="00EE10E0" w:rsidRDefault="00EE10E0" w:rsidP="00F8305C">
            <w:pPr>
              <w:jc w:val="both"/>
            </w:pPr>
            <w:r w:rsidRPr="001D350B">
              <w:t>1/</w:t>
            </w:r>
            <w:r w:rsidR="001D350B" w:rsidRPr="001D350B">
              <w:t>Z</w:t>
            </w:r>
            <w:r w:rsidRPr="001D350B">
              <w:t>S</w:t>
            </w:r>
          </w:p>
        </w:tc>
      </w:tr>
      <w:tr w:rsidR="00EE10E0" w14:paraId="64A254A4" w14:textId="77777777" w:rsidTr="001041BE">
        <w:trPr>
          <w:gridBefore w:val="1"/>
          <w:gridAfter w:val="1"/>
          <w:wBefore w:w="393" w:type="dxa"/>
          <w:wAfter w:w="101" w:type="dxa"/>
        </w:trPr>
        <w:tc>
          <w:tcPr>
            <w:tcW w:w="3435" w:type="dxa"/>
            <w:gridSpan w:val="4"/>
            <w:shd w:val="clear" w:color="auto" w:fill="F7CAAC"/>
          </w:tcPr>
          <w:p w14:paraId="50C58262" w14:textId="77777777" w:rsidR="00EE10E0" w:rsidRDefault="00EE10E0" w:rsidP="00F8305C">
            <w:pPr>
              <w:jc w:val="both"/>
              <w:rPr>
                <w:b/>
              </w:rPr>
            </w:pPr>
            <w:r>
              <w:rPr>
                <w:b/>
              </w:rPr>
              <w:t>Rozsah studijního předmětu</w:t>
            </w:r>
          </w:p>
        </w:tc>
        <w:tc>
          <w:tcPr>
            <w:tcW w:w="1352" w:type="dxa"/>
            <w:gridSpan w:val="3"/>
          </w:tcPr>
          <w:p w14:paraId="4427CD08" w14:textId="7C622158" w:rsidR="00EE10E0" w:rsidRPr="00B74836" w:rsidRDefault="00D32501" w:rsidP="00F8305C">
            <w:pPr>
              <w:jc w:val="both"/>
            </w:pPr>
            <w:r w:rsidRPr="00B74836">
              <w:t>0</w:t>
            </w:r>
            <w:r w:rsidR="00EE10E0" w:rsidRPr="00B74836">
              <w:t>p+1</w:t>
            </w:r>
            <w:r w:rsidRPr="00B74836">
              <w:t>6</w:t>
            </w:r>
            <w:r w:rsidR="00EE10E0" w:rsidRPr="00B74836">
              <w:t>s+</w:t>
            </w:r>
            <w:r w:rsidRPr="00B74836">
              <w:t>0</w:t>
            </w:r>
            <w:r w:rsidR="00EE10E0" w:rsidRPr="00B74836">
              <w:t>l</w:t>
            </w:r>
          </w:p>
        </w:tc>
        <w:tc>
          <w:tcPr>
            <w:tcW w:w="889" w:type="dxa"/>
            <w:shd w:val="clear" w:color="auto" w:fill="F7CAAC"/>
          </w:tcPr>
          <w:p w14:paraId="45F1872B" w14:textId="77777777" w:rsidR="00EE10E0" w:rsidRPr="00B74836" w:rsidRDefault="00EE10E0" w:rsidP="00F8305C">
            <w:pPr>
              <w:jc w:val="both"/>
              <w:rPr>
                <w:b/>
              </w:rPr>
            </w:pPr>
            <w:r w:rsidRPr="00B74836">
              <w:rPr>
                <w:b/>
              </w:rPr>
              <w:t xml:space="preserve">hod. </w:t>
            </w:r>
          </w:p>
        </w:tc>
        <w:tc>
          <w:tcPr>
            <w:tcW w:w="816" w:type="dxa"/>
            <w:gridSpan w:val="2"/>
          </w:tcPr>
          <w:p w14:paraId="5DDB5F9A" w14:textId="5BA62AFF" w:rsidR="00EE10E0" w:rsidRPr="00B74836" w:rsidRDefault="00D32501" w:rsidP="00F8305C">
            <w:pPr>
              <w:jc w:val="both"/>
            </w:pPr>
            <w:r w:rsidRPr="00B74836">
              <w:t>16</w:t>
            </w:r>
          </w:p>
        </w:tc>
        <w:tc>
          <w:tcPr>
            <w:tcW w:w="1479" w:type="dxa"/>
            <w:gridSpan w:val="2"/>
            <w:shd w:val="clear" w:color="auto" w:fill="F7CAAC"/>
          </w:tcPr>
          <w:p w14:paraId="43EF6EC3" w14:textId="77777777" w:rsidR="00EE10E0" w:rsidRDefault="00EE10E0" w:rsidP="00F8305C">
            <w:pPr>
              <w:jc w:val="both"/>
              <w:rPr>
                <w:b/>
              </w:rPr>
            </w:pPr>
            <w:r>
              <w:rPr>
                <w:b/>
              </w:rPr>
              <w:t>kreditů</w:t>
            </w:r>
          </w:p>
        </w:tc>
        <w:tc>
          <w:tcPr>
            <w:tcW w:w="1884" w:type="dxa"/>
            <w:gridSpan w:val="3"/>
          </w:tcPr>
          <w:p w14:paraId="5379042F" w14:textId="18175746" w:rsidR="00EE10E0" w:rsidRDefault="00081249" w:rsidP="00F8305C">
            <w:pPr>
              <w:jc w:val="both"/>
            </w:pPr>
            <w:r>
              <w:t>2</w:t>
            </w:r>
          </w:p>
        </w:tc>
      </w:tr>
      <w:tr w:rsidR="00EE10E0" w14:paraId="27AFEC9D" w14:textId="77777777" w:rsidTr="001041BE">
        <w:trPr>
          <w:gridBefore w:val="1"/>
          <w:gridAfter w:val="1"/>
          <w:wBefore w:w="393" w:type="dxa"/>
          <w:wAfter w:w="101" w:type="dxa"/>
        </w:trPr>
        <w:tc>
          <w:tcPr>
            <w:tcW w:w="3435" w:type="dxa"/>
            <w:gridSpan w:val="4"/>
            <w:shd w:val="clear" w:color="auto" w:fill="F7CAAC"/>
          </w:tcPr>
          <w:p w14:paraId="4296020D" w14:textId="77777777" w:rsidR="00EE10E0" w:rsidRDefault="00EE10E0" w:rsidP="00F8305C">
            <w:pPr>
              <w:jc w:val="both"/>
              <w:rPr>
                <w:b/>
                <w:sz w:val="22"/>
              </w:rPr>
            </w:pPr>
            <w:r>
              <w:rPr>
                <w:b/>
              </w:rPr>
              <w:t>Prerekvizity, korekvizity, ekvivalence</w:t>
            </w:r>
          </w:p>
        </w:tc>
        <w:tc>
          <w:tcPr>
            <w:tcW w:w="6420" w:type="dxa"/>
            <w:gridSpan w:val="11"/>
          </w:tcPr>
          <w:p w14:paraId="0FD98AD6" w14:textId="77777777" w:rsidR="00EE10E0" w:rsidRDefault="00EE10E0" w:rsidP="00F8305C">
            <w:pPr>
              <w:jc w:val="both"/>
            </w:pPr>
          </w:p>
        </w:tc>
      </w:tr>
      <w:tr w:rsidR="00EE10E0" w14:paraId="05D4F51E" w14:textId="77777777" w:rsidTr="001041BE">
        <w:trPr>
          <w:gridBefore w:val="1"/>
          <w:gridAfter w:val="1"/>
          <w:wBefore w:w="393" w:type="dxa"/>
          <w:wAfter w:w="101" w:type="dxa"/>
        </w:trPr>
        <w:tc>
          <w:tcPr>
            <w:tcW w:w="3435" w:type="dxa"/>
            <w:gridSpan w:val="4"/>
            <w:shd w:val="clear" w:color="auto" w:fill="F7CAAC"/>
          </w:tcPr>
          <w:p w14:paraId="231517B5" w14:textId="77777777" w:rsidR="00EE10E0" w:rsidRPr="005A0406" w:rsidRDefault="00EE10E0" w:rsidP="00F8305C">
            <w:pPr>
              <w:jc w:val="both"/>
              <w:rPr>
                <w:b/>
              </w:rPr>
            </w:pPr>
            <w:r w:rsidRPr="005A0406">
              <w:rPr>
                <w:b/>
              </w:rPr>
              <w:t>Způsob ověření výsledků učení</w:t>
            </w:r>
          </w:p>
        </w:tc>
        <w:tc>
          <w:tcPr>
            <w:tcW w:w="3057" w:type="dxa"/>
            <w:gridSpan w:val="6"/>
            <w:tcBorders>
              <w:bottom w:val="single" w:sz="4" w:space="0" w:color="auto"/>
            </w:tcBorders>
          </w:tcPr>
          <w:p w14:paraId="7B3B37F8" w14:textId="768AD160" w:rsidR="00EE10E0" w:rsidRDefault="00EE10E0" w:rsidP="00F8305C">
            <w:pPr>
              <w:jc w:val="both"/>
            </w:pPr>
            <w:r w:rsidRPr="00D32501">
              <w:t>zápočet</w:t>
            </w:r>
          </w:p>
        </w:tc>
        <w:tc>
          <w:tcPr>
            <w:tcW w:w="1479" w:type="dxa"/>
            <w:gridSpan w:val="2"/>
            <w:tcBorders>
              <w:bottom w:val="single" w:sz="4" w:space="0" w:color="auto"/>
            </w:tcBorders>
            <w:shd w:val="clear" w:color="auto" w:fill="F7CAAC"/>
          </w:tcPr>
          <w:p w14:paraId="29DF0E4B" w14:textId="77777777" w:rsidR="00EE10E0" w:rsidRDefault="00EE10E0" w:rsidP="00F8305C">
            <w:pPr>
              <w:jc w:val="both"/>
              <w:rPr>
                <w:b/>
              </w:rPr>
            </w:pPr>
            <w:r>
              <w:rPr>
                <w:b/>
              </w:rPr>
              <w:t>Forma výuky</w:t>
            </w:r>
          </w:p>
        </w:tc>
        <w:tc>
          <w:tcPr>
            <w:tcW w:w="1884" w:type="dxa"/>
            <w:gridSpan w:val="3"/>
            <w:tcBorders>
              <w:bottom w:val="single" w:sz="4" w:space="0" w:color="auto"/>
            </w:tcBorders>
          </w:tcPr>
          <w:p w14:paraId="11F368ED" w14:textId="77777777" w:rsidR="00D32501" w:rsidRDefault="00D32501" w:rsidP="00D32501">
            <w:pPr>
              <w:jc w:val="both"/>
            </w:pPr>
            <w:r>
              <w:t>s</w:t>
            </w:r>
            <w:r w:rsidRPr="00D32501">
              <w:t>emináře</w:t>
            </w:r>
          </w:p>
          <w:p w14:paraId="6D342DFB" w14:textId="2AF4F1F7" w:rsidR="00EE10E0" w:rsidRDefault="00EE10E0" w:rsidP="00F8305C">
            <w:pPr>
              <w:jc w:val="both"/>
            </w:pPr>
          </w:p>
        </w:tc>
      </w:tr>
      <w:tr w:rsidR="00EE10E0" w14:paraId="0135FFFD" w14:textId="77777777" w:rsidTr="001041BE">
        <w:trPr>
          <w:gridBefore w:val="1"/>
          <w:gridAfter w:val="1"/>
          <w:wBefore w:w="393" w:type="dxa"/>
          <w:wAfter w:w="101" w:type="dxa"/>
        </w:trPr>
        <w:tc>
          <w:tcPr>
            <w:tcW w:w="3435" w:type="dxa"/>
            <w:gridSpan w:val="4"/>
            <w:shd w:val="clear" w:color="auto" w:fill="F7CAAC"/>
          </w:tcPr>
          <w:p w14:paraId="55CC27FC" w14:textId="77777777" w:rsidR="00EE10E0" w:rsidRPr="005A0406" w:rsidRDefault="00EE10E0"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6E1D9DA7" w14:textId="5FD5AB87" w:rsidR="00EE10E0" w:rsidRPr="00D32501" w:rsidRDefault="00D32501" w:rsidP="00F8305C">
            <w:pPr>
              <w:jc w:val="both"/>
            </w:pPr>
            <w:r w:rsidRPr="00D32501">
              <w:rPr>
                <w:color w:val="000000"/>
                <w:shd w:val="clear" w:color="auto" w:fill="FFFFFF"/>
              </w:rPr>
              <w:t xml:space="preserve">Podmínkou udělení zápočtu je zvládnutí tematických testů v </w:t>
            </w:r>
            <w:r w:rsidR="00685D67">
              <w:rPr>
                <w:color w:val="000000"/>
                <w:shd w:val="clear" w:color="auto" w:fill="FFFFFF"/>
              </w:rPr>
              <w:t>M</w:t>
            </w:r>
            <w:r w:rsidRPr="00D32501">
              <w:rPr>
                <w:color w:val="000000"/>
                <w:shd w:val="clear" w:color="auto" w:fill="FFFFFF"/>
              </w:rPr>
              <w:t>oodle kurzu předmětu s předepsanou úspěšností (</w:t>
            </w:r>
            <w:r w:rsidR="00BD4920">
              <w:rPr>
                <w:color w:val="000000"/>
                <w:shd w:val="clear" w:color="auto" w:fill="FFFFFF"/>
              </w:rPr>
              <w:t xml:space="preserve">min. </w:t>
            </w:r>
            <w:r w:rsidRPr="00D32501">
              <w:rPr>
                <w:color w:val="000000"/>
                <w:shd w:val="clear" w:color="auto" w:fill="FFFFFF"/>
              </w:rPr>
              <w:t xml:space="preserve">75 % v případě vypracování do konce týdne následujícího po probrání učiva, </w:t>
            </w:r>
            <w:r w:rsidR="00BD4920">
              <w:rPr>
                <w:color w:val="000000"/>
                <w:shd w:val="clear" w:color="auto" w:fill="FFFFFF"/>
              </w:rPr>
              <w:t xml:space="preserve">min. </w:t>
            </w:r>
            <w:r w:rsidRPr="00D32501">
              <w:rPr>
                <w:color w:val="000000"/>
                <w:shd w:val="clear" w:color="auto" w:fill="FFFFFF"/>
              </w:rPr>
              <w:t>80 % v případě opožděného vypracování).</w:t>
            </w:r>
            <w:r w:rsidR="0056048D">
              <w:rPr>
                <w:color w:val="000000"/>
                <w:shd w:val="clear" w:color="auto" w:fill="FFFFFF"/>
              </w:rPr>
              <w:t xml:space="preserve"> P</w:t>
            </w:r>
            <w:r w:rsidR="00447642">
              <w:rPr>
                <w:color w:val="000000"/>
                <w:shd w:val="clear" w:color="auto" w:fill="FFFFFF"/>
              </w:rPr>
              <w:t>ovinná min. 80% účast na seminářích.</w:t>
            </w:r>
          </w:p>
        </w:tc>
      </w:tr>
      <w:tr w:rsidR="00EE10E0" w14:paraId="5482CD5C"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0FAA4B2E" w14:textId="77777777" w:rsidR="00EE10E0" w:rsidRDefault="00EE10E0" w:rsidP="00F8305C">
            <w:pPr>
              <w:jc w:val="both"/>
              <w:rPr>
                <w:b/>
              </w:rPr>
            </w:pPr>
            <w:r>
              <w:rPr>
                <w:b/>
              </w:rPr>
              <w:t>Garant předmětu</w:t>
            </w:r>
          </w:p>
        </w:tc>
        <w:tc>
          <w:tcPr>
            <w:tcW w:w="6420" w:type="dxa"/>
            <w:gridSpan w:val="11"/>
            <w:tcBorders>
              <w:top w:val="nil"/>
            </w:tcBorders>
          </w:tcPr>
          <w:p w14:paraId="1312D505" w14:textId="77777777" w:rsidR="00EE10E0" w:rsidRDefault="00EE10E0" w:rsidP="00F8305C">
            <w:pPr>
              <w:jc w:val="both"/>
            </w:pPr>
          </w:p>
        </w:tc>
      </w:tr>
      <w:tr w:rsidR="00EE10E0" w14:paraId="3F528E60"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390D2EE2" w14:textId="77777777" w:rsidR="00EE10E0" w:rsidRDefault="00EE10E0" w:rsidP="00F8305C">
            <w:pPr>
              <w:jc w:val="both"/>
              <w:rPr>
                <w:b/>
              </w:rPr>
            </w:pPr>
            <w:r>
              <w:rPr>
                <w:b/>
              </w:rPr>
              <w:t>Zapojení garanta do výuky předmětu</w:t>
            </w:r>
          </w:p>
        </w:tc>
        <w:tc>
          <w:tcPr>
            <w:tcW w:w="6420" w:type="dxa"/>
            <w:gridSpan w:val="11"/>
            <w:tcBorders>
              <w:top w:val="nil"/>
            </w:tcBorders>
          </w:tcPr>
          <w:p w14:paraId="49CC57D6" w14:textId="77777777" w:rsidR="00EE10E0" w:rsidRDefault="00EE10E0" w:rsidP="00F8305C">
            <w:pPr>
              <w:jc w:val="both"/>
            </w:pPr>
          </w:p>
        </w:tc>
      </w:tr>
      <w:tr w:rsidR="00EE10E0" w14:paraId="4BBDD999" w14:textId="77777777" w:rsidTr="001041BE">
        <w:trPr>
          <w:gridBefore w:val="1"/>
          <w:gridAfter w:val="1"/>
          <w:wBefore w:w="393" w:type="dxa"/>
          <w:wAfter w:w="101" w:type="dxa"/>
        </w:trPr>
        <w:tc>
          <w:tcPr>
            <w:tcW w:w="3435" w:type="dxa"/>
            <w:gridSpan w:val="4"/>
            <w:shd w:val="clear" w:color="auto" w:fill="F7CAAC"/>
          </w:tcPr>
          <w:p w14:paraId="5D2CC659" w14:textId="77777777" w:rsidR="00EE10E0" w:rsidRDefault="00EE10E0" w:rsidP="00F8305C">
            <w:pPr>
              <w:jc w:val="both"/>
              <w:rPr>
                <w:b/>
              </w:rPr>
            </w:pPr>
            <w:r>
              <w:rPr>
                <w:b/>
              </w:rPr>
              <w:t>Vyučující</w:t>
            </w:r>
          </w:p>
        </w:tc>
        <w:tc>
          <w:tcPr>
            <w:tcW w:w="6420" w:type="dxa"/>
            <w:gridSpan w:val="11"/>
            <w:tcBorders>
              <w:bottom w:val="nil"/>
            </w:tcBorders>
          </w:tcPr>
          <w:p w14:paraId="19C23D7E" w14:textId="77777777" w:rsidR="00EE10E0" w:rsidRDefault="00EE10E0" w:rsidP="00F8305C">
            <w:pPr>
              <w:jc w:val="both"/>
            </w:pPr>
          </w:p>
        </w:tc>
      </w:tr>
      <w:tr w:rsidR="00EE10E0" w14:paraId="4F692737" w14:textId="77777777" w:rsidTr="001041BE">
        <w:trPr>
          <w:gridBefore w:val="1"/>
          <w:gridAfter w:val="1"/>
          <w:wBefore w:w="393" w:type="dxa"/>
          <w:wAfter w:w="101" w:type="dxa"/>
          <w:trHeight w:val="260"/>
        </w:trPr>
        <w:tc>
          <w:tcPr>
            <w:tcW w:w="9855" w:type="dxa"/>
            <w:gridSpan w:val="15"/>
            <w:tcBorders>
              <w:top w:val="nil"/>
            </w:tcBorders>
          </w:tcPr>
          <w:p w14:paraId="4D519FB8" w14:textId="3F5C5ADA" w:rsidR="00EE10E0" w:rsidRPr="0070235E" w:rsidRDefault="009556F6" w:rsidP="00F8305C">
            <w:pPr>
              <w:spacing w:before="60" w:after="60"/>
              <w:jc w:val="both"/>
            </w:pPr>
            <w:hyperlink w:anchor="Pátíková" w:history="1">
              <w:r w:rsidR="0070235E" w:rsidRPr="0070235E">
                <w:rPr>
                  <w:rStyle w:val="OdstavecseseznamemChar"/>
                  <w:rFonts w:ascii="Times New Roman" w:hAnsi="Times New Roman" w:cs="Times New Roman"/>
                  <w:sz w:val="20"/>
                  <w:szCs w:val="20"/>
                </w:rPr>
                <w:t>doc. Mgr. Zuzana Pátíková, Ph.D.</w:t>
              </w:r>
            </w:hyperlink>
            <w:r w:rsidR="0070235E" w:rsidRPr="0070235E">
              <w:t xml:space="preserve"> (100% s)</w:t>
            </w:r>
          </w:p>
        </w:tc>
      </w:tr>
      <w:tr w:rsidR="00EE10E0" w:rsidRPr="005A0406" w14:paraId="1D097B1C" w14:textId="77777777" w:rsidTr="001041BE">
        <w:trPr>
          <w:gridBefore w:val="1"/>
          <w:gridAfter w:val="1"/>
          <w:wBefore w:w="393" w:type="dxa"/>
          <w:wAfter w:w="101" w:type="dxa"/>
        </w:trPr>
        <w:tc>
          <w:tcPr>
            <w:tcW w:w="3435" w:type="dxa"/>
            <w:gridSpan w:val="4"/>
            <w:shd w:val="clear" w:color="auto" w:fill="F7CAAC"/>
          </w:tcPr>
          <w:p w14:paraId="10124CDD" w14:textId="77777777" w:rsidR="00EE10E0" w:rsidRPr="005A0406" w:rsidRDefault="00EE10E0" w:rsidP="00F8305C">
            <w:pPr>
              <w:jc w:val="both"/>
              <w:rPr>
                <w:b/>
              </w:rPr>
            </w:pPr>
            <w:r w:rsidRPr="005A0406">
              <w:rPr>
                <w:b/>
              </w:rPr>
              <w:t>Hlavní témata a výsledky učení</w:t>
            </w:r>
          </w:p>
        </w:tc>
        <w:tc>
          <w:tcPr>
            <w:tcW w:w="6420" w:type="dxa"/>
            <w:gridSpan w:val="11"/>
            <w:tcBorders>
              <w:bottom w:val="nil"/>
            </w:tcBorders>
          </w:tcPr>
          <w:p w14:paraId="291B72A2" w14:textId="77777777" w:rsidR="00EE10E0" w:rsidRPr="005A0406" w:rsidRDefault="00EE10E0" w:rsidP="00F8305C">
            <w:pPr>
              <w:jc w:val="both"/>
            </w:pPr>
          </w:p>
        </w:tc>
      </w:tr>
      <w:tr w:rsidR="00EE10E0" w:rsidRPr="005A0406" w14:paraId="2AA6F54C"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0FC494E0" w14:textId="2287FB93" w:rsidR="00EE10E0" w:rsidRPr="00351747" w:rsidRDefault="00D32501" w:rsidP="00F8305C">
            <w:pPr>
              <w:jc w:val="both"/>
              <w:rPr>
                <w:b/>
                <w:bCs/>
              </w:rPr>
            </w:pPr>
            <w:r w:rsidRPr="00D32501">
              <w:rPr>
                <w:color w:val="000000"/>
                <w:shd w:val="clear" w:color="auto" w:fill="FFFFFF"/>
              </w:rPr>
              <w:t>Cílem předmětu je zopakování vybraných částí středoškolské matematiky.</w:t>
            </w:r>
            <w:r w:rsidR="00EE10E0">
              <w:rPr>
                <w:b/>
                <w:bCs/>
              </w:rPr>
              <w:t xml:space="preserve"> </w:t>
            </w:r>
            <w:r w:rsidR="00EE10E0" w:rsidRPr="00351747">
              <w:rPr>
                <w:b/>
                <w:bCs/>
              </w:rPr>
              <w:t>Obsah předmětu tvoří tyto tematické celky:</w:t>
            </w:r>
          </w:p>
          <w:p w14:paraId="2A311920" w14:textId="3F43EC69" w:rsidR="00D32501" w:rsidRPr="00887302" w:rsidRDefault="00D3250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302">
              <w:rPr>
                <w:rFonts w:ascii="Times New Roman" w:hAnsi="Times New Roman" w:cs="Times New Roman"/>
                <w:sz w:val="20"/>
                <w:szCs w:val="20"/>
                <w:lang w:eastAsia="cs-CZ"/>
              </w:rPr>
              <w:t>Zlomky, numerické výrazy.</w:t>
            </w:r>
          </w:p>
          <w:p w14:paraId="56398F67" w14:textId="14DEE947" w:rsidR="00D32501" w:rsidRPr="00887302" w:rsidRDefault="00D3250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302">
              <w:rPr>
                <w:rFonts w:ascii="Times New Roman" w:hAnsi="Times New Roman" w:cs="Times New Roman"/>
                <w:sz w:val="20"/>
                <w:szCs w:val="20"/>
                <w:lang w:eastAsia="cs-CZ"/>
              </w:rPr>
              <w:t>Procenta, trojčlenka.</w:t>
            </w:r>
          </w:p>
          <w:p w14:paraId="2E685A58" w14:textId="37FE184A" w:rsidR="00D32501" w:rsidRPr="00887302" w:rsidRDefault="00D3250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302">
              <w:rPr>
                <w:rFonts w:ascii="Times New Roman" w:hAnsi="Times New Roman" w:cs="Times New Roman"/>
                <w:sz w:val="20"/>
                <w:szCs w:val="20"/>
                <w:lang w:eastAsia="cs-CZ"/>
              </w:rPr>
              <w:t>Vektory v rovině.</w:t>
            </w:r>
          </w:p>
          <w:p w14:paraId="1FD8AEDB" w14:textId="72FEFD8E" w:rsidR="00D32501" w:rsidRPr="00887302" w:rsidRDefault="00D3250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302">
              <w:rPr>
                <w:rFonts w:ascii="Times New Roman" w:hAnsi="Times New Roman" w:cs="Times New Roman"/>
                <w:sz w:val="20"/>
                <w:szCs w:val="20"/>
                <w:lang w:eastAsia="cs-CZ"/>
              </w:rPr>
              <w:t>Vytýkání, užití algebraických vzorců.</w:t>
            </w:r>
          </w:p>
          <w:p w14:paraId="2C4B6D95" w14:textId="57EAAC60" w:rsidR="00D32501" w:rsidRPr="00887302" w:rsidRDefault="00D3250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302">
              <w:rPr>
                <w:rFonts w:ascii="Times New Roman" w:hAnsi="Times New Roman" w:cs="Times New Roman"/>
                <w:sz w:val="20"/>
                <w:szCs w:val="20"/>
                <w:lang w:eastAsia="cs-CZ"/>
              </w:rPr>
              <w:t>Úpravy lomených výrazů.</w:t>
            </w:r>
          </w:p>
          <w:p w14:paraId="223888AB" w14:textId="5D2EBA46" w:rsidR="00D32501" w:rsidRPr="00887302" w:rsidRDefault="00D3250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302">
              <w:rPr>
                <w:rFonts w:ascii="Times New Roman" w:hAnsi="Times New Roman" w:cs="Times New Roman"/>
                <w:sz w:val="20"/>
                <w:szCs w:val="20"/>
                <w:lang w:eastAsia="cs-CZ"/>
              </w:rPr>
              <w:t>Úpravy výrazů s mocninami a odmocninami, vyjadřování ze vzorce.</w:t>
            </w:r>
          </w:p>
          <w:p w14:paraId="29926B4C" w14:textId="5D7CF430" w:rsidR="00D32501" w:rsidRPr="00887302" w:rsidRDefault="00D3250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302">
              <w:rPr>
                <w:rFonts w:ascii="Times New Roman" w:hAnsi="Times New Roman" w:cs="Times New Roman"/>
                <w:sz w:val="20"/>
                <w:szCs w:val="20"/>
                <w:lang w:eastAsia="cs-CZ"/>
              </w:rPr>
              <w:t>Úvod do funkce.</w:t>
            </w:r>
          </w:p>
          <w:p w14:paraId="2342FA55" w14:textId="1F521C2E" w:rsidR="00EE10E0" w:rsidRPr="00887302" w:rsidRDefault="00D32501"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87302">
              <w:rPr>
                <w:rFonts w:ascii="Times New Roman" w:hAnsi="Times New Roman" w:cs="Times New Roman"/>
                <w:sz w:val="20"/>
                <w:szCs w:val="20"/>
                <w:lang w:eastAsia="cs-CZ"/>
              </w:rPr>
              <w:t>Lineární rovnice a nerovnice.</w:t>
            </w:r>
          </w:p>
          <w:p w14:paraId="5B8A4367" w14:textId="77777777" w:rsidR="00EE10E0" w:rsidRDefault="00EE10E0" w:rsidP="00F8305C">
            <w:pPr>
              <w:jc w:val="both"/>
              <w:rPr>
                <w:b/>
                <w:bCs/>
              </w:rPr>
            </w:pPr>
          </w:p>
          <w:p w14:paraId="6248ACEB" w14:textId="77777777" w:rsidR="00EE10E0" w:rsidRPr="000C69A4" w:rsidRDefault="00EE10E0"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191E9FCC" w14:textId="77777777" w:rsidR="00EE10E0" w:rsidRPr="000C69A4" w:rsidRDefault="00EE10E0" w:rsidP="00F8305C">
            <w:pPr>
              <w:tabs>
                <w:tab w:val="left" w:pos="328"/>
              </w:tabs>
              <w:rPr>
                <w:b/>
                <w:color w:val="000000" w:themeColor="text1"/>
              </w:rPr>
            </w:pPr>
            <w:r w:rsidRPr="000C69A4">
              <w:rPr>
                <w:b/>
              </w:rPr>
              <w:t>Odborné z</w:t>
            </w:r>
            <w:r w:rsidRPr="000C69A4">
              <w:rPr>
                <w:b/>
                <w:color w:val="000000" w:themeColor="text1"/>
              </w:rPr>
              <w:t xml:space="preserve">nalosti: </w:t>
            </w:r>
          </w:p>
          <w:p w14:paraId="5D685072" w14:textId="5476DADD" w:rsidR="00095DCD" w:rsidRPr="00095DCD" w:rsidRDefault="00095DC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v</w:t>
            </w:r>
            <w:r w:rsidRPr="008E110E">
              <w:rPr>
                <w:rFonts w:ascii="Times New Roman" w:hAnsi="Times New Roman" w:cs="Times New Roman"/>
                <w:sz w:val="20"/>
                <w:szCs w:val="20"/>
                <w:lang w:eastAsia="cs-CZ"/>
              </w:rPr>
              <w:t>ysvětlit význam koeficientů ve směrnicovém tvaru rovnice přímky</w:t>
            </w:r>
          </w:p>
          <w:p w14:paraId="46E50237" w14:textId="77777777" w:rsidR="00EE10E0" w:rsidRPr="000C69A4" w:rsidRDefault="00EE10E0" w:rsidP="00F8305C">
            <w:pPr>
              <w:tabs>
                <w:tab w:val="left" w:pos="328"/>
              </w:tabs>
              <w:rPr>
                <w:b/>
                <w:color w:val="000000" w:themeColor="text1"/>
              </w:rPr>
            </w:pPr>
          </w:p>
          <w:p w14:paraId="5A92DF28" w14:textId="77777777" w:rsidR="00EE10E0" w:rsidRPr="000C69A4" w:rsidRDefault="00EE10E0" w:rsidP="00F8305C">
            <w:pPr>
              <w:tabs>
                <w:tab w:val="left" w:pos="328"/>
              </w:tabs>
              <w:rPr>
                <w:b/>
                <w:color w:val="000000" w:themeColor="text1"/>
              </w:rPr>
            </w:pPr>
            <w:r w:rsidRPr="000C69A4">
              <w:rPr>
                <w:b/>
                <w:color w:val="000000" w:themeColor="text1"/>
              </w:rPr>
              <w:t>Odborné dovednosti:</w:t>
            </w:r>
          </w:p>
          <w:p w14:paraId="090B1E28" w14:textId="1D29DCAE" w:rsidR="00095DCD" w:rsidRPr="00095DCD" w:rsidRDefault="00095DC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v</w:t>
            </w:r>
            <w:r w:rsidRPr="008E110E">
              <w:rPr>
                <w:rFonts w:ascii="Times New Roman" w:hAnsi="Times New Roman" w:cs="Times New Roman"/>
                <w:sz w:val="20"/>
                <w:szCs w:val="20"/>
                <w:lang w:eastAsia="cs-CZ"/>
              </w:rPr>
              <w:t>ytýkat před závorku, uprav</w:t>
            </w:r>
            <w:r w:rsidR="009D4E40">
              <w:rPr>
                <w:rFonts w:ascii="Times New Roman" w:hAnsi="Times New Roman" w:cs="Times New Roman"/>
                <w:sz w:val="20"/>
                <w:szCs w:val="20"/>
                <w:lang w:eastAsia="cs-CZ"/>
              </w:rPr>
              <w:t>ovat</w:t>
            </w:r>
            <w:r w:rsidRPr="008E110E">
              <w:rPr>
                <w:rFonts w:ascii="Times New Roman" w:hAnsi="Times New Roman" w:cs="Times New Roman"/>
                <w:sz w:val="20"/>
                <w:szCs w:val="20"/>
                <w:lang w:eastAsia="cs-CZ"/>
              </w:rPr>
              <w:t xml:space="preserve"> a zjednoduš</w:t>
            </w:r>
            <w:r w:rsidR="009D4E40">
              <w:rPr>
                <w:rFonts w:ascii="Times New Roman" w:hAnsi="Times New Roman" w:cs="Times New Roman"/>
                <w:sz w:val="20"/>
                <w:szCs w:val="20"/>
                <w:lang w:eastAsia="cs-CZ"/>
              </w:rPr>
              <w:t>ovat</w:t>
            </w:r>
            <w:r w:rsidRPr="008E110E">
              <w:rPr>
                <w:rFonts w:ascii="Times New Roman" w:hAnsi="Times New Roman" w:cs="Times New Roman"/>
                <w:sz w:val="20"/>
                <w:szCs w:val="20"/>
                <w:lang w:eastAsia="cs-CZ"/>
              </w:rPr>
              <w:t xml:space="preserve"> algebraické výrazy obsahující výrazy lomené</w:t>
            </w:r>
          </w:p>
          <w:p w14:paraId="0A90AA98" w14:textId="26CA3380" w:rsidR="00095DCD" w:rsidRPr="00095DCD" w:rsidRDefault="00095DC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u</w:t>
            </w:r>
            <w:r w:rsidRPr="008E110E">
              <w:rPr>
                <w:rFonts w:ascii="Times New Roman" w:hAnsi="Times New Roman" w:cs="Times New Roman"/>
                <w:sz w:val="20"/>
                <w:szCs w:val="20"/>
                <w:lang w:eastAsia="cs-CZ"/>
              </w:rPr>
              <w:t>pravovat a zjednodušovat výrazy s mocninami a odmocninami</w:t>
            </w:r>
          </w:p>
          <w:p w14:paraId="6AED3653" w14:textId="7C004032" w:rsidR="00095DCD" w:rsidRPr="00095DCD" w:rsidRDefault="00095DC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Pr>
                <w:rFonts w:ascii="Times New Roman" w:hAnsi="Times New Roman" w:cs="Times New Roman"/>
                <w:sz w:val="20"/>
                <w:szCs w:val="20"/>
                <w:lang w:eastAsia="cs-CZ"/>
              </w:rPr>
              <w:t>n</w:t>
            </w:r>
            <w:r w:rsidRPr="008E110E">
              <w:rPr>
                <w:rFonts w:ascii="Times New Roman" w:hAnsi="Times New Roman" w:cs="Times New Roman"/>
                <w:sz w:val="20"/>
                <w:szCs w:val="20"/>
                <w:lang w:eastAsia="cs-CZ"/>
              </w:rPr>
              <w:t>ačrtnout graf lineární funkce, pro dva body sestavit předpis přímky jimi procházející, převádět mezi sebou navzájem směrnicový tvar přímky, obecnou rovnici a parametrické vyjádření</w:t>
            </w:r>
          </w:p>
          <w:p w14:paraId="4F87DFF1" w14:textId="448E121B" w:rsidR="00EE10E0" w:rsidRPr="005A0406" w:rsidRDefault="00095DCD" w:rsidP="009B0068">
            <w:pPr>
              <w:pStyle w:val="Odstavecseseznamem"/>
              <w:numPr>
                <w:ilvl w:val="0"/>
                <w:numId w:val="6"/>
              </w:numPr>
              <w:spacing w:after="0" w:line="240" w:lineRule="auto"/>
              <w:ind w:left="170" w:hanging="170"/>
            </w:pPr>
            <w:r>
              <w:rPr>
                <w:rFonts w:ascii="Times New Roman" w:hAnsi="Times New Roman" w:cs="Times New Roman"/>
                <w:sz w:val="20"/>
                <w:szCs w:val="20"/>
                <w:lang w:eastAsia="cs-CZ"/>
              </w:rPr>
              <w:t>ř</w:t>
            </w:r>
            <w:r w:rsidRPr="008E110E">
              <w:rPr>
                <w:rFonts w:ascii="Times New Roman" w:hAnsi="Times New Roman" w:cs="Times New Roman"/>
                <w:sz w:val="20"/>
                <w:szCs w:val="20"/>
                <w:lang w:eastAsia="cs-CZ"/>
              </w:rPr>
              <w:t>ešit lineární rovnice a nerovnice</w:t>
            </w:r>
          </w:p>
        </w:tc>
      </w:tr>
      <w:tr w:rsidR="00EE10E0" w14:paraId="4F34F1C4"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621D28CB" w14:textId="77777777" w:rsidR="00EE10E0" w:rsidRPr="005A0406" w:rsidRDefault="00EE10E0"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13B2D8D4" w14:textId="77777777" w:rsidR="00EE10E0" w:rsidRDefault="00EE10E0" w:rsidP="00F8305C">
            <w:pPr>
              <w:jc w:val="both"/>
            </w:pPr>
          </w:p>
        </w:tc>
      </w:tr>
      <w:tr w:rsidR="00EE10E0" w14:paraId="089E480C" w14:textId="77777777" w:rsidTr="001041BE">
        <w:trPr>
          <w:gridBefore w:val="1"/>
          <w:gridAfter w:val="1"/>
          <w:wBefore w:w="393" w:type="dxa"/>
          <w:wAfter w:w="101" w:type="dxa"/>
          <w:trHeight w:val="2354"/>
        </w:trPr>
        <w:tc>
          <w:tcPr>
            <w:tcW w:w="9855" w:type="dxa"/>
            <w:gridSpan w:val="15"/>
            <w:tcBorders>
              <w:top w:val="nil"/>
              <w:bottom w:val="single" w:sz="4" w:space="0" w:color="auto"/>
            </w:tcBorders>
          </w:tcPr>
          <w:p w14:paraId="3D2BC13F" w14:textId="77777777" w:rsidR="00EE10E0" w:rsidRPr="000C69A4" w:rsidRDefault="00EE10E0" w:rsidP="00F8305C">
            <w:pPr>
              <w:jc w:val="both"/>
              <w:rPr>
                <w:b/>
                <w:bCs/>
                <w:u w:val="single"/>
              </w:rPr>
            </w:pPr>
            <w:r w:rsidRPr="000C69A4">
              <w:rPr>
                <w:b/>
                <w:bCs/>
                <w:u w:val="single"/>
              </w:rPr>
              <w:t>Metody a přístupy používané ve výuce</w:t>
            </w:r>
          </w:p>
          <w:p w14:paraId="52A16DF2" w14:textId="77777777" w:rsidR="00EE10E0" w:rsidRPr="000C69A4" w:rsidRDefault="00EE10E0" w:rsidP="00F8305C">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26BDA4D7" w14:textId="3D024509" w:rsidR="00EE10E0" w:rsidRDefault="00EC4CD6" w:rsidP="00F8305C">
            <w:pPr>
              <w:jc w:val="both"/>
              <w:rPr>
                <w:color w:val="000000"/>
                <w:shd w:val="clear" w:color="auto" w:fill="FFFFFF"/>
              </w:rPr>
            </w:pPr>
            <w:r w:rsidRPr="00EC4CD6">
              <w:rPr>
                <w:color w:val="000000"/>
                <w:shd w:val="clear" w:color="auto" w:fill="FFFFFF"/>
              </w:rPr>
              <w:t>Praktické procvičování</w:t>
            </w:r>
          </w:p>
          <w:p w14:paraId="1B1F32A7" w14:textId="77777777" w:rsidR="00EC4CD6" w:rsidRDefault="00EC4CD6" w:rsidP="00F8305C">
            <w:pPr>
              <w:jc w:val="both"/>
              <w:rPr>
                <w:color w:val="000000"/>
                <w:shd w:val="clear" w:color="auto" w:fill="FFFFFF"/>
              </w:rPr>
            </w:pPr>
          </w:p>
          <w:p w14:paraId="54699310" w14:textId="77777777" w:rsidR="00EE10E0" w:rsidRPr="000C69A4" w:rsidRDefault="00EE10E0" w:rsidP="00F8305C">
            <w:pPr>
              <w:jc w:val="both"/>
              <w:rPr>
                <w:b/>
                <w:bCs/>
              </w:rPr>
            </w:pPr>
            <w:r w:rsidRPr="000C69A4">
              <w:rPr>
                <w:b/>
                <w:bCs/>
              </w:rPr>
              <w:t>Pro dosažení odborných dovedností jsou užívány vyučovací metody:</w:t>
            </w:r>
          </w:p>
          <w:p w14:paraId="2931F06D" w14:textId="770039E7" w:rsidR="00280AA7" w:rsidRPr="003E6829" w:rsidRDefault="003E6829" w:rsidP="003E6829">
            <w:pPr>
              <w:jc w:val="both"/>
              <w:rPr>
                <w:color w:val="000000"/>
                <w:shd w:val="clear" w:color="auto" w:fill="FFFFFF"/>
              </w:rPr>
            </w:pPr>
            <w:r w:rsidRPr="006649D1">
              <w:rPr>
                <w:color w:val="000000"/>
                <w:shd w:val="clear" w:color="auto" w:fill="FFFFFF"/>
              </w:rPr>
              <w:t>Praktické procvičování</w:t>
            </w:r>
            <w:r>
              <w:rPr>
                <w:color w:val="000000"/>
                <w:shd w:val="clear" w:color="auto" w:fill="FFFFFF"/>
              </w:rPr>
              <w:t>, Individuální práce studentů, Práce studentů ve dvojicích</w:t>
            </w:r>
            <w:r w:rsidRPr="003E6829">
              <w:rPr>
                <w:color w:val="000000"/>
                <w:shd w:val="clear" w:color="auto" w:fill="FFFFFF"/>
              </w:rPr>
              <w:t xml:space="preserve"> </w:t>
            </w:r>
          </w:p>
          <w:p w14:paraId="5EBA47BB" w14:textId="77777777" w:rsidR="003E6829" w:rsidRPr="003E6829" w:rsidRDefault="003E6829" w:rsidP="003E6829"/>
          <w:p w14:paraId="6539964D" w14:textId="52F557B1" w:rsidR="00EE10E0" w:rsidRPr="005110DD" w:rsidRDefault="00EE10E0" w:rsidP="00F8305C">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t>Očekávané výsledky učení dosažené studiem předmětu jsou ověřovány hodnoticími metodami:</w:t>
            </w:r>
          </w:p>
          <w:p w14:paraId="6D480626" w14:textId="08B60933" w:rsidR="00EE10E0" w:rsidRDefault="00EE10E0" w:rsidP="00F8305C">
            <w:pPr>
              <w:jc w:val="both"/>
              <w:rPr>
                <w:color w:val="000000"/>
              </w:rPr>
            </w:pPr>
            <w:r w:rsidRPr="00EC4CD6">
              <w:rPr>
                <w:color w:val="000000"/>
              </w:rPr>
              <w:t>Didaktický test</w:t>
            </w:r>
          </w:p>
          <w:p w14:paraId="7F20DB82" w14:textId="77777777" w:rsidR="00EE10E0" w:rsidRPr="008440C7" w:rsidRDefault="00EE10E0" w:rsidP="00F8305C">
            <w:pPr>
              <w:jc w:val="both"/>
              <w:rPr>
                <w:strike/>
                <w:color w:val="000000"/>
              </w:rPr>
            </w:pPr>
          </w:p>
          <w:p w14:paraId="2A92063C" w14:textId="172AB3C4" w:rsidR="00EE10E0" w:rsidRPr="000C69A4" w:rsidRDefault="00910D1F" w:rsidP="00F8305C">
            <w:pPr>
              <w:jc w:val="both"/>
              <w:rPr>
                <w:b/>
                <w:bCs/>
                <w:u w:val="single"/>
              </w:rPr>
            </w:pPr>
            <w:r w:rsidRPr="000C69A4">
              <w:rPr>
                <w:b/>
                <w:bCs/>
                <w:u w:val="single"/>
              </w:rPr>
              <w:t>P</w:t>
            </w:r>
            <w:r w:rsidR="00EE10E0" w:rsidRPr="000C69A4">
              <w:rPr>
                <w:b/>
                <w:bCs/>
                <w:u w:val="single"/>
              </w:rPr>
              <w:t>oužívané didaktické prostředky</w:t>
            </w:r>
          </w:p>
          <w:p w14:paraId="3F05F6F3" w14:textId="77777777" w:rsidR="00EE10E0" w:rsidRPr="0071371D" w:rsidRDefault="00EE10E0" w:rsidP="00F8305C">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62DFA93C" w14:textId="77777777" w:rsidR="00EE10E0" w:rsidRPr="0071371D" w:rsidRDefault="00EE10E0" w:rsidP="00F8305C">
            <w:pPr>
              <w:jc w:val="both"/>
            </w:pPr>
          </w:p>
          <w:p w14:paraId="396C3E49" w14:textId="3AF38FD9" w:rsidR="00EE10E0"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EE10E0" w14:paraId="4DC9E6E4"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3B3E9973" w14:textId="77777777" w:rsidR="00EE10E0" w:rsidRDefault="00EE10E0" w:rsidP="00F8305C">
            <w:pPr>
              <w:jc w:val="both"/>
            </w:pPr>
            <w:r>
              <w:rPr>
                <w:b/>
              </w:rPr>
              <w:t>Studijní literatura a studijní pomůcky</w:t>
            </w:r>
          </w:p>
        </w:tc>
        <w:tc>
          <w:tcPr>
            <w:tcW w:w="6202" w:type="dxa"/>
            <w:gridSpan w:val="10"/>
            <w:tcBorders>
              <w:top w:val="single" w:sz="4" w:space="0" w:color="auto"/>
              <w:bottom w:val="nil"/>
            </w:tcBorders>
          </w:tcPr>
          <w:p w14:paraId="6B91A73E" w14:textId="77777777" w:rsidR="00EE10E0" w:rsidRDefault="00EE10E0" w:rsidP="00F8305C">
            <w:pPr>
              <w:jc w:val="both"/>
            </w:pPr>
          </w:p>
        </w:tc>
      </w:tr>
      <w:tr w:rsidR="00EE10E0" w:rsidRPr="00D22542" w14:paraId="542ECBBC" w14:textId="77777777" w:rsidTr="001041BE">
        <w:trPr>
          <w:gridBefore w:val="1"/>
          <w:gridAfter w:val="1"/>
          <w:wBefore w:w="393" w:type="dxa"/>
          <w:wAfter w:w="101" w:type="dxa"/>
          <w:trHeight w:val="289"/>
        </w:trPr>
        <w:tc>
          <w:tcPr>
            <w:tcW w:w="9855" w:type="dxa"/>
            <w:gridSpan w:val="15"/>
            <w:tcBorders>
              <w:top w:val="nil"/>
            </w:tcBorders>
          </w:tcPr>
          <w:p w14:paraId="026C99D7" w14:textId="77777777" w:rsidR="002D207A" w:rsidRPr="006D2E46" w:rsidRDefault="002D207A" w:rsidP="002D207A">
            <w:pPr>
              <w:pStyle w:val="TableParagraph"/>
              <w:spacing w:line="240" w:lineRule="auto"/>
              <w:ind w:left="0"/>
              <w:rPr>
                <w:sz w:val="20"/>
              </w:rPr>
            </w:pPr>
            <w:r w:rsidRPr="006D2E46">
              <w:rPr>
                <w:sz w:val="20"/>
                <w:u w:val="single"/>
              </w:rPr>
              <w:lastRenderedPageBreak/>
              <w:t>Povinná literatura:</w:t>
            </w:r>
          </w:p>
          <w:p w14:paraId="1B5679EA" w14:textId="77777777" w:rsidR="002D207A" w:rsidRDefault="002D207A" w:rsidP="002D207A">
            <w:pPr>
              <w:jc w:val="both"/>
            </w:pPr>
            <w:r w:rsidRPr="00ED4F7F">
              <w:rPr>
                <w:caps/>
              </w:rPr>
              <w:t>Janeček</w:t>
            </w:r>
            <w:r>
              <w:rPr>
                <w:caps/>
              </w:rPr>
              <w:t>,</w:t>
            </w:r>
            <w:r>
              <w:t xml:space="preserve"> F. Sbírka úloh pro SŠ – Výrazy, rovnice, nerovnice a jejich soustavy. Praha: </w:t>
            </w:r>
            <w:r w:rsidRPr="00E44193">
              <w:t>P</w:t>
            </w:r>
            <w:r>
              <w:t>rometheus, spol. s r.o., 2010. ISBN 978-80-7196-360-8.</w:t>
            </w:r>
          </w:p>
          <w:p w14:paraId="096F41C2" w14:textId="2784DDA8" w:rsidR="00AE0D25" w:rsidRDefault="002D207A" w:rsidP="002D207A">
            <w:pPr>
              <w:jc w:val="both"/>
            </w:pPr>
            <w:r w:rsidRPr="00ED4F7F">
              <w:rPr>
                <w:caps/>
              </w:rPr>
              <w:t>Petáková,</w:t>
            </w:r>
            <w:r>
              <w:t xml:space="preserve"> J. Matematika – příprava k maturitě a k přijímacím zkouškám na vysoké školy. </w:t>
            </w:r>
            <w:r w:rsidR="00AE0D25">
              <w:t xml:space="preserve">3. vyd. </w:t>
            </w:r>
            <w:r>
              <w:t>Praha:</w:t>
            </w:r>
            <w:r w:rsidRPr="00E44193">
              <w:t xml:space="preserve"> P</w:t>
            </w:r>
            <w:r>
              <w:t>rometheus</w:t>
            </w:r>
            <w:r w:rsidRPr="00E44193">
              <w:t>,</w:t>
            </w:r>
            <w:r>
              <w:t xml:space="preserve"> spol. s r.o., 202</w:t>
            </w:r>
            <w:r w:rsidR="00AE0D25">
              <w:t>1</w:t>
            </w:r>
            <w:r>
              <w:t xml:space="preserve">. ISBN </w:t>
            </w:r>
            <w:r w:rsidR="00AE0D25" w:rsidRPr="00AE0D25">
              <w:t>978-80-7196-487-2.</w:t>
            </w:r>
          </w:p>
          <w:p w14:paraId="58835BF0" w14:textId="2DD4E702" w:rsidR="009073F4" w:rsidRDefault="009073F4" w:rsidP="009073F4">
            <w:pPr>
              <w:jc w:val="both"/>
            </w:pPr>
            <w:r w:rsidRPr="00327FCE">
              <w:t>LARSON, R</w:t>
            </w:r>
            <w:r>
              <w:t xml:space="preserve">., </w:t>
            </w:r>
            <w:r w:rsidRPr="00327FCE">
              <w:t>BOSWELL, L. </w:t>
            </w:r>
            <w:r w:rsidRPr="00D32099">
              <w:t xml:space="preserve">Big </w:t>
            </w:r>
            <w:r>
              <w:t>I</w:t>
            </w:r>
            <w:r w:rsidRPr="00D32099">
              <w:t xml:space="preserve">deas </w:t>
            </w:r>
            <w:r>
              <w:t>M</w:t>
            </w:r>
            <w:r w:rsidRPr="00D32099">
              <w:t xml:space="preserve">ath: A </w:t>
            </w:r>
            <w:r>
              <w:t>C</w:t>
            </w:r>
            <w:r w:rsidRPr="00D32099">
              <w:t xml:space="preserve">ommon </w:t>
            </w:r>
            <w:r>
              <w:t>C</w:t>
            </w:r>
            <w:r w:rsidRPr="00D32099">
              <w:t xml:space="preserve">ore </w:t>
            </w:r>
            <w:r>
              <w:t>C</w:t>
            </w:r>
            <w:r w:rsidRPr="00D32099">
              <w:t>urriculum</w:t>
            </w:r>
            <w:r w:rsidRPr="00327FCE">
              <w:t xml:space="preserve">. Big Ideas Learning, 2014. </w:t>
            </w:r>
            <w:r>
              <w:t xml:space="preserve">ISBN </w:t>
            </w:r>
            <w:r w:rsidRPr="00327FCE">
              <w:t>9781608404780</w:t>
            </w:r>
            <w:r>
              <w:t>.</w:t>
            </w:r>
          </w:p>
          <w:p w14:paraId="426ADE27" w14:textId="77777777" w:rsidR="009073F4" w:rsidRDefault="009073F4" w:rsidP="009073F4">
            <w:pPr>
              <w:jc w:val="both"/>
            </w:pPr>
            <w:r w:rsidRPr="00ED4F7F">
              <w:rPr>
                <w:caps/>
              </w:rPr>
              <w:t>Barnard</w:t>
            </w:r>
            <w:r>
              <w:rPr>
                <w:caps/>
              </w:rPr>
              <w:t>,</w:t>
            </w:r>
            <w:r w:rsidRPr="00ED4F7F">
              <w:rPr>
                <w:caps/>
              </w:rPr>
              <w:t xml:space="preserve"> T., Neill</w:t>
            </w:r>
            <w:r>
              <w:rPr>
                <w:caps/>
              </w:rPr>
              <w:t>,</w:t>
            </w:r>
            <w:r w:rsidRPr="00ED4F7F">
              <w:rPr>
                <w:caps/>
              </w:rPr>
              <w:t xml:space="preserve"> H</w:t>
            </w:r>
            <w:r>
              <w:t>. Mathematics: A Complete Introduction. London: Hodder and Stoughton Ltd., 2013. ISBN-10 1473678374.</w:t>
            </w:r>
          </w:p>
          <w:p w14:paraId="2B5DC999" w14:textId="77777777" w:rsidR="002D207A" w:rsidRDefault="002D207A" w:rsidP="002D207A">
            <w:pPr>
              <w:jc w:val="both"/>
            </w:pPr>
          </w:p>
          <w:p w14:paraId="480BBCC3" w14:textId="77777777" w:rsidR="002D207A" w:rsidRDefault="002D207A" w:rsidP="002D207A">
            <w:pPr>
              <w:pStyle w:val="TableParagraph"/>
              <w:spacing w:line="240" w:lineRule="auto"/>
              <w:ind w:left="0"/>
              <w:rPr>
                <w:sz w:val="20"/>
                <w:u w:val="single"/>
              </w:rPr>
            </w:pPr>
            <w:r w:rsidRPr="006D2E46">
              <w:rPr>
                <w:sz w:val="20"/>
                <w:u w:val="single"/>
              </w:rPr>
              <w:t>Doporučená literatura:</w:t>
            </w:r>
          </w:p>
          <w:p w14:paraId="053E3B43" w14:textId="77777777" w:rsidR="009073F4" w:rsidRDefault="009073F4" w:rsidP="009073F4">
            <w:pPr>
              <w:jc w:val="both"/>
            </w:pPr>
            <w:r>
              <w:rPr>
                <w:caps/>
              </w:rPr>
              <w:t>Polák,</w:t>
            </w:r>
            <w:r>
              <w:t xml:space="preserve"> J. Přehled středoškolské matematiky. Praha: </w:t>
            </w:r>
            <w:r w:rsidRPr="00E44193">
              <w:t>P</w:t>
            </w:r>
            <w:r>
              <w:t>rometheus, spol. s r.o., 2015. ISBN 978-80-7196-458-2.</w:t>
            </w:r>
          </w:p>
          <w:p w14:paraId="3F7425D9" w14:textId="32253235" w:rsidR="009073F4" w:rsidRDefault="009073F4" w:rsidP="009073F4">
            <w:pPr>
              <w:jc w:val="both"/>
            </w:pPr>
            <w:r>
              <w:t xml:space="preserve">GAZÁRKOVÁ, D., MELICHAROVÁ, S., VOKŘÍNEK, R. Maturita z matematiky. Brno: Didaktis, 2021. ISBN </w:t>
            </w:r>
            <w:r w:rsidRPr="004C3D06">
              <w:t>978-80-7358-323-1</w:t>
            </w:r>
            <w:r>
              <w:t>.</w:t>
            </w:r>
          </w:p>
          <w:p w14:paraId="65DCCB9F" w14:textId="13B34415" w:rsidR="009073F4" w:rsidRDefault="009073F4" w:rsidP="009073F4">
            <w:pPr>
              <w:jc w:val="both"/>
            </w:pPr>
            <w:r w:rsidRPr="00327FCE">
              <w:t>SULLIVAN, M. </w:t>
            </w:r>
            <w:r w:rsidRPr="009073F4">
              <w:t>Algebra and Trigonometry: Pearson New International Edition</w:t>
            </w:r>
            <w:r w:rsidRPr="00327FCE">
              <w:t>. Pearson Higher Ed, 2013.</w:t>
            </w:r>
            <w:r>
              <w:t xml:space="preserve"> ISBN </w:t>
            </w:r>
            <w:r w:rsidRPr="00327FCE">
              <w:t>1292024712</w:t>
            </w:r>
            <w:r>
              <w:t>.</w:t>
            </w:r>
          </w:p>
          <w:p w14:paraId="77BE2217" w14:textId="26BAA032" w:rsidR="009073F4" w:rsidRPr="00D22542" w:rsidRDefault="009073F4" w:rsidP="009073F4">
            <w:pPr>
              <w:shd w:val="clear" w:color="auto" w:fill="FFFFFF"/>
              <w:jc w:val="both"/>
            </w:pPr>
            <w:r w:rsidRPr="00E52A86">
              <w:rPr>
                <w:caps/>
              </w:rPr>
              <w:t>Croft, A., Davidson,</w:t>
            </w:r>
            <w:r w:rsidRPr="00E52A86">
              <w:t xml:space="preserve"> R. Foundation Math. London: Pearson, 2020. ISBN 1292289686.</w:t>
            </w:r>
          </w:p>
        </w:tc>
      </w:tr>
      <w:tr w:rsidR="00EE10E0" w14:paraId="28432F5B"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224ABD0C" w14:textId="77777777" w:rsidR="00EE10E0" w:rsidRDefault="00EE10E0" w:rsidP="00F8305C">
            <w:pPr>
              <w:jc w:val="center"/>
              <w:rPr>
                <w:b/>
              </w:rPr>
            </w:pPr>
            <w:r>
              <w:rPr>
                <w:b/>
              </w:rPr>
              <w:t>Informace ke kombinované nebo distanční formě</w:t>
            </w:r>
          </w:p>
        </w:tc>
      </w:tr>
      <w:tr w:rsidR="00EE10E0" w14:paraId="5AFFF083"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347C802A" w14:textId="77777777" w:rsidR="00EE10E0" w:rsidRDefault="00EE10E0" w:rsidP="00F8305C">
            <w:pPr>
              <w:jc w:val="both"/>
            </w:pPr>
            <w:r>
              <w:rPr>
                <w:b/>
              </w:rPr>
              <w:t>Rozsah konzultací (soustředění)</w:t>
            </w:r>
          </w:p>
        </w:tc>
        <w:tc>
          <w:tcPr>
            <w:tcW w:w="889" w:type="dxa"/>
            <w:tcBorders>
              <w:top w:val="single" w:sz="2" w:space="0" w:color="auto"/>
            </w:tcBorders>
          </w:tcPr>
          <w:p w14:paraId="274D9763" w14:textId="77777777" w:rsidR="00EE10E0" w:rsidRDefault="00EE10E0" w:rsidP="00F8305C">
            <w:pPr>
              <w:jc w:val="both"/>
            </w:pPr>
          </w:p>
        </w:tc>
        <w:tc>
          <w:tcPr>
            <w:tcW w:w="4179" w:type="dxa"/>
            <w:gridSpan w:val="7"/>
            <w:tcBorders>
              <w:top w:val="single" w:sz="2" w:space="0" w:color="auto"/>
            </w:tcBorders>
            <w:shd w:val="clear" w:color="auto" w:fill="F7CAAC"/>
          </w:tcPr>
          <w:p w14:paraId="66B5796B" w14:textId="77777777" w:rsidR="00EE10E0" w:rsidRDefault="00EE10E0" w:rsidP="00F8305C">
            <w:pPr>
              <w:jc w:val="both"/>
              <w:rPr>
                <w:b/>
              </w:rPr>
            </w:pPr>
            <w:r>
              <w:rPr>
                <w:b/>
              </w:rPr>
              <w:t xml:space="preserve">hodin </w:t>
            </w:r>
          </w:p>
        </w:tc>
      </w:tr>
      <w:tr w:rsidR="00EE10E0" w14:paraId="3ECB3295" w14:textId="77777777" w:rsidTr="001041BE">
        <w:trPr>
          <w:gridBefore w:val="1"/>
          <w:gridAfter w:val="1"/>
          <w:wBefore w:w="393" w:type="dxa"/>
          <w:wAfter w:w="101" w:type="dxa"/>
        </w:trPr>
        <w:tc>
          <w:tcPr>
            <w:tcW w:w="9855" w:type="dxa"/>
            <w:gridSpan w:val="15"/>
            <w:shd w:val="clear" w:color="auto" w:fill="F7CAAC"/>
          </w:tcPr>
          <w:p w14:paraId="27BAA7FC" w14:textId="77777777" w:rsidR="00EE10E0" w:rsidRDefault="00EE10E0" w:rsidP="00F8305C">
            <w:pPr>
              <w:jc w:val="both"/>
              <w:rPr>
                <w:b/>
              </w:rPr>
            </w:pPr>
            <w:r>
              <w:rPr>
                <w:b/>
              </w:rPr>
              <w:t>Informace o způsobu kontaktu s vyučujícím</w:t>
            </w:r>
          </w:p>
        </w:tc>
      </w:tr>
      <w:tr w:rsidR="00EE10E0" w14:paraId="2BAF4356" w14:textId="77777777" w:rsidTr="001041BE">
        <w:trPr>
          <w:gridBefore w:val="1"/>
          <w:gridAfter w:val="1"/>
          <w:wBefore w:w="393" w:type="dxa"/>
          <w:wAfter w:w="101" w:type="dxa"/>
          <w:trHeight w:val="1373"/>
        </w:trPr>
        <w:tc>
          <w:tcPr>
            <w:tcW w:w="9855" w:type="dxa"/>
            <w:gridSpan w:val="15"/>
          </w:tcPr>
          <w:p w14:paraId="4EB41B6C" w14:textId="77777777" w:rsidR="00EE10E0" w:rsidRDefault="00EE10E0" w:rsidP="00F8305C">
            <w:pPr>
              <w:jc w:val="both"/>
            </w:pPr>
          </w:p>
          <w:p w14:paraId="2B756C25" w14:textId="77777777" w:rsidR="00EE10E0" w:rsidRDefault="00EE10E0" w:rsidP="00F8305C">
            <w:pPr>
              <w:jc w:val="both"/>
            </w:pPr>
          </w:p>
          <w:p w14:paraId="52C29EE2" w14:textId="77777777" w:rsidR="00EE10E0" w:rsidRDefault="00EE10E0" w:rsidP="00F8305C">
            <w:pPr>
              <w:jc w:val="both"/>
            </w:pPr>
          </w:p>
          <w:p w14:paraId="0F561CF8" w14:textId="77777777" w:rsidR="00EE10E0" w:rsidRDefault="00EE10E0" w:rsidP="00F8305C">
            <w:pPr>
              <w:jc w:val="both"/>
            </w:pPr>
          </w:p>
          <w:p w14:paraId="75A219E7" w14:textId="77777777" w:rsidR="00EE10E0" w:rsidRDefault="00EE10E0" w:rsidP="00F8305C">
            <w:pPr>
              <w:jc w:val="both"/>
            </w:pPr>
          </w:p>
          <w:p w14:paraId="66C89B84" w14:textId="77777777" w:rsidR="00EE10E0" w:rsidRDefault="00EE10E0" w:rsidP="00F8305C">
            <w:pPr>
              <w:jc w:val="both"/>
            </w:pPr>
          </w:p>
          <w:p w14:paraId="390306AC" w14:textId="77777777" w:rsidR="00EE10E0" w:rsidRDefault="00EE10E0" w:rsidP="00F8305C">
            <w:pPr>
              <w:jc w:val="both"/>
            </w:pPr>
          </w:p>
          <w:p w14:paraId="57A0EF1C" w14:textId="77777777" w:rsidR="00EE10E0" w:rsidRDefault="00EE10E0" w:rsidP="00F8305C">
            <w:pPr>
              <w:jc w:val="both"/>
            </w:pPr>
          </w:p>
          <w:p w14:paraId="660EF0AF" w14:textId="77777777" w:rsidR="009073F4" w:rsidRDefault="009073F4" w:rsidP="00F8305C">
            <w:pPr>
              <w:jc w:val="both"/>
            </w:pPr>
          </w:p>
          <w:p w14:paraId="005850AC" w14:textId="77777777" w:rsidR="009073F4" w:rsidRDefault="009073F4" w:rsidP="00F8305C">
            <w:pPr>
              <w:jc w:val="both"/>
            </w:pPr>
          </w:p>
          <w:p w14:paraId="5657963D" w14:textId="77777777" w:rsidR="009073F4" w:rsidRDefault="009073F4" w:rsidP="00F8305C">
            <w:pPr>
              <w:jc w:val="both"/>
            </w:pPr>
          </w:p>
          <w:p w14:paraId="1557B121" w14:textId="77777777" w:rsidR="009073F4" w:rsidRDefault="009073F4" w:rsidP="00F8305C">
            <w:pPr>
              <w:jc w:val="both"/>
            </w:pPr>
          </w:p>
          <w:p w14:paraId="20D3EB24" w14:textId="77777777" w:rsidR="009073F4" w:rsidRDefault="009073F4" w:rsidP="00F8305C">
            <w:pPr>
              <w:jc w:val="both"/>
            </w:pPr>
          </w:p>
          <w:p w14:paraId="33B96B22" w14:textId="77777777" w:rsidR="009073F4" w:rsidRDefault="009073F4" w:rsidP="00F8305C">
            <w:pPr>
              <w:jc w:val="both"/>
            </w:pPr>
          </w:p>
          <w:p w14:paraId="6F1C21DA" w14:textId="77777777" w:rsidR="009073F4" w:rsidRDefault="009073F4" w:rsidP="00F8305C">
            <w:pPr>
              <w:jc w:val="both"/>
            </w:pPr>
          </w:p>
          <w:p w14:paraId="5F57C787" w14:textId="77777777" w:rsidR="009073F4" w:rsidRDefault="009073F4" w:rsidP="00F8305C">
            <w:pPr>
              <w:jc w:val="both"/>
            </w:pPr>
          </w:p>
          <w:p w14:paraId="05E6A5E7" w14:textId="77777777" w:rsidR="009073F4" w:rsidRDefault="009073F4" w:rsidP="00F8305C">
            <w:pPr>
              <w:jc w:val="both"/>
            </w:pPr>
          </w:p>
          <w:p w14:paraId="04946161" w14:textId="77777777" w:rsidR="009073F4" w:rsidRDefault="009073F4" w:rsidP="00F8305C">
            <w:pPr>
              <w:jc w:val="both"/>
            </w:pPr>
          </w:p>
          <w:p w14:paraId="00D041A4" w14:textId="77777777" w:rsidR="009073F4" w:rsidRDefault="009073F4" w:rsidP="00F8305C">
            <w:pPr>
              <w:jc w:val="both"/>
            </w:pPr>
          </w:p>
          <w:p w14:paraId="62C07D77" w14:textId="77777777" w:rsidR="009073F4" w:rsidRDefault="009073F4" w:rsidP="00F8305C">
            <w:pPr>
              <w:jc w:val="both"/>
            </w:pPr>
          </w:p>
          <w:p w14:paraId="6CD38E1D" w14:textId="77777777" w:rsidR="009073F4" w:rsidRDefault="009073F4" w:rsidP="00F8305C">
            <w:pPr>
              <w:jc w:val="both"/>
            </w:pPr>
          </w:p>
          <w:p w14:paraId="1351EA35" w14:textId="77777777" w:rsidR="009073F4" w:rsidRDefault="009073F4" w:rsidP="00F8305C">
            <w:pPr>
              <w:jc w:val="both"/>
            </w:pPr>
          </w:p>
          <w:p w14:paraId="3D04C641" w14:textId="77777777" w:rsidR="009073F4" w:rsidRDefault="009073F4" w:rsidP="00F8305C">
            <w:pPr>
              <w:jc w:val="both"/>
            </w:pPr>
          </w:p>
          <w:p w14:paraId="72F0043C" w14:textId="77777777" w:rsidR="009073F4" w:rsidRDefault="009073F4" w:rsidP="00F8305C">
            <w:pPr>
              <w:jc w:val="both"/>
            </w:pPr>
          </w:p>
          <w:p w14:paraId="23AF358B" w14:textId="77777777" w:rsidR="009073F4" w:rsidRDefault="009073F4" w:rsidP="00F8305C">
            <w:pPr>
              <w:jc w:val="both"/>
            </w:pPr>
          </w:p>
          <w:p w14:paraId="5A32C918" w14:textId="77777777" w:rsidR="009073F4" w:rsidRDefault="009073F4" w:rsidP="00F8305C">
            <w:pPr>
              <w:jc w:val="both"/>
            </w:pPr>
          </w:p>
          <w:p w14:paraId="290A3216" w14:textId="77777777" w:rsidR="009073F4" w:rsidRDefault="009073F4" w:rsidP="00F8305C">
            <w:pPr>
              <w:jc w:val="both"/>
            </w:pPr>
          </w:p>
          <w:p w14:paraId="62DDF6C6" w14:textId="77777777" w:rsidR="009073F4" w:rsidRDefault="009073F4" w:rsidP="00F8305C">
            <w:pPr>
              <w:jc w:val="both"/>
            </w:pPr>
          </w:p>
          <w:p w14:paraId="558BE837" w14:textId="77777777" w:rsidR="009073F4" w:rsidRDefault="009073F4" w:rsidP="00F8305C">
            <w:pPr>
              <w:jc w:val="both"/>
            </w:pPr>
          </w:p>
          <w:p w14:paraId="22B6B210" w14:textId="77777777" w:rsidR="009073F4" w:rsidRDefault="009073F4" w:rsidP="00F8305C">
            <w:pPr>
              <w:jc w:val="both"/>
            </w:pPr>
          </w:p>
          <w:p w14:paraId="21E0149F" w14:textId="77777777" w:rsidR="009073F4" w:rsidRDefault="009073F4" w:rsidP="00F8305C">
            <w:pPr>
              <w:jc w:val="both"/>
            </w:pPr>
          </w:p>
          <w:p w14:paraId="58F5DF5D" w14:textId="77777777" w:rsidR="009073F4" w:rsidRDefault="009073F4" w:rsidP="00F8305C">
            <w:pPr>
              <w:jc w:val="both"/>
            </w:pPr>
          </w:p>
          <w:p w14:paraId="2E4ADD74" w14:textId="77777777" w:rsidR="009073F4" w:rsidRDefault="009073F4" w:rsidP="00F8305C">
            <w:pPr>
              <w:jc w:val="both"/>
            </w:pPr>
          </w:p>
          <w:p w14:paraId="6F6B0AAF" w14:textId="77777777" w:rsidR="009073F4" w:rsidRDefault="009073F4" w:rsidP="00F8305C">
            <w:pPr>
              <w:jc w:val="both"/>
            </w:pPr>
          </w:p>
          <w:p w14:paraId="42BA6E20" w14:textId="77777777" w:rsidR="009073F4" w:rsidRDefault="009073F4" w:rsidP="00F8305C">
            <w:pPr>
              <w:jc w:val="both"/>
            </w:pPr>
          </w:p>
          <w:p w14:paraId="29202FF4" w14:textId="77777777" w:rsidR="009073F4" w:rsidRDefault="009073F4" w:rsidP="00F8305C">
            <w:pPr>
              <w:jc w:val="both"/>
            </w:pPr>
          </w:p>
          <w:p w14:paraId="700BA640" w14:textId="77777777" w:rsidR="009073F4" w:rsidRDefault="009073F4" w:rsidP="00F8305C">
            <w:pPr>
              <w:jc w:val="both"/>
            </w:pPr>
          </w:p>
          <w:p w14:paraId="31587B05" w14:textId="77777777" w:rsidR="009073F4" w:rsidRDefault="009073F4" w:rsidP="00F8305C">
            <w:pPr>
              <w:jc w:val="both"/>
            </w:pPr>
          </w:p>
          <w:p w14:paraId="49818D4C" w14:textId="77777777" w:rsidR="009073F4" w:rsidRDefault="009073F4" w:rsidP="00F8305C">
            <w:pPr>
              <w:jc w:val="both"/>
            </w:pPr>
          </w:p>
          <w:p w14:paraId="1D79EC8B" w14:textId="77777777" w:rsidR="009073F4" w:rsidRDefault="009073F4" w:rsidP="00F8305C">
            <w:pPr>
              <w:jc w:val="both"/>
            </w:pPr>
          </w:p>
          <w:p w14:paraId="7FC6881B" w14:textId="7E606E63" w:rsidR="009073F4" w:rsidRDefault="009073F4" w:rsidP="00F8305C">
            <w:pPr>
              <w:jc w:val="both"/>
            </w:pPr>
          </w:p>
          <w:p w14:paraId="5477D276" w14:textId="13D1D482" w:rsidR="009073F4" w:rsidRDefault="009073F4" w:rsidP="00F8305C">
            <w:pPr>
              <w:jc w:val="both"/>
            </w:pPr>
          </w:p>
          <w:p w14:paraId="4423C7A8" w14:textId="665C58C6" w:rsidR="009073F4" w:rsidRDefault="009073F4" w:rsidP="00F8305C">
            <w:pPr>
              <w:jc w:val="both"/>
            </w:pPr>
          </w:p>
        </w:tc>
      </w:tr>
      <w:tr w:rsidR="00C835A1" w14:paraId="23453419"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10D700C5" w14:textId="77777777" w:rsidR="00C835A1" w:rsidRDefault="00C835A1" w:rsidP="00CA1BB4">
            <w:pPr>
              <w:jc w:val="both"/>
              <w:rPr>
                <w:b/>
                <w:sz w:val="28"/>
              </w:rPr>
            </w:pPr>
            <w:bookmarkStart w:id="313" w:name="_Hlk191897520"/>
            <w:bookmarkStart w:id="314" w:name="_Hlk184720563"/>
            <w:r>
              <w:lastRenderedPageBreak/>
              <w:br w:type="page"/>
            </w:r>
            <w:r>
              <w:rPr>
                <w:b/>
                <w:sz w:val="28"/>
              </w:rPr>
              <w:t>B-III – Charakteristika studijního předmětu</w:t>
            </w:r>
          </w:p>
        </w:tc>
      </w:tr>
      <w:tr w:rsidR="00C835A1" w:rsidRPr="0062291E" w14:paraId="497C436F"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30EC7534" w14:textId="77777777" w:rsidR="00C835A1" w:rsidRDefault="00C835A1" w:rsidP="00CA1BB4">
            <w:pPr>
              <w:jc w:val="both"/>
              <w:rPr>
                <w:b/>
              </w:rPr>
            </w:pPr>
            <w:r>
              <w:rPr>
                <w:b/>
              </w:rPr>
              <w:t>Název studijního předmětu</w:t>
            </w:r>
          </w:p>
        </w:tc>
        <w:tc>
          <w:tcPr>
            <w:tcW w:w="6420" w:type="dxa"/>
            <w:gridSpan w:val="11"/>
            <w:tcBorders>
              <w:top w:val="double" w:sz="4" w:space="0" w:color="auto"/>
            </w:tcBorders>
          </w:tcPr>
          <w:p w14:paraId="7A5928B9" w14:textId="78003058" w:rsidR="00C835A1" w:rsidRPr="0062291E" w:rsidRDefault="008068C2" w:rsidP="00CA1BB4">
            <w:pPr>
              <w:jc w:val="both"/>
              <w:rPr>
                <w:b/>
                <w:bCs/>
              </w:rPr>
            </w:pPr>
            <w:bookmarkStart w:id="315" w:name="Indiv_proj"/>
            <w:bookmarkEnd w:id="315"/>
            <w:r>
              <w:rPr>
                <w:b/>
                <w:bCs/>
              </w:rPr>
              <w:t>Individuální projekt</w:t>
            </w:r>
          </w:p>
        </w:tc>
      </w:tr>
      <w:tr w:rsidR="00C835A1" w14:paraId="73D65C6C" w14:textId="77777777" w:rsidTr="001041BE">
        <w:trPr>
          <w:gridBefore w:val="1"/>
          <w:gridAfter w:val="1"/>
          <w:wBefore w:w="393" w:type="dxa"/>
          <w:wAfter w:w="101" w:type="dxa"/>
        </w:trPr>
        <w:tc>
          <w:tcPr>
            <w:tcW w:w="3435" w:type="dxa"/>
            <w:gridSpan w:val="4"/>
            <w:shd w:val="clear" w:color="auto" w:fill="F7CAAC"/>
          </w:tcPr>
          <w:p w14:paraId="3F33C77A" w14:textId="77777777" w:rsidR="00C835A1" w:rsidRDefault="00C835A1" w:rsidP="00CA1BB4">
            <w:pPr>
              <w:jc w:val="both"/>
              <w:rPr>
                <w:b/>
              </w:rPr>
            </w:pPr>
            <w:r>
              <w:rPr>
                <w:b/>
              </w:rPr>
              <w:t>Typ předmětu</w:t>
            </w:r>
          </w:p>
        </w:tc>
        <w:tc>
          <w:tcPr>
            <w:tcW w:w="3057" w:type="dxa"/>
            <w:gridSpan w:val="6"/>
          </w:tcPr>
          <w:p w14:paraId="4078581B" w14:textId="2B23C1E4" w:rsidR="00C835A1" w:rsidRDefault="009D5EC4" w:rsidP="00CA1BB4">
            <w:pPr>
              <w:jc w:val="both"/>
            </w:pPr>
            <w:r>
              <w:t>p</w:t>
            </w:r>
            <w:r w:rsidR="00C835A1">
              <w:t>ovinný</w:t>
            </w:r>
            <w:r>
              <w:t xml:space="preserve"> </w:t>
            </w:r>
          </w:p>
        </w:tc>
        <w:tc>
          <w:tcPr>
            <w:tcW w:w="2695" w:type="dxa"/>
            <w:gridSpan w:val="4"/>
            <w:shd w:val="clear" w:color="auto" w:fill="F7CAAC"/>
          </w:tcPr>
          <w:p w14:paraId="63D8D3E8" w14:textId="77777777" w:rsidR="00C835A1" w:rsidRDefault="00C835A1" w:rsidP="00CA1BB4">
            <w:pPr>
              <w:jc w:val="both"/>
            </w:pPr>
            <w:r>
              <w:rPr>
                <w:b/>
              </w:rPr>
              <w:t>doporučený ročník / semestr</w:t>
            </w:r>
          </w:p>
        </w:tc>
        <w:tc>
          <w:tcPr>
            <w:tcW w:w="668" w:type="dxa"/>
          </w:tcPr>
          <w:p w14:paraId="10464BCB" w14:textId="77777777" w:rsidR="00C835A1" w:rsidRDefault="00C835A1" w:rsidP="00CA1BB4">
            <w:pPr>
              <w:jc w:val="both"/>
            </w:pPr>
            <w:r>
              <w:t>2/LS</w:t>
            </w:r>
          </w:p>
        </w:tc>
      </w:tr>
      <w:tr w:rsidR="00C835A1" w14:paraId="00B155CE" w14:textId="77777777" w:rsidTr="001041BE">
        <w:trPr>
          <w:gridBefore w:val="1"/>
          <w:gridAfter w:val="1"/>
          <w:wBefore w:w="393" w:type="dxa"/>
          <w:wAfter w:w="101" w:type="dxa"/>
        </w:trPr>
        <w:tc>
          <w:tcPr>
            <w:tcW w:w="3435" w:type="dxa"/>
            <w:gridSpan w:val="4"/>
            <w:shd w:val="clear" w:color="auto" w:fill="F7CAAC"/>
          </w:tcPr>
          <w:p w14:paraId="01A4857D" w14:textId="77777777" w:rsidR="00C835A1" w:rsidRDefault="00C835A1" w:rsidP="00CA1BB4">
            <w:pPr>
              <w:jc w:val="both"/>
              <w:rPr>
                <w:b/>
              </w:rPr>
            </w:pPr>
            <w:r>
              <w:rPr>
                <w:b/>
              </w:rPr>
              <w:t>Rozsah studijního předmětu</w:t>
            </w:r>
          </w:p>
        </w:tc>
        <w:tc>
          <w:tcPr>
            <w:tcW w:w="1352" w:type="dxa"/>
            <w:gridSpan w:val="3"/>
          </w:tcPr>
          <w:p w14:paraId="1FA1AF67" w14:textId="3580CB91" w:rsidR="00C835A1" w:rsidRDefault="00371F14" w:rsidP="00CA1BB4">
            <w:pPr>
              <w:jc w:val="both"/>
            </w:pPr>
            <w:r w:rsidRPr="00371F14">
              <w:t>0</w:t>
            </w:r>
            <w:r w:rsidR="00C835A1" w:rsidRPr="00371F14">
              <w:t>p+</w:t>
            </w:r>
            <w:r w:rsidRPr="00371F14">
              <w:t>0</w:t>
            </w:r>
            <w:r w:rsidR="00C835A1" w:rsidRPr="00371F14">
              <w:t>s+</w:t>
            </w:r>
            <w:r w:rsidRPr="00371F14">
              <w:t>104</w:t>
            </w:r>
            <w:r w:rsidR="00C835A1" w:rsidRPr="00371F14">
              <w:t>l</w:t>
            </w:r>
          </w:p>
        </w:tc>
        <w:tc>
          <w:tcPr>
            <w:tcW w:w="889" w:type="dxa"/>
            <w:shd w:val="clear" w:color="auto" w:fill="F7CAAC"/>
          </w:tcPr>
          <w:p w14:paraId="18D2D598" w14:textId="77777777" w:rsidR="00C835A1" w:rsidRDefault="00C835A1" w:rsidP="00CA1BB4">
            <w:pPr>
              <w:jc w:val="both"/>
              <w:rPr>
                <w:b/>
              </w:rPr>
            </w:pPr>
            <w:r>
              <w:rPr>
                <w:b/>
              </w:rPr>
              <w:t xml:space="preserve">hod. </w:t>
            </w:r>
          </w:p>
        </w:tc>
        <w:tc>
          <w:tcPr>
            <w:tcW w:w="816" w:type="dxa"/>
            <w:gridSpan w:val="2"/>
          </w:tcPr>
          <w:p w14:paraId="6B58D8A8" w14:textId="1746FEA8" w:rsidR="00C835A1" w:rsidRDefault="00371F14" w:rsidP="00CA1BB4">
            <w:pPr>
              <w:jc w:val="both"/>
            </w:pPr>
            <w:r>
              <w:t>104</w:t>
            </w:r>
          </w:p>
        </w:tc>
        <w:tc>
          <w:tcPr>
            <w:tcW w:w="1479" w:type="dxa"/>
            <w:gridSpan w:val="2"/>
            <w:shd w:val="clear" w:color="auto" w:fill="F7CAAC"/>
          </w:tcPr>
          <w:p w14:paraId="4A7CA293" w14:textId="77777777" w:rsidR="00C835A1" w:rsidRDefault="00C835A1" w:rsidP="00CA1BB4">
            <w:pPr>
              <w:jc w:val="both"/>
              <w:rPr>
                <w:b/>
              </w:rPr>
            </w:pPr>
            <w:r>
              <w:rPr>
                <w:b/>
              </w:rPr>
              <w:t>kreditů</w:t>
            </w:r>
          </w:p>
        </w:tc>
        <w:tc>
          <w:tcPr>
            <w:tcW w:w="1884" w:type="dxa"/>
            <w:gridSpan w:val="3"/>
          </w:tcPr>
          <w:p w14:paraId="2A75B519" w14:textId="19A44202" w:rsidR="00C835A1" w:rsidRDefault="00371F14" w:rsidP="00CA1BB4">
            <w:pPr>
              <w:jc w:val="both"/>
            </w:pPr>
            <w:r>
              <w:t>2</w:t>
            </w:r>
          </w:p>
        </w:tc>
      </w:tr>
      <w:tr w:rsidR="00C835A1" w14:paraId="60032D8F" w14:textId="77777777" w:rsidTr="001041BE">
        <w:trPr>
          <w:gridBefore w:val="1"/>
          <w:gridAfter w:val="1"/>
          <w:wBefore w:w="393" w:type="dxa"/>
          <w:wAfter w:w="101" w:type="dxa"/>
        </w:trPr>
        <w:tc>
          <w:tcPr>
            <w:tcW w:w="3435" w:type="dxa"/>
            <w:gridSpan w:val="4"/>
            <w:shd w:val="clear" w:color="auto" w:fill="F7CAAC"/>
          </w:tcPr>
          <w:p w14:paraId="2E356B85" w14:textId="77777777" w:rsidR="00C835A1" w:rsidRDefault="00C835A1" w:rsidP="00CA1BB4">
            <w:pPr>
              <w:jc w:val="both"/>
              <w:rPr>
                <w:b/>
                <w:sz w:val="22"/>
              </w:rPr>
            </w:pPr>
            <w:r>
              <w:rPr>
                <w:b/>
              </w:rPr>
              <w:t>Prerekvizity, korekvizity, ekvivalence</w:t>
            </w:r>
          </w:p>
        </w:tc>
        <w:tc>
          <w:tcPr>
            <w:tcW w:w="6420" w:type="dxa"/>
            <w:gridSpan w:val="11"/>
          </w:tcPr>
          <w:p w14:paraId="526AA32F" w14:textId="77777777" w:rsidR="00C835A1" w:rsidRDefault="00C835A1" w:rsidP="00CA1BB4">
            <w:pPr>
              <w:jc w:val="both"/>
            </w:pPr>
          </w:p>
        </w:tc>
      </w:tr>
      <w:tr w:rsidR="00C835A1" w14:paraId="777206AD" w14:textId="77777777" w:rsidTr="001041BE">
        <w:trPr>
          <w:gridBefore w:val="1"/>
          <w:gridAfter w:val="1"/>
          <w:wBefore w:w="393" w:type="dxa"/>
          <w:wAfter w:w="101" w:type="dxa"/>
        </w:trPr>
        <w:tc>
          <w:tcPr>
            <w:tcW w:w="3435" w:type="dxa"/>
            <w:gridSpan w:val="4"/>
            <w:shd w:val="clear" w:color="auto" w:fill="F7CAAC"/>
          </w:tcPr>
          <w:p w14:paraId="74F7A342" w14:textId="77777777" w:rsidR="00C835A1" w:rsidRPr="005A0406" w:rsidRDefault="00C835A1" w:rsidP="00CA1BB4">
            <w:pPr>
              <w:jc w:val="both"/>
              <w:rPr>
                <w:b/>
              </w:rPr>
            </w:pPr>
            <w:r w:rsidRPr="005A0406">
              <w:rPr>
                <w:b/>
              </w:rPr>
              <w:t>Způsob ověření výsledků učení</w:t>
            </w:r>
          </w:p>
        </w:tc>
        <w:tc>
          <w:tcPr>
            <w:tcW w:w="3057" w:type="dxa"/>
            <w:gridSpan w:val="6"/>
            <w:tcBorders>
              <w:bottom w:val="single" w:sz="4" w:space="0" w:color="auto"/>
            </w:tcBorders>
          </w:tcPr>
          <w:p w14:paraId="5B3F12C9" w14:textId="4D850B6F" w:rsidR="00C835A1" w:rsidRDefault="00C835A1" w:rsidP="00CA1BB4">
            <w:pPr>
              <w:jc w:val="both"/>
            </w:pPr>
            <w:r w:rsidRPr="00371F14">
              <w:t>zápočet</w:t>
            </w:r>
          </w:p>
        </w:tc>
        <w:tc>
          <w:tcPr>
            <w:tcW w:w="1479" w:type="dxa"/>
            <w:gridSpan w:val="2"/>
            <w:tcBorders>
              <w:bottom w:val="single" w:sz="4" w:space="0" w:color="auto"/>
            </w:tcBorders>
            <w:shd w:val="clear" w:color="auto" w:fill="F7CAAC"/>
          </w:tcPr>
          <w:p w14:paraId="1DC093F2" w14:textId="77777777" w:rsidR="00C835A1" w:rsidRDefault="00C835A1" w:rsidP="00CA1BB4">
            <w:pPr>
              <w:jc w:val="both"/>
              <w:rPr>
                <w:b/>
              </w:rPr>
            </w:pPr>
            <w:r>
              <w:rPr>
                <w:b/>
              </w:rPr>
              <w:t>Forma výuky</w:t>
            </w:r>
          </w:p>
        </w:tc>
        <w:tc>
          <w:tcPr>
            <w:tcW w:w="1884" w:type="dxa"/>
            <w:gridSpan w:val="3"/>
            <w:tcBorders>
              <w:bottom w:val="single" w:sz="4" w:space="0" w:color="auto"/>
            </w:tcBorders>
          </w:tcPr>
          <w:p w14:paraId="7ECA633F" w14:textId="77777777" w:rsidR="00C835A1" w:rsidRDefault="00C835A1" w:rsidP="00CA1BB4">
            <w:pPr>
              <w:jc w:val="both"/>
            </w:pPr>
            <w:r w:rsidRPr="00617DA9">
              <w:t>laboratorní cvičení</w:t>
            </w:r>
          </w:p>
          <w:p w14:paraId="7FF8661B" w14:textId="16BD7F53" w:rsidR="00094AFE" w:rsidRDefault="00094AFE" w:rsidP="00CA1BB4">
            <w:pPr>
              <w:jc w:val="both"/>
            </w:pPr>
          </w:p>
        </w:tc>
      </w:tr>
      <w:tr w:rsidR="00C835A1" w:rsidRPr="00D400C5" w14:paraId="7F938B2D" w14:textId="77777777" w:rsidTr="001041BE">
        <w:trPr>
          <w:gridBefore w:val="1"/>
          <w:gridAfter w:val="1"/>
          <w:wBefore w:w="393" w:type="dxa"/>
          <w:wAfter w:w="101" w:type="dxa"/>
        </w:trPr>
        <w:tc>
          <w:tcPr>
            <w:tcW w:w="3435" w:type="dxa"/>
            <w:gridSpan w:val="4"/>
            <w:shd w:val="clear" w:color="auto" w:fill="F7CAAC"/>
          </w:tcPr>
          <w:p w14:paraId="6C771833" w14:textId="77777777" w:rsidR="00C835A1" w:rsidRPr="005A0406" w:rsidRDefault="00C835A1" w:rsidP="00CA1BB4">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2FE85863" w14:textId="54A37F33" w:rsidR="00FB3835" w:rsidRPr="00D400C5" w:rsidRDefault="00FB3835" w:rsidP="00CA1BB4">
            <w:pPr>
              <w:jc w:val="both"/>
              <w:rPr>
                <w:highlight w:val="cyan"/>
              </w:rPr>
            </w:pPr>
            <w:r w:rsidRPr="00FA5836">
              <w:t>Odevzdání a úspěšné obhájení zprávy s výsledky experimentální práce (min. rozsah zprávy 5 normostran).</w:t>
            </w:r>
          </w:p>
        </w:tc>
      </w:tr>
      <w:tr w:rsidR="00C835A1" w14:paraId="3A12C52B"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5A4F4CE9" w14:textId="77777777" w:rsidR="00C835A1" w:rsidRDefault="00C835A1" w:rsidP="00CA1BB4">
            <w:pPr>
              <w:jc w:val="both"/>
              <w:rPr>
                <w:b/>
              </w:rPr>
            </w:pPr>
            <w:r>
              <w:rPr>
                <w:b/>
              </w:rPr>
              <w:t>Garant předmětu</w:t>
            </w:r>
          </w:p>
        </w:tc>
        <w:tc>
          <w:tcPr>
            <w:tcW w:w="6420" w:type="dxa"/>
            <w:gridSpan w:val="11"/>
            <w:tcBorders>
              <w:top w:val="nil"/>
            </w:tcBorders>
          </w:tcPr>
          <w:p w14:paraId="2F466162" w14:textId="77777777" w:rsidR="00C835A1" w:rsidRDefault="00C835A1" w:rsidP="00CA1BB4">
            <w:pPr>
              <w:jc w:val="both"/>
            </w:pPr>
          </w:p>
        </w:tc>
      </w:tr>
      <w:tr w:rsidR="00C835A1" w14:paraId="46A5105C"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7D22D0EB" w14:textId="77777777" w:rsidR="00C835A1" w:rsidRDefault="00C835A1" w:rsidP="00CA1BB4">
            <w:pPr>
              <w:jc w:val="both"/>
              <w:rPr>
                <w:b/>
              </w:rPr>
            </w:pPr>
            <w:r>
              <w:rPr>
                <w:b/>
              </w:rPr>
              <w:t>Zapojení garanta do výuky předmětu</w:t>
            </w:r>
          </w:p>
        </w:tc>
        <w:tc>
          <w:tcPr>
            <w:tcW w:w="6420" w:type="dxa"/>
            <w:gridSpan w:val="11"/>
            <w:tcBorders>
              <w:top w:val="nil"/>
            </w:tcBorders>
          </w:tcPr>
          <w:p w14:paraId="3BB5C075" w14:textId="77777777" w:rsidR="00C835A1" w:rsidRDefault="00C835A1" w:rsidP="00CA1BB4">
            <w:pPr>
              <w:jc w:val="both"/>
            </w:pPr>
          </w:p>
        </w:tc>
      </w:tr>
      <w:tr w:rsidR="00C835A1" w14:paraId="113876A8" w14:textId="77777777" w:rsidTr="001041BE">
        <w:trPr>
          <w:gridBefore w:val="1"/>
          <w:gridAfter w:val="1"/>
          <w:wBefore w:w="393" w:type="dxa"/>
          <w:wAfter w:w="101" w:type="dxa"/>
        </w:trPr>
        <w:tc>
          <w:tcPr>
            <w:tcW w:w="3435" w:type="dxa"/>
            <w:gridSpan w:val="4"/>
            <w:shd w:val="clear" w:color="auto" w:fill="F7CAAC"/>
          </w:tcPr>
          <w:p w14:paraId="45717AAE" w14:textId="77777777" w:rsidR="00C835A1" w:rsidRDefault="00C835A1" w:rsidP="00CA1BB4">
            <w:pPr>
              <w:jc w:val="both"/>
              <w:rPr>
                <w:b/>
              </w:rPr>
            </w:pPr>
            <w:r>
              <w:rPr>
                <w:b/>
              </w:rPr>
              <w:t>Vyučující</w:t>
            </w:r>
          </w:p>
        </w:tc>
        <w:tc>
          <w:tcPr>
            <w:tcW w:w="6420" w:type="dxa"/>
            <w:gridSpan w:val="11"/>
            <w:tcBorders>
              <w:bottom w:val="nil"/>
            </w:tcBorders>
          </w:tcPr>
          <w:p w14:paraId="2D7C3636" w14:textId="77777777" w:rsidR="00C835A1" w:rsidRDefault="00C835A1" w:rsidP="00CA1BB4">
            <w:pPr>
              <w:jc w:val="both"/>
            </w:pPr>
          </w:p>
        </w:tc>
      </w:tr>
      <w:tr w:rsidR="00C835A1" w14:paraId="5966A6ED" w14:textId="77777777" w:rsidTr="001041BE">
        <w:trPr>
          <w:gridBefore w:val="1"/>
          <w:gridAfter w:val="1"/>
          <w:wBefore w:w="393" w:type="dxa"/>
          <w:wAfter w:w="101" w:type="dxa"/>
          <w:trHeight w:val="260"/>
        </w:trPr>
        <w:tc>
          <w:tcPr>
            <w:tcW w:w="9855" w:type="dxa"/>
            <w:gridSpan w:val="15"/>
            <w:tcBorders>
              <w:top w:val="nil"/>
            </w:tcBorders>
          </w:tcPr>
          <w:p w14:paraId="34C0C1C0" w14:textId="77777777" w:rsidR="0070235E" w:rsidRPr="0070235E" w:rsidRDefault="009556F6" w:rsidP="00D7231E">
            <w:pPr>
              <w:spacing w:before="60" w:after="60"/>
            </w:pPr>
            <w:hyperlink w:anchor="Slobodian" w:history="1">
              <w:r w:rsidR="0070235E" w:rsidRPr="0070235E">
                <w:rPr>
                  <w:rStyle w:val="OdstavecseseznamemChar"/>
                  <w:rFonts w:ascii="Times New Roman" w:hAnsi="Times New Roman" w:cs="Times New Roman"/>
                  <w:sz w:val="20"/>
                  <w:szCs w:val="20"/>
                </w:rPr>
                <w:t>prof. Ing. Petr Slobodian, Ph.D.</w:t>
              </w:r>
            </w:hyperlink>
            <w:r w:rsidR="0070235E" w:rsidRPr="0070235E">
              <w:t xml:space="preserve"> (100% l) </w:t>
            </w:r>
          </w:p>
          <w:p w14:paraId="3E2CD7FC" w14:textId="61D5ABE1" w:rsidR="00C835A1" w:rsidRDefault="0070235E" w:rsidP="00D7231E">
            <w:pPr>
              <w:spacing w:before="60" w:after="60"/>
              <w:jc w:val="both"/>
            </w:pPr>
            <w:r w:rsidRPr="0070235E">
              <w:t>vedoucí individuálních projektů (100% l)</w:t>
            </w:r>
          </w:p>
        </w:tc>
      </w:tr>
      <w:tr w:rsidR="00C835A1" w:rsidRPr="005A0406" w14:paraId="72602E49" w14:textId="77777777" w:rsidTr="001041BE">
        <w:trPr>
          <w:gridBefore w:val="1"/>
          <w:gridAfter w:val="1"/>
          <w:wBefore w:w="393" w:type="dxa"/>
          <w:wAfter w:w="101" w:type="dxa"/>
        </w:trPr>
        <w:tc>
          <w:tcPr>
            <w:tcW w:w="3435" w:type="dxa"/>
            <w:gridSpan w:val="4"/>
            <w:shd w:val="clear" w:color="auto" w:fill="F7CAAC"/>
          </w:tcPr>
          <w:p w14:paraId="521EBDC5" w14:textId="77777777" w:rsidR="00C835A1" w:rsidRPr="005A0406" w:rsidRDefault="00C835A1" w:rsidP="00CA1BB4">
            <w:pPr>
              <w:jc w:val="both"/>
              <w:rPr>
                <w:b/>
              </w:rPr>
            </w:pPr>
            <w:r w:rsidRPr="005A0406">
              <w:rPr>
                <w:b/>
              </w:rPr>
              <w:t>Hlavní témata a výsledky učení</w:t>
            </w:r>
          </w:p>
        </w:tc>
        <w:tc>
          <w:tcPr>
            <w:tcW w:w="6420" w:type="dxa"/>
            <w:gridSpan w:val="11"/>
            <w:tcBorders>
              <w:bottom w:val="nil"/>
            </w:tcBorders>
          </w:tcPr>
          <w:p w14:paraId="00630916" w14:textId="77777777" w:rsidR="00C835A1" w:rsidRPr="005A0406" w:rsidRDefault="00C835A1" w:rsidP="00CA1BB4">
            <w:pPr>
              <w:jc w:val="both"/>
            </w:pPr>
          </w:p>
        </w:tc>
      </w:tr>
      <w:tr w:rsidR="00C835A1" w:rsidRPr="005A0406" w14:paraId="25248FB8"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589FC05F" w14:textId="4C135700" w:rsidR="00C835A1" w:rsidRPr="00B2480F" w:rsidRDefault="00FB3835" w:rsidP="009B0572">
            <w:pPr>
              <w:jc w:val="both"/>
              <w:rPr>
                <w:highlight w:val="magenta"/>
              </w:rPr>
            </w:pPr>
            <w:r>
              <w:t xml:space="preserve">Cílem předmětu je zajistit studentovi individuální rozvoj a umožnit mu využití znalostí získaných během studia při řešení konkrétního praktického úkolu. Student obdrží individuální zadání, které řeší pod vedením vedoucího. </w:t>
            </w:r>
            <w:r w:rsidRPr="004D0E50">
              <w:t>Předmět je povinný (pro prezenční formu studia) a bude probíhat blokově v posledních čtyřech týdnech semestru. V</w:t>
            </w:r>
            <w:r>
              <w:t xml:space="preserve"> rámci předmětu student vypracuje experimentální práci v laboratořích UTB ve Zlíně, ve vybrané firmě nebo v rámci zahraničního výjezdu. Tuto práci shrne do zprávy v požadovaném </w:t>
            </w:r>
            <w:r w:rsidRPr="00E00E7B">
              <w:t>rozsahu</w:t>
            </w:r>
            <w:r w:rsidR="007546F8" w:rsidRPr="00E00E7B">
              <w:t>, kterou prezentuje a obhájí</w:t>
            </w:r>
            <w:r w:rsidRPr="00E00E7B">
              <w:t>.</w:t>
            </w:r>
            <w:r>
              <w:t xml:space="preserve"> Náplň práce studenta zpravidla souvisí s vědeckovýzkumnými aktivitami konkrétního vedoucího či pracoviště, kde bude student individuální projekt zpracovávat.</w:t>
            </w:r>
            <w:r w:rsidR="003349D9">
              <w:t xml:space="preserve"> </w:t>
            </w:r>
          </w:p>
          <w:p w14:paraId="03A3E7E3" w14:textId="77777777" w:rsidR="00C835A1" w:rsidRPr="00555E0E" w:rsidRDefault="00C835A1" w:rsidP="00CA1BB4">
            <w:pPr>
              <w:jc w:val="both"/>
              <w:rPr>
                <w:b/>
                <w:bCs/>
              </w:rPr>
            </w:pPr>
          </w:p>
          <w:p w14:paraId="4203AE1B" w14:textId="77777777" w:rsidR="00C835A1" w:rsidRPr="00A56EBA" w:rsidRDefault="00C835A1" w:rsidP="00CA1BB4">
            <w:pPr>
              <w:jc w:val="both"/>
              <w:rPr>
                <w:b/>
                <w:bCs/>
              </w:rPr>
            </w:pPr>
            <w:r w:rsidRPr="00A56EBA">
              <w:rPr>
                <w:b/>
                <w:bCs/>
              </w:rPr>
              <w:t xml:space="preserve">Očekávané výsledky učení </w:t>
            </w:r>
            <w:r w:rsidRPr="00A56EBA">
              <w:rPr>
                <w:b/>
                <w:color w:val="000000" w:themeColor="text1"/>
              </w:rPr>
              <w:t>– po absolvování předmětu student prokazuje:</w:t>
            </w:r>
          </w:p>
          <w:p w14:paraId="223B15F5" w14:textId="77777777" w:rsidR="00C835A1" w:rsidRPr="00A56EBA" w:rsidRDefault="00C835A1" w:rsidP="00CA1BB4">
            <w:pPr>
              <w:tabs>
                <w:tab w:val="left" w:pos="328"/>
              </w:tabs>
              <w:rPr>
                <w:b/>
                <w:color w:val="000000" w:themeColor="text1"/>
              </w:rPr>
            </w:pPr>
            <w:r w:rsidRPr="00A56EBA">
              <w:rPr>
                <w:b/>
              </w:rPr>
              <w:t>Odborné z</w:t>
            </w:r>
            <w:r w:rsidRPr="00A56EBA">
              <w:rPr>
                <w:b/>
                <w:color w:val="000000" w:themeColor="text1"/>
              </w:rPr>
              <w:t xml:space="preserve">nalosti: </w:t>
            </w:r>
          </w:p>
          <w:p w14:paraId="65336A55" w14:textId="77777777" w:rsidR="00FB3835" w:rsidRPr="00A56EBA" w:rsidRDefault="00FB3835" w:rsidP="00FB3835">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56EBA">
              <w:rPr>
                <w:rFonts w:ascii="Times New Roman" w:hAnsi="Times New Roman" w:cs="Times New Roman"/>
                <w:sz w:val="20"/>
                <w:szCs w:val="20"/>
                <w:lang w:eastAsia="cs-CZ"/>
              </w:rPr>
              <w:t>aplikovat znalosti z absolvovaného studia a vypracovat samostatnou práci na zadané téma včetně realizace a vyhodnocení výsledků experimentu</w:t>
            </w:r>
          </w:p>
          <w:p w14:paraId="008339B1" w14:textId="77777777" w:rsidR="00FB3835" w:rsidRPr="00A56EBA" w:rsidRDefault="00FB3835" w:rsidP="00FB3835">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56EBA">
              <w:rPr>
                <w:rFonts w:ascii="Times New Roman" w:hAnsi="Times New Roman" w:cs="Times New Roman"/>
                <w:sz w:val="20"/>
                <w:szCs w:val="20"/>
                <w:lang w:eastAsia="cs-CZ"/>
              </w:rPr>
              <w:t>ovládat pravidla pro tvorbu odborného textu</w:t>
            </w:r>
          </w:p>
          <w:p w14:paraId="4548FA9D" w14:textId="77777777" w:rsidR="00FB3835" w:rsidRPr="00A56EBA" w:rsidRDefault="00FB3835" w:rsidP="00FB3835">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56EBA">
              <w:rPr>
                <w:rFonts w:ascii="Times New Roman" w:hAnsi="Times New Roman" w:cs="Times New Roman"/>
                <w:sz w:val="20"/>
                <w:szCs w:val="20"/>
                <w:lang w:eastAsia="cs-CZ"/>
              </w:rPr>
              <w:t>popsat teorie, metody a aplikace v rámci řešeného tématu projektu</w:t>
            </w:r>
          </w:p>
          <w:p w14:paraId="1BC34589" w14:textId="77777777" w:rsidR="00FB3835" w:rsidRPr="00A56EBA" w:rsidRDefault="00FB3835" w:rsidP="00FB3835">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56EBA">
              <w:rPr>
                <w:rFonts w:ascii="Times New Roman" w:hAnsi="Times New Roman" w:cs="Times New Roman"/>
                <w:sz w:val="20"/>
                <w:szCs w:val="20"/>
                <w:lang w:eastAsia="cs-CZ"/>
              </w:rPr>
              <w:t>popsat principy použitých experimentálních technik</w:t>
            </w:r>
          </w:p>
          <w:p w14:paraId="2D4F584F" w14:textId="77777777" w:rsidR="00FB3835" w:rsidRPr="00A56EBA" w:rsidRDefault="00FB3835" w:rsidP="00FB3835">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56EBA">
              <w:rPr>
                <w:rFonts w:ascii="Times New Roman" w:hAnsi="Times New Roman" w:cs="Times New Roman"/>
                <w:sz w:val="20"/>
                <w:szCs w:val="20"/>
                <w:lang w:eastAsia="cs-CZ"/>
              </w:rPr>
              <w:t>vysvětlit možná řešení problémů týkajících se řešeného projektu</w:t>
            </w:r>
          </w:p>
          <w:p w14:paraId="0354BF16" w14:textId="63BB1153" w:rsidR="00FB3835" w:rsidRPr="00A56EBA" w:rsidRDefault="00FB3835" w:rsidP="00FB3835">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56EBA">
              <w:rPr>
                <w:rFonts w:ascii="Times New Roman" w:hAnsi="Times New Roman" w:cs="Times New Roman"/>
                <w:sz w:val="20"/>
                <w:szCs w:val="20"/>
                <w:lang w:eastAsia="cs-CZ"/>
              </w:rPr>
              <w:t xml:space="preserve">popsat pravidla citační a publikační etiky </w:t>
            </w:r>
          </w:p>
          <w:p w14:paraId="2D92ED28" w14:textId="77777777" w:rsidR="00FB3835" w:rsidRPr="00A56EBA" w:rsidRDefault="00FB3835" w:rsidP="00FB3835">
            <w:pPr>
              <w:tabs>
                <w:tab w:val="left" w:pos="328"/>
              </w:tabs>
              <w:rPr>
                <w:b/>
                <w:color w:val="000000" w:themeColor="text1"/>
              </w:rPr>
            </w:pPr>
          </w:p>
          <w:p w14:paraId="7B996084" w14:textId="03521A7E" w:rsidR="00C835A1" w:rsidRPr="00A56EBA" w:rsidRDefault="00C835A1" w:rsidP="00CA1BB4">
            <w:pPr>
              <w:tabs>
                <w:tab w:val="left" w:pos="328"/>
              </w:tabs>
              <w:rPr>
                <w:b/>
                <w:color w:val="000000" w:themeColor="text1"/>
              </w:rPr>
            </w:pPr>
            <w:r w:rsidRPr="00A56EBA">
              <w:rPr>
                <w:b/>
                <w:color w:val="000000" w:themeColor="text1"/>
              </w:rPr>
              <w:t>Odborné dovednosti:</w:t>
            </w:r>
          </w:p>
          <w:p w14:paraId="7E0929ED" w14:textId="77777777" w:rsidR="006D1164" w:rsidRPr="00A56EBA" w:rsidRDefault="006D1164" w:rsidP="006D116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56EBA">
              <w:rPr>
                <w:rFonts w:ascii="Times New Roman" w:hAnsi="Times New Roman" w:cs="Times New Roman"/>
                <w:sz w:val="20"/>
                <w:szCs w:val="20"/>
                <w:lang w:eastAsia="cs-CZ"/>
              </w:rPr>
              <w:t>formulovat hypotézy vzhledem k tématu řešeného projektu</w:t>
            </w:r>
          </w:p>
          <w:p w14:paraId="22057FA4" w14:textId="77777777" w:rsidR="003349D9" w:rsidRPr="00A56EBA" w:rsidRDefault="006D1164" w:rsidP="006D116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56EBA">
              <w:rPr>
                <w:rFonts w:ascii="Times New Roman" w:hAnsi="Times New Roman" w:cs="Times New Roman"/>
                <w:sz w:val="20"/>
                <w:szCs w:val="20"/>
                <w:lang w:eastAsia="cs-CZ"/>
              </w:rPr>
              <w:t>použít a kriticky hodnotit odborné zdroje</w:t>
            </w:r>
          </w:p>
          <w:p w14:paraId="409A6601" w14:textId="47FE87E0" w:rsidR="006D1164" w:rsidRPr="00A56EBA" w:rsidRDefault="003349D9" w:rsidP="006D116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56EBA">
              <w:rPr>
                <w:rFonts w:ascii="Times New Roman" w:hAnsi="Times New Roman" w:cs="Times New Roman"/>
                <w:sz w:val="20"/>
                <w:szCs w:val="20"/>
                <w:lang w:eastAsia="cs-CZ"/>
              </w:rPr>
              <w:t>správně uvádět použitou literaturu</w:t>
            </w:r>
          </w:p>
          <w:p w14:paraId="7E480668" w14:textId="77777777" w:rsidR="006D1164" w:rsidRPr="00A56EBA" w:rsidRDefault="006D1164" w:rsidP="006D116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56EBA">
              <w:rPr>
                <w:rFonts w:ascii="Times New Roman" w:hAnsi="Times New Roman" w:cs="Times New Roman"/>
                <w:sz w:val="20"/>
                <w:szCs w:val="20"/>
                <w:lang w:eastAsia="cs-CZ"/>
              </w:rPr>
              <w:t>volit odpovídající výzkumné metody</w:t>
            </w:r>
          </w:p>
          <w:p w14:paraId="2C2AC004" w14:textId="77777777" w:rsidR="006D1164" w:rsidRPr="00A56EBA" w:rsidRDefault="006D1164" w:rsidP="006D1164">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A56EBA">
              <w:rPr>
                <w:rFonts w:ascii="Times New Roman" w:hAnsi="Times New Roman" w:cs="Times New Roman"/>
                <w:sz w:val="20"/>
                <w:szCs w:val="20"/>
                <w:lang w:eastAsia="cs-CZ"/>
              </w:rPr>
              <w:t>správně interpretovat zjištěné výsledky</w:t>
            </w:r>
          </w:p>
          <w:p w14:paraId="68DA98CB" w14:textId="3880EAEC" w:rsidR="00C835A1" w:rsidRPr="005A0406" w:rsidRDefault="006D1164" w:rsidP="006D1164">
            <w:pPr>
              <w:pStyle w:val="Odstavecseseznamem"/>
              <w:numPr>
                <w:ilvl w:val="0"/>
                <w:numId w:val="6"/>
              </w:numPr>
              <w:spacing w:after="0" w:line="240" w:lineRule="auto"/>
              <w:ind w:left="170" w:hanging="170"/>
            </w:pPr>
            <w:r w:rsidRPr="00A56EBA">
              <w:rPr>
                <w:rFonts w:ascii="Times New Roman" w:hAnsi="Times New Roman" w:cs="Times New Roman"/>
                <w:sz w:val="20"/>
                <w:szCs w:val="20"/>
                <w:lang w:eastAsia="cs-CZ"/>
              </w:rPr>
              <w:t>sumarizovat a samostatně formulovat závěry</w:t>
            </w:r>
          </w:p>
        </w:tc>
      </w:tr>
      <w:tr w:rsidR="00C835A1" w14:paraId="3AC6B09A"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06AA55DF" w14:textId="77777777" w:rsidR="00C835A1" w:rsidRPr="005A0406" w:rsidRDefault="00C835A1" w:rsidP="00CA1BB4">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4FACFF30" w14:textId="77777777" w:rsidR="00C835A1" w:rsidRDefault="00C835A1" w:rsidP="00CA1BB4">
            <w:pPr>
              <w:jc w:val="both"/>
            </w:pPr>
          </w:p>
        </w:tc>
      </w:tr>
      <w:tr w:rsidR="00C835A1" w14:paraId="01188498" w14:textId="77777777" w:rsidTr="001041BE">
        <w:trPr>
          <w:gridBefore w:val="1"/>
          <w:gridAfter w:val="1"/>
          <w:wBefore w:w="393" w:type="dxa"/>
          <w:wAfter w:w="101" w:type="dxa"/>
          <w:trHeight w:val="430"/>
        </w:trPr>
        <w:tc>
          <w:tcPr>
            <w:tcW w:w="9855" w:type="dxa"/>
            <w:gridSpan w:val="15"/>
            <w:tcBorders>
              <w:top w:val="nil"/>
              <w:bottom w:val="single" w:sz="4" w:space="0" w:color="auto"/>
            </w:tcBorders>
          </w:tcPr>
          <w:p w14:paraId="7371C774" w14:textId="77777777" w:rsidR="00C835A1" w:rsidRPr="000C69A4" w:rsidRDefault="00C835A1" w:rsidP="00CA1BB4">
            <w:pPr>
              <w:jc w:val="both"/>
              <w:rPr>
                <w:b/>
                <w:bCs/>
                <w:u w:val="single"/>
              </w:rPr>
            </w:pPr>
            <w:r w:rsidRPr="000C69A4">
              <w:rPr>
                <w:b/>
                <w:bCs/>
                <w:u w:val="single"/>
              </w:rPr>
              <w:t>Metody a přístupy používané ve výuce</w:t>
            </w:r>
          </w:p>
          <w:p w14:paraId="6EFDA03A" w14:textId="77777777" w:rsidR="00C835A1" w:rsidRPr="00A56EBA" w:rsidRDefault="00C835A1" w:rsidP="00CA1BB4">
            <w:pPr>
              <w:pStyle w:val="Nadpis5"/>
              <w:spacing w:before="0"/>
              <w:rPr>
                <w:rFonts w:ascii="Times New Roman" w:eastAsia="Times New Roman" w:hAnsi="Times New Roman" w:cs="Times New Roman"/>
                <w:b/>
                <w:bCs/>
                <w:color w:val="auto"/>
              </w:rPr>
            </w:pPr>
            <w:r w:rsidRPr="00A56EBA">
              <w:rPr>
                <w:rFonts w:ascii="Times New Roman" w:eastAsia="Times New Roman" w:hAnsi="Times New Roman" w:cs="Times New Roman"/>
                <w:b/>
                <w:bCs/>
                <w:color w:val="auto"/>
              </w:rPr>
              <w:t>Pro dosažení odborných znalostí jsou užívány vyučovací metody:</w:t>
            </w:r>
          </w:p>
          <w:p w14:paraId="79AAA976" w14:textId="77777777" w:rsidR="006D1164" w:rsidRPr="00A56EBA" w:rsidRDefault="00C835A1" w:rsidP="00CA1BB4">
            <w:pPr>
              <w:jc w:val="both"/>
              <w:rPr>
                <w:color w:val="000000"/>
                <w:shd w:val="clear" w:color="auto" w:fill="FFFFFF"/>
              </w:rPr>
            </w:pPr>
            <w:r w:rsidRPr="00A56EBA">
              <w:rPr>
                <w:color w:val="000000"/>
                <w:shd w:val="clear" w:color="auto" w:fill="FFFFFF"/>
              </w:rPr>
              <w:t>Metody práce s textem (učebnicí, knihou)</w:t>
            </w:r>
            <w:r w:rsidR="006D1164" w:rsidRPr="00A56EBA">
              <w:rPr>
                <w:color w:val="000000"/>
                <w:shd w:val="clear" w:color="auto" w:fill="FFFFFF"/>
              </w:rPr>
              <w:t>, Dialogická (diskuze, rozhovor, brainstorming)</w:t>
            </w:r>
          </w:p>
          <w:p w14:paraId="6E813C2D" w14:textId="77777777" w:rsidR="00C835A1" w:rsidRPr="00A56EBA" w:rsidRDefault="00C835A1" w:rsidP="00CA1BB4">
            <w:pPr>
              <w:jc w:val="both"/>
              <w:rPr>
                <w:color w:val="000000"/>
                <w:shd w:val="clear" w:color="auto" w:fill="FFFFFF"/>
              </w:rPr>
            </w:pPr>
          </w:p>
          <w:p w14:paraId="6EEE6AB4" w14:textId="77777777" w:rsidR="00C835A1" w:rsidRPr="00A56EBA" w:rsidRDefault="00C835A1" w:rsidP="00CA1BB4">
            <w:pPr>
              <w:jc w:val="both"/>
              <w:rPr>
                <w:b/>
                <w:bCs/>
              </w:rPr>
            </w:pPr>
            <w:r w:rsidRPr="00A56EBA">
              <w:rPr>
                <w:b/>
                <w:bCs/>
              </w:rPr>
              <w:t>Pro dosažení odborných dovedností jsou užívány vyučovací metody:</w:t>
            </w:r>
          </w:p>
          <w:p w14:paraId="4B806C02" w14:textId="544F2816" w:rsidR="00C835A1" w:rsidRPr="00A56EBA" w:rsidRDefault="00C835A1" w:rsidP="00CA1BB4">
            <w:pPr>
              <w:rPr>
                <w:color w:val="000000"/>
                <w:shd w:val="clear" w:color="auto" w:fill="FFFFFF"/>
              </w:rPr>
            </w:pPr>
            <w:r w:rsidRPr="00A56EBA">
              <w:rPr>
                <w:color w:val="000000"/>
                <w:shd w:val="clear" w:color="auto" w:fill="FFFFFF"/>
              </w:rPr>
              <w:t>Laborování, Individuální práce studentů</w:t>
            </w:r>
          </w:p>
          <w:p w14:paraId="18BC62DE" w14:textId="77777777" w:rsidR="00C835A1" w:rsidRPr="00A56EBA" w:rsidRDefault="00C835A1" w:rsidP="00CA1BB4"/>
          <w:p w14:paraId="0E29A5D5" w14:textId="77777777" w:rsidR="00C835A1" w:rsidRPr="00A56EBA" w:rsidRDefault="00C835A1" w:rsidP="00CA1BB4">
            <w:pPr>
              <w:pStyle w:val="Nadpis5"/>
              <w:spacing w:before="0"/>
              <w:rPr>
                <w:rFonts w:ascii="Times New Roman" w:eastAsia="Times New Roman" w:hAnsi="Times New Roman" w:cs="Times New Roman"/>
                <w:b/>
                <w:bCs/>
                <w:color w:val="auto"/>
              </w:rPr>
            </w:pPr>
            <w:r w:rsidRPr="00A56EBA">
              <w:rPr>
                <w:rFonts w:ascii="Times New Roman" w:eastAsia="Times New Roman" w:hAnsi="Times New Roman" w:cs="Times New Roman"/>
                <w:b/>
                <w:bCs/>
                <w:color w:val="auto"/>
              </w:rPr>
              <w:t>Očekávané výsledky učení dosažené studiem předmětu jsou ověřovány hodnoticími metodami:</w:t>
            </w:r>
          </w:p>
          <w:p w14:paraId="75E3EE07" w14:textId="77777777" w:rsidR="006D1164" w:rsidRPr="006D1164" w:rsidRDefault="006D1164" w:rsidP="006D1164">
            <w:pPr>
              <w:jc w:val="both"/>
              <w:rPr>
                <w:color w:val="000000"/>
                <w:shd w:val="clear" w:color="auto" w:fill="FFFFFF"/>
              </w:rPr>
            </w:pPr>
            <w:r w:rsidRPr="00A56EBA">
              <w:rPr>
                <w:color w:val="000000"/>
                <w:shd w:val="clear" w:color="auto" w:fill="FFFFFF"/>
              </w:rPr>
              <w:t>Příprava a přednes prezentace, Zpracování prezentace</w:t>
            </w:r>
          </w:p>
          <w:p w14:paraId="1590B13F" w14:textId="77777777" w:rsidR="00C835A1" w:rsidRPr="008440C7" w:rsidRDefault="00C835A1" w:rsidP="00CA1BB4">
            <w:pPr>
              <w:jc w:val="both"/>
              <w:rPr>
                <w:strike/>
                <w:color w:val="000000"/>
              </w:rPr>
            </w:pPr>
          </w:p>
          <w:p w14:paraId="6AEC7B8D" w14:textId="5BC91529" w:rsidR="00C835A1" w:rsidRPr="000C69A4" w:rsidRDefault="00910D1F" w:rsidP="00CA1BB4">
            <w:pPr>
              <w:jc w:val="both"/>
              <w:rPr>
                <w:b/>
                <w:bCs/>
                <w:u w:val="single"/>
              </w:rPr>
            </w:pPr>
            <w:r w:rsidRPr="000C69A4">
              <w:rPr>
                <w:b/>
                <w:bCs/>
                <w:u w:val="single"/>
              </w:rPr>
              <w:t>P</w:t>
            </w:r>
            <w:r w:rsidR="00C835A1" w:rsidRPr="000C69A4">
              <w:rPr>
                <w:b/>
                <w:bCs/>
                <w:u w:val="single"/>
              </w:rPr>
              <w:t>oužívané didaktické prostředky</w:t>
            </w:r>
          </w:p>
          <w:p w14:paraId="0D4CBCDF" w14:textId="77777777" w:rsidR="00C835A1" w:rsidRPr="0071371D" w:rsidRDefault="00C835A1" w:rsidP="00CA1BB4">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53F6792C" w14:textId="77777777" w:rsidR="00C835A1" w:rsidRPr="0071371D" w:rsidRDefault="00C835A1" w:rsidP="00CA1BB4">
            <w:pPr>
              <w:jc w:val="both"/>
            </w:pPr>
          </w:p>
          <w:p w14:paraId="319375BC" w14:textId="002AB342" w:rsidR="00C835A1" w:rsidRDefault="00AD7980" w:rsidP="00CA1BB4">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 xml:space="preserve">Jako výuková platforma a platforma pro sdílení výukových materiálů slouží </w:t>
            </w:r>
            <w:r w:rsidRPr="00AD7980">
              <w:lastRenderedPageBreak/>
              <w:t>Moodle, pro komunikační účely je využíván MS Teams.</w:t>
            </w:r>
            <w:r>
              <w:t xml:space="preserve"> </w:t>
            </w:r>
            <w:r w:rsidRPr="00AD7980">
              <w:t>Uvedené nástroje umožňují diverzitu připojení zohledňující mobilní a desktopová řešení studentů</w:t>
            </w:r>
            <w:r>
              <w:t>.</w:t>
            </w:r>
          </w:p>
        </w:tc>
      </w:tr>
      <w:tr w:rsidR="00C835A1" w14:paraId="1AF19BE5"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24A35FC9" w14:textId="77777777" w:rsidR="00C835A1" w:rsidRDefault="00C835A1" w:rsidP="00CA1BB4">
            <w:pPr>
              <w:jc w:val="both"/>
            </w:pPr>
            <w:r>
              <w:rPr>
                <w:b/>
              </w:rPr>
              <w:lastRenderedPageBreak/>
              <w:t>Studijní literatura a studijní pomůcky</w:t>
            </w:r>
          </w:p>
        </w:tc>
        <w:tc>
          <w:tcPr>
            <w:tcW w:w="6202" w:type="dxa"/>
            <w:gridSpan w:val="10"/>
            <w:tcBorders>
              <w:top w:val="single" w:sz="4" w:space="0" w:color="auto"/>
              <w:bottom w:val="nil"/>
            </w:tcBorders>
          </w:tcPr>
          <w:p w14:paraId="2A9E6E13" w14:textId="77777777" w:rsidR="00C835A1" w:rsidRDefault="00C835A1" w:rsidP="00CA1BB4">
            <w:pPr>
              <w:jc w:val="both"/>
            </w:pPr>
          </w:p>
        </w:tc>
      </w:tr>
      <w:tr w:rsidR="00C835A1" w:rsidRPr="00D22542" w14:paraId="03300037" w14:textId="77777777" w:rsidTr="001041BE">
        <w:trPr>
          <w:gridBefore w:val="1"/>
          <w:gridAfter w:val="1"/>
          <w:wBefore w:w="393" w:type="dxa"/>
          <w:wAfter w:w="101" w:type="dxa"/>
          <w:trHeight w:val="1497"/>
        </w:trPr>
        <w:tc>
          <w:tcPr>
            <w:tcW w:w="9855" w:type="dxa"/>
            <w:gridSpan w:val="15"/>
            <w:tcBorders>
              <w:top w:val="nil"/>
            </w:tcBorders>
          </w:tcPr>
          <w:p w14:paraId="41F658E0" w14:textId="77777777" w:rsidR="00C835A1" w:rsidRPr="00E00E7B" w:rsidRDefault="00C835A1" w:rsidP="00FB3835">
            <w:pPr>
              <w:jc w:val="both"/>
              <w:rPr>
                <w:u w:val="single"/>
              </w:rPr>
            </w:pPr>
            <w:bookmarkStart w:id="316" w:name="_Hlk192016797"/>
            <w:r w:rsidRPr="00E00E7B">
              <w:rPr>
                <w:u w:val="single"/>
              </w:rPr>
              <w:t>Povinná literatura:</w:t>
            </w:r>
          </w:p>
          <w:p w14:paraId="3ED20A35" w14:textId="6135CDD5" w:rsidR="00FB3835" w:rsidRPr="00E00E7B" w:rsidRDefault="00FB3835" w:rsidP="00FB3835">
            <w:pPr>
              <w:jc w:val="both"/>
              <w:rPr>
                <w:spacing w:val="-2"/>
              </w:rPr>
            </w:pPr>
            <w:r w:rsidRPr="00E00E7B">
              <w:t>Odborná</w:t>
            </w:r>
            <w:r w:rsidRPr="00E00E7B">
              <w:rPr>
                <w:spacing w:val="-8"/>
              </w:rPr>
              <w:t xml:space="preserve"> </w:t>
            </w:r>
            <w:r w:rsidRPr="00E00E7B">
              <w:t>literatura</w:t>
            </w:r>
            <w:r w:rsidRPr="00E00E7B">
              <w:rPr>
                <w:spacing w:val="-5"/>
              </w:rPr>
              <w:t xml:space="preserve"> </w:t>
            </w:r>
            <w:r w:rsidRPr="00E00E7B">
              <w:t>dle</w:t>
            </w:r>
            <w:r w:rsidRPr="00E00E7B">
              <w:rPr>
                <w:spacing w:val="-7"/>
              </w:rPr>
              <w:t xml:space="preserve"> </w:t>
            </w:r>
            <w:r w:rsidRPr="00E00E7B">
              <w:t>doporučení</w:t>
            </w:r>
            <w:r w:rsidRPr="00E00E7B">
              <w:rPr>
                <w:spacing w:val="-6"/>
              </w:rPr>
              <w:t xml:space="preserve"> </w:t>
            </w:r>
            <w:r w:rsidRPr="00E00E7B">
              <w:t>vedoucího</w:t>
            </w:r>
            <w:r w:rsidRPr="00E00E7B">
              <w:rPr>
                <w:spacing w:val="-2"/>
              </w:rPr>
              <w:t>.</w:t>
            </w:r>
          </w:p>
          <w:p w14:paraId="68265A2A" w14:textId="139ACDDE" w:rsidR="000E0109" w:rsidRPr="00E00E7B" w:rsidRDefault="000E0109" w:rsidP="00FB3835">
            <w:pPr>
              <w:jc w:val="both"/>
              <w:rPr>
                <w:spacing w:val="-2"/>
              </w:rPr>
            </w:pPr>
            <w:r w:rsidRPr="00E00E7B">
              <w:rPr>
                <w:spacing w:val="-2"/>
              </w:rPr>
              <w:t xml:space="preserve">Knihovna UTB ve Zlíně. Dostupné z: </w:t>
            </w:r>
            <w:hyperlink r:id="rId112" w:history="1">
              <w:r w:rsidRPr="00E00E7B">
                <w:rPr>
                  <w:rStyle w:val="Hypertextovodkaz"/>
                  <w:spacing w:val="-2"/>
                </w:rPr>
                <w:t>https://knihovna.utb.cz/</w:t>
              </w:r>
            </w:hyperlink>
            <w:r w:rsidRPr="00E00E7B">
              <w:rPr>
                <w:spacing w:val="-2"/>
              </w:rPr>
              <w:t>.</w:t>
            </w:r>
          </w:p>
          <w:p w14:paraId="34D88368" w14:textId="526FA824" w:rsidR="00AF433F" w:rsidRPr="00E00E7B" w:rsidRDefault="00AF433F" w:rsidP="00FB3835">
            <w:pPr>
              <w:jc w:val="both"/>
              <w:rPr>
                <w:spacing w:val="-2"/>
              </w:rPr>
            </w:pPr>
            <w:r w:rsidRPr="00E00E7B">
              <w:rPr>
                <w:color w:val="000000"/>
                <w:shd w:val="clear" w:color="auto" w:fill="FFFFFF"/>
              </w:rPr>
              <w:t>BURGET, E., KUDLÁČ, A.K.K. Odborný text a práce s prameny. Praha: VŠKK, 2021. ISBN 978-80-88431-02-2.</w:t>
            </w:r>
          </w:p>
          <w:p w14:paraId="65EFA144" w14:textId="4248EB99" w:rsidR="00AF433F" w:rsidRPr="00E00E7B" w:rsidRDefault="00AF433F" w:rsidP="00FB3835">
            <w:pPr>
              <w:jc w:val="both"/>
            </w:pPr>
            <w:r w:rsidRPr="00E00E7B">
              <w:rPr>
                <w:color w:val="000000"/>
                <w:shd w:val="clear" w:color="auto" w:fill="FFFFFF"/>
              </w:rPr>
              <w:t>LINDSAY, D.R. Scientific Writing</w:t>
            </w:r>
            <w:r w:rsidR="000C62A4" w:rsidRPr="00E00E7B">
              <w:rPr>
                <w:color w:val="000000"/>
                <w:shd w:val="clear" w:color="auto" w:fill="FFFFFF"/>
              </w:rPr>
              <w:t xml:space="preserve"> = Thinking in Words</w:t>
            </w:r>
            <w:r w:rsidRPr="00E00E7B">
              <w:rPr>
                <w:color w:val="000000"/>
                <w:shd w:val="clear" w:color="auto" w:fill="FFFFFF"/>
              </w:rPr>
              <w:t>. 2nd</w:t>
            </w:r>
            <w:r w:rsidR="00302C5B" w:rsidRPr="00E00E7B">
              <w:rPr>
                <w:color w:val="000000"/>
                <w:shd w:val="clear" w:color="auto" w:fill="FFFFFF"/>
              </w:rPr>
              <w:t xml:space="preserve"> Ed</w:t>
            </w:r>
            <w:r w:rsidRPr="00E00E7B">
              <w:rPr>
                <w:color w:val="000000"/>
                <w:shd w:val="clear" w:color="auto" w:fill="FFFFFF"/>
              </w:rPr>
              <w:t>. Clayton Sout</w:t>
            </w:r>
            <w:r w:rsidR="00AF4D49" w:rsidRPr="00E00E7B">
              <w:rPr>
                <w:color w:val="000000"/>
                <w:shd w:val="clear" w:color="auto" w:fill="FFFFFF"/>
              </w:rPr>
              <w:t>h</w:t>
            </w:r>
            <w:r w:rsidRPr="00E00E7B">
              <w:rPr>
                <w:color w:val="000000"/>
                <w:shd w:val="clear" w:color="auto" w:fill="FFFFFF"/>
              </w:rPr>
              <w:t>: CSIRO Publishing, 2020. Dostupné z: </w:t>
            </w:r>
            <w:hyperlink r:id="rId113" w:history="1">
              <w:r w:rsidR="00AF4D49" w:rsidRPr="00E00E7B">
                <w:rPr>
                  <w:rStyle w:val="Hypertextovodkaz"/>
                </w:rPr>
                <w:t>https://vufind.katalog.k.utb.cz/Record/kn-on1153658852</w:t>
              </w:r>
            </w:hyperlink>
            <w:r w:rsidR="00AF4D49" w:rsidRPr="00E00E7B">
              <w:t>.</w:t>
            </w:r>
          </w:p>
          <w:p w14:paraId="7CD3B9C4" w14:textId="77777777" w:rsidR="00075789" w:rsidRPr="009B0572" w:rsidRDefault="00075789" w:rsidP="00075789">
            <w:pPr>
              <w:jc w:val="both"/>
              <w:rPr>
                <w:color w:val="000000"/>
                <w:shd w:val="clear" w:color="auto" w:fill="FFFFFF"/>
              </w:rPr>
            </w:pPr>
            <w:r w:rsidRPr="00E00E7B">
              <w:rPr>
                <w:color w:val="000000"/>
                <w:shd w:val="clear" w:color="auto" w:fill="FFFFFF"/>
              </w:rPr>
              <w:t>BAILEY, S. Academic Writing: A Handbook for International Students. 5th Ed. London: Routledge, Taylor &amp; Francis Group, 2018. ISBN 9781138048744.</w:t>
            </w:r>
          </w:p>
          <w:bookmarkEnd w:id="316"/>
          <w:p w14:paraId="6D02424C" w14:textId="77777777" w:rsidR="00AF4D49" w:rsidRPr="009B0572" w:rsidRDefault="00AF4D49" w:rsidP="00FB3835">
            <w:pPr>
              <w:jc w:val="both"/>
            </w:pPr>
          </w:p>
          <w:p w14:paraId="3081CC19" w14:textId="77777777" w:rsidR="00C835A1" w:rsidRPr="00E00E7B" w:rsidRDefault="00C835A1" w:rsidP="00FB3835">
            <w:pPr>
              <w:jc w:val="both"/>
              <w:rPr>
                <w:u w:val="single"/>
              </w:rPr>
            </w:pPr>
            <w:bookmarkStart w:id="317" w:name="_Hlk192016804"/>
            <w:r w:rsidRPr="00E00E7B">
              <w:rPr>
                <w:u w:val="single"/>
              </w:rPr>
              <w:t>Doporučená literatura:</w:t>
            </w:r>
          </w:p>
          <w:p w14:paraId="38BC6451" w14:textId="5C147341" w:rsidR="00FB3835" w:rsidRPr="00E00E7B" w:rsidRDefault="00FB3835" w:rsidP="00FB3835">
            <w:pPr>
              <w:jc w:val="both"/>
            </w:pPr>
            <w:r w:rsidRPr="00E00E7B">
              <w:t>Individuální</w:t>
            </w:r>
            <w:r w:rsidRPr="00E00E7B">
              <w:rPr>
                <w:spacing w:val="-7"/>
              </w:rPr>
              <w:t xml:space="preserve"> </w:t>
            </w:r>
            <w:r w:rsidRPr="00E00E7B">
              <w:t>studijní</w:t>
            </w:r>
            <w:r w:rsidRPr="00E00E7B">
              <w:rPr>
                <w:spacing w:val="-7"/>
              </w:rPr>
              <w:t xml:space="preserve"> </w:t>
            </w:r>
            <w:r w:rsidRPr="00E00E7B">
              <w:t>literatura</w:t>
            </w:r>
            <w:r w:rsidRPr="00E00E7B">
              <w:rPr>
                <w:spacing w:val="-8"/>
              </w:rPr>
              <w:t xml:space="preserve"> </w:t>
            </w:r>
            <w:r w:rsidRPr="00E00E7B">
              <w:t>dle</w:t>
            </w:r>
            <w:r w:rsidRPr="00E00E7B">
              <w:rPr>
                <w:spacing w:val="-6"/>
              </w:rPr>
              <w:t xml:space="preserve"> </w:t>
            </w:r>
            <w:r w:rsidRPr="00E00E7B">
              <w:t xml:space="preserve">doporučení vedoucího. </w:t>
            </w:r>
          </w:p>
          <w:p w14:paraId="17966F50" w14:textId="11AF853C" w:rsidR="008323F9" w:rsidRPr="00E00E7B" w:rsidRDefault="008323F9" w:rsidP="00FB3835">
            <w:pPr>
              <w:jc w:val="both"/>
            </w:pPr>
            <w:r w:rsidRPr="00E00E7B">
              <w:rPr>
                <w:color w:val="000000"/>
                <w:shd w:val="clear" w:color="auto" w:fill="FFFFFF"/>
              </w:rPr>
              <w:t>ŠIROKÝ, J. Psaní a prezentace odborných textů. Praktik. Praha: Leges, 2019. ISBN 978-80-7502-340-7.</w:t>
            </w:r>
          </w:p>
          <w:p w14:paraId="1D595B29" w14:textId="3EC0294D" w:rsidR="00FB3835" w:rsidRPr="00E00E7B" w:rsidRDefault="00FB3835" w:rsidP="00FB3835">
            <w:pPr>
              <w:jc w:val="both"/>
            </w:pPr>
            <w:r w:rsidRPr="00E00E7B">
              <w:t xml:space="preserve">Generátor citací. Dostupné z: </w:t>
            </w:r>
            <w:hyperlink r:id="rId114" w:history="1">
              <w:r w:rsidRPr="00E00E7B">
                <w:rPr>
                  <w:rStyle w:val="Hypertextovodkaz"/>
                </w:rPr>
                <w:t>http://www.citace.com</w:t>
              </w:r>
            </w:hyperlink>
            <w:r w:rsidRPr="00E00E7B">
              <w:t>.</w:t>
            </w:r>
          </w:p>
          <w:p w14:paraId="26F1E085" w14:textId="77777777" w:rsidR="00E11D53" w:rsidRPr="00E00E7B" w:rsidRDefault="00E11D53" w:rsidP="00E11D53">
            <w:pPr>
              <w:jc w:val="both"/>
            </w:pPr>
            <w:r w:rsidRPr="00E00E7B">
              <w:t xml:space="preserve">ČSN ISO 690 (01 0197) Informace a dokumentace </w:t>
            </w:r>
            <w:r w:rsidRPr="00E00E7B">
              <w:rPr>
                <w:bCs/>
                <w:kern w:val="2"/>
              </w:rPr>
              <w:t>–</w:t>
            </w:r>
            <w:r w:rsidRPr="00E00E7B">
              <w:t xml:space="preserve"> Pravidla pro bibliografické odkazy a citace informačních zdrojů. 3. vyd. Praha: Úřad pro technickou normalizaci, metrologii a státní zkušebnictví, 2011. Česká technická norma.</w:t>
            </w:r>
          </w:p>
          <w:p w14:paraId="4A22C766" w14:textId="5BEE4E50" w:rsidR="00AF4D49" w:rsidRPr="00E00E7B" w:rsidRDefault="00AF4D49" w:rsidP="00FB3835">
            <w:pPr>
              <w:jc w:val="both"/>
            </w:pPr>
            <w:r w:rsidRPr="00E00E7B">
              <w:t>Portál</w:t>
            </w:r>
            <w:r w:rsidRPr="00E00E7B">
              <w:rPr>
                <w:spacing w:val="-5"/>
              </w:rPr>
              <w:t xml:space="preserve"> </w:t>
            </w:r>
            <w:r w:rsidRPr="00E00E7B">
              <w:t>IVA</w:t>
            </w:r>
            <w:r w:rsidRPr="00E00E7B">
              <w:rPr>
                <w:spacing w:val="-3"/>
              </w:rPr>
              <w:t xml:space="preserve"> </w:t>
            </w:r>
            <w:r w:rsidRPr="00E00E7B">
              <w:rPr>
                <w:bCs/>
                <w:kern w:val="2"/>
              </w:rPr>
              <w:t>–</w:t>
            </w:r>
            <w:r w:rsidRPr="00E00E7B">
              <w:rPr>
                <w:spacing w:val="-4"/>
              </w:rPr>
              <w:t xml:space="preserve"> </w:t>
            </w:r>
            <w:r w:rsidRPr="00E00E7B">
              <w:t>informační</w:t>
            </w:r>
            <w:r w:rsidRPr="00E00E7B">
              <w:rPr>
                <w:spacing w:val="-5"/>
              </w:rPr>
              <w:t xml:space="preserve"> </w:t>
            </w:r>
            <w:r w:rsidRPr="00E00E7B">
              <w:t>výchova</w:t>
            </w:r>
            <w:r w:rsidRPr="00E00E7B">
              <w:rPr>
                <w:spacing w:val="-4"/>
              </w:rPr>
              <w:t xml:space="preserve"> </w:t>
            </w:r>
            <w:r w:rsidRPr="00E00E7B">
              <w:t>na</w:t>
            </w:r>
            <w:r w:rsidRPr="00E00E7B">
              <w:rPr>
                <w:spacing w:val="-5"/>
              </w:rPr>
              <w:t xml:space="preserve"> </w:t>
            </w:r>
            <w:r w:rsidRPr="00E00E7B">
              <w:t>UTB</w:t>
            </w:r>
            <w:r w:rsidRPr="00E00E7B">
              <w:rPr>
                <w:spacing w:val="-5"/>
              </w:rPr>
              <w:t xml:space="preserve"> </w:t>
            </w:r>
            <w:r w:rsidRPr="00E00E7B">
              <w:t>ve</w:t>
            </w:r>
            <w:r w:rsidRPr="00E00E7B">
              <w:rPr>
                <w:spacing w:val="-4"/>
              </w:rPr>
              <w:t xml:space="preserve"> </w:t>
            </w:r>
            <w:r w:rsidRPr="00E00E7B">
              <w:t>Zlíně.</w:t>
            </w:r>
            <w:r w:rsidRPr="00E00E7B">
              <w:rPr>
                <w:spacing w:val="-4"/>
              </w:rPr>
              <w:t xml:space="preserve"> </w:t>
            </w:r>
            <w:r w:rsidRPr="00E00E7B">
              <w:t>Dostupné</w:t>
            </w:r>
            <w:r w:rsidRPr="00E00E7B">
              <w:rPr>
                <w:spacing w:val="1"/>
              </w:rPr>
              <w:t xml:space="preserve"> </w:t>
            </w:r>
            <w:r w:rsidRPr="00E00E7B">
              <w:t>z:</w:t>
            </w:r>
            <w:r w:rsidRPr="00E00E7B">
              <w:rPr>
                <w:spacing w:val="-5"/>
              </w:rPr>
              <w:t xml:space="preserve"> </w:t>
            </w:r>
            <w:hyperlink r:id="rId115">
              <w:r w:rsidRPr="00E00E7B">
                <w:rPr>
                  <w:color w:val="0000FF"/>
                  <w:spacing w:val="-2"/>
                  <w:u w:val="single" w:color="0000FF"/>
                </w:rPr>
                <w:t>http://iva.k.utb.cz/</w:t>
              </w:r>
              <w:r w:rsidRPr="00E00E7B">
                <w:rPr>
                  <w:spacing w:val="-2"/>
                </w:rPr>
                <w:t>.</w:t>
              </w:r>
            </w:hyperlink>
          </w:p>
          <w:p w14:paraId="399C4106" w14:textId="4E532494" w:rsidR="00075789" w:rsidRPr="00E00E7B" w:rsidRDefault="00075789" w:rsidP="00FB3835">
            <w:pPr>
              <w:jc w:val="both"/>
            </w:pPr>
            <w:r w:rsidRPr="00E00E7B">
              <w:rPr>
                <w:color w:val="000000"/>
                <w:shd w:val="clear" w:color="auto" w:fill="FFFFFF"/>
              </w:rPr>
              <w:t>GLASMAN-DEAL, H. Science Research Writing: For Native and Non-native Speakers of English. 2nd Ed. New Jersey: World Scientific, 2021. ISBN 978-1-78634-784-8.</w:t>
            </w:r>
          </w:p>
          <w:p w14:paraId="7E7FAD80" w14:textId="1DE1FA5D" w:rsidR="00C835A1" w:rsidRPr="00D22542" w:rsidRDefault="00075789" w:rsidP="00075789">
            <w:pPr>
              <w:jc w:val="both"/>
            </w:pPr>
            <w:r w:rsidRPr="00E00E7B">
              <w:rPr>
                <w:color w:val="000000"/>
                <w:shd w:val="clear" w:color="auto" w:fill="FFFFFF"/>
              </w:rPr>
              <w:t>EBEL, H.F., BLIEFERT, C., RUSSEY, W.E. The Art of Scientific Writing: From Student Reports to Professional Publications in Chemistry and Related Fields. 2nd Compl. Rev. Ed. Wiley-VCH, 2004. ISBN 3527298290.</w:t>
            </w:r>
            <w:bookmarkEnd w:id="317"/>
          </w:p>
        </w:tc>
      </w:tr>
      <w:tr w:rsidR="00C835A1" w14:paraId="7C080001"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6384E311" w14:textId="77777777" w:rsidR="00C835A1" w:rsidRDefault="00C835A1" w:rsidP="00CA1BB4">
            <w:pPr>
              <w:jc w:val="center"/>
              <w:rPr>
                <w:b/>
              </w:rPr>
            </w:pPr>
            <w:r>
              <w:rPr>
                <w:b/>
              </w:rPr>
              <w:t>Informace ke kombinované nebo distanční formě</w:t>
            </w:r>
          </w:p>
        </w:tc>
      </w:tr>
      <w:tr w:rsidR="00C835A1" w14:paraId="1B196A89"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59F52EBB" w14:textId="77777777" w:rsidR="00C835A1" w:rsidRDefault="00C835A1" w:rsidP="00CA1BB4">
            <w:pPr>
              <w:jc w:val="both"/>
            </w:pPr>
            <w:r>
              <w:rPr>
                <w:b/>
              </w:rPr>
              <w:t>Rozsah konzultací (soustředění)</w:t>
            </w:r>
          </w:p>
        </w:tc>
        <w:tc>
          <w:tcPr>
            <w:tcW w:w="889" w:type="dxa"/>
            <w:tcBorders>
              <w:top w:val="single" w:sz="2" w:space="0" w:color="auto"/>
            </w:tcBorders>
          </w:tcPr>
          <w:p w14:paraId="2E0EAC41" w14:textId="77777777" w:rsidR="00C835A1" w:rsidRDefault="00C835A1" w:rsidP="00CA1BB4">
            <w:pPr>
              <w:jc w:val="both"/>
            </w:pPr>
          </w:p>
        </w:tc>
        <w:tc>
          <w:tcPr>
            <w:tcW w:w="4179" w:type="dxa"/>
            <w:gridSpan w:val="7"/>
            <w:tcBorders>
              <w:top w:val="single" w:sz="2" w:space="0" w:color="auto"/>
            </w:tcBorders>
            <w:shd w:val="clear" w:color="auto" w:fill="F7CAAC"/>
          </w:tcPr>
          <w:p w14:paraId="03F2F7CF" w14:textId="77777777" w:rsidR="00C835A1" w:rsidRDefault="00C835A1" w:rsidP="00CA1BB4">
            <w:pPr>
              <w:jc w:val="both"/>
              <w:rPr>
                <w:b/>
              </w:rPr>
            </w:pPr>
            <w:r>
              <w:rPr>
                <w:b/>
              </w:rPr>
              <w:t xml:space="preserve">hodin </w:t>
            </w:r>
          </w:p>
        </w:tc>
      </w:tr>
      <w:tr w:rsidR="00C835A1" w14:paraId="08BBA20C" w14:textId="77777777" w:rsidTr="001041BE">
        <w:trPr>
          <w:gridBefore w:val="1"/>
          <w:gridAfter w:val="1"/>
          <w:wBefore w:w="393" w:type="dxa"/>
          <w:wAfter w:w="101" w:type="dxa"/>
        </w:trPr>
        <w:tc>
          <w:tcPr>
            <w:tcW w:w="9855" w:type="dxa"/>
            <w:gridSpan w:val="15"/>
            <w:shd w:val="clear" w:color="auto" w:fill="F7CAAC"/>
          </w:tcPr>
          <w:p w14:paraId="3918D54C" w14:textId="77777777" w:rsidR="00C835A1" w:rsidRDefault="00C835A1" w:rsidP="00CA1BB4">
            <w:pPr>
              <w:jc w:val="both"/>
              <w:rPr>
                <w:b/>
              </w:rPr>
            </w:pPr>
            <w:r>
              <w:rPr>
                <w:b/>
              </w:rPr>
              <w:t>Informace o způsobu kontaktu s vyučujícím</w:t>
            </w:r>
          </w:p>
        </w:tc>
      </w:tr>
      <w:tr w:rsidR="00C835A1" w14:paraId="7C2C607B" w14:textId="77777777" w:rsidTr="001041BE">
        <w:trPr>
          <w:gridBefore w:val="1"/>
          <w:gridAfter w:val="1"/>
          <w:wBefore w:w="393" w:type="dxa"/>
          <w:wAfter w:w="101" w:type="dxa"/>
          <w:trHeight w:val="1373"/>
        </w:trPr>
        <w:tc>
          <w:tcPr>
            <w:tcW w:w="9855" w:type="dxa"/>
            <w:gridSpan w:val="15"/>
          </w:tcPr>
          <w:p w14:paraId="21446D3E" w14:textId="77777777" w:rsidR="00C835A1" w:rsidRDefault="00C835A1" w:rsidP="00CA1BB4">
            <w:pPr>
              <w:jc w:val="both"/>
            </w:pPr>
          </w:p>
          <w:p w14:paraId="591FB6EB" w14:textId="77777777" w:rsidR="00C835A1" w:rsidRDefault="00C835A1" w:rsidP="00CA1BB4">
            <w:pPr>
              <w:jc w:val="both"/>
            </w:pPr>
          </w:p>
          <w:p w14:paraId="30B93595" w14:textId="77777777" w:rsidR="00C835A1" w:rsidRDefault="00C835A1" w:rsidP="00CA1BB4">
            <w:pPr>
              <w:jc w:val="both"/>
            </w:pPr>
          </w:p>
          <w:p w14:paraId="4C49514C" w14:textId="77777777" w:rsidR="00C835A1" w:rsidRDefault="00C835A1" w:rsidP="00CA1BB4">
            <w:pPr>
              <w:jc w:val="both"/>
            </w:pPr>
          </w:p>
          <w:p w14:paraId="33C0A4FB" w14:textId="77777777" w:rsidR="00C835A1" w:rsidRDefault="00C835A1" w:rsidP="00CA1BB4">
            <w:pPr>
              <w:jc w:val="both"/>
            </w:pPr>
          </w:p>
          <w:p w14:paraId="0085F8E5" w14:textId="77777777" w:rsidR="00C835A1" w:rsidRDefault="00C835A1" w:rsidP="00CA1BB4">
            <w:pPr>
              <w:jc w:val="both"/>
            </w:pPr>
          </w:p>
          <w:p w14:paraId="2EAA1626" w14:textId="09782FB3" w:rsidR="00C835A1" w:rsidRDefault="00C835A1" w:rsidP="00CA1BB4">
            <w:pPr>
              <w:jc w:val="both"/>
            </w:pPr>
          </w:p>
          <w:p w14:paraId="62CAA93C" w14:textId="13CB6061" w:rsidR="00A56EBA" w:rsidRDefault="00A56EBA" w:rsidP="00CA1BB4">
            <w:pPr>
              <w:jc w:val="both"/>
            </w:pPr>
          </w:p>
          <w:p w14:paraId="7C3D2D32" w14:textId="51FBCDB3" w:rsidR="00A56EBA" w:rsidRDefault="00A56EBA" w:rsidP="00CA1BB4">
            <w:pPr>
              <w:jc w:val="both"/>
            </w:pPr>
          </w:p>
          <w:p w14:paraId="440F33A7" w14:textId="163D6F87" w:rsidR="00A56EBA" w:rsidRDefault="00A56EBA" w:rsidP="00CA1BB4">
            <w:pPr>
              <w:jc w:val="both"/>
            </w:pPr>
          </w:p>
          <w:p w14:paraId="4DEC4A0F" w14:textId="7CE20E3E" w:rsidR="00A56EBA" w:rsidRDefault="00A56EBA" w:rsidP="00CA1BB4">
            <w:pPr>
              <w:jc w:val="both"/>
            </w:pPr>
          </w:p>
          <w:p w14:paraId="074956D7" w14:textId="23952264" w:rsidR="00A56EBA" w:rsidRDefault="00A56EBA" w:rsidP="00CA1BB4">
            <w:pPr>
              <w:jc w:val="both"/>
            </w:pPr>
          </w:p>
          <w:p w14:paraId="2B551738" w14:textId="7A687E5B" w:rsidR="00A56EBA" w:rsidRDefault="00A56EBA" w:rsidP="00CA1BB4">
            <w:pPr>
              <w:jc w:val="both"/>
            </w:pPr>
          </w:p>
          <w:p w14:paraId="15C4600C" w14:textId="29A570EC" w:rsidR="00A56EBA" w:rsidRDefault="00A56EBA" w:rsidP="00CA1BB4">
            <w:pPr>
              <w:jc w:val="both"/>
            </w:pPr>
          </w:p>
          <w:p w14:paraId="4AE9C8ED" w14:textId="05CE18F9" w:rsidR="00A56EBA" w:rsidRDefault="00A56EBA" w:rsidP="00CA1BB4">
            <w:pPr>
              <w:jc w:val="both"/>
            </w:pPr>
          </w:p>
          <w:p w14:paraId="4EA0B903" w14:textId="06E6768B" w:rsidR="00A56EBA" w:rsidRDefault="00A56EBA" w:rsidP="00CA1BB4">
            <w:pPr>
              <w:jc w:val="both"/>
            </w:pPr>
          </w:p>
          <w:p w14:paraId="525E6CCA" w14:textId="0B80675D" w:rsidR="00A56EBA" w:rsidRDefault="00A56EBA" w:rsidP="00CA1BB4">
            <w:pPr>
              <w:jc w:val="both"/>
            </w:pPr>
          </w:p>
          <w:p w14:paraId="580A166D" w14:textId="160B43EB" w:rsidR="00A56EBA" w:rsidRDefault="00A56EBA" w:rsidP="00CA1BB4">
            <w:pPr>
              <w:jc w:val="both"/>
            </w:pPr>
          </w:p>
          <w:p w14:paraId="49394C90" w14:textId="363B0103" w:rsidR="00A56EBA" w:rsidRDefault="00A56EBA" w:rsidP="00CA1BB4">
            <w:pPr>
              <w:jc w:val="both"/>
            </w:pPr>
          </w:p>
          <w:p w14:paraId="10A29B9F" w14:textId="4938D9D5" w:rsidR="00A56EBA" w:rsidRDefault="00A56EBA" w:rsidP="00CA1BB4">
            <w:pPr>
              <w:jc w:val="both"/>
            </w:pPr>
          </w:p>
          <w:p w14:paraId="2509ADA0" w14:textId="7F56A684" w:rsidR="00A56EBA" w:rsidRDefault="00A56EBA" w:rsidP="00CA1BB4">
            <w:pPr>
              <w:jc w:val="both"/>
            </w:pPr>
          </w:p>
          <w:p w14:paraId="3A3F1C86" w14:textId="22362336" w:rsidR="00A56EBA" w:rsidRDefault="00A56EBA" w:rsidP="00CA1BB4">
            <w:pPr>
              <w:jc w:val="both"/>
            </w:pPr>
          </w:p>
          <w:p w14:paraId="11F1A2FD" w14:textId="7E068B9D" w:rsidR="00A56EBA" w:rsidRDefault="00A56EBA" w:rsidP="00CA1BB4">
            <w:pPr>
              <w:jc w:val="both"/>
            </w:pPr>
          </w:p>
          <w:p w14:paraId="5C26FFB8" w14:textId="5F2D0F15" w:rsidR="00A56EBA" w:rsidRDefault="00A56EBA" w:rsidP="00CA1BB4">
            <w:pPr>
              <w:jc w:val="both"/>
            </w:pPr>
          </w:p>
          <w:p w14:paraId="5EA87F47" w14:textId="0127C128" w:rsidR="00A56EBA" w:rsidRDefault="00A56EBA" w:rsidP="00CA1BB4">
            <w:pPr>
              <w:jc w:val="both"/>
            </w:pPr>
          </w:p>
          <w:p w14:paraId="6D29C065" w14:textId="75C6CA9D" w:rsidR="00A56EBA" w:rsidRDefault="00A56EBA" w:rsidP="00CA1BB4">
            <w:pPr>
              <w:jc w:val="both"/>
            </w:pPr>
          </w:p>
          <w:p w14:paraId="6657F260" w14:textId="56FA4B21" w:rsidR="00A56EBA" w:rsidRDefault="00A56EBA" w:rsidP="00CA1BB4">
            <w:pPr>
              <w:jc w:val="both"/>
            </w:pPr>
          </w:p>
          <w:p w14:paraId="5B210D4C" w14:textId="1E08146C" w:rsidR="00A56EBA" w:rsidRDefault="00A56EBA" w:rsidP="00CA1BB4">
            <w:pPr>
              <w:jc w:val="both"/>
            </w:pPr>
          </w:p>
          <w:p w14:paraId="370437B8" w14:textId="37DA686F" w:rsidR="00A56EBA" w:rsidRDefault="00A56EBA" w:rsidP="00CA1BB4">
            <w:pPr>
              <w:jc w:val="both"/>
            </w:pPr>
          </w:p>
          <w:p w14:paraId="50E534F4" w14:textId="042D4B30" w:rsidR="00A56EBA" w:rsidRDefault="00A56EBA" w:rsidP="00CA1BB4">
            <w:pPr>
              <w:jc w:val="both"/>
            </w:pPr>
          </w:p>
          <w:p w14:paraId="58AA1C0B" w14:textId="1102C743" w:rsidR="00A56EBA" w:rsidRDefault="00A56EBA" w:rsidP="00CA1BB4">
            <w:pPr>
              <w:jc w:val="both"/>
            </w:pPr>
          </w:p>
          <w:p w14:paraId="32A31315" w14:textId="351FD9E2" w:rsidR="00A56EBA" w:rsidRDefault="00A56EBA" w:rsidP="00CA1BB4">
            <w:pPr>
              <w:jc w:val="both"/>
            </w:pPr>
          </w:p>
          <w:p w14:paraId="21F670FF" w14:textId="06599B77" w:rsidR="00A56EBA" w:rsidRDefault="00A56EBA" w:rsidP="00CA1BB4">
            <w:pPr>
              <w:jc w:val="both"/>
            </w:pPr>
          </w:p>
          <w:p w14:paraId="36ADD9E1" w14:textId="468C68AD" w:rsidR="00A56EBA" w:rsidRDefault="00A56EBA" w:rsidP="00CA1BB4">
            <w:pPr>
              <w:jc w:val="both"/>
            </w:pPr>
          </w:p>
          <w:p w14:paraId="139889D2" w14:textId="77777777" w:rsidR="00A56EBA" w:rsidRDefault="00A56EBA" w:rsidP="00CA1BB4">
            <w:pPr>
              <w:jc w:val="both"/>
            </w:pPr>
          </w:p>
          <w:p w14:paraId="51365D26" w14:textId="77777777" w:rsidR="00C835A1" w:rsidRDefault="00C835A1" w:rsidP="00CA1BB4">
            <w:pPr>
              <w:jc w:val="both"/>
            </w:pPr>
          </w:p>
          <w:p w14:paraId="2DA05D69" w14:textId="77777777" w:rsidR="00C835A1" w:rsidRDefault="00C835A1" w:rsidP="00CA1BB4">
            <w:pPr>
              <w:jc w:val="both"/>
            </w:pPr>
          </w:p>
        </w:tc>
      </w:tr>
      <w:tr w:rsidR="00C45179" w14:paraId="35984E99"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3674B032" w14:textId="22C324DF" w:rsidR="00C45179" w:rsidRDefault="00C45179" w:rsidP="00F8305C">
            <w:pPr>
              <w:jc w:val="both"/>
              <w:rPr>
                <w:b/>
                <w:sz w:val="28"/>
              </w:rPr>
            </w:pPr>
            <w:bookmarkStart w:id="318" w:name="_Hlk190930083"/>
            <w:bookmarkEnd w:id="313"/>
            <w:r>
              <w:lastRenderedPageBreak/>
              <w:br w:type="page"/>
            </w:r>
            <w:r>
              <w:rPr>
                <w:b/>
                <w:sz w:val="28"/>
              </w:rPr>
              <w:t>B-III – Charakteristika studijního předmětu</w:t>
            </w:r>
          </w:p>
        </w:tc>
      </w:tr>
      <w:tr w:rsidR="00C45179" w14:paraId="6175FD76"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2F0C14A8" w14:textId="77777777" w:rsidR="00C45179" w:rsidRDefault="00C45179" w:rsidP="00F8305C">
            <w:pPr>
              <w:jc w:val="both"/>
              <w:rPr>
                <w:b/>
              </w:rPr>
            </w:pPr>
            <w:r>
              <w:rPr>
                <w:b/>
              </w:rPr>
              <w:t>Název studijního předmětu</w:t>
            </w:r>
          </w:p>
        </w:tc>
        <w:tc>
          <w:tcPr>
            <w:tcW w:w="6420" w:type="dxa"/>
            <w:gridSpan w:val="11"/>
            <w:tcBorders>
              <w:top w:val="double" w:sz="4" w:space="0" w:color="auto"/>
            </w:tcBorders>
          </w:tcPr>
          <w:p w14:paraId="7D813909" w14:textId="11AAB12A" w:rsidR="00C45179" w:rsidRPr="0062291E" w:rsidRDefault="0062291E" w:rsidP="00F8305C">
            <w:pPr>
              <w:jc w:val="both"/>
              <w:rPr>
                <w:b/>
                <w:bCs/>
              </w:rPr>
            </w:pPr>
            <w:bookmarkStart w:id="319" w:name="Angličtina_Ia"/>
            <w:bookmarkEnd w:id="319"/>
            <w:r w:rsidRPr="0062291E">
              <w:rPr>
                <w:b/>
                <w:bCs/>
              </w:rPr>
              <w:t>Angličtina Ia</w:t>
            </w:r>
          </w:p>
        </w:tc>
      </w:tr>
      <w:tr w:rsidR="00C45179" w14:paraId="26D8E344" w14:textId="77777777" w:rsidTr="001041BE">
        <w:trPr>
          <w:gridBefore w:val="1"/>
          <w:gridAfter w:val="1"/>
          <w:wBefore w:w="393" w:type="dxa"/>
          <w:wAfter w:w="101" w:type="dxa"/>
        </w:trPr>
        <w:tc>
          <w:tcPr>
            <w:tcW w:w="3435" w:type="dxa"/>
            <w:gridSpan w:val="4"/>
            <w:shd w:val="clear" w:color="auto" w:fill="F7CAAC"/>
          </w:tcPr>
          <w:p w14:paraId="068986FD" w14:textId="77777777" w:rsidR="00C45179" w:rsidRDefault="00C45179" w:rsidP="00F8305C">
            <w:pPr>
              <w:jc w:val="both"/>
              <w:rPr>
                <w:b/>
              </w:rPr>
            </w:pPr>
            <w:r>
              <w:rPr>
                <w:b/>
              </w:rPr>
              <w:t>Typ předmětu</w:t>
            </w:r>
          </w:p>
        </w:tc>
        <w:tc>
          <w:tcPr>
            <w:tcW w:w="3057" w:type="dxa"/>
            <w:gridSpan w:val="6"/>
          </w:tcPr>
          <w:p w14:paraId="650C59B2" w14:textId="6677B670" w:rsidR="00C45179" w:rsidRDefault="00C45179" w:rsidP="00F8305C">
            <w:pPr>
              <w:jc w:val="both"/>
            </w:pPr>
            <w:r w:rsidRPr="009C00A7">
              <w:t xml:space="preserve">povinně </w:t>
            </w:r>
            <w:r w:rsidR="00547005">
              <w:t>volitelný</w:t>
            </w:r>
          </w:p>
        </w:tc>
        <w:tc>
          <w:tcPr>
            <w:tcW w:w="2695" w:type="dxa"/>
            <w:gridSpan w:val="4"/>
            <w:shd w:val="clear" w:color="auto" w:fill="F7CAAC"/>
          </w:tcPr>
          <w:p w14:paraId="25D9EDF0" w14:textId="77777777" w:rsidR="00C45179" w:rsidRDefault="00C45179" w:rsidP="00F8305C">
            <w:pPr>
              <w:jc w:val="both"/>
            </w:pPr>
            <w:r>
              <w:rPr>
                <w:b/>
              </w:rPr>
              <w:t>doporučený ročník / semestr</w:t>
            </w:r>
          </w:p>
        </w:tc>
        <w:tc>
          <w:tcPr>
            <w:tcW w:w="668" w:type="dxa"/>
          </w:tcPr>
          <w:p w14:paraId="3489D5B9" w14:textId="26261D52" w:rsidR="00C45179" w:rsidRDefault="00C45179" w:rsidP="00F8305C">
            <w:pPr>
              <w:jc w:val="both"/>
            </w:pPr>
            <w:r w:rsidRPr="009C00A7">
              <w:t>1/LS</w:t>
            </w:r>
          </w:p>
        </w:tc>
      </w:tr>
      <w:tr w:rsidR="00C45179" w14:paraId="415A575B" w14:textId="77777777" w:rsidTr="001041BE">
        <w:trPr>
          <w:gridBefore w:val="1"/>
          <w:gridAfter w:val="1"/>
          <w:wBefore w:w="393" w:type="dxa"/>
          <w:wAfter w:w="101" w:type="dxa"/>
        </w:trPr>
        <w:tc>
          <w:tcPr>
            <w:tcW w:w="3435" w:type="dxa"/>
            <w:gridSpan w:val="4"/>
            <w:shd w:val="clear" w:color="auto" w:fill="F7CAAC"/>
          </w:tcPr>
          <w:p w14:paraId="69935EFF" w14:textId="77777777" w:rsidR="00C45179" w:rsidRDefault="00C45179" w:rsidP="00F8305C">
            <w:pPr>
              <w:jc w:val="both"/>
              <w:rPr>
                <w:b/>
              </w:rPr>
            </w:pPr>
            <w:r>
              <w:rPr>
                <w:b/>
              </w:rPr>
              <w:t>Rozsah studijního předmětu</w:t>
            </w:r>
          </w:p>
        </w:tc>
        <w:tc>
          <w:tcPr>
            <w:tcW w:w="1352" w:type="dxa"/>
            <w:gridSpan w:val="3"/>
          </w:tcPr>
          <w:p w14:paraId="55B05EC9" w14:textId="4B6965E9" w:rsidR="00C45179" w:rsidRPr="00B74836" w:rsidRDefault="005727DC" w:rsidP="00F8305C">
            <w:pPr>
              <w:jc w:val="both"/>
            </w:pPr>
            <w:r w:rsidRPr="00B74836">
              <w:t>0</w:t>
            </w:r>
            <w:r w:rsidR="00C45179" w:rsidRPr="00B74836">
              <w:t>p+</w:t>
            </w:r>
            <w:r w:rsidRPr="00B74836">
              <w:t>28</w:t>
            </w:r>
            <w:r w:rsidR="00C45179" w:rsidRPr="00B74836">
              <w:t>s+</w:t>
            </w:r>
            <w:r w:rsidRPr="00B74836">
              <w:t>0</w:t>
            </w:r>
            <w:r w:rsidR="00C45179" w:rsidRPr="00B74836">
              <w:t>l</w:t>
            </w:r>
          </w:p>
        </w:tc>
        <w:tc>
          <w:tcPr>
            <w:tcW w:w="889" w:type="dxa"/>
            <w:shd w:val="clear" w:color="auto" w:fill="F7CAAC"/>
          </w:tcPr>
          <w:p w14:paraId="6A31326A" w14:textId="77777777" w:rsidR="00C45179" w:rsidRPr="00B74836" w:rsidRDefault="00C45179" w:rsidP="00F8305C">
            <w:pPr>
              <w:jc w:val="both"/>
              <w:rPr>
                <w:b/>
              </w:rPr>
            </w:pPr>
            <w:r w:rsidRPr="00B74836">
              <w:rPr>
                <w:b/>
              </w:rPr>
              <w:t xml:space="preserve">hod. </w:t>
            </w:r>
          </w:p>
        </w:tc>
        <w:tc>
          <w:tcPr>
            <w:tcW w:w="816" w:type="dxa"/>
            <w:gridSpan w:val="2"/>
          </w:tcPr>
          <w:p w14:paraId="7C67EDD6" w14:textId="74081A86" w:rsidR="00C45179" w:rsidRPr="00B74836" w:rsidRDefault="005727DC" w:rsidP="00F8305C">
            <w:pPr>
              <w:jc w:val="both"/>
            </w:pPr>
            <w:r w:rsidRPr="00B74836">
              <w:t>28</w:t>
            </w:r>
          </w:p>
        </w:tc>
        <w:tc>
          <w:tcPr>
            <w:tcW w:w="1479" w:type="dxa"/>
            <w:gridSpan w:val="2"/>
            <w:shd w:val="clear" w:color="auto" w:fill="F7CAAC"/>
          </w:tcPr>
          <w:p w14:paraId="3A1C2912" w14:textId="77777777" w:rsidR="00C45179" w:rsidRDefault="00C45179" w:rsidP="00F8305C">
            <w:pPr>
              <w:jc w:val="both"/>
              <w:rPr>
                <w:b/>
              </w:rPr>
            </w:pPr>
            <w:r>
              <w:rPr>
                <w:b/>
              </w:rPr>
              <w:t>kreditů</w:t>
            </w:r>
          </w:p>
        </w:tc>
        <w:tc>
          <w:tcPr>
            <w:tcW w:w="1884" w:type="dxa"/>
            <w:gridSpan w:val="3"/>
          </w:tcPr>
          <w:p w14:paraId="65607AF8" w14:textId="75EE8814" w:rsidR="00C45179" w:rsidRPr="005727DC" w:rsidRDefault="005727DC" w:rsidP="00F8305C">
            <w:pPr>
              <w:jc w:val="both"/>
              <w:rPr>
                <w:highlight w:val="yellow"/>
              </w:rPr>
            </w:pPr>
            <w:r w:rsidRPr="00B74836">
              <w:t>2</w:t>
            </w:r>
          </w:p>
        </w:tc>
      </w:tr>
      <w:tr w:rsidR="00C45179" w14:paraId="76BA951E" w14:textId="77777777" w:rsidTr="001041BE">
        <w:trPr>
          <w:gridBefore w:val="1"/>
          <w:gridAfter w:val="1"/>
          <w:wBefore w:w="393" w:type="dxa"/>
          <w:wAfter w:w="101" w:type="dxa"/>
        </w:trPr>
        <w:tc>
          <w:tcPr>
            <w:tcW w:w="3435" w:type="dxa"/>
            <w:gridSpan w:val="4"/>
            <w:shd w:val="clear" w:color="auto" w:fill="F7CAAC"/>
          </w:tcPr>
          <w:p w14:paraId="41D6210A" w14:textId="77777777" w:rsidR="00C45179" w:rsidRDefault="00C45179" w:rsidP="00F8305C">
            <w:pPr>
              <w:jc w:val="both"/>
              <w:rPr>
                <w:b/>
                <w:sz w:val="22"/>
              </w:rPr>
            </w:pPr>
            <w:r>
              <w:rPr>
                <w:b/>
              </w:rPr>
              <w:t>Prerekvizity, korekvizity, ekvivalence</w:t>
            </w:r>
          </w:p>
        </w:tc>
        <w:tc>
          <w:tcPr>
            <w:tcW w:w="6420" w:type="dxa"/>
            <w:gridSpan w:val="11"/>
          </w:tcPr>
          <w:p w14:paraId="4EBE5473" w14:textId="77777777" w:rsidR="00C45179" w:rsidRDefault="00C45179" w:rsidP="00F8305C">
            <w:pPr>
              <w:jc w:val="both"/>
            </w:pPr>
          </w:p>
        </w:tc>
      </w:tr>
      <w:tr w:rsidR="00C45179" w14:paraId="55379030" w14:textId="77777777" w:rsidTr="001041BE">
        <w:trPr>
          <w:gridBefore w:val="1"/>
          <w:gridAfter w:val="1"/>
          <w:wBefore w:w="393" w:type="dxa"/>
          <w:wAfter w:w="101" w:type="dxa"/>
        </w:trPr>
        <w:tc>
          <w:tcPr>
            <w:tcW w:w="3435" w:type="dxa"/>
            <w:gridSpan w:val="4"/>
            <w:shd w:val="clear" w:color="auto" w:fill="F7CAAC"/>
          </w:tcPr>
          <w:p w14:paraId="6EF79BD4" w14:textId="77777777" w:rsidR="00C45179" w:rsidRPr="005A0406" w:rsidRDefault="00C45179" w:rsidP="00F8305C">
            <w:pPr>
              <w:jc w:val="both"/>
              <w:rPr>
                <w:b/>
              </w:rPr>
            </w:pPr>
            <w:r w:rsidRPr="005A0406">
              <w:rPr>
                <w:b/>
              </w:rPr>
              <w:t>Způsob ověření výsledků učení</w:t>
            </w:r>
          </w:p>
        </w:tc>
        <w:tc>
          <w:tcPr>
            <w:tcW w:w="3057" w:type="dxa"/>
            <w:gridSpan w:val="6"/>
            <w:tcBorders>
              <w:bottom w:val="single" w:sz="4" w:space="0" w:color="auto"/>
            </w:tcBorders>
          </w:tcPr>
          <w:p w14:paraId="2C21FEA4" w14:textId="437191C1" w:rsidR="00C45179" w:rsidRPr="009C00A7" w:rsidRDefault="009C00A7" w:rsidP="00F8305C">
            <w:pPr>
              <w:jc w:val="both"/>
            </w:pPr>
            <w:r w:rsidRPr="009C00A7">
              <w:t>klasifikovaný zápočet</w:t>
            </w:r>
          </w:p>
        </w:tc>
        <w:tc>
          <w:tcPr>
            <w:tcW w:w="1479" w:type="dxa"/>
            <w:gridSpan w:val="2"/>
            <w:tcBorders>
              <w:bottom w:val="single" w:sz="4" w:space="0" w:color="auto"/>
            </w:tcBorders>
            <w:shd w:val="clear" w:color="auto" w:fill="F7CAAC"/>
          </w:tcPr>
          <w:p w14:paraId="2F329F56" w14:textId="77777777" w:rsidR="00C45179" w:rsidRPr="009C00A7" w:rsidRDefault="00C45179" w:rsidP="00F8305C">
            <w:pPr>
              <w:jc w:val="both"/>
              <w:rPr>
                <w:b/>
              </w:rPr>
            </w:pPr>
            <w:r w:rsidRPr="009C00A7">
              <w:rPr>
                <w:b/>
              </w:rPr>
              <w:t>Forma výuky</w:t>
            </w:r>
          </w:p>
        </w:tc>
        <w:tc>
          <w:tcPr>
            <w:tcW w:w="1884" w:type="dxa"/>
            <w:gridSpan w:val="3"/>
            <w:tcBorders>
              <w:bottom w:val="single" w:sz="4" w:space="0" w:color="auto"/>
            </w:tcBorders>
          </w:tcPr>
          <w:p w14:paraId="73272389" w14:textId="1E0ECCC8" w:rsidR="00C45179" w:rsidRPr="009C00A7" w:rsidRDefault="009C00A7" w:rsidP="00F8305C">
            <w:pPr>
              <w:jc w:val="both"/>
            </w:pPr>
            <w:r w:rsidRPr="009C00A7">
              <w:t>s</w:t>
            </w:r>
            <w:r w:rsidR="00C45179" w:rsidRPr="009C00A7">
              <w:t>emináře</w:t>
            </w:r>
          </w:p>
          <w:p w14:paraId="44178434" w14:textId="1CAEA61B" w:rsidR="009C00A7" w:rsidRPr="009C00A7" w:rsidRDefault="009C00A7" w:rsidP="00F8305C">
            <w:pPr>
              <w:jc w:val="both"/>
            </w:pPr>
          </w:p>
        </w:tc>
      </w:tr>
      <w:tr w:rsidR="00C45179" w14:paraId="228DE2CB" w14:textId="77777777" w:rsidTr="001041BE">
        <w:trPr>
          <w:gridBefore w:val="1"/>
          <w:gridAfter w:val="1"/>
          <w:wBefore w:w="393" w:type="dxa"/>
          <w:wAfter w:w="101" w:type="dxa"/>
        </w:trPr>
        <w:tc>
          <w:tcPr>
            <w:tcW w:w="3435" w:type="dxa"/>
            <w:gridSpan w:val="4"/>
            <w:shd w:val="clear" w:color="auto" w:fill="F7CAAC"/>
          </w:tcPr>
          <w:p w14:paraId="4FA35E59" w14:textId="77777777" w:rsidR="00C45179" w:rsidRPr="005A0406" w:rsidRDefault="00C45179"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32D5E2C4" w14:textId="77777777" w:rsidR="009C00A7" w:rsidRPr="002761BA" w:rsidRDefault="009C00A7" w:rsidP="009C00A7">
            <w:pPr>
              <w:rPr>
                <w:color w:val="000000"/>
                <w:shd w:val="clear" w:color="auto" w:fill="FFFFFF"/>
              </w:rPr>
            </w:pPr>
            <w:r w:rsidRPr="002761BA">
              <w:rPr>
                <w:color w:val="000000"/>
                <w:shd w:val="clear" w:color="auto" w:fill="FFFFFF"/>
              </w:rPr>
              <w:t>Klasifikovaný zápočet – požadavky k úspěšnému zakončení předmětu:</w:t>
            </w:r>
          </w:p>
          <w:p w14:paraId="52694076" w14:textId="77777777" w:rsidR="009C00A7" w:rsidRPr="002761BA" w:rsidRDefault="009C00A7" w:rsidP="009C00A7">
            <w:pPr>
              <w:rPr>
                <w:color w:val="000000"/>
                <w:shd w:val="clear" w:color="auto" w:fill="FFFFFF"/>
              </w:rPr>
            </w:pPr>
            <w:r w:rsidRPr="002761BA">
              <w:rPr>
                <w:color w:val="000000"/>
                <w:shd w:val="clear" w:color="auto" w:fill="FFFFFF"/>
              </w:rPr>
              <w:t>1. Docházka (minimum: 80 %).</w:t>
            </w:r>
          </w:p>
          <w:p w14:paraId="2ADABEBE" w14:textId="77777777" w:rsidR="009C00A7" w:rsidRPr="002761BA" w:rsidRDefault="009C00A7" w:rsidP="009C00A7">
            <w:pPr>
              <w:rPr>
                <w:color w:val="000000"/>
                <w:shd w:val="clear" w:color="auto" w:fill="FFFFFF"/>
              </w:rPr>
            </w:pPr>
            <w:r w:rsidRPr="002761BA">
              <w:rPr>
                <w:color w:val="000000"/>
                <w:shd w:val="clear" w:color="auto" w:fill="FFFFFF"/>
              </w:rPr>
              <w:t>2. Aktivní účast v semináři (pravidelné úkoly).</w:t>
            </w:r>
          </w:p>
          <w:p w14:paraId="24D44AA1" w14:textId="77777777" w:rsidR="009C00A7" w:rsidRPr="002761BA" w:rsidRDefault="009C00A7" w:rsidP="009C00A7">
            <w:pPr>
              <w:rPr>
                <w:color w:val="000000"/>
                <w:shd w:val="clear" w:color="auto" w:fill="FFFFFF"/>
              </w:rPr>
            </w:pPr>
            <w:r w:rsidRPr="002761BA">
              <w:rPr>
                <w:color w:val="000000"/>
                <w:shd w:val="clear" w:color="auto" w:fill="FFFFFF"/>
              </w:rPr>
              <w:t>3. Plnění kurzu v programu Moodle.</w:t>
            </w:r>
          </w:p>
          <w:p w14:paraId="1A6B544E" w14:textId="7F3FC086" w:rsidR="00C45179" w:rsidRDefault="009C00A7" w:rsidP="009C00A7">
            <w:pPr>
              <w:jc w:val="both"/>
            </w:pPr>
            <w:r w:rsidRPr="002761BA">
              <w:rPr>
                <w:color w:val="000000"/>
                <w:shd w:val="clear" w:color="auto" w:fill="FFFFFF"/>
              </w:rPr>
              <w:t>4. Absolvování průběžného a zápočtového testu s minimální úspěšností 60 %.</w:t>
            </w:r>
          </w:p>
        </w:tc>
      </w:tr>
      <w:tr w:rsidR="00C45179" w14:paraId="53844514"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384250E6" w14:textId="77777777" w:rsidR="00C45179" w:rsidRDefault="00C45179" w:rsidP="00F8305C">
            <w:pPr>
              <w:jc w:val="both"/>
              <w:rPr>
                <w:b/>
              </w:rPr>
            </w:pPr>
            <w:r>
              <w:rPr>
                <w:b/>
              </w:rPr>
              <w:t>Garant předmětu</w:t>
            </w:r>
          </w:p>
        </w:tc>
        <w:tc>
          <w:tcPr>
            <w:tcW w:w="6420" w:type="dxa"/>
            <w:gridSpan w:val="11"/>
            <w:tcBorders>
              <w:top w:val="nil"/>
            </w:tcBorders>
          </w:tcPr>
          <w:p w14:paraId="63266883" w14:textId="77777777" w:rsidR="00C45179" w:rsidRDefault="00C45179" w:rsidP="00F8305C">
            <w:pPr>
              <w:jc w:val="both"/>
            </w:pPr>
          </w:p>
        </w:tc>
      </w:tr>
      <w:tr w:rsidR="00C45179" w14:paraId="50A96135"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145AE1CA" w14:textId="77777777" w:rsidR="00C45179" w:rsidRDefault="00C45179" w:rsidP="00F8305C">
            <w:pPr>
              <w:jc w:val="both"/>
              <w:rPr>
                <w:b/>
              </w:rPr>
            </w:pPr>
            <w:r>
              <w:rPr>
                <w:b/>
              </w:rPr>
              <w:t>Zapojení garanta do výuky předmětu</w:t>
            </w:r>
          </w:p>
        </w:tc>
        <w:tc>
          <w:tcPr>
            <w:tcW w:w="6420" w:type="dxa"/>
            <w:gridSpan w:val="11"/>
            <w:tcBorders>
              <w:top w:val="nil"/>
            </w:tcBorders>
          </w:tcPr>
          <w:p w14:paraId="7D94CDD5" w14:textId="77777777" w:rsidR="00C45179" w:rsidRDefault="00C45179" w:rsidP="00F8305C">
            <w:pPr>
              <w:jc w:val="both"/>
            </w:pPr>
          </w:p>
        </w:tc>
      </w:tr>
      <w:tr w:rsidR="00C45179" w14:paraId="6B02552A" w14:textId="77777777" w:rsidTr="001041BE">
        <w:trPr>
          <w:gridBefore w:val="1"/>
          <w:gridAfter w:val="1"/>
          <w:wBefore w:w="393" w:type="dxa"/>
          <w:wAfter w:w="101" w:type="dxa"/>
        </w:trPr>
        <w:tc>
          <w:tcPr>
            <w:tcW w:w="3435" w:type="dxa"/>
            <w:gridSpan w:val="4"/>
            <w:shd w:val="clear" w:color="auto" w:fill="F7CAAC"/>
          </w:tcPr>
          <w:p w14:paraId="0D031FC6" w14:textId="77777777" w:rsidR="00C45179" w:rsidRDefault="00C45179" w:rsidP="00F8305C">
            <w:pPr>
              <w:jc w:val="both"/>
              <w:rPr>
                <w:b/>
              </w:rPr>
            </w:pPr>
            <w:r>
              <w:rPr>
                <w:b/>
              </w:rPr>
              <w:t>Vyučující</w:t>
            </w:r>
          </w:p>
        </w:tc>
        <w:tc>
          <w:tcPr>
            <w:tcW w:w="6420" w:type="dxa"/>
            <w:gridSpan w:val="11"/>
            <w:tcBorders>
              <w:bottom w:val="nil"/>
            </w:tcBorders>
          </w:tcPr>
          <w:p w14:paraId="4BE6A986" w14:textId="77777777" w:rsidR="00C45179" w:rsidRDefault="00C45179" w:rsidP="00F8305C">
            <w:pPr>
              <w:jc w:val="both"/>
            </w:pPr>
          </w:p>
        </w:tc>
      </w:tr>
      <w:tr w:rsidR="00C45179" w14:paraId="75996AE4" w14:textId="77777777" w:rsidTr="001041BE">
        <w:trPr>
          <w:gridBefore w:val="1"/>
          <w:gridAfter w:val="1"/>
          <w:wBefore w:w="393" w:type="dxa"/>
          <w:wAfter w:w="101" w:type="dxa"/>
          <w:trHeight w:val="260"/>
        </w:trPr>
        <w:tc>
          <w:tcPr>
            <w:tcW w:w="9855" w:type="dxa"/>
            <w:gridSpan w:val="15"/>
            <w:tcBorders>
              <w:top w:val="nil"/>
            </w:tcBorders>
          </w:tcPr>
          <w:p w14:paraId="538A2424" w14:textId="241C61C7" w:rsidR="00C45179" w:rsidRDefault="009C00A7" w:rsidP="009C00A7">
            <w:pPr>
              <w:spacing w:before="60" w:after="60"/>
              <w:jc w:val="both"/>
            </w:pPr>
            <w:r>
              <w:rPr>
                <w:i/>
                <w:iCs/>
              </w:rPr>
              <w:t>P</w:t>
            </w:r>
            <w:r w:rsidRPr="002F3B33">
              <w:rPr>
                <w:i/>
                <w:iCs/>
              </w:rPr>
              <w:t>ředmět má pro zaměření studijního programu pouze doplňující charakter</w:t>
            </w:r>
            <w:r w:rsidRPr="00AC2BD6">
              <w:rPr>
                <w:bCs/>
                <w:i/>
              </w:rPr>
              <w:t>.</w:t>
            </w:r>
          </w:p>
        </w:tc>
      </w:tr>
      <w:tr w:rsidR="00C45179" w14:paraId="660E72D1" w14:textId="77777777" w:rsidTr="001041BE">
        <w:trPr>
          <w:gridBefore w:val="1"/>
          <w:gridAfter w:val="1"/>
          <w:wBefore w:w="393" w:type="dxa"/>
          <w:wAfter w:w="101" w:type="dxa"/>
        </w:trPr>
        <w:tc>
          <w:tcPr>
            <w:tcW w:w="3435" w:type="dxa"/>
            <w:gridSpan w:val="4"/>
            <w:shd w:val="clear" w:color="auto" w:fill="F7CAAC"/>
          </w:tcPr>
          <w:p w14:paraId="19A6A9A9" w14:textId="77777777" w:rsidR="00C45179" w:rsidRPr="005A0406" w:rsidRDefault="00C45179" w:rsidP="00F8305C">
            <w:pPr>
              <w:jc w:val="both"/>
              <w:rPr>
                <w:b/>
              </w:rPr>
            </w:pPr>
            <w:r w:rsidRPr="005A0406">
              <w:rPr>
                <w:b/>
              </w:rPr>
              <w:t>Hlavní témata a výsledky učení</w:t>
            </w:r>
          </w:p>
        </w:tc>
        <w:tc>
          <w:tcPr>
            <w:tcW w:w="6420" w:type="dxa"/>
            <w:gridSpan w:val="11"/>
            <w:tcBorders>
              <w:bottom w:val="nil"/>
            </w:tcBorders>
          </w:tcPr>
          <w:p w14:paraId="29C7838D" w14:textId="77777777" w:rsidR="00C45179" w:rsidRPr="005A0406" w:rsidRDefault="00C45179" w:rsidP="00F8305C">
            <w:pPr>
              <w:jc w:val="both"/>
            </w:pPr>
          </w:p>
        </w:tc>
      </w:tr>
      <w:tr w:rsidR="00C45179" w14:paraId="5C698B35"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5357976A" w14:textId="6E5EA6B8" w:rsidR="00C45179" w:rsidRPr="00351747" w:rsidRDefault="00C45179" w:rsidP="00F8305C">
            <w:pPr>
              <w:jc w:val="both"/>
              <w:rPr>
                <w:b/>
                <w:bCs/>
              </w:rPr>
            </w:pPr>
            <w:r w:rsidRPr="00D22542">
              <w:t xml:space="preserve">Cílem předmětu je </w:t>
            </w:r>
            <w:r w:rsidR="009C00A7" w:rsidRPr="002761BA">
              <w:rPr>
                <w:color w:val="000000"/>
                <w:shd w:val="clear" w:color="auto" w:fill="FFFFFF"/>
              </w:rPr>
              <w:t xml:space="preserve">prohloubení jazykových znalostí a dovedností, aby student byl schopen komunikovat ústně i písemně v každodenních situacích na úrovni B1 až B1+ podle Společného evropského referenčního rámce pro jazyk. </w:t>
            </w:r>
            <w:r w:rsidRPr="00351747">
              <w:rPr>
                <w:b/>
                <w:bCs/>
              </w:rPr>
              <w:t>Obsah předmětu tvoří tyto tematické celky:</w:t>
            </w:r>
          </w:p>
          <w:p w14:paraId="478045C1" w14:textId="77777777" w:rsidR="009C00A7" w:rsidRPr="002F0797" w:rsidRDefault="009C00A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Stavová a dynamická slovesa.</w:t>
            </w:r>
          </w:p>
          <w:p w14:paraId="1F00EA70" w14:textId="77777777" w:rsidR="009C00A7" w:rsidRPr="002F0797" w:rsidRDefault="009C00A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Přítomné časy.</w:t>
            </w:r>
          </w:p>
          <w:p w14:paraId="012E7EB1" w14:textId="77777777" w:rsidR="009C00A7" w:rsidRPr="002F0797" w:rsidRDefault="009C00A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Minulé časy.</w:t>
            </w:r>
          </w:p>
          <w:p w14:paraId="6FBF0206" w14:textId="77777777" w:rsidR="009C00A7" w:rsidRPr="002F0797" w:rsidRDefault="009C00A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Vyjádření budoucnosti.</w:t>
            </w:r>
          </w:p>
          <w:p w14:paraId="0DBD8317" w14:textId="77777777" w:rsidR="009C00A7" w:rsidRPr="002F0797" w:rsidRDefault="009C00A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Idiomatické fráze.</w:t>
            </w:r>
          </w:p>
          <w:p w14:paraId="3A5ABF61" w14:textId="77777777" w:rsidR="009C00A7" w:rsidRPr="002F0797" w:rsidRDefault="009C00A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Koncovky podstatných jmen.</w:t>
            </w:r>
          </w:p>
          <w:p w14:paraId="466CC4A7" w14:textId="77777777" w:rsidR="009C00A7" w:rsidRPr="002F0797" w:rsidRDefault="009C00A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Modální slovesa vyjadřující povinnost, svolení a zákaz (přítomný a minulý čas).</w:t>
            </w:r>
          </w:p>
          <w:p w14:paraId="55C12165" w14:textId="77777777" w:rsidR="009C00A7" w:rsidRPr="002F0797" w:rsidRDefault="009C00A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Příslovce.</w:t>
            </w:r>
          </w:p>
          <w:p w14:paraId="6D2AFAA7" w14:textId="77777777" w:rsidR="009C00A7" w:rsidRPr="002F0797" w:rsidRDefault="009C00A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Extrémní přídavná jména.</w:t>
            </w:r>
          </w:p>
          <w:p w14:paraId="24DEC624" w14:textId="77777777" w:rsidR="009C00A7" w:rsidRPr="002F0797" w:rsidRDefault="009C00A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Napojování sloves.</w:t>
            </w:r>
          </w:p>
          <w:p w14:paraId="11641518" w14:textId="77777777" w:rsidR="009C00A7" w:rsidRPr="002F0797" w:rsidRDefault="009C00A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Vztažné věty.</w:t>
            </w:r>
          </w:p>
          <w:p w14:paraId="4789EE2B" w14:textId="77777777" w:rsidR="009C00A7" w:rsidRPr="002F0797" w:rsidRDefault="009C00A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Předpřítomný a minulý čas.</w:t>
            </w:r>
          </w:p>
          <w:p w14:paraId="1182C728" w14:textId="08491148" w:rsidR="009C00A7" w:rsidRPr="009C00A7" w:rsidRDefault="009C00A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C00A7">
              <w:rPr>
                <w:rFonts w:ascii="Times New Roman" w:hAnsi="Times New Roman" w:cs="Times New Roman"/>
                <w:sz w:val="20"/>
                <w:szCs w:val="20"/>
                <w:lang w:eastAsia="cs-CZ"/>
              </w:rPr>
              <w:t>Tvorba přídavných jmen pomocí koncovek.</w:t>
            </w:r>
          </w:p>
          <w:p w14:paraId="62588F07" w14:textId="7B08E415" w:rsidR="00C45179" w:rsidRPr="00DB25F5" w:rsidRDefault="009C00A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9C00A7">
              <w:rPr>
                <w:rFonts w:ascii="Times New Roman" w:hAnsi="Times New Roman" w:cs="Times New Roman"/>
                <w:sz w:val="20"/>
                <w:szCs w:val="20"/>
                <w:lang w:eastAsia="cs-CZ"/>
              </w:rPr>
              <w:t>Předpřítomný čas prostý a průběhový.</w:t>
            </w:r>
          </w:p>
          <w:p w14:paraId="7A73F15B" w14:textId="77777777" w:rsidR="00C45179" w:rsidRDefault="00C45179" w:rsidP="00F8305C">
            <w:pPr>
              <w:jc w:val="both"/>
              <w:rPr>
                <w:b/>
                <w:bCs/>
              </w:rPr>
            </w:pPr>
          </w:p>
          <w:p w14:paraId="68393FB7" w14:textId="77777777" w:rsidR="00C45179" w:rsidRPr="000C69A4" w:rsidRDefault="00C45179" w:rsidP="00F8305C">
            <w:pPr>
              <w:jc w:val="both"/>
              <w:rPr>
                <w:b/>
                <w:bCs/>
              </w:rPr>
            </w:pPr>
            <w:r w:rsidRPr="000C69A4">
              <w:rPr>
                <w:b/>
                <w:bCs/>
              </w:rPr>
              <w:t xml:space="preserve">Očekávané výsledky učení </w:t>
            </w:r>
            <w:r w:rsidRPr="000C69A4">
              <w:rPr>
                <w:b/>
                <w:color w:val="000000" w:themeColor="text1"/>
              </w:rPr>
              <w:t>– po absolvování předmětu student prokazuje:</w:t>
            </w:r>
          </w:p>
          <w:p w14:paraId="774E2EF0" w14:textId="77777777" w:rsidR="00C45179" w:rsidRPr="000C69A4" w:rsidRDefault="00C45179" w:rsidP="00F8305C">
            <w:pPr>
              <w:tabs>
                <w:tab w:val="left" w:pos="328"/>
              </w:tabs>
              <w:rPr>
                <w:b/>
                <w:color w:val="000000" w:themeColor="text1"/>
              </w:rPr>
            </w:pPr>
            <w:r w:rsidRPr="000C69A4">
              <w:rPr>
                <w:b/>
              </w:rPr>
              <w:t>Odborné z</w:t>
            </w:r>
            <w:r w:rsidRPr="000C69A4">
              <w:rPr>
                <w:b/>
                <w:color w:val="000000" w:themeColor="text1"/>
              </w:rPr>
              <w:t xml:space="preserve">nalosti: </w:t>
            </w:r>
          </w:p>
          <w:p w14:paraId="7ABD2B7D" w14:textId="163EAA76" w:rsidR="00B85E6D" w:rsidRPr="00131A70" w:rsidRDefault="00B85E6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6400A">
              <w:rPr>
                <w:rFonts w:ascii="Times New Roman" w:hAnsi="Times New Roman" w:cs="Times New Roman"/>
                <w:sz w:val="20"/>
                <w:szCs w:val="20"/>
                <w:lang w:eastAsia="cs-CZ"/>
              </w:rPr>
              <w:t>pravidel anglické větné skladby, definujících a nedefinujících vztažných vět</w:t>
            </w:r>
          </w:p>
          <w:p w14:paraId="463A4854" w14:textId="77777777" w:rsidR="00B85E6D" w:rsidRPr="00131A70" w:rsidRDefault="00B85E6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6400A">
              <w:rPr>
                <w:rFonts w:ascii="Times New Roman" w:hAnsi="Times New Roman" w:cs="Times New Roman"/>
                <w:sz w:val="20"/>
                <w:szCs w:val="20"/>
                <w:lang w:eastAsia="cs-CZ"/>
              </w:rPr>
              <w:t>základních gramatických časů a identifikace jejich použití, spojovacích výrazů, vyprávění</w:t>
            </w:r>
          </w:p>
          <w:p w14:paraId="44F5AA56" w14:textId="77777777" w:rsidR="00B85E6D" w:rsidRPr="00131A70" w:rsidRDefault="00B85E6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6400A">
              <w:rPr>
                <w:rFonts w:ascii="Times New Roman" w:hAnsi="Times New Roman" w:cs="Times New Roman"/>
                <w:sz w:val="20"/>
                <w:szCs w:val="20"/>
                <w:lang w:eastAsia="cs-CZ"/>
              </w:rPr>
              <w:t>slovní zásoby vybraných témat, složených podstatných jm</w:t>
            </w:r>
            <w:r w:rsidRPr="00131A70">
              <w:rPr>
                <w:rFonts w:ascii="Times New Roman" w:hAnsi="Times New Roman" w:cs="Times New Roman"/>
                <w:sz w:val="20"/>
                <w:szCs w:val="20"/>
                <w:lang w:eastAsia="cs-CZ"/>
              </w:rPr>
              <w:t>e</w:t>
            </w:r>
            <w:r w:rsidRPr="0076400A">
              <w:rPr>
                <w:rFonts w:ascii="Times New Roman" w:hAnsi="Times New Roman" w:cs="Times New Roman"/>
                <w:sz w:val="20"/>
                <w:szCs w:val="20"/>
                <w:lang w:eastAsia="cs-CZ"/>
              </w:rPr>
              <w:t>n</w:t>
            </w:r>
          </w:p>
          <w:p w14:paraId="1F948DB2" w14:textId="77777777" w:rsidR="00B85E6D" w:rsidRPr="00131A70" w:rsidRDefault="00B85E6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6400A">
              <w:rPr>
                <w:rFonts w:ascii="Times New Roman" w:hAnsi="Times New Roman" w:cs="Times New Roman"/>
                <w:sz w:val="20"/>
                <w:szCs w:val="20"/>
                <w:lang w:eastAsia="cs-CZ"/>
              </w:rPr>
              <w:t>stavových a dynamických sloves, modálních sloves, napojování sloves</w:t>
            </w:r>
          </w:p>
          <w:p w14:paraId="210CA116" w14:textId="77777777" w:rsidR="00B85E6D" w:rsidRPr="00131A70" w:rsidRDefault="00B85E6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6400A">
              <w:rPr>
                <w:rFonts w:ascii="Times New Roman" w:hAnsi="Times New Roman" w:cs="Times New Roman"/>
                <w:sz w:val="20"/>
                <w:szCs w:val="20"/>
                <w:lang w:eastAsia="cs-CZ"/>
              </w:rPr>
              <w:t>přídavných jmen, přípon, složených a extrémních přídavných jmen</w:t>
            </w:r>
          </w:p>
          <w:p w14:paraId="0D6B96C4" w14:textId="77777777" w:rsidR="00C45179" w:rsidRPr="000C69A4" w:rsidRDefault="00C45179" w:rsidP="00F8305C">
            <w:pPr>
              <w:tabs>
                <w:tab w:val="left" w:pos="328"/>
              </w:tabs>
              <w:rPr>
                <w:b/>
                <w:color w:val="000000" w:themeColor="text1"/>
              </w:rPr>
            </w:pPr>
          </w:p>
          <w:p w14:paraId="73838E21" w14:textId="6CBFDDE2" w:rsidR="00C45179" w:rsidRDefault="00C45179" w:rsidP="00F8305C">
            <w:pPr>
              <w:tabs>
                <w:tab w:val="left" w:pos="328"/>
              </w:tabs>
              <w:rPr>
                <w:b/>
                <w:color w:val="000000" w:themeColor="text1"/>
              </w:rPr>
            </w:pPr>
            <w:r w:rsidRPr="000C69A4">
              <w:rPr>
                <w:b/>
                <w:color w:val="000000" w:themeColor="text1"/>
              </w:rPr>
              <w:t>Odborné dovednosti:</w:t>
            </w:r>
          </w:p>
          <w:p w14:paraId="57C1BC78" w14:textId="77777777" w:rsidR="0076400A" w:rsidRPr="00131A70" w:rsidRDefault="0076400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6400A">
              <w:rPr>
                <w:rFonts w:ascii="Times New Roman" w:hAnsi="Times New Roman" w:cs="Times New Roman"/>
                <w:sz w:val="20"/>
                <w:szCs w:val="20"/>
                <w:lang w:eastAsia="cs-CZ"/>
              </w:rPr>
              <w:t>rozumět hlavním myšlenkám o známých tématech vyslovených spisovným jazykem, rozhlasových i televizních programů</w:t>
            </w:r>
          </w:p>
          <w:p w14:paraId="3E68313E" w14:textId="77777777" w:rsidR="0076400A" w:rsidRPr="00131A70" w:rsidRDefault="0076400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6400A">
              <w:rPr>
                <w:rFonts w:ascii="Times New Roman" w:hAnsi="Times New Roman" w:cs="Times New Roman"/>
                <w:sz w:val="20"/>
                <w:szCs w:val="20"/>
                <w:lang w:eastAsia="cs-CZ"/>
              </w:rPr>
              <w:t>rozumět textům, které se vztahují k běžným tématům každodenního života nebo k zaměstnání</w:t>
            </w:r>
          </w:p>
          <w:p w14:paraId="3E35F5B5" w14:textId="77777777" w:rsidR="0076400A" w:rsidRPr="00131A70" w:rsidRDefault="0076400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6400A">
              <w:rPr>
                <w:rFonts w:ascii="Times New Roman" w:hAnsi="Times New Roman" w:cs="Times New Roman"/>
                <w:sz w:val="20"/>
                <w:szCs w:val="20"/>
                <w:lang w:eastAsia="cs-CZ"/>
              </w:rPr>
              <w:t>vyřešit většinu situací, které mohou nastat při cestování v oblastech, kde se tímto jazykem mluví</w:t>
            </w:r>
          </w:p>
          <w:p w14:paraId="372006F5" w14:textId="77777777" w:rsidR="0076400A" w:rsidRPr="00131A70" w:rsidRDefault="0076400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76400A">
              <w:rPr>
                <w:rFonts w:ascii="Times New Roman" w:hAnsi="Times New Roman" w:cs="Times New Roman"/>
                <w:sz w:val="20"/>
                <w:szCs w:val="20"/>
                <w:lang w:eastAsia="cs-CZ"/>
              </w:rPr>
              <w:t>stručně vysvětlit své názory, popsat situace a události</w:t>
            </w:r>
          </w:p>
          <w:p w14:paraId="18F07948" w14:textId="451FC8FE" w:rsidR="00131A70" w:rsidRPr="005A0406" w:rsidRDefault="0076400A" w:rsidP="009B0068">
            <w:pPr>
              <w:pStyle w:val="Odstavecseseznamem"/>
              <w:numPr>
                <w:ilvl w:val="0"/>
                <w:numId w:val="6"/>
              </w:numPr>
              <w:spacing w:after="0" w:line="240" w:lineRule="auto"/>
              <w:ind w:left="170" w:hanging="170"/>
            </w:pPr>
            <w:r w:rsidRPr="0076400A">
              <w:rPr>
                <w:rFonts w:ascii="Times New Roman" w:hAnsi="Times New Roman" w:cs="Times New Roman"/>
                <w:sz w:val="20"/>
                <w:szCs w:val="20"/>
                <w:lang w:eastAsia="cs-CZ"/>
              </w:rPr>
              <w:t>napsat souvislé texty na známá témata</w:t>
            </w:r>
          </w:p>
        </w:tc>
      </w:tr>
      <w:tr w:rsidR="00C45179" w14:paraId="5317CB45"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580E581A" w14:textId="77777777" w:rsidR="00C45179" w:rsidRPr="005A0406" w:rsidRDefault="00C45179"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3956D435" w14:textId="77777777" w:rsidR="00C45179" w:rsidRDefault="00C45179" w:rsidP="00F8305C">
            <w:pPr>
              <w:jc w:val="both"/>
            </w:pPr>
          </w:p>
        </w:tc>
      </w:tr>
      <w:tr w:rsidR="00C45179" w14:paraId="4DD48A9B" w14:textId="77777777" w:rsidTr="001041BE">
        <w:trPr>
          <w:gridBefore w:val="1"/>
          <w:gridAfter w:val="1"/>
          <w:wBefore w:w="393" w:type="dxa"/>
          <w:wAfter w:w="101" w:type="dxa"/>
          <w:trHeight w:val="1139"/>
        </w:trPr>
        <w:tc>
          <w:tcPr>
            <w:tcW w:w="9855" w:type="dxa"/>
            <w:gridSpan w:val="15"/>
            <w:tcBorders>
              <w:top w:val="nil"/>
              <w:bottom w:val="single" w:sz="4" w:space="0" w:color="auto"/>
            </w:tcBorders>
          </w:tcPr>
          <w:p w14:paraId="52DE03FC" w14:textId="77777777" w:rsidR="00C45179" w:rsidRPr="000C69A4" w:rsidRDefault="00C45179" w:rsidP="00F8305C">
            <w:pPr>
              <w:jc w:val="both"/>
              <w:rPr>
                <w:b/>
                <w:bCs/>
                <w:u w:val="single"/>
              </w:rPr>
            </w:pPr>
            <w:r w:rsidRPr="000C69A4">
              <w:rPr>
                <w:b/>
                <w:bCs/>
                <w:u w:val="single"/>
              </w:rPr>
              <w:t>Metody a přístupy používané ve výuce</w:t>
            </w:r>
          </w:p>
          <w:p w14:paraId="2A4BC64C" w14:textId="77777777" w:rsidR="00C45179" w:rsidRPr="000C69A4" w:rsidRDefault="00C45179" w:rsidP="00F8305C">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7BF3CFBA" w14:textId="26B0D2CA" w:rsidR="00B85E6D" w:rsidRPr="00B64152" w:rsidRDefault="00B85E6D" w:rsidP="00B64152">
            <w:pPr>
              <w:jc w:val="both"/>
            </w:pPr>
            <w:r w:rsidRPr="00C32880">
              <w:rPr>
                <w:color w:val="000000"/>
              </w:rPr>
              <w:t>Aktivizující (simulace, hry, dramatizace)</w:t>
            </w:r>
            <w:r w:rsidRPr="00B64152">
              <w:rPr>
                <w:color w:val="000000"/>
              </w:rPr>
              <w:t xml:space="preserve">, </w:t>
            </w:r>
            <w:r w:rsidRPr="00C32880">
              <w:rPr>
                <w:color w:val="000000"/>
              </w:rPr>
              <w:t>Dialogická (diskuze, rozhovor, brainstorming)</w:t>
            </w:r>
            <w:r w:rsidRPr="00B64152">
              <w:rPr>
                <w:color w:val="000000"/>
              </w:rPr>
              <w:t xml:space="preserve">, </w:t>
            </w:r>
            <w:r w:rsidRPr="00C32880">
              <w:rPr>
                <w:color w:val="000000"/>
              </w:rPr>
              <w:t>E-learning</w:t>
            </w:r>
            <w:r w:rsidRPr="00B64152">
              <w:rPr>
                <w:color w:val="000000"/>
              </w:rPr>
              <w:t xml:space="preserve">, </w:t>
            </w:r>
            <w:r w:rsidRPr="00C32880">
              <w:rPr>
                <w:color w:val="000000"/>
              </w:rPr>
              <w:t>Metody práce s textem (učebnicí, knihou)</w:t>
            </w:r>
            <w:r w:rsidRPr="00B64152">
              <w:rPr>
                <w:color w:val="000000"/>
              </w:rPr>
              <w:t xml:space="preserve">, </w:t>
            </w:r>
            <w:r w:rsidRPr="00C32880">
              <w:rPr>
                <w:color w:val="000000"/>
              </w:rPr>
              <w:t>Monologická (výklad, přednáška, instruktáž)</w:t>
            </w:r>
          </w:p>
          <w:p w14:paraId="680C2178" w14:textId="77777777" w:rsidR="00C45179" w:rsidRDefault="00C45179" w:rsidP="00F8305C">
            <w:pPr>
              <w:jc w:val="both"/>
              <w:rPr>
                <w:color w:val="000000"/>
                <w:shd w:val="clear" w:color="auto" w:fill="FFFFFF"/>
              </w:rPr>
            </w:pPr>
          </w:p>
          <w:p w14:paraId="346CF9FF" w14:textId="77777777" w:rsidR="00C45179" w:rsidRPr="000C69A4" w:rsidRDefault="00C45179" w:rsidP="00F8305C">
            <w:pPr>
              <w:jc w:val="both"/>
              <w:rPr>
                <w:b/>
                <w:bCs/>
              </w:rPr>
            </w:pPr>
            <w:r w:rsidRPr="000C69A4">
              <w:rPr>
                <w:b/>
                <w:bCs/>
              </w:rPr>
              <w:t>Pro dosažení odborných dovedností jsou užívány vyučovací metody:</w:t>
            </w:r>
          </w:p>
          <w:p w14:paraId="29075BD1" w14:textId="6672F12B" w:rsidR="00B64152" w:rsidRPr="00B64152" w:rsidRDefault="00B64152" w:rsidP="00B64152">
            <w:pPr>
              <w:jc w:val="both"/>
            </w:pPr>
            <w:r w:rsidRPr="00C32880">
              <w:rPr>
                <w:color w:val="000000"/>
              </w:rPr>
              <w:t>Aktivizující (simulace, hry, dramatizace)</w:t>
            </w:r>
            <w:r w:rsidRPr="00B64152">
              <w:rPr>
                <w:color w:val="000000"/>
              </w:rPr>
              <w:t xml:space="preserve">, </w:t>
            </w:r>
            <w:r w:rsidRPr="00C32880">
              <w:rPr>
                <w:color w:val="000000"/>
              </w:rPr>
              <w:t>Individuální práce studentů</w:t>
            </w:r>
            <w:r w:rsidRPr="00B64152">
              <w:rPr>
                <w:color w:val="000000"/>
              </w:rPr>
              <w:t xml:space="preserve">, </w:t>
            </w:r>
            <w:r w:rsidRPr="00C32880">
              <w:rPr>
                <w:color w:val="000000"/>
              </w:rPr>
              <w:t>Práce studentů ve dvojicích</w:t>
            </w:r>
            <w:r w:rsidRPr="00B64152">
              <w:rPr>
                <w:color w:val="000000"/>
              </w:rPr>
              <w:t xml:space="preserve">, </w:t>
            </w:r>
            <w:r w:rsidRPr="00C32880">
              <w:rPr>
                <w:color w:val="000000"/>
              </w:rPr>
              <w:t>Praktické procvičování</w:t>
            </w:r>
            <w:r w:rsidRPr="00B64152">
              <w:rPr>
                <w:color w:val="000000"/>
              </w:rPr>
              <w:t xml:space="preserve">, </w:t>
            </w:r>
            <w:r w:rsidRPr="00C32880">
              <w:rPr>
                <w:color w:val="000000"/>
              </w:rPr>
              <w:t xml:space="preserve">Řešení situačních </w:t>
            </w:r>
            <w:r w:rsidRPr="00B64152">
              <w:rPr>
                <w:color w:val="000000"/>
              </w:rPr>
              <w:t>problematik – učení</w:t>
            </w:r>
            <w:r w:rsidRPr="00C32880">
              <w:rPr>
                <w:color w:val="000000"/>
              </w:rPr>
              <w:t xml:space="preserve"> se v</w:t>
            </w:r>
            <w:r w:rsidRPr="00B64152">
              <w:rPr>
                <w:color w:val="000000"/>
              </w:rPr>
              <w:t> </w:t>
            </w:r>
            <w:r w:rsidRPr="00C32880">
              <w:rPr>
                <w:color w:val="000000"/>
              </w:rPr>
              <w:t>situacích</w:t>
            </w:r>
            <w:r w:rsidRPr="00B64152">
              <w:rPr>
                <w:color w:val="000000"/>
              </w:rPr>
              <w:t xml:space="preserve">, </w:t>
            </w:r>
            <w:r w:rsidRPr="00C32880">
              <w:rPr>
                <w:color w:val="000000"/>
              </w:rPr>
              <w:t>Týmová práce</w:t>
            </w:r>
          </w:p>
          <w:p w14:paraId="73AD1F4B" w14:textId="1A5A28EF" w:rsidR="00C45179" w:rsidRPr="000C69A4" w:rsidRDefault="00C45179" w:rsidP="00F8305C"/>
          <w:p w14:paraId="53967AD4" w14:textId="77777777" w:rsidR="00C45179" w:rsidRPr="005110DD" w:rsidRDefault="00C45179" w:rsidP="00F8305C">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lastRenderedPageBreak/>
              <w:t>Očekávané výsledky učení dosažené studiem předmětu jsou ověřovány hodnoticími metodami:</w:t>
            </w:r>
          </w:p>
          <w:p w14:paraId="50AEA961" w14:textId="155D9CB5" w:rsidR="0076400A" w:rsidRDefault="0076400A" w:rsidP="00B85E6D">
            <w:pPr>
              <w:jc w:val="both"/>
            </w:pPr>
            <w:r w:rsidRPr="00C32880">
              <w:t>Analýza výkonů studenta</w:t>
            </w:r>
            <w:r w:rsidRPr="00B85E6D">
              <w:t xml:space="preserve">, </w:t>
            </w:r>
            <w:r w:rsidRPr="00C32880">
              <w:t>Písemná zkouška</w:t>
            </w:r>
            <w:r w:rsidRPr="00B85E6D">
              <w:t xml:space="preserve">, </w:t>
            </w:r>
            <w:r w:rsidRPr="00C32880">
              <w:t>Rozbor jazykového projevu studenta</w:t>
            </w:r>
            <w:r w:rsidRPr="00B85E6D">
              <w:t xml:space="preserve">, </w:t>
            </w:r>
            <w:r w:rsidRPr="00C32880">
              <w:t>Systematické pozorování studenta</w:t>
            </w:r>
            <w:r w:rsidR="00B85E6D" w:rsidRPr="00B85E6D">
              <w:t>,</w:t>
            </w:r>
            <w:r w:rsidR="00B85E6D" w:rsidRPr="00D22542">
              <w:rPr>
                <w:color w:val="000000"/>
                <w:highlight w:val="yellow"/>
              </w:rPr>
              <w:t xml:space="preserve"> </w:t>
            </w:r>
            <w:r w:rsidR="00AC15DC" w:rsidRPr="00930B7F">
              <w:rPr>
                <w:color w:val="000000"/>
              </w:rPr>
              <w:t>Známkou</w:t>
            </w:r>
          </w:p>
          <w:p w14:paraId="5A00485E" w14:textId="77777777" w:rsidR="00C45179" w:rsidRPr="008440C7" w:rsidRDefault="00C45179" w:rsidP="00F8305C">
            <w:pPr>
              <w:jc w:val="both"/>
              <w:rPr>
                <w:strike/>
                <w:color w:val="000000"/>
              </w:rPr>
            </w:pPr>
          </w:p>
          <w:p w14:paraId="57E516A3" w14:textId="76F9B55B" w:rsidR="00C45179" w:rsidRPr="000C69A4" w:rsidRDefault="00910D1F" w:rsidP="00F8305C">
            <w:pPr>
              <w:jc w:val="both"/>
              <w:rPr>
                <w:b/>
                <w:bCs/>
                <w:u w:val="single"/>
              </w:rPr>
            </w:pPr>
            <w:r w:rsidRPr="000C69A4">
              <w:rPr>
                <w:b/>
                <w:bCs/>
                <w:u w:val="single"/>
              </w:rPr>
              <w:t>P</w:t>
            </w:r>
            <w:r w:rsidR="00C45179" w:rsidRPr="000C69A4">
              <w:rPr>
                <w:b/>
                <w:bCs/>
                <w:u w:val="single"/>
              </w:rPr>
              <w:t>oužívané didaktické prostředky</w:t>
            </w:r>
          </w:p>
          <w:p w14:paraId="0AA258EA" w14:textId="77777777" w:rsidR="00C45179" w:rsidRPr="0071371D" w:rsidRDefault="00C45179" w:rsidP="00F8305C">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1139B97D" w14:textId="77777777" w:rsidR="00C45179" w:rsidRPr="0071371D" w:rsidRDefault="00C45179" w:rsidP="00F8305C">
            <w:pPr>
              <w:jc w:val="both"/>
            </w:pPr>
          </w:p>
          <w:p w14:paraId="6E8DB7E4" w14:textId="7FAD0DDB" w:rsidR="00C45179"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C45179" w14:paraId="6CCE796F"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6DD641FC" w14:textId="77777777" w:rsidR="00C45179" w:rsidRDefault="00C45179" w:rsidP="00F8305C">
            <w:pPr>
              <w:jc w:val="both"/>
            </w:pPr>
            <w:r>
              <w:rPr>
                <w:b/>
              </w:rPr>
              <w:lastRenderedPageBreak/>
              <w:t>Studijní literatura a studijní pomůcky</w:t>
            </w:r>
          </w:p>
        </w:tc>
        <w:tc>
          <w:tcPr>
            <w:tcW w:w="6202" w:type="dxa"/>
            <w:gridSpan w:val="10"/>
            <w:tcBorders>
              <w:top w:val="single" w:sz="4" w:space="0" w:color="auto"/>
              <w:bottom w:val="nil"/>
            </w:tcBorders>
          </w:tcPr>
          <w:p w14:paraId="4FAE4D0B" w14:textId="77777777" w:rsidR="00C45179" w:rsidRDefault="00C45179" w:rsidP="00F8305C">
            <w:pPr>
              <w:jc w:val="both"/>
            </w:pPr>
          </w:p>
        </w:tc>
      </w:tr>
      <w:tr w:rsidR="00C45179" w14:paraId="1FD018C6" w14:textId="77777777" w:rsidTr="001041BE">
        <w:trPr>
          <w:gridBefore w:val="1"/>
          <w:gridAfter w:val="1"/>
          <w:wBefore w:w="393" w:type="dxa"/>
          <w:wAfter w:w="101" w:type="dxa"/>
          <w:trHeight w:val="1497"/>
        </w:trPr>
        <w:tc>
          <w:tcPr>
            <w:tcW w:w="9855" w:type="dxa"/>
            <w:gridSpan w:val="15"/>
            <w:tcBorders>
              <w:top w:val="nil"/>
            </w:tcBorders>
          </w:tcPr>
          <w:p w14:paraId="48157A61" w14:textId="77777777" w:rsidR="00C45179" w:rsidRPr="00FC233B" w:rsidRDefault="00C45179" w:rsidP="00F8305C">
            <w:pPr>
              <w:jc w:val="both"/>
              <w:rPr>
                <w:u w:val="single"/>
              </w:rPr>
            </w:pPr>
            <w:r w:rsidRPr="00FC233B">
              <w:rPr>
                <w:u w:val="single"/>
              </w:rPr>
              <w:t>Povinná literatura:</w:t>
            </w:r>
          </w:p>
          <w:p w14:paraId="041C83F6" w14:textId="77777777" w:rsidR="009C00A7" w:rsidRPr="002761BA" w:rsidRDefault="009556F6" w:rsidP="009C00A7">
            <w:pPr>
              <w:rPr>
                <w:color w:val="000000"/>
              </w:rPr>
            </w:pPr>
            <w:hyperlink r:id="rId116" w:tgtFrame="_blank" w:history="1">
              <w:r w:rsidR="009C00A7" w:rsidRPr="002761BA">
                <w:rPr>
                  <w:caps/>
                  <w:color w:val="000000"/>
                </w:rPr>
                <w:t>Roberts, R., Buchanan, H.</w:t>
              </w:r>
              <w:r w:rsidR="009C00A7" w:rsidRPr="002761BA">
                <w:rPr>
                  <w:color w:val="000000"/>
                </w:rPr>
                <w:t> Navigate B1+ Intermediate Coursebook with Video and Oxford Online Skills. Oxford: Oxford University Press, 2015. ISBN 978-0-19-456662-9.</w:t>
              </w:r>
            </w:hyperlink>
          </w:p>
          <w:p w14:paraId="7F670924" w14:textId="77777777" w:rsidR="00C45179" w:rsidRDefault="00C45179" w:rsidP="00F8305C"/>
          <w:p w14:paraId="2ED69E4B" w14:textId="77777777" w:rsidR="00C45179" w:rsidRPr="00FC233B" w:rsidRDefault="00C45179" w:rsidP="00F8305C">
            <w:pPr>
              <w:jc w:val="both"/>
              <w:rPr>
                <w:u w:val="single"/>
              </w:rPr>
            </w:pPr>
            <w:r w:rsidRPr="00FC233B">
              <w:rPr>
                <w:u w:val="single"/>
              </w:rPr>
              <w:t>Doporučená literatura:</w:t>
            </w:r>
          </w:p>
          <w:p w14:paraId="06DDCD6D" w14:textId="64F65C89" w:rsidR="000A3D0B" w:rsidRDefault="009C00A7" w:rsidP="000A3D0B">
            <w:pPr>
              <w:rPr>
                <w:sz w:val="24"/>
                <w:szCs w:val="24"/>
              </w:rPr>
            </w:pPr>
            <w:r w:rsidRPr="002761BA">
              <w:rPr>
                <w:caps/>
                <w:color w:val="000000"/>
              </w:rPr>
              <w:t>Murphy, R</w:t>
            </w:r>
            <w:r w:rsidRPr="002761BA">
              <w:rPr>
                <w:color w:val="000000"/>
              </w:rPr>
              <w:t xml:space="preserve">. English Grammar in Use. 5th Ed. Cambridge: Cambridge University Press, 2019. ISBN </w:t>
            </w:r>
            <w:r w:rsidRPr="002761BA">
              <w:t>9781108457651</w:t>
            </w:r>
            <w:r w:rsidRPr="002761BA">
              <w:rPr>
                <w:color w:val="000000"/>
              </w:rPr>
              <w:t>.</w:t>
            </w:r>
            <w:r w:rsidR="000A3D0B">
              <w:t xml:space="preserve"> </w:t>
            </w:r>
            <w:hyperlink r:id="rId117" w:history="1">
              <w:r w:rsidR="000A3D0B" w:rsidRPr="000A3D0B">
                <w:rPr>
                  <w:rStyle w:val="Hypertextovodkaz"/>
                </w:rPr>
                <w:t>https://www.cambridgeenglish.org/learning-english/activities-for-learners/</w:t>
              </w:r>
            </w:hyperlink>
            <w:r w:rsidR="00F52661" w:rsidRPr="00F52661">
              <w:rPr>
                <w:rStyle w:val="Hypertextovodkaz"/>
                <w:color w:val="auto"/>
                <w:u w:val="none"/>
              </w:rPr>
              <w:t>.</w:t>
            </w:r>
          </w:p>
          <w:p w14:paraId="30A783D1" w14:textId="77777777" w:rsidR="009C00A7" w:rsidRPr="002761BA" w:rsidRDefault="009C00A7" w:rsidP="009C00A7">
            <w:pPr>
              <w:rPr>
                <w:color w:val="000000"/>
              </w:rPr>
            </w:pPr>
          </w:p>
          <w:p w14:paraId="7A837298" w14:textId="2578C670" w:rsidR="00C45179" w:rsidRPr="00D22542" w:rsidRDefault="009C00A7" w:rsidP="009C00A7">
            <w:r w:rsidRPr="002761BA">
              <w:t>Vlastní doplňující materiály v e-learningové podobě.</w:t>
            </w:r>
          </w:p>
        </w:tc>
      </w:tr>
      <w:tr w:rsidR="00C45179" w14:paraId="47E3C062"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0D53189C" w14:textId="77777777" w:rsidR="00C45179" w:rsidRDefault="00C45179" w:rsidP="00F8305C">
            <w:pPr>
              <w:jc w:val="center"/>
              <w:rPr>
                <w:b/>
              </w:rPr>
            </w:pPr>
            <w:r>
              <w:rPr>
                <w:b/>
              </w:rPr>
              <w:t>Informace ke kombinované nebo distanční formě</w:t>
            </w:r>
          </w:p>
        </w:tc>
      </w:tr>
      <w:tr w:rsidR="00C45179" w14:paraId="0F8D2ECB"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075853C9" w14:textId="77777777" w:rsidR="00C45179" w:rsidRDefault="00C45179" w:rsidP="00F8305C">
            <w:pPr>
              <w:jc w:val="both"/>
            </w:pPr>
            <w:r>
              <w:rPr>
                <w:b/>
              </w:rPr>
              <w:t>Rozsah konzultací (soustředění)</w:t>
            </w:r>
          </w:p>
        </w:tc>
        <w:tc>
          <w:tcPr>
            <w:tcW w:w="889" w:type="dxa"/>
            <w:tcBorders>
              <w:top w:val="single" w:sz="2" w:space="0" w:color="auto"/>
            </w:tcBorders>
          </w:tcPr>
          <w:p w14:paraId="6292F3E0" w14:textId="706B6D30" w:rsidR="00C45179" w:rsidRDefault="00766418" w:rsidP="00766418">
            <w:pPr>
              <w:jc w:val="center"/>
            </w:pPr>
            <w:r>
              <w:t>9</w:t>
            </w:r>
          </w:p>
        </w:tc>
        <w:tc>
          <w:tcPr>
            <w:tcW w:w="4179" w:type="dxa"/>
            <w:gridSpan w:val="7"/>
            <w:tcBorders>
              <w:top w:val="single" w:sz="2" w:space="0" w:color="auto"/>
            </w:tcBorders>
            <w:shd w:val="clear" w:color="auto" w:fill="F7CAAC"/>
          </w:tcPr>
          <w:p w14:paraId="3AA2B882" w14:textId="77777777" w:rsidR="00C45179" w:rsidRDefault="00C45179" w:rsidP="00F8305C">
            <w:pPr>
              <w:jc w:val="both"/>
              <w:rPr>
                <w:b/>
              </w:rPr>
            </w:pPr>
            <w:r>
              <w:rPr>
                <w:b/>
              </w:rPr>
              <w:t xml:space="preserve">hodin </w:t>
            </w:r>
          </w:p>
        </w:tc>
      </w:tr>
      <w:tr w:rsidR="00C45179" w14:paraId="22F4FFB5" w14:textId="77777777" w:rsidTr="001041BE">
        <w:trPr>
          <w:gridBefore w:val="1"/>
          <w:gridAfter w:val="1"/>
          <w:wBefore w:w="393" w:type="dxa"/>
          <w:wAfter w:w="101" w:type="dxa"/>
        </w:trPr>
        <w:tc>
          <w:tcPr>
            <w:tcW w:w="9855" w:type="dxa"/>
            <w:gridSpan w:val="15"/>
            <w:shd w:val="clear" w:color="auto" w:fill="F7CAAC"/>
          </w:tcPr>
          <w:p w14:paraId="3648D3E0" w14:textId="77777777" w:rsidR="00C45179" w:rsidRDefault="00C45179" w:rsidP="00F8305C">
            <w:pPr>
              <w:jc w:val="both"/>
              <w:rPr>
                <w:b/>
              </w:rPr>
            </w:pPr>
            <w:r>
              <w:rPr>
                <w:b/>
              </w:rPr>
              <w:t>Informace o způsobu kontaktu s vyučujícím</w:t>
            </w:r>
          </w:p>
        </w:tc>
      </w:tr>
      <w:tr w:rsidR="00C45179" w14:paraId="31A391DC" w14:textId="77777777" w:rsidTr="001041BE">
        <w:trPr>
          <w:gridBefore w:val="1"/>
          <w:gridAfter w:val="1"/>
          <w:wBefore w:w="393" w:type="dxa"/>
          <w:wAfter w:w="101" w:type="dxa"/>
          <w:trHeight w:val="1373"/>
        </w:trPr>
        <w:tc>
          <w:tcPr>
            <w:tcW w:w="9855" w:type="dxa"/>
            <w:gridSpan w:val="15"/>
          </w:tcPr>
          <w:p w14:paraId="5AE5AE25" w14:textId="7A7BE702" w:rsidR="00243D05" w:rsidRDefault="00243D05" w:rsidP="00243D05">
            <w:pPr>
              <w:jc w:val="both"/>
            </w:pPr>
            <w:r w:rsidRPr="00D55912">
              <w:t xml:space="preserve">Studenti se účastní výuky, kde je jim redukovanou formou prezentována látka dle anotace předmětu. Studentům budou určeny části učiva k samostatnému nastudování. </w:t>
            </w:r>
            <w:r w:rsidR="0076133B" w:rsidRPr="00D55912">
              <w:t>Výuka je realizována v blocích</w:t>
            </w:r>
            <w:r w:rsidR="0076133B" w:rsidRPr="00A504CC">
              <w:t xml:space="preserve">. </w:t>
            </w:r>
            <w:r w:rsidRPr="00A504CC">
              <w:t>Studenti samostatně studují předložené materiály a využívají e-learningovou podporu. Píší závěrečný test (min. úspěšnost 60 %). Konzultace jsou možné v rámci výuky, v případě potřeby mají studenti také možnost si s vyučujícím domluvit (e-mailem, telefonicky) individuální konzultaci.</w:t>
            </w:r>
          </w:p>
          <w:p w14:paraId="7ACB4A0F" w14:textId="77777777" w:rsidR="00C45179" w:rsidRDefault="00C45179" w:rsidP="00F8305C">
            <w:pPr>
              <w:jc w:val="both"/>
            </w:pPr>
          </w:p>
          <w:p w14:paraId="63E52C97" w14:textId="77777777" w:rsidR="00C45179" w:rsidRDefault="00C45179" w:rsidP="00F8305C">
            <w:pPr>
              <w:jc w:val="both"/>
            </w:pPr>
          </w:p>
          <w:p w14:paraId="69EC8288" w14:textId="77777777" w:rsidR="00C45179" w:rsidRDefault="00C45179" w:rsidP="00F8305C">
            <w:pPr>
              <w:jc w:val="both"/>
            </w:pPr>
          </w:p>
          <w:p w14:paraId="315887E7" w14:textId="45382EF8" w:rsidR="00C45179" w:rsidRDefault="00C45179" w:rsidP="00F8305C">
            <w:pPr>
              <w:jc w:val="both"/>
            </w:pPr>
          </w:p>
          <w:p w14:paraId="176EC074" w14:textId="0ED9EC3F" w:rsidR="00930B7F" w:rsidRDefault="00930B7F" w:rsidP="00F8305C">
            <w:pPr>
              <w:jc w:val="both"/>
            </w:pPr>
          </w:p>
          <w:p w14:paraId="5948F903" w14:textId="5F85D6E8" w:rsidR="00930B7F" w:rsidRDefault="00930B7F" w:rsidP="00F8305C">
            <w:pPr>
              <w:jc w:val="both"/>
            </w:pPr>
          </w:p>
          <w:p w14:paraId="2C9274EC" w14:textId="099C5821" w:rsidR="00930B7F" w:rsidRDefault="00930B7F" w:rsidP="00F8305C">
            <w:pPr>
              <w:jc w:val="both"/>
            </w:pPr>
          </w:p>
          <w:p w14:paraId="4DEDAE06" w14:textId="3239F353" w:rsidR="00930B7F" w:rsidRDefault="00930B7F" w:rsidP="00F8305C">
            <w:pPr>
              <w:jc w:val="both"/>
            </w:pPr>
          </w:p>
          <w:p w14:paraId="74387424" w14:textId="34CC83BD" w:rsidR="00930B7F" w:rsidRDefault="00930B7F" w:rsidP="00F8305C">
            <w:pPr>
              <w:jc w:val="both"/>
            </w:pPr>
          </w:p>
          <w:p w14:paraId="24E6AA7A" w14:textId="4026C25E" w:rsidR="00930B7F" w:rsidRDefault="00930B7F" w:rsidP="00F8305C">
            <w:pPr>
              <w:jc w:val="both"/>
            </w:pPr>
          </w:p>
          <w:p w14:paraId="29FB64E5" w14:textId="2C5A6961" w:rsidR="00930B7F" w:rsidRDefault="00930B7F" w:rsidP="00F8305C">
            <w:pPr>
              <w:jc w:val="both"/>
            </w:pPr>
          </w:p>
          <w:p w14:paraId="23896CF5" w14:textId="6A25A7C0" w:rsidR="00930B7F" w:rsidRDefault="00930B7F" w:rsidP="00F8305C">
            <w:pPr>
              <w:jc w:val="both"/>
            </w:pPr>
          </w:p>
          <w:p w14:paraId="41A16C28" w14:textId="68BF1A96" w:rsidR="00930B7F" w:rsidRDefault="00930B7F" w:rsidP="00F8305C">
            <w:pPr>
              <w:jc w:val="both"/>
            </w:pPr>
          </w:p>
          <w:p w14:paraId="066BE774" w14:textId="749B0363" w:rsidR="00930B7F" w:rsidRDefault="00930B7F" w:rsidP="00F8305C">
            <w:pPr>
              <w:jc w:val="both"/>
            </w:pPr>
          </w:p>
          <w:p w14:paraId="79DDDA48" w14:textId="4F0BFCF5" w:rsidR="00930B7F" w:rsidRDefault="00930B7F" w:rsidP="00F8305C">
            <w:pPr>
              <w:jc w:val="both"/>
            </w:pPr>
          </w:p>
          <w:p w14:paraId="19F42623" w14:textId="4667CC1B" w:rsidR="00930B7F" w:rsidRDefault="00930B7F" w:rsidP="00F8305C">
            <w:pPr>
              <w:jc w:val="both"/>
            </w:pPr>
          </w:p>
          <w:p w14:paraId="170DF4EA" w14:textId="0D7964F7" w:rsidR="00930B7F" w:rsidRDefault="00930B7F" w:rsidP="00F8305C">
            <w:pPr>
              <w:jc w:val="both"/>
            </w:pPr>
          </w:p>
          <w:p w14:paraId="052314CD" w14:textId="2DE1B160" w:rsidR="00930B7F" w:rsidRDefault="00930B7F" w:rsidP="00F8305C">
            <w:pPr>
              <w:jc w:val="both"/>
            </w:pPr>
          </w:p>
          <w:p w14:paraId="465E6C7E" w14:textId="2F74F597" w:rsidR="00930B7F" w:rsidRDefault="00930B7F" w:rsidP="00F8305C">
            <w:pPr>
              <w:jc w:val="both"/>
            </w:pPr>
          </w:p>
          <w:p w14:paraId="34FE7733" w14:textId="212FB519" w:rsidR="00930B7F" w:rsidRDefault="00930B7F" w:rsidP="00F8305C">
            <w:pPr>
              <w:jc w:val="both"/>
            </w:pPr>
          </w:p>
          <w:p w14:paraId="3E434431" w14:textId="359BE9E9" w:rsidR="00930B7F" w:rsidRDefault="00930B7F" w:rsidP="00F8305C">
            <w:pPr>
              <w:jc w:val="both"/>
            </w:pPr>
          </w:p>
          <w:p w14:paraId="39696EE1" w14:textId="1CCF8269" w:rsidR="00930B7F" w:rsidRDefault="00930B7F" w:rsidP="00F8305C">
            <w:pPr>
              <w:jc w:val="both"/>
            </w:pPr>
          </w:p>
          <w:p w14:paraId="5FCAB35C" w14:textId="7E4FB99E" w:rsidR="00930B7F" w:rsidRDefault="00930B7F" w:rsidP="00F8305C">
            <w:pPr>
              <w:jc w:val="both"/>
            </w:pPr>
          </w:p>
          <w:p w14:paraId="5390E380" w14:textId="78747E23" w:rsidR="00930B7F" w:rsidRDefault="00930B7F" w:rsidP="00F8305C">
            <w:pPr>
              <w:jc w:val="both"/>
            </w:pPr>
          </w:p>
          <w:p w14:paraId="28180059" w14:textId="3BD22515" w:rsidR="00930B7F" w:rsidRDefault="00930B7F" w:rsidP="00F8305C">
            <w:pPr>
              <w:jc w:val="both"/>
            </w:pPr>
          </w:p>
          <w:p w14:paraId="07E56CCD" w14:textId="078BA39B" w:rsidR="00930B7F" w:rsidRDefault="00930B7F" w:rsidP="00F8305C">
            <w:pPr>
              <w:jc w:val="both"/>
            </w:pPr>
          </w:p>
          <w:p w14:paraId="13102E74" w14:textId="77777777" w:rsidR="00930B7F" w:rsidRDefault="00930B7F" w:rsidP="00F8305C">
            <w:pPr>
              <w:jc w:val="both"/>
            </w:pPr>
          </w:p>
          <w:p w14:paraId="2289DB03" w14:textId="77777777" w:rsidR="00C45179" w:rsidRDefault="00C45179" w:rsidP="00F8305C">
            <w:pPr>
              <w:jc w:val="both"/>
            </w:pPr>
          </w:p>
          <w:p w14:paraId="1DA3D809" w14:textId="77777777" w:rsidR="00C45179" w:rsidRDefault="00C45179" w:rsidP="00F8305C">
            <w:pPr>
              <w:jc w:val="both"/>
            </w:pPr>
          </w:p>
        </w:tc>
      </w:tr>
      <w:bookmarkEnd w:id="314"/>
      <w:tr w:rsidR="00C45179" w14:paraId="1FD961B1"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4D2BAEB0" w14:textId="77777777" w:rsidR="00C45179" w:rsidRDefault="00C45179" w:rsidP="00F8305C">
            <w:pPr>
              <w:jc w:val="both"/>
              <w:rPr>
                <w:b/>
                <w:sz w:val="28"/>
              </w:rPr>
            </w:pPr>
            <w:r>
              <w:lastRenderedPageBreak/>
              <w:br w:type="page"/>
            </w:r>
            <w:r>
              <w:rPr>
                <w:b/>
                <w:sz w:val="28"/>
              </w:rPr>
              <w:t>B-III – Charakteristika studijního předmětu</w:t>
            </w:r>
          </w:p>
        </w:tc>
      </w:tr>
      <w:tr w:rsidR="00C45179" w14:paraId="5DB9FC71"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71858F46" w14:textId="77777777" w:rsidR="00C45179" w:rsidRDefault="00C45179" w:rsidP="00F8305C">
            <w:pPr>
              <w:jc w:val="both"/>
              <w:rPr>
                <w:b/>
              </w:rPr>
            </w:pPr>
            <w:r>
              <w:rPr>
                <w:b/>
              </w:rPr>
              <w:t>Název studijního předmětu</w:t>
            </w:r>
          </w:p>
        </w:tc>
        <w:tc>
          <w:tcPr>
            <w:tcW w:w="6420" w:type="dxa"/>
            <w:gridSpan w:val="11"/>
            <w:tcBorders>
              <w:top w:val="double" w:sz="4" w:space="0" w:color="auto"/>
            </w:tcBorders>
          </w:tcPr>
          <w:p w14:paraId="2BD677AD" w14:textId="4E5D11B3" w:rsidR="00C45179" w:rsidRDefault="0062291E" w:rsidP="00F8305C">
            <w:pPr>
              <w:jc w:val="both"/>
            </w:pPr>
            <w:bookmarkStart w:id="320" w:name="Angličtina_Ib"/>
            <w:bookmarkEnd w:id="320"/>
            <w:r w:rsidRPr="0062291E">
              <w:rPr>
                <w:b/>
                <w:bCs/>
              </w:rPr>
              <w:t>Angličtina I</w:t>
            </w:r>
            <w:r>
              <w:rPr>
                <w:b/>
                <w:bCs/>
              </w:rPr>
              <w:t>b</w:t>
            </w:r>
          </w:p>
        </w:tc>
      </w:tr>
      <w:tr w:rsidR="00C45179" w14:paraId="4576797E" w14:textId="77777777" w:rsidTr="001041BE">
        <w:trPr>
          <w:gridBefore w:val="1"/>
          <w:gridAfter w:val="1"/>
          <w:wBefore w:w="393" w:type="dxa"/>
          <w:wAfter w:w="101" w:type="dxa"/>
        </w:trPr>
        <w:tc>
          <w:tcPr>
            <w:tcW w:w="3435" w:type="dxa"/>
            <w:gridSpan w:val="4"/>
            <w:shd w:val="clear" w:color="auto" w:fill="F7CAAC"/>
          </w:tcPr>
          <w:p w14:paraId="431657AA" w14:textId="77777777" w:rsidR="00C45179" w:rsidRDefault="00C45179" w:rsidP="00F8305C">
            <w:pPr>
              <w:jc w:val="both"/>
              <w:rPr>
                <w:b/>
              </w:rPr>
            </w:pPr>
            <w:r>
              <w:rPr>
                <w:b/>
              </w:rPr>
              <w:t>Typ předmětu</w:t>
            </w:r>
          </w:p>
        </w:tc>
        <w:tc>
          <w:tcPr>
            <w:tcW w:w="3057" w:type="dxa"/>
            <w:gridSpan w:val="6"/>
          </w:tcPr>
          <w:p w14:paraId="4B2DDBB7" w14:textId="2F83BCEA" w:rsidR="00C45179" w:rsidRDefault="00C45179" w:rsidP="00F8305C">
            <w:pPr>
              <w:jc w:val="both"/>
            </w:pPr>
            <w:r w:rsidRPr="009C00A7">
              <w:t xml:space="preserve">povinně </w:t>
            </w:r>
            <w:r w:rsidR="00547005">
              <w:t>volitelný</w:t>
            </w:r>
          </w:p>
        </w:tc>
        <w:tc>
          <w:tcPr>
            <w:tcW w:w="2695" w:type="dxa"/>
            <w:gridSpan w:val="4"/>
            <w:shd w:val="clear" w:color="auto" w:fill="F7CAAC"/>
          </w:tcPr>
          <w:p w14:paraId="3952D5D8" w14:textId="77777777" w:rsidR="00C45179" w:rsidRDefault="00C45179" w:rsidP="00F8305C">
            <w:pPr>
              <w:jc w:val="both"/>
            </w:pPr>
            <w:r>
              <w:rPr>
                <w:b/>
              </w:rPr>
              <w:t>doporučený ročník / semestr</w:t>
            </w:r>
          </w:p>
        </w:tc>
        <w:tc>
          <w:tcPr>
            <w:tcW w:w="668" w:type="dxa"/>
          </w:tcPr>
          <w:p w14:paraId="39E29B8E" w14:textId="68081715" w:rsidR="00C45179" w:rsidRDefault="00C45179" w:rsidP="00F8305C">
            <w:pPr>
              <w:jc w:val="both"/>
            </w:pPr>
            <w:r w:rsidRPr="009C00A7">
              <w:t>1/LS</w:t>
            </w:r>
          </w:p>
        </w:tc>
      </w:tr>
      <w:tr w:rsidR="00C45179" w14:paraId="4FCFC3FC" w14:textId="77777777" w:rsidTr="001041BE">
        <w:trPr>
          <w:gridBefore w:val="1"/>
          <w:gridAfter w:val="1"/>
          <w:wBefore w:w="393" w:type="dxa"/>
          <w:wAfter w:w="101" w:type="dxa"/>
        </w:trPr>
        <w:tc>
          <w:tcPr>
            <w:tcW w:w="3435" w:type="dxa"/>
            <w:gridSpan w:val="4"/>
            <w:shd w:val="clear" w:color="auto" w:fill="F7CAAC"/>
          </w:tcPr>
          <w:p w14:paraId="6D1FA79E" w14:textId="77777777" w:rsidR="00C45179" w:rsidRDefault="00C45179" w:rsidP="00F8305C">
            <w:pPr>
              <w:jc w:val="both"/>
              <w:rPr>
                <w:b/>
              </w:rPr>
            </w:pPr>
            <w:r>
              <w:rPr>
                <w:b/>
              </w:rPr>
              <w:t>Rozsah studijního předmětu</w:t>
            </w:r>
          </w:p>
        </w:tc>
        <w:tc>
          <w:tcPr>
            <w:tcW w:w="1352" w:type="dxa"/>
            <w:gridSpan w:val="3"/>
          </w:tcPr>
          <w:p w14:paraId="726E5839" w14:textId="1CC8134C" w:rsidR="00C45179" w:rsidRPr="00B74836" w:rsidRDefault="005727DC" w:rsidP="00F8305C">
            <w:pPr>
              <w:jc w:val="both"/>
            </w:pPr>
            <w:r w:rsidRPr="00B74836">
              <w:t>0</w:t>
            </w:r>
            <w:r w:rsidR="00C45179" w:rsidRPr="00B74836">
              <w:t>p+</w:t>
            </w:r>
            <w:r w:rsidRPr="00B74836">
              <w:t>28</w:t>
            </w:r>
            <w:r w:rsidR="00C45179" w:rsidRPr="00B74836">
              <w:t>s+</w:t>
            </w:r>
            <w:r w:rsidRPr="00B74836">
              <w:t>0</w:t>
            </w:r>
            <w:r w:rsidR="00C45179" w:rsidRPr="00B74836">
              <w:t>l</w:t>
            </w:r>
          </w:p>
        </w:tc>
        <w:tc>
          <w:tcPr>
            <w:tcW w:w="889" w:type="dxa"/>
            <w:shd w:val="clear" w:color="auto" w:fill="F7CAAC"/>
          </w:tcPr>
          <w:p w14:paraId="0E3B7E6B" w14:textId="77777777" w:rsidR="00C45179" w:rsidRPr="00B74836" w:rsidRDefault="00C45179" w:rsidP="00F8305C">
            <w:pPr>
              <w:jc w:val="both"/>
              <w:rPr>
                <w:b/>
              </w:rPr>
            </w:pPr>
            <w:r w:rsidRPr="00B74836">
              <w:rPr>
                <w:b/>
              </w:rPr>
              <w:t xml:space="preserve">hod. </w:t>
            </w:r>
          </w:p>
        </w:tc>
        <w:tc>
          <w:tcPr>
            <w:tcW w:w="816" w:type="dxa"/>
            <w:gridSpan w:val="2"/>
          </w:tcPr>
          <w:p w14:paraId="1B6D7E27" w14:textId="5ABA4C29" w:rsidR="00C45179" w:rsidRPr="00B74836" w:rsidRDefault="005727DC" w:rsidP="00F8305C">
            <w:pPr>
              <w:jc w:val="both"/>
            </w:pPr>
            <w:r w:rsidRPr="00B74836">
              <w:t>28</w:t>
            </w:r>
          </w:p>
        </w:tc>
        <w:tc>
          <w:tcPr>
            <w:tcW w:w="1479" w:type="dxa"/>
            <w:gridSpan w:val="2"/>
            <w:shd w:val="clear" w:color="auto" w:fill="F7CAAC"/>
          </w:tcPr>
          <w:p w14:paraId="528D693F" w14:textId="77777777" w:rsidR="00C45179" w:rsidRPr="00B74836" w:rsidRDefault="00C45179" w:rsidP="00F8305C">
            <w:pPr>
              <w:jc w:val="both"/>
              <w:rPr>
                <w:b/>
              </w:rPr>
            </w:pPr>
            <w:r w:rsidRPr="00B74836">
              <w:rPr>
                <w:b/>
              </w:rPr>
              <w:t>kreditů</w:t>
            </w:r>
          </w:p>
        </w:tc>
        <w:tc>
          <w:tcPr>
            <w:tcW w:w="1884" w:type="dxa"/>
            <w:gridSpan w:val="3"/>
          </w:tcPr>
          <w:p w14:paraId="160B6FE1" w14:textId="5CD8412B" w:rsidR="00C45179" w:rsidRPr="00B74836" w:rsidRDefault="005727DC" w:rsidP="00F8305C">
            <w:pPr>
              <w:jc w:val="both"/>
            </w:pPr>
            <w:r w:rsidRPr="00B74836">
              <w:t>2</w:t>
            </w:r>
          </w:p>
        </w:tc>
      </w:tr>
      <w:tr w:rsidR="00C45179" w14:paraId="0B200A71" w14:textId="77777777" w:rsidTr="001041BE">
        <w:trPr>
          <w:gridBefore w:val="1"/>
          <w:gridAfter w:val="1"/>
          <w:wBefore w:w="393" w:type="dxa"/>
          <w:wAfter w:w="101" w:type="dxa"/>
        </w:trPr>
        <w:tc>
          <w:tcPr>
            <w:tcW w:w="3435" w:type="dxa"/>
            <w:gridSpan w:val="4"/>
            <w:shd w:val="clear" w:color="auto" w:fill="F7CAAC"/>
          </w:tcPr>
          <w:p w14:paraId="709E6BB1" w14:textId="77777777" w:rsidR="00C45179" w:rsidRDefault="00C45179" w:rsidP="00F8305C">
            <w:pPr>
              <w:jc w:val="both"/>
              <w:rPr>
                <w:b/>
                <w:sz w:val="22"/>
              </w:rPr>
            </w:pPr>
            <w:r>
              <w:rPr>
                <w:b/>
              </w:rPr>
              <w:t>Prerekvizity, korekvizity, ekvivalence</w:t>
            </w:r>
          </w:p>
        </w:tc>
        <w:tc>
          <w:tcPr>
            <w:tcW w:w="6420" w:type="dxa"/>
            <w:gridSpan w:val="11"/>
          </w:tcPr>
          <w:p w14:paraId="08965AA4" w14:textId="77777777" w:rsidR="00C45179" w:rsidRDefault="00C45179" w:rsidP="00F8305C">
            <w:pPr>
              <w:jc w:val="both"/>
            </w:pPr>
          </w:p>
        </w:tc>
      </w:tr>
      <w:tr w:rsidR="00C45179" w14:paraId="170C7156" w14:textId="77777777" w:rsidTr="001041BE">
        <w:trPr>
          <w:gridBefore w:val="1"/>
          <w:gridAfter w:val="1"/>
          <w:wBefore w:w="393" w:type="dxa"/>
          <w:wAfter w:w="101" w:type="dxa"/>
        </w:trPr>
        <w:tc>
          <w:tcPr>
            <w:tcW w:w="3435" w:type="dxa"/>
            <w:gridSpan w:val="4"/>
            <w:shd w:val="clear" w:color="auto" w:fill="F7CAAC"/>
          </w:tcPr>
          <w:p w14:paraId="673D41C1" w14:textId="77777777" w:rsidR="00C45179" w:rsidRPr="005A0406" w:rsidRDefault="00C45179" w:rsidP="00F8305C">
            <w:pPr>
              <w:jc w:val="both"/>
              <w:rPr>
                <w:b/>
              </w:rPr>
            </w:pPr>
            <w:r w:rsidRPr="005A0406">
              <w:rPr>
                <w:b/>
              </w:rPr>
              <w:t>Způsob ověření výsledků učení</w:t>
            </w:r>
          </w:p>
        </w:tc>
        <w:tc>
          <w:tcPr>
            <w:tcW w:w="3057" w:type="dxa"/>
            <w:gridSpan w:val="6"/>
            <w:tcBorders>
              <w:bottom w:val="single" w:sz="4" w:space="0" w:color="auto"/>
            </w:tcBorders>
          </w:tcPr>
          <w:p w14:paraId="34106580" w14:textId="61AA14F4" w:rsidR="00C45179" w:rsidRDefault="009C00A7" w:rsidP="00F8305C">
            <w:pPr>
              <w:jc w:val="both"/>
            </w:pPr>
            <w:r>
              <w:t>klasifikovaný zápočet</w:t>
            </w:r>
          </w:p>
        </w:tc>
        <w:tc>
          <w:tcPr>
            <w:tcW w:w="1479" w:type="dxa"/>
            <w:gridSpan w:val="2"/>
            <w:tcBorders>
              <w:bottom w:val="single" w:sz="4" w:space="0" w:color="auto"/>
            </w:tcBorders>
            <w:shd w:val="clear" w:color="auto" w:fill="F7CAAC"/>
          </w:tcPr>
          <w:p w14:paraId="7412B7EA" w14:textId="77777777" w:rsidR="00C45179" w:rsidRDefault="00C45179" w:rsidP="00F8305C">
            <w:pPr>
              <w:jc w:val="both"/>
              <w:rPr>
                <w:b/>
              </w:rPr>
            </w:pPr>
            <w:r>
              <w:rPr>
                <w:b/>
              </w:rPr>
              <w:t>Forma výuky</w:t>
            </w:r>
          </w:p>
        </w:tc>
        <w:tc>
          <w:tcPr>
            <w:tcW w:w="1884" w:type="dxa"/>
            <w:gridSpan w:val="3"/>
            <w:tcBorders>
              <w:bottom w:val="single" w:sz="4" w:space="0" w:color="auto"/>
            </w:tcBorders>
          </w:tcPr>
          <w:p w14:paraId="5F92C4F0" w14:textId="4857C640" w:rsidR="00C45179" w:rsidRDefault="009C00A7" w:rsidP="00F8305C">
            <w:pPr>
              <w:jc w:val="both"/>
            </w:pPr>
            <w:r w:rsidRPr="009C00A7">
              <w:t>s</w:t>
            </w:r>
            <w:r w:rsidR="00C45179" w:rsidRPr="009C00A7">
              <w:t>emináře</w:t>
            </w:r>
          </w:p>
          <w:p w14:paraId="0D2672BD" w14:textId="6E201356" w:rsidR="009C00A7" w:rsidRDefault="009C00A7" w:rsidP="00F8305C">
            <w:pPr>
              <w:jc w:val="both"/>
            </w:pPr>
          </w:p>
        </w:tc>
      </w:tr>
      <w:tr w:rsidR="00C45179" w14:paraId="7767A7E8" w14:textId="77777777" w:rsidTr="001041BE">
        <w:trPr>
          <w:gridBefore w:val="1"/>
          <w:gridAfter w:val="1"/>
          <w:wBefore w:w="393" w:type="dxa"/>
          <w:wAfter w:w="101" w:type="dxa"/>
        </w:trPr>
        <w:tc>
          <w:tcPr>
            <w:tcW w:w="3435" w:type="dxa"/>
            <w:gridSpan w:val="4"/>
            <w:shd w:val="clear" w:color="auto" w:fill="F7CAAC"/>
          </w:tcPr>
          <w:p w14:paraId="5364BE51" w14:textId="77777777" w:rsidR="00C45179" w:rsidRPr="005A0406" w:rsidRDefault="00C45179"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08FE1847" w14:textId="77777777" w:rsidR="009C00A7" w:rsidRPr="002761BA" w:rsidRDefault="009C00A7" w:rsidP="009C00A7">
            <w:pPr>
              <w:rPr>
                <w:color w:val="000000"/>
                <w:shd w:val="clear" w:color="auto" w:fill="FFFFFF"/>
              </w:rPr>
            </w:pPr>
            <w:r w:rsidRPr="002761BA">
              <w:rPr>
                <w:color w:val="000000"/>
                <w:shd w:val="clear" w:color="auto" w:fill="FFFFFF"/>
              </w:rPr>
              <w:t>Klasifikovaný zápočet – požadavky k úspěšnému zakončení předmětu:</w:t>
            </w:r>
          </w:p>
          <w:p w14:paraId="16F61138" w14:textId="77777777" w:rsidR="009C00A7" w:rsidRPr="002761BA" w:rsidRDefault="009C00A7" w:rsidP="009C00A7">
            <w:pPr>
              <w:rPr>
                <w:color w:val="000000"/>
                <w:shd w:val="clear" w:color="auto" w:fill="FFFFFF"/>
              </w:rPr>
            </w:pPr>
            <w:r w:rsidRPr="002761BA">
              <w:rPr>
                <w:color w:val="000000"/>
                <w:shd w:val="clear" w:color="auto" w:fill="FFFFFF"/>
              </w:rPr>
              <w:t>1. Docházka (minimum: 80 %).</w:t>
            </w:r>
          </w:p>
          <w:p w14:paraId="78FF585F" w14:textId="77777777" w:rsidR="009C00A7" w:rsidRPr="002761BA" w:rsidRDefault="009C00A7" w:rsidP="009C00A7">
            <w:pPr>
              <w:rPr>
                <w:color w:val="000000"/>
                <w:shd w:val="clear" w:color="auto" w:fill="FFFFFF"/>
              </w:rPr>
            </w:pPr>
            <w:r w:rsidRPr="002761BA">
              <w:rPr>
                <w:color w:val="000000"/>
                <w:shd w:val="clear" w:color="auto" w:fill="FFFFFF"/>
              </w:rPr>
              <w:t>2. Aktivní účast v semináři (pravidelné úkoly).</w:t>
            </w:r>
          </w:p>
          <w:p w14:paraId="76EE3C34" w14:textId="77777777" w:rsidR="009C00A7" w:rsidRPr="002761BA" w:rsidRDefault="009C00A7" w:rsidP="009C00A7">
            <w:pPr>
              <w:rPr>
                <w:color w:val="000000"/>
                <w:shd w:val="clear" w:color="auto" w:fill="FFFFFF"/>
              </w:rPr>
            </w:pPr>
            <w:r w:rsidRPr="002761BA">
              <w:rPr>
                <w:color w:val="000000"/>
                <w:shd w:val="clear" w:color="auto" w:fill="FFFFFF"/>
              </w:rPr>
              <w:t>3. Plnění kurzu v programu Moodle.</w:t>
            </w:r>
          </w:p>
          <w:p w14:paraId="3A87662D" w14:textId="2C88954C" w:rsidR="00C45179" w:rsidRDefault="009C00A7" w:rsidP="009C00A7">
            <w:pPr>
              <w:jc w:val="both"/>
            </w:pPr>
            <w:r w:rsidRPr="002761BA">
              <w:rPr>
                <w:color w:val="000000"/>
                <w:shd w:val="clear" w:color="auto" w:fill="FFFFFF"/>
              </w:rPr>
              <w:t>4. Absolvování průběžného a zápočtového testu s minimální úspěšností 60 %.</w:t>
            </w:r>
          </w:p>
        </w:tc>
      </w:tr>
      <w:tr w:rsidR="00C45179" w14:paraId="2A770F13"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5EA16E22" w14:textId="77777777" w:rsidR="00C45179" w:rsidRDefault="00C45179" w:rsidP="00F8305C">
            <w:pPr>
              <w:jc w:val="both"/>
              <w:rPr>
                <w:b/>
              </w:rPr>
            </w:pPr>
            <w:r>
              <w:rPr>
                <w:b/>
              </w:rPr>
              <w:t>Garant předmětu</w:t>
            </w:r>
          </w:p>
        </w:tc>
        <w:tc>
          <w:tcPr>
            <w:tcW w:w="6420" w:type="dxa"/>
            <w:gridSpan w:val="11"/>
            <w:tcBorders>
              <w:top w:val="nil"/>
            </w:tcBorders>
          </w:tcPr>
          <w:p w14:paraId="720AFC1E" w14:textId="77777777" w:rsidR="00C45179" w:rsidRDefault="00C45179" w:rsidP="00F8305C">
            <w:pPr>
              <w:jc w:val="both"/>
            </w:pPr>
          </w:p>
        </w:tc>
      </w:tr>
      <w:tr w:rsidR="00C45179" w14:paraId="38675DDB"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348A0F44" w14:textId="77777777" w:rsidR="00C45179" w:rsidRDefault="00C45179" w:rsidP="00F8305C">
            <w:pPr>
              <w:jc w:val="both"/>
              <w:rPr>
                <w:b/>
              </w:rPr>
            </w:pPr>
            <w:r>
              <w:rPr>
                <w:b/>
              </w:rPr>
              <w:t>Zapojení garanta do výuky předmětu</w:t>
            </w:r>
          </w:p>
        </w:tc>
        <w:tc>
          <w:tcPr>
            <w:tcW w:w="6420" w:type="dxa"/>
            <w:gridSpan w:val="11"/>
            <w:tcBorders>
              <w:top w:val="nil"/>
            </w:tcBorders>
          </w:tcPr>
          <w:p w14:paraId="2F78627F" w14:textId="77777777" w:rsidR="00C45179" w:rsidRDefault="00C45179" w:rsidP="00F8305C">
            <w:pPr>
              <w:jc w:val="both"/>
            </w:pPr>
          </w:p>
        </w:tc>
      </w:tr>
      <w:tr w:rsidR="00C45179" w14:paraId="0246060D" w14:textId="77777777" w:rsidTr="001041BE">
        <w:trPr>
          <w:gridBefore w:val="1"/>
          <w:gridAfter w:val="1"/>
          <w:wBefore w:w="393" w:type="dxa"/>
          <w:wAfter w:w="101" w:type="dxa"/>
        </w:trPr>
        <w:tc>
          <w:tcPr>
            <w:tcW w:w="3435" w:type="dxa"/>
            <w:gridSpan w:val="4"/>
            <w:shd w:val="clear" w:color="auto" w:fill="F7CAAC"/>
          </w:tcPr>
          <w:p w14:paraId="70886B7A" w14:textId="77777777" w:rsidR="00C45179" w:rsidRDefault="00C45179" w:rsidP="00F8305C">
            <w:pPr>
              <w:jc w:val="both"/>
              <w:rPr>
                <w:b/>
              </w:rPr>
            </w:pPr>
            <w:r>
              <w:rPr>
                <w:b/>
              </w:rPr>
              <w:t>Vyučující</w:t>
            </w:r>
          </w:p>
        </w:tc>
        <w:tc>
          <w:tcPr>
            <w:tcW w:w="6420" w:type="dxa"/>
            <w:gridSpan w:val="11"/>
            <w:tcBorders>
              <w:bottom w:val="nil"/>
            </w:tcBorders>
          </w:tcPr>
          <w:p w14:paraId="3C902E1E" w14:textId="77777777" w:rsidR="00C45179" w:rsidRDefault="00C45179" w:rsidP="00F8305C">
            <w:pPr>
              <w:jc w:val="both"/>
            </w:pPr>
          </w:p>
        </w:tc>
      </w:tr>
      <w:tr w:rsidR="00C45179" w14:paraId="0FD2ACF5" w14:textId="77777777" w:rsidTr="001041BE">
        <w:trPr>
          <w:gridBefore w:val="1"/>
          <w:gridAfter w:val="1"/>
          <w:wBefore w:w="393" w:type="dxa"/>
          <w:wAfter w:w="101" w:type="dxa"/>
          <w:trHeight w:val="260"/>
        </w:trPr>
        <w:tc>
          <w:tcPr>
            <w:tcW w:w="9855" w:type="dxa"/>
            <w:gridSpan w:val="15"/>
            <w:tcBorders>
              <w:top w:val="nil"/>
            </w:tcBorders>
          </w:tcPr>
          <w:p w14:paraId="5362C955" w14:textId="68FE30FC" w:rsidR="00C45179" w:rsidRDefault="009C00A7" w:rsidP="009C00A7">
            <w:pPr>
              <w:spacing w:before="60" w:after="60"/>
              <w:jc w:val="both"/>
            </w:pPr>
            <w:r>
              <w:rPr>
                <w:i/>
                <w:iCs/>
              </w:rPr>
              <w:t>P</w:t>
            </w:r>
            <w:r w:rsidRPr="002F3B33">
              <w:rPr>
                <w:i/>
                <w:iCs/>
              </w:rPr>
              <w:t>ředmět má pro zaměření studijního programu pouze doplňující charakter</w:t>
            </w:r>
            <w:r w:rsidRPr="005007F5">
              <w:rPr>
                <w:i/>
                <w:iCs/>
              </w:rPr>
              <w:t>.</w:t>
            </w:r>
          </w:p>
        </w:tc>
      </w:tr>
      <w:tr w:rsidR="00C45179" w14:paraId="5C9B1143" w14:textId="77777777" w:rsidTr="001041BE">
        <w:trPr>
          <w:gridBefore w:val="1"/>
          <w:gridAfter w:val="1"/>
          <w:wBefore w:w="393" w:type="dxa"/>
          <w:wAfter w:w="101" w:type="dxa"/>
        </w:trPr>
        <w:tc>
          <w:tcPr>
            <w:tcW w:w="3435" w:type="dxa"/>
            <w:gridSpan w:val="4"/>
            <w:shd w:val="clear" w:color="auto" w:fill="F7CAAC"/>
          </w:tcPr>
          <w:p w14:paraId="2041ECC7" w14:textId="77777777" w:rsidR="00C45179" w:rsidRPr="005A0406" w:rsidRDefault="00C45179" w:rsidP="00F8305C">
            <w:pPr>
              <w:jc w:val="both"/>
              <w:rPr>
                <w:b/>
              </w:rPr>
            </w:pPr>
            <w:r w:rsidRPr="005A0406">
              <w:rPr>
                <w:b/>
              </w:rPr>
              <w:t>Hlavní témata a výsledky učení</w:t>
            </w:r>
          </w:p>
        </w:tc>
        <w:tc>
          <w:tcPr>
            <w:tcW w:w="6420" w:type="dxa"/>
            <w:gridSpan w:val="11"/>
            <w:tcBorders>
              <w:bottom w:val="nil"/>
            </w:tcBorders>
          </w:tcPr>
          <w:p w14:paraId="1C25437F" w14:textId="77777777" w:rsidR="00C45179" w:rsidRPr="005A0406" w:rsidRDefault="00C45179" w:rsidP="00F8305C">
            <w:pPr>
              <w:jc w:val="both"/>
            </w:pPr>
          </w:p>
        </w:tc>
      </w:tr>
      <w:tr w:rsidR="00C45179" w14:paraId="61A4825A"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43F22509" w14:textId="495979E3" w:rsidR="00C45179" w:rsidRPr="00351747" w:rsidRDefault="00FB018E" w:rsidP="00F8305C">
            <w:pPr>
              <w:jc w:val="both"/>
              <w:rPr>
                <w:b/>
                <w:bCs/>
              </w:rPr>
            </w:pPr>
            <w:r w:rsidRPr="002761BA">
              <w:rPr>
                <w:color w:val="000000"/>
                <w:shd w:val="clear" w:color="auto" w:fill="FFFFFF"/>
              </w:rPr>
              <w:t>Cílem předmětu je prohloubení jazykových znalostí a dovedností, aby student byl schopen komunikovat ústně i písemně v každodenních situacích na úrovni B2 podle Společného evropského referenčního rámce pro jazyk.</w:t>
            </w:r>
            <w:r>
              <w:rPr>
                <w:color w:val="000000"/>
                <w:shd w:val="clear" w:color="auto" w:fill="FFFFFF"/>
              </w:rPr>
              <w:t xml:space="preserve"> </w:t>
            </w:r>
            <w:r w:rsidR="00C45179" w:rsidRPr="00351747">
              <w:rPr>
                <w:b/>
                <w:bCs/>
              </w:rPr>
              <w:t>Obsah předmětu tvoří tyto tematické celky:</w:t>
            </w:r>
          </w:p>
          <w:p w14:paraId="134DFD84"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Tvorba otázek.</w:t>
            </w:r>
          </w:p>
          <w:p w14:paraId="32037ECE"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Předpřítomný čas prostý a průběhový.</w:t>
            </w:r>
          </w:p>
          <w:p w14:paraId="4B24741C"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Slovesa s předložkami.</w:t>
            </w:r>
          </w:p>
          <w:p w14:paraId="508736C1"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Minulé časy.</w:t>
            </w:r>
          </w:p>
          <w:p w14:paraId="6E4C691F"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Předminulé časy.</w:t>
            </w:r>
          </w:p>
          <w:p w14:paraId="0469B065"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Budoucí časy.</w:t>
            </w:r>
          </w:p>
          <w:p w14:paraId="65A0B5FB"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Koncovky podstatných jmen.</w:t>
            </w:r>
          </w:p>
          <w:p w14:paraId="61724D3A"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Trpný rod.</w:t>
            </w:r>
          </w:p>
          <w:p w14:paraId="79098B40"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Causative have a get.</w:t>
            </w:r>
          </w:p>
          <w:p w14:paraId="7E3006A4"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Slovesa s -ing nebo infinitivem.</w:t>
            </w:r>
          </w:p>
          <w:p w14:paraId="137BAD1A"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Užití členů.</w:t>
            </w:r>
          </w:p>
          <w:p w14:paraId="0AAC8B1A"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Determiners, quantifiers.</w:t>
            </w:r>
          </w:p>
          <w:p w14:paraId="186110F5" w14:textId="3FFEDD24" w:rsidR="00FB018E" w:rsidRPr="00FB018E"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B018E">
              <w:rPr>
                <w:rFonts w:ascii="Times New Roman" w:hAnsi="Times New Roman" w:cs="Times New Roman"/>
                <w:sz w:val="20"/>
                <w:szCs w:val="20"/>
                <w:lang w:eastAsia="cs-CZ"/>
              </w:rPr>
              <w:t>Problematická slovní zásoba.</w:t>
            </w:r>
          </w:p>
          <w:p w14:paraId="3B83A11D" w14:textId="450C2A75" w:rsidR="00C45179" w:rsidRPr="00DB25F5"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B018E">
              <w:rPr>
                <w:rFonts w:ascii="Times New Roman" w:hAnsi="Times New Roman" w:cs="Times New Roman"/>
                <w:sz w:val="20"/>
                <w:szCs w:val="20"/>
                <w:lang w:eastAsia="cs-CZ"/>
              </w:rPr>
              <w:t>Psaný popis dat.</w:t>
            </w:r>
          </w:p>
          <w:p w14:paraId="5632E6CC" w14:textId="77777777" w:rsidR="00C45179" w:rsidRDefault="00C45179" w:rsidP="00F8305C">
            <w:pPr>
              <w:jc w:val="both"/>
              <w:rPr>
                <w:b/>
                <w:bCs/>
              </w:rPr>
            </w:pPr>
          </w:p>
          <w:p w14:paraId="26B4C075" w14:textId="77777777" w:rsidR="00131A70" w:rsidRPr="000C69A4" w:rsidRDefault="00131A70" w:rsidP="00131A70">
            <w:pPr>
              <w:jc w:val="both"/>
              <w:rPr>
                <w:b/>
                <w:bCs/>
              </w:rPr>
            </w:pPr>
            <w:r w:rsidRPr="000C69A4">
              <w:rPr>
                <w:b/>
                <w:bCs/>
              </w:rPr>
              <w:t xml:space="preserve">Očekávané výsledky učení </w:t>
            </w:r>
            <w:r w:rsidRPr="000C69A4">
              <w:rPr>
                <w:b/>
                <w:color w:val="000000" w:themeColor="text1"/>
              </w:rPr>
              <w:t>– po absolvování předmětu student prokazuje:</w:t>
            </w:r>
          </w:p>
          <w:p w14:paraId="7F482077" w14:textId="77777777" w:rsidR="00131A70" w:rsidRPr="000C69A4" w:rsidRDefault="00131A70" w:rsidP="00131A70">
            <w:pPr>
              <w:tabs>
                <w:tab w:val="left" w:pos="328"/>
              </w:tabs>
              <w:rPr>
                <w:b/>
                <w:color w:val="000000" w:themeColor="text1"/>
              </w:rPr>
            </w:pPr>
            <w:r w:rsidRPr="000C69A4">
              <w:rPr>
                <w:b/>
              </w:rPr>
              <w:t>Odborné z</w:t>
            </w:r>
            <w:r w:rsidRPr="000C69A4">
              <w:rPr>
                <w:b/>
                <w:color w:val="000000" w:themeColor="text1"/>
              </w:rPr>
              <w:t xml:space="preserve">nalosti: </w:t>
            </w:r>
          </w:p>
          <w:p w14:paraId="2E50F939" w14:textId="77777777" w:rsidR="009253D9" w:rsidRPr="008F72C4" w:rsidRDefault="009253D9"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425B4">
              <w:rPr>
                <w:rFonts w:ascii="Times New Roman" w:hAnsi="Times New Roman" w:cs="Times New Roman"/>
                <w:sz w:val="20"/>
                <w:szCs w:val="20"/>
                <w:lang w:eastAsia="cs-CZ"/>
              </w:rPr>
              <w:t>pravidel anglické větné skladby, předmětných a podmětných otázek, otázek s předložkami</w:t>
            </w:r>
          </w:p>
          <w:p w14:paraId="7375CD41" w14:textId="77777777" w:rsidR="009253D9" w:rsidRPr="008F72C4" w:rsidRDefault="009253D9"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425B4">
              <w:rPr>
                <w:rFonts w:ascii="Times New Roman" w:hAnsi="Times New Roman" w:cs="Times New Roman"/>
                <w:sz w:val="20"/>
                <w:szCs w:val="20"/>
                <w:lang w:eastAsia="cs-CZ"/>
              </w:rPr>
              <w:t>všech gramatických časů a jejich použití, spojovacích výrazů, vyprávění</w:t>
            </w:r>
          </w:p>
          <w:p w14:paraId="095036BF" w14:textId="77777777" w:rsidR="009253D9" w:rsidRPr="008F72C4" w:rsidRDefault="009253D9"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425B4">
              <w:rPr>
                <w:rFonts w:ascii="Times New Roman" w:hAnsi="Times New Roman" w:cs="Times New Roman"/>
                <w:sz w:val="20"/>
                <w:szCs w:val="20"/>
                <w:lang w:eastAsia="cs-CZ"/>
              </w:rPr>
              <w:t>slovní zásoby vybraných témat, složených podstatných jmen</w:t>
            </w:r>
          </w:p>
          <w:p w14:paraId="6550E1E0" w14:textId="77777777" w:rsidR="009253D9" w:rsidRPr="008F72C4" w:rsidRDefault="009253D9"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425B4">
              <w:rPr>
                <w:rFonts w:ascii="Times New Roman" w:hAnsi="Times New Roman" w:cs="Times New Roman"/>
                <w:sz w:val="20"/>
                <w:szCs w:val="20"/>
                <w:lang w:eastAsia="cs-CZ"/>
              </w:rPr>
              <w:t>napojování sloves, kauzativního have and get, vazeb sloves s předložkami, obvyklých ustálených slovních spojení, trpných rodů</w:t>
            </w:r>
          </w:p>
          <w:p w14:paraId="6AF639D2" w14:textId="77777777" w:rsidR="009253D9" w:rsidRPr="008F72C4" w:rsidRDefault="009253D9"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425B4">
              <w:rPr>
                <w:rFonts w:ascii="Times New Roman" w:hAnsi="Times New Roman" w:cs="Times New Roman"/>
                <w:sz w:val="20"/>
                <w:szCs w:val="20"/>
                <w:lang w:eastAsia="cs-CZ"/>
              </w:rPr>
              <w:t>užití členů, determinujících výrazů a kvantifikátorů, přípon podstatných jmen, obvyklých ustálených slovních spojení</w:t>
            </w:r>
          </w:p>
          <w:p w14:paraId="2F17F659" w14:textId="77777777" w:rsidR="00131A70" w:rsidRPr="000C69A4" w:rsidRDefault="00131A70" w:rsidP="00131A70">
            <w:pPr>
              <w:tabs>
                <w:tab w:val="left" w:pos="328"/>
              </w:tabs>
              <w:rPr>
                <w:b/>
                <w:color w:val="000000" w:themeColor="text1"/>
              </w:rPr>
            </w:pPr>
          </w:p>
          <w:p w14:paraId="45528674" w14:textId="77777777" w:rsidR="00131A70" w:rsidRDefault="00131A70" w:rsidP="00131A70">
            <w:pPr>
              <w:tabs>
                <w:tab w:val="left" w:pos="328"/>
              </w:tabs>
              <w:rPr>
                <w:b/>
                <w:color w:val="000000" w:themeColor="text1"/>
              </w:rPr>
            </w:pPr>
            <w:r w:rsidRPr="000C69A4">
              <w:rPr>
                <w:b/>
                <w:color w:val="000000" w:themeColor="text1"/>
              </w:rPr>
              <w:t>Odborné dovednosti:</w:t>
            </w:r>
          </w:p>
          <w:p w14:paraId="76DD5F1E" w14:textId="77777777" w:rsidR="009253D9" w:rsidRPr="008F72C4" w:rsidRDefault="009253D9"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425B4">
              <w:rPr>
                <w:rFonts w:ascii="Times New Roman" w:hAnsi="Times New Roman" w:cs="Times New Roman"/>
                <w:sz w:val="20"/>
                <w:szCs w:val="20"/>
                <w:lang w:eastAsia="cs-CZ"/>
              </w:rPr>
              <w:t>rozumět delším promluvám a přednáškám, včetně odborných ve vlastním oboru, většině filmů ve spisovném jazyce</w:t>
            </w:r>
          </w:p>
          <w:p w14:paraId="2597004E" w14:textId="77777777" w:rsidR="009253D9" w:rsidRPr="008F72C4" w:rsidRDefault="009253D9"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425B4">
              <w:rPr>
                <w:rFonts w:ascii="Times New Roman" w:hAnsi="Times New Roman" w:cs="Times New Roman"/>
                <w:sz w:val="20"/>
                <w:szCs w:val="20"/>
                <w:lang w:eastAsia="cs-CZ"/>
              </w:rPr>
              <w:t>rozumět textům a zprávám zabývajícím se současnými problémy</w:t>
            </w:r>
          </w:p>
          <w:p w14:paraId="2CF3744C" w14:textId="77777777" w:rsidR="009253D9" w:rsidRPr="008F72C4" w:rsidRDefault="009253D9"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425B4">
              <w:rPr>
                <w:rFonts w:ascii="Times New Roman" w:hAnsi="Times New Roman" w:cs="Times New Roman"/>
                <w:sz w:val="20"/>
                <w:szCs w:val="20"/>
                <w:lang w:eastAsia="cs-CZ"/>
              </w:rPr>
              <w:t>vést plynule a spontánně běžný rozhovor i s rodilým mluvčím, aktivně se zapojit do diskuze</w:t>
            </w:r>
          </w:p>
          <w:p w14:paraId="12C157C9" w14:textId="77777777" w:rsidR="009253D9" w:rsidRPr="008F72C4" w:rsidRDefault="009253D9"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425B4">
              <w:rPr>
                <w:rFonts w:ascii="Times New Roman" w:hAnsi="Times New Roman" w:cs="Times New Roman"/>
                <w:sz w:val="20"/>
                <w:szCs w:val="20"/>
                <w:lang w:eastAsia="cs-CZ"/>
              </w:rPr>
              <w:t>vyjadřovat se detailně k široké škále témat</w:t>
            </w:r>
          </w:p>
          <w:p w14:paraId="1D94699E" w14:textId="582FB588" w:rsidR="009253D9" w:rsidRPr="008F72C4" w:rsidRDefault="009253D9"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425B4">
              <w:rPr>
                <w:rFonts w:ascii="Times New Roman" w:hAnsi="Times New Roman" w:cs="Times New Roman"/>
                <w:sz w:val="20"/>
                <w:szCs w:val="20"/>
                <w:lang w:eastAsia="cs-CZ"/>
              </w:rPr>
              <w:t>napsat srozumitelné podrobné texty na širokou škálu témat, předat informace, obhajovat názor</w:t>
            </w:r>
          </w:p>
        </w:tc>
      </w:tr>
      <w:tr w:rsidR="00C45179" w14:paraId="03981F99"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7F299A1F" w14:textId="77777777" w:rsidR="00C45179" w:rsidRPr="005A0406" w:rsidRDefault="00C45179"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7A0A98E2" w14:textId="77777777" w:rsidR="00C45179" w:rsidRDefault="00C45179" w:rsidP="00F8305C">
            <w:pPr>
              <w:jc w:val="both"/>
            </w:pPr>
          </w:p>
        </w:tc>
      </w:tr>
      <w:tr w:rsidR="00C45179" w14:paraId="6DEE6510" w14:textId="77777777" w:rsidTr="001041BE">
        <w:trPr>
          <w:gridBefore w:val="1"/>
          <w:gridAfter w:val="1"/>
          <w:wBefore w:w="393" w:type="dxa"/>
          <w:wAfter w:w="101" w:type="dxa"/>
          <w:trHeight w:val="1139"/>
        </w:trPr>
        <w:tc>
          <w:tcPr>
            <w:tcW w:w="9855" w:type="dxa"/>
            <w:gridSpan w:val="15"/>
            <w:tcBorders>
              <w:top w:val="nil"/>
              <w:bottom w:val="single" w:sz="4" w:space="0" w:color="auto"/>
            </w:tcBorders>
          </w:tcPr>
          <w:p w14:paraId="63A78EDC" w14:textId="77777777" w:rsidR="00131A70" w:rsidRPr="000C69A4" w:rsidRDefault="00131A70" w:rsidP="00131A70">
            <w:pPr>
              <w:jc w:val="both"/>
              <w:rPr>
                <w:b/>
                <w:bCs/>
                <w:u w:val="single"/>
              </w:rPr>
            </w:pPr>
            <w:r w:rsidRPr="000C69A4">
              <w:rPr>
                <w:b/>
                <w:bCs/>
                <w:u w:val="single"/>
              </w:rPr>
              <w:t>Metody a přístupy používané ve výuce</w:t>
            </w:r>
          </w:p>
          <w:p w14:paraId="2E208C7A" w14:textId="77777777" w:rsidR="00131A70" w:rsidRPr="000C69A4" w:rsidRDefault="00131A70" w:rsidP="00131A70">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31B9F625" w14:textId="0A4FE2B1" w:rsidR="00131A70" w:rsidRPr="00B64152" w:rsidRDefault="00131A70" w:rsidP="00131A70">
            <w:pPr>
              <w:jc w:val="both"/>
            </w:pPr>
            <w:r w:rsidRPr="00C32880">
              <w:rPr>
                <w:color w:val="000000"/>
              </w:rPr>
              <w:t>Aktivizující (simulace, hry, dramatizace)</w:t>
            </w:r>
            <w:r w:rsidRPr="00B64152">
              <w:rPr>
                <w:color w:val="000000"/>
              </w:rPr>
              <w:t xml:space="preserve">, </w:t>
            </w:r>
            <w:r w:rsidRPr="00C32880">
              <w:rPr>
                <w:color w:val="000000"/>
              </w:rPr>
              <w:t>Dialogická (diskuze, rozhovor, brainstorming)</w:t>
            </w:r>
            <w:r w:rsidRPr="00B64152">
              <w:rPr>
                <w:color w:val="000000"/>
              </w:rPr>
              <w:t xml:space="preserve">, </w:t>
            </w:r>
            <w:r w:rsidRPr="00C32880">
              <w:rPr>
                <w:color w:val="000000"/>
              </w:rPr>
              <w:t>E-learning</w:t>
            </w:r>
            <w:r w:rsidRPr="00B64152">
              <w:rPr>
                <w:color w:val="000000"/>
              </w:rPr>
              <w:t xml:space="preserve">, </w:t>
            </w:r>
            <w:r w:rsidRPr="00C32880">
              <w:rPr>
                <w:color w:val="000000"/>
              </w:rPr>
              <w:t>Monologická (výklad, přednáška, instruktáž)</w:t>
            </w:r>
          </w:p>
          <w:p w14:paraId="4624AA67" w14:textId="77777777" w:rsidR="00131A70" w:rsidRDefault="00131A70" w:rsidP="00131A70">
            <w:pPr>
              <w:jc w:val="both"/>
              <w:rPr>
                <w:color w:val="000000"/>
                <w:shd w:val="clear" w:color="auto" w:fill="FFFFFF"/>
              </w:rPr>
            </w:pPr>
          </w:p>
          <w:p w14:paraId="07AA1DC5" w14:textId="77777777" w:rsidR="00131A70" w:rsidRPr="000C69A4" w:rsidRDefault="00131A70" w:rsidP="00131A70">
            <w:pPr>
              <w:jc w:val="both"/>
              <w:rPr>
                <w:b/>
                <w:bCs/>
              </w:rPr>
            </w:pPr>
            <w:r w:rsidRPr="000C69A4">
              <w:rPr>
                <w:b/>
                <w:bCs/>
              </w:rPr>
              <w:t>Pro dosažení odborných dovedností jsou užívány vyučovací metody:</w:t>
            </w:r>
          </w:p>
          <w:p w14:paraId="2444B4B5" w14:textId="77777777" w:rsidR="00131A70" w:rsidRPr="00B64152" w:rsidRDefault="00131A70" w:rsidP="00131A70">
            <w:pPr>
              <w:jc w:val="both"/>
            </w:pPr>
            <w:r w:rsidRPr="00C32880">
              <w:rPr>
                <w:color w:val="000000"/>
              </w:rPr>
              <w:t>Aktivizující (simulace, hry, dramatizace)</w:t>
            </w:r>
            <w:r w:rsidRPr="00B64152">
              <w:rPr>
                <w:color w:val="000000"/>
              </w:rPr>
              <w:t xml:space="preserve">, </w:t>
            </w:r>
            <w:r w:rsidRPr="00C32880">
              <w:rPr>
                <w:color w:val="000000"/>
              </w:rPr>
              <w:t>Individuální práce studentů</w:t>
            </w:r>
            <w:r w:rsidRPr="00B64152">
              <w:rPr>
                <w:color w:val="000000"/>
              </w:rPr>
              <w:t xml:space="preserve">, </w:t>
            </w:r>
            <w:r w:rsidRPr="00C32880">
              <w:rPr>
                <w:color w:val="000000"/>
              </w:rPr>
              <w:t>Práce studentů ve dvojicích</w:t>
            </w:r>
            <w:r w:rsidRPr="00B64152">
              <w:rPr>
                <w:color w:val="000000"/>
              </w:rPr>
              <w:t xml:space="preserve">, </w:t>
            </w:r>
            <w:r w:rsidRPr="00C32880">
              <w:rPr>
                <w:color w:val="000000"/>
              </w:rPr>
              <w:t>Praktické procvičování</w:t>
            </w:r>
            <w:r w:rsidRPr="00B64152">
              <w:rPr>
                <w:color w:val="000000"/>
              </w:rPr>
              <w:t xml:space="preserve">, </w:t>
            </w:r>
            <w:r w:rsidRPr="00C32880">
              <w:rPr>
                <w:color w:val="000000"/>
              </w:rPr>
              <w:t xml:space="preserve">Řešení situačních </w:t>
            </w:r>
            <w:r w:rsidRPr="00B64152">
              <w:rPr>
                <w:color w:val="000000"/>
              </w:rPr>
              <w:t>problematik – učení</w:t>
            </w:r>
            <w:r w:rsidRPr="00C32880">
              <w:rPr>
                <w:color w:val="000000"/>
              </w:rPr>
              <w:t xml:space="preserve"> se v</w:t>
            </w:r>
            <w:r w:rsidRPr="00B64152">
              <w:rPr>
                <w:color w:val="000000"/>
              </w:rPr>
              <w:t> </w:t>
            </w:r>
            <w:r w:rsidRPr="00C32880">
              <w:rPr>
                <w:color w:val="000000"/>
              </w:rPr>
              <w:t>situacích</w:t>
            </w:r>
            <w:r w:rsidRPr="00B64152">
              <w:rPr>
                <w:color w:val="000000"/>
              </w:rPr>
              <w:t xml:space="preserve">, </w:t>
            </w:r>
            <w:r w:rsidRPr="00C32880">
              <w:rPr>
                <w:color w:val="000000"/>
              </w:rPr>
              <w:t>Týmová práce</w:t>
            </w:r>
          </w:p>
          <w:p w14:paraId="7AD548AF" w14:textId="77777777" w:rsidR="00131A70" w:rsidRPr="000C69A4" w:rsidRDefault="00131A70" w:rsidP="00131A70"/>
          <w:p w14:paraId="635265F8" w14:textId="77777777" w:rsidR="00131A70" w:rsidRPr="005110DD" w:rsidRDefault="00131A70" w:rsidP="00131A70">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lastRenderedPageBreak/>
              <w:t>Očekávané výsledky učení dosažené studiem předmětu jsou ověřovány hodnoticími metodami:</w:t>
            </w:r>
          </w:p>
          <w:p w14:paraId="09DC4DF6" w14:textId="29D2D994" w:rsidR="00131A70" w:rsidRDefault="00131A70" w:rsidP="00F8305C">
            <w:pPr>
              <w:jc w:val="both"/>
              <w:rPr>
                <w:color w:val="000000"/>
              </w:rPr>
            </w:pPr>
            <w:r w:rsidRPr="00C32880">
              <w:t>Analýza výkonů studenta</w:t>
            </w:r>
            <w:r w:rsidRPr="00B85E6D">
              <w:t xml:space="preserve">, </w:t>
            </w:r>
            <w:r w:rsidRPr="00C32880">
              <w:t>Písemná zkouška</w:t>
            </w:r>
            <w:r w:rsidRPr="00B85E6D">
              <w:t xml:space="preserve">, </w:t>
            </w:r>
            <w:r w:rsidRPr="00C32880">
              <w:t>Rozbor jazykového projevu studenta</w:t>
            </w:r>
            <w:r w:rsidRPr="00B85E6D">
              <w:t xml:space="preserve">, </w:t>
            </w:r>
            <w:r w:rsidRPr="00C32880">
              <w:t>Systematické pozorování studenta</w:t>
            </w:r>
            <w:r w:rsidRPr="00B85E6D">
              <w:t>,</w:t>
            </w:r>
            <w:r w:rsidRPr="00D22542">
              <w:rPr>
                <w:color w:val="000000"/>
                <w:highlight w:val="yellow"/>
              </w:rPr>
              <w:t xml:space="preserve"> </w:t>
            </w:r>
            <w:r w:rsidR="00AC15DC" w:rsidRPr="008F56B3">
              <w:rPr>
                <w:color w:val="000000"/>
              </w:rPr>
              <w:t>Známkou</w:t>
            </w:r>
          </w:p>
          <w:p w14:paraId="6A5ABDE9" w14:textId="77777777" w:rsidR="00C45179" w:rsidRPr="008440C7" w:rsidRDefault="00C45179" w:rsidP="00F8305C">
            <w:pPr>
              <w:jc w:val="both"/>
              <w:rPr>
                <w:strike/>
                <w:color w:val="000000"/>
              </w:rPr>
            </w:pPr>
          </w:p>
          <w:p w14:paraId="36347E91" w14:textId="778F7943" w:rsidR="00C45179" w:rsidRPr="000C69A4" w:rsidRDefault="00910D1F" w:rsidP="00F8305C">
            <w:pPr>
              <w:jc w:val="both"/>
              <w:rPr>
                <w:b/>
                <w:bCs/>
                <w:u w:val="single"/>
              </w:rPr>
            </w:pPr>
            <w:r w:rsidRPr="000C69A4">
              <w:rPr>
                <w:b/>
                <w:bCs/>
                <w:u w:val="single"/>
              </w:rPr>
              <w:t>P</w:t>
            </w:r>
            <w:r w:rsidR="00C45179" w:rsidRPr="000C69A4">
              <w:rPr>
                <w:b/>
                <w:bCs/>
                <w:u w:val="single"/>
              </w:rPr>
              <w:t>oužívané didaktické prostředky</w:t>
            </w:r>
          </w:p>
          <w:p w14:paraId="16E8623C" w14:textId="77777777" w:rsidR="00C45179" w:rsidRPr="0071371D" w:rsidRDefault="00C45179" w:rsidP="00F8305C">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6C0D5E4D" w14:textId="77777777" w:rsidR="00C45179" w:rsidRPr="0071371D" w:rsidRDefault="00C45179" w:rsidP="00F8305C">
            <w:pPr>
              <w:jc w:val="both"/>
            </w:pPr>
          </w:p>
          <w:p w14:paraId="57E7AD40" w14:textId="7C60CD46" w:rsidR="00C45179"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C45179" w14:paraId="6E022EDC"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6DA7F778" w14:textId="77777777" w:rsidR="00C45179" w:rsidRDefault="00C45179" w:rsidP="00F8305C">
            <w:pPr>
              <w:jc w:val="both"/>
            </w:pPr>
            <w:r>
              <w:rPr>
                <w:b/>
              </w:rPr>
              <w:lastRenderedPageBreak/>
              <w:t>Studijní literatura a studijní pomůcky</w:t>
            </w:r>
          </w:p>
        </w:tc>
        <w:tc>
          <w:tcPr>
            <w:tcW w:w="6202" w:type="dxa"/>
            <w:gridSpan w:val="10"/>
            <w:tcBorders>
              <w:top w:val="single" w:sz="4" w:space="0" w:color="auto"/>
              <w:bottom w:val="nil"/>
            </w:tcBorders>
          </w:tcPr>
          <w:p w14:paraId="5FCD9CB8" w14:textId="77777777" w:rsidR="00C45179" w:rsidRDefault="00C45179" w:rsidP="00F8305C">
            <w:pPr>
              <w:jc w:val="both"/>
            </w:pPr>
          </w:p>
        </w:tc>
      </w:tr>
      <w:tr w:rsidR="00C45179" w14:paraId="42435DAA" w14:textId="77777777" w:rsidTr="001041BE">
        <w:trPr>
          <w:gridBefore w:val="1"/>
          <w:gridAfter w:val="1"/>
          <w:wBefore w:w="393" w:type="dxa"/>
          <w:wAfter w:w="101" w:type="dxa"/>
          <w:trHeight w:val="1497"/>
        </w:trPr>
        <w:tc>
          <w:tcPr>
            <w:tcW w:w="9855" w:type="dxa"/>
            <w:gridSpan w:val="15"/>
            <w:tcBorders>
              <w:top w:val="nil"/>
            </w:tcBorders>
          </w:tcPr>
          <w:p w14:paraId="0922613C" w14:textId="77777777" w:rsidR="00FB018E" w:rsidRPr="002761BA" w:rsidRDefault="00FB018E" w:rsidP="00826EEB">
            <w:pPr>
              <w:jc w:val="both"/>
              <w:rPr>
                <w:u w:val="single"/>
              </w:rPr>
            </w:pPr>
            <w:r w:rsidRPr="002761BA">
              <w:rPr>
                <w:u w:val="single"/>
              </w:rPr>
              <w:t>Povinná literatura:</w:t>
            </w:r>
          </w:p>
          <w:p w14:paraId="06F8F5C5" w14:textId="78B95A0F" w:rsidR="00FB018E" w:rsidRPr="002761BA" w:rsidRDefault="009556F6" w:rsidP="00826EEB">
            <w:pPr>
              <w:shd w:val="clear" w:color="auto" w:fill="FFFFFF"/>
              <w:jc w:val="both"/>
              <w:rPr>
                <w:color w:val="000000"/>
              </w:rPr>
            </w:pPr>
            <w:hyperlink r:id="rId118" w:tgtFrame="_blank" w:history="1">
              <w:r w:rsidR="00FB018E" w:rsidRPr="002761BA">
                <w:rPr>
                  <w:caps/>
                  <w:color w:val="000000"/>
                </w:rPr>
                <w:t>Krantz, C., Roberts, R.</w:t>
              </w:r>
              <w:r w:rsidR="00FB018E" w:rsidRPr="002761BA">
                <w:rPr>
                  <w:color w:val="000000"/>
                </w:rPr>
                <w:t xml:space="preserve"> Navigate Coursebook with Video and Oxford Online Skills Upper-Intermediate B2. </w:t>
              </w:r>
              <w:r w:rsidR="00826EEB">
                <w:rPr>
                  <w:color w:val="000000"/>
                </w:rPr>
                <w:t>O</w:t>
              </w:r>
              <w:r w:rsidR="00FB018E" w:rsidRPr="002761BA">
                <w:rPr>
                  <w:color w:val="000000"/>
                </w:rPr>
                <w:t>xford: Oxford University Press, 2015. ISBN 978-0-19-456675-9.</w:t>
              </w:r>
            </w:hyperlink>
          </w:p>
          <w:p w14:paraId="17F9382C" w14:textId="77777777" w:rsidR="00FB018E" w:rsidRPr="002761BA" w:rsidRDefault="00FB018E" w:rsidP="00826EEB">
            <w:pPr>
              <w:jc w:val="both"/>
            </w:pPr>
          </w:p>
          <w:p w14:paraId="4EECACE7" w14:textId="77777777" w:rsidR="00FB018E" w:rsidRPr="002761BA" w:rsidRDefault="00FB018E" w:rsidP="00826EEB">
            <w:pPr>
              <w:jc w:val="both"/>
              <w:rPr>
                <w:u w:val="single"/>
              </w:rPr>
            </w:pPr>
            <w:r w:rsidRPr="002761BA">
              <w:rPr>
                <w:u w:val="single"/>
              </w:rPr>
              <w:t>Doporučená literatura:</w:t>
            </w:r>
          </w:p>
          <w:p w14:paraId="68B1E73E" w14:textId="195525FB" w:rsidR="00FB018E" w:rsidRDefault="00FB018E" w:rsidP="00826EEB">
            <w:pPr>
              <w:jc w:val="both"/>
              <w:rPr>
                <w:color w:val="000000"/>
              </w:rPr>
            </w:pPr>
            <w:r w:rsidRPr="002761BA">
              <w:rPr>
                <w:caps/>
                <w:color w:val="000000"/>
              </w:rPr>
              <w:t>Murphy, R</w:t>
            </w:r>
            <w:r w:rsidRPr="002761BA">
              <w:rPr>
                <w:color w:val="000000"/>
              </w:rPr>
              <w:t xml:space="preserve">. English Grammar in Use. 5th Ed. Cambridge: Cambridge University Press, 2019. ISBN </w:t>
            </w:r>
            <w:r w:rsidRPr="002761BA">
              <w:t>9781108457651</w:t>
            </w:r>
            <w:r w:rsidRPr="002761BA">
              <w:rPr>
                <w:color w:val="000000"/>
              </w:rPr>
              <w:t>.</w:t>
            </w:r>
          </w:p>
          <w:p w14:paraId="729ECADF" w14:textId="5A48E06A" w:rsidR="000A3D0B" w:rsidRPr="002761BA" w:rsidRDefault="009556F6" w:rsidP="00826EEB">
            <w:pPr>
              <w:jc w:val="both"/>
              <w:rPr>
                <w:color w:val="000000"/>
              </w:rPr>
            </w:pPr>
            <w:hyperlink r:id="rId119" w:history="1">
              <w:r w:rsidR="000A3D0B" w:rsidRPr="000A3D0B">
                <w:rPr>
                  <w:rStyle w:val="Hypertextovodkaz"/>
                </w:rPr>
                <w:t>https://www.cambridgeenglish.org/learning-english/activities-for-learners/</w:t>
              </w:r>
            </w:hyperlink>
            <w:r w:rsidR="00F52661" w:rsidRPr="00F52661">
              <w:rPr>
                <w:rStyle w:val="Hypertextovodkaz"/>
                <w:color w:val="auto"/>
                <w:u w:val="none"/>
              </w:rPr>
              <w:t>.</w:t>
            </w:r>
          </w:p>
          <w:p w14:paraId="0C0120C0" w14:textId="77777777" w:rsidR="00FB018E" w:rsidRPr="002761BA" w:rsidRDefault="00FB018E" w:rsidP="00826EEB">
            <w:pPr>
              <w:shd w:val="clear" w:color="auto" w:fill="FFFFFF"/>
              <w:jc w:val="both"/>
              <w:rPr>
                <w:color w:val="000000"/>
              </w:rPr>
            </w:pPr>
          </w:p>
          <w:p w14:paraId="32354FCE" w14:textId="22521675" w:rsidR="00C45179" w:rsidRPr="00D22542" w:rsidRDefault="00FB018E" w:rsidP="00826EEB">
            <w:pPr>
              <w:jc w:val="both"/>
            </w:pPr>
            <w:r w:rsidRPr="002761BA">
              <w:t>Vlastní doplňující materiály v e-learningové podobě.</w:t>
            </w:r>
          </w:p>
        </w:tc>
      </w:tr>
      <w:tr w:rsidR="00C45179" w14:paraId="4CE67727"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2D6D15B4" w14:textId="77777777" w:rsidR="00C45179" w:rsidRDefault="00C45179" w:rsidP="00F8305C">
            <w:pPr>
              <w:jc w:val="center"/>
              <w:rPr>
                <w:b/>
              </w:rPr>
            </w:pPr>
            <w:r>
              <w:rPr>
                <w:b/>
              </w:rPr>
              <w:t>Informace ke kombinované nebo distanční formě</w:t>
            </w:r>
          </w:p>
        </w:tc>
      </w:tr>
      <w:tr w:rsidR="00C45179" w14:paraId="509DBF42"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4075E810" w14:textId="77777777" w:rsidR="00C45179" w:rsidRDefault="00C45179" w:rsidP="00F8305C">
            <w:pPr>
              <w:jc w:val="both"/>
            </w:pPr>
            <w:r>
              <w:rPr>
                <w:b/>
              </w:rPr>
              <w:t>Rozsah konzultací (soustředění)</w:t>
            </w:r>
          </w:p>
        </w:tc>
        <w:tc>
          <w:tcPr>
            <w:tcW w:w="889" w:type="dxa"/>
            <w:tcBorders>
              <w:top w:val="single" w:sz="2" w:space="0" w:color="auto"/>
            </w:tcBorders>
          </w:tcPr>
          <w:p w14:paraId="06547FF0" w14:textId="41C01857" w:rsidR="00C45179" w:rsidRDefault="00766418" w:rsidP="00766418">
            <w:pPr>
              <w:jc w:val="center"/>
            </w:pPr>
            <w:r>
              <w:t>9</w:t>
            </w:r>
          </w:p>
        </w:tc>
        <w:tc>
          <w:tcPr>
            <w:tcW w:w="4179" w:type="dxa"/>
            <w:gridSpan w:val="7"/>
            <w:tcBorders>
              <w:top w:val="single" w:sz="2" w:space="0" w:color="auto"/>
            </w:tcBorders>
            <w:shd w:val="clear" w:color="auto" w:fill="F7CAAC"/>
          </w:tcPr>
          <w:p w14:paraId="72BCD0A8" w14:textId="77777777" w:rsidR="00C45179" w:rsidRDefault="00C45179" w:rsidP="00F8305C">
            <w:pPr>
              <w:jc w:val="both"/>
              <w:rPr>
                <w:b/>
              </w:rPr>
            </w:pPr>
            <w:r>
              <w:rPr>
                <w:b/>
              </w:rPr>
              <w:t xml:space="preserve">hodin </w:t>
            </w:r>
          </w:p>
        </w:tc>
      </w:tr>
      <w:tr w:rsidR="00C45179" w14:paraId="139A57C7" w14:textId="77777777" w:rsidTr="001041BE">
        <w:trPr>
          <w:gridBefore w:val="1"/>
          <w:gridAfter w:val="1"/>
          <w:wBefore w:w="393" w:type="dxa"/>
          <w:wAfter w:w="101" w:type="dxa"/>
        </w:trPr>
        <w:tc>
          <w:tcPr>
            <w:tcW w:w="9855" w:type="dxa"/>
            <w:gridSpan w:val="15"/>
            <w:shd w:val="clear" w:color="auto" w:fill="F7CAAC"/>
          </w:tcPr>
          <w:p w14:paraId="4EBF1520" w14:textId="77777777" w:rsidR="00C45179" w:rsidRDefault="00C45179" w:rsidP="00F8305C">
            <w:pPr>
              <w:jc w:val="both"/>
              <w:rPr>
                <w:b/>
              </w:rPr>
            </w:pPr>
            <w:r>
              <w:rPr>
                <w:b/>
              </w:rPr>
              <w:t>Informace o způsobu kontaktu s vyučujícím</w:t>
            </w:r>
          </w:p>
        </w:tc>
      </w:tr>
      <w:tr w:rsidR="00C45179" w14:paraId="5B92D80A" w14:textId="77777777" w:rsidTr="001041BE">
        <w:trPr>
          <w:gridBefore w:val="1"/>
          <w:gridAfter w:val="1"/>
          <w:wBefore w:w="393" w:type="dxa"/>
          <w:wAfter w:w="101" w:type="dxa"/>
          <w:trHeight w:val="1373"/>
        </w:trPr>
        <w:tc>
          <w:tcPr>
            <w:tcW w:w="9855" w:type="dxa"/>
            <w:gridSpan w:val="15"/>
          </w:tcPr>
          <w:p w14:paraId="343077DC" w14:textId="2A3D3808" w:rsidR="00243D05" w:rsidRDefault="00243D05" w:rsidP="00243D05">
            <w:pPr>
              <w:jc w:val="both"/>
            </w:pPr>
            <w:r w:rsidRPr="0076133B">
              <w:t xml:space="preserve">Studenti se účastní výuky, kde je jim redukovanou formou prezentována látka dle anotace předmětu. </w:t>
            </w:r>
            <w:r w:rsidR="0076133B" w:rsidRPr="0076133B">
              <w:t xml:space="preserve">Studentům budou určeny části učiva k samostatnému nastudování. Výuka je realizována </w:t>
            </w:r>
            <w:r w:rsidR="0076133B" w:rsidRPr="00A504CC">
              <w:t xml:space="preserve">v blocích. </w:t>
            </w:r>
            <w:r w:rsidRPr="00A504CC">
              <w:t>Studenti samostatně studují předložené materiály a využívají e-learningovou podporu. Píší závěrečný test (min. úspěšnost 60 %). Konzultace jsou možné v rámci výuky, v případě potřeby mají studenti také možnost si s vyučujícím domluvit (e-mailem, telefonicky) individuální konzultaci.</w:t>
            </w:r>
          </w:p>
          <w:p w14:paraId="23261708" w14:textId="77777777" w:rsidR="00C45179" w:rsidRDefault="00C45179" w:rsidP="00F8305C">
            <w:pPr>
              <w:jc w:val="both"/>
            </w:pPr>
          </w:p>
          <w:p w14:paraId="074E480E" w14:textId="77777777" w:rsidR="00C45179" w:rsidRDefault="00C45179" w:rsidP="00F8305C">
            <w:pPr>
              <w:jc w:val="both"/>
            </w:pPr>
          </w:p>
          <w:p w14:paraId="612EF2C3" w14:textId="77777777" w:rsidR="00C45179" w:rsidRDefault="00C45179" w:rsidP="00F8305C">
            <w:pPr>
              <w:jc w:val="both"/>
            </w:pPr>
          </w:p>
          <w:p w14:paraId="61240D16" w14:textId="77777777" w:rsidR="00C45179" w:rsidRDefault="00C45179" w:rsidP="00F8305C">
            <w:pPr>
              <w:jc w:val="both"/>
            </w:pPr>
          </w:p>
          <w:p w14:paraId="3F16F490" w14:textId="77777777" w:rsidR="00C45179" w:rsidRDefault="00C45179" w:rsidP="00F8305C">
            <w:pPr>
              <w:jc w:val="both"/>
            </w:pPr>
          </w:p>
          <w:p w14:paraId="6EB0FD8B" w14:textId="77777777" w:rsidR="00C45179" w:rsidRDefault="00C45179" w:rsidP="00F8305C">
            <w:pPr>
              <w:jc w:val="both"/>
            </w:pPr>
          </w:p>
          <w:p w14:paraId="16FBB768" w14:textId="77777777" w:rsidR="00C45179" w:rsidRDefault="00C45179" w:rsidP="00F8305C">
            <w:pPr>
              <w:jc w:val="both"/>
            </w:pPr>
          </w:p>
          <w:p w14:paraId="51B7D8A3" w14:textId="77777777" w:rsidR="00C45179" w:rsidRDefault="00C45179" w:rsidP="00F8305C">
            <w:pPr>
              <w:jc w:val="both"/>
            </w:pPr>
          </w:p>
          <w:p w14:paraId="14FEC67A" w14:textId="77777777" w:rsidR="00C45179" w:rsidRDefault="00C45179" w:rsidP="00F8305C">
            <w:pPr>
              <w:jc w:val="both"/>
            </w:pPr>
          </w:p>
          <w:p w14:paraId="0F154749" w14:textId="77777777" w:rsidR="00C45179" w:rsidRDefault="00C45179" w:rsidP="00F8305C">
            <w:pPr>
              <w:jc w:val="both"/>
            </w:pPr>
          </w:p>
          <w:p w14:paraId="7C7F6E45" w14:textId="77777777" w:rsidR="008F56B3" w:rsidRDefault="008F56B3" w:rsidP="00F8305C">
            <w:pPr>
              <w:jc w:val="both"/>
            </w:pPr>
          </w:p>
          <w:p w14:paraId="4DD677CC" w14:textId="77777777" w:rsidR="008F56B3" w:rsidRDefault="008F56B3" w:rsidP="00F8305C">
            <w:pPr>
              <w:jc w:val="both"/>
            </w:pPr>
          </w:p>
          <w:p w14:paraId="2A92CD5F" w14:textId="77777777" w:rsidR="008F56B3" w:rsidRDefault="008F56B3" w:rsidP="00F8305C">
            <w:pPr>
              <w:jc w:val="both"/>
            </w:pPr>
          </w:p>
          <w:p w14:paraId="367E9329" w14:textId="77777777" w:rsidR="008F56B3" w:rsidRDefault="008F56B3" w:rsidP="00F8305C">
            <w:pPr>
              <w:jc w:val="both"/>
            </w:pPr>
          </w:p>
          <w:p w14:paraId="27E8BA4B" w14:textId="77777777" w:rsidR="008F56B3" w:rsidRDefault="008F56B3" w:rsidP="00F8305C">
            <w:pPr>
              <w:jc w:val="both"/>
            </w:pPr>
          </w:p>
          <w:p w14:paraId="73212458" w14:textId="77777777" w:rsidR="008F56B3" w:rsidRDefault="008F56B3" w:rsidP="00F8305C">
            <w:pPr>
              <w:jc w:val="both"/>
            </w:pPr>
          </w:p>
          <w:p w14:paraId="0BC6A666" w14:textId="77777777" w:rsidR="008F56B3" w:rsidRDefault="008F56B3" w:rsidP="00F8305C">
            <w:pPr>
              <w:jc w:val="both"/>
            </w:pPr>
          </w:p>
          <w:p w14:paraId="5C3A4096" w14:textId="77777777" w:rsidR="008F56B3" w:rsidRDefault="008F56B3" w:rsidP="00F8305C">
            <w:pPr>
              <w:jc w:val="both"/>
            </w:pPr>
          </w:p>
          <w:p w14:paraId="638B0E35" w14:textId="77777777" w:rsidR="008F56B3" w:rsidRDefault="008F56B3" w:rsidP="00F8305C">
            <w:pPr>
              <w:jc w:val="both"/>
            </w:pPr>
          </w:p>
          <w:p w14:paraId="4FE1923D" w14:textId="77777777" w:rsidR="008F56B3" w:rsidRDefault="008F56B3" w:rsidP="00F8305C">
            <w:pPr>
              <w:jc w:val="both"/>
            </w:pPr>
          </w:p>
          <w:p w14:paraId="63B52467" w14:textId="77777777" w:rsidR="008F56B3" w:rsidRDefault="008F56B3" w:rsidP="00F8305C">
            <w:pPr>
              <w:jc w:val="both"/>
            </w:pPr>
          </w:p>
          <w:p w14:paraId="0D3362C6" w14:textId="77777777" w:rsidR="008F56B3" w:rsidRDefault="008F56B3" w:rsidP="00F8305C">
            <w:pPr>
              <w:jc w:val="both"/>
            </w:pPr>
          </w:p>
          <w:p w14:paraId="2FBFABC5" w14:textId="77777777" w:rsidR="008F56B3" w:rsidRDefault="008F56B3" w:rsidP="00F8305C">
            <w:pPr>
              <w:jc w:val="both"/>
            </w:pPr>
          </w:p>
          <w:p w14:paraId="5817C4CA" w14:textId="77777777" w:rsidR="008F56B3" w:rsidRDefault="008F56B3" w:rsidP="00F8305C">
            <w:pPr>
              <w:jc w:val="both"/>
            </w:pPr>
          </w:p>
          <w:p w14:paraId="5182F137" w14:textId="77777777" w:rsidR="008F56B3" w:rsidRDefault="008F56B3" w:rsidP="00F8305C">
            <w:pPr>
              <w:jc w:val="both"/>
            </w:pPr>
          </w:p>
          <w:p w14:paraId="10C1DE05" w14:textId="77777777" w:rsidR="008F56B3" w:rsidRDefault="008F56B3" w:rsidP="00F8305C">
            <w:pPr>
              <w:jc w:val="both"/>
            </w:pPr>
          </w:p>
          <w:p w14:paraId="5BC7E5C9" w14:textId="77777777" w:rsidR="008F56B3" w:rsidRDefault="008F56B3" w:rsidP="00F8305C">
            <w:pPr>
              <w:jc w:val="both"/>
            </w:pPr>
          </w:p>
          <w:p w14:paraId="1722A8D8" w14:textId="77777777" w:rsidR="008F56B3" w:rsidRDefault="008F56B3" w:rsidP="00F8305C">
            <w:pPr>
              <w:jc w:val="both"/>
            </w:pPr>
          </w:p>
          <w:p w14:paraId="0D10E0F5" w14:textId="27B42BEE" w:rsidR="008F56B3" w:rsidRDefault="008F56B3" w:rsidP="00F8305C">
            <w:pPr>
              <w:jc w:val="both"/>
            </w:pPr>
          </w:p>
        </w:tc>
      </w:tr>
      <w:tr w:rsidR="00C45179" w14:paraId="2165975A"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6EB7EF56" w14:textId="77777777" w:rsidR="00C45179" w:rsidRDefault="00C45179" w:rsidP="00F8305C">
            <w:pPr>
              <w:jc w:val="both"/>
              <w:rPr>
                <w:b/>
                <w:sz w:val="28"/>
              </w:rPr>
            </w:pPr>
            <w:r>
              <w:lastRenderedPageBreak/>
              <w:br w:type="page"/>
            </w:r>
            <w:r>
              <w:rPr>
                <w:b/>
                <w:sz w:val="28"/>
              </w:rPr>
              <w:t>B-III – Charakteristika studijního předmětu</w:t>
            </w:r>
          </w:p>
        </w:tc>
      </w:tr>
      <w:tr w:rsidR="00C45179" w14:paraId="52F2D7AE"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516C1AC1" w14:textId="77777777" w:rsidR="00C45179" w:rsidRDefault="00C45179" w:rsidP="00F8305C">
            <w:pPr>
              <w:jc w:val="both"/>
              <w:rPr>
                <w:b/>
              </w:rPr>
            </w:pPr>
            <w:r>
              <w:rPr>
                <w:b/>
              </w:rPr>
              <w:t>Název studijního předmětu</w:t>
            </w:r>
          </w:p>
        </w:tc>
        <w:tc>
          <w:tcPr>
            <w:tcW w:w="6420" w:type="dxa"/>
            <w:gridSpan w:val="11"/>
            <w:tcBorders>
              <w:top w:val="double" w:sz="4" w:space="0" w:color="auto"/>
            </w:tcBorders>
          </w:tcPr>
          <w:p w14:paraId="3B4B4DC2" w14:textId="77DC2C57" w:rsidR="00C45179" w:rsidRDefault="00490B17" w:rsidP="00F8305C">
            <w:pPr>
              <w:jc w:val="both"/>
            </w:pPr>
            <w:bookmarkStart w:id="321" w:name="Angličtina_IIa"/>
            <w:bookmarkEnd w:id="321"/>
            <w:r w:rsidRPr="0062291E">
              <w:rPr>
                <w:b/>
                <w:bCs/>
              </w:rPr>
              <w:t>Angličtina I</w:t>
            </w:r>
            <w:r>
              <w:rPr>
                <w:b/>
                <w:bCs/>
              </w:rPr>
              <w:t>I</w:t>
            </w:r>
            <w:r w:rsidRPr="0062291E">
              <w:rPr>
                <w:b/>
                <w:bCs/>
              </w:rPr>
              <w:t>a</w:t>
            </w:r>
          </w:p>
        </w:tc>
      </w:tr>
      <w:tr w:rsidR="00C45179" w14:paraId="7DFC2C04" w14:textId="77777777" w:rsidTr="001041BE">
        <w:trPr>
          <w:gridBefore w:val="1"/>
          <w:gridAfter w:val="1"/>
          <w:wBefore w:w="393" w:type="dxa"/>
          <w:wAfter w:w="101" w:type="dxa"/>
        </w:trPr>
        <w:tc>
          <w:tcPr>
            <w:tcW w:w="3435" w:type="dxa"/>
            <w:gridSpan w:val="4"/>
            <w:shd w:val="clear" w:color="auto" w:fill="F7CAAC"/>
          </w:tcPr>
          <w:p w14:paraId="4948FDA2" w14:textId="77777777" w:rsidR="00C45179" w:rsidRDefault="00C45179" w:rsidP="00F8305C">
            <w:pPr>
              <w:jc w:val="both"/>
              <w:rPr>
                <w:b/>
              </w:rPr>
            </w:pPr>
            <w:r>
              <w:rPr>
                <w:b/>
              </w:rPr>
              <w:t>Typ předmětu</w:t>
            </w:r>
          </w:p>
        </w:tc>
        <w:tc>
          <w:tcPr>
            <w:tcW w:w="3057" w:type="dxa"/>
            <w:gridSpan w:val="6"/>
          </w:tcPr>
          <w:p w14:paraId="10371E60" w14:textId="6F8C9827" w:rsidR="00C45179" w:rsidRDefault="00C45179" w:rsidP="00F8305C">
            <w:pPr>
              <w:jc w:val="both"/>
            </w:pPr>
            <w:r w:rsidRPr="009C00A7">
              <w:t xml:space="preserve">povinně </w:t>
            </w:r>
            <w:r w:rsidR="00547005">
              <w:t>volitelný</w:t>
            </w:r>
          </w:p>
        </w:tc>
        <w:tc>
          <w:tcPr>
            <w:tcW w:w="2695" w:type="dxa"/>
            <w:gridSpan w:val="4"/>
            <w:shd w:val="clear" w:color="auto" w:fill="F7CAAC"/>
          </w:tcPr>
          <w:p w14:paraId="2D94F948" w14:textId="77777777" w:rsidR="00C45179" w:rsidRDefault="00C45179" w:rsidP="00F8305C">
            <w:pPr>
              <w:jc w:val="both"/>
            </w:pPr>
            <w:r>
              <w:rPr>
                <w:b/>
              </w:rPr>
              <w:t>doporučený ročník / semestr</w:t>
            </w:r>
          </w:p>
        </w:tc>
        <w:tc>
          <w:tcPr>
            <w:tcW w:w="668" w:type="dxa"/>
          </w:tcPr>
          <w:p w14:paraId="472BFFAB" w14:textId="6EB849C9" w:rsidR="00C45179" w:rsidRDefault="00C45179" w:rsidP="00F8305C">
            <w:pPr>
              <w:jc w:val="both"/>
            </w:pPr>
            <w:r w:rsidRPr="009C00A7">
              <w:t>2/ZS</w:t>
            </w:r>
          </w:p>
        </w:tc>
      </w:tr>
      <w:tr w:rsidR="00C45179" w14:paraId="1543800A" w14:textId="77777777" w:rsidTr="001041BE">
        <w:trPr>
          <w:gridBefore w:val="1"/>
          <w:gridAfter w:val="1"/>
          <w:wBefore w:w="393" w:type="dxa"/>
          <w:wAfter w:w="101" w:type="dxa"/>
        </w:trPr>
        <w:tc>
          <w:tcPr>
            <w:tcW w:w="3435" w:type="dxa"/>
            <w:gridSpan w:val="4"/>
            <w:shd w:val="clear" w:color="auto" w:fill="F7CAAC"/>
          </w:tcPr>
          <w:p w14:paraId="4E31A10B" w14:textId="77777777" w:rsidR="00C45179" w:rsidRDefault="00C45179" w:rsidP="00F8305C">
            <w:pPr>
              <w:jc w:val="both"/>
              <w:rPr>
                <w:b/>
              </w:rPr>
            </w:pPr>
            <w:r>
              <w:rPr>
                <w:b/>
              </w:rPr>
              <w:t>Rozsah studijního předmětu</w:t>
            </w:r>
          </w:p>
        </w:tc>
        <w:tc>
          <w:tcPr>
            <w:tcW w:w="1352" w:type="dxa"/>
            <w:gridSpan w:val="3"/>
          </w:tcPr>
          <w:p w14:paraId="60FC0C1E" w14:textId="6991CAF3" w:rsidR="00C45179" w:rsidRPr="00B74836" w:rsidRDefault="00B02E1F" w:rsidP="00F8305C">
            <w:pPr>
              <w:jc w:val="both"/>
            </w:pPr>
            <w:r w:rsidRPr="00B74836">
              <w:t>0</w:t>
            </w:r>
            <w:r w:rsidR="00C45179" w:rsidRPr="00B74836">
              <w:t>p+</w:t>
            </w:r>
            <w:r w:rsidRPr="00B74836">
              <w:t>28</w:t>
            </w:r>
            <w:r w:rsidR="00C45179" w:rsidRPr="00B74836">
              <w:t>s+</w:t>
            </w:r>
            <w:r w:rsidRPr="00B74836">
              <w:t>0</w:t>
            </w:r>
            <w:r w:rsidR="00C45179" w:rsidRPr="00B74836">
              <w:t>l</w:t>
            </w:r>
          </w:p>
        </w:tc>
        <w:tc>
          <w:tcPr>
            <w:tcW w:w="889" w:type="dxa"/>
            <w:shd w:val="clear" w:color="auto" w:fill="F7CAAC"/>
          </w:tcPr>
          <w:p w14:paraId="4069D508" w14:textId="77777777" w:rsidR="00C45179" w:rsidRPr="00B74836" w:rsidRDefault="00C45179" w:rsidP="00F8305C">
            <w:pPr>
              <w:jc w:val="both"/>
              <w:rPr>
                <w:b/>
              </w:rPr>
            </w:pPr>
            <w:r w:rsidRPr="00B74836">
              <w:rPr>
                <w:b/>
              </w:rPr>
              <w:t xml:space="preserve">hod. </w:t>
            </w:r>
          </w:p>
        </w:tc>
        <w:tc>
          <w:tcPr>
            <w:tcW w:w="816" w:type="dxa"/>
            <w:gridSpan w:val="2"/>
          </w:tcPr>
          <w:p w14:paraId="371E7098" w14:textId="0B857216" w:rsidR="00C45179" w:rsidRPr="00B74836" w:rsidRDefault="00B02E1F" w:rsidP="00F8305C">
            <w:pPr>
              <w:jc w:val="both"/>
            </w:pPr>
            <w:r w:rsidRPr="00B74836">
              <w:t>28</w:t>
            </w:r>
          </w:p>
        </w:tc>
        <w:tc>
          <w:tcPr>
            <w:tcW w:w="1479" w:type="dxa"/>
            <w:gridSpan w:val="2"/>
            <w:shd w:val="clear" w:color="auto" w:fill="F7CAAC"/>
          </w:tcPr>
          <w:p w14:paraId="25D24525" w14:textId="77777777" w:rsidR="00C45179" w:rsidRPr="00B74836" w:rsidRDefault="00C45179" w:rsidP="00F8305C">
            <w:pPr>
              <w:jc w:val="both"/>
              <w:rPr>
                <w:b/>
              </w:rPr>
            </w:pPr>
            <w:r w:rsidRPr="00B74836">
              <w:rPr>
                <w:b/>
              </w:rPr>
              <w:t>kreditů</w:t>
            </w:r>
          </w:p>
        </w:tc>
        <w:tc>
          <w:tcPr>
            <w:tcW w:w="1884" w:type="dxa"/>
            <w:gridSpan w:val="3"/>
          </w:tcPr>
          <w:p w14:paraId="0EB372B0" w14:textId="19766AD2" w:rsidR="00C45179" w:rsidRPr="00B74836" w:rsidRDefault="00B02E1F" w:rsidP="00F8305C">
            <w:pPr>
              <w:jc w:val="both"/>
            </w:pPr>
            <w:r w:rsidRPr="00B74836">
              <w:t>2</w:t>
            </w:r>
          </w:p>
        </w:tc>
      </w:tr>
      <w:tr w:rsidR="00C45179" w14:paraId="444675C4" w14:textId="77777777" w:rsidTr="001041BE">
        <w:trPr>
          <w:gridBefore w:val="1"/>
          <w:gridAfter w:val="1"/>
          <w:wBefore w:w="393" w:type="dxa"/>
          <w:wAfter w:w="101" w:type="dxa"/>
        </w:trPr>
        <w:tc>
          <w:tcPr>
            <w:tcW w:w="3435" w:type="dxa"/>
            <w:gridSpan w:val="4"/>
            <w:shd w:val="clear" w:color="auto" w:fill="F7CAAC"/>
          </w:tcPr>
          <w:p w14:paraId="5993B8A7" w14:textId="77777777" w:rsidR="00C45179" w:rsidRDefault="00C45179" w:rsidP="00F8305C">
            <w:pPr>
              <w:jc w:val="both"/>
              <w:rPr>
                <w:b/>
                <w:sz w:val="22"/>
              </w:rPr>
            </w:pPr>
            <w:r>
              <w:rPr>
                <w:b/>
              </w:rPr>
              <w:t>Prerekvizity, korekvizity, ekvivalence</w:t>
            </w:r>
          </w:p>
        </w:tc>
        <w:tc>
          <w:tcPr>
            <w:tcW w:w="6420" w:type="dxa"/>
            <w:gridSpan w:val="11"/>
          </w:tcPr>
          <w:p w14:paraId="131FC147" w14:textId="77777777" w:rsidR="00C45179" w:rsidRDefault="00C45179" w:rsidP="00F8305C">
            <w:pPr>
              <w:jc w:val="both"/>
            </w:pPr>
          </w:p>
        </w:tc>
      </w:tr>
      <w:tr w:rsidR="00C45179" w14:paraId="03DB7F04" w14:textId="77777777" w:rsidTr="001041BE">
        <w:trPr>
          <w:gridBefore w:val="1"/>
          <w:gridAfter w:val="1"/>
          <w:wBefore w:w="393" w:type="dxa"/>
          <w:wAfter w:w="101" w:type="dxa"/>
        </w:trPr>
        <w:tc>
          <w:tcPr>
            <w:tcW w:w="3435" w:type="dxa"/>
            <w:gridSpan w:val="4"/>
            <w:shd w:val="clear" w:color="auto" w:fill="F7CAAC"/>
          </w:tcPr>
          <w:p w14:paraId="5E20CA26" w14:textId="77777777" w:rsidR="00C45179" w:rsidRPr="005A0406" w:rsidRDefault="00C45179" w:rsidP="00F8305C">
            <w:pPr>
              <w:jc w:val="both"/>
              <w:rPr>
                <w:b/>
              </w:rPr>
            </w:pPr>
            <w:r w:rsidRPr="005A0406">
              <w:rPr>
                <w:b/>
              </w:rPr>
              <w:t>Způsob ověření výsledků učení</w:t>
            </w:r>
          </w:p>
        </w:tc>
        <w:tc>
          <w:tcPr>
            <w:tcW w:w="3057" w:type="dxa"/>
            <w:gridSpan w:val="6"/>
            <w:tcBorders>
              <w:bottom w:val="single" w:sz="4" w:space="0" w:color="auto"/>
            </w:tcBorders>
          </w:tcPr>
          <w:p w14:paraId="2AF80DDD" w14:textId="77777777" w:rsidR="00C45179" w:rsidRDefault="00C45179" w:rsidP="00F8305C">
            <w:pPr>
              <w:jc w:val="both"/>
            </w:pPr>
            <w:r w:rsidRPr="009C00A7">
              <w:t>zápočet, zkouška</w:t>
            </w:r>
          </w:p>
        </w:tc>
        <w:tc>
          <w:tcPr>
            <w:tcW w:w="1479" w:type="dxa"/>
            <w:gridSpan w:val="2"/>
            <w:tcBorders>
              <w:bottom w:val="single" w:sz="4" w:space="0" w:color="auto"/>
            </w:tcBorders>
            <w:shd w:val="clear" w:color="auto" w:fill="F7CAAC"/>
          </w:tcPr>
          <w:p w14:paraId="0938AD02" w14:textId="77777777" w:rsidR="00C45179" w:rsidRDefault="00C45179" w:rsidP="00F8305C">
            <w:pPr>
              <w:jc w:val="both"/>
              <w:rPr>
                <w:b/>
              </w:rPr>
            </w:pPr>
            <w:r>
              <w:rPr>
                <w:b/>
              </w:rPr>
              <w:t>Forma výuky</w:t>
            </w:r>
          </w:p>
        </w:tc>
        <w:tc>
          <w:tcPr>
            <w:tcW w:w="1884" w:type="dxa"/>
            <w:gridSpan w:val="3"/>
            <w:tcBorders>
              <w:bottom w:val="single" w:sz="4" w:space="0" w:color="auto"/>
            </w:tcBorders>
          </w:tcPr>
          <w:p w14:paraId="1C3CDD66" w14:textId="7A7E2ED9" w:rsidR="00C45179" w:rsidRDefault="009C00A7" w:rsidP="00F8305C">
            <w:pPr>
              <w:jc w:val="both"/>
            </w:pPr>
            <w:r w:rsidRPr="009C00A7">
              <w:t>s</w:t>
            </w:r>
            <w:r w:rsidR="00C45179" w:rsidRPr="009C00A7">
              <w:t>emináře</w:t>
            </w:r>
          </w:p>
          <w:p w14:paraId="5E51D169" w14:textId="6C4B34FE" w:rsidR="009C00A7" w:rsidRDefault="009C00A7" w:rsidP="00F8305C">
            <w:pPr>
              <w:jc w:val="both"/>
            </w:pPr>
          </w:p>
        </w:tc>
      </w:tr>
      <w:tr w:rsidR="00C45179" w14:paraId="29E16E69" w14:textId="77777777" w:rsidTr="001041BE">
        <w:trPr>
          <w:gridBefore w:val="1"/>
          <w:gridAfter w:val="1"/>
          <w:wBefore w:w="393" w:type="dxa"/>
          <w:wAfter w:w="101" w:type="dxa"/>
        </w:trPr>
        <w:tc>
          <w:tcPr>
            <w:tcW w:w="3435" w:type="dxa"/>
            <w:gridSpan w:val="4"/>
            <w:shd w:val="clear" w:color="auto" w:fill="F7CAAC"/>
          </w:tcPr>
          <w:p w14:paraId="16A47613" w14:textId="77777777" w:rsidR="00C45179" w:rsidRPr="005A0406" w:rsidRDefault="00C45179"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6EB4D89B" w14:textId="77777777" w:rsidR="00FB018E" w:rsidRPr="003F3367" w:rsidRDefault="00FB018E" w:rsidP="00FB018E">
            <w:pPr>
              <w:rPr>
                <w:color w:val="000000"/>
                <w:shd w:val="clear" w:color="auto" w:fill="FFFFFF"/>
              </w:rPr>
            </w:pPr>
            <w:r w:rsidRPr="001A4D40">
              <w:rPr>
                <w:color w:val="000000"/>
                <w:shd w:val="clear" w:color="auto" w:fill="FFFFFF"/>
              </w:rPr>
              <w:t>Zápočet, zkouška</w:t>
            </w:r>
            <w:r w:rsidRPr="003F3367">
              <w:rPr>
                <w:color w:val="000000"/>
                <w:shd w:val="clear" w:color="auto" w:fill="FFFFFF"/>
              </w:rPr>
              <w:t xml:space="preserve"> – požadavky k úspěšnému zakončení předmětu:</w:t>
            </w:r>
          </w:p>
          <w:p w14:paraId="2AE6ABEB" w14:textId="77777777" w:rsidR="00FB018E" w:rsidRPr="003F3367" w:rsidRDefault="00FB018E" w:rsidP="00FB018E">
            <w:pPr>
              <w:rPr>
                <w:color w:val="000000"/>
                <w:shd w:val="clear" w:color="auto" w:fill="FFFFFF"/>
              </w:rPr>
            </w:pPr>
            <w:r w:rsidRPr="003F3367">
              <w:rPr>
                <w:color w:val="000000"/>
                <w:shd w:val="clear" w:color="auto" w:fill="FFFFFF"/>
              </w:rPr>
              <w:t>1. Docházka (minimum: 80 %).</w:t>
            </w:r>
          </w:p>
          <w:p w14:paraId="6E5E28B7" w14:textId="77777777" w:rsidR="00FB018E" w:rsidRPr="003F3367" w:rsidRDefault="00FB018E" w:rsidP="00FB018E">
            <w:pPr>
              <w:rPr>
                <w:color w:val="000000"/>
                <w:shd w:val="clear" w:color="auto" w:fill="FFFFFF"/>
              </w:rPr>
            </w:pPr>
            <w:r w:rsidRPr="003F3367">
              <w:rPr>
                <w:color w:val="000000"/>
                <w:shd w:val="clear" w:color="auto" w:fill="FFFFFF"/>
              </w:rPr>
              <w:t>2. Aktivní účast v semináři (pravidelné úkoly).</w:t>
            </w:r>
          </w:p>
          <w:p w14:paraId="2D4CE639" w14:textId="77777777" w:rsidR="00FB018E" w:rsidRPr="003F3367" w:rsidRDefault="00FB018E" w:rsidP="00FB018E">
            <w:pPr>
              <w:rPr>
                <w:color w:val="000000"/>
                <w:shd w:val="clear" w:color="auto" w:fill="FFFFFF"/>
              </w:rPr>
            </w:pPr>
            <w:r w:rsidRPr="003F3367">
              <w:rPr>
                <w:color w:val="000000"/>
                <w:shd w:val="clear" w:color="auto" w:fill="FFFFFF"/>
              </w:rPr>
              <w:t>3. Plnění kurzu v programu Moodle.</w:t>
            </w:r>
          </w:p>
          <w:p w14:paraId="36710BE0" w14:textId="7A28E85A" w:rsidR="00C45179" w:rsidRDefault="00FB018E" w:rsidP="00FB018E">
            <w:pPr>
              <w:jc w:val="both"/>
            </w:pPr>
            <w:r w:rsidRPr="003F3367">
              <w:rPr>
                <w:color w:val="000000"/>
                <w:shd w:val="clear" w:color="auto" w:fill="FFFFFF"/>
              </w:rPr>
              <w:t>4. Absolvování průběžného a zápočtového testu s minimální úspěšností 60 %, ústní zkouška.</w:t>
            </w:r>
          </w:p>
        </w:tc>
      </w:tr>
      <w:tr w:rsidR="00C45179" w14:paraId="1A95D208"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48558A69" w14:textId="77777777" w:rsidR="00C45179" w:rsidRDefault="00C45179" w:rsidP="00F8305C">
            <w:pPr>
              <w:jc w:val="both"/>
              <w:rPr>
                <w:b/>
              </w:rPr>
            </w:pPr>
            <w:r>
              <w:rPr>
                <w:b/>
              </w:rPr>
              <w:t>Garant předmětu</w:t>
            </w:r>
          </w:p>
        </w:tc>
        <w:tc>
          <w:tcPr>
            <w:tcW w:w="6420" w:type="dxa"/>
            <w:gridSpan w:val="11"/>
            <w:tcBorders>
              <w:top w:val="nil"/>
            </w:tcBorders>
          </w:tcPr>
          <w:p w14:paraId="14ABB6F0" w14:textId="77777777" w:rsidR="00C45179" w:rsidRDefault="00C45179" w:rsidP="00F8305C">
            <w:pPr>
              <w:jc w:val="both"/>
            </w:pPr>
          </w:p>
        </w:tc>
      </w:tr>
      <w:tr w:rsidR="00C45179" w14:paraId="58402044"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00A74345" w14:textId="77777777" w:rsidR="00C45179" w:rsidRDefault="00C45179" w:rsidP="00F8305C">
            <w:pPr>
              <w:jc w:val="both"/>
              <w:rPr>
                <w:b/>
              </w:rPr>
            </w:pPr>
            <w:r>
              <w:rPr>
                <w:b/>
              </w:rPr>
              <w:t>Zapojení garanta do výuky předmětu</w:t>
            </w:r>
          </w:p>
        </w:tc>
        <w:tc>
          <w:tcPr>
            <w:tcW w:w="6420" w:type="dxa"/>
            <w:gridSpan w:val="11"/>
            <w:tcBorders>
              <w:top w:val="nil"/>
            </w:tcBorders>
          </w:tcPr>
          <w:p w14:paraId="2BCC50AF" w14:textId="77777777" w:rsidR="00C45179" w:rsidRDefault="00C45179" w:rsidP="00F8305C">
            <w:pPr>
              <w:jc w:val="both"/>
            </w:pPr>
          </w:p>
        </w:tc>
      </w:tr>
      <w:tr w:rsidR="00C45179" w14:paraId="6828A26F" w14:textId="77777777" w:rsidTr="001041BE">
        <w:trPr>
          <w:gridBefore w:val="1"/>
          <w:gridAfter w:val="1"/>
          <w:wBefore w:w="393" w:type="dxa"/>
          <w:wAfter w:w="101" w:type="dxa"/>
        </w:trPr>
        <w:tc>
          <w:tcPr>
            <w:tcW w:w="3435" w:type="dxa"/>
            <w:gridSpan w:val="4"/>
            <w:shd w:val="clear" w:color="auto" w:fill="F7CAAC"/>
          </w:tcPr>
          <w:p w14:paraId="2F22BC1D" w14:textId="77777777" w:rsidR="00C45179" w:rsidRDefault="00C45179" w:rsidP="00F8305C">
            <w:pPr>
              <w:jc w:val="both"/>
              <w:rPr>
                <w:b/>
              </w:rPr>
            </w:pPr>
            <w:r>
              <w:rPr>
                <w:b/>
              </w:rPr>
              <w:t>Vyučující</w:t>
            </w:r>
          </w:p>
        </w:tc>
        <w:tc>
          <w:tcPr>
            <w:tcW w:w="6420" w:type="dxa"/>
            <w:gridSpan w:val="11"/>
            <w:tcBorders>
              <w:bottom w:val="nil"/>
            </w:tcBorders>
          </w:tcPr>
          <w:p w14:paraId="629779CD" w14:textId="77777777" w:rsidR="00C45179" w:rsidRDefault="00C45179" w:rsidP="00F8305C">
            <w:pPr>
              <w:jc w:val="both"/>
            </w:pPr>
          </w:p>
        </w:tc>
      </w:tr>
      <w:tr w:rsidR="00C45179" w14:paraId="7DCE971A" w14:textId="77777777" w:rsidTr="001041BE">
        <w:trPr>
          <w:gridBefore w:val="1"/>
          <w:gridAfter w:val="1"/>
          <w:wBefore w:w="393" w:type="dxa"/>
          <w:wAfter w:w="101" w:type="dxa"/>
          <w:trHeight w:val="260"/>
        </w:trPr>
        <w:tc>
          <w:tcPr>
            <w:tcW w:w="9855" w:type="dxa"/>
            <w:gridSpan w:val="15"/>
            <w:tcBorders>
              <w:top w:val="nil"/>
            </w:tcBorders>
          </w:tcPr>
          <w:p w14:paraId="79EC6AEA" w14:textId="018CFF41" w:rsidR="00C45179" w:rsidRDefault="009C00A7" w:rsidP="009C00A7">
            <w:pPr>
              <w:spacing w:before="60" w:after="60"/>
              <w:jc w:val="both"/>
            </w:pPr>
            <w:r>
              <w:rPr>
                <w:i/>
                <w:iCs/>
              </w:rPr>
              <w:t>P</w:t>
            </w:r>
            <w:r w:rsidRPr="002F3B33">
              <w:rPr>
                <w:i/>
                <w:iCs/>
              </w:rPr>
              <w:t>ředmět má pro zaměření studijního programu pouze doplňující charakter</w:t>
            </w:r>
            <w:r w:rsidRPr="005007F5">
              <w:rPr>
                <w:i/>
                <w:iCs/>
              </w:rPr>
              <w:t>.</w:t>
            </w:r>
          </w:p>
        </w:tc>
      </w:tr>
      <w:tr w:rsidR="00C45179" w14:paraId="2583E009" w14:textId="77777777" w:rsidTr="001041BE">
        <w:trPr>
          <w:gridBefore w:val="1"/>
          <w:gridAfter w:val="1"/>
          <w:wBefore w:w="393" w:type="dxa"/>
          <w:wAfter w:w="101" w:type="dxa"/>
        </w:trPr>
        <w:tc>
          <w:tcPr>
            <w:tcW w:w="3435" w:type="dxa"/>
            <w:gridSpan w:val="4"/>
            <w:shd w:val="clear" w:color="auto" w:fill="F7CAAC"/>
          </w:tcPr>
          <w:p w14:paraId="7987C9A3" w14:textId="77777777" w:rsidR="00C45179" w:rsidRPr="005A0406" w:rsidRDefault="00C45179" w:rsidP="00F8305C">
            <w:pPr>
              <w:jc w:val="both"/>
              <w:rPr>
                <w:b/>
              </w:rPr>
            </w:pPr>
            <w:r w:rsidRPr="005A0406">
              <w:rPr>
                <w:b/>
              </w:rPr>
              <w:t>Hlavní témata a výsledky učení</w:t>
            </w:r>
          </w:p>
        </w:tc>
        <w:tc>
          <w:tcPr>
            <w:tcW w:w="6420" w:type="dxa"/>
            <w:gridSpan w:val="11"/>
            <w:tcBorders>
              <w:bottom w:val="nil"/>
            </w:tcBorders>
          </w:tcPr>
          <w:p w14:paraId="694F6288" w14:textId="77777777" w:rsidR="00C45179" w:rsidRPr="005A0406" w:rsidRDefault="00C45179" w:rsidP="00F8305C">
            <w:pPr>
              <w:jc w:val="both"/>
            </w:pPr>
          </w:p>
        </w:tc>
      </w:tr>
      <w:tr w:rsidR="00C45179" w14:paraId="0275F433"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4F3690EF" w14:textId="12A26FEE" w:rsidR="00C45179" w:rsidRPr="00351747" w:rsidRDefault="00FB018E" w:rsidP="00F8305C">
            <w:pPr>
              <w:jc w:val="both"/>
              <w:rPr>
                <w:b/>
                <w:bCs/>
              </w:rPr>
            </w:pPr>
            <w:r w:rsidRPr="003F3367">
              <w:rPr>
                <w:color w:val="000000"/>
                <w:shd w:val="clear" w:color="auto" w:fill="FFFFFF"/>
              </w:rPr>
              <w:t>Cílem předmětu je prohloubení jazykových znalostí a dovedností, aby student byl schopen komunikovat ústně i písemně v každodenních situacích na úrovni B1+ podle Společného evropského referenčního rámce pro jazyk</w:t>
            </w:r>
            <w:r>
              <w:rPr>
                <w:color w:val="000000"/>
                <w:shd w:val="clear" w:color="auto" w:fill="FFFFFF"/>
              </w:rPr>
              <w:t xml:space="preserve">. </w:t>
            </w:r>
            <w:r w:rsidR="00C45179" w:rsidRPr="00351747">
              <w:rPr>
                <w:b/>
                <w:bCs/>
              </w:rPr>
              <w:t>Obsah předmětu tvoří tyto tematické celky:</w:t>
            </w:r>
          </w:p>
          <w:p w14:paraId="7C824A37"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Pokročilé formy otázek.</w:t>
            </w:r>
          </w:p>
          <w:p w14:paraId="2D66244E"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Parafrázování.</w:t>
            </w:r>
          </w:p>
          <w:p w14:paraId="428B95C8"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Gramatika „used to“ a „would“.</w:t>
            </w:r>
          </w:p>
          <w:p w14:paraId="7FFE0480"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Slovní spojení související se zaměstnáním.</w:t>
            </w:r>
          </w:p>
          <w:p w14:paraId="4EFFA373"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Reálné kondicionály.</w:t>
            </w:r>
          </w:p>
          <w:p w14:paraId="402E63D8"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Nereálné kondicionály v přítomnosti a budoucnosti.</w:t>
            </w:r>
          </w:p>
          <w:p w14:paraId="4EB932FB"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Předpony.</w:t>
            </w:r>
          </w:p>
          <w:p w14:paraId="31E59509"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Srovnávání.</w:t>
            </w:r>
          </w:p>
          <w:p w14:paraId="4F93498B"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Modální slovesa dedukce a spekulace.</w:t>
            </w:r>
          </w:p>
          <w:p w14:paraId="60793A14"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Trpné rody.</w:t>
            </w:r>
          </w:p>
          <w:p w14:paraId="25B5F047"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Užívání členu.</w:t>
            </w:r>
          </w:p>
          <w:p w14:paraId="4FCF938E" w14:textId="77777777" w:rsidR="00FB018E" w:rsidRPr="00FB018E"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B018E">
              <w:rPr>
                <w:rFonts w:ascii="Times New Roman" w:hAnsi="Times New Roman" w:cs="Times New Roman"/>
                <w:sz w:val="20"/>
                <w:szCs w:val="20"/>
                <w:lang w:eastAsia="cs-CZ"/>
              </w:rPr>
              <w:t>Nereálné kondicionály v minulosti.</w:t>
            </w:r>
          </w:p>
          <w:p w14:paraId="695C9E87" w14:textId="6F133CF7" w:rsidR="00FB018E" w:rsidRPr="00FB018E"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B018E">
              <w:rPr>
                <w:rFonts w:ascii="Times New Roman" w:hAnsi="Times New Roman" w:cs="Times New Roman"/>
                <w:sz w:val="20"/>
                <w:szCs w:val="20"/>
                <w:lang w:eastAsia="cs-CZ"/>
              </w:rPr>
              <w:t>Nepřímá řeč.</w:t>
            </w:r>
          </w:p>
          <w:p w14:paraId="125A46DC" w14:textId="66EFEE6B" w:rsidR="00C45179" w:rsidRPr="00DB25F5"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B018E">
              <w:rPr>
                <w:rFonts w:ascii="Times New Roman" w:hAnsi="Times New Roman" w:cs="Times New Roman"/>
                <w:sz w:val="20"/>
                <w:szCs w:val="20"/>
                <w:lang w:eastAsia="cs-CZ"/>
              </w:rPr>
              <w:t>Žádost o zaměstnání, e-mail.</w:t>
            </w:r>
          </w:p>
          <w:p w14:paraId="2C5D21A4" w14:textId="77777777" w:rsidR="00C45179" w:rsidRDefault="00C45179" w:rsidP="00F8305C">
            <w:pPr>
              <w:jc w:val="both"/>
              <w:rPr>
                <w:b/>
                <w:bCs/>
              </w:rPr>
            </w:pPr>
          </w:p>
          <w:p w14:paraId="427E2160" w14:textId="77777777" w:rsidR="00131A70" w:rsidRPr="000C69A4" w:rsidRDefault="00131A70" w:rsidP="00131A70">
            <w:pPr>
              <w:jc w:val="both"/>
              <w:rPr>
                <w:b/>
                <w:bCs/>
              </w:rPr>
            </w:pPr>
            <w:r w:rsidRPr="000C69A4">
              <w:rPr>
                <w:b/>
                <w:bCs/>
              </w:rPr>
              <w:t xml:space="preserve">Očekávané výsledky učení </w:t>
            </w:r>
            <w:r w:rsidRPr="000C69A4">
              <w:rPr>
                <w:b/>
                <w:color w:val="000000" w:themeColor="text1"/>
              </w:rPr>
              <w:t>– po absolvování předmětu student prokazuje:</w:t>
            </w:r>
          </w:p>
          <w:p w14:paraId="7BD347F2" w14:textId="77777777" w:rsidR="00131A70" w:rsidRPr="000C69A4" w:rsidRDefault="00131A70" w:rsidP="00131A70">
            <w:pPr>
              <w:tabs>
                <w:tab w:val="left" w:pos="328"/>
              </w:tabs>
              <w:rPr>
                <w:b/>
                <w:color w:val="000000" w:themeColor="text1"/>
              </w:rPr>
            </w:pPr>
            <w:r w:rsidRPr="000C69A4">
              <w:rPr>
                <w:b/>
              </w:rPr>
              <w:t>Odborné z</w:t>
            </w:r>
            <w:r w:rsidRPr="000C69A4">
              <w:rPr>
                <w:b/>
                <w:color w:val="000000" w:themeColor="text1"/>
              </w:rPr>
              <w:t xml:space="preserve">nalosti: </w:t>
            </w:r>
          </w:p>
          <w:p w14:paraId="5D2FE48E" w14:textId="77777777" w:rsidR="008F72C4" w:rsidRPr="00B52E5D" w:rsidRDefault="008F72C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425B4">
              <w:rPr>
                <w:rFonts w:ascii="Times New Roman" w:hAnsi="Times New Roman" w:cs="Times New Roman"/>
                <w:sz w:val="20"/>
                <w:szCs w:val="20"/>
                <w:lang w:eastAsia="cs-CZ"/>
              </w:rPr>
              <w:t>pravidel anglické větné skladby, nepřímé řeči, otázek</w:t>
            </w:r>
          </w:p>
          <w:p w14:paraId="11600936" w14:textId="581A1477" w:rsidR="008F72C4" w:rsidRPr="00B52E5D" w:rsidRDefault="008F72C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425B4">
              <w:rPr>
                <w:rFonts w:ascii="Times New Roman" w:hAnsi="Times New Roman" w:cs="Times New Roman"/>
                <w:sz w:val="20"/>
                <w:szCs w:val="20"/>
                <w:lang w:eastAsia="cs-CZ"/>
              </w:rPr>
              <w:t xml:space="preserve">základních gramatických časů a identifikace jejich použití, popis minulých </w:t>
            </w:r>
            <w:r w:rsidR="008454B0" w:rsidRPr="006425B4">
              <w:rPr>
                <w:rFonts w:ascii="Times New Roman" w:hAnsi="Times New Roman" w:cs="Times New Roman"/>
                <w:sz w:val="20"/>
                <w:szCs w:val="20"/>
                <w:lang w:eastAsia="cs-CZ"/>
              </w:rPr>
              <w:t>zvyků – used</w:t>
            </w:r>
            <w:r w:rsidRPr="006425B4">
              <w:rPr>
                <w:rFonts w:ascii="Times New Roman" w:hAnsi="Times New Roman" w:cs="Times New Roman"/>
                <w:sz w:val="20"/>
                <w:szCs w:val="20"/>
                <w:lang w:eastAsia="cs-CZ"/>
              </w:rPr>
              <w:t xml:space="preserve"> to a would</w:t>
            </w:r>
          </w:p>
          <w:p w14:paraId="2C4E0621" w14:textId="77777777" w:rsidR="008F72C4" w:rsidRPr="00B52E5D" w:rsidRDefault="008F72C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425B4">
              <w:rPr>
                <w:rFonts w:ascii="Times New Roman" w:hAnsi="Times New Roman" w:cs="Times New Roman"/>
                <w:sz w:val="20"/>
                <w:szCs w:val="20"/>
                <w:lang w:eastAsia="cs-CZ"/>
              </w:rPr>
              <w:t>slovní zásoby vybraných témat, frázových sloves</w:t>
            </w:r>
          </w:p>
          <w:p w14:paraId="484DEB97" w14:textId="77777777" w:rsidR="008F72C4" w:rsidRPr="00B52E5D" w:rsidRDefault="008F72C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425B4">
              <w:rPr>
                <w:rFonts w:ascii="Times New Roman" w:hAnsi="Times New Roman" w:cs="Times New Roman"/>
                <w:sz w:val="20"/>
                <w:szCs w:val="20"/>
                <w:lang w:eastAsia="cs-CZ"/>
              </w:rPr>
              <w:t>modálních sloves, trpných rodů, nereálných podmínkových vět</w:t>
            </w:r>
          </w:p>
          <w:p w14:paraId="7053E442" w14:textId="77777777" w:rsidR="008F72C4" w:rsidRPr="00B52E5D" w:rsidRDefault="008F72C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425B4">
              <w:rPr>
                <w:rFonts w:ascii="Times New Roman" w:hAnsi="Times New Roman" w:cs="Times New Roman"/>
                <w:sz w:val="20"/>
                <w:szCs w:val="20"/>
                <w:lang w:eastAsia="cs-CZ"/>
              </w:rPr>
              <w:t>použití členů, vazebných předložek</w:t>
            </w:r>
          </w:p>
          <w:p w14:paraId="7D64B28E" w14:textId="77777777" w:rsidR="00131A70" w:rsidRPr="000C69A4" w:rsidRDefault="00131A70" w:rsidP="00131A70">
            <w:pPr>
              <w:tabs>
                <w:tab w:val="left" w:pos="328"/>
              </w:tabs>
              <w:rPr>
                <w:b/>
                <w:color w:val="000000" w:themeColor="text1"/>
              </w:rPr>
            </w:pPr>
          </w:p>
          <w:p w14:paraId="1B22E175" w14:textId="77777777" w:rsidR="00131A70" w:rsidRDefault="00131A70" w:rsidP="00131A70">
            <w:pPr>
              <w:tabs>
                <w:tab w:val="left" w:pos="328"/>
              </w:tabs>
              <w:rPr>
                <w:b/>
                <w:color w:val="000000" w:themeColor="text1"/>
              </w:rPr>
            </w:pPr>
            <w:r w:rsidRPr="000C69A4">
              <w:rPr>
                <w:b/>
                <w:color w:val="000000" w:themeColor="text1"/>
              </w:rPr>
              <w:t>Odborné dovednosti:</w:t>
            </w:r>
          </w:p>
          <w:p w14:paraId="39528687" w14:textId="77777777" w:rsidR="008F72C4" w:rsidRPr="00B52E5D" w:rsidRDefault="008F72C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425B4">
              <w:rPr>
                <w:rFonts w:ascii="Times New Roman" w:hAnsi="Times New Roman" w:cs="Times New Roman"/>
                <w:sz w:val="20"/>
                <w:szCs w:val="20"/>
                <w:lang w:eastAsia="cs-CZ"/>
              </w:rPr>
              <w:t>rozumět hlavním myšlenkám o známých tématech vyslovených spisovným jazykem, rozhlasových i televizních programů</w:t>
            </w:r>
          </w:p>
          <w:p w14:paraId="2DFFC14F" w14:textId="77777777" w:rsidR="008F72C4" w:rsidRPr="00B52E5D" w:rsidRDefault="008F72C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425B4">
              <w:rPr>
                <w:rFonts w:ascii="Times New Roman" w:hAnsi="Times New Roman" w:cs="Times New Roman"/>
                <w:sz w:val="20"/>
                <w:szCs w:val="20"/>
                <w:lang w:eastAsia="cs-CZ"/>
              </w:rPr>
              <w:t>rozumět textům, které se vztahují k běžným tématům každodenního života nebo k zaměstnání</w:t>
            </w:r>
          </w:p>
          <w:p w14:paraId="47A7CC7D" w14:textId="77777777" w:rsidR="008F72C4" w:rsidRPr="00B52E5D" w:rsidRDefault="008F72C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425B4">
              <w:rPr>
                <w:rFonts w:ascii="Times New Roman" w:hAnsi="Times New Roman" w:cs="Times New Roman"/>
                <w:sz w:val="20"/>
                <w:szCs w:val="20"/>
                <w:lang w:eastAsia="cs-CZ"/>
              </w:rPr>
              <w:t>vyřešit většinu situací, které mohou nastat při cestování v oblastech, kde se tímto jazykem mluví</w:t>
            </w:r>
          </w:p>
          <w:p w14:paraId="0B5CBA9E" w14:textId="77777777" w:rsidR="008F72C4" w:rsidRPr="00B52E5D" w:rsidRDefault="008F72C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425B4">
              <w:rPr>
                <w:rFonts w:ascii="Times New Roman" w:hAnsi="Times New Roman" w:cs="Times New Roman"/>
                <w:sz w:val="20"/>
                <w:szCs w:val="20"/>
                <w:lang w:eastAsia="cs-CZ"/>
              </w:rPr>
              <w:t>stručně vysvětlit své názory, popsat situace a události</w:t>
            </w:r>
          </w:p>
          <w:p w14:paraId="13782025" w14:textId="54EBAC0B" w:rsidR="008F72C4" w:rsidRPr="005A0406" w:rsidRDefault="008F72C4" w:rsidP="009B0068">
            <w:pPr>
              <w:pStyle w:val="Odstavecseseznamem"/>
              <w:numPr>
                <w:ilvl w:val="0"/>
                <w:numId w:val="6"/>
              </w:numPr>
              <w:spacing w:after="0" w:line="240" w:lineRule="auto"/>
              <w:ind w:left="170" w:hanging="170"/>
            </w:pPr>
            <w:r w:rsidRPr="006425B4">
              <w:rPr>
                <w:rFonts w:ascii="Times New Roman" w:hAnsi="Times New Roman" w:cs="Times New Roman"/>
                <w:sz w:val="20"/>
                <w:szCs w:val="20"/>
                <w:lang w:eastAsia="cs-CZ"/>
              </w:rPr>
              <w:t>napsat souvislé texty na známá témata</w:t>
            </w:r>
          </w:p>
        </w:tc>
      </w:tr>
      <w:tr w:rsidR="00C45179" w14:paraId="60FC3EC6"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02260A52" w14:textId="77777777" w:rsidR="00C45179" w:rsidRPr="005A0406" w:rsidRDefault="00C45179"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08668B57" w14:textId="77777777" w:rsidR="00C45179" w:rsidRDefault="00C45179" w:rsidP="00F8305C">
            <w:pPr>
              <w:jc w:val="both"/>
            </w:pPr>
          </w:p>
        </w:tc>
      </w:tr>
      <w:tr w:rsidR="00C45179" w14:paraId="1E2AC993" w14:textId="77777777" w:rsidTr="001041BE">
        <w:trPr>
          <w:gridBefore w:val="1"/>
          <w:gridAfter w:val="1"/>
          <w:wBefore w:w="393" w:type="dxa"/>
          <w:wAfter w:w="101" w:type="dxa"/>
          <w:trHeight w:val="1139"/>
        </w:trPr>
        <w:tc>
          <w:tcPr>
            <w:tcW w:w="9855" w:type="dxa"/>
            <w:gridSpan w:val="15"/>
            <w:tcBorders>
              <w:top w:val="nil"/>
              <w:bottom w:val="single" w:sz="4" w:space="0" w:color="auto"/>
            </w:tcBorders>
          </w:tcPr>
          <w:p w14:paraId="16CE5FC6" w14:textId="77777777" w:rsidR="00131A70" w:rsidRPr="000C69A4" w:rsidRDefault="00131A70" w:rsidP="00131A70">
            <w:pPr>
              <w:jc w:val="both"/>
              <w:rPr>
                <w:b/>
                <w:bCs/>
                <w:u w:val="single"/>
              </w:rPr>
            </w:pPr>
            <w:r w:rsidRPr="000C69A4">
              <w:rPr>
                <w:b/>
                <w:bCs/>
                <w:u w:val="single"/>
              </w:rPr>
              <w:t>Metody a přístupy používané ve výuce</w:t>
            </w:r>
          </w:p>
          <w:p w14:paraId="063CEC26" w14:textId="77777777" w:rsidR="00131A70" w:rsidRPr="000C69A4" w:rsidRDefault="00131A70" w:rsidP="00131A70">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6A3C30A3" w14:textId="28967467" w:rsidR="00131A70" w:rsidRPr="00B64152" w:rsidRDefault="00131A70" w:rsidP="00131A70">
            <w:pPr>
              <w:jc w:val="both"/>
            </w:pPr>
            <w:r w:rsidRPr="00C32880">
              <w:rPr>
                <w:color w:val="000000"/>
              </w:rPr>
              <w:t>Aktivizující (simulace, hry, dramatizace)</w:t>
            </w:r>
            <w:r w:rsidRPr="00B64152">
              <w:rPr>
                <w:color w:val="000000"/>
              </w:rPr>
              <w:t xml:space="preserve">, </w:t>
            </w:r>
            <w:r w:rsidRPr="00C32880">
              <w:rPr>
                <w:color w:val="000000"/>
              </w:rPr>
              <w:t>Dialogická (diskuze, rozhovor, brainstorming)</w:t>
            </w:r>
            <w:r w:rsidRPr="00B64152">
              <w:rPr>
                <w:color w:val="000000"/>
              </w:rPr>
              <w:t xml:space="preserve">, </w:t>
            </w:r>
            <w:r w:rsidRPr="00C32880">
              <w:rPr>
                <w:color w:val="000000"/>
              </w:rPr>
              <w:t>E-learning</w:t>
            </w:r>
            <w:r w:rsidRPr="00B64152">
              <w:rPr>
                <w:color w:val="000000"/>
              </w:rPr>
              <w:t xml:space="preserve">, </w:t>
            </w:r>
            <w:r w:rsidRPr="00C32880">
              <w:rPr>
                <w:color w:val="000000"/>
              </w:rPr>
              <w:t>Metody práce s textem (učebnicí, knihou)</w:t>
            </w:r>
          </w:p>
          <w:p w14:paraId="2222DE52" w14:textId="77777777" w:rsidR="00131A70" w:rsidRDefault="00131A70" w:rsidP="00131A70">
            <w:pPr>
              <w:jc w:val="both"/>
              <w:rPr>
                <w:color w:val="000000"/>
                <w:shd w:val="clear" w:color="auto" w:fill="FFFFFF"/>
              </w:rPr>
            </w:pPr>
          </w:p>
          <w:p w14:paraId="2EB7A1FE" w14:textId="77777777" w:rsidR="00131A70" w:rsidRPr="000C69A4" w:rsidRDefault="00131A70" w:rsidP="00131A70">
            <w:pPr>
              <w:jc w:val="both"/>
              <w:rPr>
                <w:b/>
                <w:bCs/>
              </w:rPr>
            </w:pPr>
            <w:r w:rsidRPr="000C69A4">
              <w:rPr>
                <w:b/>
                <w:bCs/>
              </w:rPr>
              <w:t>Pro dosažení odborných dovedností jsou užívány vyučovací metody:</w:t>
            </w:r>
          </w:p>
          <w:p w14:paraId="55CE5B93" w14:textId="6E5CCFF6" w:rsidR="00131A70" w:rsidRPr="00B64152" w:rsidRDefault="00131A70" w:rsidP="00131A70">
            <w:pPr>
              <w:jc w:val="both"/>
            </w:pPr>
            <w:r w:rsidRPr="00C32880">
              <w:rPr>
                <w:color w:val="000000"/>
              </w:rPr>
              <w:t>Aktivizující (simulace, hry, dramatizace)</w:t>
            </w:r>
            <w:r w:rsidRPr="00B64152">
              <w:rPr>
                <w:color w:val="000000"/>
              </w:rPr>
              <w:t xml:space="preserve">, </w:t>
            </w:r>
            <w:r w:rsidRPr="00C32880">
              <w:rPr>
                <w:color w:val="000000"/>
              </w:rPr>
              <w:t>Individuální práce studentů</w:t>
            </w:r>
            <w:r w:rsidRPr="00B64152">
              <w:rPr>
                <w:color w:val="000000"/>
              </w:rPr>
              <w:t xml:space="preserve">, </w:t>
            </w:r>
            <w:r w:rsidRPr="00C32880">
              <w:rPr>
                <w:color w:val="000000"/>
              </w:rPr>
              <w:t>Práce studentů ve dvojicích</w:t>
            </w:r>
            <w:r w:rsidRPr="00B64152">
              <w:rPr>
                <w:color w:val="000000"/>
              </w:rPr>
              <w:t xml:space="preserve">, </w:t>
            </w:r>
            <w:r w:rsidRPr="00C32880">
              <w:rPr>
                <w:color w:val="000000"/>
              </w:rPr>
              <w:t>Praktické procvičování</w:t>
            </w:r>
            <w:r w:rsidRPr="00B64152">
              <w:rPr>
                <w:color w:val="000000"/>
              </w:rPr>
              <w:t xml:space="preserve">, </w:t>
            </w:r>
            <w:r w:rsidRPr="00C32880">
              <w:rPr>
                <w:color w:val="000000"/>
              </w:rPr>
              <w:t>Týmová práce</w:t>
            </w:r>
          </w:p>
          <w:p w14:paraId="689BE91F" w14:textId="77777777" w:rsidR="00131A70" w:rsidRPr="000C69A4" w:rsidRDefault="00131A70" w:rsidP="00131A70"/>
          <w:p w14:paraId="404B387B" w14:textId="77777777" w:rsidR="00131A70" w:rsidRPr="005110DD" w:rsidRDefault="00131A70" w:rsidP="00131A70">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t>Očekávané výsledky učení dosažené studiem předmětu jsou ověřovány hodnoticími metodami:</w:t>
            </w:r>
          </w:p>
          <w:p w14:paraId="20C2A7F1" w14:textId="58DAA12C" w:rsidR="00131A70" w:rsidRDefault="008F72C4" w:rsidP="00131A70">
            <w:pPr>
              <w:jc w:val="both"/>
            </w:pPr>
            <w:r>
              <w:t>Kombinovaná zkouška (písemná část + ústní část)</w:t>
            </w:r>
            <w:r w:rsidR="00131A70" w:rsidRPr="00B85E6D">
              <w:t xml:space="preserve">, </w:t>
            </w:r>
            <w:r w:rsidR="00131A70" w:rsidRPr="00C32880">
              <w:t>Rozbor jazykového projevu studenta</w:t>
            </w:r>
            <w:r w:rsidR="00131A70" w:rsidRPr="00B85E6D">
              <w:t xml:space="preserve">, </w:t>
            </w:r>
            <w:r w:rsidR="00131A70" w:rsidRPr="00C32880">
              <w:t xml:space="preserve">Systematické pozorování </w:t>
            </w:r>
            <w:r w:rsidR="00131A70" w:rsidRPr="008F56B3">
              <w:t>studenta,</w:t>
            </w:r>
            <w:r w:rsidR="00131A70" w:rsidRPr="008F56B3">
              <w:rPr>
                <w:color w:val="000000"/>
              </w:rPr>
              <w:t xml:space="preserve"> </w:t>
            </w:r>
            <w:r w:rsidR="00AC15DC" w:rsidRPr="008F56B3">
              <w:rPr>
                <w:color w:val="000000"/>
              </w:rPr>
              <w:t>Známkou</w:t>
            </w:r>
          </w:p>
          <w:p w14:paraId="63E4C0DE" w14:textId="77777777" w:rsidR="00C45179" w:rsidRPr="008440C7" w:rsidRDefault="00C45179" w:rsidP="00F8305C">
            <w:pPr>
              <w:jc w:val="both"/>
              <w:rPr>
                <w:strike/>
                <w:color w:val="000000"/>
              </w:rPr>
            </w:pPr>
          </w:p>
          <w:p w14:paraId="59C7FE55" w14:textId="047F179A" w:rsidR="00C45179" w:rsidRPr="000C69A4" w:rsidRDefault="00910D1F" w:rsidP="00F8305C">
            <w:pPr>
              <w:jc w:val="both"/>
              <w:rPr>
                <w:b/>
                <w:bCs/>
                <w:u w:val="single"/>
              </w:rPr>
            </w:pPr>
            <w:r w:rsidRPr="000C69A4">
              <w:rPr>
                <w:b/>
                <w:bCs/>
                <w:u w:val="single"/>
              </w:rPr>
              <w:t>P</w:t>
            </w:r>
            <w:r w:rsidR="00C45179" w:rsidRPr="000C69A4">
              <w:rPr>
                <w:b/>
                <w:bCs/>
                <w:u w:val="single"/>
              </w:rPr>
              <w:t>oužívané didaktické prostředky</w:t>
            </w:r>
          </w:p>
          <w:p w14:paraId="6874DC1E" w14:textId="77777777" w:rsidR="00C45179" w:rsidRPr="0071371D" w:rsidRDefault="00C45179" w:rsidP="00F8305C">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662D518C" w14:textId="77777777" w:rsidR="00C45179" w:rsidRPr="0071371D" w:rsidRDefault="00C45179" w:rsidP="00F8305C">
            <w:pPr>
              <w:jc w:val="both"/>
            </w:pPr>
          </w:p>
          <w:p w14:paraId="739E6237" w14:textId="01871753" w:rsidR="00C45179"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C45179" w14:paraId="458414FB"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6A83CDF6" w14:textId="77777777" w:rsidR="00C45179" w:rsidRDefault="00C45179" w:rsidP="00F8305C">
            <w:pPr>
              <w:jc w:val="both"/>
            </w:pPr>
            <w:r>
              <w:rPr>
                <w:b/>
              </w:rPr>
              <w:lastRenderedPageBreak/>
              <w:t>Studijní literatura a studijní pomůcky</w:t>
            </w:r>
          </w:p>
        </w:tc>
        <w:tc>
          <w:tcPr>
            <w:tcW w:w="6202" w:type="dxa"/>
            <w:gridSpan w:val="10"/>
            <w:tcBorders>
              <w:top w:val="single" w:sz="4" w:space="0" w:color="auto"/>
              <w:bottom w:val="nil"/>
            </w:tcBorders>
          </w:tcPr>
          <w:p w14:paraId="5D815418" w14:textId="77777777" w:rsidR="00C45179" w:rsidRDefault="00C45179" w:rsidP="00F8305C">
            <w:pPr>
              <w:jc w:val="both"/>
            </w:pPr>
          </w:p>
        </w:tc>
      </w:tr>
      <w:tr w:rsidR="00C45179" w14:paraId="5ED3A4F5" w14:textId="77777777" w:rsidTr="001041BE">
        <w:trPr>
          <w:gridBefore w:val="1"/>
          <w:gridAfter w:val="1"/>
          <w:wBefore w:w="393" w:type="dxa"/>
          <w:wAfter w:w="101" w:type="dxa"/>
          <w:trHeight w:val="1497"/>
        </w:trPr>
        <w:tc>
          <w:tcPr>
            <w:tcW w:w="9855" w:type="dxa"/>
            <w:gridSpan w:val="15"/>
            <w:tcBorders>
              <w:top w:val="nil"/>
            </w:tcBorders>
          </w:tcPr>
          <w:p w14:paraId="0EB78DC3" w14:textId="77777777" w:rsidR="00FB018E" w:rsidRPr="003F3367" w:rsidRDefault="00FB018E" w:rsidP="00FB018E">
            <w:pPr>
              <w:rPr>
                <w:u w:val="single"/>
              </w:rPr>
            </w:pPr>
            <w:r w:rsidRPr="003F3367">
              <w:rPr>
                <w:u w:val="single"/>
              </w:rPr>
              <w:t>Povinná literatura:</w:t>
            </w:r>
          </w:p>
          <w:p w14:paraId="32C630A2" w14:textId="77777777" w:rsidR="00FB018E" w:rsidRPr="003F3367" w:rsidRDefault="009556F6" w:rsidP="009B0068">
            <w:pPr>
              <w:numPr>
                <w:ilvl w:val="0"/>
                <w:numId w:val="7"/>
              </w:numPr>
              <w:shd w:val="clear" w:color="auto" w:fill="FFFFFF"/>
              <w:ind w:left="0"/>
              <w:jc w:val="both"/>
              <w:rPr>
                <w:color w:val="000000"/>
              </w:rPr>
            </w:pPr>
            <w:hyperlink r:id="rId120" w:tgtFrame="_blank" w:history="1">
              <w:r w:rsidR="00FB018E" w:rsidRPr="003F3367">
                <w:rPr>
                  <w:caps/>
                  <w:color w:val="000000"/>
                </w:rPr>
                <w:t>Roberts, R., Buchanan, H. </w:t>
              </w:r>
              <w:r w:rsidR="00FB018E" w:rsidRPr="003F3367">
                <w:rPr>
                  <w:color w:val="000000"/>
                </w:rPr>
                <w:t>Navigate B1+ Intermediate Coursebook with Video and Oxford Online Skills. Oxford: Oxford University Press, 2015. ISBN 978-0-19-456662-9.</w:t>
              </w:r>
            </w:hyperlink>
          </w:p>
          <w:p w14:paraId="78447291" w14:textId="77777777" w:rsidR="00FB018E" w:rsidRPr="003F3367" w:rsidRDefault="00FB018E" w:rsidP="00FB018E"/>
          <w:p w14:paraId="74EC1BF5" w14:textId="77777777" w:rsidR="00FB018E" w:rsidRPr="003F3367" w:rsidRDefault="00FB018E" w:rsidP="00FB018E">
            <w:pPr>
              <w:rPr>
                <w:u w:val="single"/>
              </w:rPr>
            </w:pPr>
            <w:r w:rsidRPr="003F3367">
              <w:rPr>
                <w:u w:val="single"/>
              </w:rPr>
              <w:t>Doporučená literatura:</w:t>
            </w:r>
          </w:p>
          <w:p w14:paraId="20F98CCD" w14:textId="4F604031" w:rsidR="00FB018E" w:rsidRDefault="00FB018E" w:rsidP="00FB018E">
            <w:pPr>
              <w:rPr>
                <w:color w:val="000000"/>
              </w:rPr>
            </w:pPr>
            <w:r w:rsidRPr="003F3367">
              <w:rPr>
                <w:caps/>
                <w:color w:val="000000"/>
              </w:rPr>
              <w:t>Murphy, R</w:t>
            </w:r>
            <w:r w:rsidRPr="003F3367">
              <w:rPr>
                <w:color w:val="000000"/>
              </w:rPr>
              <w:t xml:space="preserve">. English Grammar in Use. 5th Ed. Cambridge: Cambridge University Press, 2019. ISBN </w:t>
            </w:r>
            <w:r w:rsidRPr="003F3367">
              <w:t>9781108457651</w:t>
            </w:r>
            <w:r w:rsidRPr="003F3367">
              <w:rPr>
                <w:color w:val="000000"/>
              </w:rPr>
              <w:t>.</w:t>
            </w:r>
          </w:p>
          <w:p w14:paraId="3A8B74B6" w14:textId="38D62AE2" w:rsidR="000A3D0B" w:rsidRPr="003F3367" w:rsidRDefault="009556F6" w:rsidP="00FB018E">
            <w:pPr>
              <w:rPr>
                <w:color w:val="000000"/>
              </w:rPr>
            </w:pPr>
            <w:hyperlink r:id="rId121" w:history="1">
              <w:r w:rsidR="000A3D0B" w:rsidRPr="000A3D0B">
                <w:rPr>
                  <w:rStyle w:val="Hypertextovodkaz"/>
                </w:rPr>
                <w:t>https://www.cambridgeenglish.org/learning-english/activities-for-learners/</w:t>
              </w:r>
            </w:hyperlink>
            <w:r w:rsidR="00F52661" w:rsidRPr="00F52661">
              <w:rPr>
                <w:rStyle w:val="Hypertextovodkaz"/>
                <w:color w:val="auto"/>
                <w:u w:val="none"/>
              </w:rPr>
              <w:t>.</w:t>
            </w:r>
          </w:p>
          <w:p w14:paraId="209B659F" w14:textId="77777777" w:rsidR="00FB018E" w:rsidRPr="003F3367" w:rsidRDefault="00FB018E" w:rsidP="009B0068">
            <w:pPr>
              <w:numPr>
                <w:ilvl w:val="0"/>
                <w:numId w:val="7"/>
              </w:numPr>
              <w:shd w:val="clear" w:color="auto" w:fill="FFFFFF"/>
              <w:ind w:left="0"/>
              <w:jc w:val="both"/>
              <w:rPr>
                <w:u w:val="single"/>
              </w:rPr>
            </w:pPr>
          </w:p>
          <w:p w14:paraId="4641A13E" w14:textId="049653BD" w:rsidR="00C45179" w:rsidRPr="00D22542" w:rsidRDefault="00FB018E" w:rsidP="00FB018E">
            <w:r w:rsidRPr="003F3367">
              <w:t>Vlastní doplňující materiály v e-learningové podobě.</w:t>
            </w:r>
          </w:p>
        </w:tc>
      </w:tr>
      <w:tr w:rsidR="00C45179" w14:paraId="6AB6C2A5"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786C383F" w14:textId="77777777" w:rsidR="00C45179" w:rsidRDefault="00C45179" w:rsidP="00F8305C">
            <w:pPr>
              <w:jc w:val="center"/>
              <w:rPr>
                <w:b/>
              </w:rPr>
            </w:pPr>
            <w:r>
              <w:rPr>
                <w:b/>
              </w:rPr>
              <w:t>Informace ke kombinované nebo distanční formě</w:t>
            </w:r>
          </w:p>
        </w:tc>
      </w:tr>
      <w:tr w:rsidR="00C45179" w14:paraId="6A1AC051"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0056143A" w14:textId="77777777" w:rsidR="00C45179" w:rsidRDefault="00C45179" w:rsidP="00F8305C">
            <w:pPr>
              <w:jc w:val="both"/>
            </w:pPr>
            <w:r>
              <w:rPr>
                <w:b/>
              </w:rPr>
              <w:t>Rozsah konzultací (soustředění)</w:t>
            </w:r>
          </w:p>
        </w:tc>
        <w:tc>
          <w:tcPr>
            <w:tcW w:w="889" w:type="dxa"/>
            <w:tcBorders>
              <w:top w:val="single" w:sz="2" w:space="0" w:color="auto"/>
            </w:tcBorders>
          </w:tcPr>
          <w:p w14:paraId="0152B836" w14:textId="01729B26" w:rsidR="00C45179" w:rsidRDefault="00766418" w:rsidP="00766418">
            <w:pPr>
              <w:jc w:val="center"/>
            </w:pPr>
            <w:r>
              <w:t>9</w:t>
            </w:r>
          </w:p>
        </w:tc>
        <w:tc>
          <w:tcPr>
            <w:tcW w:w="4179" w:type="dxa"/>
            <w:gridSpan w:val="7"/>
            <w:tcBorders>
              <w:top w:val="single" w:sz="2" w:space="0" w:color="auto"/>
            </w:tcBorders>
            <w:shd w:val="clear" w:color="auto" w:fill="F7CAAC"/>
          </w:tcPr>
          <w:p w14:paraId="5D719981" w14:textId="77777777" w:rsidR="00C45179" w:rsidRDefault="00C45179" w:rsidP="00F8305C">
            <w:pPr>
              <w:jc w:val="both"/>
              <w:rPr>
                <w:b/>
              </w:rPr>
            </w:pPr>
            <w:r>
              <w:rPr>
                <w:b/>
              </w:rPr>
              <w:t xml:space="preserve">hodin </w:t>
            </w:r>
          </w:p>
        </w:tc>
      </w:tr>
      <w:tr w:rsidR="00C45179" w14:paraId="794B566C" w14:textId="77777777" w:rsidTr="001041BE">
        <w:trPr>
          <w:gridBefore w:val="1"/>
          <w:gridAfter w:val="1"/>
          <w:wBefore w:w="393" w:type="dxa"/>
          <w:wAfter w:w="101" w:type="dxa"/>
        </w:trPr>
        <w:tc>
          <w:tcPr>
            <w:tcW w:w="9855" w:type="dxa"/>
            <w:gridSpan w:val="15"/>
            <w:shd w:val="clear" w:color="auto" w:fill="F7CAAC"/>
          </w:tcPr>
          <w:p w14:paraId="1F50C968" w14:textId="77777777" w:rsidR="00C45179" w:rsidRDefault="00C45179" w:rsidP="00F8305C">
            <w:pPr>
              <w:jc w:val="both"/>
              <w:rPr>
                <w:b/>
              </w:rPr>
            </w:pPr>
            <w:r>
              <w:rPr>
                <w:b/>
              </w:rPr>
              <w:t>Informace o způsobu kontaktu s vyučujícím</w:t>
            </w:r>
          </w:p>
        </w:tc>
      </w:tr>
      <w:tr w:rsidR="00C45179" w14:paraId="3BA4FED7" w14:textId="77777777" w:rsidTr="001041BE">
        <w:trPr>
          <w:gridBefore w:val="1"/>
          <w:gridAfter w:val="1"/>
          <w:wBefore w:w="393" w:type="dxa"/>
          <w:wAfter w:w="101" w:type="dxa"/>
          <w:trHeight w:val="1373"/>
        </w:trPr>
        <w:tc>
          <w:tcPr>
            <w:tcW w:w="9855" w:type="dxa"/>
            <w:gridSpan w:val="15"/>
          </w:tcPr>
          <w:p w14:paraId="673F078F" w14:textId="294FA817" w:rsidR="00243D05" w:rsidRDefault="00243D05" w:rsidP="00243D05">
            <w:pPr>
              <w:jc w:val="both"/>
            </w:pPr>
            <w:r w:rsidRPr="0076133B">
              <w:t xml:space="preserve">Studenti se účastní výuky, kde je jim redukovanou formou prezentována látka dle anotace předmětu. </w:t>
            </w:r>
            <w:r w:rsidR="0076133B" w:rsidRPr="0076133B">
              <w:t xml:space="preserve">Studentům budou určeny části učiva k samostatnému nastudování. </w:t>
            </w:r>
            <w:r w:rsidR="0076133B" w:rsidRPr="00A504CC">
              <w:t xml:space="preserve">Výuka je realizována v blocích. </w:t>
            </w:r>
            <w:r w:rsidRPr="00A504CC">
              <w:t>Studenti samostatně studují předložené materiály a využívají e-learningovou podporu. Píší závěrečný test (min. úspěšnost 60 %). Konzultace jsou možné v rámci výuky, v případě potřeby mají studenti také možnost si s vyučujícím domluvit (e-mailem, telefonicky) individuální konzultaci.</w:t>
            </w:r>
          </w:p>
          <w:p w14:paraId="5A3F5D8D" w14:textId="77777777" w:rsidR="00C45179" w:rsidRDefault="00C45179" w:rsidP="00F8305C">
            <w:pPr>
              <w:jc w:val="both"/>
            </w:pPr>
          </w:p>
          <w:p w14:paraId="4BF4CEDA" w14:textId="77777777" w:rsidR="00C45179" w:rsidRDefault="00C45179" w:rsidP="00F8305C">
            <w:pPr>
              <w:jc w:val="both"/>
            </w:pPr>
          </w:p>
          <w:p w14:paraId="09B058DD" w14:textId="77777777" w:rsidR="00C45179" w:rsidRDefault="00C45179" w:rsidP="00F8305C">
            <w:pPr>
              <w:jc w:val="both"/>
            </w:pPr>
          </w:p>
          <w:p w14:paraId="4D4DDDB1" w14:textId="77777777" w:rsidR="00C45179" w:rsidRDefault="00C45179" w:rsidP="00F8305C">
            <w:pPr>
              <w:jc w:val="both"/>
            </w:pPr>
          </w:p>
          <w:p w14:paraId="3F3EAD1D" w14:textId="77777777" w:rsidR="00C45179" w:rsidRDefault="00C45179" w:rsidP="00F8305C">
            <w:pPr>
              <w:jc w:val="both"/>
            </w:pPr>
          </w:p>
          <w:p w14:paraId="6283F4E5" w14:textId="77777777" w:rsidR="00C45179" w:rsidRDefault="00C45179" w:rsidP="00F8305C">
            <w:pPr>
              <w:jc w:val="both"/>
            </w:pPr>
          </w:p>
          <w:p w14:paraId="7B56DA57" w14:textId="4BF81BE8" w:rsidR="00C45179" w:rsidRDefault="00C45179" w:rsidP="00F8305C">
            <w:pPr>
              <w:jc w:val="both"/>
            </w:pPr>
          </w:p>
          <w:p w14:paraId="08536F12" w14:textId="03D8CC93" w:rsidR="008F56B3" w:rsidRDefault="008F56B3" w:rsidP="00F8305C">
            <w:pPr>
              <w:jc w:val="both"/>
            </w:pPr>
          </w:p>
          <w:p w14:paraId="2F2CDE5F" w14:textId="675BBA7A" w:rsidR="008F56B3" w:rsidRDefault="008F56B3" w:rsidP="00F8305C">
            <w:pPr>
              <w:jc w:val="both"/>
            </w:pPr>
          </w:p>
          <w:p w14:paraId="450DBD9A" w14:textId="3B2F8A46" w:rsidR="008F56B3" w:rsidRDefault="008F56B3" w:rsidP="00F8305C">
            <w:pPr>
              <w:jc w:val="both"/>
            </w:pPr>
          </w:p>
          <w:p w14:paraId="29D8644A" w14:textId="6D8C41F2" w:rsidR="008F56B3" w:rsidRDefault="008F56B3" w:rsidP="00F8305C">
            <w:pPr>
              <w:jc w:val="both"/>
            </w:pPr>
          </w:p>
          <w:p w14:paraId="38CAE3AA" w14:textId="5A8CC93F" w:rsidR="008F56B3" w:rsidRDefault="008F56B3" w:rsidP="00F8305C">
            <w:pPr>
              <w:jc w:val="both"/>
            </w:pPr>
          </w:p>
          <w:p w14:paraId="66116394" w14:textId="442621F9" w:rsidR="008F56B3" w:rsidRDefault="008F56B3" w:rsidP="00F8305C">
            <w:pPr>
              <w:jc w:val="both"/>
            </w:pPr>
          </w:p>
          <w:p w14:paraId="05F214F1" w14:textId="331A1FF8" w:rsidR="008F56B3" w:rsidRDefault="008F56B3" w:rsidP="00F8305C">
            <w:pPr>
              <w:jc w:val="both"/>
            </w:pPr>
          </w:p>
          <w:p w14:paraId="0C492C56" w14:textId="6E369E67" w:rsidR="008F56B3" w:rsidRDefault="008F56B3" w:rsidP="00F8305C">
            <w:pPr>
              <w:jc w:val="both"/>
            </w:pPr>
          </w:p>
          <w:p w14:paraId="4067DA57" w14:textId="6B301E6F" w:rsidR="008F56B3" w:rsidRDefault="008F56B3" w:rsidP="00F8305C">
            <w:pPr>
              <w:jc w:val="both"/>
            </w:pPr>
          </w:p>
          <w:p w14:paraId="300C7891" w14:textId="697A3069" w:rsidR="008F56B3" w:rsidRDefault="008F56B3" w:rsidP="00F8305C">
            <w:pPr>
              <w:jc w:val="both"/>
            </w:pPr>
          </w:p>
          <w:p w14:paraId="0FA00EE7" w14:textId="0A6876D5" w:rsidR="008F56B3" w:rsidRDefault="008F56B3" w:rsidP="00F8305C">
            <w:pPr>
              <w:jc w:val="both"/>
            </w:pPr>
          </w:p>
          <w:p w14:paraId="64A384B8" w14:textId="702781A6" w:rsidR="008F56B3" w:rsidRDefault="008F56B3" w:rsidP="00F8305C">
            <w:pPr>
              <w:jc w:val="both"/>
            </w:pPr>
          </w:p>
          <w:p w14:paraId="36A5B258" w14:textId="0DB7A952" w:rsidR="008F56B3" w:rsidRDefault="008F56B3" w:rsidP="00F8305C">
            <w:pPr>
              <w:jc w:val="both"/>
            </w:pPr>
          </w:p>
          <w:p w14:paraId="59E76FFA" w14:textId="1EBFA4B6" w:rsidR="008F56B3" w:rsidRDefault="008F56B3" w:rsidP="00F8305C">
            <w:pPr>
              <w:jc w:val="both"/>
            </w:pPr>
          </w:p>
          <w:p w14:paraId="391E9A42" w14:textId="66109C08" w:rsidR="008F56B3" w:rsidRDefault="008F56B3" w:rsidP="00F8305C">
            <w:pPr>
              <w:jc w:val="both"/>
            </w:pPr>
          </w:p>
          <w:p w14:paraId="263ED8BE" w14:textId="540DB1D6" w:rsidR="008F56B3" w:rsidRDefault="008F56B3" w:rsidP="00F8305C">
            <w:pPr>
              <w:jc w:val="both"/>
            </w:pPr>
          </w:p>
          <w:p w14:paraId="2C6C3D27" w14:textId="4F72D5E9" w:rsidR="008F56B3" w:rsidRDefault="008F56B3" w:rsidP="00F8305C">
            <w:pPr>
              <w:jc w:val="both"/>
            </w:pPr>
          </w:p>
          <w:p w14:paraId="03853632" w14:textId="287CDAE1" w:rsidR="008F56B3" w:rsidRDefault="008F56B3" w:rsidP="00F8305C">
            <w:pPr>
              <w:jc w:val="both"/>
            </w:pPr>
          </w:p>
          <w:p w14:paraId="58E5C4DA" w14:textId="01BDB43E" w:rsidR="008F56B3" w:rsidRDefault="008F56B3" w:rsidP="00F8305C">
            <w:pPr>
              <w:jc w:val="both"/>
            </w:pPr>
          </w:p>
          <w:p w14:paraId="6E5677B8" w14:textId="77777777" w:rsidR="00C45179" w:rsidRDefault="00C45179" w:rsidP="00F8305C">
            <w:pPr>
              <w:jc w:val="both"/>
            </w:pPr>
          </w:p>
          <w:p w14:paraId="063BB540" w14:textId="77777777" w:rsidR="00C45179" w:rsidRDefault="00C45179" w:rsidP="00F8305C">
            <w:pPr>
              <w:jc w:val="both"/>
            </w:pPr>
          </w:p>
        </w:tc>
      </w:tr>
      <w:tr w:rsidR="00C45179" w14:paraId="0015C69D"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4CE81FB8" w14:textId="77777777" w:rsidR="00C45179" w:rsidRDefault="00C45179" w:rsidP="00F8305C">
            <w:pPr>
              <w:jc w:val="both"/>
              <w:rPr>
                <w:b/>
                <w:sz w:val="28"/>
              </w:rPr>
            </w:pPr>
            <w:r>
              <w:lastRenderedPageBreak/>
              <w:br w:type="page"/>
            </w:r>
            <w:r>
              <w:rPr>
                <w:b/>
                <w:sz w:val="28"/>
              </w:rPr>
              <w:t>B-III – Charakteristika studijního předmětu</w:t>
            </w:r>
          </w:p>
        </w:tc>
      </w:tr>
      <w:tr w:rsidR="00C45179" w14:paraId="3A4F4DB4"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5E7136AC" w14:textId="77777777" w:rsidR="00C45179" w:rsidRDefault="00C45179" w:rsidP="00F8305C">
            <w:pPr>
              <w:jc w:val="both"/>
              <w:rPr>
                <w:b/>
              </w:rPr>
            </w:pPr>
            <w:r>
              <w:rPr>
                <w:b/>
              </w:rPr>
              <w:t>Název studijního předmětu</w:t>
            </w:r>
          </w:p>
        </w:tc>
        <w:tc>
          <w:tcPr>
            <w:tcW w:w="6420" w:type="dxa"/>
            <w:gridSpan w:val="11"/>
            <w:tcBorders>
              <w:top w:val="double" w:sz="4" w:space="0" w:color="auto"/>
            </w:tcBorders>
          </w:tcPr>
          <w:p w14:paraId="384B42D2" w14:textId="37B64085" w:rsidR="00C45179" w:rsidRDefault="00490B17" w:rsidP="00F8305C">
            <w:pPr>
              <w:jc w:val="both"/>
            </w:pPr>
            <w:bookmarkStart w:id="322" w:name="Angličtina_IIb"/>
            <w:bookmarkEnd w:id="322"/>
            <w:r w:rsidRPr="0062291E">
              <w:rPr>
                <w:b/>
                <w:bCs/>
              </w:rPr>
              <w:t>Angličtina I</w:t>
            </w:r>
            <w:r>
              <w:rPr>
                <w:b/>
                <w:bCs/>
              </w:rPr>
              <w:t>Ib</w:t>
            </w:r>
          </w:p>
        </w:tc>
      </w:tr>
      <w:tr w:rsidR="00C45179" w14:paraId="247F2898" w14:textId="77777777" w:rsidTr="001041BE">
        <w:trPr>
          <w:gridBefore w:val="1"/>
          <w:gridAfter w:val="1"/>
          <w:wBefore w:w="393" w:type="dxa"/>
          <w:wAfter w:w="101" w:type="dxa"/>
        </w:trPr>
        <w:tc>
          <w:tcPr>
            <w:tcW w:w="3435" w:type="dxa"/>
            <w:gridSpan w:val="4"/>
            <w:shd w:val="clear" w:color="auto" w:fill="F7CAAC"/>
          </w:tcPr>
          <w:p w14:paraId="0F64BCF3" w14:textId="77777777" w:rsidR="00C45179" w:rsidRDefault="00C45179" w:rsidP="00F8305C">
            <w:pPr>
              <w:jc w:val="both"/>
              <w:rPr>
                <w:b/>
              </w:rPr>
            </w:pPr>
            <w:r>
              <w:rPr>
                <w:b/>
              </w:rPr>
              <w:t>Typ předmětu</w:t>
            </w:r>
          </w:p>
        </w:tc>
        <w:tc>
          <w:tcPr>
            <w:tcW w:w="3057" w:type="dxa"/>
            <w:gridSpan w:val="6"/>
          </w:tcPr>
          <w:p w14:paraId="26B15F7D" w14:textId="513DDFAD" w:rsidR="00C45179" w:rsidRPr="00FB018E" w:rsidRDefault="00C45179" w:rsidP="00F8305C">
            <w:pPr>
              <w:jc w:val="both"/>
            </w:pPr>
            <w:r w:rsidRPr="00FB018E">
              <w:t xml:space="preserve">povinně </w:t>
            </w:r>
            <w:r w:rsidR="00547005">
              <w:t>volitelný</w:t>
            </w:r>
          </w:p>
        </w:tc>
        <w:tc>
          <w:tcPr>
            <w:tcW w:w="2695" w:type="dxa"/>
            <w:gridSpan w:val="4"/>
            <w:shd w:val="clear" w:color="auto" w:fill="F7CAAC"/>
          </w:tcPr>
          <w:p w14:paraId="7DA91480" w14:textId="77777777" w:rsidR="00C45179" w:rsidRPr="00FB018E" w:rsidRDefault="00C45179" w:rsidP="00F8305C">
            <w:pPr>
              <w:jc w:val="both"/>
            </w:pPr>
            <w:r w:rsidRPr="00FB018E">
              <w:rPr>
                <w:b/>
              </w:rPr>
              <w:t>doporučený ročník / semestr</w:t>
            </w:r>
          </w:p>
        </w:tc>
        <w:tc>
          <w:tcPr>
            <w:tcW w:w="668" w:type="dxa"/>
          </w:tcPr>
          <w:p w14:paraId="5A846763" w14:textId="1F9B2B87" w:rsidR="00C45179" w:rsidRPr="00FB018E" w:rsidRDefault="00C45179" w:rsidP="00F8305C">
            <w:pPr>
              <w:jc w:val="both"/>
            </w:pPr>
            <w:r w:rsidRPr="00FB018E">
              <w:t>2/ZS</w:t>
            </w:r>
          </w:p>
        </w:tc>
      </w:tr>
      <w:tr w:rsidR="00C45179" w14:paraId="582DA60B" w14:textId="77777777" w:rsidTr="001041BE">
        <w:trPr>
          <w:gridBefore w:val="1"/>
          <w:gridAfter w:val="1"/>
          <w:wBefore w:w="393" w:type="dxa"/>
          <w:wAfter w:w="101" w:type="dxa"/>
        </w:trPr>
        <w:tc>
          <w:tcPr>
            <w:tcW w:w="3435" w:type="dxa"/>
            <w:gridSpan w:val="4"/>
            <w:shd w:val="clear" w:color="auto" w:fill="F7CAAC"/>
          </w:tcPr>
          <w:p w14:paraId="3D450AB6" w14:textId="77777777" w:rsidR="00C45179" w:rsidRDefault="00C45179" w:rsidP="00F8305C">
            <w:pPr>
              <w:jc w:val="both"/>
              <w:rPr>
                <w:b/>
              </w:rPr>
            </w:pPr>
            <w:r>
              <w:rPr>
                <w:b/>
              </w:rPr>
              <w:t>Rozsah studijního předmětu</w:t>
            </w:r>
          </w:p>
        </w:tc>
        <w:tc>
          <w:tcPr>
            <w:tcW w:w="1352" w:type="dxa"/>
            <w:gridSpan w:val="3"/>
          </w:tcPr>
          <w:p w14:paraId="1CB8CA80" w14:textId="39591449" w:rsidR="00C45179" w:rsidRPr="00B74836" w:rsidRDefault="007A4B0E" w:rsidP="00F8305C">
            <w:pPr>
              <w:jc w:val="both"/>
            </w:pPr>
            <w:r w:rsidRPr="00B74836">
              <w:t>0</w:t>
            </w:r>
            <w:r w:rsidR="00C45179" w:rsidRPr="00B74836">
              <w:t>p+</w:t>
            </w:r>
            <w:r w:rsidRPr="00B74836">
              <w:t>28</w:t>
            </w:r>
            <w:r w:rsidR="00C45179" w:rsidRPr="00B74836">
              <w:t>s+</w:t>
            </w:r>
            <w:r w:rsidRPr="00B74836">
              <w:t>0</w:t>
            </w:r>
            <w:r w:rsidR="00C45179" w:rsidRPr="00B74836">
              <w:t>l</w:t>
            </w:r>
          </w:p>
        </w:tc>
        <w:tc>
          <w:tcPr>
            <w:tcW w:w="889" w:type="dxa"/>
            <w:shd w:val="clear" w:color="auto" w:fill="F7CAAC"/>
          </w:tcPr>
          <w:p w14:paraId="783D56EE" w14:textId="77777777" w:rsidR="00C45179" w:rsidRPr="00B74836" w:rsidRDefault="00C45179" w:rsidP="00F8305C">
            <w:pPr>
              <w:jc w:val="both"/>
              <w:rPr>
                <w:b/>
              </w:rPr>
            </w:pPr>
            <w:r w:rsidRPr="00B74836">
              <w:rPr>
                <w:b/>
              </w:rPr>
              <w:t xml:space="preserve">hod. </w:t>
            </w:r>
          </w:p>
        </w:tc>
        <w:tc>
          <w:tcPr>
            <w:tcW w:w="816" w:type="dxa"/>
            <w:gridSpan w:val="2"/>
          </w:tcPr>
          <w:p w14:paraId="643CDEC5" w14:textId="304D5E28" w:rsidR="00C45179" w:rsidRPr="00B74836" w:rsidRDefault="007A4B0E" w:rsidP="00F8305C">
            <w:pPr>
              <w:jc w:val="both"/>
            </w:pPr>
            <w:r w:rsidRPr="00B74836">
              <w:t>28</w:t>
            </w:r>
          </w:p>
        </w:tc>
        <w:tc>
          <w:tcPr>
            <w:tcW w:w="1479" w:type="dxa"/>
            <w:gridSpan w:val="2"/>
            <w:shd w:val="clear" w:color="auto" w:fill="F7CAAC"/>
          </w:tcPr>
          <w:p w14:paraId="0E3B2494" w14:textId="77777777" w:rsidR="00C45179" w:rsidRPr="00B74836" w:rsidRDefault="00C45179" w:rsidP="00F8305C">
            <w:pPr>
              <w:jc w:val="both"/>
              <w:rPr>
                <w:b/>
              </w:rPr>
            </w:pPr>
            <w:r w:rsidRPr="00B74836">
              <w:rPr>
                <w:b/>
              </w:rPr>
              <w:t>kreditů</w:t>
            </w:r>
          </w:p>
        </w:tc>
        <w:tc>
          <w:tcPr>
            <w:tcW w:w="1884" w:type="dxa"/>
            <w:gridSpan w:val="3"/>
          </w:tcPr>
          <w:p w14:paraId="0DF702A8" w14:textId="2321F827" w:rsidR="00C45179" w:rsidRPr="00B74836" w:rsidRDefault="007A4B0E" w:rsidP="00F8305C">
            <w:pPr>
              <w:jc w:val="both"/>
            </w:pPr>
            <w:r w:rsidRPr="00B74836">
              <w:t>2</w:t>
            </w:r>
          </w:p>
        </w:tc>
      </w:tr>
      <w:tr w:rsidR="00C45179" w14:paraId="1CD50F5E" w14:textId="77777777" w:rsidTr="001041BE">
        <w:trPr>
          <w:gridBefore w:val="1"/>
          <w:gridAfter w:val="1"/>
          <w:wBefore w:w="393" w:type="dxa"/>
          <w:wAfter w:w="101" w:type="dxa"/>
        </w:trPr>
        <w:tc>
          <w:tcPr>
            <w:tcW w:w="3435" w:type="dxa"/>
            <w:gridSpan w:val="4"/>
            <w:shd w:val="clear" w:color="auto" w:fill="F7CAAC"/>
          </w:tcPr>
          <w:p w14:paraId="6A47EAFB" w14:textId="77777777" w:rsidR="00C45179" w:rsidRDefault="00C45179" w:rsidP="00F8305C">
            <w:pPr>
              <w:jc w:val="both"/>
              <w:rPr>
                <w:b/>
                <w:sz w:val="22"/>
              </w:rPr>
            </w:pPr>
            <w:r>
              <w:rPr>
                <w:b/>
              </w:rPr>
              <w:t>Prerekvizity, korekvizity, ekvivalence</w:t>
            </w:r>
          </w:p>
        </w:tc>
        <w:tc>
          <w:tcPr>
            <w:tcW w:w="6420" w:type="dxa"/>
            <w:gridSpan w:val="11"/>
          </w:tcPr>
          <w:p w14:paraId="640E8A1B" w14:textId="77777777" w:rsidR="00C45179" w:rsidRDefault="00C45179" w:rsidP="00F8305C">
            <w:pPr>
              <w:jc w:val="both"/>
            </w:pPr>
          </w:p>
        </w:tc>
      </w:tr>
      <w:tr w:rsidR="00C45179" w14:paraId="7A2ADD0B" w14:textId="77777777" w:rsidTr="001041BE">
        <w:trPr>
          <w:gridBefore w:val="1"/>
          <w:gridAfter w:val="1"/>
          <w:wBefore w:w="393" w:type="dxa"/>
          <w:wAfter w:w="101" w:type="dxa"/>
        </w:trPr>
        <w:tc>
          <w:tcPr>
            <w:tcW w:w="3435" w:type="dxa"/>
            <w:gridSpan w:val="4"/>
            <w:shd w:val="clear" w:color="auto" w:fill="F7CAAC"/>
          </w:tcPr>
          <w:p w14:paraId="34BB4FA8" w14:textId="77777777" w:rsidR="00C45179" w:rsidRPr="005A0406" w:rsidRDefault="00C45179" w:rsidP="00F8305C">
            <w:pPr>
              <w:jc w:val="both"/>
              <w:rPr>
                <w:b/>
              </w:rPr>
            </w:pPr>
            <w:r w:rsidRPr="005A0406">
              <w:rPr>
                <w:b/>
              </w:rPr>
              <w:t>Způsob ověření výsledků učení</w:t>
            </w:r>
          </w:p>
        </w:tc>
        <w:tc>
          <w:tcPr>
            <w:tcW w:w="3057" w:type="dxa"/>
            <w:gridSpan w:val="6"/>
            <w:tcBorders>
              <w:bottom w:val="single" w:sz="4" w:space="0" w:color="auto"/>
            </w:tcBorders>
          </w:tcPr>
          <w:p w14:paraId="10EBB6F4" w14:textId="77777777" w:rsidR="00C45179" w:rsidRDefault="00C45179" w:rsidP="00F8305C">
            <w:pPr>
              <w:jc w:val="both"/>
            </w:pPr>
            <w:r w:rsidRPr="00FB018E">
              <w:t>zápočet, zkouška</w:t>
            </w:r>
          </w:p>
        </w:tc>
        <w:tc>
          <w:tcPr>
            <w:tcW w:w="1479" w:type="dxa"/>
            <w:gridSpan w:val="2"/>
            <w:tcBorders>
              <w:bottom w:val="single" w:sz="4" w:space="0" w:color="auto"/>
            </w:tcBorders>
            <w:shd w:val="clear" w:color="auto" w:fill="F7CAAC"/>
          </w:tcPr>
          <w:p w14:paraId="3DD656BA" w14:textId="77777777" w:rsidR="00C45179" w:rsidRDefault="00C45179" w:rsidP="00F8305C">
            <w:pPr>
              <w:jc w:val="both"/>
              <w:rPr>
                <w:b/>
              </w:rPr>
            </w:pPr>
            <w:r>
              <w:rPr>
                <w:b/>
              </w:rPr>
              <w:t>Forma výuky</w:t>
            </w:r>
          </w:p>
        </w:tc>
        <w:tc>
          <w:tcPr>
            <w:tcW w:w="1884" w:type="dxa"/>
            <w:gridSpan w:val="3"/>
            <w:tcBorders>
              <w:bottom w:val="single" w:sz="4" w:space="0" w:color="auto"/>
            </w:tcBorders>
          </w:tcPr>
          <w:p w14:paraId="4CA3123C" w14:textId="77777777" w:rsidR="009C00A7" w:rsidRDefault="009C00A7" w:rsidP="009C00A7">
            <w:pPr>
              <w:jc w:val="both"/>
            </w:pPr>
            <w:r w:rsidRPr="009C00A7">
              <w:t>semináře</w:t>
            </w:r>
          </w:p>
          <w:p w14:paraId="62C9FE3A" w14:textId="6D9D751F" w:rsidR="00C45179" w:rsidRDefault="00C45179" w:rsidP="00F8305C">
            <w:pPr>
              <w:jc w:val="both"/>
            </w:pPr>
          </w:p>
        </w:tc>
      </w:tr>
      <w:tr w:rsidR="00C45179" w14:paraId="607ECF8E" w14:textId="77777777" w:rsidTr="001041BE">
        <w:trPr>
          <w:gridBefore w:val="1"/>
          <w:gridAfter w:val="1"/>
          <w:wBefore w:w="393" w:type="dxa"/>
          <w:wAfter w:w="101" w:type="dxa"/>
        </w:trPr>
        <w:tc>
          <w:tcPr>
            <w:tcW w:w="3435" w:type="dxa"/>
            <w:gridSpan w:val="4"/>
            <w:shd w:val="clear" w:color="auto" w:fill="F7CAAC"/>
          </w:tcPr>
          <w:p w14:paraId="596EF75D" w14:textId="77777777" w:rsidR="00C45179" w:rsidRPr="005A0406" w:rsidRDefault="00C45179"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01D3E55C" w14:textId="77777777" w:rsidR="00FB018E" w:rsidRPr="003F3367" w:rsidRDefault="00FB018E" w:rsidP="00FB018E">
            <w:pPr>
              <w:rPr>
                <w:color w:val="000000"/>
                <w:shd w:val="clear" w:color="auto" w:fill="FFFFFF"/>
              </w:rPr>
            </w:pPr>
            <w:r w:rsidRPr="001A4D40">
              <w:rPr>
                <w:color w:val="000000"/>
                <w:shd w:val="clear" w:color="auto" w:fill="FFFFFF"/>
              </w:rPr>
              <w:t>Zápočet, zkouška</w:t>
            </w:r>
            <w:r w:rsidRPr="003F3367">
              <w:rPr>
                <w:color w:val="000000"/>
                <w:shd w:val="clear" w:color="auto" w:fill="FFFFFF"/>
              </w:rPr>
              <w:t xml:space="preserve"> – požadavky k úspěšnému zakončení předmětu:</w:t>
            </w:r>
          </w:p>
          <w:p w14:paraId="3912A608" w14:textId="77777777" w:rsidR="00FB018E" w:rsidRPr="003F3367" w:rsidRDefault="00FB018E" w:rsidP="00FB018E">
            <w:pPr>
              <w:rPr>
                <w:color w:val="000000"/>
                <w:shd w:val="clear" w:color="auto" w:fill="FFFFFF"/>
              </w:rPr>
            </w:pPr>
            <w:r w:rsidRPr="003F3367">
              <w:rPr>
                <w:color w:val="000000"/>
                <w:shd w:val="clear" w:color="auto" w:fill="FFFFFF"/>
              </w:rPr>
              <w:t>1. Docházka (minimum: 80 %).</w:t>
            </w:r>
          </w:p>
          <w:p w14:paraId="1B784FD0" w14:textId="77777777" w:rsidR="00FB018E" w:rsidRPr="003F3367" w:rsidRDefault="00FB018E" w:rsidP="00FB018E">
            <w:pPr>
              <w:rPr>
                <w:color w:val="000000"/>
                <w:shd w:val="clear" w:color="auto" w:fill="FFFFFF"/>
              </w:rPr>
            </w:pPr>
            <w:r w:rsidRPr="003F3367">
              <w:rPr>
                <w:color w:val="000000"/>
                <w:shd w:val="clear" w:color="auto" w:fill="FFFFFF"/>
              </w:rPr>
              <w:t>2. Aktivní účast v semináři (pravidelné úkoly).</w:t>
            </w:r>
          </w:p>
          <w:p w14:paraId="719A8CF1" w14:textId="77777777" w:rsidR="00FB018E" w:rsidRPr="003F3367" w:rsidRDefault="00FB018E" w:rsidP="00FB018E">
            <w:pPr>
              <w:rPr>
                <w:color w:val="000000"/>
                <w:shd w:val="clear" w:color="auto" w:fill="FFFFFF"/>
              </w:rPr>
            </w:pPr>
            <w:r w:rsidRPr="003F3367">
              <w:rPr>
                <w:color w:val="000000"/>
                <w:shd w:val="clear" w:color="auto" w:fill="FFFFFF"/>
              </w:rPr>
              <w:t>3. Plnění kurzu v programu Moodle.</w:t>
            </w:r>
          </w:p>
          <w:p w14:paraId="32BEE5B3" w14:textId="511DE419" w:rsidR="00C45179" w:rsidRDefault="00FB018E" w:rsidP="00FB018E">
            <w:pPr>
              <w:jc w:val="both"/>
            </w:pPr>
            <w:r w:rsidRPr="003F3367">
              <w:rPr>
                <w:color w:val="000000"/>
                <w:shd w:val="clear" w:color="auto" w:fill="FFFFFF"/>
              </w:rPr>
              <w:t>4. Absolvování průběžného a zápočtového testu s minimální úspěšností 60 %, ústní zkouška.</w:t>
            </w:r>
          </w:p>
        </w:tc>
      </w:tr>
      <w:tr w:rsidR="00C45179" w14:paraId="26072A5C"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7BED5805" w14:textId="77777777" w:rsidR="00C45179" w:rsidRDefault="00C45179" w:rsidP="00F8305C">
            <w:pPr>
              <w:jc w:val="both"/>
              <w:rPr>
                <w:b/>
              </w:rPr>
            </w:pPr>
            <w:r>
              <w:rPr>
                <w:b/>
              </w:rPr>
              <w:t>Garant předmětu</w:t>
            </w:r>
          </w:p>
        </w:tc>
        <w:tc>
          <w:tcPr>
            <w:tcW w:w="6420" w:type="dxa"/>
            <w:gridSpan w:val="11"/>
            <w:tcBorders>
              <w:top w:val="nil"/>
            </w:tcBorders>
          </w:tcPr>
          <w:p w14:paraId="5B56A50F" w14:textId="77777777" w:rsidR="00C45179" w:rsidRDefault="00C45179" w:rsidP="00F8305C">
            <w:pPr>
              <w:jc w:val="both"/>
            </w:pPr>
          </w:p>
        </w:tc>
      </w:tr>
      <w:tr w:rsidR="00C45179" w14:paraId="0AEE55E8"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7BF0D333" w14:textId="77777777" w:rsidR="00C45179" w:rsidRDefault="00C45179" w:rsidP="00F8305C">
            <w:pPr>
              <w:jc w:val="both"/>
              <w:rPr>
                <w:b/>
              </w:rPr>
            </w:pPr>
            <w:r>
              <w:rPr>
                <w:b/>
              </w:rPr>
              <w:t>Zapojení garanta do výuky předmětu</w:t>
            </w:r>
          </w:p>
        </w:tc>
        <w:tc>
          <w:tcPr>
            <w:tcW w:w="6420" w:type="dxa"/>
            <w:gridSpan w:val="11"/>
            <w:tcBorders>
              <w:top w:val="nil"/>
            </w:tcBorders>
          </w:tcPr>
          <w:p w14:paraId="60E34C2D" w14:textId="77777777" w:rsidR="00C45179" w:rsidRDefault="00C45179" w:rsidP="00F8305C">
            <w:pPr>
              <w:jc w:val="both"/>
            </w:pPr>
          </w:p>
        </w:tc>
      </w:tr>
      <w:tr w:rsidR="00C45179" w14:paraId="354EBBDC" w14:textId="77777777" w:rsidTr="001041BE">
        <w:trPr>
          <w:gridBefore w:val="1"/>
          <w:gridAfter w:val="1"/>
          <w:wBefore w:w="393" w:type="dxa"/>
          <w:wAfter w:w="101" w:type="dxa"/>
        </w:trPr>
        <w:tc>
          <w:tcPr>
            <w:tcW w:w="3435" w:type="dxa"/>
            <w:gridSpan w:val="4"/>
            <w:shd w:val="clear" w:color="auto" w:fill="F7CAAC"/>
          </w:tcPr>
          <w:p w14:paraId="74626CE9" w14:textId="77777777" w:rsidR="00C45179" w:rsidRDefault="00C45179" w:rsidP="00F8305C">
            <w:pPr>
              <w:jc w:val="both"/>
              <w:rPr>
                <w:b/>
              </w:rPr>
            </w:pPr>
            <w:r>
              <w:rPr>
                <w:b/>
              </w:rPr>
              <w:t>Vyučující</w:t>
            </w:r>
          </w:p>
        </w:tc>
        <w:tc>
          <w:tcPr>
            <w:tcW w:w="6420" w:type="dxa"/>
            <w:gridSpan w:val="11"/>
            <w:tcBorders>
              <w:bottom w:val="nil"/>
            </w:tcBorders>
          </w:tcPr>
          <w:p w14:paraId="7EF9195B" w14:textId="77777777" w:rsidR="00C45179" w:rsidRDefault="00C45179" w:rsidP="00F8305C">
            <w:pPr>
              <w:jc w:val="both"/>
            </w:pPr>
          </w:p>
        </w:tc>
      </w:tr>
      <w:tr w:rsidR="00C45179" w14:paraId="44E06B1A" w14:textId="77777777" w:rsidTr="001041BE">
        <w:trPr>
          <w:gridBefore w:val="1"/>
          <w:gridAfter w:val="1"/>
          <w:wBefore w:w="393" w:type="dxa"/>
          <w:wAfter w:w="101" w:type="dxa"/>
          <w:trHeight w:val="260"/>
        </w:trPr>
        <w:tc>
          <w:tcPr>
            <w:tcW w:w="9855" w:type="dxa"/>
            <w:gridSpan w:val="15"/>
            <w:tcBorders>
              <w:top w:val="nil"/>
            </w:tcBorders>
          </w:tcPr>
          <w:p w14:paraId="2889ADE1" w14:textId="45B58FAB" w:rsidR="00C45179" w:rsidRDefault="009C00A7" w:rsidP="009C00A7">
            <w:pPr>
              <w:spacing w:before="60" w:after="60"/>
              <w:jc w:val="both"/>
            </w:pPr>
            <w:r>
              <w:rPr>
                <w:i/>
                <w:iCs/>
              </w:rPr>
              <w:t>P</w:t>
            </w:r>
            <w:r w:rsidRPr="002F3B33">
              <w:rPr>
                <w:i/>
                <w:iCs/>
              </w:rPr>
              <w:t>ředmět má pro zaměření studijního programu pouze doplňující charakter</w:t>
            </w:r>
            <w:r w:rsidRPr="005007F5">
              <w:rPr>
                <w:i/>
                <w:iCs/>
              </w:rPr>
              <w:t>.</w:t>
            </w:r>
          </w:p>
        </w:tc>
      </w:tr>
      <w:tr w:rsidR="00C45179" w14:paraId="60E521E9" w14:textId="77777777" w:rsidTr="001041BE">
        <w:trPr>
          <w:gridBefore w:val="1"/>
          <w:gridAfter w:val="1"/>
          <w:wBefore w:w="393" w:type="dxa"/>
          <w:wAfter w:w="101" w:type="dxa"/>
        </w:trPr>
        <w:tc>
          <w:tcPr>
            <w:tcW w:w="3435" w:type="dxa"/>
            <w:gridSpan w:val="4"/>
            <w:shd w:val="clear" w:color="auto" w:fill="F7CAAC"/>
          </w:tcPr>
          <w:p w14:paraId="7079A088" w14:textId="77777777" w:rsidR="00C45179" w:rsidRPr="005A0406" w:rsidRDefault="00C45179" w:rsidP="00F8305C">
            <w:pPr>
              <w:jc w:val="both"/>
              <w:rPr>
                <w:b/>
              </w:rPr>
            </w:pPr>
            <w:r w:rsidRPr="005A0406">
              <w:rPr>
                <w:b/>
              </w:rPr>
              <w:t>Hlavní témata a výsledky učení</w:t>
            </w:r>
          </w:p>
        </w:tc>
        <w:tc>
          <w:tcPr>
            <w:tcW w:w="6420" w:type="dxa"/>
            <w:gridSpan w:val="11"/>
            <w:tcBorders>
              <w:bottom w:val="nil"/>
            </w:tcBorders>
          </w:tcPr>
          <w:p w14:paraId="05106451" w14:textId="77777777" w:rsidR="00C45179" w:rsidRPr="005A0406" w:rsidRDefault="00C45179" w:rsidP="00F8305C">
            <w:pPr>
              <w:jc w:val="both"/>
            </w:pPr>
          </w:p>
        </w:tc>
      </w:tr>
      <w:tr w:rsidR="00C45179" w14:paraId="513556B5"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5152C11C" w14:textId="5CC2D1B3" w:rsidR="00C45179" w:rsidRPr="00351747" w:rsidRDefault="00FB018E" w:rsidP="00F8305C">
            <w:pPr>
              <w:jc w:val="both"/>
              <w:rPr>
                <w:b/>
                <w:bCs/>
              </w:rPr>
            </w:pPr>
            <w:r w:rsidRPr="003F3367">
              <w:rPr>
                <w:color w:val="000000"/>
                <w:shd w:val="clear" w:color="auto" w:fill="FFFFFF"/>
              </w:rPr>
              <w:t xml:space="preserve">Cílem předmětu je prohloubení jazykových znalostí a dovedností, aby student byl schopen komunikovat ústně i písemně v každodenních situacích na úrovni B2+ podle Společného evropského referenčního rámce pro jazyk. </w:t>
            </w:r>
            <w:r w:rsidR="00C45179" w:rsidRPr="00351747">
              <w:rPr>
                <w:b/>
                <w:bCs/>
              </w:rPr>
              <w:t>Obsah předmětu tvoří tyto tematické celky:</w:t>
            </w:r>
          </w:p>
          <w:p w14:paraId="71606D19" w14:textId="77777777" w:rsidR="00BA2D2A" w:rsidRPr="00DB25F5" w:rsidRDefault="00BA2D2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25F5">
              <w:rPr>
                <w:rFonts w:ascii="Times New Roman" w:hAnsi="Times New Roman" w:cs="Times New Roman"/>
                <w:sz w:val="20"/>
                <w:szCs w:val="20"/>
                <w:lang w:eastAsia="cs-CZ"/>
              </w:rPr>
              <w:t>Modální slovesa v přítomnosti.</w:t>
            </w:r>
          </w:p>
          <w:p w14:paraId="1B465CC8" w14:textId="77777777" w:rsidR="00BA2D2A" w:rsidRPr="00DB25F5" w:rsidRDefault="00BA2D2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25F5">
              <w:rPr>
                <w:rFonts w:ascii="Times New Roman" w:hAnsi="Times New Roman" w:cs="Times New Roman"/>
                <w:sz w:val="20"/>
                <w:szCs w:val="20"/>
                <w:lang w:eastAsia="cs-CZ"/>
              </w:rPr>
              <w:t>Modální slovesa dedukce v minulosti.</w:t>
            </w:r>
          </w:p>
          <w:p w14:paraId="75623281" w14:textId="77777777" w:rsidR="00BA2D2A" w:rsidRPr="00DB25F5" w:rsidRDefault="00BA2D2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25F5">
              <w:rPr>
                <w:rFonts w:ascii="Times New Roman" w:hAnsi="Times New Roman" w:cs="Times New Roman"/>
                <w:sz w:val="20"/>
                <w:szCs w:val="20"/>
                <w:lang w:eastAsia="cs-CZ"/>
              </w:rPr>
              <w:t>Vztažné věty.</w:t>
            </w:r>
          </w:p>
          <w:p w14:paraId="53387480" w14:textId="77777777" w:rsidR="00BA2D2A" w:rsidRPr="00DB25F5" w:rsidRDefault="00BA2D2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25F5">
              <w:rPr>
                <w:rFonts w:ascii="Times New Roman" w:hAnsi="Times New Roman" w:cs="Times New Roman"/>
                <w:sz w:val="20"/>
                <w:szCs w:val="20"/>
                <w:lang w:eastAsia="cs-CZ"/>
              </w:rPr>
              <w:t>Věty s příčestím.</w:t>
            </w:r>
          </w:p>
          <w:p w14:paraId="37DA333C" w14:textId="77777777" w:rsidR="00BA2D2A" w:rsidRPr="00DB25F5" w:rsidRDefault="00BA2D2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25F5">
              <w:rPr>
                <w:rFonts w:ascii="Times New Roman" w:hAnsi="Times New Roman" w:cs="Times New Roman"/>
                <w:sz w:val="20"/>
                <w:szCs w:val="20"/>
                <w:lang w:eastAsia="cs-CZ"/>
              </w:rPr>
              <w:t>Přídavná jména, a příslovce.</w:t>
            </w:r>
          </w:p>
          <w:p w14:paraId="48EC4B61" w14:textId="77777777" w:rsidR="00BA2D2A" w:rsidRPr="00DB25F5" w:rsidRDefault="00BA2D2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25F5">
              <w:rPr>
                <w:rFonts w:ascii="Times New Roman" w:hAnsi="Times New Roman" w:cs="Times New Roman"/>
                <w:sz w:val="20"/>
                <w:szCs w:val="20"/>
                <w:lang w:eastAsia="cs-CZ"/>
              </w:rPr>
              <w:t>Jazyk pro minulé a přítomné zvyky.</w:t>
            </w:r>
          </w:p>
          <w:p w14:paraId="2C14A620" w14:textId="77777777" w:rsidR="00BA2D2A" w:rsidRPr="00DB25F5" w:rsidRDefault="00BA2D2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25F5">
              <w:rPr>
                <w:rFonts w:ascii="Times New Roman" w:hAnsi="Times New Roman" w:cs="Times New Roman"/>
                <w:sz w:val="20"/>
                <w:szCs w:val="20"/>
                <w:lang w:eastAsia="cs-CZ"/>
              </w:rPr>
              <w:t>Správné pořadí přídavných jmen a předložkové vazby.</w:t>
            </w:r>
          </w:p>
          <w:p w14:paraId="2F35E3F5" w14:textId="77777777" w:rsidR="00BA2D2A" w:rsidRPr="00DB25F5" w:rsidRDefault="00BA2D2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25F5">
              <w:rPr>
                <w:rFonts w:ascii="Times New Roman" w:hAnsi="Times New Roman" w:cs="Times New Roman"/>
                <w:sz w:val="20"/>
                <w:szCs w:val="20"/>
                <w:lang w:eastAsia="cs-CZ"/>
              </w:rPr>
              <w:t>If clauses.</w:t>
            </w:r>
          </w:p>
          <w:p w14:paraId="4176E8AC" w14:textId="77777777" w:rsidR="00BA2D2A" w:rsidRPr="00DB25F5" w:rsidRDefault="00BA2D2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25F5">
              <w:rPr>
                <w:rFonts w:ascii="Times New Roman" w:hAnsi="Times New Roman" w:cs="Times New Roman"/>
                <w:sz w:val="20"/>
                <w:szCs w:val="20"/>
                <w:lang w:eastAsia="cs-CZ"/>
              </w:rPr>
              <w:t>Nepřímá řeč.</w:t>
            </w:r>
          </w:p>
          <w:p w14:paraId="09C8F0F2" w14:textId="77777777" w:rsidR="00BA2D2A" w:rsidRPr="00DB25F5" w:rsidRDefault="00BA2D2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25F5">
              <w:rPr>
                <w:rFonts w:ascii="Times New Roman" w:hAnsi="Times New Roman" w:cs="Times New Roman"/>
                <w:sz w:val="20"/>
                <w:szCs w:val="20"/>
                <w:lang w:eastAsia="cs-CZ"/>
              </w:rPr>
              <w:t>Slovesa uvádějící nepřímou řeč.</w:t>
            </w:r>
          </w:p>
          <w:p w14:paraId="7CD01AF3" w14:textId="77777777" w:rsidR="00BA2D2A" w:rsidRPr="00DB25F5" w:rsidRDefault="00BA2D2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25F5">
              <w:rPr>
                <w:rFonts w:ascii="Times New Roman" w:hAnsi="Times New Roman" w:cs="Times New Roman"/>
                <w:sz w:val="20"/>
                <w:szCs w:val="20"/>
                <w:lang w:eastAsia="cs-CZ"/>
              </w:rPr>
              <w:t>Jazyk pro popis nereálných situací.</w:t>
            </w:r>
          </w:p>
          <w:p w14:paraId="56A6CE78" w14:textId="77777777" w:rsidR="00BA2D2A" w:rsidRPr="00DB25F5" w:rsidRDefault="00BA2D2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25F5">
              <w:rPr>
                <w:rFonts w:ascii="Times New Roman" w:hAnsi="Times New Roman" w:cs="Times New Roman"/>
                <w:sz w:val="20"/>
                <w:szCs w:val="20"/>
                <w:lang w:eastAsia="cs-CZ"/>
              </w:rPr>
              <w:t>Použití „wish“ a „only“.</w:t>
            </w:r>
          </w:p>
          <w:p w14:paraId="584BA48A" w14:textId="77777777" w:rsidR="00BA2D2A" w:rsidRPr="00DB25F5" w:rsidRDefault="00BA2D2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25F5">
              <w:rPr>
                <w:rFonts w:ascii="Times New Roman" w:hAnsi="Times New Roman" w:cs="Times New Roman"/>
                <w:sz w:val="20"/>
                <w:szCs w:val="20"/>
                <w:lang w:eastAsia="cs-CZ"/>
              </w:rPr>
              <w:t>Použití sloves a předložkových vazeb.</w:t>
            </w:r>
          </w:p>
          <w:p w14:paraId="68F41EE4" w14:textId="77777777" w:rsidR="00BA2D2A" w:rsidRPr="00DB25F5" w:rsidRDefault="00BA2D2A"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B25F5">
              <w:rPr>
                <w:rFonts w:ascii="Times New Roman" w:hAnsi="Times New Roman" w:cs="Times New Roman"/>
                <w:sz w:val="20"/>
                <w:szCs w:val="20"/>
                <w:lang w:eastAsia="cs-CZ"/>
              </w:rPr>
              <w:t>Jazyk pro hodnocení.</w:t>
            </w:r>
          </w:p>
          <w:p w14:paraId="0158D646" w14:textId="77777777" w:rsidR="00C45179" w:rsidRDefault="00C45179" w:rsidP="00F8305C">
            <w:pPr>
              <w:jc w:val="both"/>
              <w:rPr>
                <w:b/>
                <w:bCs/>
              </w:rPr>
            </w:pPr>
          </w:p>
          <w:p w14:paraId="618D35D3" w14:textId="77777777" w:rsidR="00131A70" w:rsidRPr="000C69A4" w:rsidRDefault="00131A70" w:rsidP="00131A70">
            <w:pPr>
              <w:jc w:val="both"/>
              <w:rPr>
                <w:b/>
                <w:bCs/>
              </w:rPr>
            </w:pPr>
            <w:r w:rsidRPr="000C69A4">
              <w:rPr>
                <w:b/>
                <w:bCs/>
              </w:rPr>
              <w:t xml:space="preserve">Očekávané výsledky učení </w:t>
            </w:r>
            <w:r w:rsidRPr="000C69A4">
              <w:rPr>
                <w:b/>
                <w:color w:val="000000" w:themeColor="text1"/>
              </w:rPr>
              <w:t>– po absolvování předmětu student prokazuje:</w:t>
            </w:r>
          </w:p>
          <w:p w14:paraId="0156BD64" w14:textId="77777777" w:rsidR="00131A70" w:rsidRPr="000C69A4" w:rsidRDefault="00131A70" w:rsidP="00131A70">
            <w:pPr>
              <w:tabs>
                <w:tab w:val="left" w:pos="328"/>
              </w:tabs>
              <w:rPr>
                <w:b/>
                <w:color w:val="000000" w:themeColor="text1"/>
              </w:rPr>
            </w:pPr>
            <w:r w:rsidRPr="000C69A4">
              <w:rPr>
                <w:b/>
              </w:rPr>
              <w:t>Odborné z</w:t>
            </w:r>
            <w:r w:rsidRPr="000C69A4">
              <w:rPr>
                <w:b/>
                <w:color w:val="000000" w:themeColor="text1"/>
              </w:rPr>
              <w:t xml:space="preserve">nalosti: </w:t>
            </w:r>
          </w:p>
          <w:p w14:paraId="4F23BDC4" w14:textId="77777777" w:rsidR="001C305D" w:rsidRPr="001C305D" w:rsidRDefault="001C305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E0EE8">
              <w:rPr>
                <w:rFonts w:ascii="Times New Roman" w:hAnsi="Times New Roman" w:cs="Times New Roman"/>
                <w:sz w:val="20"/>
                <w:szCs w:val="20"/>
                <w:lang w:eastAsia="cs-CZ"/>
              </w:rPr>
              <w:t>pravidel anglické větné skladby, vztažných vět, příčestí</w:t>
            </w:r>
          </w:p>
          <w:p w14:paraId="2933D8D4" w14:textId="77777777" w:rsidR="001C305D" w:rsidRPr="001C305D" w:rsidRDefault="001C305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E0EE8">
              <w:rPr>
                <w:rFonts w:ascii="Times New Roman" w:hAnsi="Times New Roman" w:cs="Times New Roman"/>
                <w:sz w:val="20"/>
                <w:szCs w:val="20"/>
                <w:lang w:eastAsia="cs-CZ"/>
              </w:rPr>
              <w:t>všech gramatických časů a jejich použití, popis nereálných situací a přání</w:t>
            </w:r>
          </w:p>
          <w:p w14:paraId="45120193" w14:textId="77777777" w:rsidR="001C305D" w:rsidRPr="001C305D" w:rsidRDefault="001C305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E0EE8">
              <w:rPr>
                <w:rFonts w:ascii="Times New Roman" w:hAnsi="Times New Roman" w:cs="Times New Roman"/>
                <w:sz w:val="20"/>
                <w:szCs w:val="20"/>
                <w:lang w:eastAsia="cs-CZ"/>
              </w:rPr>
              <w:t>slovní zásoby vybraných témat, vybraných idiomů</w:t>
            </w:r>
          </w:p>
          <w:p w14:paraId="5ED345F5" w14:textId="77777777" w:rsidR="001C305D" w:rsidRPr="001C305D" w:rsidRDefault="001C305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E0EE8">
              <w:rPr>
                <w:rFonts w:ascii="Times New Roman" w:hAnsi="Times New Roman" w:cs="Times New Roman"/>
                <w:sz w:val="20"/>
                <w:szCs w:val="20"/>
                <w:lang w:eastAsia="cs-CZ"/>
              </w:rPr>
              <w:t>modálních sloves v přítomných i minulých časech, nepřímé řeči, uvozujících sloves</w:t>
            </w:r>
          </w:p>
          <w:p w14:paraId="09E31D04" w14:textId="6A4BB852" w:rsidR="00131A70" w:rsidRPr="001C305D" w:rsidRDefault="001C305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E0EE8">
              <w:rPr>
                <w:rFonts w:ascii="Times New Roman" w:hAnsi="Times New Roman" w:cs="Times New Roman"/>
                <w:sz w:val="20"/>
                <w:szCs w:val="20"/>
                <w:lang w:eastAsia="cs-CZ"/>
              </w:rPr>
              <w:t>tvorba a odvozování slov, předpony a přípony, aplikace stálých slovních spojení a předložkových vazeb</w:t>
            </w:r>
          </w:p>
          <w:p w14:paraId="75EB07C3" w14:textId="77777777" w:rsidR="001C305D" w:rsidRPr="000C69A4" w:rsidRDefault="001C305D" w:rsidP="001C305D">
            <w:pPr>
              <w:tabs>
                <w:tab w:val="left" w:pos="328"/>
              </w:tabs>
              <w:rPr>
                <w:b/>
                <w:color w:val="000000" w:themeColor="text1"/>
              </w:rPr>
            </w:pPr>
          </w:p>
          <w:p w14:paraId="68DCCCEF" w14:textId="77777777" w:rsidR="00131A70" w:rsidRDefault="00131A70" w:rsidP="00131A70">
            <w:pPr>
              <w:tabs>
                <w:tab w:val="left" w:pos="328"/>
              </w:tabs>
              <w:rPr>
                <w:b/>
                <w:color w:val="000000" w:themeColor="text1"/>
              </w:rPr>
            </w:pPr>
            <w:r w:rsidRPr="000C69A4">
              <w:rPr>
                <w:b/>
                <w:color w:val="000000" w:themeColor="text1"/>
              </w:rPr>
              <w:t>Odborné dovednosti:</w:t>
            </w:r>
          </w:p>
          <w:p w14:paraId="612E286E" w14:textId="77777777" w:rsidR="001C305D" w:rsidRPr="001C305D" w:rsidRDefault="001C305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E0EE8">
              <w:rPr>
                <w:rFonts w:ascii="Times New Roman" w:hAnsi="Times New Roman" w:cs="Times New Roman"/>
                <w:sz w:val="20"/>
                <w:szCs w:val="20"/>
                <w:lang w:eastAsia="cs-CZ"/>
              </w:rPr>
              <w:t>rozumět delším promluvám a přednáškám, včetně odborných ve vlastním oboru, většině filmů ve spisovném jazyce</w:t>
            </w:r>
          </w:p>
          <w:p w14:paraId="42D1F747" w14:textId="77777777" w:rsidR="001C305D" w:rsidRPr="001C305D" w:rsidRDefault="001C305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E0EE8">
              <w:rPr>
                <w:rFonts w:ascii="Times New Roman" w:hAnsi="Times New Roman" w:cs="Times New Roman"/>
                <w:sz w:val="20"/>
                <w:szCs w:val="20"/>
                <w:lang w:eastAsia="cs-CZ"/>
              </w:rPr>
              <w:t>rozumět textům a zprávám zabývajícím se současnými problémy</w:t>
            </w:r>
          </w:p>
          <w:p w14:paraId="0C08272D" w14:textId="77777777" w:rsidR="001C305D" w:rsidRPr="001C305D" w:rsidRDefault="001C305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E0EE8">
              <w:rPr>
                <w:rFonts w:ascii="Times New Roman" w:hAnsi="Times New Roman" w:cs="Times New Roman"/>
                <w:sz w:val="20"/>
                <w:szCs w:val="20"/>
                <w:lang w:eastAsia="cs-CZ"/>
              </w:rPr>
              <w:t>vést plynule a spontánně běžný rozhovor i s rodilým mluvčím, aktivně se zapojit do diskuze</w:t>
            </w:r>
          </w:p>
          <w:p w14:paraId="2FD3AEA8" w14:textId="77777777" w:rsidR="001C305D" w:rsidRPr="001C305D" w:rsidRDefault="001C305D"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DE0EE8">
              <w:rPr>
                <w:rFonts w:ascii="Times New Roman" w:hAnsi="Times New Roman" w:cs="Times New Roman"/>
                <w:sz w:val="20"/>
                <w:szCs w:val="20"/>
                <w:lang w:eastAsia="cs-CZ"/>
              </w:rPr>
              <w:t>vyjadřovat se detailně k široké škále témat</w:t>
            </w:r>
          </w:p>
          <w:p w14:paraId="6EF1E6EF" w14:textId="66E03D8B" w:rsidR="001C305D" w:rsidRPr="005A0406" w:rsidRDefault="001C305D" w:rsidP="009B0068">
            <w:pPr>
              <w:pStyle w:val="Odstavecseseznamem"/>
              <w:numPr>
                <w:ilvl w:val="0"/>
                <w:numId w:val="6"/>
              </w:numPr>
              <w:spacing w:after="0" w:line="240" w:lineRule="auto"/>
              <w:ind w:left="170" w:hanging="170"/>
            </w:pPr>
            <w:r w:rsidRPr="00DE0EE8">
              <w:rPr>
                <w:rFonts w:ascii="Times New Roman" w:hAnsi="Times New Roman" w:cs="Times New Roman"/>
                <w:sz w:val="20"/>
                <w:szCs w:val="20"/>
                <w:lang w:eastAsia="cs-CZ"/>
              </w:rPr>
              <w:t>napsat srozumitelné podrobné texty na širokou škálu témat, předat informace, obhajovat názor</w:t>
            </w:r>
          </w:p>
        </w:tc>
      </w:tr>
      <w:tr w:rsidR="00C45179" w14:paraId="5723C83B"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064C4F93" w14:textId="77777777" w:rsidR="00C45179" w:rsidRPr="005A0406" w:rsidRDefault="00C45179"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38956A82" w14:textId="77777777" w:rsidR="00C45179" w:rsidRDefault="00C45179" w:rsidP="00F8305C">
            <w:pPr>
              <w:jc w:val="both"/>
            </w:pPr>
          </w:p>
        </w:tc>
      </w:tr>
      <w:tr w:rsidR="00C45179" w14:paraId="4D35D5D1" w14:textId="77777777" w:rsidTr="001041BE">
        <w:trPr>
          <w:gridBefore w:val="1"/>
          <w:gridAfter w:val="1"/>
          <w:wBefore w:w="393" w:type="dxa"/>
          <w:wAfter w:w="101" w:type="dxa"/>
          <w:trHeight w:val="1139"/>
        </w:trPr>
        <w:tc>
          <w:tcPr>
            <w:tcW w:w="9855" w:type="dxa"/>
            <w:gridSpan w:val="15"/>
            <w:tcBorders>
              <w:top w:val="nil"/>
              <w:bottom w:val="single" w:sz="4" w:space="0" w:color="auto"/>
            </w:tcBorders>
          </w:tcPr>
          <w:p w14:paraId="465C7743" w14:textId="77777777" w:rsidR="00131A70" w:rsidRPr="000C69A4" w:rsidRDefault="00131A70" w:rsidP="00131A70">
            <w:pPr>
              <w:jc w:val="both"/>
              <w:rPr>
                <w:b/>
                <w:bCs/>
                <w:u w:val="single"/>
              </w:rPr>
            </w:pPr>
            <w:r w:rsidRPr="000C69A4">
              <w:rPr>
                <w:b/>
                <w:bCs/>
                <w:u w:val="single"/>
              </w:rPr>
              <w:t>Metody a přístupy používané ve výuce</w:t>
            </w:r>
          </w:p>
          <w:p w14:paraId="6458124A" w14:textId="77777777" w:rsidR="00131A70" w:rsidRPr="000C69A4" w:rsidRDefault="00131A70" w:rsidP="00131A70">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21C28FA1" w14:textId="28B1AEA1" w:rsidR="00131A70" w:rsidRPr="00B64152" w:rsidRDefault="00131A70" w:rsidP="00131A70">
            <w:pPr>
              <w:jc w:val="both"/>
            </w:pPr>
            <w:r w:rsidRPr="00C32880">
              <w:rPr>
                <w:color w:val="000000"/>
              </w:rPr>
              <w:t>Aktivizující (simulace, hry, dramatizace)</w:t>
            </w:r>
            <w:r w:rsidRPr="00B64152">
              <w:rPr>
                <w:color w:val="000000"/>
              </w:rPr>
              <w:t xml:space="preserve">, </w:t>
            </w:r>
            <w:r w:rsidRPr="00C32880">
              <w:rPr>
                <w:color w:val="000000"/>
              </w:rPr>
              <w:t>Dialogická (diskuze, rozhovor, brainstorming)</w:t>
            </w:r>
            <w:r w:rsidRPr="00B64152">
              <w:rPr>
                <w:color w:val="000000"/>
              </w:rPr>
              <w:t xml:space="preserve">, </w:t>
            </w:r>
            <w:r w:rsidRPr="00C32880">
              <w:rPr>
                <w:color w:val="000000"/>
              </w:rPr>
              <w:t>E-learning</w:t>
            </w:r>
            <w:r w:rsidRPr="00B64152">
              <w:rPr>
                <w:color w:val="000000"/>
              </w:rPr>
              <w:t xml:space="preserve">, </w:t>
            </w:r>
            <w:r w:rsidRPr="00C32880">
              <w:rPr>
                <w:color w:val="000000"/>
              </w:rPr>
              <w:t>Metody práce s textem (učebnicí, knihou)</w:t>
            </w:r>
          </w:p>
          <w:p w14:paraId="400CD8CC" w14:textId="77777777" w:rsidR="00131A70" w:rsidRDefault="00131A70" w:rsidP="00131A70">
            <w:pPr>
              <w:jc w:val="both"/>
              <w:rPr>
                <w:color w:val="000000"/>
                <w:shd w:val="clear" w:color="auto" w:fill="FFFFFF"/>
              </w:rPr>
            </w:pPr>
          </w:p>
          <w:p w14:paraId="47E5E49F" w14:textId="77777777" w:rsidR="00131A70" w:rsidRPr="000C69A4" w:rsidRDefault="00131A70" w:rsidP="00131A70">
            <w:pPr>
              <w:jc w:val="both"/>
              <w:rPr>
                <w:b/>
                <w:bCs/>
              </w:rPr>
            </w:pPr>
            <w:r w:rsidRPr="000C69A4">
              <w:rPr>
                <w:b/>
                <w:bCs/>
              </w:rPr>
              <w:t>Pro dosažení odborných dovedností jsou užívány vyučovací metody:</w:t>
            </w:r>
          </w:p>
          <w:p w14:paraId="598091C9" w14:textId="3FE9E685" w:rsidR="00131A70" w:rsidRPr="00B64152" w:rsidRDefault="00131A70" w:rsidP="00131A70">
            <w:pPr>
              <w:jc w:val="both"/>
            </w:pPr>
            <w:r w:rsidRPr="00C32880">
              <w:rPr>
                <w:color w:val="000000"/>
              </w:rPr>
              <w:t>Aktivizující (simulace, hry, dramatizace)</w:t>
            </w:r>
            <w:r w:rsidRPr="00B64152">
              <w:rPr>
                <w:color w:val="000000"/>
              </w:rPr>
              <w:t xml:space="preserve">, </w:t>
            </w:r>
            <w:r w:rsidRPr="00C32880">
              <w:rPr>
                <w:color w:val="000000"/>
              </w:rPr>
              <w:t>Individuální práce studentů</w:t>
            </w:r>
            <w:r w:rsidRPr="00B64152">
              <w:rPr>
                <w:color w:val="000000"/>
              </w:rPr>
              <w:t xml:space="preserve">, </w:t>
            </w:r>
            <w:r w:rsidRPr="00C32880">
              <w:rPr>
                <w:color w:val="000000"/>
              </w:rPr>
              <w:t>Práce studentů ve dvojicích</w:t>
            </w:r>
            <w:r w:rsidRPr="00B64152">
              <w:rPr>
                <w:color w:val="000000"/>
              </w:rPr>
              <w:t xml:space="preserve">, </w:t>
            </w:r>
            <w:r w:rsidRPr="00C32880">
              <w:rPr>
                <w:color w:val="000000"/>
              </w:rPr>
              <w:t>Praktické procvičování</w:t>
            </w:r>
            <w:r w:rsidRPr="00B64152">
              <w:rPr>
                <w:color w:val="000000"/>
              </w:rPr>
              <w:t xml:space="preserve">, </w:t>
            </w:r>
            <w:r w:rsidRPr="00C32880">
              <w:rPr>
                <w:color w:val="000000"/>
              </w:rPr>
              <w:t>Týmová práce</w:t>
            </w:r>
          </w:p>
          <w:p w14:paraId="3465A6AF" w14:textId="77777777" w:rsidR="00131A70" w:rsidRPr="000C69A4" w:rsidRDefault="00131A70" w:rsidP="00131A70"/>
          <w:p w14:paraId="3AB8592C" w14:textId="77777777" w:rsidR="00131A70" w:rsidRPr="005110DD" w:rsidRDefault="00131A70" w:rsidP="00131A70">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lastRenderedPageBreak/>
              <w:t>Očekávané výsledky učení dosažené studiem předmětu jsou ověřovány hodnoticími metodami:</w:t>
            </w:r>
          </w:p>
          <w:p w14:paraId="4D41BF68" w14:textId="73D31F5A" w:rsidR="00131A70" w:rsidRDefault="008454B0" w:rsidP="00131A70">
            <w:pPr>
              <w:jc w:val="both"/>
            </w:pPr>
            <w:r>
              <w:t>Kombinovaná zkouška (písemná část + ústní část)</w:t>
            </w:r>
            <w:r w:rsidRPr="00B85E6D">
              <w:t>,</w:t>
            </w:r>
            <w:r>
              <w:t xml:space="preserve"> </w:t>
            </w:r>
            <w:r w:rsidR="00131A70" w:rsidRPr="00C32880">
              <w:t>Rozbor jazykového projevu studenta</w:t>
            </w:r>
            <w:r w:rsidR="00131A70" w:rsidRPr="00B85E6D">
              <w:t xml:space="preserve">, </w:t>
            </w:r>
            <w:r w:rsidR="00131A70" w:rsidRPr="00C32880">
              <w:t xml:space="preserve">Systematické pozorování </w:t>
            </w:r>
            <w:r w:rsidR="00131A70" w:rsidRPr="008F56B3">
              <w:t>studenta,</w:t>
            </w:r>
            <w:r w:rsidR="00131A70" w:rsidRPr="008F56B3">
              <w:rPr>
                <w:color w:val="000000"/>
              </w:rPr>
              <w:t xml:space="preserve"> </w:t>
            </w:r>
            <w:r w:rsidR="00AC15DC" w:rsidRPr="008F56B3">
              <w:rPr>
                <w:color w:val="000000"/>
              </w:rPr>
              <w:t>Známkou</w:t>
            </w:r>
          </w:p>
          <w:p w14:paraId="26DCCC98" w14:textId="77777777" w:rsidR="00C45179" w:rsidRPr="008440C7" w:rsidRDefault="00C45179" w:rsidP="00F8305C">
            <w:pPr>
              <w:jc w:val="both"/>
              <w:rPr>
                <w:strike/>
                <w:color w:val="000000"/>
              </w:rPr>
            </w:pPr>
          </w:p>
          <w:p w14:paraId="7FA1B6FC" w14:textId="7DFB95F9" w:rsidR="00C45179" w:rsidRPr="000C69A4" w:rsidRDefault="00910D1F" w:rsidP="00F8305C">
            <w:pPr>
              <w:jc w:val="both"/>
              <w:rPr>
                <w:b/>
                <w:bCs/>
                <w:u w:val="single"/>
              </w:rPr>
            </w:pPr>
            <w:r w:rsidRPr="000C69A4">
              <w:rPr>
                <w:b/>
                <w:bCs/>
                <w:u w:val="single"/>
              </w:rPr>
              <w:t>P</w:t>
            </w:r>
            <w:r w:rsidR="00C45179" w:rsidRPr="000C69A4">
              <w:rPr>
                <w:b/>
                <w:bCs/>
                <w:u w:val="single"/>
              </w:rPr>
              <w:t>oužívané didaktické prostředky</w:t>
            </w:r>
          </w:p>
          <w:p w14:paraId="79F5E498" w14:textId="77777777" w:rsidR="00C45179" w:rsidRPr="0071371D" w:rsidRDefault="00C45179" w:rsidP="00F8305C">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694F8F95" w14:textId="77777777" w:rsidR="00C45179" w:rsidRPr="0071371D" w:rsidRDefault="00C45179" w:rsidP="00F8305C">
            <w:pPr>
              <w:jc w:val="both"/>
            </w:pPr>
          </w:p>
          <w:p w14:paraId="2C44246B" w14:textId="45E0DF88" w:rsidR="00C45179"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C45179" w14:paraId="391DB424"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25588E91" w14:textId="77777777" w:rsidR="00C45179" w:rsidRDefault="00C45179" w:rsidP="00F8305C">
            <w:pPr>
              <w:jc w:val="both"/>
            </w:pPr>
            <w:r>
              <w:rPr>
                <w:b/>
              </w:rPr>
              <w:lastRenderedPageBreak/>
              <w:t>Studijní literatura a studijní pomůcky</w:t>
            </w:r>
          </w:p>
        </w:tc>
        <w:tc>
          <w:tcPr>
            <w:tcW w:w="6202" w:type="dxa"/>
            <w:gridSpan w:val="10"/>
            <w:tcBorders>
              <w:top w:val="single" w:sz="4" w:space="0" w:color="auto"/>
              <w:bottom w:val="nil"/>
            </w:tcBorders>
          </w:tcPr>
          <w:p w14:paraId="516209C5" w14:textId="77777777" w:rsidR="00C45179" w:rsidRDefault="00C45179" w:rsidP="00F8305C">
            <w:pPr>
              <w:jc w:val="both"/>
            </w:pPr>
          </w:p>
        </w:tc>
      </w:tr>
      <w:tr w:rsidR="00C45179" w14:paraId="165A36D7" w14:textId="77777777" w:rsidTr="001041BE">
        <w:trPr>
          <w:gridBefore w:val="1"/>
          <w:gridAfter w:val="1"/>
          <w:wBefore w:w="393" w:type="dxa"/>
          <w:wAfter w:w="101" w:type="dxa"/>
          <w:trHeight w:val="1497"/>
        </w:trPr>
        <w:tc>
          <w:tcPr>
            <w:tcW w:w="9855" w:type="dxa"/>
            <w:gridSpan w:val="15"/>
            <w:tcBorders>
              <w:top w:val="nil"/>
            </w:tcBorders>
          </w:tcPr>
          <w:p w14:paraId="35A89B9F" w14:textId="77777777" w:rsidR="00FB018E" w:rsidRPr="003F3367" w:rsidRDefault="00FB018E" w:rsidP="00FB018E">
            <w:pPr>
              <w:rPr>
                <w:u w:val="single"/>
              </w:rPr>
            </w:pPr>
            <w:r w:rsidRPr="003F3367">
              <w:rPr>
                <w:u w:val="single"/>
              </w:rPr>
              <w:t>Povinná literatura:</w:t>
            </w:r>
          </w:p>
          <w:p w14:paraId="20670538" w14:textId="77777777" w:rsidR="00FB018E" w:rsidRPr="003F3367" w:rsidRDefault="009556F6" w:rsidP="00826EEB">
            <w:pPr>
              <w:jc w:val="both"/>
              <w:rPr>
                <w:color w:val="000000"/>
              </w:rPr>
            </w:pPr>
            <w:hyperlink r:id="rId122" w:tgtFrame="_blank" w:history="1">
              <w:r w:rsidR="00FB018E" w:rsidRPr="003F3367">
                <w:rPr>
                  <w:caps/>
                  <w:color w:val="000000"/>
                </w:rPr>
                <w:t>Krantz, C., Roberts, R. </w:t>
              </w:r>
              <w:r w:rsidR="00FB018E" w:rsidRPr="003F3367">
                <w:rPr>
                  <w:color w:val="000000"/>
                </w:rPr>
                <w:t>Navigate Coursebook with Video and Oxford Online Skills Upper-Intermediate B2. Oxford: Oxford University Press, 2015. ISBN 978-0-19-456675-9.</w:t>
              </w:r>
            </w:hyperlink>
          </w:p>
          <w:p w14:paraId="2B4002BF" w14:textId="77777777" w:rsidR="00FB018E" w:rsidRPr="003F3367" w:rsidRDefault="00FB018E" w:rsidP="00FB018E"/>
          <w:p w14:paraId="51B62537" w14:textId="77777777" w:rsidR="00FB018E" w:rsidRPr="003F3367" w:rsidRDefault="00FB018E" w:rsidP="00FB018E">
            <w:pPr>
              <w:rPr>
                <w:u w:val="single"/>
              </w:rPr>
            </w:pPr>
            <w:r w:rsidRPr="003F3367">
              <w:rPr>
                <w:u w:val="single"/>
              </w:rPr>
              <w:t>Doporučená literatura:</w:t>
            </w:r>
          </w:p>
          <w:p w14:paraId="53BE81ED" w14:textId="77777777" w:rsidR="00FB018E" w:rsidRPr="003F3367" w:rsidRDefault="00FB018E" w:rsidP="00FB018E">
            <w:pPr>
              <w:rPr>
                <w:color w:val="000000"/>
              </w:rPr>
            </w:pPr>
            <w:r w:rsidRPr="003F3367">
              <w:rPr>
                <w:caps/>
                <w:color w:val="000000"/>
              </w:rPr>
              <w:t>Murphy, R</w:t>
            </w:r>
            <w:r w:rsidRPr="003F3367">
              <w:rPr>
                <w:color w:val="000000"/>
              </w:rPr>
              <w:t xml:space="preserve">. English Grammar in Use. 5th Ed. Cambridge: Cambridge University Press, 2019. ISBN </w:t>
            </w:r>
            <w:r w:rsidRPr="003F3367">
              <w:t>9781108457651</w:t>
            </w:r>
            <w:r w:rsidRPr="003F3367">
              <w:rPr>
                <w:color w:val="000000"/>
              </w:rPr>
              <w:t>.</w:t>
            </w:r>
          </w:p>
          <w:p w14:paraId="4E8B3DDC" w14:textId="0B37FAEB" w:rsidR="00FB018E" w:rsidRDefault="009556F6" w:rsidP="00FB018E">
            <w:hyperlink r:id="rId123" w:history="1">
              <w:r w:rsidR="000A3D0B" w:rsidRPr="000A3D0B">
                <w:rPr>
                  <w:rStyle w:val="Hypertextovodkaz"/>
                </w:rPr>
                <w:t>https://www.cambridgeenglish.org/learning-english/activities-for-learners/</w:t>
              </w:r>
            </w:hyperlink>
            <w:r w:rsidR="00F52661" w:rsidRPr="00F52661">
              <w:rPr>
                <w:rStyle w:val="Hypertextovodkaz"/>
                <w:color w:val="auto"/>
                <w:u w:val="none"/>
              </w:rPr>
              <w:t>.</w:t>
            </w:r>
          </w:p>
          <w:p w14:paraId="7D278FB7" w14:textId="77777777" w:rsidR="000A3D0B" w:rsidRPr="003F3367" w:rsidRDefault="000A3D0B" w:rsidP="00FB018E">
            <w:pPr>
              <w:rPr>
                <w:color w:val="000000"/>
              </w:rPr>
            </w:pPr>
          </w:p>
          <w:p w14:paraId="0D1C6BA4" w14:textId="4ED0F5D1" w:rsidR="00C45179" w:rsidRPr="00D22542" w:rsidRDefault="00FB018E" w:rsidP="00FB018E">
            <w:r w:rsidRPr="003F3367">
              <w:t>Vlastní doplňující materiály v e-learningové podobě.</w:t>
            </w:r>
          </w:p>
        </w:tc>
      </w:tr>
      <w:tr w:rsidR="00C45179" w14:paraId="18C36B61"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1DF69BCB" w14:textId="77777777" w:rsidR="00C45179" w:rsidRDefault="00C45179" w:rsidP="00F8305C">
            <w:pPr>
              <w:jc w:val="center"/>
              <w:rPr>
                <w:b/>
              </w:rPr>
            </w:pPr>
            <w:r>
              <w:rPr>
                <w:b/>
              </w:rPr>
              <w:t>Informace ke kombinované nebo distanční formě</w:t>
            </w:r>
          </w:p>
        </w:tc>
      </w:tr>
      <w:tr w:rsidR="00C45179" w14:paraId="38FA4236"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1BFB174C" w14:textId="77777777" w:rsidR="00C45179" w:rsidRDefault="00C45179" w:rsidP="00F8305C">
            <w:pPr>
              <w:jc w:val="both"/>
            </w:pPr>
            <w:r>
              <w:rPr>
                <w:b/>
              </w:rPr>
              <w:t>Rozsah konzultací (soustředění)</w:t>
            </w:r>
          </w:p>
        </w:tc>
        <w:tc>
          <w:tcPr>
            <w:tcW w:w="889" w:type="dxa"/>
            <w:tcBorders>
              <w:top w:val="single" w:sz="2" w:space="0" w:color="auto"/>
            </w:tcBorders>
          </w:tcPr>
          <w:p w14:paraId="0AB974C9" w14:textId="24B6B69B" w:rsidR="00C45179" w:rsidRDefault="00766418" w:rsidP="00766418">
            <w:pPr>
              <w:jc w:val="center"/>
            </w:pPr>
            <w:r>
              <w:t>9</w:t>
            </w:r>
          </w:p>
        </w:tc>
        <w:tc>
          <w:tcPr>
            <w:tcW w:w="4179" w:type="dxa"/>
            <w:gridSpan w:val="7"/>
            <w:tcBorders>
              <w:top w:val="single" w:sz="2" w:space="0" w:color="auto"/>
            </w:tcBorders>
            <w:shd w:val="clear" w:color="auto" w:fill="F7CAAC"/>
          </w:tcPr>
          <w:p w14:paraId="07C20303" w14:textId="77777777" w:rsidR="00C45179" w:rsidRDefault="00C45179" w:rsidP="00F8305C">
            <w:pPr>
              <w:jc w:val="both"/>
              <w:rPr>
                <w:b/>
              </w:rPr>
            </w:pPr>
            <w:r>
              <w:rPr>
                <w:b/>
              </w:rPr>
              <w:t xml:space="preserve">hodin </w:t>
            </w:r>
          </w:p>
        </w:tc>
      </w:tr>
      <w:tr w:rsidR="00C45179" w14:paraId="4AFF95F1" w14:textId="77777777" w:rsidTr="001041BE">
        <w:trPr>
          <w:gridBefore w:val="1"/>
          <w:gridAfter w:val="1"/>
          <w:wBefore w:w="393" w:type="dxa"/>
          <w:wAfter w:w="101" w:type="dxa"/>
        </w:trPr>
        <w:tc>
          <w:tcPr>
            <w:tcW w:w="9855" w:type="dxa"/>
            <w:gridSpan w:val="15"/>
            <w:shd w:val="clear" w:color="auto" w:fill="F7CAAC"/>
          </w:tcPr>
          <w:p w14:paraId="73CAED54" w14:textId="77777777" w:rsidR="00C45179" w:rsidRDefault="00C45179" w:rsidP="00F8305C">
            <w:pPr>
              <w:jc w:val="both"/>
              <w:rPr>
                <w:b/>
              </w:rPr>
            </w:pPr>
            <w:r>
              <w:rPr>
                <w:b/>
              </w:rPr>
              <w:t>Informace o způsobu kontaktu s vyučujícím</w:t>
            </w:r>
          </w:p>
        </w:tc>
      </w:tr>
      <w:tr w:rsidR="00C45179" w14:paraId="32991CB8" w14:textId="77777777" w:rsidTr="001041BE">
        <w:trPr>
          <w:gridBefore w:val="1"/>
          <w:gridAfter w:val="1"/>
          <w:wBefore w:w="393" w:type="dxa"/>
          <w:wAfter w:w="101" w:type="dxa"/>
          <w:trHeight w:val="1373"/>
        </w:trPr>
        <w:tc>
          <w:tcPr>
            <w:tcW w:w="9855" w:type="dxa"/>
            <w:gridSpan w:val="15"/>
          </w:tcPr>
          <w:p w14:paraId="059223B0" w14:textId="57B4AC2F" w:rsidR="00243D05" w:rsidRDefault="00243D05" w:rsidP="00243D05">
            <w:pPr>
              <w:jc w:val="both"/>
            </w:pPr>
            <w:r w:rsidRPr="0076133B">
              <w:t xml:space="preserve">Studenti se účastní výuky, kde je jim redukovanou formou prezentována látka dle anotace předmětu. Studentům budou určeny části učiva k </w:t>
            </w:r>
            <w:r w:rsidRPr="00A504CC">
              <w:t>samostatnému nastudování</w:t>
            </w:r>
            <w:r w:rsidR="0076133B" w:rsidRPr="00A504CC">
              <w:t>. Výuka je realizována v blocích</w:t>
            </w:r>
            <w:r w:rsidRPr="00A504CC">
              <w:t>. Studenti samostatně studují předložené materiály a využívají e-learningovou podporu. Píší závěrečný test (min. úspěšnost 60 %). Konzultace jsou možné v rámci výuky, v případě potřeby mají studenti také možnost si s vyučujícím domluvit (e-mailem, telefonicky) individuální konzultaci.</w:t>
            </w:r>
          </w:p>
          <w:p w14:paraId="4A282414" w14:textId="77777777" w:rsidR="00C45179" w:rsidRDefault="00C45179" w:rsidP="00F8305C">
            <w:pPr>
              <w:jc w:val="both"/>
            </w:pPr>
          </w:p>
          <w:p w14:paraId="00FCF1D4" w14:textId="77777777" w:rsidR="00C45179" w:rsidRDefault="00C45179" w:rsidP="00F8305C">
            <w:pPr>
              <w:jc w:val="both"/>
            </w:pPr>
          </w:p>
          <w:p w14:paraId="02D60E56" w14:textId="77777777" w:rsidR="00C45179" w:rsidRDefault="00C45179" w:rsidP="00F8305C">
            <w:pPr>
              <w:jc w:val="both"/>
            </w:pPr>
          </w:p>
          <w:p w14:paraId="68F0B52F" w14:textId="77777777" w:rsidR="00C45179" w:rsidRDefault="00C45179" w:rsidP="00F8305C">
            <w:pPr>
              <w:jc w:val="both"/>
            </w:pPr>
          </w:p>
          <w:p w14:paraId="7563BD66" w14:textId="1F0173AB" w:rsidR="00C45179" w:rsidRDefault="00C45179" w:rsidP="00F8305C">
            <w:pPr>
              <w:jc w:val="both"/>
            </w:pPr>
          </w:p>
          <w:p w14:paraId="15BF2D7B" w14:textId="624090A9" w:rsidR="008F56B3" w:rsidRDefault="008F56B3" w:rsidP="00F8305C">
            <w:pPr>
              <w:jc w:val="both"/>
            </w:pPr>
          </w:p>
          <w:p w14:paraId="61FAA073" w14:textId="66EA3BAF" w:rsidR="008F56B3" w:rsidRDefault="008F56B3" w:rsidP="00F8305C">
            <w:pPr>
              <w:jc w:val="both"/>
            </w:pPr>
          </w:p>
          <w:p w14:paraId="43009598" w14:textId="0877CD13" w:rsidR="008F56B3" w:rsidRDefault="008F56B3" w:rsidP="00F8305C">
            <w:pPr>
              <w:jc w:val="both"/>
            </w:pPr>
          </w:p>
          <w:p w14:paraId="7703181B" w14:textId="4CC0CB94" w:rsidR="008F56B3" w:rsidRDefault="008F56B3" w:rsidP="00F8305C">
            <w:pPr>
              <w:jc w:val="both"/>
            </w:pPr>
          </w:p>
          <w:p w14:paraId="1B4ECBB4" w14:textId="38E97130" w:rsidR="008F56B3" w:rsidRDefault="008F56B3" w:rsidP="00F8305C">
            <w:pPr>
              <w:jc w:val="both"/>
            </w:pPr>
          </w:p>
          <w:p w14:paraId="6EA80C23" w14:textId="3FE6826A" w:rsidR="008F56B3" w:rsidRDefault="008F56B3" w:rsidP="00F8305C">
            <w:pPr>
              <w:jc w:val="both"/>
            </w:pPr>
          </w:p>
          <w:p w14:paraId="09260556" w14:textId="12A76C24" w:rsidR="008F56B3" w:rsidRDefault="008F56B3" w:rsidP="00F8305C">
            <w:pPr>
              <w:jc w:val="both"/>
            </w:pPr>
          </w:p>
          <w:p w14:paraId="3BEC67E3" w14:textId="775A3BE3" w:rsidR="008F56B3" w:rsidRDefault="008F56B3" w:rsidP="00F8305C">
            <w:pPr>
              <w:jc w:val="both"/>
            </w:pPr>
          </w:p>
          <w:p w14:paraId="5BB87E28" w14:textId="4FCCA6C3" w:rsidR="008F56B3" w:rsidRDefault="008F56B3" w:rsidP="00F8305C">
            <w:pPr>
              <w:jc w:val="both"/>
            </w:pPr>
          </w:p>
          <w:p w14:paraId="792665B2" w14:textId="51185C38" w:rsidR="008F56B3" w:rsidRDefault="008F56B3" w:rsidP="00F8305C">
            <w:pPr>
              <w:jc w:val="both"/>
            </w:pPr>
          </w:p>
          <w:p w14:paraId="2E96A23E" w14:textId="63DAEC74" w:rsidR="008F56B3" w:rsidRDefault="008F56B3" w:rsidP="00F8305C">
            <w:pPr>
              <w:jc w:val="both"/>
            </w:pPr>
          </w:p>
          <w:p w14:paraId="60AE065D" w14:textId="6D7C03A7" w:rsidR="008F56B3" w:rsidRDefault="008F56B3" w:rsidP="00F8305C">
            <w:pPr>
              <w:jc w:val="both"/>
            </w:pPr>
          </w:p>
          <w:p w14:paraId="49A51B06" w14:textId="5E0A8AAC" w:rsidR="008F56B3" w:rsidRDefault="008F56B3" w:rsidP="00F8305C">
            <w:pPr>
              <w:jc w:val="both"/>
            </w:pPr>
          </w:p>
          <w:p w14:paraId="5576CBFD" w14:textId="497C8B24" w:rsidR="008F56B3" w:rsidRDefault="008F56B3" w:rsidP="00F8305C">
            <w:pPr>
              <w:jc w:val="both"/>
            </w:pPr>
          </w:p>
          <w:p w14:paraId="49F2C2F0" w14:textId="012D4962" w:rsidR="008F56B3" w:rsidRDefault="008F56B3" w:rsidP="00F8305C">
            <w:pPr>
              <w:jc w:val="both"/>
            </w:pPr>
          </w:p>
          <w:p w14:paraId="4164E00F" w14:textId="55F486C7" w:rsidR="008F56B3" w:rsidRDefault="008F56B3" w:rsidP="00F8305C">
            <w:pPr>
              <w:jc w:val="both"/>
            </w:pPr>
          </w:p>
          <w:p w14:paraId="20E351BE" w14:textId="4BC3AA82" w:rsidR="008F56B3" w:rsidRDefault="008F56B3" w:rsidP="00F8305C">
            <w:pPr>
              <w:jc w:val="both"/>
            </w:pPr>
          </w:p>
          <w:p w14:paraId="2C7117D1" w14:textId="09AB778F" w:rsidR="008F56B3" w:rsidRDefault="008F56B3" w:rsidP="00F8305C">
            <w:pPr>
              <w:jc w:val="both"/>
            </w:pPr>
          </w:p>
          <w:p w14:paraId="12165922" w14:textId="7E6618F5" w:rsidR="008F56B3" w:rsidRDefault="008F56B3" w:rsidP="00F8305C">
            <w:pPr>
              <w:jc w:val="both"/>
            </w:pPr>
          </w:p>
          <w:p w14:paraId="2DD86445" w14:textId="618B68E1" w:rsidR="008F56B3" w:rsidRDefault="008F56B3" w:rsidP="00F8305C">
            <w:pPr>
              <w:jc w:val="both"/>
            </w:pPr>
          </w:p>
          <w:p w14:paraId="3C437A52" w14:textId="77777777" w:rsidR="008F56B3" w:rsidRDefault="008F56B3" w:rsidP="00F8305C">
            <w:pPr>
              <w:jc w:val="both"/>
            </w:pPr>
          </w:p>
          <w:p w14:paraId="0E65E42D" w14:textId="77777777" w:rsidR="00C45179" w:rsidRDefault="00C45179" w:rsidP="00F8305C">
            <w:pPr>
              <w:jc w:val="both"/>
            </w:pPr>
          </w:p>
          <w:p w14:paraId="0A100AD0" w14:textId="77777777" w:rsidR="00C45179" w:rsidRDefault="00C45179" w:rsidP="00F8305C">
            <w:pPr>
              <w:jc w:val="both"/>
            </w:pPr>
          </w:p>
          <w:p w14:paraId="247B8B3B" w14:textId="77777777" w:rsidR="00C45179" w:rsidRDefault="00C45179" w:rsidP="00F8305C">
            <w:pPr>
              <w:jc w:val="both"/>
            </w:pPr>
          </w:p>
        </w:tc>
      </w:tr>
      <w:tr w:rsidR="00C45179" w14:paraId="760C1E85"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109317FE" w14:textId="77777777" w:rsidR="00C45179" w:rsidRDefault="00C45179" w:rsidP="00F8305C">
            <w:pPr>
              <w:jc w:val="both"/>
              <w:rPr>
                <w:b/>
                <w:sz w:val="28"/>
              </w:rPr>
            </w:pPr>
            <w:r>
              <w:lastRenderedPageBreak/>
              <w:br w:type="page"/>
            </w:r>
            <w:r>
              <w:rPr>
                <w:b/>
                <w:sz w:val="28"/>
              </w:rPr>
              <w:t>B-III – Charakteristika studijního předmětu</w:t>
            </w:r>
          </w:p>
        </w:tc>
      </w:tr>
      <w:tr w:rsidR="00C45179" w14:paraId="6ACDC49C"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49FBDDCF" w14:textId="77777777" w:rsidR="00C45179" w:rsidRDefault="00C45179" w:rsidP="00F8305C">
            <w:pPr>
              <w:jc w:val="both"/>
              <w:rPr>
                <w:b/>
              </w:rPr>
            </w:pPr>
            <w:r>
              <w:rPr>
                <w:b/>
              </w:rPr>
              <w:t>Název studijního předmětu</w:t>
            </w:r>
          </w:p>
        </w:tc>
        <w:tc>
          <w:tcPr>
            <w:tcW w:w="6420" w:type="dxa"/>
            <w:gridSpan w:val="11"/>
            <w:tcBorders>
              <w:top w:val="double" w:sz="4" w:space="0" w:color="auto"/>
            </w:tcBorders>
          </w:tcPr>
          <w:p w14:paraId="5E793406" w14:textId="6DE643E7" w:rsidR="00C45179" w:rsidRDefault="00490B17" w:rsidP="00F8305C">
            <w:pPr>
              <w:jc w:val="both"/>
            </w:pPr>
            <w:bookmarkStart w:id="323" w:name="Angličtina_IIIa"/>
            <w:bookmarkEnd w:id="323"/>
            <w:r w:rsidRPr="0062291E">
              <w:rPr>
                <w:b/>
                <w:bCs/>
              </w:rPr>
              <w:t>Angličtina I</w:t>
            </w:r>
            <w:r>
              <w:rPr>
                <w:b/>
                <w:bCs/>
              </w:rPr>
              <w:t>II</w:t>
            </w:r>
            <w:r w:rsidRPr="0062291E">
              <w:rPr>
                <w:b/>
                <w:bCs/>
              </w:rPr>
              <w:t>a</w:t>
            </w:r>
          </w:p>
        </w:tc>
      </w:tr>
      <w:tr w:rsidR="00C45179" w14:paraId="79ECE407" w14:textId="77777777" w:rsidTr="001041BE">
        <w:trPr>
          <w:gridBefore w:val="1"/>
          <w:gridAfter w:val="1"/>
          <w:wBefore w:w="393" w:type="dxa"/>
          <w:wAfter w:w="101" w:type="dxa"/>
        </w:trPr>
        <w:tc>
          <w:tcPr>
            <w:tcW w:w="3435" w:type="dxa"/>
            <w:gridSpan w:val="4"/>
            <w:shd w:val="clear" w:color="auto" w:fill="F7CAAC"/>
          </w:tcPr>
          <w:p w14:paraId="72FC8D3B" w14:textId="77777777" w:rsidR="00C45179" w:rsidRDefault="00C45179" w:rsidP="00F8305C">
            <w:pPr>
              <w:jc w:val="both"/>
              <w:rPr>
                <w:b/>
              </w:rPr>
            </w:pPr>
            <w:r>
              <w:rPr>
                <w:b/>
              </w:rPr>
              <w:t>Typ předmětu</w:t>
            </w:r>
          </w:p>
        </w:tc>
        <w:tc>
          <w:tcPr>
            <w:tcW w:w="3057" w:type="dxa"/>
            <w:gridSpan w:val="6"/>
          </w:tcPr>
          <w:p w14:paraId="5DC2F450" w14:textId="6B9846C2" w:rsidR="00C45179" w:rsidRPr="00B74836" w:rsidRDefault="00C45179" w:rsidP="00F8305C">
            <w:pPr>
              <w:jc w:val="both"/>
            </w:pPr>
            <w:r w:rsidRPr="00B74836">
              <w:t xml:space="preserve">povinně </w:t>
            </w:r>
            <w:r w:rsidR="00547005">
              <w:t>volitelný</w:t>
            </w:r>
          </w:p>
        </w:tc>
        <w:tc>
          <w:tcPr>
            <w:tcW w:w="2695" w:type="dxa"/>
            <w:gridSpan w:val="4"/>
            <w:shd w:val="clear" w:color="auto" w:fill="F7CAAC"/>
          </w:tcPr>
          <w:p w14:paraId="1B237FD9" w14:textId="77777777" w:rsidR="00C45179" w:rsidRPr="00B74836" w:rsidRDefault="00C45179" w:rsidP="00F8305C">
            <w:pPr>
              <w:jc w:val="both"/>
            </w:pPr>
            <w:r w:rsidRPr="00B74836">
              <w:rPr>
                <w:b/>
              </w:rPr>
              <w:t>doporučený ročník / semestr</w:t>
            </w:r>
          </w:p>
        </w:tc>
        <w:tc>
          <w:tcPr>
            <w:tcW w:w="668" w:type="dxa"/>
          </w:tcPr>
          <w:p w14:paraId="3BEC790E" w14:textId="28FB5711" w:rsidR="00C45179" w:rsidRPr="00B74836" w:rsidRDefault="00C45179" w:rsidP="00F8305C">
            <w:pPr>
              <w:jc w:val="both"/>
            </w:pPr>
            <w:r w:rsidRPr="00B74836">
              <w:t>2/LS</w:t>
            </w:r>
          </w:p>
        </w:tc>
      </w:tr>
      <w:tr w:rsidR="00C45179" w14:paraId="330EBCA9" w14:textId="77777777" w:rsidTr="001041BE">
        <w:trPr>
          <w:gridBefore w:val="1"/>
          <w:gridAfter w:val="1"/>
          <w:wBefore w:w="393" w:type="dxa"/>
          <w:wAfter w:w="101" w:type="dxa"/>
        </w:trPr>
        <w:tc>
          <w:tcPr>
            <w:tcW w:w="3435" w:type="dxa"/>
            <w:gridSpan w:val="4"/>
            <w:shd w:val="clear" w:color="auto" w:fill="F7CAAC"/>
          </w:tcPr>
          <w:p w14:paraId="0FF4C77F" w14:textId="77777777" w:rsidR="00C45179" w:rsidRDefault="00C45179" w:rsidP="00F8305C">
            <w:pPr>
              <w:jc w:val="both"/>
              <w:rPr>
                <w:b/>
              </w:rPr>
            </w:pPr>
            <w:r>
              <w:rPr>
                <w:b/>
              </w:rPr>
              <w:t>Rozsah studijního předmětu</w:t>
            </w:r>
          </w:p>
        </w:tc>
        <w:tc>
          <w:tcPr>
            <w:tcW w:w="1352" w:type="dxa"/>
            <w:gridSpan w:val="3"/>
          </w:tcPr>
          <w:p w14:paraId="3C961CCB" w14:textId="7E06AD3D" w:rsidR="00C45179" w:rsidRPr="00B74836" w:rsidRDefault="007A4B0E" w:rsidP="00F8305C">
            <w:pPr>
              <w:jc w:val="both"/>
            </w:pPr>
            <w:r w:rsidRPr="00B74836">
              <w:t>0</w:t>
            </w:r>
            <w:r w:rsidR="00C45179" w:rsidRPr="00B74836">
              <w:t>p+</w:t>
            </w:r>
            <w:r w:rsidRPr="00B74836">
              <w:t>20</w:t>
            </w:r>
            <w:r w:rsidR="00C45179" w:rsidRPr="00B74836">
              <w:t>s+</w:t>
            </w:r>
            <w:r w:rsidRPr="00B74836">
              <w:t>0</w:t>
            </w:r>
            <w:r w:rsidR="00C45179" w:rsidRPr="00B74836">
              <w:t>l</w:t>
            </w:r>
          </w:p>
        </w:tc>
        <w:tc>
          <w:tcPr>
            <w:tcW w:w="889" w:type="dxa"/>
            <w:shd w:val="clear" w:color="auto" w:fill="F7CAAC"/>
          </w:tcPr>
          <w:p w14:paraId="65DB606D" w14:textId="77777777" w:rsidR="00C45179" w:rsidRPr="00B74836" w:rsidRDefault="00C45179" w:rsidP="00F8305C">
            <w:pPr>
              <w:jc w:val="both"/>
              <w:rPr>
                <w:b/>
              </w:rPr>
            </w:pPr>
            <w:r w:rsidRPr="00B74836">
              <w:rPr>
                <w:b/>
              </w:rPr>
              <w:t xml:space="preserve">hod. </w:t>
            </w:r>
          </w:p>
        </w:tc>
        <w:tc>
          <w:tcPr>
            <w:tcW w:w="816" w:type="dxa"/>
            <w:gridSpan w:val="2"/>
          </w:tcPr>
          <w:p w14:paraId="2C0F16C8" w14:textId="2F40ECDC" w:rsidR="00C45179" w:rsidRPr="00B74836" w:rsidRDefault="007A4B0E" w:rsidP="00F8305C">
            <w:pPr>
              <w:jc w:val="both"/>
            </w:pPr>
            <w:r w:rsidRPr="00B74836">
              <w:t>20</w:t>
            </w:r>
          </w:p>
        </w:tc>
        <w:tc>
          <w:tcPr>
            <w:tcW w:w="1479" w:type="dxa"/>
            <w:gridSpan w:val="2"/>
            <w:shd w:val="clear" w:color="auto" w:fill="F7CAAC"/>
          </w:tcPr>
          <w:p w14:paraId="59E9C0AF" w14:textId="77777777" w:rsidR="00C45179" w:rsidRPr="00B74836" w:rsidRDefault="00C45179" w:rsidP="00F8305C">
            <w:pPr>
              <w:jc w:val="both"/>
              <w:rPr>
                <w:b/>
              </w:rPr>
            </w:pPr>
            <w:r w:rsidRPr="00B74836">
              <w:rPr>
                <w:b/>
              </w:rPr>
              <w:t>kreditů</w:t>
            </w:r>
          </w:p>
        </w:tc>
        <w:tc>
          <w:tcPr>
            <w:tcW w:w="1884" w:type="dxa"/>
            <w:gridSpan w:val="3"/>
          </w:tcPr>
          <w:p w14:paraId="7791E518" w14:textId="68CB91BB" w:rsidR="00C45179" w:rsidRPr="00B74836" w:rsidRDefault="007A4B0E" w:rsidP="00F8305C">
            <w:pPr>
              <w:jc w:val="both"/>
            </w:pPr>
            <w:r w:rsidRPr="00B74836">
              <w:t>2</w:t>
            </w:r>
          </w:p>
        </w:tc>
      </w:tr>
      <w:tr w:rsidR="00C45179" w14:paraId="7584ED19" w14:textId="77777777" w:rsidTr="001041BE">
        <w:trPr>
          <w:gridBefore w:val="1"/>
          <w:gridAfter w:val="1"/>
          <w:wBefore w:w="393" w:type="dxa"/>
          <w:wAfter w:w="101" w:type="dxa"/>
        </w:trPr>
        <w:tc>
          <w:tcPr>
            <w:tcW w:w="3435" w:type="dxa"/>
            <w:gridSpan w:val="4"/>
            <w:shd w:val="clear" w:color="auto" w:fill="F7CAAC"/>
          </w:tcPr>
          <w:p w14:paraId="57686B72" w14:textId="77777777" w:rsidR="00C45179" w:rsidRDefault="00C45179" w:rsidP="00F8305C">
            <w:pPr>
              <w:jc w:val="both"/>
              <w:rPr>
                <w:b/>
                <w:sz w:val="22"/>
              </w:rPr>
            </w:pPr>
            <w:r>
              <w:rPr>
                <w:b/>
              </w:rPr>
              <w:t>Prerekvizity, korekvizity, ekvivalence</w:t>
            </w:r>
          </w:p>
        </w:tc>
        <w:tc>
          <w:tcPr>
            <w:tcW w:w="6420" w:type="dxa"/>
            <w:gridSpan w:val="11"/>
          </w:tcPr>
          <w:p w14:paraId="5BEEDC43" w14:textId="77777777" w:rsidR="00C45179" w:rsidRDefault="00C45179" w:rsidP="00F8305C">
            <w:pPr>
              <w:jc w:val="both"/>
            </w:pPr>
          </w:p>
        </w:tc>
      </w:tr>
      <w:tr w:rsidR="00C45179" w14:paraId="09A7597B" w14:textId="77777777" w:rsidTr="001041BE">
        <w:trPr>
          <w:gridBefore w:val="1"/>
          <w:gridAfter w:val="1"/>
          <w:wBefore w:w="393" w:type="dxa"/>
          <w:wAfter w:w="101" w:type="dxa"/>
        </w:trPr>
        <w:tc>
          <w:tcPr>
            <w:tcW w:w="3435" w:type="dxa"/>
            <w:gridSpan w:val="4"/>
            <w:shd w:val="clear" w:color="auto" w:fill="F7CAAC"/>
          </w:tcPr>
          <w:p w14:paraId="0788D477" w14:textId="77777777" w:rsidR="00C45179" w:rsidRPr="005A0406" w:rsidRDefault="00C45179" w:rsidP="00F8305C">
            <w:pPr>
              <w:jc w:val="both"/>
              <w:rPr>
                <w:b/>
              </w:rPr>
            </w:pPr>
            <w:r w:rsidRPr="005A0406">
              <w:rPr>
                <w:b/>
              </w:rPr>
              <w:t>Způsob ověření výsledků učení</w:t>
            </w:r>
          </w:p>
        </w:tc>
        <w:tc>
          <w:tcPr>
            <w:tcW w:w="3057" w:type="dxa"/>
            <w:gridSpan w:val="6"/>
            <w:tcBorders>
              <w:bottom w:val="single" w:sz="4" w:space="0" w:color="auto"/>
            </w:tcBorders>
          </w:tcPr>
          <w:p w14:paraId="274BA0CA" w14:textId="767C3EDF" w:rsidR="00C45179" w:rsidRDefault="00FB018E" w:rsidP="00F8305C">
            <w:pPr>
              <w:jc w:val="both"/>
            </w:pPr>
            <w:r>
              <w:t>klasifikovaný zápočet</w:t>
            </w:r>
          </w:p>
        </w:tc>
        <w:tc>
          <w:tcPr>
            <w:tcW w:w="1479" w:type="dxa"/>
            <w:gridSpan w:val="2"/>
            <w:tcBorders>
              <w:bottom w:val="single" w:sz="4" w:space="0" w:color="auto"/>
            </w:tcBorders>
            <w:shd w:val="clear" w:color="auto" w:fill="F7CAAC"/>
          </w:tcPr>
          <w:p w14:paraId="1B642AC5" w14:textId="77777777" w:rsidR="00C45179" w:rsidRDefault="00C45179" w:rsidP="00F8305C">
            <w:pPr>
              <w:jc w:val="both"/>
              <w:rPr>
                <w:b/>
              </w:rPr>
            </w:pPr>
            <w:r>
              <w:rPr>
                <w:b/>
              </w:rPr>
              <w:t>Forma výuky</w:t>
            </w:r>
          </w:p>
        </w:tc>
        <w:tc>
          <w:tcPr>
            <w:tcW w:w="1884" w:type="dxa"/>
            <w:gridSpan w:val="3"/>
            <w:tcBorders>
              <w:bottom w:val="single" w:sz="4" w:space="0" w:color="auto"/>
            </w:tcBorders>
          </w:tcPr>
          <w:p w14:paraId="2CDBCCB3" w14:textId="77777777" w:rsidR="009C00A7" w:rsidRDefault="009C00A7" w:rsidP="009C00A7">
            <w:pPr>
              <w:jc w:val="both"/>
            </w:pPr>
            <w:r w:rsidRPr="009C00A7">
              <w:t>semináře</w:t>
            </w:r>
          </w:p>
          <w:p w14:paraId="6CC982AF" w14:textId="26FF57E6" w:rsidR="00C45179" w:rsidRDefault="00C45179" w:rsidP="00F8305C">
            <w:pPr>
              <w:jc w:val="both"/>
            </w:pPr>
          </w:p>
        </w:tc>
      </w:tr>
      <w:tr w:rsidR="00C45179" w14:paraId="17015FDC" w14:textId="77777777" w:rsidTr="001041BE">
        <w:trPr>
          <w:gridBefore w:val="1"/>
          <w:gridAfter w:val="1"/>
          <w:wBefore w:w="393" w:type="dxa"/>
          <w:wAfter w:w="101" w:type="dxa"/>
        </w:trPr>
        <w:tc>
          <w:tcPr>
            <w:tcW w:w="3435" w:type="dxa"/>
            <w:gridSpan w:val="4"/>
            <w:shd w:val="clear" w:color="auto" w:fill="F7CAAC"/>
          </w:tcPr>
          <w:p w14:paraId="7420785B" w14:textId="77777777" w:rsidR="00C45179" w:rsidRPr="005A0406" w:rsidRDefault="00C45179"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6197C418" w14:textId="77777777" w:rsidR="00FB018E" w:rsidRPr="003F3367" w:rsidRDefault="00FB018E" w:rsidP="00FB018E">
            <w:pPr>
              <w:rPr>
                <w:color w:val="000000"/>
                <w:shd w:val="clear" w:color="auto" w:fill="FFFFFF"/>
              </w:rPr>
            </w:pPr>
            <w:r w:rsidRPr="003F3367">
              <w:rPr>
                <w:color w:val="000000"/>
                <w:shd w:val="clear" w:color="auto" w:fill="FFFFFF"/>
              </w:rPr>
              <w:t>Klasifikovaný zápočet – požadavky k úspěšnému zakončení předmětu:</w:t>
            </w:r>
          </w:p>
          <w:p w14:paraId="164ABAB7" w14:textId="77777777" w:rsidR="00FB018E" w:rsidRPr="003F3367" w:rsidRDefault="00FB018E" w:rsidP="00FB018E">
            <w:pPr>
              <w:rPr>
                <w:color w:val="000000"/>
                <w:shd w:val="clear" w:color="auto" w:fill="FFFFFF"/>
              </w:rPr>
            </w:pPr>
            <w:r w:rsidRPr="003F3367">
              <w:rPr>
                <w:color w:val="000000"/>
                <w:shd w:val="clear" w:color="auto" w:fill="FFFFFF"/>
              </w:rPr>
              <w:t>1. Docházka (minimum: 80 %).</w:t>
            </w:r>
          </w:p>
          <w:p w14:paraId="4BE9CAD5" w14:textId="77777777" w:rsidR="00FB018E" w:rsidRPr="003F3367" w:rsidRDefault="00FB018E" w:rsidP="00FB018E">
            <w:pPr>
              <w:rPr>
                <w:color w:val="000000"/>
                <w:shd w:val="clear" w:color="auto" w:fill="FFFFFF"/>
              </w:rPr>
            </w:pPr>
            <w:r w:rsidRPr="003F3367">
              <w:rPr>
                <w:color w:val="000000"/>
                <w:shd w:val="clear" w:color="auto" w:fill="FFFFFF"/>
              </w:rPr>
              <w:t>2. Aktivní účast v semináři (pravidelné úkoly).</w:t>
            </w:r>
          </w:p>
          <w:p w14:paraId="63172ABD" w14:textId="77777777" w:rsidR="00FB018E" w:rsidRPr="003F3367" w:rsidRDefault="00FB018E" w:rsidP="00FB018E">
            <w:pPr>
              <w:rPr>
                <w:color w:val="000000"/>
                <w:shd w:val="clear" w:color="auto" w:fill="FFFFFF"/>
              </w:rPr>
            </w:pPr>
            <w:r w:rsidRPr="003F3367">
              <w:rPr>
                <w:color w:val="000000"/>
                <w:shd w:val="clear" w:color="auto" w:fill="FFFFFF"/>
              </w:rPr>
              <w:t>3. Plnění kurzu v programu Moodle.</w:t>
            </w:r>
          </w:p>
          <w:p w14:paraId="4F7D5A63" w14:textId="0ACF7AF1" w:rsidR="00C45179" w:rsidRDefault="00FB018E" w:rsidP="00FB018E">
            <w:pPr>
              <w:jc w:val="both"/>
            </w:pPr>
            <w:r w:rsidRPr="003F3367">
              <w:rPr>
                <w:color w:val="000000"/>
                <w:shd w:val="clear" w:color="auto" w:fill="FFFFFF"/>
              </w:rPr>
              <w:t>4. Absolvování průběžného a zápočtového testu s minimální úspěšností 60 %.</w:t>
            </w:r>
          </w:p>
        </w:tc>
      </w:tr>
      <w:tr w:rsidR="00C45179" w14:paraId="4CA6EF5A"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2AC730DF" w14:textId="77777777" w:rsidR="00C45179" w:rsidRDefault="00C45179" w:rsidP="00F8305C">
            <w:pPr>
              <w:jc w:val="both"/>
              <w:rPr>
                <w:b/>
              </w:rPr>
            </w:pPr>
            <w:r>
              <w:rPr>
                <w:b/>
              </w:rPr>
              <w:t>Garant předmětu</w:t>
            </w:r>
          </w:p>
        </w:tc>
        <w:tc>
          <w:tcPr>
            <w:tcW w:w="6420" w:type="dxa"/>
            <w:gridSpan w:val="11"/>
            <w:tcBorders>
              <w:top w:val="nil"/>
            </w:tcBorders>
          </w:tcPr>
          <w:p w14:paraId="36AAAC76" w14:textId="77777777" w:rsidR="00C45179" w:rsidRDefault="00C45179" w:rsidP="00F8305C">
            <w:pPr>
              <w:jc w:val="both"/>
            </w:pPr>
          </w:p>
        </w:tc>
      </w:tr>
      <w:tr w:rsidR="00C45179" w14:paraId="0257715A"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3B392A49" w14:textId="77777777" w:rsidR="00C45179" w:rsidRDefault="00C45179" w:rsidP="00F8305C">
            <w:pPr>
              <w:jc w:val="both"/>
              <w:rPr>
                <w:b/>
              </w:rPr>
            </w:pPr>
            <w:r>
              <w:rPr>
                <w:b/>
              </w:rPr>
              <w:t>Zapojení garanta do výuky předmětu</w:t>
            </w:r>
          </w:p>
        </w:tc>
        <w:tc>
          <w:tcPr>
            <w:tcW w:w="6420" w:type="dxa"/>
            <w:gridSpan w:val="11"/>
            <w:tcBorders>
              <w:top w:val="nil"/>
            </w:tcBorders>
          </w:tcPr>
          <w:p w14:paraId="1B17FD27" w14:textId="77777777" w:rsidR="00C45179" w:rsidRDefault="00C45179" w:rsidP="00F8305C">
            <w:pPr>
              <w:jc w:val="both"/>
            </w:pPr>
          </w:p>
        </w:tc>
      </w:tr>
      <w:tr w:rsidR="00C45179" w14:paraId="03E4B8E8" w14:textId="77777777" w:rsidTr="001041BE">
        <w:trPr>
          <w:gridBefore w:val="1"/>
          <w:gridAfter w:val="1"/>
          <w:wBefore w:w="393" w:type="dxa"/>
          <w:wAfter w:w="101" w:type="dxa"/>
        </w:trPr>
        <w:tc>
          <w:tcPr>
            <w:tcW w:w="3435" w:type="dxa"/>
            <w:gridSpan w:val="4"/>
            <w:shd w:val="clear" w:color="auto" w:fill="F7CAAC"/>
          </w:tcPr>
          <w:p w14:paraId="6FA4354D" w14:textId="77777777" w:rsidR="00C45179" w:rsidRDefault="00C45179" w:rsidP="00F8305C">
            <w:pPr>
              <w:jc w:val="both"/>
              <w:rPr>
                <w:b/>
              </w:rPr>
            </w:pPr>
            <w:r>
              <w:rPr>
                <w:b/>
              </w:rPr>
              <w:t>Vyučující</w:t>
            </w:r>
          </w:p>
        </w:tc>
        <w:tc>
          <w:tcPr>
            <w:tcW w:w="6420" w:type="dxa"/>
            <w:gridSpan w:val="11"/>
            <w:tcBorders>
              <w:bottom w:val="nil"/>
            </w:tcBorders>
          </w:tcPr>
          <w:p w14:paraId="099DC03E" w14:textId="77777777" w:rsidR="00C45179" w:rsidRDefault="00C45179" w:rsidP="00F8305C">
            <w:pPr>
              <w:jc w:val="both"/>
            </w:pPr>
          </w:p>
        </w:tc>
      </w:tr>
      <w:tr w:rsidR="00C45179" w14:paraId="3BFF9A4F" w14:textId="77777777" w:rsidTr="001041BE">
        <w:trPr>
          <w:gridBefore w:val="1"/>
          <w:gridAfter w:val="1"/>
          <w:wBefore w:w="393" w:type="dxa"/>
          <w:wAfter w:w="101" w:type="dxa"/>
          <w:trHeight w:val="260"/>
        </w:trPr>
        <w:tc>
          <w:tcPr>
            <w:tcW w:w="9855" w:type="dxa"/>
            <w:gridSpan w:val="15"/>
            <w:tcBorders>
              <w:top w:val="nil"/>
            </w:tcBorders>
          </w:tcPr>
          <w:p w14:paraId="78966076" w14:textId="5604A795" w:rsidR="00C45179" w:rsidRDefault="009C00A7" w:rsidP="009C00A7">
            <w:pPr>
              <w:spacing w:before="60" w:after="60"/>
              <w:jc w:val="both"/>
            </w:pPr>
            <w:r>
              <w:rPr>
                <w:i/>
                <w:iCs/>
              </w:rPr>
              <w:t>P</w:t>
            </w:r>
            <w:r w:rsidRPr="002F3B33">
              <w:rPr>
                <w:i/>
                <w:iCs/>
              </w:rPr>
              <w:t>ředmět má pro zaměření studijního programu pouze doplňující charakter</w:t>
            </w:r>
            <w:r w:rsidRPr="005007F5">
              <w:rPr>
                <w:i/>
                <w:iCs/>
              </w:rPr>
              <w:t>.</w:t>
            </w:r>
          </w:p>
        </w:tc>
      </w:tr>
      <w:tr w:rsidR="00C45179" w14:paraId="4AC47F42" w14:textId="77777777" w:rsidTr="001041BE">
        <w:trPr>
          <w:gridBefore w:val="1"/>
          <w:gridAfter w:val="1"/>
          <w:wBefore w:w="393" w:type="dxa"/>
          <w:wAfter w:w="101" w:type="dxa"/>
        </w:trPr>
        <w:tc>
          <w:tcPr>
            <w:tcW w:w="3435" w:type="dxa"/>
            <w:gridSpan w:val="4"/>
            <w:shd w:val="clear" w:color="auto" w:fill="F7CAAC"/>
          </w:tcPr>
          <w:p w14:paraId="57CFA3E3" w14:textId="77777777" w:rsidR="00C45179" w:rsidRPr="005A0406" w:rsidRDefault="00C45179" w:rsidP="00F8305C">
            <w:pPr>
              <w:jc w:val="both"/>
              <w:rPr>
                <w:b/>
              </w:rPr>
            </w:pPr>
            <w:r w:rsidRPr="005A0406">
              <w:rPr>
                <w:b/>
              </w:rPr>
              <w:t>Hlavní témata a výsledky učení</w:t>
            </w:r>
          </w:p>
        </w:tc>
        <w:tc>
          <w:tcPr>
            <w:tcW w:w="6420" w:type="dxa"/>
            <w:gridSpan w:val="11"/>
            <w:tcBorders>
              <w:bottom w:val="nil"/>
            </w:tcBorders>
          </w:tcPr>
          <w:p w14:paraId="53CF177A" w14:textId="77777777" w:rsidR="00C45179" w:rsidRPr="005A0406" w:rsidRDefault="00C45179" w:rsidP="00F8305C">
            <w:pPr>
              <w:jc w:val="both"/>
            </w:pPr>
          </w:p>
        </w:tc>
      </w:tr>
      <w:tr w:rsidR="00C45179" w14:paraId="553C29AA"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6F52DBF1" w14:textId="7F0F9FD5" w:rsidR="00C45179" w:rsidRPr="00351747" w:rsidRDefault="00FB018E" w:rsidP="00F8305C">
            <w:pPr>
              <w:jc w:val="both"/>
              <w:rPr>
                <w:b/>
                <w:bCs/>
              </w:rPr>
            </w:pPr>
            <w:r w:rsidRPr="003F3367">
              <w:rPr>
                <w:color w:val="000000"/>
                <w:shd w:val="clear" w:color="auto" w:fill="FFFFFF"/>
              </w:rPr>
              <w:t>Cílem předmětu je prohloubení jazykových znalostí a dovedností, aby student byl schopen komunikovat ústně i písemně v každodenních situacích na úrovni B1+ až B2 podle Společného evropského referenčního rámce pro jazyk</w:t>
            </w:r>
            <w:r w:rsidR="00C45179" w:rsidRPr="00D22542">
              <w:t>.</w:t>
            </w:r>
            <w:r w:rsidR="00C45179">
              <w:rPr>
                <w:b/>
                <w:bCs/>
              </w:rPr>
              <w:t xml:space="preserve"> </w:t>
            </w:r>
            <w:r w:rsidR="00C45179" w:rsidRPr="00351747">
              <w:rPr>
                <w:b/>
                <w:bCs/>
              </w:rPr>
              <w:t>Obsah předmětu tvoří tyto tematické celky:</w:t>
            </w:r>
          </w:p>
          <w:p w14:paraId="5EF71308"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Tvorba otázek.</w:t>
            </w:r>
          </w:p>
          <w:p w14:paraId="47A1F89E"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Předpřítomný čas prostý a průběhový.</w:t>
            </w:r>
          </w:p>
          <w:p w14:paraId="2BCB8FA7"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Slovesa s předložkami.</w:t>
            </w:r>
          </w:p>
          <w:p w14:paraId="3B52D3BB"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Minulé časy.</w:t>
            </w:r>
          </w:p>
          <w:p w14:paraId="73919382"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Předminulé časy.</w:t>
            </w:r>
          </w:p>
          <w:p w14:paraId="32D4D59E"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Budoucí časy.</w:t>
            </w:r>
          </w:p>
          <w:p w14:paraId="2A13DDC0"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Koncovky podstatných jmen.</w:t>
            </w:r>
          </w:p>
          <w:p w14:paraId="572ECFF0"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Trpný rod.</w:t>
            </w:r>
          </w:p>
          <w:p w14:paraId="39EC0514"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Causative have a get.</w:t>
            </w:r>
          </w:p>
          <w:p w14:paraId="2E8B9068"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Slovesa s -ing nebo infinitivem.</w:t>
            </w:r>
          </w:p>
          <w:p w14:paraId="3B2FABD7"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Užití členů.</w:t>
            </w:r>
          </w:p>
          <w:p w14:paraId="2EE02A94"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Determiners, quantifiers.</w:t>
            </w:r>
          </w:p>
          <w:p w14:paraId="68CE3094" w14:textId="250E9AF9" w:rsidR="00FB018E" w:rsidRPr="00FB018E"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B018E">
              <w:rPr>
                <w:rFonts w:ascii="Times New Roman" w:hAnsi="Times New Roman" w:cs="Times New Roman"/>
                <w:sz w:val="20"/>
                <w:szCs w:val="20"/>
                <w:lang w:eastAsia="cs-CZ"/>
              </w:rPr>
              <w:t>Problematická slovní zásoba.</w:t>
            </w:r>
          </w:p>
          <w:p w14:paraId="3581AB3C" w14:textId="0802EDCF" w:rsidR="00C45179" w:rsidRPr="00DB25F5"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B018E">
              <w:rPr>
                <w:rFonts w:ascii="Times New Roman" w:hAnsi="Times New Roman" w:cs="Times New Roman"/>
                <w:sz w:val="20"/>
                <w:szCs w:val="20"/>
                <w:lang w:eastAsia="cs-CZ"/>
              </w:rPr>
              <w:t>Psaný popis dat.</w:t>
            </w:r>
          </w:p>
          <w:p w14:paraId="4A92E5C7" w14:textId="77777777" w:rsidR="00C45179" w:rsidRPr="00FB018E" w:rsidRDefault="00C45179" w:rsidP="00F8305C">
            <w:pPr>
              <w:jc w:val="both"/>
            </w:pPr>
          </w:p>
          <w:p w14:paraId="0B5C18B2" w14:textId="77777777" w:rsidR="00131A70" w:rsidRPr="000C69A4" w:rsidRDefault="00131A70" w:rsidP="00131A70">
            <w:pPr>
              <w:jc w:val="both"/>
              <w:rPr>
                <w:b/>
                <w:bCs/>
              </w:rPr>
            </w:pPr>
            <w:r w:rsidRPr="000C69A4">
              <w:rPr>
                <w:b/>
                <w:bCs/>
              </w:rPr>
              <w:t xml:space="preserve">Očekávané výsledky učení </w:t>
            </w:r>
            <w:r w:rsidRPr="000C69A4">
              <w:rPr>
                <w:b/>
                <w:color w:val="000000" w:themeColor="text1"/>
              </w:rPr>
              <w:t>– po absolvování předmětu student prokazuje:</w:t>
            </w:r>
          </w:p>
          <w:p w14:paraId="672C1DFC" w14:textId="77777777" w:rsidR="00131A70" w:rsidRPr="000C69A4" w:rsidRDefault="00131A70" w:rsidP="00131A70">
            <w:pPr>
              <w:tabs>
                <w:tab w:val="left" w:pos="328"/>
              </w:tabs>
              <w:rPr>
                <w:b/>
                <w:color w:val="000000" w:themeColor="text1"/>
              </w:rPr>
            </w:pPr>
            <w:r w:rsidRPr="000C69A4">
              <w:rPr>
                <w:b/>
              </w:rPr>
              <w:t>Odborné z</w:t>
            </w:r>
            <w:r w:rsidRPr="000C69A4">
              <w:rPr>
                <w:b/>
                <w:color w:val="000000" w:themeColor="text1"/>
              </w:rPr>
              <w:t xml:space="preserve">nalosti: </w:t>
            </w:r>
          </w:p>
          <w:p w14:paraId="3F259567" w14:textId="77777777" w:rsidR="00695462" w:rsidRPr="00695462" w:rsidRDefault="00695462"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pravidel anglické větné skladby, předmětných a podmětných otázek, otázek s předložkami</w:t>
            </w:r>
          </w:p>
          <w:p w14:paraId="1FE15A60" w14:textId="77777777" w:rsidR="00695462" w:rsidRPr="00695462" w:rsidRDefault="00695462"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všech gramatických časů a jejich použití, spojovacích výrazů, vyprávění</w:t>
            </w:r>
          </w:p>
          <w:p w14:paraId="2354D311" w14:textId="77777777" w:rsidR="00695462" w:rsidRPr="00695462" w:rsidRDefault="00695462"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slovní zásoby vybraných témat, složených podstatných jmen</w:t>
            </w:r>
          </w:p>
          <w:p w14:paraId="083203E1" w14:textId="77777777" w:rsidR="00695462" w:rsidRPr="00695462" w:rsidRDefault="00695462"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napojování sloves, kauzativního have and get, vazeb sloves s předložkami, obvyklých ustálených slovních spojení, trpných rodů</w:t>
            </w:r>
          </w:p>
          <w:p w14:paraId="4946E0A9" w14:textId="01CB73E8" w:rsidR="00695462" w:rsidRPr="00131A70" w:rsidRDefault="00695462"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členů, determinujících výrazů a kvantifikátorů, přípon podstatných jmen, obvyklých ustálených slovních spojení</w:t>
            </w:r>
          </w:p>
          <w:p w14:paraId="4EEE44B8" w14:textId="77777777" w:rsidR="00131A70" w:rsidRPr="000C69A4" w:rsidRDefault="00131A70" w:rsidP="00131A70">
            <w:pPr>
              <w:tabs>
                <w:tab w:val="left" w:pos="328"/>
              </w:tabs>
              <w:rPr>
                <w:b/>
                <w:color w:val="000000" w:themeColor="text1"/>
              </w:rPr>
            </w:pPr>
          </w:p>
          <w:p w14:paraId="25CF20E9" w14:textId="77777777" w:rsidR="00131A70" w:rsidRDefault="00131A70" w:rsidP="00131A70">
            <w:pPr>
              <w:tabs>
                <w:tab w:val="left" w:pos="328"/>
              </w:tabs>
              <w:rPr>
                <w:b/>
                <w:color w:val="000000" w:themeColor="text1"/>
              </w:rPr>
            </w:pPr>
            <w:r w:rsidRPr="000C69A4">
              <w:rPr>
                <w:b/>
                <w:color w:val="000000" w:themeColor="text1"/>
              </w:rPr>
              <w:t>Odborné dovednosti:</w:t>
            </w:r>
          </w:p>
          <w:p w14:paraId="2EF7409E" w14:textId="77777777" w:rsidR="00695462" w:rsidRPr="00695462" w:rsidRDefault="00695462"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rozumět delším promluvám a přednáškám, včetně odborných ve vlastním oboru, většině filmů ve spisovném jazyce</w:t>
            </w:r>
          </w:p>
          <w:p w14:paraId="5E76B8C6" w14:textId="77777777" w:rsidR="00695462" w:rsidRPr="00695462" w:rsidRDefault="00695462"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rozumět textům a zprávám zabývajícím se současnými problémy</w:t>
            </w:r>
          </w:p>
          <w:p w14:paraId="0B9B79CC" w14:textId="77777777" w:rsidR="00695462" w:rsidRPr="00695462" w:rsidRDefault="00695462"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vést plynule a spontánně běžný rozhovor i s rodilým mluvčím, aktivně se zapojit do diskuze</w:t>
            </w:r>
          </w:p>
          <w:p w14:paraId="669C2FDE" w14:textId="77777777" w:rsidR="00695462" w:rsidRPr="00695462" w:rsidRDefault="00695462"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vyjadřovat se detailně k široké škále témat</w:t>
            </w:r>
          </w:p>
          <w:p w14:paraId="3A2C6C1B" w14:textId="10E550A9" w:rsidR="00695462" w:rsidRPr="005A0406" w:rsidRDefault="00695462" w:rsidP="009B0068">
            <w:pPr>
              <w:pStyle w:val="Odstavecseseznamem"/>
              <w:numPr>
                <w:ilvl w:val="0"/>
                <w:numId w:val="6"/>
              </w:numPr>
              <w:spacing w:after="0" w:line="240" w:lineRule="auto"/>
              <w:ind w:left="170" w:hanging="170"/>
            </w:pPr>
            <w:r w:rsidRPr="008D425E">
              <w:rPr>
                <w:rFonts w:ascii="Times New Roman" w:hAnsi="Times New Roman" w:cs="Times New Roman"/>
                <w:sz w:val="20"/>
                <w:szCs w:val="20"/>
                <w:lang w:eastAsia="cs-CZ"/>
              </w:rPr>
              <w:t>napsat srozumitelné podrobné texty na širokou škálu témat, předat informace, obhajovat názor</w:t>
            </w:r>
          </w:p>
        </w:tc>
      </w:tr>
      <w:tr w:rsidR="00C45179" w14:paraId="5F5B198A"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00174125" w14:textId="77777777" w:rsidR="00C45179" w:rsidRPr="005A0406" w:rsidRDefault="00C45179"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172AC883" w14:textId="77777777" w:rsidR="00C45179" w:rsidRDefault="00C45179" w:rsidP="00F8305C">
            <w:pPr>
              <w:jc w:val="both"/>
            </w:pPr>
          </w:p>
        </w:tc>
      </w:tr>
      <w:tr w:rsidR="00C45179" w14:paraId="44275EAB" w14:textId="77777777" w:rsidTr="001041BE">
        <w:trPr>
          <w:gridBefore w:val="1"/>
          <w:gridAfter w:val="1"/>
          <w:wBefore w:w="393" w:type="dxa"/>
          <w:wAfter w:w="101" w:type="dxa"/>
          <w:trHeight w:val="1139"/>
        </w:trPr>
        <w:tc>
          <w:tcPr>
            <w:tcW w:w="9855" w:type="dxa"/>
            <w:gridSpan w:val="15"/>
            <w:tcBorders>
              <w:top w:val="nil"/>
              <w:bottom w:val="single" w:sz="4" w:space="0" w:color="auto"/>
            </w:tcBorders>
          </w:tcPr>
          <w:p w14:paraId="5F757C5D" w14:textId="77777777" w:rsidR="00131A70" w:rsidRPr="000C69A4" w:rsidRDefault="00131A70" w:rsidP="00131A70">
            <w:pPr>
              <w:jc w:val="both"/>
              <w:rPr>
                <w:b/>
                <w:bCs/>
                <w:u w:val="single"/>
              </w:rPr>
            </w:pPr>
            <w:r w:rsidRPr="000C69A4">
              <w:rPr>
                <w:b/>
                <w:bCs/>
                <w:u w:val="single"/>
              </w:rPr>
              <w:t>Metody a přístupy používané ve výuce</w:t>
            </w:r>
          </w:p>
          <w:p w14:paraId="3930F1CC" w14:textId="77777777" w:rsidR="00131A70" w:rsidRPr="000C69A4" w:rsidRDefault="00131A70" w:rsidP="00131A70">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25B8FC2C" w14:textId="5BC86EE0" w:rsidR="00131A70" w:rsidRPr="00B64152" w:rsidRDefault="00131A70" w:rsidP="00131A70">
            <w:pPr>
              <w:jc w:val="both"/>
            </w:pPr>
            <w:r w:rsidRPr="00C32880">
              <w:rPr>
                <w:color w:val="000000"/>
              </w:rPr>
              <w:t>Aktivizující (simulace, hry, dramatizace)</w:t>
            </w:r>
            <w:r w:rsidRPr="00B64152">
              <w:rPr>
                <w:color w:val="000000"/>
              </w:rPr>
              <w:t xml:space="preserve">, </w:t>
            </w:r>
            <w:r w:rsidRPr="00C32880">
              <w:rPr>
                <w:color w:val="000000"/>
              </w:rPr>
              <w:t>Dialogická (diskuze, rozhovor, brainstorming)</w:t>
            </w:r>
            <w:r w:rsidRPr="00B64152">
              <w:rPr>
                <w:color w:val="000000"/>
              </w:rPr>
              <w:t xml:space="preserve">, </w:t>
            </w:r>
            <w:r w:rsidRPr="00C32880">
              <w:rPr>
                <w:color w:val="000000"/>
              </w:rPr>
              <w:t>E-learning</w:t>
            </w:r>
            <w:r w:rsidRPr="00B64152">
              <w:rPr>
                <w:color w:val="000000"/>
              </w:rPr>
              <w:t xml:space="preserve">, </w:t>
            </w:r>
            <w:r w:rsidRPr="00C32880">
              <w:rPr>
                <w:color w:val="000000"/>
              </w:rPr>
              <w:t>Metody práce s textem (učebnicí, knihou</w:t>
            </w:r>
            <w:r w:rsidR="00695462">
              <w:rPr>
                <w:color w:val="000000"/>
              </w:rPr>
              <w:t>)</w:t>
            </w:r>
          </w:p>
          <w:p w14:paraId="44AEEE63" w14:textId="77777777" w:rsidR="00131A70" w:rsidRDefault="00131A70" w:rsidP="00131A70">
            <w:pPr>
              <w:jc w:val="both"/>
              <w:rPr>
                <w:color w:val="000000"/>
                <w:shd w:val="clear" w:color="auto" w:fill="FFFFFF"/>
              </w:rPr>
            </w:pPr>
          </w:p>
          <w:p w14:paraId="05FC33F8" w14:textId="77777777" w:rsidR="00131A70" w:rsidRPr="000C69A4" w:rsidRDefault="00131A70" w:rsidP="00131A70">
            <w:pPr>
              <w:jc w:val="both"/>
              <w:rPr>
                <w:b/>
                <w:bCs/>
              </w:rPr>
            </w:pPr>
            <w:r w:rsidRPr="000C69A4">
              <w:rPr>
                <w:b/>
                <w:bCs/>
              </w:rPr>
              <w:t>Pro dosažení odborných dovedností jsou užívány vyučovací metody:</w:t>
            </w:r>
          </w:p>
          <w:p w14:paraId="37626911" w14:textId="168E1617" w:rsidR="00131A70" w:rsidRPr="00B64152" w:rsidRDefault="00131A70" w:rsidP="00131A70">
            <w:pPr>
              <w:jc w:val="both"/>
            </w:pPr>
            <w:r w:rsidRPr="00C32880">
              <w:rPr>
                <w:color w:val="000000"/>
              </w:rPr>
              <w:t>Aktivizující (simulace, hry, dramatizace)</w:t>
            </w:r>
            <w:r w:rsidRPr="00B64152">
              <w:rPr>
                <w:color w:val="000000"/>
              </w:rPr>
              <w:t xml:space="preserve">, </w:t>
            </w:r>
            <w:r w:rsidRPr="00C32880">
              <w:rPr>
                <w:color w:val="000000"/>
              </w:rPr>
              <w:t>Individuální práce studentů</w:t>
            </w:r>
            <w:r w:rsidRPr="00B64152">
              <w:rPr>
                <w:color w:val="000000"/>
              </w:rPr>
              <w:t xml:space="preserve">, </w:t>
            </w:r>
            <w:r w:rsidRPr="00C32880">
              <w:rPr>
                <w:color w:val="000000"/>
              </w:rPr>
              <w:t>Práce studentů ve dvojicích</w:t>
            </w:r>
            <w:r w:rsidRPr="00B64152">
              <w:rPr>
                <w:color w:val="000000"/>
              </w:rPr>
              <w:t xml:space="preserve">, </w:t>
            </w:r>
            <w:r w:rsidRPr="00C32880">
              <w:rPr>
                <w:color w:val="000000"/>
              </w:rPr>
              <w:t xml:space="preserve">Řešení situačních </w:t>
            </w:r>
            <w:r w:rsidRPr="00B64152">
              <w:rPr>
                <w:color w:val="000000"/>
              </w:rPr>
              <w:t>problematik – učení</w:t>
            </w:r>
            <w:r w:rsidRPr="00C32880">
              <w:rPr>
                <w:color w:val="000000"/>
              </w:rPr>
              <w:t xml:space="preserve"> se v</w:t>
            </w:r>
            <w:r w:rsidRPr="00B64152">
              <w:rPr>
                <w:color w:val="000000"/>
              </w:rPr>
              <w:t> </w:t>
            </w:r>
            <w:r w:rsidRPr="00C32880">
              <w:rPr>
                <w:color w:val="000000"/>
              </w:rPr>
              <w:t>situacích</w:t>
            </w:r>
            <w:r w:rsidRPr="00B64152">
              <w:rPr>
                <w:color w:val="000000"/>
              </w:rPr>
              <w:t xml:space="preserve">, </w:t>
            </w:r>
            <w:r w:rsidRPr="00C32880">
              <w:rPr>
                <w:color w:val="000000"/>
              </w:rPr>
              <w:t>Týmová práce</w:t>
            </w:r>
          </w:p>
          <w:p w14:paraId="55657EF3" w14:textId="77777777" w:rsidR="00131A70" w:rsidRPr="000C69A4" w:rsidRDefault="00131A70" w:rsidP="00131A70"/>
          <w:p w14:paraId="31C41EF3" w14:textId="77777777" w:rsidR="00131A70" w:rsidRPr="005110DD" w:rsidRDefault="00131A70" w:rsidP="00131A70">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lastRenderedPageBreak/>
              <w:t>Očekávané výsledky učení dosažené studiem předmětu jsou ověřovány hodnoticími metodami:</w:t>
            </w:r>
          </w:p>
          <w:p w14:paraId="4BE40E9E" w14:textId="68DB0195" w:rsidR="00131A70" w:rsidRDefault="00131A70" w:rsidP="00131A70">
            <w:pPr>
              <w:jc w:val="both"/>
            </w:pPr>
            <w:r w:rsidRPr="00C32880">
              <w:t>Písemná zkouška</w:t>
            </w:r>
            <w:r w:rsidRPr="00B85E6D">
              <w:t xml:space="preserve">, </w:t>
            </w:r>
            <w:r w:rsidRPr="00C32880">
              <w:t>Rozbor jazykového projevu studenta</w:t>
            </w:r>
            <w:r w:rsidRPr="00B85E6D">
              <w:t xml:space="preserve">, </w:t>
            </w:r>
            <w:r w:rsidRPr="00C32880">
              <w:t xml:space="preserve">Systematické pozorování </w:t>
            </w:r>
            <w:r w:rsidRPr="008F56B3">
              <w:t>studenta,</w:t>
            </w:r>
            <w:r w:rsidRPr="008F56B3">
              <w:rPr>
                <w:color w:val="000000"/>
              </w:rPr>
              <w:t xml:space="preserve"> </w:t>
            </w:r>
            <w:r w:rsidR="00AC15DC" w:rsidRPr="008F56B3">
              <w:rPr>
                <w:color w:val="000000"/>
              </w:rPr>
              <w:t>Známkou</w:t>
            </w:r>
          </w:p>
          <w:p w14:paraId="119F7057" w14:textId="77777777" w:rsidR="00C45179" w:rsidRPr="008440C7" w:rsidRDefault="00C45179" w:rsidP="00F8305C">
            <w:pPr>
              <w:jc w:val="both"/>
              <w:rPr>
                <w:strike/>
                <w:color w:val="000000"/>
              </w:rPr>
            </w:pPr>
          </w:p>
          <w:p w14:paraId="2CA5789F" w14:textId="0937BAA7" w:rsidR="00C45179" w:rsidRPr="000C69A4" w:rsidRDefault="00910D1F" w:rsidP="00F8305C">
            <w:pPr>
              <w:jc w:val="both"/>
              <w:rPr>
                <w:b/>
                <w:bCs/>
                <w:u w:val="single"/>
              </w:rPr>
            </w:pPr>
            <w:r w:rsidRPr="000C69A4">
              <w:rPr>
                <w:b/>
                <w:bCs/>
                <w:u w:val="single"/>
              </w:rPr>
              <w:t>P</w:t>
            </w:r>
            <w:r w:rsidR="00C45179" w:rsidRPr="000C69A4">
              <w:rPr>
                <w:b/>
                <w:bCs/>
                <w:u w:val="single"/>
              </w:rPr>
              <w:t>oužívané didaktické prostředky</w:t>
            </w:r>
          </w:p>
          <w:p w14:paraId="63113C62" w14:textId="77777777" w:rsidR="00C45179" w:rsidRPr="0071371D" w:rsidRDefault="00C45179" w:rsidP="00F8305C">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27466687" w14:textId="77777777" w:rsidR="00C45179" w:rsidRPr="0071371D" w:rsidRDefault="00C45179" w:rsidP="00F8305C">
            <w:pPr>
              <w:jc w:val="both"/>
            </w:pPr>
          </w:p>
          <w:p w14:paraId="52D8043C" w14:textId="2A786D67" w:rsidR="00C45179"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C45179" w14:paraId="1F19A14A"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35679D0A" w14:textId="77777777" w:rsidR="00C45179" w:rsidRDefault="00C45179" w:rsidP="00F8305C">
            <w:pPr>
              <w:jc w:val="both"/>
            </w:pPr>
            <w:r>
              <w:rPr>
                <w:b/>
              </w:rPr>
              <w:lastRenderedPageBreak/>
              <w:t>Studijní literatura a studijní pomůcky</w:t>
            </w:r>
          </w:p>
        </w:tc>
        <w:tc>
          <w:tcPr>
            <w:tcW w:w="6202" w:type="dxa"/>
            <w:gridSpan w:val="10"/>
            <w:tcBorders>
              <w:top w:val="single" w:sz="4" w:space="0" w:color="auto"/>
              <w:bottom w:val="nil"/>
            </w:tcBorders>
          </w:tcPr>
          <w:p w14:paraId="63005715" w14:textId="77777777" w:rsidR="00C45179" w:rsidRDefault="00C45179" w:rsidP="00F8305C">
            <w:pPr>
              <w:jc w:val="both"/>
            </w:pPr>
          </w:p>
        </w:tc>
      </w:tr>
      <w:tr w:rsidR="00C45179" w14:paraId="11D35610" w14:textId="77777777" w:rsidTr="001041BE">
        <w:trPr>
          <w:gridBefore w:val="1"/>
          <w:gridAfter w:val="1"/>
          <w:wBefore w:w="393" w:type="dxa"/>
          <w:wAfter w:w="101" w:type="dxa"/>
          <w:trHeight w:val="1497"/>
        </w:trPr>
        <w:tc>
          <w:tcPr>
            <w:tcW w:w="9855" w:type="dxa"/>
            <w:gridSpan w:val="15"/>
            <w:tcBorders>
              <w:top w:val="nil"/>
            </w:tcBorders>
          </w:tcPr>
          <w:p w14:paraId="31E1FCEB" w14:textId="77777777" w:rsidR="00FB018E" w:rsidRPr="003F3367" w:rsidRDefault="00FB018E" w:rsidP="00FB018E">
            <w:pPr>
              <w:rPr>
                <w:u w:val="single"/>
              </w:rPr>
            </w:pPr>
            <w:r w:rsidRPr="003F3367">
              <w:rPr>
                <w:u w:val="single"/>
              </w:rPr>
              <w:t>Povinná literatura:</w:t>
            </w:r>
          </w:p>
          <w:p w14:paraId="45B08982" w14:textId="77777777" w:rsidR="00FB018E" w:rsidRPr="003F3367" w:rsidRDefault="009556F6" w:rsidP="00826EEB">
            <w:pPr>
              <w:shd w:val="clear" w:color="auto" w:fill="FFFFFF"/>
              <w:jc w:val="both"/>
              <w:rPr>
                <w:color w:val="000000"/>
              </w:rPr>
            </w:pPr>
            <w:hyperlink r:id="rId124" w:tgtFrame="_blank" w:history="1">
              <w:r w:rsidR="00FB018E" w:rsidRPr="003F3367">
                <w:rPr>
                  <w:caps/>
                  <w:color w:val="000000"/>
                </w:rPr>
                <w:t>Krantz, C., Roberts, R. </w:t>
              </w:r>
              <w:r w:rsidR="00FB018E" w:rsidRPr="003F3367">
                <w:rPr>
                  <w:color w:val="000000"/>
                </w:rPr>
                <w:t>Navigate Coursebook with Video and Oxford Online Skills Upper-Intermediate B2. Oxford: Oxford University Press, 2015. ISBN 978-0-19-456675-9.</w:t>
              </w:r>
            </w:hyperlink>
          </w:p>
          <w:p w14:paraId="20980B4F" w14:textId="77777777" w:rsidR="00FB018E" w:rsidRPr="003F3367" w:rsidRDefault="00FB018E" w:rsidP="00FB018E">
            <w:pPr>
              <w:rPr>
                <w:u w:val="single"/>
              </w:rPr>
            </w:pPr>
          </w:p>
          <w:p w14:paraId="03F68954" w14:textId="77777777" w:rsidR="00FB018E" w:rsidRPr="003F3367" w:rsidRDefault="00FB018E" w:rsidP="00FB018E">
            <w:pPr>
              <w:rPr>
                <w:u w:val="single"/>
              </w:rPr>
            </w:pPr>
            <w:r w:rsidRPr="003F3367">
              <w:rPr>
                <w:u w:val="single"/>
              </w:rPr>
              <w:t>Doporučená literatura:</w:t>
            </w:r>
          </w:p>
          <w:p w14:paraId="23FF14C3" w14:textId="77777777" w:rsidR="00FB018E" w:rsidRPr="003F3367" w:rsidRDefault="00FB018E" w:rsidP="00FB018E">
            <w:pPr>
              <w:rPr>
                <w:color w:val="000000"/>
              </w:rPr>
            </w:pPr>
            <w:r w:rsidRPr="003F3367">
              <w:rPr>
                <w:caps/>
                <w:color w:val="000000"/>
              </w:rPr>
              <w:t>Murphy, R</w:t>
            </w:r>
            <w:r w:rsidRPr="003F3367">
              <w:rPr>
                <w:color w:val="000000"/>
              </w:rPr>
              <w:t xml:space="preserve">. English Grammar in Use. 5th Ed. Cambridge: Cambridge University Press, 2019. ISBN </w:t>
            </w:r>
            <w:r w:rsidRPr="003F3367">
              <w:t>9781108457651</w:t>
            </w:r>
            <w:r w:rsidRPr="003F3367">
              <w:rPr>
                <w:color w:val="000000"/>
              </w:rPr>
              <w:t>.</w:t>
            </w:r>
          </w:p>
          <w:p w14:paraId="0BCC4DFE" w14:textId="7DA1C28A" w:rsidR="00FB018E" w:rsidRDefault="009556F6" w:rsidP="00FB018E">
            <w:pPr>
              <w:shd w:val="clear" w:color="auto" w:fill="FFFFFF"/>
            </w:pPr>
            <w:hyperlink r:id="rId125" w:history="1">
              <w:r w:rsidR="000A3D0B" w:rsidRPr="000A3D0B">
                <w:rPr>
                  <w:rStyle w:val="Hypertextovodkaz"/>
                </w:rPr>
                <w:t>https://www.cambridgeenglish.org/learning-english/activities-for-learners/</w:t>
              </w:r>
            </w:hyperlink>
            <w:r w:rsidR="00F52661" w:rsidRPr="00F52661">
              <w:rPr>
                <w:rStyle w:val="Hypertextovodkaz"/>
                <w:color w:val="auto"/>
                <w:u w:val="none"/>
              </w:rPr>
              <w:t>.</w:t>
            </w:r>
          </w:p>
          <w:p w14:paraId="4AF7ADA7" w14:textId="77777777" w:rsidR="000A3D0B" w:rsidRPr="003F3367" w:rsidRDefault="000A3D0B" w:rsidP="00FB018E">
            <w:pPr>
              <w:shd w:val="clear" w:color="auto" w:fill="FFFFFF"/>
              <w:rPr>
                <w:color w:val="000000"/>
              </w:rPr>
            </w:pPr>
          </w:p>
          <w:p w14:paraId="276CBE75" w14:textId="37D8B1E3" w:rsidR="00C45179" w:rsidRPr="00D22542" w:rsidRDefault="00FB018E" w:rsidP="00FB018E">
            <w:r w:rsidRPr="003F3367">
              <w:t>Vlastní doplňující materiály v e-learningové podobě.</w:t>
            </w:r>
          </w:p>
        </w:tc>
      </w:tr>
      <w:tr w:rsidR="00C45179" w14:paraId="5F6584A5"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73996931" w14:textId="77777777" w:rsidR="00C45179" w:rsidRDefault="00C45179" w:rsidP="00F8305C">
            <w:pPr>
              <w:jc w:val="center"/>
              <w:rPr>
                <w:b/>
              </w:rPr>
            </w:pPr>
            <w:r>
              <w:rPr>
                <w:b/>
              </w:rPr>
              <w:t>Informace ke kombinované nebo distanční formě</w:t>
            </w:r>
          </w:p>
        </w:tc>
      </w:tr>
      <w:tr w:rsidR="00C45179" w14:paraId="377CE35B"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549E93EB" w14:textId="77777777" w:rsidR="00C45179" w:rsidRDefault="00C45179" w:rsidP="00F8305C">
            <w:pPr>
              <w:jc w:val="both"/>
            </w:pPr>
            <w:r>
              <w:rPr>
                <w:b/>
              </w:rPr>
              <w:t>Rozsah konzultací (soustředění)</w:t>
            </w:r>
          </w:p>
        </w:tc>
        <w:tc>
          <w:tcPr>
            <w:tcW w:w="889" w:type="dxa"/>
            <w:tcBorders>
              <w:top w:val="single" w:sz="2" w:space="0" w:color="auto"/>
            </w:tcBorders>
          </w:tcPr>
          <w:p w14:paraId="629D8060" w14:textId="10881BD3" w:rsidR="00C45179" w:rsidRDefault="00766418" w:rsidP="00766418">
            <w:pPr>
              <w:jc w:val="center"/>
            </w:pPr>
            <w:r>
              <w:t>9</w:t>
            </w:r>
          </w:p>
        </w:tc>
        <w:tc>
          <w:tcPr>
            <w:tcW w:w="4179" w:type="dxa"/>
            <w:gridSpan w:val="7"/>
            <w:tcBorders>
              <w:top w:val="single" w:sz="2" w:space="0" w:color="auto"/>
            </w:tcBorders>
            <w:shd w:val="clear" w:color="auto" w:fill="F7CAAC"/>
          </w:tcPr>
          <w:p w14:paraId="4F52D331" w14:textId="77777777" w:rsidR="00C45179" w:rsidRDefault="00C45179" w:rsidP="00F8305C">
            <w:pPr>
              <w:jc w:val="both"/>
              <w:rPr>
                <w:b/>
              </w:rPr>
            </w:pPr>
            <w:r>
              <w:rPr>
                <w:b/>
              </w:rPr>
              <w:t xml:space="preserve">hodin </w:t>
            </w:r>
          </w:p>
        </w:tc>
      </w:tr>
      <w:tr w:rsidR="00C45179" w14:paraId="027CE002" w14:textId="77777777" w:rsidTr="001041BE">
        <w:trPr>
          <w:gridBefore w:val="1"/>
          <w:gridAfter w:val="1"/>
          <w:wBefore w:w="393" w:type="dxa"/>
          <w:wAfter w:w="101" w:type="dxa"/>
        </w:trPr>
        <w:tc>
          <w:tcPr>
            <w:tcW w:w="9855" w:type="dxa"/>
            <w:gridSpan w:val="15"/>
            <w:shd w:val="clear" w:color="auto" w:fill="F7CAAC"/>
          </w:tcPr>
          <w:p w14:paraId="4D2AEAC2" w14:textId="77777777" w:rsidR="00C45179" w:rsidRDefault="00C45179" w:rsidP="00F8305C">
            <w:pPr>
              <w:jc w:val="both"/>
              <w:rPr>
                <w:b/>
              </w:rPr>
            </w:pPr>
            <w:r>
              <w:rPr>
                <w:b/>
              </w:rPr>
              <w:t>Informace o způsobu kontaktu s vyučujícím</w:t>
            </w:r>
          </w:p>
        </w:tc>
      </w:tr>
      <w:tr w:rsidR="00C45179" w14:paraId="538A5935" w14:textId="77777777" w:rsidTr="001041BE">
        <w:trPr>
          <w:gridBefore w:val="1"/>
          <w:gridAfter w:val="1"/>
          <w:wBefore w:w="393" w:type="dxa"/>
          <w:wAfter w:w="101" w:type="dxa"/>
          <w:trHeight w:val="1373"/>
        </w:trPr>
        <w:tc>
          <w:tcPr>
            <w:tcW w:w="9855" w:type="dxa"/>
            <w:gridSpan w:val="15"/>
          </w:tcPr>
          <w:p w14:paraId="74E1DDA4" w14:textId="0C275FFF" w:rsidR="00243D05" w:rsidRDefault="00243D05" w:rsidP="00243D05">
            <w:pPr>
              <w:jc w:val="both"/>
            </w:pPr>
            <w:r w:rsidRPr="0076133B">
              <w:t xml:space="preserve">Studenti se účastní výuky, kde je jim redukovanou formou prezentována látka dle anotace předmětu. Studentům budou určeny </w:t>
            </w:r>
            <w:r w:rsidRPr="00A504CC">
              <w:t xml:space="preserve">části učiva k samostatnému nastudování. </w:t>
            </w:r>
            <w:r w:rsidR="0076133B" w:rsidRPr="00A504CC">
              <w:t xml:space="preserve">Výuka je realizována v blocích. </w:t>
            </w:r>
            <w:r w:rsidRPr="00A504CC">
              <w:t>Studenti samostatně studují předložené materiály a využívají e-learningovou podporu. Píší závěrečný test (min. úspěšnost 60 %). Konzultace jsou možné v rámci výuky, v případě potřeby mají studenti také možnost si s vyučujícím domluvit (e-mailem, telefonicky) individuální konzultaci.</w:t>
            </w:r>
          </w:p>
          <w:p w14:paraId="0BAA63CD" w14:textId="77777777" w:rsidR="00C45179" w:rsidRDefault="00C45179" w:rsidP="00F8305C">
            <w:pPr>
              <w:jc w:val="both"/>
            </w:pPr>
          </w:p>
          <w:p w14:paraId="22C3765C" w14:textId="77777777" w:rsidR="00C45179" w:rsidRDefault="00C45179" w:rsidP="00F8305C">
            <w:pPr>
              <w:jc w:val="both"/>
            </w:pPr>
          </w:p>
          <w:p w14:paraId="3FA06B73" w14:textId="77777777" w:rsidR="00C45179" w:rsidRDefault="00C45179" w:rsidP="00F8305C">
            <w:pPr>
              <w:jc w:val="both"/>
            </w:pPr>
          </w:p>
          <w:p w14:paraId="0846E2AD" w14:textId="77777777" w:rsidR="00C45179" w:rsidRDefault="00C45179" w:rsidP="00F8305C">
            <w:pPr>
              <w:jc w:val="both"/>
            </w:pPr>
          </w:p>
          <w:p w14:paraId="2272B202" w14:textId="6D62EF27" w:rsidR="00C45179" w:rsidRDefault="00C45179" w:rsidP="00F8305C">
            <w:pPr>
              <w:jc w:val="both"/>
            </w:pPr>
          </w:p>
          <w:p w14:paraId="077DA468" w14:textId="7A18D95C" w:rsidR="008F56B3" w:rsidRDefault="008F56B3" w:rsidP="00F8305C">
            <w:pPr>
              <w:jc w:val="both"/>
            </w:pPr>
          </w:p>
          <w:p w14:paraId="26578560" w14:textId="06A47D89" w:rsidR="008F56B3" w:rsidRDefault="008F56B3" w:rsidP="00F8305C">
            <w:pPr>
              <w:jc w:val="both"/>
            </w:pPr>
          </w:p>
          <w:p w14:paraId="6F709316" w14:textId="4CC7942C" w:rsidR="008F56B3" w:rsidRDefault="008F56B3" w:rsidP="00F8305C">
            <w:pPr>
              <w:jc w:val="both"/>
            </w:pPr>
          </w:p>
          <w:p w14:paraId="1F8C4C74" w14:textId="645DCA44" w:rsidR="008F56B3" w:rsidRDefault="008F56B3" w:rsidP="00F8305C">
            <w:pPr>
              <w:jc w:val="both"/>
            </w:pPr>
          </w:p>
          <w:p w14:paraId="7D258185" w14:textId="22E6BDF5" w:rsidR="008F56B3" w:rsidRDefault="008F56B3" w:rsidP="00F8305C">
            <w:pPr>
              <w:jc w:val="both"/>
            </w:pPr>
          </w:p>
          <w:p w14:paraId="0912368D" w14:textId="1AC36AD5" w:rsidR="008F56B3" w:rsidRDefault="008F56B3" w:rsidP="00F8305C">
            <w:pPr>
              <w:jc w:val="both"/>
            </w:pPr>
          </w:p>
          <w:p w14:paraId="55E63C47" w14:textId="7CA353E5" w:rsidR="008F56B3" w:rsidRDefault="008F56B3" w:rsidP="00F8305C">
            <w:pPr>
              <w:jc w:val="both"/>
            </w:pPr>
          </w:p>
          <w:p w14:paraId="20D66BCF" w14:textId="5CF2A22A" w:rsidR="008F56B3" w:rsidRDefault="008F56B3" w:rsidP="00F8305C">
            <w:pPr>
              <w:jc w:val="both"/>
            </w:pPr>
          </w:p>
          <w:p w14:paraId="63440769" w14:textId="43DD4566" w:rsidR="008F56B3" w:rsidRDefault="008F56B3" w:rsidP="00F8305C">
            <w:pPr>
              <w:jc w:val="both"/>
            </w:pPr>
          </w:p>
          <w:p w14:paraId="1ABC365E" w14:textId="417E8599" w:rsidR="008F56B3" w:rsidRDefault="008F56B3" w:rsidP="00F8305C">
            <w:pPr>
              <w:jc w:val="both"/>
            </w:pPr>
          </w:p>
          <w:p w14:paraId="2DD80311" w14:textId="52FA7DC3" w:rsidR="008F56B3" w:rsidRDefault="008F56B3" w:rsidP="00F8305C">
            <w:pPr>
              <w:jc w:val="both"/>
            </w:pPr>
          </w:p>
          <w:p w14:paraId="6EB792D4" w14:textId="1388CBED" w:rsidR="008F56B3" w:rsidRDefault="008F56B3" w:rsidP="00F8305C">
            <w:pPr>
              <w:jc w:val="both"/>
            </w:pPr>
          </w:p>
          <w:p w14:paraId="0203EEC9" w14:textId="6BEC4486" w:rsidR="008F56B3" w:rsidRDefault="008F56B3" w:rsidP="00F8305C">
            <w:pPr>
              <w:jc w:val="both"/>
            </w:pPr>
          </w:p>
          <w:p w14:paraId="620DA8AA" w14:textId="410C6663" w:rsidR="008F56B3" w:rsidRDefault="008F56B3" w:rsidP="00F8305C">
            <w:pPr>
              <w:jc w:val="both"/>
            </w:pPr>
          </w:p>
          <w:p w14:paraId="13C0BBA2" w14:textId="63EAFD42" w:rsidR="008F56B3" w:rsidRDefault="008F56B3" w:rsidP="00F8305C">
            <w:pPr>
              <w:jc w:val="both"/>
            </w:pPr>
          </w:p>
          <w:p w14:paraId="4902AAC9" w14:textId="065ECABF" w:rsidR="008F56B3" w:rsidRDefault="008F56B3" w:rsidP="00F8305C">
            <w:pPr>
              <w:jc w:val="both"/>
            </w:pPr>
          </w:p>
          <w:p w14:paraId="7D94C02C" w14:textId="4E9D606E" w:rsidR="008F56B3" w:rsidRDefault="008F56B3" w:rsidP="00F8305C">
            <w:pPr>
              <w:jc w:val="both"/>
            </w:pPr>
          </w:p>
          <w:p w14:paraId="06892CF6" w14:textId="578E9A67" w:rsidR="008F56B3" w:rsidRDefault="008F56B3" w:rsidP="00F8305C">
            <w:pPr>
              <w:jc w:val="both"/>
            </w:pPr>
          </w:p>
          <w:p w14:paraId="14C654BC" w14:textId="17AD78AE" w:rsidR="008F56B3" w:rsidRDefault="008F56B3" w:rsidP="00F8305C">
            <w:pPr>
              <w:jc w:val="both"/>
            </w:pPr>
          </w:p>
          <w:p w14:paraId="74FB7084" w14:textId="6D1878D4" w:rsidR="008F56B3" w:rsidRDefault="008F56B3" w:rsidP="00F8305C">
            <w:pPr>
              <w:jc w:val="both"/>
            </w:pPr>
          </w:p>
          <w:p w14:paraId="5EE0470A" w14:textId="5D12255F" w:rsidR="008F56B3" w:rsidRDefault="008F56B3" w:rsidP="00F8305C">
            <w:pPr>
              <w:jc w:val="both"/>
            </w:pPr>
          </w:p>
          <w:p w14:paraId="1C308614" w14:textId="0C947B92" w:rsidR="008F56B3" w:rsidRDefault="008F56B3" w:rsidP="00F8305C">
            <w:pPr>
              <w:jc w:val="both"/>
            </w:pPr>
          </w:p>
          <w:p w14:paraId="2C4DF0B7" w14:textId="77777777" w:rsidR="00C45179" w:rsidRDefault="00C45179" w:rsidP="00F8305C">
            <w:pPr>
              <w:jc w:val="both"/>
            </w:pPr>
          </w:p>
          <w:p w14:paraId="45186F80" w14:textId="77777777" w:rsidR="00C45179" w:rsidRDefault="00C45179" w:rsidP="00F8305C">
            <w:pPr>
              <w:jc w:val="both"/>
            </w:pPr>
          </w:p>
          <w:p w14:paraId="557A653B" w14:textId="77777777" w:rsidR="00C45179" w:rsidRDefault="00C45179" w:rsidP="00F8305C">
            <w:pPr>
              <w:jc w:val="both"/>
            </w:pPr>
          </w:p>
        </w:tc>
      </w:tr>
      <w:tr w:rsidR="00C45179" w14:paraId="57438FB7"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45834038" w14:textId="77777777" w:rsidR="00C45179" w:rsidRDefault="00C45179" w:rsidP="00F8305C">
            <w:pPr>
              <w:jc w:val="both"/>
              <w:rPr>
                <w:b/>
                <w:sz w:val="28"/>
              </w:rPr>
            </w:pPr>
            <w:r>
              <w:lastRenderedPageBreak/>
              <w:br w:type="page"/>
            </w:r>
            <w:r>
              <w:rPr>
                <w:b/>
                <w:sz w:val="28"/>
              </w:rPr>
              <w:t>B-III – Charakteristika studijního předmětu</w:t>
            </w:r>
          </w:p>
        </w:tc>
      </w:tr>
      <w:tr w:rsidR="00C45179" w14:paraId="7D91B9F6"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55ED447C" w14:textId="77777777" w:rsidR="00C45179" w:rsidRDefault="00C45179" w:rsidP="00F8305C">
            <w:pPr>
              <w:jc w:val="both"/>
              <w:rPr>
                <w:b/>
              </w:rPr>
            </w:pPr>
            <w:r>
              <w:rPr>
                <w:b/>
              </w:rPr>
              <w:t>Název studijního předmětu</w:t>
            </w:r>
          </w:p>
        </w:tc>
        <w:tc>
          <w:tcPr>
            <w:tcW w:w="6420" w:type="dxa"/>
            <w:gridSpan w:val="11"/>
            <w:tcBorders>
              <w:top w:val="double" w:sz="4" w:space="0" w:color="auto"/>
            </w:tcBorders>
          </w:tcPr>
          <w:p w14:paraId="0A691D32" w14:textId="04ECAC1E" w:rsidR="00C45179" w:rsidRDefault="00490B17" w:rsidP="00F8305C">
            <w:pPr>
              <w:jc w:val="both"/>
            </w:pPr>
            <w:bookmarkStart w:id="324" w:name="Angličtina_IIIb"/>
            <w:bookmarkEnd w:id="324"/>
            <w:r w:rsidRPr="0062291E">
              <w:rPr>
                <w:b/>
                <w:bCs/>
              </w:rPr>
              <w:t>Angličtina I</w:t>
            </w:r>
            <w:r>
              <w:rPr>
                <w:b/>
                <w:bCs/>
              </w:rPr>
              <w:t>IIb</w:t>
            </w:r>
          </w:p>
        </w:tc>
      </w:tr>
      <w:tr w:rsidR="00C45179" w14:paraId="198224E1" w14:textId="77777777" w:rsidTr="001041BE">
        <w:trPr>
          <w:gridBefore w:val="1"/>
          <w:gridAfter w:val="1"/>
          <w:wBefore w:w="393" w:type="dxa"/>
          <w:wAfter w:w="101" w:type="dxa"/>
        </w:trPr>
        <w:tc>
          <w:tcPr>
            <w:tcW w:w="3435" w:type="dxa"/>
            <w:gridSpan w:val="4"/>
            <w:shd w:val="clear" w:color="auto" w:fill="F7CAAC"/>
          </w:tcPr>
          <w:p w14:paraId="5A98186A" w14:textId="77777777" w:rsidR="00C45179" w:rsidRDefault="00C45179" w:rsidP="00F8305C">
            <w:pPr>
              <w:jc w:val="both"/>
              <w:rPr>
                <w:b/>
              </w:rPr>
            </w:pPr>
            <w:r>
              <w:rPr>
                <w:b/>
              </w:rPr>
              <w:t>Typ předmětu</w:t>
            </w:r>
          </w:p>
        </w:tc>
        <w:tc>
          <w:tcPr>
            <w:tcW w:w="3057" w:type="dxa"/>
            <w:gridSpan w:val="6"/>
          </w:tcPr>
          <w:p w14:paraId="17ED72B4" w14:textId="1DC7CA30" w:rsidR="00C45179" w:rsidRPr="00FB018E" w:rsidRDefault="00C45179" w:rsidP="00F8305C">
            <w:pPr>
              <w:jc w:val="both"/>
            </w:pPr>
            <w:r w:rsidRPr="00FB018E">
              <w:t xml:space="preserve">povinně </w:t>
            </w:r>
            <w:r w:rsidR="00547005">
              <w:t>volitelný</w:t>
            </w:r>
          </w:p>
        </w:tc>
        <w:tc>
          <w:tcPr>
            <w:tcW w:w="2695" w:type="dxa"/>
            <w:gridSpan w:val="4"/>
            <w:shd w:val="clear" w:color="auto" w:fill="F7CAAC"/>
          </w:tcPr>
          <w:p w14:paraId="0B560EDA" w14:textId="77777777" w:rsidR="00C45179" w:rsidRPr="00FB018E" w:rsidRDefault="00C45179" w:rsidP="00F8305C">
            <w:pPr>
              <w:jc w:val="both"/>
            </w:pPr>
            <w:r w:rsidRPr="00FB018E">
              <w:rPr>
                <w:b/>
              </w:rPr>
              <w:t>doporučený ročník / semestr</w:t>
            </w:r>
          </w:p>
        </w:tc>
        <w:tc>
          <w:tcPr>
            <w:tcW w:w="668" w:type="dxa"/>
          </w:tcPr>
          <w:p w14:paraId="7F848228" w14:textId="77777777" w:rsidR="00C45179" w:rsidRPr="00FB018E" w:rsidRDefault="00C45179" w:rsidP="00F8305C">
            <w:pPr>
              <w:jc w:val="both"/>
            </w:pPr>
            <w:r w:rsidRPr="00FB018E">
              <w:t>2/LS</w:t>
            </w:r>
          </w:p>
        </w:tc>
      </w:tr>
      <w:tr w:rsidR="00C45179" w14:paraId="5E105883" w14:textId="77777777" w:rsidTr="001041BE">
        <w:trPr>
          <w:gridBefore w:val="1"/>
          <w:gridAfter w:val="1"/>
          <w:wBefore w:w="393" w:type="dxa"/>
          <w:wAfter w:w="101" w:type="dxa"/>
        </w:trPr>
        <w:tc>
          <w:tcPr>
            <w:tcW w:w="3435" w:type="dxa"/>
            <w:gridSpan w:val="4"/>
            <w:shd w:val="clear" w:color="auto" w:fill="F7CAAC"/>
          </w:tcPr>
          <w:p w14:paraId="30CD9864" w14:textId="77777777" w:rsidR="00C45179" w:rsidRDefault="00C45179" w:rsidP="00F8305C">
            <w:pPr>
              <w:jc w:val="both"/>
              <w:rPr>
                <w:b/>
              </w:rPr>
            </w:pPr>
            <w:r>
              <w:rPr>
                <w:b/>
              </w:rPr>
              <w:t>Rozsah studijního předmětu</w:t>
            </w:r>
          </w:p>
        </w:tc>
        <w:tc>
          <w:tcPr>
            <w:tcW w:w="1352" w:type="dxa"/>
            <w:gridSpan w:val="3"/>
          </w:tcPr>
          <w:p w14:paraId="5A5C0733" w14:textId="3E19F625" w:rsidR="00C45179" w:rsidRPr="00B74836" w:rsidRDefault="007A4B0E" w:rsidP="00F8305C">
            <w:pPr>
              <w:jc w:val="both"/>
            </w:pPr>
            <w:r w:rsidRPr="00B74836">
              <w:t>0</w:t>
            </w:r>
            <w:r w:rsidR="00C45179" w:rsidRPr="00B74836">
              <w:t>p+</w:t>
            </w:r>
            <w:r w:rsidRPr="00B74836">
              <w:t>20</w:t>
            </w:r>
            <w:r w:rsidR="00C45179" w:rsidRPr="00B74836">
              <w:t>s+</w:t>
            </w:r>
            <w:r w:rsidRPr="00B74836">
              <w:t>0</w:t>
            </w:r>
            <w:r w:rsidR="00C45179" w:rsidRPr="00B74836">
              <w:t>l</w:t>
            </w:r>
          </w:p>
        </w:tc>
        <w:tc>
          <w:tcPr>
            <w:tcW w:w="889" w:type="dxa"/>
            <w:shd w:val="clear" w:color="auto" w:fill="F7CAAC"/>
          </w:tcPr>
          <w:p w14:paraId="178D0553" w14:textId="77777777" w:rsidR="00C45179" w:rsidRPr="00B74836" w:rsidRDefault="00C45179" w:rsidP="00F8305C">
            <w:pPr>
              <w:jc w:val="both"/>
              <w:rPr>
                <w:b/>
              </w:rPr>
            </w:pPr>
            <w:r w:rsidRPr="00B74836">
              <w:rPr>
                <w:b/>
              </w:rPr>
              <w:t xml:space="preserve">hod. </w:t>
            </w:r>
          </w:p>
        </w:tc>
        <w:tc>
          <w:tcPr>
            <w:tcW w:w="816" w:type="dxa"/>
            <w:gridSpan w:val="2"/>
          </w:tcPr>
          <w:p w14:paraId="1811F3CE" w14:textId="1FCD94F9" w:rsidR="00C45179" w:rsidRPr="00B74836" w:rsidRDefault="007A4B0E" w:rsidP="00F8305C">
            <w:pPr>
              <w:jc w:val="both"/>
            </w:pPr>
            <w:r w:rsidRPr="00B74836">
              <w:t>20</w:t>
            </w:r>
          </w:p>
        </w:tc>
        <w:tc>
          <w:tcPr>
            <w:tcW w:w="1479" w:type="dxa"/>
            <w:gridSpan w:val="2"/>
            <w:shd w:val="clear" w:color="auto" w:fill="F7CAAC"/>
          </w:tcPr>
          <w:p w14:paraId="03C2F796" w14:textId="77777777" w:rsidR="00C45179" w:rsidRPr="00B74836" w:rsidRDefault="00C45179" w:rsidP="00F8305C">
            <w:pPr>
              <w:jc w:val="both"/>
              <w:rPr>
                <w:b/>
              </w:rPr>
            </w:pPr>
            <w:r w:rsidRPr="00B74836">
              <w:rPr>
                <w:b/>
              </w:rPr>
              <w:t>kreditů</w:t>
            </w:r>
          </w:p>
        </w:tc>
        <w:tc>
          <w:tcPr>
            <w:tcW w:w="1884" w:type="dxa"/>
            <w:gridSpan w:val="3"/>
          </w:tcPr>
          <w:p w14:paraId="69A0EF7C" w14:textId="2CD8D546" w:rsidR="00C45179" w:rsidRPr="00B74836" w:rsidRDefault="007A4B0E" w:rsidP="00F8305C">
            <w:pPr>
              <w:jc w:val="both"/>
            </w:pPr>
            <w:r w:rsidRPr="00B74836">
              <w:t>2</w:t>
            </w:r>
          </w:p>
        </w:tc>
      </w:tr>
      <w:tr w:rsidR="00C45179" w14:paraId="36177A45" w14:textId="77777777" w:rsidTr="001041BE">
        <w:trPr>
          <w:gridBefore w:val="1"/>
          <w:gridAfter w:val="1"/>
          <w:wBefore w:w="393" w:type="dxa"/>
          <w:wAfter w:w="101" w:type="dxa"/>
        </w:trPr>
        <w:tc>
          <w:tcPr>
            <w:tcW w:w="3435" w:type="dxa"/>
            <w:gridSpan w:val="4"/>
            <w:shd w:val="clear" w:color="auto" w:fill="F7CAAC"/>
          </w:tcPr>
          <w:p w14:paraId="34208C15" w14:textId="77777777" w:rsidR="00C45179" w:rsidRDefault="00C45179" w:rsidP="00F8305C">
            <w:pPr>
              <w:jc w:val="both"/>
              <w:rPr>
                <w:b/>
                <w:sz w:val="22"/>
              </w:rPr>
            </w:pPr>
            <w:r>
              <w:rPr>
                <w:b/>
              </w:rPr>
              <w:t>Prerekvizity, korekvizity, ekvivalence</w:t>
            </w:r>
          </w:p>
        </w:tc>
        <w:tc>
          <w:tcPr>
            <w:tcW w:w="6420" w:type="dxa"/>
            <w:gridSpan w:val="11"/>
          </w:tcPr>
          <w:p w14:paraId="5FAACA15" w14:textId="77777777" w:rsidR="00C45179" w:rsidRPr="00B74836" w:rsidRDefault="00C45179" w:rsidP="00F8305C">
            <w:pPr>
              <w:jc w:val="both"/>
            </w:pPr>
          </w:p>
        </w:tc>
      </w:tr>
      <w:tr w:rsidR="00C45179" w14:paraId="705DD321" w14:textId="77777777" w:rsidTr="001041BE">
        <w:trPr>
          <w:gridBefore w:val="1"/>
          <w:gridAfter w:val="1"/>
          <w:wBefore w:w="393" w:type="dxa"/>
          <w:wAfter w:w="101" w:type="dxa"/>
        </w:trPr>
        <w:tc>
          <w:tcPr>
            <w:tcW w:w="3435" w:type="dxa"/>
            <w:gridSpan w:val="4"/>
            <w:shd w:val="clear" w:color="auto" w:fill="F7CAAC"/>
          </w:tcPr>
          <w:p w14:paraId="3DBA7F76" w14:textId="77777777" w:rsidR="00C45179" w:rsidRPr="005A0406" w:rsidRDefault="00C45179" w:rsidP="00F8305C">
            <w:pPr>
              <w:jc w:val="both"/>
              <w:rPr>
                <w:b/>
              </w:rPr>
            </w:pPr>
            <w:r w:rsidRPr="005A0406">
              <w:rPr>
                <w:b/>
              </w:rPr>
              <w:t>Způsob ověření výsledků učení</w:t>
            </w:r>
          </w:p>
        </w:tc>
        <w:tc>
          <w:tcPr>
            <w:tcW w:w="3057" w:type="dxa"/>
            <w:gridSpan w:val="6"/>
            <w:tcBorders>
              <w:bottom w:val="single" w:sz="4" w:space="0" w:color="auto"/>
            </w:tcBorders>
          </w:tcPr>
          <w:p w14:paraId="36B895E7" w14:textId="5A698B1A" w:rsidR="00C45179" w:rsidRDefault="00FB018E" w:rsidP="00F8305C">
            <w:pPr>
              <w:jc w:val="both"/>
            </w:pPr>
            <w:r>
              <w:t>klasifikovaný zápočet</w:t>
            </w:r>
          </w:p>
        </w:tc>
        <w:tc>
          <w:tcPr>
            <w:tcW w:w="1479" w:type="dxa"/>
            <w:gridSpan w:val="2"/>
            <w:tcBorders>
              <w:bottom w:val="single" w:sz="4" w:space="0" w:color="auto"/>
            </w:tcBorders>
            <w:shd w:val="clear" w:color="auto" w:fill="F7CAAC"/>
          </w:tcPr>
          <w:p w14:paraId="625B960F" w14:textId="77777777" w:rsidR="00C45179" w:rsidRDefault="00C45179" w:rsidP="00F8305C">
            <w:pPr>
              <w:jc w:val="both"/>
              <w:rPr>
                <w:b/>
              </w:rPr>
            </w:pPr>
            <w:r>
              <w:rPr>
                <w:b/>
              </w:rPr>
              <w:t>Forma výuky</w:t>
            </w:r>
          </w:p>
        </w:tc>
        <w:tc>
          <w:tcPr>
            <w:tcW w:w="1884" w:type="dxa"/>
            <w:gridSpan w:val="3"/>
            <w:tcBorders>
              <w:bottom w:val="single" w:sz="4" w:space="0" w:color="auto"/>
            </w:tcBorders>
          </w:tcPr>
          <w:p w14:paraId="0E09C16D" w14:textId="77777777" w:rsidR="009C00A7" w:rsidRDefault="009C00A7" w:rsidP="009C00A7">
            <w:pPr>
              <w:jc w:val="both"/>
            </w:pPr>
            <w:r w:rsidRPr="009C00A7">
              <w:t>semináře</w:t>
            </w:r>
          </w:p>
          <w:p w14:paraId="6E98A0CD" w14:textId="0748C712" w:rsidR="00C45179" w:rsidRDefault="00C45179" w:rsidP="00F8305C">
            <w:pPr>
              <w:jc w:val="both"/>
            </w:pPr>
          </w:p>
        </w:tc>
      </w:tr>
      <w:tr w:rsidR="00C45179" w14:paraId="1E5080A8" w14:textId="77777777" w:rsidTr="001041BE">
        <w:trPr>
          <w:gridBefore w:val="1"/>
          <w:gridAfter w:val="1"/>
          <w:wBefore w:w="393" w:type="dxa"/>
          <w:wAfter w:w="101" w:type="dxa"/>
        </w:trPr>
        <w:tc>
          <w:tcPr>
            <w:tcW w:w="3435" w:type="dxa"/>
            <w:gridSpan w:val="4"/>
            <w:shd w:val="clear" w:color="auto" w:fill="F7CAAC"/>
          </w:tcPr>
          <w:p w14:paraId="5A79802A" w14:textId="77777777" w:rsidR="00C45179" w:rsidRPr="005A0406" w:rsidRDefault="00C45179"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7649F3E7" w14:textId="77777777" w:rsidR="00FB018E" w:rsidRPr="003F3367" w:rsidRDefault="00FB018E" w:rsidP="00FB018E">
            <w:pPr>
              <w:rPr>
                <w:color w:val="000000"/>
                <w:shd w:val="clear" w:color="auto" w:fill="FFFFFF"/>
              </w:rPr>
            </w:pPr>
            <w:r w:rsidRPr="003F3367">
              <w:rPr>
                <w:color w:val="000000"/>
                <w:shd w:val="clear" w:color="auto" w:fill="FFFFFF"/>
              </w:rPr>
              <w:t>Klasifikovaný zápočet – požadavky k úspěšnému zakončení předmětu:</w:t>
            </w:r>
          </w:p>
          <w:p w14:paraId="0E1EEBB8" w14:textId="77777777" w:rsidR="00FB018E" w:rsidRPr="003F3367" w:rsidRDefault="00FB018E" w:rsidP="00FB018E">
            <w:pPr>
              <w:rPr>
                <w:color w:val="000000"/>
                <w:shd w:val="clear" w:color="auto" w:fill="FFFFFF"/>
              </w:rPr>
            </w:pPr>
            <w:r w:rsidRPr="003F3367">
              <w:rPr>
                <w:color w:val="000000"/>
                <w:shd w:val="clear" w:color="auto" w:fill="FFFFFF"/>
              </w:rPr>
              <w:t>1. Docházka (minimum: 80 %).</w:t>
            </w:r>
          </w:p>
          <w:p w14:paraId="53459CA1" w14:textId="77777777" w:rsidR="00FB018E" w:rsidRPr="003F3367" w:rsidRDefault="00FB018E" w:rsidP="00FB018E">
            <w:pPr>
              <w:rPr>
                <w:color w:val="000000"/>
                <w:shd w:val="clear" w:color="auto" w:fill="FFFFFF"/>
              </w:rPr>
            </w:pPr>
            <w:r w:rsidRPr="003F3367">
              <w:rPr>
                <w:color w:val="000000"/>
                <w:shd w:val="clear" w:color="auto" w:fill="FFFFFF"/>
              </w:rPr>
              <w:t>2. Aktivní účast v semináři (pravidelné úkoly).</w:t>
            </w:r>
          </w:p>
          <w:p w14:paraId="30969B77" w14:textId="77777777" w:rsidR="00FB018E" w:rsidRPr="003F3367" w:rsidRDefault="00FB018E" w:rsidP="00FB018E">
            <w:pPr>
              <w:rPr>
                <w:color w:val="000000"/>
                <w:shd w:val="clear" w:color="auto" w:fill="FFFFFF"/>
              </w:rPr>
            </w:pPr>
            <w:r w:rsidRPr="003F3367">
              <w:rPr>
                <w:color w:val="000000"/>
                <w:shd w:val="clear" w:color="auto" w:fill="FFFFFF"/>
              </w:rPr>
              <w:t>3. Plnění kurzu v programu Moodle.</w:t>
            </w:r>
          </w:p>
          <w:p w14:paraId="4A5447BA" w14:textId="1CD6E8F1" w:rsidR="00C45179" w:rsidRDefault="00FB018E" w:rsidP="00FB018E">
            <w:pPr>
              <w:jc w:val="both"/>
            </w:pPr>
            <w:r w:rsidRPr="003F3367">
              <w:rPr>
                <w:color w:val="000000"/>
                <w:shd w:val="clear" w:color="auto" w:fill="FFFFFF"/>
              </w:rPr>
              <w:t>4. Absolvování průběžného a zápočtového testu s minimální úspěšností 60 %.</w:t>
            </w:r>
          </w:p>
        </w:tc>
      </w:tr>
      <w:tr w:rsidR="00C45179" w14:paraId="45113DC7"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11646C46" w14:textId="77777777" w:rsidR="00C45179" w:rsidRDefault="00C45179" w:rsidP="00F8305C">
            <w:pPr>
              <w:jc w:val="both"/>
              <w:rPr>
                <w:b/>
              </w:rPr>
            </w:pPr>
            <w:r>
              <w:rPr>
                <w:b/>
              </w:rPr>
              <w:t>Garant předmětu</w:t>
            </w:r>
          </w:p>
        </w:tc>
        <w:tc>
          <w:tcPr>
            <w:tcW w:w="6420" w:type="dxa"/>
            <w:gridSpan w:val="11"/>
            <w:tcBorders>
              <w:top w:val="nil"/>
            </w:tcBorders>
          </w:tcPr>
          <w:p w14:paraId="549A7898" w14:textId="77777777" w:rsidR="00C45179" w:rsidRDefault="00C45179" w:rsidP="00F8305C">
            <w:pPr>
              <w:jc w:val="both"/>
            </w:pPr>
          </w:p>
        </w:tc>
      </w:tr>
      <w:tr w:rsidR="00C45179" w14:paraId="2F3BCDAB"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417BDDF9" w14:textId="77777777" w:rsidR="00C45179" w:rsidRDefault="00C45179" w:rsidP="00F8305C">
            <w:pPr>
              <w:jc w:val="both"/>
              <w:rPr>
                <w:b/>
              </w:rPr>
            </w:pPr>
            <w:r>
              <w:rPr>
                <w:b/>
              </w:rPr>
              <w:t>Zapojení garanta do výuky předmětu</w:t>
            </w:r>
          </w:p>
        </w:tc>
        <w:tc>
          <w:tcPr>
            <w:tcW w:w="6420" w:type="dxa"/>
            <w:gridSpan w:val="11"/>
            <w:tcBorders>
              <w:top w:val="nil"/>
            </w:tcBorders>
          </w:tcPr>
          <w:p w14:paraId="47FF7BC3" w14:textId="77777777" w:rsidR="00C45179" w:rsidRDefault="00C45179" w:rsidP="00F8305C">
            <w:pPr>
              <w:jc w:val="both"/>
            </w:pPr>
          </w:p>
        </w:tc>
      </w:tr>
      <w:tr w:rsidR="00C45179" w14:paraId="4BC41471" w14:textId="77777777" w:rsidTr="001041BE">
        <w:trPr>
          <w:gridBefore w:val="1"/>
          <w:gridAfter w:val="1"/>
          <w:wBefore w:w="393" w:type="dxa"/>
          <w:wAfter w:w="101" w:type="dxa"/>
        </w:trPr>
        <w:tc>
          <w:tcPr>
            <w:tcW w:w="3435" w:type="dxa"/>
            <w:gridSpan w:val="4"/>
            <w:shd w:val="clear" w:color="auto" w:fill="F7CAAC"/>
          </w:tcPr>
          <w:p w14:paraId="244DED31" w14:textId="77777777" w:rsidR="00C45179" w:rsidRDefault="00C45179" w:rsidP="00F8305C">
            <w:pPr>
              <w:jc w:val="both"/>
              <w:rPr>
                <w:b/>
              </w:rPr>
            </w:pPr>
            <w:r>
              <w:rPr>
                <w:b/>
              </w:rPr>
              <w:t>Vyučující</w:t>
            </w:r>
          </w:p>
        </w:tc>
        <w:tc>
          <w:tcPr>
            <w:tcW w:w="6420" w:type="dxa"/>
            <w:gridSpan w:val="11"/>
            <w:tcBorders>
              <w:bottom w:val="nil"/>
            </w:tcBorders>
          </w:tcPr>
          <w:p w14:paraId="5C9142FF" w14:textId="77777777" w:rsidR="00C45179" w:rsidRDefault="00C45179" w:rsidP="00F8305C">
            <w:pPr>
              <w:jc w:val="both"/>
            </w:pPr>
          </w:p>
        </w:tc>
      </w:tr>
      <w:tr w:rsidR="00C45179" w14:paraId="0C17DC20" w14:textId="77777777" w:rsidTr="001041BE">
        <w:trPr>
          <w:gridBefore w:val="1"/>
          <w:gridAfter w:val="1"/>
          <w:wBefore w:w="393" w:type="dxa"/>
          <w:wAfter w:w="101" w:type="dxa"/>
          <w:trHeight w:val="260"/>
        </w:trPr>
        <w:tc>
          <w:tcPr>
            <w:tcW w:w="9855" w:type="dxa"/>
            <w:gridSpan w:val="15"/>
            <w:tcBorders>
              <w:top w:val="nil"/>
            </w:tcBorders>
          </w:tcPr>
          <w:p w14:paraId="3C510ACB" w14:textId="048FAB7E" w:rsidR="00C45179" w:rsidRDefault="009C00A7" w:rsidP="009C00A7">
            <w:pPr>
              <w:spacing w:before="60" w:after="60"/>
              <w:jc w:val="both"/>
            </w:pPr>
            <w:r>
              <w:rPr>
                <w:i/>
                <w:iCs/>
              </w:rPr>
              <w:t>P</w:t>
            </w:r>
            <w:r w:rsidRPr="002F3B33">
              <w:rPr>
                <w:i/>
                <w:iCs/>
              </w:rPr>
              <w:t>ředmět má pro zaměření studijního programu pouze doplňující charakter</w:t>
            </w:r>
            <w:r w:rsidRPr="005007F5">
              <w:rPr>
                <w:i/>
                <w:iCs/>
              </w:rPr>
              <w:t>.</w:t>
            </w:r>
          </w:p>
        </w:tc>
      </w:tr>
      <w:tr w:rsidR="00C45179" w14:paraId="2F980282" w14:textId="77777777" w:rsidTr="001041BE">
        <w:trPr>
          <w:gridBefore w:val="1"/>
          <w:gridAfter w:val="1"/>
          <w:wBefore w:w="393" w:type="dxa"/>
          <w:wAfter w:w="101" w:type="dxa"/>
        </w:trPr>
        <w:tc>
          <w:tcPr>
            <w:tcW w:w="3435" w:type="dxa"/>
            <w:gridSpan w:val="4"/>
            <w:shd w:val="clear" w:color="auto" w:fill="F7CAAC"/>
          </w:tcPr>
          <w:p w14:paraId="0A646AF4" w14:textId="77777777" w:rsidR="00C45179" w:rsidRPr="005A0406" w:rsidRDefault="00C45179" w:rsidP="00F8305C">
            <w:pPr>
              <w:jc w:val="both"/>
              <w:rPr>
                <w:b/>
              </w:rPr>
            </w:pPr>
            <w:r w:rsidRPr="005A0406">
              <w:rPr>
                <w:b/>
              </w:rPr>
              <w:t>Hlavní témata a výsledky učení</w:t>
            </w:r>
          </w:p>
        </w:tc>
        <w:tc>
          <w:tcPr>
            <w:tcW w:w="6420" w:type="dxa"/>
            <w:gridSpan w:val="11"/>
            <w:tcBorders>
              <w:bottom w:val="nil"/>
            </w:tcBorders>
          </w:tcPr>
          <w:p w14:paraId="4967D660" w14:textId="77777777" w:rsidR="00C45179" w:rsidRPr="005A0406" w:rsidRDefault="00C45179" w:rsidP="00F8305C">
            <w:pPr>
              <w:jc w:val="both"/>
            </w:pPr>
          </w:p>
        </w:tc>
      </w:tr>
      <w:tr w:rsidR="00C45179" w14:paraId="786256EE"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75A502B3" w14:textId="2CE0EBB9" w:rsidR="00C45179" w:rsidRPr="00351747" w:rsidRDefault="00C45179" w:rsidP="00F8305C">
            <w:pPr>
              <w:jc w:val="both"/>
              <w:rPr>
                <w:b/>
                <w:bCs/>
              </w:rPr>
            </w:pPr>
            <w:r w:rsidRPr="00D22542">
              <w:t xml:space="preserve">Cílem předmětu je </w:t>
            </w:r>
            <w:r w:rsidR="00FB018E" w:rsidRPr="003F3367">
              <w:rPr>
                <w:color w:val="000000"/>
                <w:shd w:val="clear" w:color="auto" w:fill="FFFFFF"/>
              </w:rPr>
              <w:t>prohloubení jazykových znalostí a dovedností, aby student byl schopen komunikovat ústně i písemně v každodenních situacích na úrovni B2+ až C1 podle Společného evropského referenčního rámce pro jazyk</w:t>
            </w:r>
            <w:r w:rsidRPr="00D22542">
              <w:t>.</w:t>
            </w:r>
            <w:r>
              <w:rPr>
                <w:b/>
                <w:bCs/>
              </w:rPr>
              <w:t xml:space="preserve"> </w:t>
            </w:r>
            <w:r w:rsidRPr="00351747">
              <w:rPr>
                <w:b/>
                <w:bCs/>
              </w:rPr>
              <w:t>Obsah předmětu tvoří tyto tematické celky:</w:t>
            </w:r>
          </w:p>
          <w:p w14:paraId="5AA40297"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Použití průběhových tvarů.</w:t>
            </w:r>
          </w:p>
          <w:p w14:paraId="61044195"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Aproximace.</w:t>
            </w:r>
          </w:p>
          <w:p w14:paraId="7B54CC17"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Srovnávání.</w:t>
            </w:r>
          </w:p>
          <w:p w14:paraId="7F267BD2"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Fráze a slovní spojení s podstatnými jmény.</w:t>
            </w:r>
          </w:p>
          <w:p w14:paraId="02693608"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„Perfect“ časy.</w:t>
            </w:r>
          </w:p>
          <w:p w14:paraId="194A856F"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Fráze se jmény.</w:t>
            </w:r>
          </w:p>
          <w:p w14:paraId="5AEDB377"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Předložkové vazby.</w:t>
            </w:r>
          </w:p>
          <w:p w14:paraId="6C0AB94A"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Členy.</w:t>
            </w:r>
          </w:p>
          <w:p w14:paraId="72733CA6"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Konotace.</w:t>
            </w:r>
          </w:p>
          <w:p w14:paraId="49EA9461"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Složená podstatná a přídavná jména.</w:t>
            </w:r>
          </w:p>
          <w:p w14:paraId="474B329E"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Vztažné věty.</w:t>
            </w:r>
          </w:p>
          <w:p w14:paraId="2AE1A806"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Písemný popis grafu.</w:t>
            </w:r>
          </w:p>
          <w:p w14:paraId="2DF7B2BE" w14:textId="1F5C9569" w:rsidR="00FB018E" w:rsidRPr="00FB018E"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B018E">
              <w:rPr>
                <w:rFonts w:ascii="Times New Roman" w:hAnsi="Times New Roman" w:cs="Times New Roman"/>
                <w:sz w:val="20"/>
                <w:szCs w:val="20"/>
                <w:lang w:eastAsia="cs-CZ"/>
              </w:rPr>
              <w:t>Písemná shrnutí.</w:t>
            </w:r>
          </w:p>
          <w:p w14:paraId="40610C95" w14:textId="76BA0B79" w:rsidR="00C45179" w:rsidRPr="00DB25F5"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B018E">
              <w:rPr>
                <w:rFonts w:ascii="Times New Roman" w:hAnsi="Times New Roman" w:cs="Times New Roman"/>
                <w:sz w:val="20"/>
                <w:szCs w:val="20"/>
                <w:lang w:eastAsia="cs-CZ"/>
              </w:rPr>
              <w:t>Napojování sloves.</w:t>
            </w:r>
          </w:p>
          <w:p w14:paraId="662C9462" w14:textId="77777777" w:rsidR="00C45179" w:rsidRDefault="00C45179" w:rsidP="00F8305C">
            <w:pPr>
              <w:jc w:val="both"/>
              <w:rPr>
                <w:b/>
                <w:bCs/>
              </w:rPr>
            </w:pPr>
          </w:p>
          <w:p w14:paraId="1EB2E388" w14:textId="77777777" w:rsidR="00131A70" w:rsidRPr="000C69A4" w:rsidRDefault="00131A70" w:rsidP="00131A70">
            <w:pPr>
              <w:jc w:val="both"/>
              <w:rPr>
                <w:b/>
                <w:bCs/>
              </w:rPr>
            </w:pPr>
            <w:r w:rsidRPr="000C69A4">
              <w:rPr>
                <w:b/>
                <w:bCs/>
              </w:rPr>
              <w:t xml:space="preserve">Očekávané výsledky učení </w:t>
            </w:r>
            <w:r w:rsidRPr="000C69A4">
              <w:rPr>
                <w:b/>
                <w:color w:val="000000" w:themeColor="text1"/>
              </w:rPr>
              <w:t>– po absolvování předmětu student prokazuje:</w:t>
            </w:r>
          </w:p>
          <w:p w14:paraId="4FCFABE0" w14:textId="77777777" w:rsidR="00131A70" w:rsidRPr="000C69A4" w:rsidRDefault="00131A70" w:rsidP="00131A70">
            <w:pPr>
              <w:tabs>
                <w:tab w:val="left" w:pos="328"/>
              </w:tabs>
              <w:rPr>
                <w:b/>
                <w:color w:val="000000" w:themeColor="text1"/>
              </w:rPr>
            </w:pPr>
            <w:r w:rsidRPr="000C69A4">
              <w:rPr>
                <w:b/>
              </w:rPr>
              <w:t>Odborné z</w:t>
            </w:r>
            <w:r w:rsidRPr="000C69A4">
              <w:rPr>
                <w:b/>
                <w:color w:val="000000" w:themeColor="text1"/>
              </w:rPr>
              <w:t xml:space="preserve">nalosti: </w:t>
            </w:r>
          </w:p>
          <w:p w14:paraId="14EE1C0E" w14:textId="77777777" w:rsidR="00695462" w:rsidRPr="00695462" w:rsidRDefault="00695462"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pravidel anglické větné skladby, příčestí, parafrázování</w:t>
            </w:r>
          </w:p>
          <w:p w14:paraId="0DB70F0B" w14:textId="77777777" w:rsidR="00695462" w:rsidRPr="00695462" w:rsidRDefault="00695462"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slovní zásoby vybraných témat, frází s podstatnými jmény, stálých slovních spojení</w:t>
            </w:r>
          </w:p>
          <w:p w14:paraId="42C8D730" w14:textId="77777777" w:rsidR="00695462" w:rsidRPr="00695462" w:rsidRDefault="00695462"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všech gramatických časů a jejich použití, popis nereálných situací a hypotézy</w:t>
            </w:r>
          </w:p>
          <w:p w14:paraId="2DF41D23" w14:textId="77777777" w:rsidR="00695462" w:rsidRPr="00695462" w:rsidRDefault="00695462"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tvorby a odvozování slov, předpon a přípon, použití vybraných idiomů</w:t>
            </w:r>
          </w:p>
          <w:p w14:paraId="7C34E97B" w14:textId="090E933F" w:rsidR="00695462" w:rsidRPr="00131A70" w:rsidRDefault="00695462"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vztažných vět</w:t>
            </w:r>
          </w:p>
          <w:p w14:paraId="170F1D1C" w14:textId="77777777" w:rsidR="00131A70" w:rsidRPr="000C69A4" w:rsidRDefault="00131A70" w:rsidP="00131A70">
            <w:pPr>
              <w:tabs>
                <w:tab w:val="left" w:pos="328"/>
              </w:tabs>
              <w:rPr>
                <w:b/>
                <w:color w:val="000000" w:themeColor="text1"/>
              </w:rPr>
            </w:pPr>
          </w:p>
          <w:p w14:paraId="39DC6D13" w14:textId="77777777" w:rsidR="00131A70" w:rsidRDefault="00131A70" w:rsidP="00131A70">
            <w:pPr>
              <w:tabs>
                <w:tab w:val="left" w:pos="328"/>
              </w:tabs>
              <w:rPr>
                <w:b/>
                <w:color w:val="000000" w:themeColor="text1"/>
              </w:rPr>
            </w:pPr>
            <w:r w:rsidRPr="000C69A4">
              <w:rPr>
                <w:b/>
                <w:color w:val="000000" w:themeColor="text1"/>
              </w:rPr>
              <w:t>Odborné dovednosti:</w:t>
            </w:r>
          </w:p>
          <w:p w14:paraId="6DF97A21" w14:textId="16CF4458" w:rsidR="00695462" w:rsidRDefault="00695462"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95462">
              <w:rPr>
                <w:rFonts w:ascii="Times New Roman" w:hAnsi="Times New Roman" w:cs="Times New Roman"/>
                <w:sz w:val="20"/>
                <w:szCs w:val="20"/>
                <w:lang w:eastAsia="cs-CZ"/>
              </w:rPr>
              <w:t>rozumět delším promluvám, i když nemají jasnou stavbu, bez námahy rozumět fi</w:t>
            </w:r>
            <w:r>
              <w:rPr>
                <w:rFonts w:ascii="Times New Roman" w:hAnsi="Times New Roman" w:cs="Times New Roman"/>
                <w:sz w:val="20"/>
                <w:szCs w:val="20"/>
                <w:lang w:eastAsia="cs-CZ"/>
              </w:rPr>
              <w:t>l</w:t>
            </w:r>
            <w:r w:rsidRPr="00695462">
              <w:rPr>
                <w:rFonts w:ascii="Times New Roman" w:hAnsi="Times New Roman" w:cs="Times New Roman"/>
                <w:sz w:val="20"/>
                <w:szCs w:val="20"/>
                <w:lang w:eastAsia="cs-CZ"/>
              </w:rPr>
              <w:t>mům a programům</w:t>
            </w:r>
          </w:p>
          <w:p w14:paraId="73C3AE49" w14:textId="77777777" w:rsidR="00695462" w:rsidRDefault="00695462"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95462">
              <w:rPr>
                <w:rFonts w:ascii="Times New Roman" w:hAnsi="Times New Roman" w:cs="Times New Roman"/>
                <w:sz w:val="20"/>
                <w:szCs w:val="20"/>
                <w:lang w:eastAsia="cs-CZ"/>
              </w:rPr>
              <w:t>rozumět náročným textům a zprávám a identifikovat význam</w:t>
            </w:r>
            <w:r>
              <w:rPr>
                <w:rFonts w:ascii="Times New Roman" w:hAnsi="Times New Roman" w:cs="Times New Roman"/>
                <w:sz w:val="20"/>
                <w:szCs w:val="20"/>
                <w:lang w:eastAsia="cs-CZ"/>
              </w:rPr>
              <w:t xml:space="preserve"> </w:t>
            </w:r>
          </w:p>
          <w:p w14:paraId="2AC1E2DB" w14:textId="13104F6C" w:rsidR="00695462" w:rsidRDefault="00695462"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695462">
              <w:rPr>
                <w:rFonts w:ascii="Times New Roman" w:hAnsi="Times New Roman" w:cs="Times New Roman"/>
                <w:sz w:val="20"/>
                <w:szCs w:val="20"/>
                <w:lang w:eastAsia="cs-CZ"/>
              </w:rPr>
              <w:t>pohotově a efektivně používat jazyk jak pro osobní, tak profesní a akademické účely</w:t>
            </w:r>
            <w:r>
              <w:rPr>
                <w:rFonts w:ascii="Times New Roman" w:hAnsi="Times New Roman" w:cs="Times New Roman"/>
                <w:sz w:val="20"/>
                <w:szCs w:val="20"/>
                <w:lang w:eastAsia="cs-CZ"/>
              </w:rPr>
              <w:t xml:space="preserve"> </w:t>
            </w:r>
          </w:p>
          <w:p w14:paraId="2AEE2310" w14:textId="77777777" w:rsidR="00695462" w:rsidRPr="00695462" w:rsidRDefault="00695462" w:rsidP="009B0068">
            <w:pPr>
              <w:pStyle w:val="Odstavecseseznamem"/>
              <w:numPr>
                <w:ilvl w:val="0"/>
                <w:numId w:val="6"/>
              </w:numPr>
              <w:spacing w:after="0" w:line="240" w:lineRule="auto"/>
              <w:ind w:left="170" w:hanging="170"/>
            </w:pPr>
            <w:r w:rsidRPr="00695462">
              <w:rPr>
                <w:rFonts w:ascii="Times New Roman" w:hAnsi="Times New Roman" w:cs="Times New Roman"/>
                <w:sz w:val="20"/>
                <w:szCs w:val="20"/>
                <w:lang w:eastAsia="cs-CZ"/>
              </w:rPr>
              <w:t>vyjadřovat se detailně k široké škále témat</w:t>
            </w:r>
            <w:r>
              <w:rPr>
                <w:rFonts w:ascii="Times New Roman" w:hAnsi="Times New Roman" w:cs="Times New Roman"/>
                <w:sz w:val="20"/>
                <w:szCs w:val="20"/>
                <w:lang w:eastAsia="cs-CZ"/>
              </w:rPr>
              <w:t xml:space="preserve"> </w:t>
            </w:r>
          </w:p>
          <w:p w14:paraId="38002398" w14:textId="35020E5F" w:rsidR="00695462" w:rsidRPr="005A0406" w:rsidRDefault="00695462" w:rsidP="009B0068">
            <w:pPr>
              <w:pStyle w:val="Odstavecseseznamem"/>
              <w:numPr>
                <w:ilvl w:val="0"/>
                <w:numId w:val="6"/>
              </w:numPr>
              <w:spacing w:after="0" w:line="240" w:lineRule="auto"/>
              <w:ind w:left="170" w:hanging="170"/>
            </w:pPr>
            <w:r w:rsidRPr="00695462">
              <w:rPr>
                <w:rFonts w:ascii="Times New Roman" w:hAnsi="Times New Roman" w:cs="Times New Roman"/>
                <w:sz w:val="20"/>
                <w:szCs w:val="20"/>
                <w:lang w:eastAsia="cs-CZ"/>
              </w:rPr>
              <w:t>vytvořit jasný, dobře strukturovaný a podrobný text o složitých tématech, který dokazuje kontrolované používání konektorů a jiných pokročilých jazykových nástrojů</w:t>
            </w:r>
          </w:p>
        </w:tc>
      </w:tr>
      <w:tr w:rsidR="00C45179" w14:paraId="1BCBD8CD"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6FADEB0F" w14:textId="77777777" w:rsidR="00C45179" w:rsidRPr="005A0406" w:rsidRDefault="00C45179"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7E1F8F5D" w14:textId="77777777" w:rsidR="00C45179" w:rsidRDefault="00C45179" w:rsidP="00F8305C">
            <w:pPr>
              <w:jc w:val="both"/>
            </w:pPr>
          </w:p>
        </w:tc>
      </w:tr>
      <w:tr w:rsidR="00C45179" w14:paraId="4429067B" w14:textId="77777777" w:rsidTr="001041BE">
        <w:trPr>
          <w:gridBefore w:val="1"/>
          <w:gridAfter w:val="1"/>
          <w:wBefore w:w="393" w:type="dxa"/>
          <w:wAfter w:w="101" w:type="dxa"/>
          <w:trHeight w:val="1139"/>
        </w:trPr>
        <w:tc>
          <w:tcPr>
            <w:tcW w:w="9855" w:type="dxa"/>
            <w:gridSpan w:val="15"/>
            <w:tcBorders>
              <w:top w:val="nil"/>
              <w:bottom w:val="single" w:sz="4" w:space="0" w:color="auto"/>
            </w:tcBorders>
          </w:tcPr>
          <w:p w14:paraId="4A81F68E" w14:textId="77777777" w:rsidR="00131A70" w:rsidRPr="000C69A4" w:rsidRDefault="00131A70" w:rsidP="00131A70">
            <w:pPr>
              <w:jc w:val="both"/>
              <w:rPr>
                <w:b/>
                <w:bCs/>
                <w:u w:val="single"/>
              </w:rPr>
            </w:pPr>
            <w:r w:rsidRPr="000C69A4">
              <w:rPr>
                <w:b/>
                <w:bCs/>
                <w:u w:val="single"/>
              </w:rPr>
              <w:t>Metody a přístupy používané ve výuce</w:t>
            </w:r>
          </w:p>
          <w:p w14:paraId="76DC83C5" w14:textId="77777777" w:rsidR="00131A70" w:rsidRPr="000C69A4" w:rsidRDefault="00131A70" w:rsidP="00131A70">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04B802C6" w14:textId="3D1311C2" w:rsidR="00131A70" w:rsidRPr="00B64152" w:rsidRDefault="00131A70" w:rsidP="00131A70">
            <w:pPr>
              <w:jc w:val="both"/>
            </w:pPr>
            <w:r w:rsidRPr="00C32880">
              <w:rPr>
                <w:color w:val="000000"/>
              </w:rPr>
              <w:t>Aktivizující (simulace, hry, dramatizace)</w:t>
            </w:r>
            <w:r w:rsidRPr="00B64152">
              <w:rPr>
                <w:color w:val="000000"/>
              </w:rPr>
              <w:t xml:space="preserve">, </w:t>
            </w:r>
            <w:r w:rsidRPr="00C32880">
              <w:rPr>
                <w:color w:val="000000"/>
              </w:rPr>
              <w:t>Dialogická (diskuze, rozhovor, brainstorming)</w:t>
            </w:r>
            <w:r w:rsidRPr="00B64152">
              <w:rPr>
                <w:color w:val="000000"/>
              </w:rPr>
              <w:t>,</w:t>
            </w:r>
            <w:r w:rsidR="008F56B3">
              <w:rPr>
                <w:color w:val="000000"/>
              </w:rPr>
              <w:t xml:space="preserve"> </w:t>
            </w:r>
            <w:r w:rsidR="008F56B3" w:rsidRPr="00C32880">
              <w:rPr>
                <w:color w:val="000000"/>
              </w:rPr>
              <w:t>E-learning</w:t>
            </w:r>
            <w:r w:rsidR="008F56B3" w:rsidRPr="00B64152">
              <w:rPr>
                <w:color w:val="000000"/>
              </w:rPr>
              <w:t xml:space="preserve">, </w:t>
            </w:r>
            <w:r w:rsidRPr="00C32880">
              <w:rPr>
                <w:color w:val="000000"/>
              </w:rPr>
              <w:t>Metody práce s textem (učebnicí, knihou)</w:t>
            </w:r>
          </w:p>
          <w:p w14:paraId="224F101E" w14:textId="77777777" w:rsidR="00131A70" w:rsidRDefault="00131A70" w:rsidP="00131A70">
            <w:pPr>
              <w:jc w:val="both"/>
              <w:rPr>
                <w:color w:val="000000"/>
                <w:shd w:val="clear" w:color="auto" w:fill="FFFFFF"/>
              </w:rPr>
            </w:pPr>
          </w:p>
          <w:p w14:paraId="4E2A0C7D" w14:textId="77777777" w:rsidR="00131A70" w:rsidRPr="000C69A4" w:rsidRDefault="00131A70" w:rsidP="00131A70">
            <w:pPr>
              <w:jc w:val="both"/>
              <w:rPr>
                <w:b/>
                <w:bCs/>
              </w:rPr>
            </w:pPr>
            <w:r w:rsidRPr="000C69A4">
              <w:rPr>
                <w:b/>
                <w:bCs/>
              </w:rPr>
              <w:t>Pro dosažení odborných dovedností jsou užívány vyučovací metody:</w:t>
            </w:r>
          </w:p>
          <w:p w14:paraId="3E2DFD17" w14:textId="0D513778" w:rsidR="00131A70" w:rsidRPr="00B64152" w:rsidRDefault="00131A70" w:rsidP="00131A70">
            <w:pPr>
              <w:jc w:val="both"/>
            </w:pPr>
            <w:r w:rsidRPr="00C32880">
              <w:rPr>
                <w:color w:val="000000"/>
              </w:rPr>
              <w:t>Aktivizující (simulace, hry, dramatizace)</w:t>
            </w:r>
            <w:r w:rsidRPr="00B64152">
              <w:rPr>
                <w:color w:val="000000"/>
              </w:rPr>
              <w:t xml:space="preserve">, </w:t>
            </w:r>
            <w:r w:rsidRPr="00C32880">
              <w:rPr>
                <w:color w:val="000000"/>
              </w:rPr>
              <w:t>Individuální práce studentů</w:t>
            </w:r>
            <w:r w:rsidRPr="00B64152">
              <w:rPr>
                <w:color w:val="000000"/>
              </w:rPr>
              <w:t xml:space="preserve">, </w:t>
            </w:r>
            <w:r w:rsidRPr="00C32880">
              <w:rPr>
                <w:color w:val="000000"/>
              </w:rPr>
              <w:t>Práce studentů ve dvojicích</w:t>
            </w:r>
            <w:r w:rsidRPr="00B64152">
              <w:rPr>
                <w:color w:val="000000"/>
              </w:rPr>
              <w:t xml:space="preserve">, </w:t>
            </w:r>
            <w:r w:rsidRPr="00C32880">
              <w:rPr>
                <w:color w:val="000000"/>
              </w:rPr>
              <w:t xml:space="preserve">Řešení situačních </w:t>
            </w:r>
            <w:r w:rsidRPr="00B64152">
              <w:rPr>
                <w:color w:val="000000"/>
              </w:rPr>
              <w:t>problematik – učení</w:t>
            </w:r>
            <w:r w:rsidRPr="00C32880">
              <w:rPr>
                <w:color w:val="000000"/>
              </w:rPr>
              <w:t xml:space="preserve"> se v</w:t>
            </w:r>
            <w:r w:rsidRPr="00B64152">
              <w:rPr>
                <w:color w:val="000000"/>
              </w:rPr>
              <w:t> </w:t>
            </w:r>
            <w:r w:rsidRPr="00C32880">
              <w:rPr>
                <w:color w:val="000000"/>
              </w:rPr>
              <w:t>situacích</w:t>
            </w:r>
            <w:r w:rsidRPr="00B64152">
              <w:rPr>
                <w:color w:val="000000"/>
              </w:rPr>
              <w:t xml:space="preserve">, </w:t>
            </w:r>
            <w:r w:rsidRPr="00C32880">
              <w:rPr>
                <w:color w:val="000000"/>
              </w:rPr>
              <w:t>Týmová práce</w:t>
            </w:r>
          </w:p>
          <w:p w14:paraId="0553217E" w14:textId="77777777" w:rsidR="00131A70" w:rsidRPr="000C69A4" w:rsidRDefault="00131A70" w:rsidP="00131A70"/>
          <w:p w14:paraId="613892D9" w14:textId="77777777" w:rsidR="00131A70" w:rsidRPr="005110DD" w:rsidRDefault="00131A70" w:rsidP="00131A70">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lastRenderedPageBreak/>
              <w:t>Očekávané výsledky učení dosažené studiem předmětu jsou ověřovány hodnoticími metodami:</w:t>
            </w:r>
          </w:p>
          <w:p w14:paraId="526671E3" w14:textId="36B9C3DD" w:rsidR="00131A70" w:rsidRDefault="00131A70" w:rsidP="00131A70">
            <w:pPr>
              <w:jc w:val="both"/>
            </w:pPr>
            <w:r w:rsidRPr="00C32880">
              <w:t>Písemná zkouška</w:t>
            </w:r>
            <w:r w:rsidRPr="00B85E6D">
              <w:t xml:space="preserve">, </w:t>
            </w:r>
            <w:r w:rsidRPr="00C32880">
              <w:t>Rozbor jazykového projevu studenta</w:t>
            </w:r>
            <w:r w:rsidRPr="00B85E6D">
              <w:t xml:space="preserve">, </w:t>
            </w:r>
            <w:r w:rsidRPr="00C32880">
              <w:t>Systematické pozorování studenta</w:t>
            </w:r>
            <w:r w:rsidRPr="008F56B3">
              <w:t>,</w:t>
            </w:r>
            <w:r w:rsidRPr="008F56B3">
              <w:rPr>
                <w:color w:val="000000"/>
              </w:rPr>
              <w:t xml:space="preserve"> </w:t>
            </w:r>
            <w:r w:rsidR="00AC15DC" w:rsidRPr="008F56B3">
              <w:rPr>
                <w:color w:val="000000"/>
              </w:rPr>
              <w:t>Známkou</w:t>
            </w:r>
          </w:p>
          <w:p w14:paraId="5BFE0CAC" w14:textId="77777777" w:rsidR="00C45179" w:rsidRPr="008440C7" w:rsidRDefault="00C45179" w:rsidP="00F8305C">
            <w:pPr>
              <w:jc w:val="both"/>
              <w:rPr>
                <w:strike/>
                <w:color w:val="000000"/>
              </w:rPr>
            </w:pPr>
          </w:p>
          <w:p w14:paraId="3C39168D" w14:textId="4598A917" w:rsidR="00C45179" w:rsidRPr="000C69A4" w:rsidRDefault="00910D1F" w:rsidP="00F8305C">
            <w:pPr>
              <w:jc w:val="both"/>
              <w:rPr>
                <w:b/>
                <w:bCs/>
                <w:u w:val="single"/>
              </w:rPr>
            </w:pPr>
            <w:r w:rsidRPr="000C69A4">
              <w:rPr>
                <w:b/>
                <w:bCs/>
                <w:u w:val="single"/>
              </w:rPr>
              <w:t>P</w:t>
            </w:r>
            <w:r w:rsidR="00C45179" w:rsidRPr="000C69A4">
              <w:rPr>
                <w:b/>
                <w:bCs/>
                <w:u w:val="single"/>
              </w:rPr>
              <w:t>oužívané didaktické prostředky</w:t>
            </w:r>
          </w:p>
          <w:p w14:paraId="7522E08F" w14:textId="77777777" w:rsidR="00C45179" w:rsidRPr="0071371D" w:rsidRDefault="00C45179" w:rsidP="00F8305C">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560DB6C6" w14:textId="77777777" w:rsidR="00C45179" w:rsidRPr="0071371D" w:rsidRDefault="00C45179" w:rsidP="00F8305C">
            <w:pPr>
              <w:jc w:val="both"/>
            </w:pPr>
          </w:p>
          <w:p w14:paraId="6729A843" w14:textId="37F2756A" w:rsidR="00C45179"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C45179" w14:paraId="7B09BFAB"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74EA64FD" w14:textId="77777777" w:rsidR="00C45179" w:rsidRDefault="00C45179" w:rsidP="00F8305C">
            <w:pPr>
              <w:jc w:val="both"/>
            </w:pPr>
            <w:r>
              <w:rPr>
                <w:b/>
              </w:rPr>
              <w:lastRenderedPageBreak/>
              <w:t>Studijní literatura a studijní pomůcky</w:t>
            </w:r>
          </w:p>
        </w:tc>
        <w:tc>
          <w:tcPr>
            <w:tcW w:w="6202" w:type="dxa"/>
            <w:gridSpan w:val="10"/>
            <w:tcBorders>
              <w:top w:val="single" w:sz="4" w:space="0" w:color="auto"/>
              <w:bottom w:val="nil"/>
            </w:tcBorders>
          </w:tcPr>
          <w:p w14:paraId="5F31229D" w14:textId="77777777" w:rsidR="00C45179" w:rsidRDefault="00C45179" w:rsidP="00F8305C">
            <w:pPr>
              <w:jc w:val="both"/>
            </w:pPr>
          </w:p>
        </w:tc>
      </w:tr>
      <w:tr w:rsidR="00C45179" w14:paraId="5CFAD486" w14:textId="77777777" w:rsidTr="001041BE">
        <w:trPr>
          <w:gridBefore w:val="1"/>
          <w:gridAfter w:val="1"/>
          <w:wBefore w:w="393" w:type="dxa"/>
          <w:wAfter w:w="101" w:type="dxa"/>
          <w:trHeight w:val="1497"/>
        </w:trPr>
        <w:tc>
          <w:tcPr>
            <w:tcW w:w="9855" w:type="dxa"/>
            <w:gridSpan w:val="15"/>
            <w:tcBorders>
              <w:top w:val="nil"/>
            </w:tcBorders>
          </w:tcPr>
          <w:p w14:paraId="766AFFC0" w14:textId="77777777" w:rsidR="00FB018E" w:rsidRPr="003F3367" w:rsidRDefault="00FB018E" w:rsidP="00FB018E">
            <w:pPr>
              <w:rPr>
                <w:color w:val="000000"/>
                <w:u w:val="single"/>
              </w:rPr>
            </w:pPr>
            <w:r w:rsidRPr="003F3367">
              <w:rPr>
                <w:color w:val="000000"/>
                <w:u w:val="single"/>
              </w:rPr>
              <w:t>Povinná literatura:</w:t>
            </w:r>
          </w:p>
          <w:p w14:paraId="01E2570C" w14:textId="77777777" w:rsidR="00FB018E" w:rsidRPr="003F3367" w:rsidRDefault="009556F6" w:rsidP="00826EEB">
            <w:pPr>
              <w:shd w:val="clear" w:color="auto" w:fill="FFFFFF"/>
              <w:jc w:val="both"/>
              <w:rPr>
                <w:color w:val="000000"/>
              </w:rPr>
            </w:pPr>
            <w:hyperlink r:id="rId126" w:tgtFrame="_blank" w:history="1">
              <w:r w:rsidR="00FB018E" w:rsidRPr="003F3367">
                <w:rPr>
                  <w:caps/>
                  <w:color w:val="000000"/>
                </w:rPr>
                <w:t>Bartram, M., Pickering, K</w:t>
              </w:r>
              <w:r w:rsidR="00FB018E" w:rsidRPr="003F3367">
                <w:rPr>
                  <w:color w:val="000000"/>
                </w:rPr>
                <w:t>. Navigate Coursebook with Video and Oxford Online Skills Advanced C1. Oxford: Oxford University Press, 2016. ISBN 978-0-19-456688-9.</w:t>
              </w:r>
            </w:hyperlink>
          </w:p>
          <w:p w14:paraId="63322938" w14:textId="77777777" w:rsidR="00FB018E" w:rsidRPr="003F3367" w:rsidRDefault="00FB018E" w:rsidP="00FB018E">
            <w:pPr>
              <w:rPr>
                <w:color w:val="000000"/>
              </w:rPr>
            </w:pPr>
          </w:p>
          <w:p w14:paraId="16643C97" w14:textId="77777777" w:rsidR="00FB018E" w:rsidRPr="003F3367" w:rsidRDefault="00FB018E" w:rsidP="00FB018E">
            <w:pPr>
              <w:rPr>
                <w:color w:val="000000"/>
                <w:u w:val="single"/>
              </w:rPr>
            </w:pPr>
            <w:r w:rsidRPr="003F3367">
              <w:rPr>
                <w:color w:val="000000"/>
                <w:u w:val="single"/>
              </w:rPr>
              <w:t>Doporučená literatura:</w:t>
            </w:r>
          </w:p>
          <w:p w14:paraId="32E20329" w14:textId="1ACDB40A" w:rsidR="00826EEB" w:rsidRDefault="00826EEB" w:rsidP="00826EEB">
            <w:pPr>
              <w:shd w:val="clear" w:color="auto" w:fill="FFFFFF"/>
              <w:jc w:val="both"/>
              <w:rPr>
                <w:color w:val="000000"/>
                <w:shd w:val="clear" w:color="auto" w:fill="FFFFFF"/>
              </w:rPr>
            </w:pPr>
            <w:r w:rsidRPr="00826EEB">
              <w:rPr>
                <w:color w:val="000000"/>
                <w:shd w:val="clear" w:color="auto" w:fill="FFFFFF"/>
              </w:rPr>
              <w:t>HEWINGS, M. Advanced Grammar in Use.</w:t>
            </w:r>
            <w:r w:rsidRPr="00826EEB">
              <w:rPr>
                <w:i/>
                <w:iCs/>
                <w:color w:val="000000"/>
                <w:shd w:val="clear" w:color="auto" w:fill="FFFFFF"/>
              </w:rPr>
              <w:t xml:space="preserve"> </w:t>
            </w:r>
            <w:r w:rsidRPr="00826EEB">
              <w:rPr>
                <w:color w:val="000000"/>
                <w:shd w:val="clear" w:color="auto" w:fill="FFFFFF"/>
              </w:rPr>
              <w:t>4th Ed. Cambridge: Cambridge University Press, 2023. ISBN 978-1-108-92021-6.</w:t>
            </w:r>
          </w:p>
          <w:p w14:paraId="6080AB56" w14:textId="41B118AD" w:rsidR="000A3D0B" w:rsidRPr="003F3367" w:rsidRDefault="009556F6" w:rsidP="00826EEB">
            <w:pPr>
              <w:shd w:val="clear" w:color="auto" w:fill="FFFFFF"/>
              <w:jc w:val="both"/>
              <w:rPr>
                <w:color w:val="000000"/>
              </w:rPr>
            </w:pPr>
            <w:hyperlink r:id="rId127" w:history="1">
              <w:r w:rsidR="000A3D0B" w:rsidRPr="000A3D0B">
                <w:rPr>
                  <w:rStyle w:val="Hypertextovodkaz"/>
                </w:rPr>
                <w:t>https://www.cambridgeenglish.org/learning-english/activities-for-learners/</w:t>
              </w:r>
            </w:hyperlink>
            <w:r w:rsidR="00F52661" w:rsidRPr="00F52661">
              <w:rPr>
                <w:rStyle w:val="Hypertextovodkaz"/>
                <w:color w:val="auto"/>
                <w:u w:val="none"/>
              </w:rPr>
              <w:t>.</w:t>
            </w:r>
          </w:p>
          <w:p w14:paraId="0E2F9103" w14:textId="77777777" w:rsidR="00FB018E" w:rsidRPr="003F3367" w:rsidRDefault="00FB018E" w:rsidP="00FB018E">
            <w:pPr>
              <w:shd w:val="clear" w:color="auto" w:fill="FFFFFF"/>
              <w:rPr>
                <w:color w:val="000000"/>
              </w:rPr>
            </w:pPr>
          </w:p>
          <w:p w14:paraId="6F099089" w14:textId="51DAD4B0" w:rsidR="00C45179" w:rsidRPr="00D22542" w:rsidRDefault="00FB018E" w:rsidP="00FB018E">
            <w:r w:rsidRPr="003F3367">
              <w:t>Vlastní doplňující materiály v e-learningové podobě.</w:t>
            </w:r>
          </w:p>
        </w:tc>
      </w:tr>
      <w:tr w:rsidR="00C45179" w14:paraId="375DCD47"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1DB80328" w14:textId="77777777" w:rsidR="00C45179" w:rsidRDefault="00C45179" w:rsidP="00F8305C">
            <w:pPr>
              <w:jc w:val="center"/>
              <w:rPr>
                <w:b/>
              </w:rPr>
            </w:pPr>
            <w:r>
              <w:rPr>
                <w:b/>
              </w:rPr>
              <w:t>Informace ke kombinované nebo distanční formě</w:t>
            </w:r>
          </w:p>
        </w:tc>
      </w:tr>
      <w:tr w:rsidR="00C45179" w14:paraId="5AD52B5D"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2498FC07" w14:textId="77777777" w:rsidR="00C45179" w:rsidRDefault="00C45179" w:rsidP="00F8305C">
            <w:pPr>
              <w:jc w:val="both"/>
            </w:pPr>
            <w:r>
              <w:rPr>
                <w:b/>
              </w:rPr>
              <w:t>Rozsah konzultací (soustředění)</w:t>
            </w:r>
          </w:p>
        </w:tc>
        <w:tc>
          <w:tcPr>
            <w:tcW w:w="889" w:type="dxa"/>
            <w:tcBorders>
              <w:top w:val="single" w:sz="2" w:space="0" w:color="auto"/>
            </w:tcBorders>
          </w:tcPr>
          <w:p w14:paraId="1C096D37" w14:textId="50A01F84" w:rsidR="00C45179" w:rsidRDefault="00766418" w:rsidP="00766418">
            <w:pPr>
              <w:jc w:val="center"/>
            </w:pPr>
            <w:r>
              <w:t>9</w:t>
            </w:r>
          </w:p>
        </w:tc>
        <w:tc>
          <w:tcPr>
            <w:tcW w:w="4179" w:type="dxa"/>
            <w:gridSpan w:val="7"/>
            <w:tcBorders>
              <w:top w:val="single" w:sz="2" w:space="0" w:color="auto"/>
            </w:tcBorders>
            <w:shd w:val="clear" w:color="auto" w:fill="F7CAAC"/>
          </w:tcPr>
          <w:p w14:paraId="30AF9433" w14:textId="77777777" w:rsidR="00C45179" w:rsidRDefault="00C45179" w:rsidP="00F8305C">
            <w:pPr>
              <w:jc w:val="both"/>
              <w:rPr>
                <w:b/>
              </w:rPr>
            </w:pPr>
            <w:r>
              <w:rPr>
                <w:b/>
              </w:rPr>
              <w:t xml:space="preserve">hodin </w:t>
            </w:r>
          </w:p>
        </w:tc>
      </w:tr>
      <w:tr w:rsidR="00C45179" w14:paraId="34F6123F" w14:textId="77777777" w:rsidTr="001041BE">
        <w:trPr>
          <w:gridBefore w:val="1"/>
          <w:gridAfter w:val="1"/>
          <w:wBefore w:w="393" w:type="dxa"/>
          <w:wAfter w:w="101" w:type="dxa"/>
        </w:trPr>
        <w:tc>
          <w:tcPr>
            <w:tcW w:w="9855" w:type="dxa"/>
            <w:gridSpan w:val="15"/>
            <w:shd w:val="clear" w:color="auto" w:fill="F7CAAC"/>
          </w:tcPr>
          <w:p w14:paraId="3EED6986" w14:textId="77777777" w:rsidR="00C45179" w:rsidRDefault="00C45179" w:rsidP="00F8305C">
            <w:pPr>
              <w:jc w:val="both"/>
              <w:rPr>
                <w:b/>
              </w:rPr>
            </w:pPr>
            <w:r>
              <w:rPr>
                <w:b/>
              </w:rPr>
              <w:t>Informace o způsobu kontaktu s vyučujícím</w:t>
            </w:r>
          </w:p>
        </w:tc>
      </w:tr>
      <w:tr w:rsidR="00C45179" w14:paraId="3A193B1B" w14:textId="77777777" w:rsidTr="001041BE">
        <w:trPr>
          <w:gridBefore w:val="1"/>
          <w:gridAfter w:val="1"/>
          <w:wBefore w:w="393" w:type="dxa"/>
          <w:wAfter w:w="101" w:type="dxa"/>
          <w:trHeight w:val="1373"/>
        </w:trPr>
        <w:tc>
          <w:tcPr>
            <w:tcW w:w="9855" w:type="dxa"/>
            <w:gridSpan w:val="15"/>
          </w:tcPr>
          <w:p w14:paraId="4B3C26C3" w14:textId="77777777" w:rsidR="00243D05" w:rsidRDefault="00243D05" w:rsidP="00243D05">
            <w:pPr>
              <w:jc w:val="both"/>
            </w:pPr>
            <w:r w:rsidRPr="0076133B">
              <w:t xml:space="preserve">Studenti se účastní výuky, kde je jim redukovanou formou prezentována látka dle anotace předmětu. Studentům budou určeny </w:t>
            </w:r>
            <w:r w:rsidRPr="00A504CC">
              <w:t>části učiva k samostatnému nastudování. Výuka je realizována v blocích. Studenti samostatně studují předložené materiály a využívají e-learningovou podporu. Píší závěrečný test (min. úspěšnost 60 %). Konzultace jsou možné v rámci výuky, v případě potřeby mají studenti také možnost si s vyučujícím domluvit (e-mailem, telefonicky) individuální konzultaci.</w:t>
            </w:r>
          </w:p>
          <w:p w14:paraId="5F26C92F" w14:textId="77777777" w:rsidR="00C45179" w:rsidRDefault="00C45179" w:rsidP="00F8305C">
            <w:pPr>
              <w:jc w:val="both"/>
            </w:pPr>
          </w:p>
          <w:p w14:paraId="6E010928" w14:textId="77777777" w:rsidR="00C45179" w:rsidRDefault="00C45179" w:rsidP="00F8305C">
            <w:pPr>
              <w:jc w:val="both"/>
            </w:pPr>
          </w:p>
          <w:p w14:paraId="38C931C0" w14:textId="77777777" w:rsidR="00C45179" w:rsidRDefault="00C45179" w:rsidP="00F8305C">
            <w:pPr>
              <w:jc w:val="both"/>
            </w:pPr>
          </w:p>
          <w:p w14:paraId="19867416" w14:textId="77777777" w:rsidR="00C45179" w:rsidRDefault="00C45179" w:rsidP="00F8305C">
            <w:pPr>
              <w:jc w:val="both"/>
            </w:pPr>
          </w:p>
          <w:p w14:paraId="56202198" w14:textId="5105E4F7" w:rsidR="00C45179" w:rsidRDefault="00C45179" w:rsidP="00F8305C">
            <w:pPr>
              <w:jc w:val="both"/>
            </w:pPr>
          </w:p>
          <w:p w14:paraId="6A2DA966" w14:textId="74C8ADCE" w:rsidR="008F56B3" w:rsidRDefault="008F56B3" w:rsidP="00F8305C">
            <w:pPr>
              <w:jc w:val="both"/>
            </w:pPr>
          </w:p>
          <w:p w14:paraId="51C0AC6C" w14:textId="67A39D59" w:rsidR="008F56B3" w:rsidRDefault="008F56B3" w:rsidP="00F8305C">
            <w:pPr>
              <w:jc w:val="both"/>
            </w:pPr>
          </w:p>
          <w:p w14:paraId="0AD851AD" w14:textId="27C2145E" w:rsidR="008F56B3" w:rsidRDefault="008F56B3" w:rsidP="00F8305C">
            <w:pPr>
              <w:jc w:val="both"/>
            </w:pPr>
          </w:p>
          <w:p w14:paraId="5B942EAB" w14:textId="5ECF2BC3" w:rsidR="008F56B3" w:rsidRDefault="008F56B3" w:rsidP="00F8305C">
            <w:pPr>
              <w:jc w:val="both"/>
            </w:pPr>
          </w:p>
          <w:p w14:paraId="4CCEC948" w14:textId="340CA925" w:rsidR="008F56B3" w:rsidRDefault="008F56B3" w:rsidP="00F8305C">
            <w:pPr>
              <w:jc w:val="both"/>
            </w:pPr>
          </w:p>
          <w:p w14:paraId="64C1D00C" w14:textId="7A5753DE" w:rsidR="008F56B3" w:rsidRDefault="008F56B3" w:rsidP="00F8305C">
            <w:pPr>
              <w:jc w:val="both"/>
            </w:pPr>
          </w:p>
          <w:p w14:paraId="033960FD" w14:textId="4B4A8EC5" w:rsidR="008F56B3" w:rsidRDefault="008F56B3" w:rsidP="00F8305C">
            <w:pPr>
              <w:jc w:val="both"/>
            </w:pPr>
          </w:p>
          <w:p w14:paraId="0653F2A4" w14:textId="5D90243D" w:rsidR="008F56B3" w:rsidRDefault="008F56B3" w:rsidP="00F8305C">
            <w:pPr>
              <w:jc w:val="both"/>
            </w:pPr>
          </w:p>
          <w:p w14:paraId="7DCB2DDE" w14:textId="76ABAB8F" w:rsidR="008F56B3" w:rsidRDefault="008F56B3" w:rsidP="00F8305C">
            <w:pPr>
              <w:jc w:val="both"/>
            </w:pPr>
          </w:p>
          <w:p w14:paraId="32E18E5A" w14:textId="121EE0D9" w:rsidR="008F56B3" w:rsidRDefault="008F56B3" w:rsidP="00F8305C">
            <w:pPr>
              <w:jc w:val="both"/>
            </w:pPr>
          </w:p>
          <w:p w14:paraId="45A4A99E" w14:textId="590BE27F" w:rsidR="008F56B3" w:rsidRDefault="008F56B3" w:rsidP="00F8305C">
            <w:pPr>
              <w:jc w:val="both"/>
            </w:pPr>
          </w:p>
          <w:p w14:paraId="37FD02A5" w14:textId="005B4BFD" w:rsidR="008F56B3" w:rsidRDefault="008F56B3" w:rsidP="00F8305C">
            <w:pPr>
              <w:jc w:val="both"/>
            </w:pPr>
          </w:p>
          <w:p w14:paraId="497EC66F" w14:textId="1F8F5988" w:rsidR="008F56B3" w:rsidRDefault="008F56B3" w:rsidP="00F8305C">
            <w:pPr>
              <w:jc w:val="both"/>
            </w:pPr>
          </w:p>
          <w:p w14:paraId="596A8A06" w14:textId="673DFD4A" w:rsidR="008F56B3" w:rsidRDefault="008F56B3" w:rsidP="00F8305C">
            <w:pPr>
              <w:jc w:val="both"/>
            </w:pPr>
          </w:p>
          <w:p w14:paraId="502AFC6A" w14:textId="1C224401" w:rsidR="008F56B3" w:rsidRDefault="008F56B3" w:rsidP="00F8305C">
            <w:pPr>
              <w:jc w:val="both"/>
            </w:pPr>
          </w:p>
          <w:p w14:paraId="69979781" w14:textId="779C1217" w:rsidR="008F56B3" w:rsidRDefault="008F56B3" w:rsidP="00F8305C">
            <w:pPr>
              <w:jc w:val="both"/>
            </w:pPr>
          </w:p>
          <w:p w14:paraId="396F0194" w14:textId="729C631A" w:rsidR="008F56B3" w:rsidRDefault="008F56B3" w:rsidP="00F8305C">
            <w:pPr>
              <w:jc w:val="both"/>
            </w:pPr>
          </w:p>
          <w:p w14:paraId="7492E290" w14:textId="420AB3E9" w:rsidR="008F56B3" w:rsidRDefault="008F56B3" w:rsidP="00F8305C">
            <w:pPr>
              <w:jc w:val="both"/>
            </w:pPr>
          </w:p>
          <w:p w14:paraId="2FA4C664" w14:textId="5F5BAE83" w:rsidR="008F56B3" w:rsidRDefault="008F56B3" w:rsidP="00F8305C">
            <w:pPr>
              <w:jc w:val="both"/>
            </w:pPr>
          </w:p>
          <w:p w14:paraId="5B42BCAB" w14:textId="2A4CC73C" w:rsidR="008F56B3" w:rsidRDefault="008F56B3" w:rsidP="00F8305C">
            <w:pPr>
              <w:jc w:val="both"/>
            </w:pPr>
          </w:p>
          <w:p w14:paraId="5E841DD7" w14:textId="77777777" w:rsidR="008F56B3" w:rsidRDefault="008F56B3" w:rsidP="00F8305C">
            <w:pPr>
              <w:jc w:val="both"/>
            </w:pPr>
          </w:p>
          <w:p w14:paraId="38E7A6D4" w14:textId="77777777" w:rsidR="00C45179" w:rsidRDefault="00C45179" w:rsidP="00F8305C">
            <w:pPr>
              <w:jc w:val="both"/>
            </w:pPr>
          </w:p>
          <w:p w14:paraId="29F7D7E0" w14:textId="77777777" w:rsidR="00C45179" w:rsidRDefault="00C45179" w:rsidP="00F8305C">
            <w:pPr>
              <w:jc w:val="both"/>
            </w:pPr>
          </w:p>
          <w:p w14:paraId="34BC6270" w14:textId="77777777" w:rsidR="00C45179" w:rsidRDefault="00C45179" w:rsidP="00F8305C">
            <w:pPr>
              <w:jc w:val="both"/>
            </w:pPr>
          </w:p>
        </w:tc>
      </w:tr>
      <w:tr w:rsidR="00C45179" w14:paraId="55D9647A"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4940CBDB" w14:textId="77777777" w:rsidR="00C45179" w:rsidRDefault="00C45179" w:rsidP="00F8305C">
            <w:pPr>
              <w:jc w:val="both"/>
              <w:rPr>
                <w:b/>
                <w:sz w:val="28"/>
              </w:rPr>
            </w:pPr>
            <w:r>
              <w:lastRenderedPageBreak/>
              <w:br w:type="page"/>
            </w:r>
            <w:r>
              <w:rPr>
                <w:b/>
                <w:sz w:val="28"/>
              </w:rPr>
              <w:t>B-III – Charakteristika studijního předmětu</w:t>
            </w:r>
          </w:p>
        </w:tc>
      </w:tr>
      <w:tr w:rsidR="00C45179" w14:paraId="54113F93"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0FF086F2" w14:textId="77777777" w:rsidR="00C45179" w:rsidRDefault="00C45179" w:rsidP="00F8305C">
            <w:pPr>
              <w:jc w:val="both"/>
              <w:rPr>
                <w:b/>
              </w:rPr>
            </w:pPr>
            <w:r>
              <w:rPr>
                <w:b/>
              </w:rPr>
              <w:t>Název studijního předmětu</w:t>
            </w:r>
          </w:p>
        </w:tc>
        <w:tc>
          <w:tcPr>
            <w:tcW w:w="6420" w:type="dxa"/>
            <w:gridSpan w:val="11"/>
            <w:tcBorders>
              <w:top w:val="double" w:sz="4" w:space="0" w:color="auto"/>
            </w:tcBorders>
          </w:tcPr>
          <w:p w14:paraId="1975B79A" w14:textId="4CA45488" w:rsidR="00C45179" w:rsidRDefault="00490B17" w:rsidP="00F8305C">
            <w:pPr>
              <w:jc w:val="both"/>
            </w:pPr>
            <w:bookmarkStart w:id="325" w:name="Angličtina_IVa"/>
            <w:bookmarkEnd w:id="325"/>
            <w:r w:rsidRPr="0062291E">
              <w:rPr>
                <w:b/>
                <w:bCs/>
              </w:rPr>
              <w:t>Angličtina I</w:t>
            </w:r>
            <w:r>
              <w:rPr>
                <w:b/>
                <w:bCs/>
              </w:rPr>
              <w:t>Va</w:t>
            </w:r>
          </w:p>
        </w:tc>
      </w:tr>
      <w:tr w:rsidR="00C45179" w14:paraId="3057D48C" w14:textId="77777777" w:rsidTr="001041BE">
        <w:trPr>
          <w:gridBefore w:val="1"/>
          <w:gridAfter w:val="1"/>
          <w:wBefore w:w="393" w:type="dxa"/>
          <w:wAfter w:w="101" w:type="dxa"/>
        </w:trPr>
        <w:tc>
          <w:tcPr>
            <w:tcW w:w="3435" w:type="dxa"/>
            <w:gridSpan w:val="4"/>
            <w:shd w:val="clear" w:color="auto" w:fill="F7CAAC"/>
          </w:tcPr>
          <w:p w14:paraId="34C0BFD2" w14:textId="77777777" w:rsidR="00C45179" w:rsidRDefault="00C45179" w:rsidP="00F8305C">
            <w:pPr>
              <w:jc w:val="both"/>
              <w:rPr>
                <w:b/>
              </w:rPr>
            </w:pPr>
            <w:r>
              <w:rPr>
                <w:b/>
              </w:rPr>
              <w:t>Typ předmětu</w:t>
            </w:r>
          </w:p>
        </w:tc>
        <w:tc>
          <w:tcPr>
            <w:tcW w:w="3057" w:type="dxa"/>
            <w:gridSpan w:val="6"/>
          </w:tcPr>
          <w:p w14:paraId="618BB7D3" w14:textId="360D67C3" w:rsidR="00C45179" w:rsidRPr="00FB018E" w:rsidRDefault="00C45179" w:rsidP="00F8305C">
            <w:pPr>
              <w:jc w:val="both"/>
            </w:pPr>
            <w:r w:rsidRPr="00FB018E">
              <w:t xml:space="preserve">povinně </w:t>
            </w:r>
            <w:r w:rsidR="00547005">
              <w:t>volitelný</w:t>
            </w:r>
          </w:p>
        </w:tc>
        <w:tc>
          <w:tcPr>
            <w:tcW w:w="2695" w:type="dxa"/>
            <w:gridSpan w:val="4"/>
            <w:shd w:val="clear" w:color="auto" w:fill="F7CAAC"/>
          </w:tcPr>
          <w:p w14:paraId="48180001" w14:textId="77777777" w:rsidR="00C45179" w:rsidRPr="00FB018E" w:rsidRDefault="00C45179" w:rsidP="00F8305C">
            <w:pPr>
              <w:jc w:val="both"/>
            </w:pPr>
            <w:r w:rsidRPr="00FB018E">
              <w:rPr>
                <w:b/>
              </w:rPr>
              <w:t>doporučený ročník / semestr</w:t>
            </w:r>
          </w:p>
        </w:tc>
        <w:tc>
          <w:tcPr>
            <w:tcW w:w="668" w:type="dxa"/>
          </w:tcPr>
          <w:p w14:paraId="5BC504D9" w14:textId="0F68AB85" w:rsidR="00C45179" w:rsidRPr="00FB018E" w:rsidRDefault="00C45179" w:rsidP="00F8305C">
            <w:pPr>
              <w:jc w:val="both"/>
            </w:pPr>
            <w:r w:rsidRPr="00FB018E">
              <w:t>3/ZS</w:t>
            </w:r>
          </w:p>
        </w:tc>
      </w:tr>
      <w:tr w:rsidR="00C45179" w14:paraId="24FBBCCC" w14:textId="77777777" w:rsidTr="001041BE">
        <w:trPr>
          <w:gridBefore w:val="1"/>
          <w:gridAfter w:val="1"/>
          <w:wBefore w:w="393" w:type="dxa"/>
          <w:wAfter w:w="101" w:type="dxa"/>
        </w:trPr>
        <w:tc>
          <w:tcPr>
            <w:tcW w:w="3435" w:type="dxa"/>
            <w:gridSpan w:val="4"/>
            <w:shd w:val="clear" w:color="auto" w:fill="F7CAAC"/>
          </w:tcPr>
          <w:p w14:paraId="3481BEED" w14:textId="77777777" w:rsidR="00C45179" w:rsidRDefault="00C45179" w:rsidP="00F8305C">
            <w:pPr>
              <w:jc w:val="both"/>
              <w:rPr>
                <w:b/>
              </w:rPr>
            </w:pPr>
            <w:r>
              <w:rPr>
                <w:b/>
              </w:rPr>
              <w:t>Rozsah studijního předmětu</w:t>
            </w:r>
          </w:p>
        </w:tc>
        <w:tc>
          <w:tcPr>
            <w:tcW w:w="1352" w:type="dxa"/>
            <w:gridSpan w:val="3"/>
          </w:tcPr>
          <w:p w14:paraId="7086492F" w14:textId="5B3D5C3C" w:rsidR="00C45179" w:rsidRPr="00954DF5" w:rsidRDefault="007A4B0E" w:rsidP="00F8305C">
            <w:pPr>
              <w:jc w:val="both"/>
            </w:pPr>
            <w:r w:rsidRPr="00954DF5">
              <w:t>0</w:t>
            </w:r>
            <w:r w:rsidR="00C45179" w:rsidRPr="00954DF5">
              <w:t>p+</w:t>
            </w:r>
            <w:r w:rsidRPr="00954DF5">
              <w:t>28</w:t>
            </w:r>
            <w:r w:rsidR="00C45179" w:rsidRPr="00954DF5">
              <w:t>s+</w:t>
            </w:r>
            <w:r w:rsidRPr="00954DF5">
              <w:t>0</w:t>
            </w:r>
            <w:r w:rsidR="00C45179" w:rsidRPr="00954DF5">
              <w:t>l</w:t>
            </w:r>
          </w:p>
        </w:tc>
        <w:tc>
          <w:tcPr>
            <w:tcW w:w="889" w:type="dxa"/>
            <w:shd w:val="clear" w:color="auto" w:fill="F7CAAC"/>
          </w:tcPr>
          <w:p w14:paraId="6AB28E07" w14:textId="77777777" w:rsidR="00C45179" w:rsidRPr="00954DF5" w:rsidRDefault="00C45179" w:rsidP="00F8305C">
            <w:pPr>
              <w:jc w:val="both"/>
              <w:rPr>
                <w:b/>
              </w:rPr>
            </w:pPr>
            <w:r w:rsidRPr="00954DF5">
              <w:rPr>
                <w:b/>
              </w:rPr>
              <w:t xml:space="preserve">hod. </w:t>
            </w:r>
          </w:p>
        </w:tc>
        <w:tc>
          <w:tcPr>
            <w:tcW w:w="816" w:type="dxa"/>
            <w:gridSpan w:val="2"/>
          </w:tcPr>
          <w:p w14:paraId="5EFF896B" w14:textId="44AFEF08" w:rsidR="00C45179" w:rsidRPr="00954DF5" w:rsidRDefault="007A4B0E" w:rsidP="00F8305C">
            <w:pPr>
              <w:jc w:val="both"/>
            </w:pPr>
            <w:r w:rsidRPr="00954DF5">
              <w:t>28</w:t>
            </w:r>
          </w:p>
        </w:tc>
        <w:tc>
          <w:tcPr>
            <w:tcW w:w="1479" w:type="dxa"/>
            <w:gridSpan w:val="2"/>
            <w:shd w:val="clear" w:color="auto" w:fill="F7CAAC"/>
          </w:tcPr>
          <w:p w14:paraId="0C47B6C6" w14:textId="77777777" w:rsidR="00C45179" w:rsidRPr="00954DF5" w:rsidRDefault="00C45179" w:rsidP="00F8305C">
            <w:pPr>
              <w:jc w:val="both"/>
              <w:rPr>
                <w:b/>
              </w:rPr>
            </w:pPr>
            <w:r w:rsidRPr="00954DF5">
              <w:rPr>
                <w:b/>
              </w:rPr>
              <w:t>kreditů</w:t>
            </w:r>
          </w:p>
        </w:tc>
        <w:tc>
          <w:tcPr>
            <w:tcW w:w="1884" w:type="dxa"/>
            <w:gridSpan w:val="3"/>
          </w:tcPr>
          <w:p w14:paraId="363B88CC" w14:textId="2C71EB10" w:rsidR="00C45179" w:rsidRPr="00954DF5" w:rsidRDefault="007A4B0E" w:rsidP="00F8305C">
            <w:pPr>
              <w:jc w:val="both"/>
            </w:pPr>
            <w:r w:rsidRPr="00954DF5">
              <w:t>2</w:t>
            </w:r>
          </w:p>
        </w:tc>
      </w:tr>
      <w:tr w:rsidR="00C45179" w14:paraId="66DA68B0" w14:textId="77777777" w:rsidTr="001041BE">
        <w:trPr>
          <w:gridBefore w:val="1"/>
          <w:gridAfter w:val="1"/>
          <w:wBefore w:w="393" w:type="dxa"/>
          <w:wAfter w:w="101" w:type="dxa"/>
        </w:trPr>
        <w:tc>
          <w:tcPr>
            <w:tcW w:w="3435" w:type="dxa"/>
            <w:gridSpan w:val="4"/>
            <w:shd w:val="clear" w:color="auto" w:fill="F7CAAC"/>
          </w:tcPr>
          <w:p w14:paraId="6886AAE9" w14:textId="77777777" w:rsidR="00C45179" w:rsidRDefault="00C45179" w:rsidP="00F8305C">
            <w:pPr>
              <w:jc w:val="both"/>
              <w:rPr>
                <w:b/>
                <w:sz w:val="22"/>
              </w:rPr>
            </w:pPr>
            <w:r>
              <w:rPr>
                <w:b/>
              </w:rPr>
              <w:t>Prerekvizity, korekvizity, ekvivalence</w:t>
            </w:r>
          </w:p>
        </w:tc>
        <w:tc>
          <w:tcPr>
            <w:tcW w:w="6420" w:type="dxa"/>
            <w:gridSpan w:val="11"/>
          </w:tcPr>
          <w:p w14:paraId="11578D74" w14:textId="77777777" w:rsidR="00C45179" w:rsidRDefault="00C45179" w:rsidP="00F8305C">
            <w:pPr>
              <w:jc w:val="both"/>
            </w:pPr>
          </w:p>
        </w:tc>
      </w:tr>
      <w:tr w:rsidR="00C45179" w14:paraId="5F99B8B8" w14:textId="77777777" w:rsidTr="001041BE">
        <w:trPr>
          <w:gridBefore w:val="1"/>
          <w:gridAfter w:val="1"/>
          <w:wBefore w:w="393" w:type="dxa"/>
          <w:wAfter w:w="101" w:type="dxa"/>
        </w:trPr>
        <w:tc>
          <w:tcPr>
            <w:tcW w:w="3435" w:type="dxa"/>
            <w:gridSpan w:val="4"/>
            <w:shd w:val="clear" w:color="auto" w:fill="F7CAAC"/>
          </w:tcPr>
          <w:p w14:paraId="63EF2810" w14:textId="77777777" w:rsidR="00C45179" w:rsidRPr="005A0406" w:rsidRDefault="00C45179" w:rsidP="00F8305C">
            <w:pPr>
              <w:jc w:val="both"/>
              <w:rPr>
                <w:b/>
              </w:rPr>
            </w:pPr>
            <w:r w:rsidRPr="005A0406">
              <w:rPr>
                <w:b/>
              </w:rPr>
              <w:t>Způsob ověření výsledků učení</w:t>
            </w:r>
          </w:p>
        </w:tc>
        <w:tc>
          <w:tcPr>
            <w:tcW w:w="3057" w:type="dxa"/>
            <w:gridSpan w:val="6"/>
            <w:tcBorders>
              <w:bottom w:val="single" w:sz="4" w:space="0" w:color="auto"/>
            </w:tcBorders>
          </w:tcPr>
          <w:p w14:paraId="68E0DEE1" w14:textId="77777777" w:rsidR="00C45179" w:rsidRDefault="00C45179" w:rsidP="00F8305C">
            <w:pPr>
              <w:jc w:val="both"/>
            </w:pPr>
            <w:r w:rsidRPr="00FB018E">
              <w:t>zápočet, zkouška</w:t>
            </w:r>
          </w:p>
        </w:tc>
        <w:tc>
          <w:tcPr>
            <w:tcW w:w="1479" w:type="dxa"/>
            <w:gridSpan w:val="2"/>
            <w:tcBorders>
              <w:bottom w:val="single" w:sz="4" w:space="0" w:color="auto"/>
            </w:tcBorders>
            <w:shd w:val="clear" w:color="auto" w:fill="F7CAAC"/>
          </w:tcPr>
          <w:p w14:paraId="15D33B40" w14:textId="77777777" w:rsidR="00C45179" w:rsidRDefault="00C45179" w:rsidP="00F8305C">
            <w:pPr>
              <w:jc w:val="both"/>
              <w:rPr>
                <w:b/>
              </w:rPr>
            </w:pPr>
            <w:r>
              <w:rPr>
                <w:b/>
              </w:rPr>
              <w:t>Forma výuky</w:t>
            </w:r>
          </w:p>
        </w:tc>
        <w:tc>
          <w:tcPr>
            <w:tcW w:w="1884" w:type="dxa"/>
            <w:gridSpan w:val="3"/>
            <w:tcBorders>
              <w:bottom w:val="single" w:sz="4" w:space="0" w:color="auto"/>
            </w:tcBorders>
          </w:tcPr>
          <w:p w14:paraId="173D6D16" w14:textId="77777777" w:rsidR="009C00A7" w:rsidRDefault="009C00A7" w:rsidP="009C00A7">
            <w:pPr>
              <w:jc w:val="both"/>
            </w:pPr>
            <w:r w:rsidRPr="009C00A7">
              <w:t>semináře</w:t>
            </w:r>
          </w:p>
          <w:p w14:paraId="6394D419" w14:textId="7F591311" w:rsidR="00C45179" w:rsidRDefault="00C45179" w:rsidP="00F8305C">
            <w:pPr>
              <w:jc w:val="both"/>
            </w:pPr>
          </w:p>
        </w:tc>
      </w:tr>
      <w:tr w:rsidR="00C45179" w14:paraId="2E6A81C8" w14:textId="77777777" w:rsidTr="001041BE">
        <w:trPr>
          <w:gridBefore w:val="1"/>
          <w:gridAfter w:val="1"/>
          <w:wBefore w:w="393" w:type="dxa"/>
          <w:wAfter w:w="101" w:type="dxa"/>
        </w:trPr>
        <w:tc>
          <w:tcPr>
            <w:tcW w:w="3435" w:type="dxa"/>
            <w:gridSpan w:val="4"/>
            <w:shd w:val="clear" w:color="auto" w:fill="F7CAAC"/>
          </w:tcPr>
          <w:p w14:paraId="27504B6E" w14:textId="77777777" w:rsidR="00C45179" w:rsidRPr="005A0406" w:rsidRDefault="00C45179"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10A9C1C5" w14:textId="77777777" w:rsidR="00FB018E" w:rsidRPr="003F3367" w:rsidRDefault="00FB018E" w:rsidP="00FB018E">
            <w:pPr>
              <w:rPr>
                <w:color w:val="000000"/>
                <w:shd w:val="clear" w:color="auto" w:fill="FFFFFF"/>
              </w:rPr>
            </w:pPr>
            <w:r w:rsidRPr="001A4D40">
              <w:rPr>
                <w:color w:val="000000"/>
                <w:shd w:val="clear" w:color="auto" w:fill="FFFFFF"/>
              </w:rPr>
              <w:t>Zápočet, zkouška</w:t>
            </w:r>
            <w:r w:rsidRPr="003F3367">
              <w:rPr>
                <w:color w:val="000000"/>
                <w:shd w:val="clear" w:color="auto" w:fill="FFFFFF"/>
              </w:rPr>
              <w:t xml:space="preserve"> – požadavky k úspěšnému zakončení předmětu:</w:t>
            </w:r>
          </w:p>
          <w:p w14:paraId="5B7B6613" w14:textId="77777777" w:rsidR="00FB018E" w:rsidRPr="003F3367" w:rsidRDefault="00FB018E" w:rsidP="00FB018E">
            <w:pPr>
              <w:rPr>
                <w:color w:val="000000"/>
                <w:shd w:val="clear" w:color="auto" w:fill="FFFFFF"/>
              </w:rPr>
            </w:pPr>
            <w:r w:rsidRPr="003F3367">
              <w:rPr>
                <w:color w:val="000000"/>
                <w:shd w:val="clear" w:color="auto" w:fill="FFFFFF"/>
              </w:rPr>
              <w:t>1. Docházka (minimum: 80 %).</w:t>
            </w:r>
          </w:p>
          <w:p w14:paraId="2807D9FE" w14:textId="77777777" w:rsidR="00FB018E" w:rsidRPr="003F3367" w:rsidRDefault="00FB018E" w:rsidP="00FB018E">
            <w:pPr>
              <w:rPr>
                <w:color w:val="000000"/>
                <w:shd w:val="clear" w:color="auto" w:fill="FFFFFF"/>
              </w:rPr>
            </w:pPr>
            <w:r w:rsidRPr="003F3367">
              <w:rPr>
                <w:color w:val="000000"/>
                <w:shd w:val="clear" w:color="auto" w:fill="FFFFFF"/>
              </w:rPr>
              <w:t>2. Aktivní účast v semináři (pravidelné úkoly).</w:t>
            </w:r>
          </w:p>
          <w:p w14:paraId="5042BF1D" w14:textId="77777777" w:rsidR="00FB018E" w:rsidRPr="003F3367" w:rsidRDefault="00FB018E" w:rsidP="00FB018E">
            <w:pPr>
              <w:rPr>
                <w:color w:val="000000"/>
                <w:shd w:val="clear" w:color="auto" w:fill="FFFFFF"/>
              </w:rPr>
            </w:pPr>
            <w:r w:rsidRPr="003F3367">
              <w:rPr>
                <w:color w:val="000000"/>
                <w:shd w:val="clear" w:color="auto" w:fill="FFFFFF"/>
              </w:rPr>
              <w:t>3. Plnění kurzu v programu Moodle.</w:t>
            </w:r>
          </w:p>
          <w:p w14:paraId="49787D44" w14:textId="2BAA8D35" w:rsidR="00C45179" w:rsidRDefault="00FB018E" w:rsidP="00FB018E">
            <w:pPr>
              <w:jc w:val="both"/>
            </w:pPr>
            <w:r w:rsidRPr="003F3367">
              <w:rPr>
                <w:color w:val="000000"/>
                <w:shd w:val="clear" w:color="auto" w:fill="FFFFFF"/>
              </w:rPr>
              <w:t>4. Absolvování průběžného a zápočtového testu s minimální úspěšností 60 %, ústní zkouška.</w:t>
            </w:r>
          </w:p>
        </w:tc>
      </w:tr>
      <w:tr w:rsidR="00C45179" w14:paraId="1ABA9BD8"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47019499" w14:textId="77777777" w:rsidR="00C45179" w:rsidRDefault="00C45179" w:rsidP="00F8305C">
            <w:pPr>
              <w:jc w:val="both"/>
              <w:rPr>
                <w:b/>
              </w:rPr>
            </w:pPr>
            <w:r>
              <w:rPr>
                <w:b/>
              </w:rPr>
              <w:t>Garant předmětu</w:t>
            </w:r>
          </w:p>
        </w:tc>
        <w:tc>
          <w:tcPr>
            <w:tcW w:w="6420" w:type="dxa"/>
            <w:gridSpan w:val="11"/>
            <w:tcBorders>
              <w:top w:val="nil"/>
            </w:tcBorders>
          </w:tcPr>
          <w:p w14:paraId="22AE7B3D" w14:textId="77777777" w:rsidR="00C45179" w:rsidRDefault="00C45179" w:rsidP="00F8305C">
            <w:pPr>
              <w:jc w:val="both"/>
            </w:pPr>
          </w:p>
        </w:tc>
      </w:tr>
      <w:tr w:rsidR="00C45179" w14:paraId="56B6DE2A"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03F9684B" w14:textId="77777777" w:rsidR="00C45179" w:rsidRDefault="00C45179" w:rsidP="00F8305C">
            <w:pPr>
              <w:jc w:val="both"/>
              <w:rPr>
                <w:b/>
              </w:rPr>
            </w:pPr>
            <w:r>
              <w:rPr>
                <w:b/>
              </w:rPr>
              <w:t>Zapojení garanta do výuky předmětu</w:t>
            </w:r>
          </w:p>
        </w:tc>
        <w:tc>
          <w:tcPr>
            <w:tcW w:w="6420" w:type="dxa"/>
            <w:gridSpan w:val="11"/>
            <w:tcBorders>
              <w:top w:val="nil"/>
            </w:tcBorders>
          </w:tcPr>
          <w:p w14:paraId="1222A8EA" w14:textId="77777777" w:rsidR="00C45179" w:rsidRDefault="00C45179" w:rsidP="00F8305C">
            <w:pPr>
              <w:jc w:val="both"/>
            </w:pPr>
          </w:p>
        </w:tc>
      </w:tr>
      <w:tr w:rsidR="00C45179" w14:paraId="3C0E09E0" w14:textId="77777777" w:rsidTr="001041BE">
        <w:trPr>
          <w:gridBefore w:val="1"/>
          <w:gridAfter w:val="1"/>
          <w:wBefore w:w="393" w:type="dxa"/>
          <w:wAfter w:w="101" w:type="dxa"/>
        </w:trPr>
        <w:tc>
          <w:tcPr>
            <w:tcW w:w="3435" w:type="dxa"/>
            <w:gridSpan w:val="4"/>
            <w:shd w:val="clear" w:color="auto" w:fill="F7CAAC"/>
          </w:tcPr>
          <w:p w14:paraId="4075E433" w14:textId="77777777" w:rsidR="00C45179" w:rsidRDefault="00C45179" w:rsidP="00F8305C">
            <w:pPr>
              <w:jc w:val="both"/>
              <w:rPr>
                <w:b/>
              </w:rPr>
            </w:pPr>
            <w:r>
              <w:rPr>
                <w:b/>
              </w:rPr>
              <w:t>Vyučující</w:t>
            </w:r>
          </w:p>
        </w:tc>
        <w:tc>
          <w:tcPr>
            <w:tcW w:w="6420" w:type="dxa"/>
            <w:gridSpan w:val="11"/>
            <w:tcBorders>
              <w:bottom w:val="nil"/>
            </w:tcBorders>
          </w:tcPr>
          <w:p w14:paraId="05C0446F" w14:textId="77777777" w:rsidR="00C45179" w:rsidRDefault="00C45179" w:rsidP="00F8305C">
            <w:pPr>
              <w:jc w:val="both"/>
            </w:pPr>
          </w:p>
        </w:tc>
      </w:tr>
      <w:tr w:rsidR="00C45179" w14:paraId="195001B9" w14:textId="77777777" w:rsidTr="001041BE">
        <w:trPr>
          <w:gridBefore w:val="1"/>
          <w:gridAfter w:val="1"/>
          <w:wBefore w:w="393" w:type="dxa"/>
          <w:wAfter w:w="101" w:type="dxa"/>
          <w:trHeight w:val="260"/>
        </w:trPr>
        <w:tc>
          <w:tcPr>
            <w:tcW w:w="9855" w:type="dxa"/>
            <w:gridSpan w:val="15"/>
            <w:tcBorders>
              <w:top w:val="nil"/>
            </w:tcBorders>
          </w:tcPr>
          <w:p w14:paraId="019DAF05" w14:textId="233E8366" w:rsidR="00C45179" w:rsidRDefault="009C00A7" w:rsidP="009C00A7">
            <w:pPr>
              <w:spacing w:before="60" w:after="60"/>
              <w:jc w:val="both"/>
            </w:pPr>
            <w:r>
              <w:rPr>
                <w:i/>
                <w:iCs/>
              </w:rPr>
              <w:t>P</w:t>
            </w:r>
            <w:r w:rsidRPr="002F3B33">
              <w:rPr>
                <w:i/>
                <w:iCs/>
              </w:rPr>
              <w:t>ředmět má pro zaměření studijního programu pouze doplňující charakter</w:t>
            </w:r>
            <w:r w:rsidRPr="005007F5">
              <w:rPr>
                <w:i/>
                <w:iCs/>
              </w:rPr>
              <w:t>.</w:t>
            </w:r>
          </w:p>
        </w:tc>
      </w:tr>
      <w:tr w:rsidR="00C45179" w14:paraId="460312D8" w14:textId="77777777" w:rsidTr="001041BE">
        <w:trPr>
          <w:gridBefore w:val="1"/>
          <w:gridAfter w:val="1"/>
          <w:wBefore w:w="393" w:type="dxa"/>
          <w:wAfter w:w="101" w:type="dxa"/>
        </w:trPr>
        <w:tc>
          <w:tcPr>
            <w:tcW w:w="3435" w:type="dxa"/>
            <w:gridSpan w:val="4"/>
            <w:shd w:val="clear" w:color="auto" w:fill="F7CAAC"/>
          </w:tcPr>
          <w:p w14:paraId="2D5EE4CF" w14:textId="77777777" w:rsidR="00C45179" w:rsidRPr="005A0406" w:rsidRDefault="00C45179" w:rsidP="00F8305C">
            <w:pPr>
              <w:jc w:val="both"/>
              <w:rPr>
                <w:b/>
              </w:rPr>
            </w:pPr>
            <w:r w:rsidRPr="005A0406">
              <w:rPr>
                <w:b/>
              </w:rPr>
              <w:t>Hlavní témata a výsledky učení</w:t>
            </w:r>
          </w:p>
        </w:tc>
        <w:tc>
          <w:tcPr>
            <w:tcW w:w="6420" w:type="dxa"/>
            <w:gridSpan w:val="11"/>
            <w:tcBorders>
              <w:bottom w:val="nil"/>
            </w:tcBorders>
          </w:tcPr>
          <w:p w14:paraId="2C7CACEF" w14:textId="77777777" w:rsidR="00C45179" w:rsidRPr="005A0406" w:rsidRDefault="00C45179" w:rsidP="00F8305C">
            <w:pPr>
              <w:jc w:val="both"/>
            </w:pPr>
          </w:p>
        </w:tc>
      </w:tr>
      <w:tr w:rsidR="00C45179" w14:paraId="2F222CA3"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7EF6CBA2" w14:textId="2A2A37D4" w:rsidR="00C45179" w:rsidRPr="00351747" w:rsidRDefault="00C45179" w:rsidP="00F8305C">
            <w:pPr>
              <w:jc w:val="both"/>
              <w:rPr>
                <w:b/>
                <w:bCs/>
              </w:rPr>
            </w:pPr>
            <w:r w:rsidRPr="00D22542">
              <w:t xml:space="preserve">Cílem předmětu je </w:t>
            </w:r>
            <w:r w:rsidR="00FB018E" w:rsidRPr="003F3367">
              <w:rPr>
                <w:color w:val="000000"/>
                <w:shd w:val="clear" w:color="auto" w:fill="FFFFFF"/>
              </w:rPr>
              <w:t>prohloubení jazykových znalostí a dovedností, aby student byl schopen komunikovat ústně i písemně v každodenních situacích na úrovni B2 podle Společného evropského referenčního rámce pro jazyk</w:t>
            </w:r>
            <w:r w:rsidRPr="00D22542">
              <w:t>.</w:t>
            </w:r>
            <w:r>
              <w:rPr>
                <w:b/>
                <w:bCs/>
              </w:rPr>
              <w:t xml:space="preserve"> </w:t>
            </w:r>
            <w:r w:rsidRPr="00351747">
              <w:rPr>
                <w:b/>
                <w:bCs/>
              </w:rPr>
              <w:t>Obsah předmětu tvoří tyto tematické celky:</w:t>
            </w:r>
          </w:p>
          <w:p w14:paraId="328FF4E3"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Členy.</w:t>
            </w:r>
          </w:p>
          <w:p w14:paraId="57B26BD3"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Determiners, quantifiers.</w:t>
            </w:r>
          </w:p>
          <w:p w14:paraId="72DF62CE"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Modální slovesa v přítomnosti.</w:t>
            </w:r>
          </w:p>
          <w:p w14:paraId="7EDE5AEA"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Modální slovesa dedukce v minulosti.</w:t>
            </w:r>
          </w:p>
          <w:p w14:paraId="3352BA5F"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Porozumění použití předpon.</w:t>
            </w:r>
          </w:p>
          <w:p w14:paraId="07C48FA1"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Slovní zásoba pro souhlas a nesouhlas.</w:t>
            </w:r>
          </w:p>
          <w:p w14:paraId="1AC6C10C"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Slovesa a předložky.</w:t>
            </w:r>
          </w:p>
          <w:p w14:paraId="55E8AD9E"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Vztažné věty.</w:t>
            </w:r>
          </w:p>
          <w:p w14:paraId="5A597272"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Participle clauses.</w:t>
            </w:r>
          </w:p>
          <w:p w14:paraId="34885668"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Popis osoby.</w:t>
            </w:r>
          </w:p>
          <w:p w14:paraId="6D67A932"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Přídavná jména, jejich správné pořadí a předložkové vazby.</w:t>
            </w:r>
          </w:p>
          <w:p w14:paraId="3CD2E610" w14:textId="77777777" w:rsidR="00FB018E" w:rsidRPr="002F0797"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Příslovce a jejich užití.</w:t>
            </w:r>
          </w:p>
          <w:p w14:paraId="01D0DA3E" w14:textId="2CF0BC1C" w:rsidR="00FB018E"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Přítomné a minulé zvyky.</w:t>
            </w:r>
          </w:p>
          <w:p w14:paraId="60E94F88" w14:textId="1D1D2E4A" w:rsidR="00C45179" w:rsidRPr="00DB25F5" w:rsidRDefault="00FB018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FB018E">
              <w:rPr>
                <w:rFonts w:ascii="Times New Roman" w:hAnsi="Times New Roman" w:cs="Times New Roman"/>
                <w:sz w:val="20"/>
                <w:szCs w:val="20"/>
                <w:lang w:eastAsia="cs-CZ"/>
              </w:rPr>
              <w:t>Synonyma a antonyma.</w:t>
            </w:r>
          </w:p>
          <w:p w14:paraId="719CFA4E" w14:textId="77777777" w:rsidR="00C45179" w:rsidRDefault="00C45179" w:rsidP="00F8305C">
            <w:pPr>
              <w:jc w:val="both"/>
              <w:rPr>
                <w:b/>
                <w:bCs/>
              </w:rPr>
            </w:pPr>
          </w:p>
          <w:p w14:paraId="5FE14BA3" w14:textId="77777777" w:rsidR="00131A70" w:rsidRPr="000C69A4" w:rsidRDefault="00131A70" w:rsidP="00131A70">
            <w:pPr>
              <w:jc w:val="both"/>
              <w:rPr>
                <w:b/>
                <w:bCs/>
              </w:rPr>
            </w:pPr>
            <w:r w:rsidRPr="000C69A4">
              <w:rPr>
                <w:b/>
                <w:bCs/>
              </w:rPr>
              <w:t xml:space="preserve">Očekávané výsledky učení </w:t>
            </w:r>
            <w:r w:rsidRPr="000C69A4">
              <w:rPr>
                <w:b/>
                <w:color w:val="000000" w:themeColor="text1"/>
              </w:rPr>
              <w:t>– po absolvování předmětu student prokazuje:</w:t>
            </w:r>
          </w:p>
          <w:p w14:paraId="611F9111" w14:textId="77777777" w:rsidR="00131A70" w:rsidRPr="000C69A4" w:rsidRDefault="00131A70" w:rsidP="00131A70">
            <w:pPr>
              <w:tabs>
                <w:tab w:val="left" w:pos="328"/>
              </w:tabs>
              <w:rPr>
                <w:b/>
                <w:color w:val="000000" w:themeColor="text1"/>
              </w:rPr>
            </w:pPr>
            <w:r w:rsidRPr="000C69A4">
              <w:rPr>
                <w:b/>
              </w:rPr>
              <w:t>Odborné z</w:t>
            </w:r>
            <w:r w:rsidRPr="000C69A4">
              <w:rPr>
                <w:b/>
                <w:color w:val="000000" w:themeColor="text1"/>
              </w:rPr>
              <w:t xml:space="preserve">nalosti: </w:t>
            </w:r>
          </w:p>
          <w:p w14:paraId="6C4D47C0" w14:textId="77777777" w:rsidR="00906F24" w:rsidRPr="00906F24" w:rsidRDefault="00906F2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pravidel anglické větné skladby, vztažných vět, příčestí</w:t>
            </w:r>
          </w:p>
          <w:p w14:paraId="6BC68CFB" w14:textId="77777777" w:rsidR="00906F24" w:rsidRPr="00906F24" w:rsidRDefault="00906F2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všech gramatických časů a jejich použití, popis nereálných situací a přání</w:t>
            </w:r>
          </w:p>
          <w:p w14:paraId="3B1B5951" w14:textId="77777777" w:rsidR="00906F24" w:rsidRPr="00906F24" w:rsidRDefault="00906F2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slovní zásoby vybraných témat, vybraných idiomů</w:t>
            </w:r>
          </w:p>
          <w:p w14:paraId="233E5411" w14:textId="77777777" w:rsidR="00906F24" w:rsidRPr="00906F24" w:rsidRDefault="00906F2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modálních sloves v přítomných i minulých časech, nepřímé řeči, uvozujících sloves</w:t>
            </w:r>
          </w:p>
          <w:p w14:paraId="0B62E73A" w14:textId="292BC946" w:rsidR="00906F24" w:rsidRPr="00131A70" w:rsidRDefault="00906F2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tvorba a odvozování slov, předpony a přípony, použití stálých slovních spojení a předložkových vazeb</w:t>
            </w:r>
          </w:p>
          <w:p w14:paraId="2D494036" w14:textId="77777777" w:rsidR="00131A70" w:rsidRPr="000C69A4" w:rsidRDefault="00131A70" w:rsidP="00131A70">
            <w:pPr>
              <w:tabs>
                <w:tab w:val="left" w:pos="328"/>
              </w:tabs>
              <w:rPr>
                <w:b/>
                <w:color w:val="000000" w:themeColor="text1"/>
              </w:rPr>
            </w:pPr>
          </w:p>
          <w:p w14:paraId="6E3125F4" w14:textId="77777777" w:rsidR="00131A70" w:rsidRDefault="00131A70" w:rsidP="00131A70">
            <w:pPr>
              <w:tabs>
                <w:tab w:val="left" w:pos="328"/>
              </w:tabs>
              <w:rPr>
                <w:b/>
                <w:color w:val="000000" w:themeColor="text1"/>
              </w:rPr>
            </w:pPr>
            <w:r w:rsidRPr="000C69A4">
              <w:rPr>
                <w:b/>
                <w:color w:val="000000" w:themeColor="text1"/>
              </w:rPr>
              <w:t>Odborné dovednosti:</w:t>
            </w:r>
          </w:p>
          <w:p w14:paraId="3F20A248" w14:textId="77777777" w:rsidR="00906F24" w:rsidRPr="00906F24" w:rsidRDefault="00906F2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rozumět delším promluvám a přednáškám, včetně odborných ve vlastním oboru, většině filmů ve spisovném jazyce</w:t>
            </w:r>
          </w:p>
          <w:p w14:paraId="61FE8A82" w14:textId="77777777" w:rsidR="00906F24" w:rsidRPr="00906F24" w:rsidRDefault="00906F2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rozumět textům a zprávám zabývajícím se současnými problémy</w:t>
            </w:r>
          </w:p>
          <w:p w14:paraId="7D147BB5" w14:textId="77777777" w:rsidR="00906F24" w:rsidRPr="00906F24" w:rsidRDefault="00906F2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vést plynule a spontánně běžný rozhovor i s rodilým mluvčím, aktivně se zapojit do diskuze</w:t>
            </w:r>
          </w:p>
          <w:p w14:paraId="15DAD0D5" w14:textId="77777777" w:rsidR="00906F24" w:rsidRPr="00906F24" w:rsidRDefault="00906F24"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vyjadřovat se detailně k široké škále témat</w:t>
            </w:r>
          </w:p>
          <w:p w14:paraId="44092D78" w14:textId="068A3B72" w:rsidR="00906F24" w:rsidRPr="005A0406" w:rsidRDefault="00906F24" w:rsidP="009B0068">
            <w:pPr>
              <w:pStyle w:val="Odstavecseseznamem"/>
              <w:numPr>
                <w:ilvl w:val="0"/>
                <w:numId w:val="6"/>
              </w:numPr>
              <w:spacing w:after="0" w:line="240" w:lineRule="auto"/>
              <w:ind w:left="170" w:hanging="170"/>
            </w:pPr>
            <w:r w:rsidRPr="008D425E">
              <w:rPr>
                <w:rFonts w:ascii="Times New Roman" w:hAnsi="Times New Roman" w:cs="Times New Roman"/>
                <w:sz w:val="20"/>
                <w:szCs w:val="20"/>
                <w:lang w:eastAsia="cs-CZ"/>
              </w:rPr>
              <w:t>napsat srozumitelné podrobné texty na širokou škálu témat, předat informace, obhajovat názor</w:t>
            </w:r>
          </w:p>
        </w:tc>
      </w:tr>
      <w:tr w:rsidR="00C45179" w14:paraId="207456E7"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4D172D19" w14:textId="77777777" w:rsidR="00C45179" w:rsidRPr="005A0406" w:rsidRDefault="00C45179"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0D2A07A7" w14:textId="77777777" w:rsidR="00C45179" w:rsidRDefault="00C45179" w:rsidP="00F8305C">
            <w:pPr>
              <w:jc w:val="both"/>
            </w:pPr>
          </w:p>
        </w:tc>
      </w:tr>
      <w:tr w:rsidR="00C45179" w14:paraId="11C6EB21" w14:textId="77777777" w:rsidTr="001041BE">
        <w:trPr>
          <w:gridBefore w:val="1"/>
          <w:gridAfter w:val="1"/>
          <w:wBefore w:w="393" w:type="dxa"/>
          <w:wAfter w:w="101" w:type="dxa"/>
          <w:trHeight w:val="1139"/>
        </w:trPr>
        <w:tc>
          <w:tcPr>
            <w:tcW w:w="9855" w:type="dxa"/>
            <w:gridSpan w:val="15"/>
            <w:tcBorders>
              <w:top w:val="nil"/>
              <w:bottom w:val="single" w:sz="4" w:space="0" w:color="auto"/>
            </w:tcBorders>
          </w:tcPr>
          <w:p w14:paraId="13AC987A" w14:textId="77777777" w:rsidR="00131A70" w:rsidRPr="000C69A4" w:rsidRDefault="00131A70" w:rsidP="00131A70">
            <w:pPr>
              <w:jc w:val="both"/>
              <w:rPr>
                <w:b/>
                <w:bCs/>
                <w:u w:val="single"/>
              </w:rPr>
            </w:pPr>
            <w:r w:rsidRPr="000C69A4">
              <w:rPr>
                <w:b/>
                <w:bCs/>
                <w:u w:val="single"/>
              </w:rPr>
              <w:t>Metody a přístupy používané ve výuce</w:t>
            </w:r>
          </w:p>
          <w:p w14:paraId="5F622FE6" w14:textId="77777777" w:rsidR="00131A70" w:rsidRPr="000C69A4" w:rsidRDefault="00131A70" w:rsidP="00131A70">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54D47181" w14:textId="69E54604" w:rsidR="00131A70" w:rsidRPr="00B64152" w:rsidRDefault="00131A70" w:rsidP="00131A70">
            <w:pPr>
              <w:jc w:val="both"/>
            </w:pPr>
            <w:r w:rsidRPr="00C32880">
              <w:rPr>
                <w:color w:val="000000"/>
              </w:rPr>
              <w:t>Aktivizující (simulace, hry, dramatizace)</w:t>
            </w:r>
            <w:r w:rsidRPr="00B64152">
              <w:rPr>
                <w:color w:val="000000"/>
              </w:rPr>
              <w:t xml:space="preserve">, </w:t>
            </w:r>
            <w:r w:rsidRPr="00C32880">
              <w:rPr>
                <w:color w:val="000000"/>
              </w:rPr>
              <w:t>Dialogická (diskuze, rozhovor, brainstorming)</w:t>
            </w:r>
            <w:r w:rsidRPr="00B64152">
              <w:rPr>
                <w:color w:val="000000"/>
              </w:rPr>
              <w:t xml:space="preserve">, </w:t>
            </w:r>
            <w:r w:rsidRPr="00C32880">
              <w:rPr>
                <w:color w:val="000000"/>
              </w:rPr>
              <w:t>E-learning</w:t>
            </w:r>
          </w:p>
          <w:p w14:paraId="751351BA" w14:textId="77777777" w:rsidR="00131A70" w:rsidRDefault="00131A70" w:rsidP="00131A70">
            <w:pPr>
              <w:jc w:val="both"/>
              <w:rPr>
                <w:color w:val="000000"/>
                <w:shd w:val="clear" w:color="auto" w:fill="FFFFFF"/>
              </w:rPr>
            </w:pPr>
          </w:p>
          <w:p w14:paraId="0133540B" w14:textId="77777777" w:rsidR="00131A70" w:rsidRPr="000C69A4" w:rsidRDefault="00131A70" w:rsidP="00131A70">
            <w:pPr>
              <w:jc w:val="both"/>
              <w:rPr>
                <w:b/>
                <w:bCs/>
              </w:rPr>
            </w:pPr>
            <w:r w:rsidRPr="000C69A4">
              <w:rPr>
                <w:b/>
                <w:bCs/>
              </w:rPr>
              <w:t>Pro dosažení odborných dovedností jsou užívány vyučovací metody:</w:t>
            </w:r>
          </w:p>
          <w:p w14:paraId="292BED0F" w14:textId="684653F1" w:rsidR="00131A70" w:rsidRPr="00B64152" w:rsidRDefault="00131A70" w:rsidP="00131A70">
            <w:pPr>
              <w:jc w:val="both"/>
            </w:pPr>
            <w:r w:rsidRPr="00C32880">
              <w:rPr>
                <w:color w:val="000000"/>
              </w:rPr>
              <w:t>Aktivizující (simulace, hry, dramatizace)</w:t>
            </w:r>
            <w:r w:rsidRPr="00B64152">
              <w:rPr>
                <w:color w:val="000000"/>
              </w:rPr>
              <w:t xml:space="preserve">, </w:t>
            </w:r>
            <w:r w:rsidRPr="00C32880">
              <w:rPr>
                <w:color w:val="000000"/>
              </w:rPr>
              <w:t>Individuální práce studentů</w:t>
            </w:r>
            <w:r w:rsidRPr="00B64152">
              <w:rPr>
                <w:color w:val="000000"/>
              </w:rPr>
              <w:t xml:space="preserve">, </w:t>
            </w:r>
            <w:r w:rsidRPr="00C32880">
              <w:rPr>
                <w:color w:val="000000"/>
              </w:rPr>
              <w:t>Práce studentů ve dvojicích</w:t>
            </w:r>
            <w:r w:rsidRPr="00B64152">
              <w:rPr>
                <w:color w:val="000000"/>
              </w:rPr>
              <w:t xml:space="preserve">, </w:t>
            </w:r>
            <w:r w:rsidRPr="00C32880">
              <w:rPr>
                <w:color w:val="000000"/>
              </w:rPr>
              <w:t xml:space="preserve">Řešení situačních </w:t>
            </w:r>
            <w:r w:rsidRPr="00B64152">
              <w:rPr>
                <w:color w:val="000000"/>
              </w:rPr>
              <w:t>problematik – učení</w:t>
            </w:r>
            <w:r w:rsidRPr="00C32880">
              <w:rPr>
                <w:color w:val="000000"/>
              </w:rPr>
              <w:t xml:space="preserve"> se v</w:t>
            </w:r>
            <w:r w:rsidRPr="00B64152">
              <w:rPr>
                <w:color w:val="000000"/>
              </w:rPr>
              <w:t> </w:t>
            </w:r>
            <w:r w:rsidRPr="00C32880">
              <w:rPr>
                <w:color w:val="000000"/>
              </w:rPr>
              <w:t>situacích</w:t>
            </w:r>
            <w:r w:rsidRPr="00B64152">
              <w:rPr>
                <w:color w:val="000000"/>
              </w:rPr>
              <w:t xml:space="preserve">, </w:t>
            </w:r>
            <w:r w:rsidRPr="00C32880">
              <w:rPr>
                <w:color w:val="000000"/>
              </w:rPr>
              <w:t>Týmová práce</w:t>
            </w:r>
          </w:p>
          <w:p w14:paraId="153221BC" w14:textId="77777777" w:rsidR="00131A70" w:rsidRPr="000C69A4" w:rsidRDefault="00131A70" w:rsidP="00131A70"/>
          <w:p w14:paraId="3F44DAA3" w14:textId="77777777" w:rsidR="00131A70" w:rsidRPr="005110DD" w:rsidRDefault="00131A70" w:rsidP="00131A70">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lastRenderedPageBreak/>
              <w:t>Očekávané výsledky učení dosažené studiem předmětu jsou ověřovány hodnoticími metodami:</w:t>
            </w:r>
          </w:p>
          <w:p w14:paraId="4F847D49" w14:textId="40FCBEB7" w:rsidR="00131A70" w:rsidRDefault="00906F24" w:rsidP="00131A70">
            <w:pPr>
              <w:jc w:val="both"/>
            </w:pPr>
            <w:r>
              <w:t>Kombinovaná</w:t>
            </w:r>
            <w:r w:rsidR="00131A70" w:rsidRPr="00C32880">
              <w:t xml:space="preserve"> zkouška</w:t>
            </w:r>
            <w:r>
              <w:t xml:space="preserve"> (písemná část + ústní část)</w:t>
            </w:r>
            <w:r w:rsidR="00131A70" w:rsidRPr="00B85E6D">
              <w:t xml:space="preserve">, </w:t>
            </w:r>
            <w:r w:rsidR="00131A70" w:rsidRPr="00C32880">
              <w:t>Rozbor jazykového projevu studenta</w:t>
            </w:r>
            <w:r w:rsidR="00131A70" w:rsidRPr="00B85E6D">
              <w:t xml:space="preserve">, </w:t>
            </w:r>
            <w:r w:rsidR="00131A70" w:rsidRPr="00C32880">
              <w:t xml:space="preserve">Systematické pozorování </w:t>
            </w:r>
            <w:r w:rsidR="00131A70" w:rsidRPr="007C5546">
              <w:t>studenta,</w:t>
            </w:r>
            <w:r w:rsidR="00131A70" w:rsidRPr="007C5546">
              <w:rPr>
                <w:color w:val="000000"/>
              </w:rPr>
              <w:t xml:space="preserve"> </w:t>
            </w:r>
            <w:r w:rsidR="00AC15DC" w:rsidRPr="007C5546">
              <w:rPr>
                <w:color w:val="000000"/>
              </w:rPr>
              <w:t>Známkou</w:t>
            </w:r>
          </w:p>
          <w:p w14:paraId="55772C78" w14:textId="77777777" w:rsidR="00C45179" w:rsidRPr="008440C7" w:rsidRDefault="00C45179" w:rsidP="00F8305C">
            <w:pPr>
              <w:jc w:val="both"/>
              <w:rPr>
                <w:strike/>
                <w:color w:val="000000"/>
              </w:rPr>
            </w:pPr>
          </w:p>
          <w:p w14:paraId="57F1C8E4" w14:textId="0B9F6ADA" w:rsidR="00C45179" w:rsidRPr="000C69A4" w:rsidRDefault="00910D1F" w:rsidP="00F8305C">
            <w:pPr>
              <w:jc w:val="both"/>
              <w:rPr>
                <w:b/>
                <w:bCs/>
                <w:u w:val="single"/>
              </w:rPr>
            </w:pPr>
            <w:r w:rsidRPr="000C69A4">
              <w:rPr>
                <w:b/>
                <w:bCs/>
                <w:u w:val="single"/>
              </w:rPr>
              <w:t>P</w:t>
            </w:r>
            <w:r w:rsidR="00C45179" w:rsidRPr="000C69A4">
              <w:rPr>
                <w:b/>
                <w:bCs/>
                <w:u w:val="single"/>
              </w:rPr>
              <w:t>oužívané didaktické prostředky</w:t>
            </w:r>
          </w:p>
          <w:p w14:paraId="71B4AFBD" w14:textId="77777777" w:rsidR="00C45179" w:rsidRPr="0071371D" w:rsidRDefault="00C45179" w:rsidP="00F8305C">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r w:rsidRPr="00CA2F1A">
              <w:t>dataprojekce, on-line nástroje, zdroje odborné literatury, databáze, výukové počítačové programy, prezentace, videozáznamy, modely aj.</w:t>
            </w:r>
          </w:p>
          <w:p w14:paraId="3BC6C87E" w14:textId="77777777" w:rsidR="00C45179" w:rsidRPr="0071371D" w:rsidRDefault="00C45179" w:rsidP="00F8305C">
            <w:pPr>
              <w:jc w:val="both"/>
            </w:pPr>
          </w:p>
          <w:p w14:paraId="540653BA" w14:textId="6D7CBBAE" w:rsidR="00C45179"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C45179" w14:paraId="488D72A5"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1736FB53" w14:textId="77777777" w:rsidR="00C45179" w:rsidRDefault="00C45179" w:rsidP="00F8305C">
            <w:pPr>
              <w:jc w:val="both"/>
            </w:pPr>
            <w:r>
              <w:rPr>
                <w:b/>
              </w:rPr>
              <w:lastRenderedPageBreak/>
              <w:t>Studijní literatura a studijní pomůcky</w:t>
            </w:r>
          </w:p>
        </w:tc>
        <w:tc>
          <w:tcPr>
            <w:tcW w:w="6202" w:type="dxa"/>
            <w:gridSpan w:val="10"/>
            <w:tcBorders>
              <w:top w:val="single" w:sz="4" w:space="0" w:color="auto"/>
              <w:bottom w:val="nil"/>
            </w:tcBorders>
          </w:tcPr>
          <w:p w14:paraId="33546AAE" w14:textId="77777777" w:rsidR="00C45179" w:rsidRDefault="00C45179" w:rsidP="00F8305C">
            <w:pPr>
              <w:jc w:val="both"/>
            </w:pPr>
          </w:p>
        </w:tc>
      </w:tr>
      <w:tr w:rsidR="00C45179" w14:paraId="5287ED47" w14:textId="77777777" w:rsidTr="001041BE">
        <w:trPr>
          <w:gridBefore w:val="1"/>
          <w:gridAfter w:val="1"/>
          <w:wBefore w:w="393" w:type="dxa"/>
          <w:wAfter w:w="101" w:type="dxa"/>
          <w:trHeight w:val="1497"/>
        </w:trPr>
        <w:tc>
          <w:tcPr>
            <w:tcW w:w="9855" w:type="dxa"/>
            <w:gridSpan w:val="15"/>
            <w:tcBorders>
              <w:top w:val="nil"/>
            </w:tcBorders>
          </w:tcPr>
          <w:p w14:paraId="4DE2C11E" w14:textId="77777777" w:rsidR="00FB018E" w:rsidRPr="003F3367" w:rsidRDefault="00FB018E" w:rsidP="00FB018E">
            <w:pPr>
              <w:rPr>
                <w:u w:val="single"/>
              </w:rPr>
            </w:pPr>
            <w:r w:rsidRPr="003F3367">
              <w:rPr>
                <w:u w:val="single"/>
              </w:rPr>
              <w:t>Povinná literatura:</w:t>
            </w:r>
          </w:p>
          <w:p w14:paraId="0F1782B4" w14:textId="77777777" w:rsidR="00FB018E" w:rsidRPr="003F3367" w:rsidRDefault="009556F6" w:rsidP="006A5DDC">
            <w:pPr>
              <w:shd w:val="clear" w:color="auto" w:fill="FFFFFF"/>
              <w:jc w:val="both"/>
              <w:rPr>
                <w:color w:val="000000"/>
              </w:rPr>
            </w:pPr>
            <w:hyperlink r:id="rId128" w:tgtFrame="_blank" w:history="1">
              <w:r w:rsidR="00FB018E" w:rsidRPr="003F3367">
                <w:rPr>
                  <w:color w:val="000000"/>
                </w:rPr>
                <w:t>K</w:t>
              </w:r>
              <w:r w:rsidR="00FB018E" w:rsidRPr="003F3367">
                <w:rPr>
                  <w:caps/>
                  <w:color w:val="000000"/>
                </w:rPr>
                <w:t>rantz, C., Roberts, R.</w:t>
              </w:r>
              <w:r w:rsidR="00FB018E" w:rsidRPr="003F3367">
                <w:rPr>
                  <w:color w:val="000000"/>
                </w:rPr>
                <w:t> Navigate Coursebook with Video and Oxford Online Skills Upper-Intermediate B2. Oxford: Oxford University Press, 2015. ISBN 978-0-19-456675-9.</w:t>
              </w:r>
            </w:hyperlink>
          </w:p>
          <w:p w14:paraId="13FDEEF6" w14:textId="77777777" w:rsidR="00FB018E" w:rsidRPr="003F3367" w:rsidRDefault="00FB018E" w:rsidP="00FB018E"/>
          <w:p w14:paraId="0FC5165B" w14:textId="77777777" w:rsidR="00FB018E" w:rsidRPr="003F3367" w:rsidRDefault="00FB018E" w:rsidP="00FB018E">
            <w:pPr>
              <w:rPr>
                <w:u w:val="single"/>
              </w:rPr>
            </w:pPr>
            <w:r w:rsidRPr="003F3367">
              <w:rPr>
                <w:u w:val="single"/>
              </w:rPr>
              <w:t>Doporučená literatura:</w:t>
            </w:r>
          </w:p>
          <w:p w14:paraId="16F7635F" w14:textId="77777777" w:rsidR="00FB018E" w:rsidRPr="003F3367" w:rsidRDefault="00FB018E" w:rsidP="00FB018E">
            <w:pPr>
              <w:rPr>
                <w:color w:val="000000"/>
              </w:rPr>
            </w:pPr>
            <w:r w:rsidRPr="003F3367">
              <w:rPr>
                <w:caps/>
                <w:color w:val="000000"/>
              </w:rPr>
              <w:t>Murphy, R</w:t>
            </w:r>
            <w:r w:rsidRPr="003F3367">
              <w:rPr>
                <w:color w:val="000000"/>
              </w:rPr>
              <w:t xml:space="preserve">. English Grammar in Use. 5th Ed. Cambridge: Cambridge University Press, 2019. ISBN </w:t>
            </w:r>
            <w:r w:rsidRPr="003F3367">
              <w:t>9781108457651</w:t>
            </w:r>
            <w:r w:rsidRPr="003F3367">
              <w:rPr>
                <w:color w:val="000000"/>
              </w:rPr>
              <w:t>.</w:t>
            </w:r>
          </w:p>
          <w:p w14:paraId="2BAC03D6" w14:textId="420C7818" w:rsidR="00FB018E" w:rsidRDefault="009556F6" w:rsidP="00FB018E">
            <w:pPr>
              <w:shd w:val="clear" w:color="auto" w:fill="FFFFFF"/>
            </w:pPr>
            <w:hyperlink r:id="rId129" w:history="1">
              <w:r w:rsidR="000A3D0B" w:rsidRPr="000A3D0B">
                <w:rPr>
                  <w:rStyle w:val="Hypertextovodkaz"/>
                </w:rPr>
                <w:t>https://www.cambridgeenglish.org/learning-english/activities-for-learners/</w:t>
              </w:r>
            </w:hyperlink>
            <w:r w:rsidR="00F52661" w:rsidRPr="00F52661">
              <w:rPr>
                <w:rStyle w:val="Hypertextovodkaz"/>
                <w:color w:val="auto"/>
                <w:u w:val="none"/>
              </w:rPr>
              <w:t>.</w:t>
            </w:r>
          </w:p>
          <w:p w14:paraId="353F1630" w14:textId="77777777" w:rsidR="000A3D0B" w:rsidRPr="003F3367" w:rsidRDefault="000A3D0B" w:rsidP="00FB018E">
            <w:pPr>
              <w:shd w:val="clear" w:color="auto" w:fill="FFFFFF"/>
              <w:rPr>
                <w:color w:val="000000"/>
              </w:rPr>
            </w:pPr>
          </w:p>
          <w:p w14:paraId="2F2250F1" w14:textId="011BF7CC" w:rsidR="00C45179" w:rsidRPr="00D22542" w:rsidRDefault="00FB018E" w:rsidP="00FB018E">
            <w:r w:rsidRPr="003F3367">
              <w:t>Vlastní doplňující materiály v e-learningové podobě.</w:t>
            </w:r>
          </w:p>
        </w:tc>
      </w:tr>
      <w:tr w:rsidR="00C45179" w14:paraId="68D80774"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43A69612" w14:textId="77777777" w:rsidR="00C45179" w:rsidRDefault="00C45179" w:rsidP="00F8305C">
            <w:pPr>
              <w:jc w:val="center"/>
              <w:rPr>
                <w:b/>
              </w:rPr>
            </w:pPr>
            <w:r>
              <w:rPr>
                <w:b/>
              </w:rPr>
              <w:t>Informace ke kombinované nebo distanční formě</w:t>
            </w:r>
          </w:p>
        </w:tc>
      </w:tr>
      <w:tr w:rsidR="00C45179" w14:paraId="3700FF93"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42A2E1F4" w14:textId="77777777" w:rsidR="00C45179" w:rsidRDefault="00C45179" w:rsidP="00F8305C">
            <w:pPr>
              <w:jc w:val="both"/>
            </w:pPr>
            <w:r>
              <w:rPr>
                <w:b/>
              </w:rPr>
              <w:t>Rozsah konzultací (soustředění)</w:t>
            </w:r>
          </w:p>
        </w:tc>
        <w:tc>
          <w:tcPr>
            <w:tcW w:w="889" w:type="dxa"/>
            <w:tcBorders>
              <w:top w:val="single" w:sz="2" w:space="0" w:color="auto"/>
            </w:tcBorders>
          </w:tcPr>
          <w:p w14:paraId="7DC32E4B" w14:textId="29E5F371" w:rsidR="00C45179" w:rsidRDefault="00766418" w:rsidP="00766418">
            <w:pPr>
              <w:jc w:val="center"/>
            </w:pPr>
            <w:r>
              <w:t>9</w:t>
            </w:r>
          </w:p>
        </w:tc>
        <w:tc>
          <w:tcPr>
            <w:tcW w:w="4179" w:type="dxa"/>
            <w:gridSpan w:val="7"/>
            <w:tcBorders>
              <w:top w:val="single" w:sz="2" w:space="0" w:color="auto"/>
            </w:tcBorders>
            <w:shd w:val="clear" w:color="auto" w:fill="F7CAAC"/>
          </w:tcPr>
          <w:p w14:paraId="43D3FF96" w14:textId="77777777" w:rsidR="00C45179" w:rsidRDefault="00C45179" w:rsidP="00F8305C">
            <w:pPr>
              <w:jc w:val="both"/>
              <w:rPr>
                <w:b/>
              </w:rPr>
            </w:pPr>
            <w:r>
              <w:rPr>
                <w:b/>
              </w:rPr>
              <w:t xml:space="preserve">hodin </w:t>
            </w:r>
          </w:p>
        </w:tc>
      </w:tr>
      <w:tr w:rsidR="00C45179" w14:paraId="4FDCFF96" w14:textId="77777777" w:rsidTr="001041BE">
        <w:trPr>
          <w:gridBefore w:val="1"/>
          <w:gridAfter w:val="1"/>
          <w:wBefore w:w="393" w:type="dxa"/>
          <w:wAfter w:w="101" w:type="dxa"/>
        </w:trPr>
        <w:tc>
          <w:tcPr>
            <w:tcW w:w="9855" w:type="dxa"/>
            <w:gridSpan w:val="15"/>
            <w:shd w:val="clear" w:color="auto" w:fill="F7CAAC"/>
          </w:tcPr>
          <w:p w14:paraId="3C597B53" w14:textId="77777777" w:rsidR="00C45179" w:rsidRDefault="00C45179" w:rsidP="00F8305C">
            <w:pPr>
              <w:jc w:val="both"/>
              <w:rPr>
                <w:b/>
              </w:rPr>
            </w:pPr>
            <w:r>
              <w:rPr>
                <w:b/>
              </w:rPr>
              <w:t>Informace o způsobu kontaktu s vyučujícím</w:t>
            </w:r>
          </w:p>
        </w:tc>
      </w:tr>
      <w:tr w:rsidR="00C45179" w14:paraId="42DEFDB0" w14:textId="77777777" w:rsidTr="001041BE">
        <w:trPr>
          <w:gridBefore w:val="1"/>
          <w:gridAfter w:val="1"/>
          <w:wBefore w:w="393" w:type="dxa"/>
          <w:wAfter w:w="101" w:type="dxa"/>
          <w:trHeight w:val="1373"/>
        </w:trPr>
        <w:tc>
          <w:tcPr>
            <w:tcW w:w="9855" w:type="dxa"/>
            <w:gridSpan w:val="15"/>
          </w:tcPr>
          <w:p w14:paraId="0D2365A8" w14:textId="77777777" w:rsidR="00243D05" w:rsidRDefault="00243D05" w:rsidP="00243D05">
            <w:pPr>
              <w:jc w:val="both"/>
            </w:pPr>
            <w:r w:rsidRPr="0076133B">
              <w:t xml:space="preserve">Studenti se účastní výuky, kde je jim redukovanou formou prezentována látka dle anotace předmětu. Studentům budou určeny </w:t>
            </w:r>
            <w:r w:rsidRPr="00A504CC">
              <w:t>části učiva k samostatnému nastudování. Výuka je realizována v blocích. Studenti samostatně studují předložené materiály a využívají e-learningovou podporu. Píší závěrečný test (min. úspěšnost 60 %). Konzultace jsou možné v rámci výuky, v případě potřeby mají studenti také možnost si s vyučujícím domluvit (e-mailem, telefonicky) individuální konzultaci.</w:t>
            </w:r>
          </w:p>
          <w:p w14:paraId="6C45EE90" w14:textId="77777777" w:rsidR="00C45179" w:rsidRDefault="00C45179" w:rsidP="00F8305C">
            <w:pPr>
              <w:jc w:val="both"/>
            </w:pPr>
          </w:p>
          <w:p w14:paraId="51DDF8AE" w14:textId="77777777" w:rsidR="00C45179" w:rsidRDefault="00C45179" w:rsidP="00F8305C">
            <w:pPr>
              <w:jc w:val="both"/>
            </w:pPr>
          </w:p>
          <w:p w14:paraId="4B9A1A7B" w14:textId="77777777" w:rsidR="00C45179" w:rsidRDefault="00C45179" w:rsidP="00F8305C">
            <w:pPr>
              <w:jc w:val="both"/>
            </w:pPr>
          </w:p>
          <w:p w14:paraId="71F6B068" w14:textId="77777777" w:rsidR="00C45179" w:rsidRDefault="00C45179" w:rsidP="00F8305C">
            <w:pPr>
              <w:jc w:val="both"/>
            </w:pPr>
          </w:p>
          <w:p w14:paraId="1FDA69D0" w14:textId="77777777" w:rsidR="00C45179" w:rsidRDefault="00C45179" w:rsidP="00F8305C">
            <w:pPr>
              <w:jc w:val="both"/>
            </w:pPr>
          </w:p>
          <w:p w14:paraId="191A16EC" w14:textId="77777777" w:rsidR="00C45179" w:rsidRDefault="00C45179" w:rsidP="00F8305C">
            <w:pPr>
              <w:jc w:val="both"/>
            </w:pPr>
          </w:p>
          <w:p w14:paraId="18EE24B8" w14:textId="678E6BDA" w:rsidR="00C45179" w:rsidRDefault="00C45179" w:rsidP="00F8305C">
            <w:pPr>
              <w:jc w:val="both"/>
            </w:pPr>
          </w:p>
          <w:p w14:paraId="5DCC860D" w14:textId="0A3F843B" w:rsidR="007C5546" w:rsidRDefault="007C5546" w:rsidP="00F8305C">
            <w:pPr>
              <w:jc w:val="both"/>
            </w:pPr>
          </w:p>
          <w:p w14:paraId="41C0874D" w14:textId="121373D6" w:rsidR="007C5546" w:rsidRDefault="007C5546" w:rsidP="00F8305C">
            <w:pPr>
              <w:jc w:val="both"/>
            </w:pPr>
          </w:p>
          <w:p w14:paraId="0F4F8A93" w14:textId="7983D4DC" w:rsidR="007C5546" w:rsidRDefault="007C5546" w:rsidP="00F8305C">
            <w:pPr>
              <w:jc w:val="both"/>
            </w:pPr>
          </w:p>
          <w:p w14:paraId="5189E33F" w14:textId="31DFD44F" w:rsidR="007C5546" w:rsidRDefault="007C5546" w:rsidP="00F8305C">
            <w:pPr>
              <w:jc w:val="both"/>
            </w:pPr>
          </w:p>
          <w:p w14:paraId="72E0AE2B" w14:textId="30868ECC" w:rsidR="007C5546" w:rsidRDefault="007C5546" w:rsidP="00F8305C">
            <w:pPr>
              <w:jc w:val="both"/>
            </w:pPr>
          </w:p>
          <w:p w14:paraId="35210698" w14:textId="4F06D0EE" w:rsidR="007C5546" w:rsidRDefault="007C5546" w:rsidP="00F8305C">
            <w:pPr>
              <w:jc w:val="both"/>
            </w:pPr>
          </w:p>
          <w:p w14:paraId="538A20E3" w14:textId="751C89EA" w:rsidR="007C5546" w:rsidRDefault="007C5546" w:rsidP="00F8305C">
            <w:pPr>
              <w:jc w:val="both"/>
            </w:pPr>
          </w:p>
          <w:p w14:paraId="62E3D3F6" w14:textId="59476B3E" w:rsidR="007C5546" w:rsidRDefault="007C5546" w:rsidP="00F8305C">
            <w:pPr>
              <w:jc w:val="both"/>
            </w:pPr>
          </w:p>
          <w:p w14:paraId="23EA126D" w14:textId="65D19E76" w:rsidR="007C5546" w:rsidRDefault="007C5546" w:rsidP="00F8305C">
            <w:pPr>
              <w:jc w:val="both"/>
            </w:pPr>
          </w:p>
          <w:p w14:paraId="35B8FDEB" w14:textId="14F1ED2D" w:rsidR="007C5546" w:rsidRDefault="007C5546" w:rsidP="00F8305C">
            <w:pPr>
              <w:jc w:val="both"/>
            </w:pPr>
          </w:p>
          <w:p w14:paraId="202491CB" w14:textId="35F9E64C" w:rsidR="007C5546" w:rsidRDefault="007C5546" w:rsidP="00F8305C">
            <w:pPr>
              <w:jc w:val="both"/>
            </w:pPr>
          </w:p>
          <w:p w14:paraId="4F04CB5F" w14:textId="05FAEC95" w:rsidR="007C5546" w:rsidRDefault="007C5546" w:rsidP="00F8305C">
            <w:pPr>
              <w:jc w:val="both"/>
            </w:pPr>
          </w:p>
          <w:p w14:paraId="0652C748" w14:textId="30B3BCA5" w:rsidR="007C5546" w:rsidRDefault="007C5546" w:rsidP="00F8305C">
            <w:pPr>
              <w:jc w:val="both"/>
            </w:pPr>
          </w:p>
          <w:p w14:paraId="7A58D536" w14:textId="3CF87F90" w:rsidR="007C5546" w:rsidRDefault="007C5546" w:rsidP="00F8305C">
            <w:pPr>
              <w:jc w:val="both"/>
            </w:pPr>
          </w:p>
          <w:p w14:paraId="24429666" w14:textId="29908DCA" w:rsidR="007C5546" w:rsidRDefault="007C5546" w:rsidP="00F8305C">
            <w:pPr>
              <w:jc w:val="both"/>
            </w:pPr>
          </w:p>
          <w:p w14:paraId="299C43D8" w14:textId="6AE3778E" w:rsidR="007C5546" w:rsidRDefault="007C5546" w:rsidP="00F8305C">
            <w:pPr>
              <w:jc w:val="both"/>
            </w:pPr>
          </w:p>
          <w:p w14:paraId="336E645E" w14:textId="2D0D45A3" w:rsidR="007C5546" w:rsidRDefault="007C5546" w:rsidP="00F8305C">
            <w:pPr>
              <w:jc w:val="both"/>
            </w:pPr>
          </w:p>
          <w:p w14:paraId="71354FBC" w14:textId="2540D11D" w:rsidR="007C5546" w:rsidRDefault="007C5546" w:rsidP="00F8305C">
            <w:pPr>
              <w:jc w:val="both"/>
            </w:pPr>
          </w:p>
          <w:p w14:paraId="42A31C14" w14:textId="0678FD3E" w:rsidR="007C5546" w:rsidRDefault="007C5546" w:rsidP="00F8305C">
            <w:pPr>
              <w:jc w:val="both"/>
            </w:pPr>
          </w:p>
          <w:p w14:paraId="6A97DC0F" w14:textId="5EE20F8D" w:rsidR="007C5546" w:rsidRDefault="007C5546" w:rsidP="00F8305C">
            <w:pPr>
              <w:jc w:val="both"/>
            </w:pPr>
          </w:p>
          <w:p w14:paraId="0303572D" w14:textId="77777777" w:rsidR="00C45179" w:rsidRDefault="00C45179" w:rsidP="00F8305C">
            <w:pPr>
              <w:jc w:val="both"/>
            </w:pPr>
          </w:p>
          <w:p w14:paraId="12C5A1DB" w14:textId="77777777" w:rsidR="00C45179" w:rsidRDefault="00C45179" w:rsidP="00F8305C">
            <w:pPr>
              <w:jc w:val="both"/>
            </w:pPr>
          </w:p>
        </w:tc>
      </w:tr>
      <w:tr w:rsidR="00C45179" w14:paraId="3A4316CE" w14:textId="77777777" w:rsidTr="001041BE">
        <w:trPr>
          <w:gridBefore w:val="1"/>
          <w:gridAfter w:val="1"/>
          <w:wBefore w:w="393" w:type="dxa"/>
          <w:wAfter w:w="101" w:type="dxa"/>
        </w:trPr>
        <w:tc>
          <w:tcPr>
            <w:tcW w:w="9855" w:type="dxa"/>
            <w:gridSpan w:val="15"/>
            <w:tcBorders>
              <w:bottom w:val="double" w:sz="4" w:space="0" w:color="auto"/>
            </w:tcBorders>
            <w:shd w:val="clear" w:color="auto" w:fill="BDD6EE"/>
          </w:tcPr>
          <w:p w14:paraId="2BE639C5" w14:textId="77777777" w:rsidR="00C45179" w:rsidRDefault="00C45179" w:rsidP="00F8305C">
            <w:pPr>
              <w:jc w:val="both"/>
              <w:rPr>
                <w:b/>
                <w:sz w:val="28"/>
              </w:rPr>
            </w:pPr>
            <w:r>
              <w:lastRenderedPageBreak/>
              <w:br w:type="page"/>
            </w:r>
            <w:r>
              <w:rPr>
                <w:b/>
                <w:sz w:val="28"/>
              </w:rPr>
              <w:t>B-III – Charakteristika studijního předmětu</w:t>
            </w:r>
          </w:p>
        </w:tc>
      </w:tr>
      <w:tr w:rsidR="00C45179" w14:paraId="7CAFE81E" w14:textId="77777777" w:rsidTr="001041BE">
        <w:trPr>
          <w:gridBefore w:val="1"/>
          <w:gridAfter w:val="1"/>
          <w:wBefore w:w="393" w:type="dxa"/>
          <w:wAfter w:w="101" w:type="dxa"/>
        </w:trPr>
        <w:tc>
          <w:tcPr>
            <w:tcW w:w="3435" w:type="dxa"/>
            <w:gridSpan w:val="4"/>
            <w:tcBorders>
              <w:top w:val="double" w:sz="4" w:space="0" w:color="auto"/>
            </w:tcBorders>
            <w:shd w:val="clear" w:color="auto" w:fill="F7CAAC"/>
          </w:tcPr>
          <w:p w14:paraId="3ACEA751" w14:textId="77777777" w:rsidR="00C45179" w:rsidRDefault="00C45179" w:rsidP="00F8305C">
            <w:pPr>
              <w:jc w:val="both"/>
              <w:rPr>
                <w:b/>
              </w:rPr>
            </w:pPr>
            <w:r>
              <w:rPr>
                <w:b/>
              </w:rPr>
              <w:t>Název studijního předmětu</w:t>
            </w:r>
          </w:p>
        </w:tc>
        <w:tc>
          <w:tcPr>
            <w:tcW w:w="6420" w:type="dxa"/>
            <w:gridSpan w:val="11"/>
            <w:tcBorders>
              <w:top w:val="double" w:sz="4" w:space="0" w:color="auto"/>
            </w:tcBorders>
          </w:tcPr>
          <w:p w14:paraId="24F59709" w14:textId="0E695974" w:rsidR="00C45179" w:rsidRDefault="00490B17" w:rsidP="00F8305C">
            <w:pPr>
              <w:jc w:val="both"/>
            </w:pPr>
            <w:bookmarkStart w:id="326" w:name="Angličtina_IVb"/>
            <w:bookmarkEnd w:id="326"/>
            <w:r w:rsidRPr="0062291E">
              <w:rPr>
                <w:b/>
                <w:bCs/>
              </w:rPr>
              <w:t>Angličtina I</w:t>
            </w:r>
            <w:r>
              <w:rPr>
                <w:b/>
                <w:bCs/>
              </w:rPr>
              <w:t>Vb</w:t>
            </w:r>
          </w:p>
        </w:tc>
      </w:tr>
      <w:tr w:rsidR="00C45179" w14:paraId="6A836390" w14:textId="77777777" w:rsidTr="001041BE">
        <w:trPr>
          <w:gridBefore w:val="1"/>
          <w:gridAfter w:val="1"/>
          <w:wBefore w:w="393" w:type="dxa"/>
          <w:wAfter w:w="101" w:type="dxa"/>
        </w:trPr>
        <w:tc>
          <w:tcPr>
            <w:tcW w:w="3435" w:type="dxa"/>
            <w:gridSpan w:val="4"/>
            <w:shd w:val="clear" w:color="auto" w:fill="F7CAAC"/>
          </w:tcPr>
          <w:p w14:paraId="0368BB6A" w14:textId="77777777" w:rsidR="00C45179" w:rsidRDefault="00C45179" w:rsidP="00F8305C">
            <w:pPr>
              <w:jc w:val="both"/>
              <w:rPr>
                <w:b/>
              </w:rPr>
            </w:pPr>
            <w:r>
              <w:rPr>
                <w:b/>
              </w:rPr>
              <w:t>Typ předmětu</w:t>
            </w:r>
          </w:p>
        </w:tc>
        <w:tc>
          <w:tcPr>
            <w:tcW w:w="3057" w:type="dxa"/>
            <w:gridSpan w:val="6"/>
          </w:tcPr>
          <w:p w14:paraId="63EA965D" w14:textId="74C6016C" w:rsidR="00C45179" w:rsidRPr="00FB018E" w:rsidRDefault="00C45179" w:rsidP="00F8305C">
            <w:pPr>
              <w:jc w:val="both"/>
            </w:pPr>
            <w:r w:rsidRPr="00FB018E">
              <w:t xml:space="preserve">povinně </w:t>
            </w:r>
            <w:r w:rsidR="00547005">
              <w:t>volitelný</w:t>
            </w:r>
          </w:p>
        </w:tc>
        <w:tc>
          <w:tcPr>
            <w:tcW w:w="2695" w:type="dxa"/>
            <w:gridSpan w:val="4"/>
            <w:shd w:val="clear" w:color="auto" w:fill="F7CAAC"/>
          </w:tcPr>
          <w:p w14:paraId="39976B37" w14:textId="77777777" w:rsidR="00C45179" w:rsidRPr="00FB018E" w:rsidRDefault="00C45179" w:rsidP="00F8305C">
            <w:pPr>
              <w:jc w:val="both"/>
            </w:pPr>
            <w:r w:rsidRPr="00FB018E">
              <w:rPr>
                <w:b/>
              </w:rPr>
              <w:t>doporučený ročník / semestr</w:t>
            </w:r>
          </w:p>
        </w:tc>
        <w:tc>
          <w:tcPr>
            <w:tcW w:w="668" w:type="dxa"/>
          </w:tcPr>
          <w:p w14:paraId="00F8F95F" w14:textId="77777777" w:rsidR="00C45179" w:rsidRPr="00FB018E" w:rsidRDefault="00C45179" w:rsidP="00F8305C">
            <w:pPr>
              <w:jc w:val="both"/>
            </w:pPr>
            <w:r w:rsidRPr="00FB018E">
              <w:t>3/ZS</w:t>
            </w:r>
          </w:p>
        </w:tc>
      </w:tr>
      <w:tr w:rsidR="00C45179" w14:paraId="479C1A32" w14:textId="77777777" w:rsidTr="001041BE">
        <w:trPr>
          <w:gridBefore w:val="1"/>
          <w:gridAfter w:val="1"/>
          <w:wBefore w:w="393" w:type="dxa"/>
          <w:wAfter w:w="101" w:type="dxa"/>
        </w:trPr>
        <w:tc>
          <w:tcPr>
            <w:tcW w:w="3435" w:type="dxa"/>
            <w:gridSpan w:val="4"/>
            <w:shd w:val="clear" w:color="auto" w:fill="F7CAAC"/>
          </w:tcPr>
          <w:p w14:paraId="4D8F720A" w14:textId="77777777" w:rsidR="00C45179" w:rsidRDefault="00C45179" w:rsidP="00F8305C">
            <w:pPr>
              <w:jc w:val="both"/>
              <w:rPr>
                <w:b/>
              </w:rPr>
            </w:pPr>
            <w:r>
              <w:rPr>
                <w:b/>
              </w:rPr>
              <w:t>Rozsah studijního předmětu</w:t>
            </w:r>
          </w:p>
        </w:tc>
        <w:tc>
          <w:tcPr>
            <w:tcW w:w="1352" w:type="dxa"/>
            <w:gridSpan w:val="3"/>
          </w:tcPr>
          <w:p w14:paraId="1316D010" w14:textId="413862EB" w:rsidR="00C45179" w:rsidRPr="00954DF5" w:rsidRDefault="007A4B0E" w:rsidP="00F8305C">
            <w:pPr>
              <w:jc w:val="both"/>
            </w:pPr>
            <w:r w:rsidRPr="00954DF5">
              <w:t>0</w:t>
            </w:r>
            <w:r w:rsidR="00C45179" w:rsidRPr="00954DF5">
              <w:t>p+</w:t>
            </w:r>
            <w:r w:rsidRPr="00954DF5">
              <w:t>28</w:t>
            </w:r>
            <w:r w:rsidR="00C45179" w:rsidRPr="00954DF5">
              <w:t>s+</w:t>
            </w:r>
            <w:r w:rsidRPr="00954DF5">
              <w:t>0</w:t>
            </w:r>
            <w:r w:rsidR="00C45179" w:rsidRPr="00954DF5">
              <w:t>l</w:t>
            </w:r>
          </w:p>
        </w:tc>
        <w:tc>
          <w:tcPr>
            <w:tcW w:w="889" w:type="dxa"/>
            <w:shd w:val="clear" w:color="auto" w:fill="F7CAAC"/>
          </w:tcPr>
          <w:p w14:paraId="6D38B4E6" w14:textId="77777777" w:rsidR="00C45179" w:rsidRPr="00954DF5" w:rsidRDefault="00C45179" w:rsidP="00F8305C">
            <w:pPr>
              <w:jc w:val="both"/>
              <w:rPr>
                <w:b/>
              </w:rPr>
            </w:pPr>
            <w:r w:rsidRPr="00954DF5">
              <w:rPr>
                <w:b/>
              </w:rPr>
              <w:t xml:space="preserve">hod. </w:t>
            </w:r>
          </w:p>
        </w:tc>
        <w:tc>
          <w:tcPr>
            <w:tcW w:w="816" w:type="dxa"/>
            <w:gridSpan w:val="2"/>
          </w:tcPr>
          <w:p w14:paraId="3380D983" w14:textId="0FBBDECC" w:rsidR="00C45179" w:rsidRPr="00954DF5" w:rsidRDefault="007A4B0E" w:rsidP="00F8305C">
            <w:pPr>
              <w:jc w:val="both"/>
            </w:pPr>
            <w:r w:rsidRPr="00954DF5">
              <w:t>28</w:t>
            </w:r>
          </w:p>
        </w:tc>
        <w:tc>
          <w:tcPr>
            <w:tcW w:w="1479" w:type="dxa"/>
            <w:gridSpan w:val="2"/>
            <w:shd w:val="clear" w:color="auto" w:fill="F7CAAC"/>
          </w:tcPr>
          <w:p w14:paraId="7125371A" w14:textId="77777777" w:rsidR="00C45179" w:rsidRPr="00954DF5" w:rsidRDefault="00C45179" w:rsidP="00F8305C">
            <w:pPr>
              <w:jc w:val="both"/>
              <w:rPr>
                <w:b/>
              </w:rPr>
            </w:pPr>
            <w:r w:rsidRPr="00954DF5">
              <w:rPr>
                <w:b/>
              </w:rPr>
              <w:t>kreditů</w:t>
            </w:r>
          </w:p>
        </w:tc>
        <w:tc>
          <w:tcPr>
            <w:tcW w:w="1884" w:type="dxa"/>
            <w:gridSpan w:val="3"/>
          </w:tcPr>
          <w:p w14:paraId="3BBFC958" w14:textId="355EDF4C" w:rsidR="00C45179" w:rsidRPr="00954DF5" w:rsidRDefault="007A4B0E" w:rsidP="00F8305C">
            <w:pPr>
              <w:jc w:val="both"/>
            </w:pPr>
            <w:r w:rsidRPr="00954DF5">
              <w:t>2</w:t>
            </w:r>
          </w:p>
        </w:tc>
      </w:tr>
      <w:tr w:rsidR="00C45179" w14:paraId="05B7DC78" w14:textId="77777777" w:rsidTr="001041BE">
        <w:trPr>
          <w:gridBefore w:val="1"/>
          <w:gridAfter w:val="1"/>
          <w:wBefore w:w="393" w:type="dxa"/>
          <w:wAfter w:w="101" w:type="dxa"/>
        </w:trPr>
        <w:tc>
          <w:tcPr>
            <w:tcW w:w="3435" w:type="dxa"/>
            <w:gridSpan w:val="4"/>
            <w:shd w:val="clear" w:color="auto" w:fill="F7CAAC"/>
          </w:tcPr>
          <w:p w14:paraId="4AA5D937" w14:textId="77777777" w:rsidR="00C45179" w:rsidRDefault="00C45179" w:rsidP="00F8305C">
            <w:pPr>
              <w:jc w:val="both"/>
              <w:rPr>
                <w:b/>
                <w:sz w:val="22"/>
              </w:rPr>
            </w:pPr>
            <w:r>
              <w:rPr>
                <w:b/>
              </w:rPr>
              <w:t>Prerekvizity, korekvizity, ekvivalence</w:t>
            </w:r>
          </w:p>
        </w:tc>
        <w:tc>
          <w:tcPr>
            <w:tcW w:w="6420" w:type="dxa"/>
            <w:gridSpan w:val="11"/>
          </w:tcPr>
          <w:p w14:paraId="578ADFC8" w14:textId="77777777" w:rsidR="00C45179" w:rsidRPr="00954DF5" w:rsidRDefault="00C45179" w:rsidP="00F8305C">
            <w:pPr>
              <w:jc w:val="both"/>
            </w:pPr>
          </w:p>
        </w:tc>
      </w:tr>
      <w:tr w:rsidR="00C45179" w14:paraId="2E5B01A9" w14:textId="77777777" w:rsidTr="001041BE">
        <w:trPr>
          <w:gridBefore w:val="1"/>
          <w:gridAfter w:val="1"/>
          <w:wBefore w:w="393" w:type="dxa"/>
          <w:wAfter w:w="101" w:type="dxa"/>
        </w:trPr>
        <w:tc>
          <w:tcPr>
            <w:tcW w:w="3435" w:type="dxa"/>
            <w:gridSpan w:val="4"/>
            <w:shd w:val="clear" w:color="auto" w:fill="F7CAAC"/>
          </w:tcPr>
          <w:p w14:paraId="79918EC7" w14:textId="77777777" w:rsidR="00C45179" w:rsidRPr="005A0406" w:rsidRDefault="00C45179" w:rsidP="00F8305C">
            <w:pPr>
              <w:jc w:val="both"/>
              <w:rPr>
                <w:b/>
              </w:rPr>
            </w:pPr>
            <w:r w:rsidRPr="005A0406">
              <w:rPr>
                <w:b/>
              </w:rPr>
              <w:t>Způsob ověření výsledků učení</w:t>
            </w:r>
          </w:p>
        </w:tc>
        <w:tc>
          <w:tcPr>
            <w:tcW w:w="3057" w:type="dxa"/>
            <w:gridSpan w:val="6"/>
            <w:tcBorders>
              <w:bottom w:val="single" w:sz="4" w:space="0" w:color="auto"/>
            </w:tcBorders>
          </w:tcPr>
          <w:p w14:paraId="601F686B" w14:textId="77777777" w:rsidR="00C45179" w:rsidRDefault="00C45179" w:rsidP="00F8305C">
            <w:pPr>
              <w:jc w:val="both"/>
            </w:pPr>
            <w:r w:rsidRPr="002440D7">
              <w:t>zápočet, zkouška</w:t>
            </w:r>
          </w:p>
        </w:tc>
        <w:tc>
          <w:tcPr>
            <w:tcW w:w="1479" w:type="dxa"/>
            <w:gridSpan w:val="2"/>
            <w:tcBorders>
              <w:bottom w:val="single" w:sz="4" w:space="0" w:color="auto"/>
            </w:tcBorders>
            <w:shd w:val="clear" w:color="auto" w:fill="F7CAAC"/>
          </w:tcPr>
          <w:p w14:paraId="2FF5C217" w14:textId="77777777" w:rsidR="00C45179" w:rsidRDefault="00C45179" w:rsidP="00F8305C">
            <w:pPr>
              <w:jc w:val="both"/>
              <w:rPr>
                <w:b/>
              </w:rPr>
            </w:pPr>
            <w:r>
              <w:rPr>
                <w:b/>
              </w:rPr>
              <w:t>Forma výuky</w:t>
            </w:r>
          </w:p>
        </w:tc>
        <w:tc>
          <w:tcPr>
            <w:tcW w:w="1884" w:type="dxa"/>
            <w:gridSpan w:val="3"/>
            <w:tcBorders>
              <w:bottom w:val="single" w:sz="4" w:space="0" w:color="auto"/>
            </w:tcBorders>
          </w:tcPr>
          <w:p w14:paraId="3E89E217" w14:textId="77777777" w:rsidR="009C00A7" w:rsidRDefault="009C00A7" w:rsidP="009C00A7">
            <w:pPr>
              <w:jc w:val="both"/>
            </w:pPr>
            <w:r w:rsidRPr="009C00A7">
              <w:t>semináře</w:t>
            </w:r>
          </w:p>
          <w:p w14:paraId="0223B172" w14:textId="2A8EACDA" w:rsidR="00C45179" w:rsidRDefault="00C45179" w:rsidP="00F8305C">
            <w:pPr>
              <w:jc w:val="both"/>
            </w:pPr>
          </w:p>
        </w:tc>
      </w:tr>
      <w:tr w:rsidR="00C45179" w14:paraId="65F3FA3E" w14:textId="77777777" w:rsidTr="001041BE">
        <w:trPr>
          <w:gridBefore w:val="1"/>
          <w:gridAfter w:val="1"/>
          <w:wBefore w:w="393" w:type="dxa"/>
          <w:wAfter w:w="101" w:type="dxa"/>
        </w:trPr>
        <w:tc>
          <w:tcPr>
            <w:tcW w:w="3435" w:type="dxa"/>
            <w:gridSpan w:val="4"/>
            <w:shd w:val="clear" w:color="auto" w:fill="F7CAAC"/>
          </w:tcPr>
          <w:p w14:paraId="745B806B" w14:textId="77777777" w:rsidR="00C45179" w:rsidRPr="005A0406" w:rsidRDefault="00C45179" w:rsidP="00F8305C">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5C629457" w14:textId="77777777" w:rsidR="002440D7" w:rsidRPr="003F3367" w:rsidRDefault="002440D7" w:rsidP="002440D7">
            <w:pPr>
              <w:rPr>
                <w:color w:val="000000"/>
                <w:shd w:val="clear" w:color="auto" w:fill="FFFFFF"/>
              </w:rPr>
            </w:pPr>
            <w:r w:rsidRPr="001A4D40">
              <w:rPr>
                <w:color w:val="000000"/>
                <w:shd w:val="clear" w:color="auto" w:fill="FFFFFF"/>
              </w:rPr>
              <w:t>Zápočet, zkouška –</w:t>
            </w:r>
            <w:r w:rsidRPr="003F3367">
              <w:rPr>
                <w:color w:val="000000"/>
                <w:shd w:val="clear" w:color="auto" w:fill="FFFFFF"/>
              </w:rPr>
              <w:t xml:space="preserve"> požadavky k úspěšnému zakončení předmětu:</w:t>
            </w:r>
          </w:p>
          <w:p w14:paraId="4CE1ABA4" w14:textId="77777777" w:rsidR="002440D7" w:rsidRPr="003F3367" w:rsidRDefault="002440D7" w:rsidP="002440D7">
            <w:pPr>
              <w:rPr>
                <w:color w:val="000000"/>
                <w:shd w:val="clear" w:color="auto" w:fill="FFFFFF"/>
              </w:rPr>
            </w:pPr>
            <w:r w:rsidRPr="003F3367">
              <w:rPr>
                <w:color w:val="000000"/>
                <w:shd w:val="clear" w:color="auto" w:fill="FFFFFF"/>
              </w:rPr>
              <w:t>1. Docházka (minimum: 80 %).</w:t>
            </w:r>
          </w:p>
          <w:p w14:paraId="08828AD9" w14:textId="77777777" w:rsidR="002440D7" w:rsidRPr="003F3367" w:rsidRDefault="002440D7" w:rsidP="002440D7">
            <w:pPr>
              <w:rPr>
                <w:color w:val="000000"/>
                <w:shd w:val="clear" w:color="auto" w:fill="FFFFFF"/>
              </w:rPr>
            </w:pPr>
            <w:r w:rsidRPr="003F3367">
              <w:rPr>
                <w:color w:val="000000"/>
                <w:shd w:val="clear" w:color="auto" w:fill="FFFFFF"/>
              </w:rPr>
              <w:t>2. Aktivní účast v semináři (pravidelné úkoly).</w:t>
            </w:r>
          </w:p>
          <w:p w14:paraId="13155943" w14:textId="77777777" w:rsidR="002440D7" w:rsidRPr="003F3367" w:rsidRDefault="002440D7" w:rsidP="002440D7">
            <w:pPr>
              <w:rPr>
                <w:color w:val="000000"/>
                <w:shd w:val="clear" w:color="auto" w:fill="FFFFFF"/>
              </w:rPr>
            </w:pPr>
            <w:r w:rsidRPr="003F3367">
              <w:rPr>
                <w:color w:val="000000"/>
                <w:shd w:val="clear" w:color="auto" w:fill="FFFFFF"/>
              </w:rPr>
              <w:t>3. Plnění kurzu v programu Moodle.</w:t>
            </w:r>
          </w:p>
          <w:p w14:paraId="6DD38075" w14:textId="350E1C2F" w:rsidR="00C45179" w:rsidRDefault="002440D7" w:rsidP="002440D7">
            <w:pPr>
              <w:jc w:val="both"/>
            </w:pPr>
            <w:r w:rsidRPr="003F3367">
              <w:rPr>
                <w:color w:val="000000"/>
                <w:shd w:val="clear" w:color="auto" w:fill="FFFFFF"/>
              </w:rPr>
              <w:t>4. Absolvování průběžného a zápočtového testu s minimální úspěšností 60 %, ústní zkouška.</w:t>
            </w:r>
          </w:p>
        </w:tc>
      </w:tr>
      <w:tr w:rsidR="00C45179" w14:paraId="03F22BC9" w14:textId="77777777" w:rsidTr="001041BE">
        <w:trPr>
          <w:gridBefore w:val="1"/>
          <w:gridAfter w:val="1"/>
          <w:wBefore w:w="393" w:type="dxa"/>
          <w:wAfter w:w="101" w:type="dxa"/>
          <w:trHeight w:val="197"/>
        </w:trPr>
        <w:tc>
          <w:tcPr>
            <w:tcW w:w="3435" w:type="dxa"/>
            <w:gridSpan w:val="4"/>
            <w:tcBorders>
              <w:top w:val="nil"/>
            </w:tcBorders>
            <w:shd w:val="clear" w:color="auto" w:fill="F7CAAC"/>
          </w:tcPr>
          <w:p w14:paraId="5BD41289" w14:textId="77777777" w:rsidR="00C45179" w:rsidRDefault="00C45179" w:rsidP="00F8305C">
            <w:pPr>
              <w:jc w:val="both"/>
              <w:rPr>
                <w:b/>
              </w:rPr>
            </w:pPr>
            <w:r>
              <w:rPr>
                <w:b/>
              </w:rPr>
              <w:t>Garant předmětu</w:t>
            </w:r>
          </w:p>
        </w:tc>
        <w:tc>
          <w:tcPr>
            <w:tcW w:w="6420" w:type="dxa"/>
            <w:gridSpan w:val="11"/>
            <w:tcBorders>
              <w:top w:val="nil"/>
            </w:tcBorders>
          </w:tcPr>
          <w:p w14:paraId="71D7EED4" w14:textId="77777777" w:rsidR="00C45179" w:rsidRDefault="00C45179" w:rsidP="00F8305C">
            <w:pPr>
              <w:jc w:val="both"/>
            </w:pPr>
          </w:p>
        </w:tc>
      </w:tr>
      <w:tr w:rsidR="00C45179" w14:paraId="5E3203D0" w14:textId="77777777" w:rsidTr="001041BE">
        <w:trPr>
          <w:gridBefore w:val="1"/>
          <w:gridAfter w:val="1"/>
          <w:wBefore w:w="393" w:type="dxa"/>
          <w:wAfter w:w="101" w:type="dxa"/>
          <w:trHeight w:val="243"/>
        </w:trPr>
        <w:tc>
          <w:tcPr>
            <w:tcW w:w="3435" w:type="dxa"/>
            <w:gridSpan w:val="4"/>
            <w:tcBorders>
              <w:top w:val="nil"/>
            </w:tcBorders>
            <w:shd w:val="clear" w:color="auto" w:fill="F7CAAC"/>
          </w:tcPr>
          <w:p w14:paraId="7C867FBA" w14:textId="77777777" w:rsidR="00C45179" w:rsidRDefault="00C45179" w:rsidP="00F8305C">
            <w:pPr>
              <w:jc w:val="both"/>
              <w:rPr>
                <w:b/>
              </w:rPr>
            </w:pPr>
            <w:r>
              <w:rPr>
                <w:b/>
              </w:rPr>
              <w:t>Zapojení garanta do výuky předmětu</w:t>
            </w:r>
          </w:p>
        </w:tc>
        <w:tc>
          <w:tcPr>
            <w:tcW w:w="6420" w:type="dxa"/>
            <w:gridSpan w:val="11"/>
            <w:tcBorders>
              <w:top w:val="nil"/>
            </w:tcBorders>
          </w:tcPr>
          <w:p w14:paraId="4EDF0E3C" w14:textId="77777777" w:rsidR="00C45179" w:rsidRDefault="00C45179" w:rsidP="00F8305C">
            <w:pPr>
              <w:jc w:val="both"/>
            </w:pPr>
          </w:p>
        </w:tc>
      </w:tr>
      <w:tr w:rsidR="00C45179" w14:paraId="0063F3CF" w14:textId="77777777" w:rsidTr="001041BE">
        <w:trPr>
          <w:gridBefore w:val="1"/>
          <w:gridAfter w:val="1"/>
          <w:wBefore w:w="393" w:type="dxa"/>
          <w:wAfter w:w="101" w:type="dxa"/>
        </w:trPr>
        <w:tc>
          <w:tcPr>
            <w:tcW w:w="3435" w:type="dxa"/>
            <w:gridSpan w:val="4"/>
            <w:shd w:val="clear" w:color="auto" w:fill="F7CAAC"/>
          </w:tcPr>
          <w:p w14:paraId="3FC9319B" w14:textId="77777777" w:rsidR="00C45179" w:rsidRDefault="00C45179" w:rsidP="00F8305C">
            <w:pPr>
              <w:jc w:val="both"/>
              <w:rPr>
                <w:b/>
              </w:rPr>
            </w:pPr>
            <w:r>
              <w:rPr>
                <w:b/>
              </w:rPr>
              <w:t>Vyučující</w:t>
            </w:r>
          </w:p>
        </w:tc>
        <w:tc>
          <w:tcPr>
            <w:tcW w:w="6420" w:type="dxa"/>
            <w:gridSpan w:val="11"/>
            <w:tcBorders>
              <w:bottom w:val="nil"/>
            </w:tcBorders>
          </w:tcPr>
          <w:p w14:paraId="2480E87E" w14:textId="77777777" w:rsidR="00C45179" w:rsidRDefault="00C45179" w:rsidP="00F8305C">
            <w:pPr>
              <w:jc w:val="both"/>
            </w:pPr>
          </w:p>
        </w:tc>
      </w:tr>
      <w:tr w:rsidR="00C45179" w14:paraId="5A200537" w14:textId="77777777" w:rsidTr="001041BE">
        <w:trPr>
          <w:gridBefore w:val="1"/>
          <w:gridAfter w:val="1"/>
          <w:wBefore w:w="393" w:type="dxa"/>
          <w:wAfter w:w="101" w:type="dxa"/>
          <w:trHeight w:val="260"/>
        </w:trPr>
        <w:tc>
          <w:tcPr>
            <w:tcW w:w="9855" w:type="dxa"/>
            <w:gridSpan w:val="15"/>
            <w:tcBorders>
              <w:top w:val="nil"/>
            </w:tcBorders>
          </w:tcPr>
          <w:p w14:paraId="158CEAFF" w14:textId="5A007840" w:rsidR="00C45179" w:rsidRDefault="009C00A7" w:rsidP="009C00A7">
            <w:pPr>
              <w:spacing w:before="60" w:after="60"/>
              <w:jc w:val="both"/>
            </w:pPr>
            <w:r>
              <w:rPr>
                <w:i/>
                <w:iCs/>
              </w:rPr>
              <w:t>P</w:t>
            </w:r>
            <w:r w:rsidRPr="002F3B33">
              <w:rPr>
                <w:i/>
                <w:iCs/>
              </w:rPr>
              <w:t>ředmět má pro zaměření studijního programu pouze doplňující charakter</w:t>
            </w:r>
            <w:r w:rsidRPr="005007F5">
              <w:rPr>
                <w:i/>
                <w:iCs/>
              </w:rPr>
              <w:t>.</w:t>
            </w:r>
          </w:p>
        </w:tc>
      </w:tr>
      <w:tr w:rsidR="00C45179" w14:paraId="6B45FC98" w14:textId="77777777" w:rsidTr="001041BE">
        <w:trPr>
          <w:gridBefore w:val="1"/>
          <w:gridAfter w:val="1"/>
          <w:wBefore w:w="393" w:type="dxa"/>
          <w:wAfter w:w="101" w:type="dxa"/>
        </w:trPr>
        <w:tc>
          <w:tcPr>
            <w:tcW w:w="3435" w:type="dxa"/>
            <w:gridSpan w:val="4"/>
            <w:shd w:val="clear" w:color="auto" w:fill="F7CAAC"/>
          </w:tcPr>
          <w:p w14:paraId="1974E941" w14:textId="77777777" w:rsidR="00C45179" w:rsidRPr="005A0406" w:rsidRDefault="00C45179" w:rsidP="00F8305C">
            <w:pPr>
              <w:jc w:val="both"/>
              <w:rPr>
                <w:b/>
              </w:rPr>
            </w:pPr>
            <w:r w:rsidRPr="005A0406">
              <w:rPr>
                <w:b/>
              </w:rPr>
              <w:t>Hlavní témata a výsledky učení</w:t>
            </w:r>
          </w:p>
        </w:tc>
        <w:tc>
          <w:tcPr>
            <w:tcW w:w="6420" w:type="dxa"/>
            <w:gridSpan w:val="11"/>
            <w:tcBorders>
              <w:bottom w:val="nil"/>
            </w:tcBorders>
          </w:tcPr>
          <w:p w14:paraId="3525193D" w14:textId="77777777" w:rsidR="00C45179" w:rsidRPr="005A0406" w:rsidRDefault="00C45179" w:rsidP="00F8305C">
            <w:pPr>
              <w:jc w:val="both"/>
            </w:pPr>
          </w:p>
        </w:tc>
      </w:tr>
      <w:tr w:rsidR="00C45179" w14:paraId="10268753" w14:textId="77777777" w:rsidTr="001041BE">
        <w:trPr>
          <w:gridBefore w:val="1"/>
          <w:gridAfter w:val="1"/>
          <w:wBefore w:w="393" w:type="dxa"/>
          <w:wAfter w:w="101" w:type="dxa"/>
          <w:trHeight w:val="2197"/>
        </w:trPr>
        <w:tc>
          <w:tcPr>
            <w:tcW w:w="9855" w:type="dxa"/>
            <w:gridSpan w:val="15"/>
            <w:tcBorders>
              <w:top w:val="nil"/>
              <w:bottom w:val="single" w:sz="4" w:space="0" w:color="auto"/>
            </w:tcBorders>
          </w:tcPr>
          <w:p w14:paraId="76F83F56" w14:textId="01A66F87" w:rsidR="00C45179" w:rsidRPr="00351747" w:rsidRDefault="00C45179" w:rsidP="00F8305C">
            <w:pPr>
              <w:jc w:val="both"/>
              <w:rPr>
                <w:b/>
                <w:bCs/>
              </w:rPr>
            </w:pPr>
            <w:r w:rsidRPr="00D22542">
              <w:t>Cílem předmětu je</w:t>
            </w:r>
            <w:r w:rsidR="002440D7" w:rsidRPr="003F3367">
              <w:rPr>
                <w:color w:val="000000"/>
                <w:shd w:val="clear" w:color="auto" w:fill="FFFFFF"/>
              </w:rPr>
              <w:t xml:space="preserve"> prohloubení jazykových znalostí a dovedností, aby student byl schopen komunikovat ústně i písemně v každodenních situacích na úrovni C1 podle Společného evropského referenčního rámce pro jazyk.</w:t>
            </w:r>
            <w:r w:rsidR="002440D7">
              <w:rPr>
                <w:color w:val="000000"/>
                <w:shd w:val="clear" w:color="auto" w:fill="FFFFFF"/>
              </w:rPr>
              <w:t xml:space="preserve"> </w:t>
            </w:r>
            <w:r w:rsidRPr="00351747">
              <w:rPr>
                <w:b/>
                <w:bCs/>
              </w:rPr>
              <w:t>Obsah předmětu tvoří tyto tematické celky:</w:t>
            </w:r>
          </w:p>
          <w:p w14:paraId="35AA0BCA" w14:textId="77777777" w:rsidR="002440D7" w:rsidRPr="002F0797" w:rsidRDefault="002440D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Vztažné věty.</w:t>
            </w:r>
          </w:p>
          <w:p w14:paraId="579327D0" w14:textId="77777777" w:rsidR="002440D7" w:rsidRPr="002F0797" w:rsidRDefault="002440D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Zájmena určování množství.</w:t>
            </w:r>
          </w:p>
          <w:p w14:paraId="436B31D3" w14:textId="77777777" w:rsidR="002440D7" w:rsidRPr="002F0797" w:rsidRDefault="002440D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Složené tvary (z přídavných a podstatných jmen).</w:t>
            </w:r>
          </w:p>
          <w:p w14:paraId="02634EA3" w14:textId="77777777" w:rsidR="002440D7" w:rsidRPr="002F0797" w:rsidRDefault="002440D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Fráze s „of“.</w:t>
            </w:r>
          </w:p>
          <w:p w14:paraId="36CC74AB" w14:textId="77777777" w:rsidR="002440D7" w:rsidRPr="002F0797" w:rsidRDefault="002440D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Použití would.</w:t>
            </w:r>
          </w:p>
          <w:p w14:paraId="5CA49977" w14:textId="77777777" w:rsidR="002440D7" w:rsidRPr="002F0797" w:rsidRDefault="002440D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Perfect infinitiv a perfect -ing forma.</w:t>
            </w:r>
          </w:p>
          <w:p w14:paraId="31A056CE" w14:textId="77777777" w:rsidR="002440D7" w:rsidRPr="002F0797" w:rsidRDefault="002440D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Mnohovýznamová slova.</w:t>
            </w:r>
          </w:p>
          <w:p w14:paraId="6F2ED7E0" w14:textId="77777777" w:rsidR="002440D7" w:rsidRPr="002F0797" w:rsidRDefault="002440D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Vyjádření hypotéz.</w:t>
            </w:r>
          </w:p>
          <w:p w14:paraId="731CB1AB" w14:textId="77777777" w:rsidR="002440D7" w:rsidRPr="002F0797" w:rsidRDefault="002440D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Nereálné podmínky.</w:t>
            </w:r>
          </w:p>
          <w:p w14:paraId="2ED8F2B8" w14:textId="77777777" w:rsidR="002440D7" w:rsidRPr="002F0797" w:rsidRDefault="002440D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Vyjádření možnosti a spekulace.</w:t>
            </w:r>
          </w:p>
          <w:p w14:paraId="53E45196" w14:textId="77777777" w:rsidR="002440D7" w:rsidRPr="002F0797" w:rsidRDefault="002440D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Neúplné věty.</w:t>
            </w:r>
          </w:p>
          <w:p w14:paraId="791AD209" w14:textId="77777777" w:rsidR="002440D7" w:rsidRPr="002F0797" w:rsidRDefault="002440D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Neformální jednání.</w:t>
            </w:r>
          </w:p>
          <w:p w14:paraId="14F8AEB7" w14:textId="3C3B7AC0" w:rsidR="002440D7" w:rsidRDefault="002440D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F0797">
              <w:rPr>
                <w:rFonts w:ascii="Times New Roman" w:hAnsi="Times New Roman" w:cs="Times New Roman"/>
                <w:sz w:val="20"/>
                <w:szCs w:val="20"/>
                <w:lang w:eastAsia="cs-CZ"/>
              </w:rPr>
              <w:t>Intonace při jednání.</w:t>
            </w:r>
          </w:p>
          <w:p w14:paraId="6F522138" w14:textId="15AE0CBD" w:rsidR="00C45179" w:rsidRPr="00DB25F5" w:rsidRDefault="002440D7"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2440D7">
              <w:rPr>
                <w:rFonts w:ascii="Times New Roman" w:hAnsi="Times New Roman" w:cs="Times New Roman"/>
                <w:sz w:val="20"/>
                <w:szCs w:val="20"/>
                <w:lang w:eastAsia="cs-CZ"/>
              </w:rPr>
              <w:t>Participle clauses.</w:t>
            </w:r>
          </w:p>
          <w:p w14:paraId="3CD15C74" w14:textId="77777777" w:rsidR="00C45179" w:rsidRDefault="00C45179" w:rsidP="00F8305C">
            <w:pPr>
              <w:jc w:val="both"/>
              <w:rPr>
                <w:b/>
                <w:bCs/>
              </w:rPr>
            </w:pPr>
          </w:p>
          <w:p w14:paraId="3B1342E8" w14:textId="77777777" w:rsidR="00131A70" w:rsidRPr="000C69A4" w:rsidRDefault="00131A70" w:rsidP="00131A70">
            <w:pPr>
              <w:jc w:val="both"/>
              <w:rPr>
                <w:b/>
                <w:bCs/>
              </w:rPr>
            </w:pPr>
            <w:r w:rsidRPr="000C69A4">
              <w:rPr>
                <w:b/>
                <w:bCs/>
              </w:rPr>
              <w:t xml:space="preserve">Očekávané výsledky učení </w:t>
            </w:r>
            <w:r w:rsidRPr="000C69A4">
              <w:rPr>
                <w:b/>
                <w:color w:val="000000" w:themeColor="text1"/>
              </w:rPr>
              <w:t>– po absolvování předmětu student prokazuje:</w:t>
            </w:r>
          </w:p>
          <w:p w14:paraId="6CFA9A11" w14:textId="77777777" w:rsidR="00131A70" w:rsidRPr="000C69A4" w:rsidRDefault="00131A70" w:rsidP="00131A70">
            <w:pPr>
              <w:tabs>
                <w:tab w:val="left" w:pos="328"/>
              </w:tabs>
              <w:rPr>
                <w:b/>
                <w:color w:val="000000" w:themeColor="text1"/>
              </w:rPr>
            </w:pPr>
            <w:r w:rsidRPr="000C69A4">
              <w:rPr>
                <w:b/>
              </w:rPr>
              <w:t>Odborné z</w:t>
            </w:r>
            <w:r w:rsidRPr="000C69A4">
              <w:rPr>
                <w:b/>
                <w:color w:val="000000" w:themeColor="text1"/>
              </w:rPr>
              <w:t xml:space="preserve">nalosti: </w:t>
            </w:r>
          </w:p>
          <w:p w14:paraId="40B6A42E" w14:textId="77777777" w:rsidR="008D60DE" w:rsidRPr="008D60DE" w:rsidRDefault="008D60D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pravidel anglické větné skladby, příčestí, parafrázování</w:t>
            </w:r>
          </w:p>
          <w:p w14:paraId="39C547B0" w14:textId="77777777" w:rsidR="008D60DE" w:rsidRPr="008D60DE" w:rsidRDefault="008D60D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všech gramatických časů a jejich použití, popis nereálných situací a hypotézy</w:t>
            </w:r>
          </w:p>
          <w:p w14:paraId="605BEFA5" w14:textId="77777777" w:rsidR="008D60DE" w:rsidRPr="008D60DE" w:rsidRDefault="008D60D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slovní zásoby vybraných témat, frází s podstatnými jmény, stálých slovních spojení</w:t>
            </w:r>
          </w:p>
          <w:p w14:paraId="42057C6F" w14:textId="77777777" w:rsidR="008D60DE" w:rsidRPr="008D60DE" w:rsidRDefault="008D60D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kauzativního have a get, uvozujících sloves</w:t>
            </w:r>
          </w:p>
          <w:p w14:paraId="678392F3" w14:textId="77777777" w:rsidR="008D60DE" w:rsidRPr="008D60DE" w:rsidRDefault="008D60D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tvorba a odvozování slov, předpony a přípony, použití vybraných idiomů</w:t>
            </w:r>
          </w:p>
          <w:p w14:paraId="281B974A" w14:textId="77777777" w:rsidR="00131A70" w:rsidRPr="000C69A4" w:rsidRDefault="00131A70" w:rsidP="00131A70">
            <w:pPr>
              <w:tabs>
                <w:tab w:val="left" w:pos="328"/>
              </w:tabs>
              <w:rPr>
                <w:b/>
                <w:color w:val="000000" w:themeColor="text1"/>
              </w:rPr>
            </w:pPr>
          </w:p>
          <w:p w14:paraId="4587C8F3" w14:textId="77777777" w:rsidR="00131A70" w:rsidRDefault="00131A70" w:rsidP="00131A70">
            <w:pPr>
              <w:tabs>
                <w:tab w:val="left" w:pos="328"/>
              </w:tabs>
              <w:rPr>
                <w:b/>
                <w:color w:val="000000" w:themeColor="text1"/>
              </w:rPr>
            </w:pPr>
            <w:r w:rsidRPr="000C69A4">
              <w:rPr>
                <w:b/>
                <w:color w:val="000000" w:themeColor="text1"/>
              </w:rPr>
              <w:t>Odborné dovednosti:</w:t>
            </w:r>
          </w:p>
          <w:p w14:paraId="619BF56B" w14:textId="1EF0B901" w:rsidR="008D60DE" w:rsidRPr="008D60DE" w:rsidRDefault="008D60D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rozumět delším promluvám, i když nemají jasnou stavbu, bez námahy rozumět fi</w:t>
            </w:r>
            <w:r w:rsidR="009F40A8">
              <w:rPr>
                <w:rFonts w:ascii="Times New Roman" w:hAnsi="Times New Roman" w:cs="Times New Roman"/>
                <w:sz w:val="20"/>
                <w:szCs w:val="20"/>
                <w:lang w:eastAsia="cs-CZ"/>
              </w:rPr>
              <w:t>l</w:t>
            </w:r>
            <w:r w:rsidRPr="008D425E">
              <w:rPr>
                <w:rFonts w:ascii="Times New Roman" w:hAnsi="Times New Roman" w:cs="Times New Roman"/>
                <w:sz w:val="20"/>
                <w:szCs w:val="20"/>
                <w:lang w:eastAsia="cs-CZ"/>
              </w:rPr>
              <w:t>mům a programům</w:t>
            </w:r>
          </w:p>
          <w:p w14:paraId="3722E3B6" w14:textId="77777777" w:rsidR="008D60DE" w:rsidRPr="008D60DE" w:rsidRDefault="008D60D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rozumět náročným textům a zprávám a identifikovat význam</w:t>
            </w:r>
          </w:p>
          <w:p w14:paraId="50868ECA" w14:textId="77777777" w:rsidR="008D60DE" w:rsidRPr="008D60DE" w:rsidRDefault="008D60D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pohotově a efektivně používat jazyk jak pro osobní, tak profesní a akademické účely</w:t>
            </w:r>
          </w:p>
          <w:p w14:paraId="5520B4C5" w14:textId="77777777" w:rsidR="008D60DE" w:rsidRPr="008D60DE" w:rsidRDefault="008D60DE" w:rsidP="009B0068">
            <w:pPr>
              <w:pStyle w:val="Odstavecseseznamem"/>
              <w:numPr>
                <w:ilvl w:val="0"/>
                <w:numId w:val="6"/>
              </w:numPr>
              <w:spacing w:after="0" w:line="240" w:lineRule="auto"/>
              <w:ind w:left="170" w:hanging="170"/>
              <w:rPr>
                <w:rFonts w:ascii="Times New Roman" w:hAnsi="Times New Roman" w:cs="Times New Roman"/>
                <w:sz w:val="20"/>
                <w:szCs w:val="20"/>
                <w:lang w:eastAsia="cs-CZ"/>
              </w:rPr>
            </w:pPr>
            <w:r w:rsidRPr="008D425E">
              <w:rPr>
                <w:rFonts w:ascii="Times New Roman" w:hAnsi="Times New Roman" w:cs="Times New Roman"/>
                <w:sz w:val="20"/>
                <w:szCs w:val="20"/>
                <w:lang w:eastAsia="cs-CZ"/>
              </w:rPr>
              <w:t>vyjadřovat se detailně k široké škále témat</w:t>
            </w:r>
          </w:p>
          <w:p w14:paraId="13752559" w14:textId="62C3DE27" w:rsidR="008D60DE" w:rsidRPr="005A0406" w:rsidRDefault="008D60DE" w:rsidP="009B0068">
            <w:pPr>
              <w:pStyle w:val="Odstavecseseznamem"/>
              <w:numPr>
                <w:ilvl w:val="0"/>
                <w:numId w:val="6"/>
              </w:numPr>
              <w:spacing w:after="0" w:line="240" w:lineRule="auto"/>
              <w:ind w:left="170" w:hanging="170"/>
            </w:pPr>
            <w:r w:rsidRPr="008D425E">
              <w:rPr>
                <w:rFonts w:ascii="Times New Roman" w:hAnsi="Times New Roman" w:cs="Times New Roman"/>
                <w:sz w:val="20"/>
                <w:szCs w:val="20"/>
                <w:lang w:eastAsia="cs-CZ"/>
              </w:rPr>
              <w:t>vytvořit jasný, dobře strukturovaný a podrobný text o složitých tématech, který dokazuje kontrolované používání konektorů a jiných pokročilých jazykových nástrojů</w:t>
            </w:r>
          </w:p>
        </w:tc>
      </w:tr>
      <w:tr w:rsidR="00C45179" w14:paraId="4A44AB81" w14:textId="77777777" w:rsidTr="001041BE">
        <w:trPr>
          <w:gridBefore w:val="1"/>
          <w:gridAfter w:val="1"/>
          <w:wBefore w:w="393" w:type="dxa"/>
          <w:wAfter w:w="101" w:type="dxa"/>
          <w:trHeight w:val="283"/>
        </w:trPr>
        <w:tc>
          <w:tcPr>
            <w:tcW w:w="3152" w:type="dxa"/>
            <w:gridSpan w:val="3"/>
            <w:tcBorders>
              <w:top w:val="single" w:sz="4" w:space="0" w:color="auto"/>
              <w:bottom w:val="single" w:sz="4" w:space="0" w:color="auto"/>
              <w:right w:val="single" w:sz="4" w:space="0" w:color="auto"/>
            </w:tcBorders>
            <w:shd w:val="clear" w:color="auto" w:fill="FBD4B4" w:themeFill="accent6" w:themeFillTint="66"/>
          </w:tcPr>
          <w:p w14:paraId="31223346" w14:textId="77777777" w:rsidR="00C45179" w:rsidRPr="005A0406" w:rsidRDefault="00C45179" w:rsidP="00F8305C">
            <w:pPr>
              <w:jc w:val="both"/>
            </w:pPr>
            <w:r w:rsidRPr="005A0406">
              <w:rPr>
                <w:b/>
              </w:rPr>
              <w:t>Metody výuky</w:t>
            </w:r>
          </w:p>
        </w:tc>
        <w:tc>
          <w:tcPr>
            <w:tcW w:w="6703" w:type="dxa"/>
            <w:gridSpan w:val="12"/>
            <w:tcBorders>
              <w:top w:val="single" w:sz="4" w:space="0" w:color="auto"/>
              <w:left w:val="single" w:sz="4" w:space="0" w:color="auto"/>
              <w:bottom w:val="nil"/>
              <w:right w:val="single" w:sz="4" w:space="0" w:color="auto"/>
            </w:tcBorders>
          </w:tcPr>
          <w:p w14:paraId="0815E025" w14:textId="77777777" w:rsidR="00C45179" w:rsidRDefault="00C45179" w:rsidP="00F8305C">
            <w:pPr>
              <w:jc w:val="both"/>
            </w:pPr>
          </w:p>
        </w:tc>
      </w:tr>
      <w:tr w:rsidR="00C45179" w14:paraId="2AFBB18A" w14:textId="77777777" w:rsidTr="001041BE">
        <w:trPr>
          <w:gridBefore w:val="1"/>
          <w:gridAfter w:val="1"/>
          <w:wBefore w:w="393" w:type="dxa"/>
          <w:wAfter w:w="101" w:type="dxa"/>
          <w:trHeight w:val="1139"/>
        </w:trPr>
        <w:tc>
          <w:tcPr>
            <w:tcW w:w="9855" w:type="dxa"/>
            <w:gridSpan w:val="15"/>
            <w:tcBorders>
              <w:top w:val="nil"/>
              <w:bottom w:val="single" w:sz="4" w:space="0" w:color="auto"/>
            </w:tcBorders>
          </w:tcPr>
          <w:p w14:paraId="0031DDC2" w14:textId="77777777" w:rsidR="00131A70" w:rsidRPr="000C69A4" w:rsidRDefault="00131A70" w:rsidP="00131A70">
            <w:pPr>
              <w:jc w:val="both"/>
              <w:rPr>
                <w:b/>
                <w:bCs/>
                <w:u w:val="single"/>
              </w:rPr>
            </w:pPr>
            <w:r w:rsidRPr="000C69A4">
              <w:rPr>
                <w:b/>
                <w:bCs/>
                <w:u w:val="single"/>
              </w:rPr>
              <w:t>Metody a přístupy používané ve výuce</w:t>
            </w:r>
          </w:p>
          <w:p w14:paraId="14150763" w14:textId="77777777" w:rsidR="00131A70" w:rsidRPr="000C69A4" w:rsidRDefault="00131A70" w:rsidP="00131A70">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05C92561" w14:textId="207EED03" w:rsidR="00131A70" w:rsidRPr="00B64152" w:rsidRDefault="00131A70" w:rsidP="00131A70">
            <w:pPr>
              <w:jc w:val="both"/>
            </w:pPr>
            <w:r w:rsidRPr="00C32880">
              <w:rPr>
                <w:color w:val="000000"/>
              </w:rPr>
              <w:t>Aktivizující (simulace, hry, dramatizace)</w:t>
            </w:r>
            <w:r w:rsidRPr="00B64152">
              <w:rPr>
                <w:color w:val="000000"/>
              </w:rPr>
              <w:t xml:space="preserve">, </w:t>
            </w:r>
            <w:r w:rsidRPr="00C32880">
              <w:rPr>
                <w:color w:val="000000"/>
              </w:rPr>
              <w:t>Dialogická (diskuze, rozhovor, brainstorming)</w:t>
            </w:r>
            <w:r w:rsidRPr="00B64152">
              <w:rPr>
                <w:color w:val="000000"/>
              </w:rPr>
              <w:t xml:space="preserve">, </w:t>
            </w:r>
            <w:r w:rsidRPr="00C32880">
              <w:rPr>
                <w:color w:val="000000"/>
              </w:rPr>
              <w:t>E-learning</w:t>
            </w:r>
          </w:p>
          <w:p w14:paraId="10ABB5DE" w14:textId="77777777" w:rsidR="00131A70" w:rsidRDefault="00131A70" w:rsidP="00131A70">
            <w:pPr>
              <w:jc w:val="both"/>
              <w:rPr>
                <w:color w:val="000000"/>
                <w:shd w:val="clear" w:color="auto" w:fill="FFFFFF"/>
              </w:rPr>
            </w:pPr>
          </w:p>
          <w:p w14:paraId="266CB117" w14:textId="77777777" w:rsidR="00131A70" w:rsidRPr="000C69A4" w:rsidRDefault="00131A70" w:rsidP="00131A70">
            <w:pPr>
              <w:jc w:val="both"/>
              <w:rPr>
                <w:b/>
                <w:bCs/>
              </w:rPr>
            </w:pPr>
            <w:r w:rsidRPr="000C69A4">
              <w:rPr>
                <w:b/>
                <w:bCs/>
              </w:rPr>
              <w:t>Pro dosažení odborných dovedností jsou užívány vyučovací metody:</w:t>
            </w:r>
          </w:p>
          <w:p w14:paraId="32D2882B" w14:textId="405758F7" w:rsidR="00131A70" w:rsidRPr="00B64152" w:rsidRDefault="00131A70" w:rsidP="00131A70">
            <w:pPr>
              <w:jc w:val="both"/>
            </w:pPr>
            <w:r w:rsidRPr="00C32880">
              <w:rPr>
                <w:color w:val="000000"/>
              </w:rPr>
              <w:t>Aktivizující (simulace, hry, dramatizace)</w:t>
            </w:r>
            <w:r w:rsidRPr="00B64152">
              <w:rPr>
                <w:color w:val="000000"/>
              </w:rPr>
              <w:t xml:space="preserve">, </w:t>
            </w:r>
            <w:r w:rsidRPr="00C32880">
              <w:rPr>
                <w:color w:val="000000"/>
              </w:rPr>
              <w:t>Individuální práce studentů</w:t>
            </w:r>
            <w:r w:rsidRPr="00B64152">
              <w:rPr>
                <w:color w:val="000000"/>
              </w:rPr>
              <w:t xml:space="preserve">, </w:t>
            </w:r>
            <w:r w:rsidRPr="00C32880">
              <w:rPr>
                <w:color w:val="000000"/>
              </w:rPr>
              <w:t>Práce studentů ve dvojicích</w:t>
            </w:r>
            <w:r w:rsidRPr="00B64152">
              <w:rPr>
                <w:color w:val="000000"/>
              </w:rPr>
              <w:t xml:space="preserve">, </w:t>
            </w:r>
            <w:r w:rsidRPr="00C32880">
              <w:rPr>
                <w:color w:val="000000"/>
              </w:rPr>
              <w:t xml:space="preserve">Řešení situačních </w:t>
            </w:r>
            <w:r w:rsidRPr="00B64152">
              <w:rPr>
                <w:color w:val="000000"/>
              </w:rPr>
              <w:t>problematik – učení</w:t>
            </w:r>
            <w:r w:rsidRPr="00C32880">
              <w:rPr>
                <w:color w:val="000000"/>
              </w:rPr>
              <w:t xml:space="preserve"> se v</w:t>
            </w:r>
            <w:r w:rsidRPr="00B64152">
              <w:rPr>
                <w:color w:val="000000"/>
              </w:rPr>
              <w:t> </w:t>
            </w:r>
            <w:r w:rsidRPr="00C32880">
              <w:rPr>
                <w:color w:val="000000"/>
              </w:rPr>
              <w:t>situacích</w:t>
            </w:r>
            <w:r w:rsidRPr="00B64152">
              <w:rPr>
                <w:color w:val="000000"/>
              </w:rPr>
              <w:t xml:space="preserve">, </w:t>
            </w:r>
            <w:r w:rsidRPr="00C32880">
              <w:rPr>
                <w:color w:val="000000"/>
              </w:rPr>
              <w:t>Týmová práce</w:t>
            </w:r>
          </w:p>
          <w:p w14:paraId="51BEAA3E" w14:textId="77777777" w:rsidR="00131A70" w:rsidRPr="000C69A4" w:rsidRDefault="00131A70" w:rsidP="00131A70"/>
          <w:p w14:paraId="1A95F773" w14:textId="77777777" w:rsidR="00131A70" w:rsidRPr="005110DD" w:rsidRDefault="00131A70" w:rsidP="00131A70">
            <w:pPr>
              <w:pStyle w:val="Nadpis5"/>
              <w:spacing w:before="0"/>
              <w:rPr>
                <w:rFonts w:ascii="Times New Roman" w:eastAsia="Times New Roman" w:hAnsi="Times New Roman" w:cs="Times New Roman"/>
                <w:b/>
                <w:bCs/>
                <w:color w:val="auto"/>
              </w:rPr>
            </w:pPr>
            <w:r w:rsidRPr="005110DD">
              <w:rPr>
                <w:rFonts w:ascii="Times New Roman" w:eastAsia="Times New Roman" w:hAnsi="Times New Roman" w:cs="Times New Roman"/>
                <w:b/>
                <w:bCs/>
                <w:color w:val="auto"/>
              </w:rPr>
              <w:lastRenderedPageBreak/>
              <w:t>Očekávané výsledky učení dosažené studiem předmětu jsou ověřovány hodnoticími metodami:</w:t>
            </w:r>
          </w:p>
          <w:p w14:paraId="0642B1F9" w14:textId="68ED58AC" w:rsidR="00131A70" w:rsidRDefault="005C2B4F" w:rsidP="00131A70">
            <w:pPr>
              <w:jc w:val="both"/>
            </w:pPr>
            <w:r>
              <w:t xml:space="preserve">Kombinovaná </w:t>
            </w:r>
            <w:r w:rsidR="00131A70" w:rsidRPr="00C32880">
              <w:t>zkouška</w:t>
            </w:r>
            <w:r>
              <w:t xml:space="preserve"> (písemná část + ústní část)</w:t>
            </w:r>
            <w:r w:rsidR="00131A70" w:rsidRPr="00B85E6D">
              <w:t xml:space="preserve">, </w:t>
            </w:r>
            <w:r w:rsidR="00131A70" w:rsidRPr="00C32880">
              <w:t>Rozbor jazykového projevu studenta</w:t>
            </w:r>
            <w:r w:rsidR="00131A70" w:rsidRPr="00B85E6D">
              <w:t xml:space="preserve">, </w:t>
            </w:r>
            <w:r w:rsidR="00131A70" w:rsidRPr="00C32880">
              <w:t xml:space="preserve">Systematické pozorování </w:t>
            </w:r>
            <w:r w:rsidR="00131A70" w:rsidRPr="009A2250">
              <w:t>studenta,</w:t>
            </w:r>
            <w:r w:rsidR="00131A70" w:rsidRPr="009A2250">
              <w:rPr>
                <w:color w:val="000000"/>
              </w:rPr>
              <w:t xml:space="preserve"> </w:t>
            </w:r>
            <w:r w:rsidR="00AC15DC" w:rsidRPr="009A2250">
              <w:rPr>
                <w:color w:val="000000"/>
              </w:rPr>
              <w:t>Známkou</w:t>
            </w:r>
          </w:p>
          <w:p w14:paraId="07DED321" w14:textId="77777777" w:rsidR="00C45179" w:rsidRPr="008440C7" w:rsidRDefault="00C45179" w:rsidP="00F8305C">
            <w:pPr>
              <w:jc w:val="both"/>
              <w:rPr>
                <w:strike/>
                <w:color w:val="000000"/>
              </w:rPr>
            </w:pPr>
          </w:p>
          <w:p w14:paraId="0A565383" w14:textId="5A48CE2E" w:rsidR="00C45179" w:rsidRPr="000C69A4" w:rsidRDefault="00910D1F" w:rsidP="00F8305C">
            <w:pPr>
              <w:jc w:val="both"/>
              <w:rPr>
                <w:b/>
                <w:bCs/>
                <w:u w:val="single"/>
              </w:rPr>
            </w:pPr>
            <w:r w:rsidRPr="000C69A4">
              <w:rPr>
                <w:b/>
                <w:bCs/>
                <w:u w:val="single"/>
              </w:rPr>
              <w:t>P</w:t>
            </w:r>
            <w:r w:rsidR="00C45179" w:rsidRPr="000C69A4">
              <w:rPr>
                <w:b/>
                <w:bCs/>
                <w:u w:val="single"/>
              </w:rPr>
              <w:t>oužívané didaktické prostředky</w:t>
            </w:r>
          </w:p>
          <w:p w14:paraId="2CCE76BF" w14:textId="77777777" w:rsidR="00C45179" w:rsidRPr="0071371D" w:rsidRDefault="00C45179" w:rsidP="00F8305C">
            <w:pPr>
              <w:jc w:val="both"/>
            </w:pPr>
            <w:r w:rsidRPr="000C69A4">
              <w:t xml:space="preserve">Při výuce jsou využívány technické výukové prostředky – vizuální/audiovizuální prostředky výpočetní a prezentační </w:t>
            </w:r>
            <w:r w:rsidRPr="00CA2F1A">
              <w:t>techniky, materiální vybavení poslucháren, seminárních a odborných učeben a laboratoří a moderní učební pomůcky, zejm. dataprojekce, on-line nástroje, zdroje odborné literatury, databáze, výukové počítačové programy, prezentace, videozáznamy, modely aj.</w:t>
            </w:r>
          </w:p>
          <w:p w14:paraId="07AE5309" w14:textId="77777777" w:rsidR="00C45179" w:rsidRPr="0071371D" w:rsidRDefault="00C45179" w:rsidP="00F8305C">
            <w:pPr>
              <w:jc w:val="both"/>
            </w:pPr>
          </w:p>
          <w:p w14:paraId="45B424FC" w14:textId="53E29380" w:rsidR="00C45179" w:rsidRDefault="00AD7980" w:rsidP="00F8305C">
            <w:pPr>
              <w:jc w:val="both"/>
            </w:pPr>
            <w:r w:rsidRPr="00AD7980">
              <w:t>Nedílnou součástí výuky je průběžná komunikace a diskuse se studenty, získávání zpětné vazby, ověřování pochopení souvislostí, podporuje se práce v týmu. Využívají se taktéž vhodné nástroje personalizovaných výukových</w:t>
            </w:r>
            <w:r>
              <w:t xml:space="preserve"> </w:t>
            </w:r>
            <w:r w:rsidRPr="00AD7980">
              <w:t>a komunikačních aplikací, které – nejen v případech distanční výuky – slouží k</w:t>
            </w:r>
            <w:r>
              <w:t>e</w:t>
            </w:r>
            <w:r w:rsidRPr="00AD7980">
              <w:t xml:space="preserve"> sdílení různorodých výukových materiálů</w:t>
            </w:r>
            <w:r>
              <w:t xml:space="preserve"> a</w:t>
            </w:r>
            <w:r w:rsidRPr="00AD7980">
              <w:t xml:space="preserve"> zajištění efektivní a flexibilní komunikace</w:t>
            </w:r>
            <w:r>
              <w:t xml:space="preserve">. </w:t>
            </w:r>
            <w:r w:rsidRPr="00AD7980">
              <w:t>Jako výuková platforma a platforma pro sdílení výukových materiálů slouží Moodle, pro komunikační účely je využíván MS Teams.</w:t>
            </w:r>
            <w:r>
              <w:t xml:space="preserve"> </w:t>
            </w:r>
            <w:r w:rsidRPr="00AD7980">
              <w:t>Uvedené nástroje umožňují diverzitu připojení zohledňující mobilní a desktopová řešení studentů</w:t>
            </w:r>
            <w:r>
              <w:t>.</w:t>
            </w:r>
          </w:p>
        </w:tc>
      </w:tr>
      <w:tr w:rsidR="00C45179" w14:paraId="2EDEAAF1" w14:textId="77777777" w:rsidTr="001041BE">
        <w:trPr>
          <w:gridBefore w:val="1"/>
          <w:gridAfter w:val="1"/>
          <w:wBefore w:w="393" w:type="dxa"/>
          <w:wAfter w:w="101" w:type="dxa"/>
          <w:trHeight w:val="265"/>
        </w:trPr>
        <w:tc>
          <w:tcPr>
            <w:tcW w:w="3653" w:type="dxa"/>
            <w:gridSpan w:val="5"/>
            <w:tcBorders>
              <w:top w:val="single" w:sz="4" w:space="0" w:color="auto"/>
            </w:tcBorders>
            <w:shd w:val="clear" w:color="auto" w:fill="F7CAAC"/>
          </w:tcPr>
          <w:p w14:paraId="14D6B462" w14:textId="77777777" w:rsidR="00C45179" w:rsidRDefault="00C45179" w:rsidP="00F8305C">
            <w:pPr>
              <w:jc w:val="both"/>
            </w:pPr>
            <w:r>
              <w:rPr>
                <w:b/>
              </w:rPr>
              <w:lastRenderedPageBreak/>
              <w:t>Studijní literatura a studijní pomůcky</w:t>
            </w:r>
          </w:p>
        </w:tc>
        <w:tc>
          <w:tcPr>
            <w:tcW w:w="6202" w:type="dxa"/>
            <w:gridSpan w:val="10"/>
            <w:tcBorders>
              <w:top w:val="single" w:sz="4" w:space="0" w:color="auto"/>
              <w:bottom w:val="nil"/>
            </w:tcBorders>
          </w:tcPr>
          <w:p w14:paraId="0BD2BE64" w14:textId="77777777" w:rsidR="00C45179" w:rsidRDefault="00C45179" w:rsidP="00F8305C">
            <w:pPr>
              <w:jc w:val="both"/>
            </w:pPr>
          </w:p>
        </w:tc>
      </w:tr>
      <w:tr w:rsidR="00C45179" w14:paraId="188F52F8" w14:textId="77777777" w:rsidTr="001041BE">
        <w:trPr>
          <w:gridBefore w:val="1"/>
          <w:gridAfter w:val="1"/>
          <w:wBefore w:w="393" w:type="dxa"/>
          <w:wAfter w:w="101" w:type="dxa"/>
          <w:trHeight w:val="1497"/>
        </w:trPr>
        <w:tc>
          <w:tcPr>
            <w:tcW w:w="9855" w:type="dxa"/>
            <w:gridSpan w:val="15"/>
            <w:tcBorders>
              <w:top w:val="nil"/>
            </w:tcBorders>
          </w:tcPr>
          <w:p w14:paraId="5876DA62" w14:textId="77777777" w:rsidR="002440D7" w:rsidRPr="003F3367" w:rsidRDefault="002440D7" w:rsidP="002440D7">
            <w:pPr>
              <w:rPr>
                <w:u w:val="single"/>
              </w:rPr>
            </w:pPr>
            <w:r w:rsidRPr="003F3367">
              <w:rPr>
                <w:u w:val="single"/>
              </w:rPr>
              <w:t>Povinná literatura:</w:t>
            </w:r>
          </w:p>
          <w:p w14:paraId="62A4C687" w14:textId="77777777" w:rsidR="002440D7" w:rsidRPr="003F3367" w:rsidRDefault="009556F6" w:rsidP="006A5DDC">
            <w:pPr>
              <w:shd w:val="clear" w:color="auto" w:fill="FFFFFF"/>
              <w:jc w:val="both"/>
              <w:rPr>
                <w:color w:val="000000"/>
              </w:rPr>
            </w:pPr>
            <w:hyperlink r:id="rId130" w:tgtFrame="_blank" w:history="1">
              <w:r w:rsidR="002440D7" w:rsidRPr="003F3367">
                <w:rPr>
                  <w:caps/>
                  <w:color w:val="000000"/>
                </w:rPr>
                <w:t xml:space="preserve">Bartram, M., Pickering, </w:t>
              </w:r>
              <w:r w:rsidR="002440D7" w:rsidRPr="003F3367">
                <w:rPr>
                  <w:color w:val="000000"/>
                </w:rPr>
                <w:t>K. Navigate Coursebook with Video and Oxford Online Skills Advanced C1. Oxford: Oxford University Press, 2016. ISBN 978-0-19-456688-9.</w:t>
              </w:r>
            </w:hyperlink>
          </w:p>
          <w:p w14:paraId="66611C95" w14:textId="77777777" w:rsidR="002440D7" w:rsidRPr="003F3367" w:rsidRDefault="002440D7" w:rsidP="002440D7"/>
          <w:p w14:paraId="36925D6A" w14:textId="77777777" w:rsidR="002440D7" w:rsidRPr="003F3367" w:rsidRDefault="002440D7" w:rsidP="002440D7">
            <w:pPr>
              <w:rPr>
                <w:u w:val="single"/>
              </w:rPr>
            </w:pPr>
            <w:r w:rsidRPr="003F3367">
              <w:rPr>
                <w:u w:val="single"/>
              </w:rPr>
              <w:t>Doporučená literatura:</w:t>
            </w:r>
          </w:p>
          <w:p w14:paraId="03D84F91" w14:textId="2C831528" w:rsidR="002440D7" w:rsidRDefault="006A5DDC" w:rsidP="006A5DDC">
            <w:pPr>
              <w:shd w:val="clear" w:color="auto" w:fill="FFFFFF"/>
              <w:jc w:val="both"/>
              <w:rPr>
                <w:color w:val="000000"/>
                <w:shd w:val="clear" w:color="auto" w:fill="FFFFFF"/>
              </w:rPr>
            </w:pPr>
            <w:r w:rsidRPr="006A5DDC">
              <w:rPr>
                <w:color w:val="000000"/>
                <w:shd w:val="clear" w:color="auto" w:fill="FFFFFF"/>
              </w:rPr>
              <w:t>HEWINGS, M. Advanced Grammar in Use</w:t>
            </w:r>
            <w:r w:rsidRPr="006A5DDC">
              <w:rPr>
                <w:i/>
                <w:iCs/>
                <w:color w:val="000000"/>
                <w:shd w:val="clear" w:color="auto" w:fill="FFFFFF"/>
              </w:rPr>
              <w:t xml:space="preserve">. </w:t>
            </w:r>
            <w:r w:rsidRPr="006A5DDC">
              <w:rPr>
                <w:color w:val="000000"/>
                <w:shd w:val="clear" w:color="auto" w:fill="FFFFFF"/>
              </w:rPr>
              <w:t>4th Ed. Cambridge: Cambridge University Press, 2023. ISBN 978-1-108-92021-6.</w:t>
            </w:r>
          </w:p>
          <w:p w14:paraId="3BCF79F8" w14:textId="736802FD" w:rsidR="006A5DDC" w:rsidRDefault="009556F6" w:rsidP="002440D7">
            <w:pPr>
              <w:shd w:val="clear" w:color="auto" w:fill="FFFFFF"/>
            </w:pPr>
            <w:hyperlink r:id="rId131" w:history="1">
              <w:r w:rsidR="000A3D0B" w:rsidRPr="000A3D0B">
                <w:rPr>
                  <w:rStyle w:val="Hypertextovodkaz"/>
                </w:rPr>
                <w:t>https://www.cambridgeenglish.org/learning-english/activities-for-learners/</w:t>
              </w:r>
            </w:hyperlink>
            <w:r w:rsidR="00F52661" w:rsidRPr="00F52661">
              <w:rPr>
                <w:rStyle w:val="Hypertextovodkaz"/>
                <w:color w:val="auto"/>
                <w:u w:val="none"/>
              </w:rPr>
              <w:t>.</w:t>
            </w:r>
          </w:p>
          <w:p w14:paraId="27A697F1" w14:textId="77777777" w:rsidR="000A3D0B" w:rsidRPr="003F3367" w:rsidRDefault="000A3D0B" w:rsidP="002440D7">
            <w:pPr>
              <w:shd w:val="clear" w:color="auto" w:fill="FFFFFF"/>
              <w:rPr>
                <w:color w:val="000000"/>
              </w:rPr>
            </w:pPr>
          </w:p>
          <w:p w14:paraId="2D25A748" w14:textId="1C7126C6" w:rsidR="00C45179" w:rsidRPr="00D22542" w:rsidRDefault="002440D7" w:rsidP="002440D7">
            <w:r w:rsidRPr="003F3367">
              <w:t>Vlastní doplňující materiály v e-learningové podobě.</w:t>
            </w:r>
          </w:p>
        </w:tc>
      </w:tr>
      <w:tr w:rsidR="00C45179" w14:paraId="2B80C24C" w14:textId="77777777" w:rsidTr="001041BE">
        <w:trPr>
          <w:gridBefore w:val="1"/>
          <w:gridAfter w:val="1"/>
          <w:wBefore w:w="393" w:type="dxa"/>
          <w:wAfter w:w="101" w:type="dxa"/>
        </w:trPr>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14:paraId="4D6EB774" w14:textId="77777777" w:rsidR="00C45179" w:rsidRDefault="00C45179" w:rsidP="00F8305C">
            <w:pPr>
              <w:jc w:val="center"/>
              <w:rPr>
                <w:b/>
              </w:rPr>
            </w:pPr>
            <w:r>
              <w:rPr>
                <w:b/>
              </w:rPr>
              <w:t>Informace ke kombinované nebo distanční formě</w:t>
            </w:r>
          </w:p>
        </w:tc>
      </w:tr>
      <w:tr w:rsidR="00C45179" w14:paraId="3BC7B769" w14:textId="77777777" w:rsidTr="001041BE">
        <w:trPr>
          <w:gridBefore w:val="1"/>
          <w:gridAfter w:val="1"/>
          <w:wBefore w:w="393" w:type="dxa"/>
          <w:wAfter w:w="101" w:type="dxa"/>
        </w:trPr>
        <w:tc>
          <w:tcPr>
            <w:tcW w:w="4787" w:type="dxa"/>
            <w:gridSpan w:val="7"/>
            <w:tcBorders>
              <w:top w:val="single" w:sz="2" w:space="0" w:color="auto"/>
            </w:tcBorders>
            <w:shd w:val="clear" w:color="auto" w:fill="F7CAAC"/>
          </w:tcPr>
          <w:p w14:paraId="05AA9955" w14:textId="77777777" w:rsidR="00C45179" w:rsidRDefault="00C45179" w:rsidP="00F8305C">
            <w:pPr>
              <w:jc w:val="both"/>
            </w:pPr>
            <w:r>
              <w:rPr>
                <w:b/>
              </w:rPr>
              <w:t>Rozsah konzultací (soustředění)</w:t>
            </w:r>
          </w:p>
        </w:tc>
        <w:tc>
          <w:tcPr>
            <w:tcW w:w="889" w:type="dxa"/>
            <w:tcBorders>
              <w:top w:val="single" w:sz="2" w:space="0" w:color="auto"/>
            </w:tcBorders>
          </w:tcPr>
          <w:p w14:paraId="7CC8FC6F" w14:textId="75B9082B" w:rsidR="00C45179" w:rsidRDefault="00766418" w:rsidP="00766418">
            <w:pPr>
              <w:jc w:val="center"/>
            </w:pPr>
            <w:r>
              <w:t>9</w:t>
            </w:r>
          </w:p>
        </w:tc>
        <w:tc>
          <w:tcPr>
            <w:tcW w:w="4179" w:type="dxa"/>
            <w:gridSpan w:val="7"/>
            <w:tcBorders>
              <w:top w:val="single" w:sz="2" w:space="0" w:color="auto"/>
            </w:tcBorders>
            <w:shd w:val="clear" w:color="auto" w:fill="F7CAAC"/>
          </w:tcPr>
          <w:p w14:paraId="4589351F" w14:textId="77777777" w:rsidR="00C45179" w:rsidRDefault="00C45179" w:rsidP="00F8305C">
            <w:pPr>
              <w:jc w:val="both"/>
              <w:rPr>
                <w:b/>
              </w:rPr>
            </w:pPr>
            <w:r>
              <w:rPr>
                <w:b/>
              </w:rPr>
              <w:t xml:space="preserve">hodin </w:t>
            </w:r>
          </w:p>
        </w:tc>
      </w:tr>
      <w:tr w:rsidR="00C45179" w14:paraId="1BFB97F9" w14:textId="77777777" w:rsidTr="001041BE">
        <w:trPr>
          <w:gridBefore w:val="1"/>
          <w:gridAfter w:val="1"/>
          <w:wBefore w:w="393" w:type="dxa"/>
          <w:wAfter w:w="101" w:type="dxa"/>
        </w:trPr>
        <w:tc>
          <w:tcPr>
            <w:tcW w:w="9855" w:type="dxa"/>
            <w:gridSpan w:val="15"/>
            <w:shd w:val="clear" w:color="auto" w:fill="F7CAAC"/>
          </w:tcPr>
          <w:p w14:paraId="77D4061E" w14:textId="77777777" w:rsidR="00C45179" w:rsidRDefault="00C45179" w:rsidP="00F8305C">
            <w:pPr>
              <w:jc w:val="both"/>
              <w:rPr>
                <w:b/>
              </w:rPr>
            </w:pPr>
            <w:r>
              <w:rPr>
                <w:b/>
              </w:rPr>
              <w:t>Informace o způsobu kontaktu s vyučujícím</w:t>
            </w:r>
          </w:p>
        </w:tc>
      </w:tr>
      <w:tr w:rsidR="00C45179" w14:paraId="11176BA6" w14:textId="77777777" w:rsidTr="001041BE">
        <w:trPr>
          <w:gridBefore w:val="1"/>
          <w:gridAfter w:val="1"/>
          <w:wBefore w:w="393" w:type="dxa"/>
          <w:wAfter w:w="101" w:type="dxa"/>
          <w:trHeight w:val="1373"/>
        </w:trPr>
        <w:tc>
          <w:tcPr>
            <w:tcW w:w="9855" w:type="dxa"/>
            <w:gridSpan w:val="15"/>
          </w:tcPr>
          <w:p w14:paraId="68B02E7E" w14:textId="77777777" w:rsidR="00243D05" w:rsidRDefault="00243D05" w:rsidP="00243D05">
            <w:pPr>
              <w:jc w:val="both"/>
            </w:pPr>
            <w:r w:rsidRPr="0076133B">
              <w:t xml:space="preserve">Studenti se účastní výuky, kde je jim redukovanou formou prezentována látka dle anotace předmětu. Studentům budou </w:t>
            </w:r>
            <w:r w:rsidRPr="00A504CC">
              <w:t>určeny části učiva k samostatnému nastudování. Výuka je realizována v blocích. Studenti samostatně studují předložené materiály a využívají e-learningovou podporu. Píší závěrečný test (min. úspěšnost 60 %). Konzultace jsou možné v rámci výuky, v případě potřeby mají studenti také možnost si s vyučujícím domluvit (e-mailem, telefonicky) individuální konzultaci.</w:t>
            </w:r>
          </w:p>
          <w:p w14:paraId="1E01F4AA" w14:textId="77777777" w:rsidR="00C45179" w:rsidRDefault="00C45179" w:rsidP="00F8305C">
            <w:pPr>
              <w:jc w:val="both"/>
            </w:pPr>
          </w:p>
          <w:p w14:paraId="4C13E2FE" w14:textId="77777777" w:rsidR="00C45179" w:rsidRDefault="00C45179" w:rsidP="00F8305C">
            <w:pPr>
              <w:jc w:val="both"/>
            </w:pPr>
          </w:p>
          <w:p w14:paraId="31F7FDD2" w14:textId="77777777" w:rsidR="00C45179" w:rsidRDefault="00C45179" w:rsidP="00F8305C">
            <w:pPr>
              <w:jc w:val="both"/>
            </w:pPr>
          </w:p>
          <w:p w14:paraId="11D12913" w14:textId="77777777" w:rsidR="00C45179" w:rsidRDefault="00C45179" w:rsidP="00F8305C">
            <w:pPr>
              <w:jc w:val="both"/>
            </w:pPr>
          </w:p>
          <w:p w14:paraId="202171D4" w14:textId="77777777" w:rsidR="00C45179" w:rsidRDefault="00C45179" w:rsidP="00F8305C">
            <w:pPr>
              <w:jc w:val="both"/>
            </w:pPr>
          </w:p>
          <w:p w14:paraId="3E18A722" w14:textId="33E1B6BA" w:rsidR="00C45179" w:rsidRDefault="00C45179" w:rsidP="00F8305C">
            <w:pPr>
              <w:jc w:val="both"/>
            </w:pPr>
          </w:p>
          <w:p w14:paraId="752BD708" w14:textId="410512B9" w:rsidR="009A2250" w:rsidRDefault="009A2250" w:rsidP="00F8305C">
            <w:pPr>
              <w:jc w:val="both"/>
            </w:pPr>
          </w:p>
          <w:p w14:paraId="7AAC2CED" w14:textId="3A448B9D" w:rsidR="009A2250" w:rsidRDefault="009A2250" w:rsidP="00F8305C">
            <w:pPr>
              <w:jc w:val="both"/>
            </w:pPr>
          </w:p>
          <w:p w14:paraId="72ACE843" w14:textId="6E57578F" w:rsidR="009A2250" w:rsidRDefault="009A2250" w:rsidP="00F8305C">
            <w:pPr>
              <w:jc w:val="both"/>
            </w:pPr>
          </w:p>
          <w:p w14:paraId="27C707A8" w14:textId="197D7181" w:rsidR="009A2250" w:rsidRDefault="009A2250" w:rsidP="00F8305C">
            <w:pPr>
              <w:jc w:val="both"/>
            </w:pPr>
          </w:p>
          <w:p w14:paraId="7C78218D" w14:textId="27AC0733" w:rsidR="009A2250" w:rsidRDefault="009A2250" w:rsidP="00F8305C">
            <w:pPr>
              <w:jc w:val="both"/>
            </w:pPr>
          </w:p>
          <w:p w14:paraId="0D9CF570" w14:textId="59808F38" w:rsidR="009A2250" w:rsidRDefault="009A2250" w:rsidP="00F8305C">
            <w:pPr>
              <w:jc w:val="both"/>
            </w:pPr>
          </w:p>
          <w:p w14:paraId="340346C3" w14:textId="7CBE847F" w:rsidR="009A2250" w:rsidRDefault="009A2250" w:rsidP="00F8305C">
            <w:pPr>
              <w:jc w:val="both"/>
            </w:pPr>
          </w:p>
          <w:p w14:paraId="33EDFE4A" w14:textId="4C4123FD" w:rsidR="009A2250" w:rsidRDefault="009A2250" w:rsidP="00F8305C">
            <w:pPr>
              <w:jc w:val="both"/>
            </w:pPr>
          </w:p>
          <w:p w14:paraId="7A0E8935" w14:textId="1AB2B077" w:rsidR="009A2250" w:rsidRDefault="009A2250" w:rsidP="00F8305C">
            <w:pPr>
              <w:jc w:val="both"/>
            </w:pPr>
          </w:p>
          <w:p w14:paraId="54288299" w14:textId="3126F85B" w:rsidR="009A2250" w:rsidRDefault="009A2250" w:rsidP="00F8305C">
            <w:pPr>
              <w:jc w:val="both"/>
            </w:pPr>
          </w:p>
          <w:p w14:paraId="3F128D8E" w14:textId="45CD59E7" w:rsidR="009A2250" w:rsidRDefault="009A2250" w:rsidP="00F8305C">
            <w:pPr>
              <w:jc w:val="both"/>
            </w:pPr>
          </w:p>
          <w:p w14:paraId="71FEBA2C" w14:textId="54392038" w:rsidR="009A2250" w:rsidRDefault="009A2250" w:rsidP="00F8305C">
            <w:pPr>
              <w:jc w:val="both"/>
            </w:pPr>
          </w:p>
          <w:p w14:paraId="2E95F676" w14:textId="4A1CD8D8" w:rsidR="009A2250" w:rsidRDefault="009A2250" w:rsidP="00F8305C">
            <w:pPr>
              <w:jc w:val="both"/>
            </w:pPr>
          </w:p>
          <w:p w14:paraId="4FB7B75A" w14:textId="5601CC37" w:rsidR="009A2250" w:rsidRDefault="009A2250" w:rsidP="00F8305C">
            <w:pPr>
              <w:jc w:val="both"/>
            </w:pPr>
          </w:p>
          <w:p w14:paraId="1E042FA0" w14:textId="21A3D835" w:rsidR="009A2250" w:rsidRDefault="009A2250" w:rsidP="00F8305C">
            <w:pPr>
              <w:jc w:val="both"/>
            </w:pPr>
          </w:p>
          <w:p w14:paraId="25AA1CE2" w14:textId="0A22C35A" w:rsidR="009A2250" w:rsidRDefault="009A2250" w:rsidP="00F8305C">
            <w:pPr>
              <w:jc w:val="both"/>
            </w:pPr>
          </w:p>
          <w:p w14:paraId="72ACFE7A" w14:textId="71AB83A8" w:rsidR="009A2250" w:rsidRDefault="009A2250" w:rsidP="00F8305C">
            <w:pPr>
              <w:jc w:val="both"/>
            </w:pPr>
          </w:p>
          <w:p w14:paraId="5BE6AF41" w14:textId="3BDE27C1" w:rsidR="009A2250" w:rsidRDefault="009A2250" w:rsidP="00F8305C">
            <w:pPr>
              <w:jc w:val="both"/>
            </w:pPr>
          </w:p>
          <w:p w14:paraId="54A7FA78" w14:textId="4B40A1E3" w:rsidR="009A2250" w:rsidRDefault="009A2250" w:rsidP="00F8305C">
            <w:pPr>
              <w:jc w:val="both"/>
            </w:pPr>
          </w:p>
          <w:p w14:paraId="098F6892" w14:textId="77777777" w:rsidR="009A2250" w:rsidRDefault="009A2250" w:rsidP="00F8305C">
            <w:pPr>
              <w:jc w:val="both"/>
            </w:pPr>
          </w:p>
          <w:p w14:paraId="2A251BB7" w14:textId="77777777" w:rsidR="00C45179" w:rsidRDefault="00C45179" w:rsidP="00F8305C">
            <w:pPr>
              <w:jc w:val="both"/>
            </w:pPr>
          </w:p>
          <w:p w14:paraId="0EE8B93F" w14:textId="77777777" w:rsidR="00C45179" w:rsidRDefault="00C45179" w:rsidP="00F8305C">
            <w:pPr>
              <w:jc w:val="both"/>
            </w:pPr>
          </w:p>
        </w:tc>
      </w:tr>
      <w:bookmarkEnd w:id="318"/>
      <w:tr w:rsidR="00281C8D" w14:paraId="571A91A4"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val="230"/>
        </w:trPr>
        <w:tc>
          <w:tcPr>
            <w:tcW w:w="10349" w:type="dxa"/>
            <w:gridSpan w:val="17"/>
            <w:tcBorders>
              <w:top w:val="single" w:sz="4" w:space="0" w:color="000000"/>
              <w:left w:val="single" w:sz="4" w:space="0" w:color="000000"/>
              <w:bottom w:val="single" w:sz="4" w:space="0" w:color="000000"/>
              <w:right w:val="single" w:sz="4" w:space="0" w:color="000000"/>
            </w:tcBorders>
            <w:shd w:val="clear" w:color="auto" w:fill="BDD6EE"/>
            <w:hideMark/>
          </w:tcPr>
          <w:p w14:paraId="149945E1" w14:textId="77777777" w:rsidR="00281C8D" w:rsidRDefault="00281C8D" w:rsidP="00F8305C">
            <w:pPr>
              <w:pStyle w:val="TableParagraph"/>
              <w:spacing w:before="20" w:after="20" w:line="264" w:lineRule="auto"/>
              <w:ind w:left="70"/>
              <w:jc w:val="center"/>
              <w:rPr>
                <w:b/>
                <w:sz w:val="20"/>
                <w:szCs w:val="20"/>
              </w:rPr>
            </w:pPr>
            <w:r>
              <w:lastRenderedPageBreak/>
              <w:br w:type="page"/>
            </w:r>
            <w:r>
              <w:br w:type="page"/>
            </w:r>
            <w:r>
              <w:rPr>
                <w:rFonts w:asciiTheme="minorHAnsi" w:eastAsiaTheme="minorHAnsi" w:hAnsiTheme="minorHAnsi" w:cstheme="minorBidi"/>
              </w:rPr>
              <w:br w:type="page"/>
            </w:r>
            <w:r>
              <w:br w:type="page"/>
            </w:r>
            <w:r>
              <w:rPr>
                <w:b/>
                <w:sz w:val="27"/>
                <w:szCs w:val="27"/>
              </w:rPr>
              <w:t>Personální zabezpečení – přehled vyučujících</w:t>
            </w:r>
          </w:p>
        </w:tc>
      </w:tr>
      <w:tr w:rsidR="00281C8D" w14:paraId="5F533AAA"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2480" w:type="dxa"/>
            <w:gridSpan w:val="3"/>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315236AB" w14:textId="77777777" w:rsidR="00281C8D" w:rsidRPr="00F2523D" w:rsidRDefault="00281C8D" w:rsidP="00F8305C">
            <w:pPr>
              <w:pStyle w:val="TableParagraph"/>
              <w:spacing w:before="40" w:after="40" w:line="256" w:lineRule="auto"/>
              <w:ind w:left="57"/>
              <w:rPr>
                <w:b/>
                <w:sz w:val="20"/>
                <w:szCs w:val="20"/>
              </w:rPr>
            </w:pPr>
            <w:r w:rsidRPr="00F2523D">
              <w:rPr>
                <w:b/>
                <w:sz w:val="20"/>
                <w:szCs w:val="20"/>
              </w:rPr>
              <w:t>Vysoká škola</w:t>
            </w:r>
          </w:p>
        </w:tc>
        <w:tc>
          <w:tcPr>
            <w:tcW w:w="7869" w:type="dxa"/>
            <w:gridSpan w:val="14"/>
            <w:tcBorders>
              <w:top w:val="single" w:sz="4" w:space="0" w:color="000000"/>
              <w:left w:val="single" w:sz="4" w:space="0" w:color="000000"/>
              <w:bottom w:val="single" w:sz="4" w:space="0" w:color="000000"/>
              <w:right w:val="single" w:sz="4" w:space="0" w:color="000000"/>
            </w:tcBorders>
            <w:hideMark/>
          </w:tcPr>
          <w:p w14:paraId="3A07FBCA" w14:textId="77777777" w:rsidR="00281C8D" w:rsidRPr="00F2523D" w:rsidRDefault="00281C8D" w:rsidP="00F8305C">
            <w:pPr>
              <w:pStyle w:val="TableParagraph"/>
              <w:spacing w:before="40" w:after="40" w:line="256" w:lineRule="auto"/>
              <w:ind w:left="57"/>
              <w:rPr>
                <w:bCs/>
                <w:sz w:val="20"/>
                <w:szCs w:val="20"/>
              </w:rPr>
            </w:pPr>
            <w:r w:rsidRPr="00F2523D">
              <w:rPr>
                <w:bCs/>
                <w:sz w:val="20"/>
                <w:szCs w:val="20"/>
              </w:rPr>
              <w:t>Univerzita Tomáše Bati ve Zlíně</w:t>
            </w:r>
          </w:p>
        </w:tc>
      </w:tr>
      <w:tr w:rsidR="00281C8D" w14:paraId="101785CB"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2480" w:type="dxa"/>
            <w:gridSpan w:val="3"/>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16FE7423" w14:textId="77777777" w:rsidR="00281C8D" w:rsidRPr="00F2523D" w:rsidRDefault="00281C8D" w:rsidP="00F8305C">
            <w:pPr>
              <w:pStyle w:val="TableParagraph"/>
              <w:spacing w:before="40" w:after="40" w:line="256" w:lineRule="auto"/>
              <w:ind w:left="57"/>
              <w:rPr>
                <w:b/>
                <w:sz w:val="20"/>
                <w:szCs w:val="20"/>
              </w:rPr>
            </w:pPr>
            <w:r w:rsidRPr="00F2523D">
              <w:rPr>
                <w:b/>
                <w:sz w:val="20"/>
                <w:szCs w:val="20"/>
              </w:rPr>
              <w:t>Součást vysoké školy</w:t>
            </w:r>
          </w:p>
        </w:tc>
        <w:tc>
          <w:tcPr>
            <w:tcW w:w="7869" w:type="dxa"/>
            <w:gridSpan w:val="14"/>
            <w:tcBorders>
              <w:top w:val="single" w:sz="4" w:space="0" w:color="000000"/>
              <w:left w:val="single" w:sz="4" w:space="0" w:color="000000"/>
              <w:bottom w:val="single" w:sz="4" w:space="0" w:color="000000"/>
              <w:right w:val="single" w:sz="4" w:space="0" w:color="000000"/>
            </w:tcBorders>
            <w:hideMark/>
          </w:tcPr>
          <w:p w14:paraId="3ABA172A" w14:textId="77777777" w:rsidR="00281C8D" w:rsidRPr="00F2523D" w:rsidRDefault="00281C8D" w:rsidP="00F8305C">
            <w:pPr>
              <w:pStyle w:val="TableParagraph"/>
              <w:spacing w:before="40" w:after="40" w:line="256" w:lineRule="auto"/>
              <w:ind w:left="57"/>
              <w:rPr>
                <w:bCs/>
                <w:sz w:val="20"/>
                <w:szCs w:val="20"/>
              </w:rPr>
            </w:pPr>
            <w:r w:rsidRPr="00F2523D">
              <w:rPr>
                <w:bCs/>
                <w:sz w:val="20"/>
                <w:szCs w:val="20"/>
              </w:rPr>
              <w:t>Fakulta technologická</w:t>
            </w:r>
          </w:p>
        </w:tc>
      </w:tr>
      <w:tr w:rsidR="00281C8D" w:rsidRPr="00584AE2" w14:paraId="3DF91393"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2480" w:type="dxa"/>
            <w:gridSpan w:val="3"/>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717486EC" w14:textId="77777777" w:rsidR="00281C8D" w:rsidRPr="00F2523D" w:rsidRDefault="00281C8D" w:rsidP="00F8305C">
            <w:pPr>
              <w:pStyle w:val="TableParagraph"/>
              <w:spacing w:before="40" w:after="40" w:line="256" w:lineRule="auto"/>
              <w:ind w:left="57"/>
              <w:rPr>
                <w:b/>
                <w:sz w:val="20"/>
                <w:szCs w:val="20"/>
              </w:rPr>
            </w:pPr>
            <w:r w:rsidRPr="00F2523D">
              <w:rPr>
                <w:b/>
                <w:sz w:val="20"/>
                <w:szCs w:val="20"/>
              </w:rPr>
              <w:t>Název studijního programu</w:t>
            </w:r>
          </w:p>
        </w:tc>
        <w:tc>
          <w:tcPr>
            <w:tcW w:w="7869" w:type="dxa"/>
            <w:gridSpan w:val="14"/>
            <w:tcBorders>
              <w:top w:val="single" w:sz="4" w:space="0" w:color="000000"/>
              <w:left w:val="single" w:sz="4" w:space="0" w:color="000000"/>
              <w:bottom w:val="single" w:sz="4" w:space="0" w:color="000000"/>
              <w:right w:val="single" w:sz="4" w:space="0" w:color="000000"/>
            </w:tcBorders>
            <w:hideMark/>
          </w:tcPr>
          <w:p w14:paraId="1E690532" w14:textId="17CF91C7" w:rsidR="00281C8D" w:rsidRPr="00F2523D" w:rsidRDefault="00281C8D" w:rsidP="00F8305C">
            <w:pPr>
              <w:pStyle w:val="TableParagraph"/>
              <w:spacing w:before="40" w:after="40" w:line="256" w:lineRule="auto"/>
              <w:ind w:left="57"/>
              <w:rPr>
                <w:b/>
                <w:bCs/>
                <w:sz w:val="20"/>
                <w:szCs w:val="20"/>
              </w:rPr>
            </w:pPr>
            <w:r w:rsidRPr="001B759B">
              <w:rPr>
                <w:b/>
                <w:bCs/>
                <w:sz w:val="20"/>
                <w:szCs w:val="20"/>
              </w:rPr>
              <w:t>Materiály a technologie – specializace Polovodičové materiály</w:t>
            </w:r>
          </w:p>
        </w:tc>
      </w:tr>
      <w:tr w:rsidR="00281C8D" w14:paraId="50CCA3E2"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val="230"/>
        </w:trPr>
        <w:tc>
          <w:tcPr>
            <w:tcW w:w="1316" w:type="dxa"/>
            <w:gridSpan w:val="2"/>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1770C206" w14:textId="77777777" w:rsidR="00281C8D" w:rsidRPr="001B759B" w:rsidRDefault="00281C8D" w:rsidP="00F8305C">
            <w:pPr>
              <w:pStyle w:val="TableParagraph"/>
              <w:spacing w:before="20" w:after="20" w:line="264" w:lineRule="auto"/>
              <w:jc w:val="left"/>
              <w:rPr>
                <w:b/>
                <w:sz w:val="20"/>
                <w:szCs w:val="20"/>
              </w:rPr>
            </w:pPr>
            <w:r w:rsidRPr="001B759B">
              <w:rPr>
                <w:b/>
                <w:sz w:val="20"/>
                <w:szCs w:val="20"/>
              </w:rPr>
              <w:t>Příjmení</w:t>
            </w:r>
          </w:p>
        </w:tc>
        <w:tc>
          <w:tcPr>
            <w:tcW w:w="1164"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5BD02EEE" w14:textId="77777777" w:rsidR="00281C8D" w:rsidRPr="001B759B" w:rsidRDefault="00281C8D" w:rsidP="00F8305C">
            <w:pPr>
              <w:pStyle w:val="TableParagraph"/>
              <w:spacing w:before="20" w:after="20" w:line="264" w:lineRule="auto"/>
              <w:jc w:val="left"/>
              <w:rPr>
                <w:b/>
                <w:sz w:val="20"/>
                <w:szCs w:val="20"/>
              </w:rPr>
            </w:pPr>
            <w:r w:rsidRPr="001B759B">
              <w:rPr>
                <w:b/>
                <w:sz w:val="20"/>
                <w:szCs w:val="20"/>
              </w:rPr>
              <w:t>Jméno</w:t>
            </w:r>
          </w:p>
        </w:tc>
        <w:tc>
          <w:tcPr>
            <w:tcW w:w="2042" w:type="dxa"/>
            <w:gridSpan w:val="4"/>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5CA536A1" w14:textId="77777777" w:rsidR="00281C8D" w:rsidRPr="001B759B" w:rsidRDefault="00281C8D" w:rsidP="00F8305C">
            <w:pPr>
              <w:pStyle w:val="TableParagraph"/>
              <w:spacing w:before="20" w:after="20" w:line="264" w:lineRule="auto"/>
              <w:ind w:left="70"/>
              <w:jc w:val="left"/>
              <w:rPr>
                <w:b/>
                <w:sz w:val="20"/>
                <w:szCs w:val="20"/>
              </w:rPr>
            </w:pPr>
            <w:r w:rsidRPr="001B759B">
              <w:rPr>
                <w:b/>
                <w:sz w:val="20"/>
                <w:szCs w:val="20"/>
              </w:rPr>
              <w:t>Tituly</w:t>
            </w:r>
          </w:p>
        </w:tc>
        <w:tc>
          <w:tcPr>
            <w:tcW w:w="1753" w:type="dxa"/>
            <w:gridSpan w:val="3"/>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492D93FB" w14:textId="77777777" w:rsidR="00281C8D" w:rsidRPr="00685D67" w:rsidRDefault="00281C8D" w:rsidP="00F8305C">
            <w:pPr>
              <w:pStyle w:val="TableParagraph"/>
              <w:spacing w:before="20" w:after="20" w:line="264" w:lineRule="auto"/>
              <w:ind w:left="70"/>
              <w:jc w:val="left"/>
              <w:rPr>
                <w:b/>
                <w:sz w:val="20"/>
                <w:szCs w:val="20"/>
              </w:rPr>
            </w:pPr>
            <w:r w:rsidRPr="00685D67">
              <w:rPr>
                <w:b/>
                <w:sz w:val="20"/>
                <w:szCs w:val="20"/>
              </w:rPr>
              <w:t xml:space="preserve">Vztah </w:t>
            </w:r>
          </w:p>
          <w:p w14:paraId="7492E7AF" w14:textId="77777777" w:rsidR="00281C8D" w:rsidRPr="00685D67" w:rsidRDefault="00281C8D" w:rsidP="00F8305C">
            <w:pPr>
              <w:pStyle w:val="TableParagraph"/>
              <w:spacing w:before="20" w:after="20" w:line="264" w:lineRule="auto"/>
              <w:ind w:left="70"/>
              <w:jc w:val="left"/>
              <w:rPr>
                <w:b/>
                <w:sz w:val="20"/>
                <w:szCs w:val="20"/>
              </w:rPr>
            </w:pPr>
            <w:r w:rsidRPr="00685D67">
              <w:rPr>
                <w:b/>
                <w:sz w:val="20"/>
                <w:szCs w:val="20"/>
              </w:rPr>
              <w:t>k VŠ*</w:t>
            </w:r>
          </w:p>
          <w:p w14:paraId="42CF2D2B" w14:textId="77777777" w:rsidR="00281C8D" w:rsidRPr="00685D67" w:rsidRDefault="00281C8D" w:rsidP="00F8305C">
            <w:pPr>
              <w:pStyle w:val="TableParagraph"/>
              <w:spacing w:before="20" w:after="20" w:line="264" w:lineRule="auto"/>
              <w:ind w:left="70"/>
              <w:jc w:val="left"/>
              <w:rPr>
                <w:b/>
                <w:sz w:val="20"/>
                <w:szCs w:val="20"/>
              </w:rPr>
            </w:pPr>
            <w:r w:rsidRPr="00685D67">
              <w:rPr>
                <w:b/>
                <w:sz w:val="20"/>
                <w:szCs w:val="20"/>
              </w:rPr>
              <w:t>(typ/rozsah/do kdy)</w:t>
            </w:r>
          </w:p>
        </w:tc>
        <w:tc>
          <w:tcPr>
            <w:tcW w:w="1748" w:type="dxa"/>
            <w:gridSpan w:val="2"/>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2104A98F" w14:textId="77777777" w:rsidR="00281C8D" w:rsidRPr="00685D67" w:rsidRDefault="00281C8D" w:rsidP="00F8305C">
            <w:pPr>
              <w:pStyle w:val="TableParagraph"/>
              <w:spacing w:before="20" w:after="20" w:line="264" w:lineRule="auto"/>
              <w:ind w:left="70"/>
              <w:jc w:val="left"/>
              <w:rPr>
                <w:b/>
                <w:sz w:val="20"/>
                <w:szCs w:val="20"/>
              </w:rPr>
            </w:pPr>
            <w:r w:rsidRPr="00685D67">
              <w:rPr>
                <w:b/>
                <w:sz w:val="20"/>
                <w:szCs w:val="20"/>
              </w:rPr>
              <w:t xml:space="preserve">Vztah </w:t>
            </w:r>
          </w:p>
          <w:p w14:paraId="4AE98BBF" w14:textId="77777777" w:rsidR="00281C8D" w:rsidRPr="00685D67" w:rsidRDefault="00281C8D" w:rsidP="00F8305C">
            <w:pPr>
              <w:pStyle w:val="TableParagraph"/>
              <w:spacing w:before="20" w:after="20" w:line="264" w:lineRule="auto"/>
              <w:ind w:left="70"/>
              <w:jc w:val="left"/>
              <w:rPr>
                <w:b/>
                <w:sz w:val="20"/>
                <w:szCs w:val="20"/>
              </w:rPr>
            </w:pPr>
            <w:r w:rsidRPr="00685D67">
              <w:rPr>
                <w:b/>
                <w:sz w:val="20"/>
                <w:szCs w:val="20"/>
              </w:rPr>
              <w:t>k součásti VŠ*</w:t>
            </w:r>
          </w:p>
          <w:p w14:paraId="7CA2EC15" w14:textId="77777777" w:rsidR="00281C8D" w:rsidRPr="00685D67" w:rsidRDefault="00281C8D" w:rsidP="00F8305C">
            <w:pPr>
              <w:pStyle w:val="TableParagraph"/>
              <w:spacing w:before="20" w:after="20" w:line="264" w:lineRule="auto"/>
              <w:ind w:left="70"/>
              <w:jc w:val="left"/>
              <w:rPr>
                <w:b/>
                <w:sz w:val="20"/>
                <w:szCs w:val="20"/>
              </w:rPr>
            </w:pPr>
            <w:r w:rsidRPr="00685D67">
              <w:rPr>
                <w:b/>
                <w:sz w:val="20"/>
                <w:szCs w:val="20"/>
              </w:rPr>
              <w:t>(typ/rozsah/do kdy)</w:t>
            </w:r>
          </w:p>
        </w:tc>
        <w:tc>
          <w:tcPr>
            <w:tcW w:w="1334" w:type="dxa"/>
            <w:gridSpan w:val="2"/>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1147EFB2" w14:textId="77777777" w:rsidR="00281C8D" w:rsidRPr="001B759B" w:rsidRDefault="00281C8D" w:rsidP="00F8305C">
            <w:pPr>
              <w:pStyle w:val="TableParagraph"/>
              <w:spacing w:before="20" w:after="20" w:line="264" w:lineRule="auto"/>
              <w:ind w:left="70"/>
              <w:jc w:val="left"/>
              <w:rPr>
                <w:b/>
                <w:sz w:val="20"/>
                <w:szCs w:val="20"/>
              </w:rPr>
            </w:pPr>
            <w:r w:rsidRPr="001B759B">
              <w:rPr>
                <w:b/>
                <w:sz w:val="20"/>
                <w:szCs w:val="20"/>
              </w:rPr>
              <w:t>Garantování předmětů ZT/PZ</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0FC34221" w14:textId="77777777" w:rsidR="00281C8D" w:rsidRPr="001B759B" w:rsidRDefault="00281C8D" w:rsidP="00F8305C">
            <w:pPr>
              <w:pStyle w:val="TableParagraph"/>
              <w:spacing w:before="20" w:after="20" w:line="264" w:lineRule="auto"/>
              <w:ind w:left="70"/>
              <w:jc w:val="left"/>
              <w:rPr>
                <w:b/>
                <w:sz w:val="20"/>
                <w:szCs w:val="20"/>
              </w:rPr>
            </w:pPr>
            <w:r w:rsidRPr="001B759B">
              <w:rPr>
                <w:b/>
                <w:sz w:val="20"/>
                <w:szCs w:val="20"/>
              </w:rPr>
              <w:t>Odborník z praxe</w:t>
            </w:r>
          </w:p>
        </w:tc>
      </w:tr>
      <w:tr w:rsidR="00701DCB" w14:paraId="6D683440"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076F449E" w14:textId="197E52D1" w:rsidR="00701DCB" w:rsidRPr="00701DCB" w:rsidRDefault="009556F6" w:rsidP="00701DCB">
            <w:pPr>
              <w:ind w:left="57"/>
            </w:pPr>
            <w:hyperlink w:anchor="Bednařík" w:history="1">
              <w:r w:rsidR="00701DCB" w:rsidRPr="00923A7C">
                <w:rPr>
                  <w:rStyle w:val="Hypertextovodkaz"/>
                </w:rPr>
                <w:t>Bednařík</w:t>
              </w:r>
            </w:hyperlink>
          </w:p>
        </w:tc>
        <w:tc>
          <w:tcPr>
            <w:tcW w:w="1164" w:type="dxa"/>
            <w:tcBorders>
              <w:top w:val="single" w:sz="4" w:space="0" w:color="000000"/>
              <w:left w:val="single" w:sz="4" w:space="0" w:color="000000"/>
              <w:bottom w:val="single" w:sz="4" w:space="0" w:color="000000"/>
              <w:right w:val="single" w:sz="4" w:space="0" w:color="000000"/>
            </w:tcBorders>
          </w:tcPr>
          <w:p w14:paraId="52A8255C" w14:textId="56F77E62" w:rsidR="00701DCB" w:rsidRPr="00D33362" w:rsidRDefault="00701DCB" w:rsidP="00701DCB">
            <w:pPr>
              <w:pStyle w:val="TableParagraph"/>
              <w:spacing w:before="60" w:after="60" w:line="256" w:lineRule="auto"/>
              <w:ind w:left="57"/>
              <w:rPr>
                <w:sz w:val="20"/>
                <w:szCs w:val="20"/>
              </w:rPr>
            </w:pPr>
            <w:r w:rsidRPr="00D33362">
              <w:rPr>
                <w:sz w:val="20"/>
                <w:szCs w:val="20"/>
              </w:rPr>
              <w:t>Martin</w:t>
            </w:r>
          </w:p>
        </w:tc>
        <w:tc>
          <w:tcPr>
            <w:tcW w:w="2042" w:type="dxa"/>
            <w:gridSpan w:val="4"/>
            <w:tcBorders>
              <w:top w:val="single" w:sz="4" w:space="0" w:color="000000"/>
              <w:left w:val="single" w:sz="4" w:space="0" w:color="000000"/>
              <w:bottom w:val="single" w:sz="4" w:space="0" w:color="000000"/>
              <w:right w:val="single" w:sz="4" w:space="0" w:color="000000"/>
            </w:tcBorders>
          </w:tcPr>
          <w:p w14:paraId="17AE0A99" w14:textId="6FB851D6" w:rsidR="00701DCB" w:rsidRPr="00FC2FD1" w:rsidRDefault="00701DCB" w:rsidP="00701DCB">
            <w:pPr>
              <w:pStyle w:val="TableParagraph"/>
              <w:spacing w:before="60" w:after="60" w:line="256" w:lineRule="auto"/>
              <w:ind w:left="57"/>
              <w:rPr>
                <w:sz w:val="20"/>
                <w:szCs w:val="20"/>
              </w:rPr>
            </w:pPr>
            <w:r w:rsidRPr="00FC2FD1">
              <w:rPr>
                <w:sz w:val="20"/>
                <w:szCs w:val="20"/>
              </w:rPr>
              <w:t>doc. Ing., Ph.D.</w:t>
            </w:r>
          </w:p>
        </w:tc>
        <w:tc>
          <w:tcPr>
            <w:tcW w:w="1753" w:type="dxa"/>
            <w:gridSpan w:val="3"/>
            <w:tcBorders>
              <w:top w:val="single" w:sz="4" w:space="0" w:color="000000"/>
              <w:left w:val="single" w:sz="4" w:space="0" w:color="000000"/>
              <w:bottom w:val="single" w:sz="4" w:space="0" w:color="000000"/>
              <w:right w:val="single" w:sz="4" w:space="0" w:color="000000"/>
            </w:tcBorders>
          </w:tcPr>
          <w:p w14:paraId="0AD950B3" w14:textId="0D286F96" w:rsidR="00701DCB" w:rsidRPr="00B44E62" w:rsidRDefault="00701DCB" w:rsidP="00701DCB">
            <w:pPr>
              <w:pStyle w:val="TableParagraph"/>
              <w:spacing w:before="60" w:after="60" w:line="256" w:lineRule="auto"/>
              <w:ind w:left="57"/>
              <w:rPr>
                <w:sz w:val="20"/>
                <w:szCs w:val="20"/>
              </w:rPr>
            </w:pPr>
            <w:r w:rsidRPr="00B44E62">
              <w:rPr>
                <w:sz w:val="20"/>
                <w:szCs w:val="20"/>
              </w:rPr>
              <w:t>pp. / 40 / N</w:t>
            </w:r>
          </w:p>
        </w:tc>
        <w:tc>
          <w:tcPr>
            <w:tcW w:w="1748" w:type="dxa"/>
            <w:gridSpan w:val="2"/>
            <w:tcBorders>
              <w:top w:val="single" w:sz="4" w:space="0" w:color="000000"/>
              <w:left w:val="single" w:sz="4" w:space="0" w:color="000000"/>
              <w:bottom w:val="single" w:sz="4" w:space="0" w:color="000000"/>
              <w:right w:val="single" w:sz="4" w:space="0" w:color="000000"/>
            </w:tcBorders>
          </w:tcPr>
          <w:p w14:paraId="4DF99095" w14:textId="634D963F" w:rsidR="00701DCB" w:rsidRPr="00B44E62" w:rsidRDefault="00701DCB" w:rsidP="00701DCB">
            <w:pPr>
              <w:pStyle w:val="TableParagraph"/>
              <w:spacing w:before="60" w:after="60" w:line="256" w:lineRule="auto"/>
              <w:ind w:left="57"/>
              <w:rPr>
                <w:sz w:val="20"/>
                <w:szCs w:val="20"/>
              </w:rPr>
            </w:pPr>
            <w:r w:rsidRPr="00B44E62">
              <w:rPr>
                <w:sz w:val="20"/>
                <w:szCs w:val="20"/>
              </w:rPr>
              <w:t>pp. / 40 / N</w:t>
            </w:r>
          </w:p>
        </w:tc>
        <w:tc>
          <w:tcPr>
            <w:tcW w:w="1334" w:type="dxa"/>
            <w:gridSpan w:val="2"/>
            <w:tcBorders>
              <w:top w:val="single" w:sz="4" w:space="0" w:color="000000"/>
              <w:left w:val="single" w:sz="4" w:space="0" w:color="000000"/>
              <w:bottom w:val="single" w:sz="4" w:space="0" w:color="000000"/>
              <w:right w:val="single" w:sz="4" w:space="0" w:color="000000"/>
            </w:tcBorders>
          </w:tcPr>
          <w:p w14:paraId="7A2C8EC0" w14:textId="551CE2F2" w:rsidR="00701DCB" w:rsidRPr="001B759B" w:rsidRDefault="001B759B" w:rsidP="00701DCB">
            <w:pPr>
              <w:pStyle w:val="TableParagraph"/>
              <w:spacing w:before="60" w:after="60" w:line="256" w:lineRule="auto"/>
              <w:ind w:left="57"/>
              <w:rPr>
                <w:sz w:val="20"/>
                <w:szCs w:val="20"/>
              </w:rPr>
            </w:pPr>
            <w:r w:rsidRPr="001B759B">
              <w:rPr>
                <w:sz w:val="20"/>
                <w:szCs w:val="20"/>
              </w:rPr>
              <w:t>PZ</w:t>
            </w:r>
          </w:p>
        </w:tc>
        <w:tc>
          <w:tcPr>
            <w:tcW w:w="992" w:type="dxa"/>
            <w:gridSpan w:val="3"/>
            <w:tcBorders>
              <w:top w:val="single" w:sz="4" w:space="0" w:color="000000"/>
              <w:left w:val="single" w:sz="4" w:space="0" w:color="000000"/>
              <w:bottom w:val="single" w:sz="4" w:space="0" w:color="000000"/>
              <w:right w:val="single" w:sz="4" w:space="0" w:color="000000"/>
            </w:tcBorders>
          </w:tcPr>
          <w:p w14:paraId="1A6D47CD" w14:textId="6D0B608A" w:rsidR="00701DCB" w:rsidRDefault="00701DCB" w:rsidP="00701DCB">
            <w:pPr>
              <w:pStyle w:val="TableParagraph"/>
              <w:spacing w:before="60" w:after="60" w:line="256" w:lineRule="auto"/>
              <w:ind w:left="57"/>
              <w:rPr>
                <w:sz w:val="20"/>
                <w:szCs w:val="20"/>
              </w:rPr>
            </w:pPr>
            <w:r>
              <w:rPr>
                <w:sz w:val="20"/>
                <w:szCs w:val="20"/>
              </w:rPr>
              <w:t>---</w:t>
            </w:r>
          </w:p>
        </w:tc>
      </w:tr>
      <w:tr w:rsidR="00701DCB" w14:paraId="5C0F6C56"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55B80245" w14:textId="6BEDFC32" w:rsidR="00701DCB" w:rsidRPr="00701DCB" w:rsidRDefault="009556F6" w:rsidP="00701DCB">
            <w:pPr>
              <w:ind w:left="57"/>
              <w:rPr>
                <w:lang w:eastAsia="en-US"/>
              </w:rPr>
            </w:pPr>
            <w:hyperlink w:anchor="Bednařík_V" w:history="1">
              <w:r w:rsidR="00701DCB" w:rsidRPr="00923A7C">
                <w:rPr>
                  <w:rStyle w:val="Hypertextovodkaz"/>
                </w:rPr>
                <w:t>Bednařík</w:t>
              </w:r>
            </w:hyperlink>
          </w:p>
        </w:tc>
        <w:tc>
          <w:tcPr>
            <w:tcW w:w="1164" w:type="dxa"/>
            <w:tcBorders>
              <w:top w:val="single" w:sz="4" w:space="0" w:color="000000"/>
              <w:left w:val="single" w:sz="4" w:space="0" w:color="000000"/>
              <w:bottom w:val="single" w:sz="4" w:space="0" w:color="000000"/>
              <w:right w:val="single" w:sz="4" w:space="0" w:color="000000"/>
            </w:tcBorders>
          </w:tcPr>
          <w:p w14:paraId="0F3C03DC" w14:textId="55E69E14" w:rsidR="00701DCB" w:rsidRPr="00692859" w:rsidRDefault="00701DCB" w:rsidP="00701DCB">
            <w:pPr>
              <w:pStyle w:val="TableParagraph"/>
              <w:spacing w:before="60" w:after="60" w:line="256" w:lineRule="auto"/>
              <w:ind w:left="57"/>
              <w:rPr>
                <w:sz w:val="20"/>
                <w:szCs w:val="20"/>
                <w:highlight w:val="yellow"/>
              </w:rPr>
            </w:pPr>
            <w:r>
              <w:rPr>
                <w:sz w:val="20"/>
                <w:szCs w:val="20"/>
              </w:rPr>
              <w:t>Vratislav</w:t>
            </w:r>
          </w:p>
        </w:tc>
        <w:tc>
          <w:tcPr>
            <w:tcW w:w="2042" w:type="dxa"/>
            <w:gridSpan w:val="4"/>
            <w:tcBorders>
              <w:top w:val="single" w:sz="4" w:space="0" w:color="000000"/>
              <w:left w:val="single" w:sz="4" w:space="0" w:color="000000"/>
              <w:bottom w:val="single" w:sz="4" w:space="0" w:color="000000"/>
              <w:right w:val="single" w:sz="4" w:space="0" w:color="000000"/>
            </w:tcBorders>
            <w:hideMark/>
          </w:tcPr>
          <w:p w14:paraId="0C6CCCE4" w14:textId="77777777" w:rsidR="00701DCB" w:rsidRPr="00692859" w:rsidRDefault="00701DCB" w:rsidP="00701DCB">
            <w:pPr>
              <w:pStyle w:val="TableParagraph"/>
              <w:spacing w:before="60" w:after="60" w:line="256" w:lineRule="auto"/>
              <w:ind w:left="57"/>
              <w:rPr>
                <w:sz w:val="20"/>
                <w:szCs w:val="20"/>
                <w:highlight w:val="yellow"/>
              </w:rPr>
            </w:pPr>
            <w:r w:rsidRPr="00FC2FD1">
              <w:rPr>
                <w:sz w:val="20"/>
                <w:szCs w:val="20"/>
              </w:rPr>
              <w:t>doc. Ing., Ph.D.</w:t>
            </w:r>
          </w:p>
        </w:tc>
        <w:tc>
          <w:tcPr>
            <w:tcW w:w="1753" w:type="dxa"/>
            <w:gridSpan w:val="3"/>
            <w:tcBorders>
              <w:top w:val="single" w:sz="4" w:space="0" w:color="000000"/>
              <w:left w:val="single" w:sz="4" w:space="0" w:color="000000"/>
              <w:bottom w:val="single" w:sz="4" w:space="0" w:color="000000"/>
              <w:right w:val="single" w:sz="4" w:space="0" w:color="000000"/>
            </w:tcBorders>
            <w:hideMark/>
          </w:tcPr>
          <w:p w14:paraId="44FD029F" w14:textId="77777777" w:rsidR="00701DCB" w:rsidRPr="00B44E62" w:rsidRDefault="00701DCB" w:rsidP="00701DCB">
            <w:pPr>
              <w:pStyle w:val="TableParagraph"/>
              <w:spacing w:before="60" w:after="60" w:line="256" w:lineRule="auto"/>
              <w:ind w:left="57"/>
              <w:rPr>
                <w:sz w:val="20"/>
                <w:szCs w:val="20"/>
              </w:rPr>
            </w:pPr>
            <w:r w:rsidRPr="00B44E62">
              <w:rPr>
                <w:sz w:val="20"/>
                <w:szCs w:val="20"/>
              </w:rPr>
              <w:t>pp. / 40 / N</w:t>
            </w:r>
          </w:p>
        </w:tc>
        <w:tc>
          <w:tcPr>
            <w:tcW w:w="1748" w:type="dxa"/>
            <w:gridSpan w:val="2"/>
            <w:tcBorders>
              <w:top w:val="single" w:sz="4" w:space="0" w:color="000000"/>
              <w:left w:val="single" w:sz="4" w:space="0" w:color="000000"/>
              <w:bottom w:val="single" w:sz="4" w:space="0" w:color="000000"/>
              <w:right w:val="single" w:sz="4" w:space="0" w:color="000000"/>
            </w:tcBorders>
            <w:hideMark/>
          </w:tcPr>
          <w:p w14:paraId="395A65A7" w14:textId="77777777" w:rsidR="00701DCB" w:rsidRPr="00B44E62" w:rsidRDefault="00701DCB" w:rsidP="00701DCB">
            <w:pPr>
              <w:pStyle w:val="TableParagraph"/>
              <w:spacing w:before="60" w:after="60" w:line="256" w:lineRule="auto"/>
              <w:ind w:left="57"/>
              <w:rPr>
                <w:sz w:val="20"/>
                <w:szCs w:val="20"/>
              </w:rPr>
            </w:pPr>
            <w:r w:rsidRPr="00B44E62">
              <w:rPr>
                <w:sz w:val="20"/>
                <w:szCs w:val="20"/>
              </w:rPr>
              <w:t>pp. / 40 / N</w:t>
            </w:r>
          </w:p>
        </w:tc>
        <w:tc>
          <w:tcPr>
            <w:tcW w:w="1334" w:type="dxa"/>
            <w:gridSpan w:val="2"/>
            <w:tcBorders>
              <w:top w:val="single" w:sz="4" w:space="0" w:color="000000"/>
              <w:left w:val="single" w:sz="4" w:space="0" w:color="000000"/>
              <w:bottom w:val="single" w:sz="4" w:space="0" w:color="000000"/>
              <w:right w:val="single" w:sz="4" w:space="0" w:color="000000"/>
            </w:tcBorders>
          </w:tcPr>
          <w:p w14:paraId="5BFA93FA" w14:textId="650AE614" w:rsidR="00701DCB" w:rsidRPr="001B759B" w:rsidRDefault="00701DCB" w:rsidP="00701DCB">
            <w:pPr>
              <w:pStyle w:val="TableParagraph"/>
              <w:spacing w:before="60" w:after="60" w:line="256" w:lineRule="auto"/>
              <w:ind w:left="57"/>
              <w:rPr>
                <w:sz w:val="20"/>
                <w:szCs w:val="20"/>
              </w:rPr>
            </w:pPr>
          </w:p>
        </w:tc>
        <w:tc>
          <w:tcPr>
            <w:tcW w:w="992" w:type="dxa"/>
            <w:gridSpan w:val="3"/>
            <w:tcBorders>
              <w:top w:val="single" w:sz="4" w:space="0" w:color="000000"/>
              <w:left w:val="single" w:sz="4" w:space="0" w:color="000000"/>
              <w:bottom w:val="single" w:sz="4" w:space="0" w:color="000000"/>
              <w:right w:val="single" w:sz="4" w:space="0" w:color="000000"/>
            </w:tcBorders>
            <w:hideMark/>
          </w:tcPr>
          <w:p w14:paraId="370BD5A2" w14:textId="77777777" w:rsidR="00701DCB" w:rsidRDefault="00701DCB" w:rsidP="00701DCB">
            <w:pPr>
              <w:pStyle w:val="TableParagraph"/>
              <w:spacing w:before="60" w:after="60" w:line="256" w:lineRule="auto"/>
              <w:ind w:left="57"/>
              <w:rPr>
                <w:sz w:val="20"/>
                <w:szCs w:val="20"/>
              </w:rPr>
            </w:pPr>
            <w:r>
              <w:rPr>
                <w:sz w:val="20"/>
                <w:szCs w:val="20"/>
              </w:rPr>
              <w:t>---</w:t>
            </w:r>
          </w:p>
        </w:tc>
      </w:tr>
      <w:tr w:rsidR="00701DCB" w14:paraId="489EA969"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2B5A1C9C" w14:textId="6611C938" w:rsidR="00701DCB" w:rsidRPr="00A830CE" w:rsidRDefault="009556F6" w:rsidP="00701DCB">
            <w:pPr>
              <w:widowControl w:val="0"/>
              <w:autoSpaceDE w:val="0"/>
              <w:autoSpaceDN w:val="0"/>
              <w:ind w:left="57"/>
              <w:rPr>
                <w:highlight w:val="yellow"/>
                <w:lang w:eastAsia="en-US"/>
              </w:rPr>
            </w:pPr>
            <w:hyperlink w:anchor="Čermák" w:history="1">
              <w:r w:rsidR="00701DCB" w:rsidRPr="00923A7C">
                <w:rPr>
                  <w:rStyle w:val="Hypertextovodkaz"/>
                </w:rPr>
                <w:t>Čermák</w:t>
              </w:r>
            </w:hyperlink>
          </w:p>
        </w:tc>
        <w:tc>
          <w:tcPr>
            <w:tcW w:w="1164" w:type="dxa"/>
            <w:tcBorders>
              <w:top w:val="single" w:sz="4" w:space="0" w:color="000000"/>
              <w:left w:val="single" w:sz="4" w:space="0" w:color="000000"/>
              <w:bottom w:val="single" w:sz="4" w:space="0" w:color="000000"/>
              <w:right w:val="single" w:sz="4" w:space="0" w:color="000000"/>
            </w:tcBorders>
          </w:tcPr>
          <w:p w14:paraId="3B0868AF" w14:textId="77777777" w:rsidR="00701DCB" w:rsidRPr="00692859" w:rsidRDefault="00701DCB" w:rsidP="00701DCB">
            <w:pPr>
              <w:pStyle w:val="TableParagraph"/>
              <w:spacing w:before="60" w:after="60" w:line="256" w:lineRule="auto"/>
              <w:ind w:left="57"/>
              <w:rPr>
                <w:sz w:val="20"/>
                <w:szCs w:val="20"/>
                <w:highlight w:val="yellow"/>
              </w:rPr>
            </w:pPr>
            <w:r w:rsidRPr="00FC2FD1">
              <w:rPr>
                <w:sz w:val="20"/>
                <w:szCs w:val="20"/>
              </w:rPr>
              <w:t>Roman</w:t>
            </w:r>
          </w:p>
        </w:tc>
        <w:tc>
          <w:tcPr>
            <w:tcW w:w="2042" w:type="dxa"/>
            <w:gridSpan w:val="4"/>
            <w:tcBorders>
              <w:top w:val="single" w:sz="4" w:space="0" w:color="000000"/>
              <w:left w:val="single" w:sz="4" w:space="0" w:color="000000"/>
              <w:bottom w:val="single" w:sz="4" w:space="0" w:color="000000"/>
              <w:right w:val="single" w:sz="4" w:space="0" w:color="000000"/>
            </w:tcBorders>
          </w:tcPr>
          <w:p w14:paraId="4CA4DD83" w14:textId="77777777" w:rsidR="00701DCB" w:rsidRPr="00692859" w:rsidRDefault="00701DCB" w:rsidP="00701DCB">
            <w:pPr>
              <w:pStyle w:val="TableParagraph"/>
              <w:spacing w:before="60" w:after="60" w:line="256" w:lineRule="auto"/>
              <w:ind w:left="57"/>
              <w:rPr>
                <w:sz w:val="20"/>
                <w:szCs w:val="20"/>
                <w:highlight w:val="yellow"/>
              </w:rPr>
            </w:pPr>
            <w:r w:rsidRPr="00FC2FD1">
              <w:rPr>
                <w:sz w:val="20"/>
                <w:szCs w:val="20"/>
              </w:rPr>
              <w:t>prof. Ing., Ph.D.</w:t>
            </w:r>
          </w:p>
        </w:tc>
        <w:tc>
          <w:tcPr>
            <w:tcW w:w="1753" w:type="dxa"/>
            <w:gridSpan w:val="3"/>
            <w:tcBorders>
              <w:top w:val="single" w:sz="4" w:space="0" w:color="000000"/>
              <w:left w:val="single" w:sz="4" w:space="0" w:color="000000"/>
              <w:bottom w:val="single" w:sz="4" w:space="0" w:color="000000"/>
              <w:right w:val="single" w:sz="4" w:space="0" w:color="000000"/>
            </w:tcBorders>
          </w:tcPr>
          <w:p w14:paraId="6BD2BF8E" w14:textId="77777777" w:rsidR="00701DCB" w:rsidRPr="00C05FB7" w:rsidRDefault="00701DCB" w:rsidP="00701DCB">
            <w:pPr>
              <w:pStyle w:val="TableParagraph"/>
              <w:spacing w:before="60" w:after="60" w:line="256" w:lineRule="auto"/>
              <w:ind w:left="57"/>
              <w:rPr>
                <w:sz w:val="20"/>
                <w:szCs w:val="20"/>
              </w:rPr>
            </w:pPr>
            <w:r w:rsidRPr="00B44E62">
              <w:rPr>
                <w:sz w:val="20"/>
                <w:szCs w:val="20"/>
              </w:rPr>
              <w:t>pp. / 40 / N</w:t>
            </w:r>
          </w:p>
        </w:tc>
        <w:tc>
          <w:tcPr>
            <w:tcW w:w="1748" w:type="dxa"/>
            <w:gridSpan w:val="2"/>
            <w:tcBorders>
              <w:top w:val="single" w:sz="4" w:space="0" w:color="000000"/>
              <w:left w:val="single" w:sz="4" w:space="0" w:color="000000"/>
              <w:bottom w:val="single" w:sz="4" w:space="0" w:color="000000"/>
              <w:right w:val="single" w:sz="4" w:space="0" w:color="000000"/>
            </w:tcBorders>
          </w:tcPr>
          <w:p w14:paraId="0F0BAA0B" w14:textId="77777777" w:rsidR="00701DCB" w:rsidRPr="00C05FB7" w:rsidRDefault="00701DCB" w:rsidP="00701DCB">
            <w:pPr>
              <w:pStyle w:val="TableParagraph"/>
              <w:spacing w:before="60" w:after="60" w:line="256" w:lineRule="auto"/>
              <w:ind w:left="57"/>
              <w:rPr>
                <w:sz w:val="20"/>
                <w:szCs w:val="20"/>
              </w:rPr>
            </w:pPr>
            <w:r w:rsidRPr="00B44E62">
              <w:rPr>
                <w:sz w:val="20"/>
                <w:szCs w:val="20"/>
              </w:rPr>
              <w:t>pp. / 40 / N</w:t>
            </w:r>
          </w:p>
        </w:tc>
        <w:tc>
          <w:tcPr>
            <w:tcW w:w="1334" w:type="dxa"/>
            <w:gridSpan w:val="2"/>
            <w:tcBorders>
              <w:top w:val="single" w:sz="4" w:space="0" w:color="000000"/>
              <w:left w:val="single" w:sz="4" w:space="0" w:color="000000"/>
              <w:bottom w:val="single" w:sz="4" w:space="0" w:color="000000"/>
              <w:right w:val="single" w:sz="4" w:space="0" w:color="000000"/>
            </w:tcBorders>
          </w:tcPr>
          <w:p w14:paraId="4D871A6C" w14:textId="0A977BA2" w:rsidR="00701DCB" w:rsidRPr="001B759B" w:rsidRDefault="001B759B" w:rsidP="00701DCB">
            <w:pPr>
              <w:pStyle w:val="TableParagraph"/>
              <w:spacing w:before="60" w:after="60" w:line="256" w:lineRule="auto"/>
              <w:ind w:left="57"/>
              <w:rPr>
                <w:sz w:val="20"/>
                <w:szCs w:val="20"/>
              </w:rPr>
            </w:pPr>
            <w:r w:rsidRPr="001B759B">
              <w:rPr>
                <w:sz w:val="20"/>
                <w:szCs w:val="20"/>
              </w:rPr>
              <w:t>PZ</w:t>
            </w:r>
          </w:p>
        </w:tc>
        <w:tc>
          <w:tcPr>
            <w:tcW w:w="992" w:type="dxa"/>
            <w:gridSpan w:val="3"/>
            <w:tcBorders>
              <w:top w:val="single" w:sz="4" w:space="0" w:color="000000"/>
              <w:left w:val="single" w:sz="4" w:space="0" w:color="000000"/>
              <w:bottom w:val="single" w:sz="4" w:space="0" w:color="000000"/>
              <w:right w:val="single" w:sz="4" w:space="0" w:color="000000"/>
            </w:tcBorders>
          </w:tcPr>
          <w:p w14:paraId="530D8470" w14:textId="77777777" w:rsidR="00701DCB" w:rsidRDefault="00701DCB" w:rsidP="00701DCB">
            <w:pPr>
              <w:pStyle w:val="TableParagraph"/>
              <w:spacing w:before="60" w:after="60" w:line="256" w:lineRule="auto"/>
              <w:ind w:left="57"/>
              <w:rPr>
                <w:sz w:val="20"/>
                <w:szCs w:val="20"/>
              </w:rPr>
            </w:pPr>
            <w:r>
              <w:rPr>
                <w:sz w:val="20"/>
                <w:szCs w:val="20"/>
              </w:rPr>
              <w:t>---</w:t>
            </w:r>
          </w:p>
        </w:tc>
      </w:tr>
      <w:tr w:rsidR="00FF143F" w14:paraId="47B55BAD"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007D8223" w14:textId="1F7114F1" w:rsidR="00FF143F" w:rsidRPr="00FF143F" w:rsidRDefault="009556F6" w:rsidP="00FF143F">
            <w:pPr>
              <w:widowControl w:val="0"/>
              <w:autoSpaceDE w:val="0"/>
              <w:autoSpaceDN w:val="0"/>
              <w:ind w:left="57"/>
            </w:pPr>
            <w:hyperlink w:anchor="Dastychová" w:history="1">
              <w:r w:rsidR="00FF143F" w:rsidRPr="00E875F5">
                <w:rPr>
                  <w:rStyle w:val="Hypertextovodkaz"/>
                </w:rPr>
                <w:t>Dastychová</w:t>
              </w:r>
            </w:hyperlink>
          </w:p>
        </w:tc>
        <w:tc>
          <w:tcPr>
            <w:tcW w:w="1164" w:type="dxa"/>
            <w:tcBorders>
              <w:top w:val="single" w:sz="4" w:space="0" w:color="000000"/>
              <w:left w:val="single" w:sz="4" w:space="0" w:color="000000"/>
              <w:bottom w:val="single" w:sz="4" w:space="0" w:color="000000"/>
              <w:right w:val="single" w:sz="4" w:space="0" w:color="000000"/>
            </w:tcBorders>
          </w:tcPr>
          <w:p w14:paraId="69F63495" w14:textId="2E0682F6" w:rsidR="00FF143F" w:rsidRPr="00FF143F" w:rsidRDefault="00FF143F" w:rsidP="00FF143F">
            <w:pPr>
              <w:pStyle w:val="TableParagraph"/>
              <w:spacing w:before="60" w:after="60" w:line="256" w:lineRule="auto"/>
              <w:ind w:left="57"/>
              <w:rPr>
                <w:sz w:val="20"/>
                <w:szCs w:val="20"/>
              </w:rPr>
            </w:pPr>
            <w:r w:rsidRPr="00FF143F">
              <w:rPr>
                <w:sz w:val="20"/>
                <w:szCs w:val="20"/>
              </w:rPr>
              <w:t>Lenka</w:t>
            </w:r>
          </w:p>
        </w:tc>
        <w:tc>
          <w:tcPr>
            <w:tcW w:w="2042" w:type="dxa"/>
            <w:gridSpan w:val="4"/>
            <w:tcBorders>
              <w:top w:val="single" w:sz="4" w:space="0" w:color="000000"/>
              <w:left w:val="single" w:sz="4" w:space="0" w:color="000000"/>
              <w:bottom w:val="single" w:sz="4" w:space="0" w:color="000000"/>
              <w:right w:val="single" w:sz="4" w:space="0" w:color="000000"/>
            </w:tcBorders>
          </w:tcPr>
          <w:p w14:paraId="254C16FE" w14:textId="0DBB3612" w:rsidR="00FF143F" w:rsidRDefault="00FF143F" w:rsidP="00FF143F">
            <w:pPr>
              <w:pStyle w:val="TableParagraph"/>
              <w:spacing w:before="60" w:after="60" w:line="256" w:lineRule="auto"/>
              <w:ind w:left="57"/>
              <w:rPr>
                <w:sz w:val="20"/>
                <w:szCs w:val="20"/>
              </w:rPr>
            </w:pPr>
            <w:r>
              <w:rPr>
                <w:sz w:val="20"/>
                <w:szCs w:val="20"/>
              </w:rPr>
              <w:t>RNDr., Ph.D.</w:t>
            </w:r>
          </w:p>
        </w:tc>
        <w:tc>
          <w:tcPr>
            <w:tcW w:w="1753" w:type="dxa"/>
            <w:gridSpan w:val="3"/>
            <w:tcBorders>
              <w:top w:val="single" w:sz="4" w:space="0" w:color="000000"/>
              <w:left w:val="single" w:sz="4" w:space="0" w:color="000000"/>
              <w:bottom w:val="single" w:sz="4" w:space="0" w:color="000000"/>
              <w:right w:val="single" w:sz="4" w:space="0" w:color="000000"/>
            </w:tcBorders>
          </w:tcPr>
          <w:p w14:paraId="731ACB90" w14:textId="372681F4" w:rsidR="00FF143F" w:rsidRPr="00685D67" w:rsidRDefault="00FF143F" w:rsidP="00FF143F">
            <w:pPr>
              <w:pStyle w:val="TableParagraph"/>
              <w:spacing w:before="60" w:after="60" w:line="256" w:lineRule="auto"/>
              <w:ind w:left="57"/>
              <w:rPr>
                <w:sz w:val="20"/>
                <w:szCs w:val="20"/>
              </w:rPr>
            </w:pPr>
            <w:r w:rsidRPr="00685D67">
              <w:rPr>
                <w:sz w:val="20"/>
                <w:szCs w:val="20"/>
              </w:rPr>
              <w:t>pp. / 40 / N</w:t>
            </w:r>
          </w:p>
        </w:tc>
        <w:tc>
          <w:tcPr>
            <w:tcW w:w="1748" w:type="dxa"/>
            <w:gridSpan w:val="2"/>
            <w:tcBorders>
              <w:top w:val="single" w:sz="4" w:space="0" w:color="000000"/>
              <w:left w:val="single" w:sz="4" w:space="0" w:color="000000"/>
              <w:bottom w:val="single" w:sz="4" w:space="0" w:color="000000"/>
              <w:right w:val="single" w:sz="4" w:space="0" w:color="000000"/>
            </w:tcBorders>
          </w:tcPr>
          <w:p w14:paraId="6600437A" w14:textId="5B543126" w:rsidR="00FF143F" w:rsidRPr="00685D67" w:rsidRDefault="00FF143F" w:rsidP="00FF143F">
            <w:pPr>
              <w:pStyle w:val="TableParagraph"/>
              <w:spacing w:before="60" w:after="60" w:line="256" w:lineRule="auto"/>
              <w:ind w:left="57"/>
              <w:rPr>
                <w:sz w:val="20"/>
                <w:szCs w:val="20"/>
              </w:rPr>
            </w:pPr>
            <w:r w:rsidRPr="00685D67">
              <w:rPr>
                <w:sz w:val="20"/>
                <w:szCs w:val="20"/>
              </w:rPr>
              <w:t>pp. / 40 / N</w:t>
            </w:r>
          </w:p>
        </w:tc>
        <w:tc>
          <w:tcPr>
            <w:tcW w:w="1334" w:type="dxa"/>
            <w:gridSpan w:val="2"/>
            <w:tcBorders>
              <w:top w:val="single" w:sz="4" w:space="0" w:color="000000"/>
              <w:left w:val="single" w:sz="4" w:space="0" w:color="000000"/>
              <w:bottom w:val="single" w:sz="4" w:space="0" w:color="000000"/>
              <w:right w:val="single" w:sz="4" w:space="0" w:color="000000"/>
            </w:tcBorders>
          </w:tcPr>
          <w:p w14:paraId="33299C60" w14:textId="522F8C92" w:rsidR="00FF143F" w:rsidRPr="001B759B" w:rsidRDefault="001B759B" w:rsidP="00FF143F">
            <w:pPr>
              <w:pStyle w:val="TableParagraph"/>
              <w:spacing w:before="60" w:after="60" w:line="256" w:lineRule="auto"/>
              <w:ind w:left="57"/>
              <w:rPr>
                <w:sz w:val="20"/>
                <w:szCs w:val="20"/>
              </w:rPr>
            </w:pPr>
            <w:r w:rsidRPr="001B759B">
              <w:rPr>
                <w:sz w:val="20"/>
                <w:szCs w:val="20"/>
              </w:rPr>
              <w:t>PZ</w:t>
            </w:r>
          </w:p>
        </w:tc>
        <w:tc>
          <w:tcPr>
            <w:tcW w:w="992" w:type="dxa"/>
            <w:gridSpan w:val="3"/>
            <w:tcBorders>
              <w:top w:val="single" w:sz="4" w:space="0" w:color="000000"/>
              <w:left w:val="single" w:sz="4" w:space="0" w:color="000000"/>
              <w:bottom w:val="single" w:sz="4" w:space="0" w:color="000000"/>
              <w:right w:val="single" w:sz="4" w:space="0" w:color="000000"/>
            </w:tcBorders>
          </w:tcPr>
          <w:p w14:paraId="5E60EEC8" w14:textId="71E1453A" w:rsidR="00FF143F" w:rsidRDefault="00FF143F" w:rsidP="00FF143F">
            <w:pPr>
              <w:pStyle w:val="TableParagraph"/>
              <w:spacing w:before="60" w:after="60" w:line="256" w:lineRule="auto"/>
              <w:ind w:left="57"/>
              <w:rPr>
                <w:sz w:val="20"/>
                <w:szCs w:val="20"/>
              </w:rPr>
            </w:pPr>
            <w:r>
              <w:rPr>
                <w:sz w:val="20"/>
                <w:szCs w:val="20"/>
              </w:rPr>
              <w:t>---</w:t>
            </w:r>
          </w:p>
        </w:tc>
      </w:tr>
      <w:tr w:rsidR="00FF143F" w14:paraId="48FD52D4"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745EA4DE" w14:textId="027CF22F" w:rsidR="00FF143F" w:rsidRPr="00701DCB" w:rsidRDefault="009556F6" w:rsidP="00FF143F">
            <w:pPr>
              <w:widowControl w:val="0"/>
              <w:autoSpaceDE w:val="0"/>
              <w:autoSpaceDN w:val="0"/>
              <w:ind w:left="57"/>
              <w:rPr>
                <w:highlight w:val="yellow"/>
              </w:rPr>
            </w:pPr>
            <w:hyperlink w:anchor="Filip" w:history="1">
              <w:r w:rsidR="00FF143F" w:rsidRPr="00923A7C">
                <w:rPr>
                  <w:rStyle w:val="Hypertextovodkaz"/>
                </w:rPr>
                <w:t>Filip</w:t>
              </w:r>
            </w:hyperlink>
          </w:p>
        </w:tc>
        <w:tc>
          <w:tcPr>
            <w:tcW w:w="1164" w:type="dxa"/>
            <w:tcBorders>
              <w:top w:val="single" w:sz="4" w:space="0" w:color="000000"/>
              <w:left w:val="single" w:sz="4" w:space="0" w:color="000000"/>
              <w:bottom w:val="single" w:sz="4" w:space="0" w:color="000000"/>
              <w:right w:val="single" w:sz="4" w:space="0" w:color="000000"/>
            </w:tcBorders>
          </w:tcPr>
          <w:p w14:paraId="6DE7E091" w14:textId="41548C81" w:rsidR="00FF143F" w:rsidRPr="00FC2FD1" w:rsidRDefault="00FF143F" w:rsidP="00FF143F">
            <w:pPr>
              <w:pStyle w:val="TableParagraph"/>
              <w:spacing w:before="60" w:after="60" w:line="256" w:lineRule="auto"/>
              <w:ind w:left="57"/>
              <w:rPr>
                <w:sz w:val="20"/>
                <w:szCs w:val="20"/>
              </w:rPr>
            </w:pPr>
            <w:r>
              <w:rPr>
                <w:sz w:val="20"/>
                <w:szCs w:val="20"/>
              </w:rPr>
              <w:t>Jaroslav</w:t>
            </w:r>
          </w:p>
        </w:tc>
        <w:tc>
          <w:tcPr>
            <w:tcW w:w="2042" w:type="dxa"/>
            <w:gridSpan w:val="4"/>
            <w:tcBorders>
              <w:top w:val="single" w:sz="4" w:space="0" w:color="000000"/>
              <w:left w:val="single" w:sz="4" w:space="0" w:color="000000"/>
              <w:bottom w:val="single" w:sz="4" w:space="0" w:color="000000"/>
              <w:right w:val="single" w:sz="4" w:space="0" w:color="000000"/>
            </w:tcBorders>
          </w:tcPr>
          <w:p w14:paraId="739F07B2" w14:textId="5360B415" w:rsidR="00FF143F" w:rsidRPr="00FC2FD1" w:rsidRDefault="00FF143F" w:rsidP="00FF143F">
            <w:pPr>
              <w:pStyle w:val="TableParagraph"/>
              <w:spacing w:before="60" w:after="60" w:line="256" w:lineRule="auto"/>
              <w:ind w:left="57"/>
              <w:rPr>
                <w:sz w:val="20"/>
                <w:szCs w:val="20"/>
              </w:rPr>
            </w:pPr>
            <w:r>
              <w:rPr>
                <w:sz w:val="20"/>
                <w:szCs w:val="20"/>
              </w:rPr>
              <w:t>doc. Ing., PhD.</w:t>
            </w:r>
          </w:p>
        </w:tc>
        <w:tc>
          <w:tcPr>
            <w:tcW w:w="1753" w:type="dxa"/>
            <w:gridSpan w:val="3"/>
            <w:tcBorders>
              <w:top w:val="single" w:sz="4" w:space="0" w:color="000000"/>
              <w:left w:val="single" w:sz="4" w:space="0" w:color="000000"/>
              <w:bottom w:val="single" w:sz="4" w:space="0" w:color="000000"/>
              <w:right w:val="single" w:sz="4" w:space="0" w:color="000000"/>
            </w:tcBorders>
          </w:tcPr>
          <w:p w14:paraId="36F71C98" w14:textId="39294B9A" w:rsidR="00FF143F" w:rsidRPr="00B44E62" w:rsidRDefault="00FF143F" w:rsidP="00FF143F">
            <w:pPr>
              <w:pStyle w:val="TableParagraph"/>
              <w:spacing w:before="60" w:after="60" w:line="256" w:lineRule="auto"/>
              <w:ind w:left="57"/>
              <w:rPr>
                <w:sz w:val="20"/>
                <w:szCs w:val="20"/>
              </w:rPr>
            </w:pPr>
            <w:r w:rsidRPr="00B44E62">
              <w:rPr>
                <w:sz w:val="20"/>
                <w:szCs w:val="20"/>
              </w:rPr>
              <w:t>pp. / 40 / N</w:t>
            </w:r>
          </w:p>
        </w:tc>
        <w:tc>
          <w:tcPr>
            <w:tcW w:w="1748" w:type="dxa"/>
            <w:gridSpan w:val="2"/>
            <w:tcBorders>
              <w:top w:val="single" w:sz="4" w:space="0" w:color="000000"/>
              <w:left w:val="single" w:sz="4" w:space="0" w:color="000000"/>
              <w:bottom w:val="single" w:sz="4" w:space="0" w:color="000000"/>
              <w:right w:val="single" w:sz="4" w:space="0" w:color="000000"/>
            </w:tcBorders>
          </w:tcPr>
          <w:p w14:paraId="4110C078" w14:textId="004636FB" w:rsidR="00FF143F" w:rsidRPr="00B44E62" w:rsidRDefault="00FF143F" w:rsidP="00FF143F">
            <w:pPr>
              <w:pStyle w:val="TableParagraph"/>
              <w:spacing w:before="60" w:after="60" w:line="256" w:lineRule="auto"/>
              <w:ind w:left="57"/>
              <w:rPr>
                <w:sz w:val="20"/>
                <w:szCs w:val="20"/>
              </w:rPr>
            </w:pPr>
            <w:r w:rsidRPr="00B44E62">
              <w:rPr>
                <w:sz w:val="20"/>
                <w:szCs w:val="20"/>
              </w:rPr>
              <w:t>pp. / 40 / N</w:t>
            </w:r>
          </w:p>
        </w:tc>
        <w:tc>
          <w:tcPr>
            <w:tcW w:w="1334" w:type="dxa"/>
            <w:gridSpan w:val="2"/>
            <w:tcBorders>
              <w:top w:val="single" w:sz="4" w:space="0" w:color="000000"/>
              <w:left w:val="single" w:sz="4" w:space="0" w:color="000000"/>
              <w:bottom w:val="single" w:sz="4" w:space="0" w:color="000000"/>
              <w:right w:val="single" w:sz="4" w:space="0" w:color="000000"/>
            </w:tcBorders>
          </w:tcPr>
          <w:p w14:paraId="3AB49FD9" w14:textId="77777777" w:rsidR="00FF143F" w:rsidRPr="001B759B" w:rsidRDefault="00FF143F" w:rsidP="00FF143F">
            <w:pPr>
              <w:pStyle w:val="TableParagraph"/>
              <w:spacing w:before="60" w:after="60" w:line="256" w:lineRule="auto"/>
              <w:ind w:left="57"/>
              <w:rPr>
                <w:sz w:val="20"/>
                <w:szCs w:val="20"/>
              </w:rPr>
            </w:pPr>
          </w:p>
        </w:tc>
        <w:tc>
          <w:tcPr>
            <w:tcW w:w="992" w:type="dxa"/>
            <w:gridSpan w:val="3"/>
            <w:tcBorders>
              <w:top w:val="single" w:sz="4" w:space="0" w:color="000000"/>
              <w:left w:val="single" w:sz="4" w:space="0" w:color="000000"/>
              <w:bottom w:val="single" w:sz="4" w:space="0" w:color="000000"/>
              <w:right w:val="single" w:sz="4" w:space="0" w:color="000000"/>
            </w:tcBorders>
          </w:tcPr>
          <w:p w14:paraId="3E652305" w14:textId="6F8457C3" w:rsidR="00FF143F" w:rsidRDefault="00FF143F" w:rsidP="00FF143F">
            <w:pPr>
              <w:pStyle w:val="TableParagraph"/>
              <w:spacing w:before="60" w:after="60" w:line="256" w:lineRule="auto"/>
              <w:ind w:left="57"/>
              <w:rPr>
                <w:sz w:val="20"/>
                <w:szCs w:val="20"/>
              </w:rPr>
            </w:pPr>
            <w:r>
              <w:rPr>
                <w:sz w:val="20"/>
                <w:szCs w:val="20"/>
              </w:rPr>
              <w:t>---</w:t>
            </w:r>
          </w:p>
        </w:tc>
      </w:tr>
      <w:tr w:rsidR="00FF143F" w14:paraId="6EB76029"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09D5EA21" w14:textId="16ADAA0D" w:rsidR="00FF143F" w:rsidRPr="00A830CE" w:rsidRDefault="009556F6" w:rsidP="00FF143F">
            <w:pPr>
              <w:widowControl w:val="0"/>
              <w:autoSpaceDE w:val="0"/>
              <w:autoSpaceDN w:val="0"/>
              <w:ind w:left="57"/>
              <w:rPr>
                <w:highlight w:val="yellow"/>
                <w:lang w:eastAsia="en-US"/>
              </w:rPr>
            </w:pPr>
            <w:hyperlink w:anchor="Hausnerová" w:history="1">
              <w:r w:rsidR="00FF143F" w:rsidRPr="00923A7C">
                <w:rPr>
                  <w:rStyle w:val="Hypertextovodkaz"/>
                </w:rPr>
                <w:t>Hausnerová</w:t>
              </w:r>
            </w:hyperlink>
          </w:p>
        </w:tc>
        <w:tc>
          <w:tcPr>
            <w:tcW w:w="1164" w:type="dxa"/>
            <w:tcBorders>
              <w:top w:val="single" w:sz="4" w:space="0" w:color="000000"/>
              <w:left w:val="single" w:sz="4" w:space="0" w:color="000000"/>
              <w:bottom w:val="single" w:sz="4" w:space="0" w:color="000000"/>
              <w:right w:val="single" w:sz="4" w:space="0" w:color="000000"/>
            </w:tcBorders>
          </w:tcPr>
          <w:p w14:paraId="6E83A451" w14:textId="77777777" w:rsidR="00FF143F" w:rsidRPr="00692859" w:rsidRDefault="00FF143F" w:rsidP="00FF143F">
            <w:pPr>
              <w:pStyle w:val="TableParagraph"/>
              <w:spacing w:before="60" w:after="60" w:line="256" w:lineRule="auto"/>
              <w:ind w:left="57"/>
              <w:rPr>
                <w:sz w:val="20"/>
                <w:szCs w:val="20"/>
                <w:highlight w:val="yellow"/>
              </w:rPr>
            </w:pPr>
            <w:r w:rsidRPr="00FC2FD1">
              <w:rPr>
                <w:sz w:val="20"/>
                <w:szCs w:val="20"/>
              </w:rPr>
              <w:t>Berenika</w:t>
            </w:r>
          </w:p>
        </w:tc>
        <w:tc>
          <w:tcPr>
            <w:tcW w:w="2042" w:type="dxa"/>
            <w:gridSpan w:val="4"/>
            <w:tcBorders>
              <w:top w:val="single" w:sz="4" w:space="0" w:color="000000"/>
              <w:left w:val="single" w:sz="4" w:space="0" w:color="000000"/>
              <w:bottom w:val="single" w:sz="4" w:space="0" w:color="000000"/>
              <w:right w:val="single" w:sz="4" w:space="0" w:color="000000"/>
            </w:tcBorders>
          </w:tcPr>
          <w:p w14:paraId="4B439755" w14:textId="77777777" w:rsidR="00FF143F" w:rsidRPr="00692859" w:rsidRDefault="00FF143F" w:rsidP="00FF143F">
            <w:pPr>
              <w:pStyle w:val="TableParagraph"/>
              <w:spacing w:before="60" w:after="60" w:line="256" w:lineRule="auto"/>
              <w:ind w:left="57"/>
              <w:rPr>
                <w:sz w:val="20"/>
                <w:szCs w:val="20"/>
                <w:highlight w:val="yellow"/>
              </w:rPr>
            </w:pPr>
            <w:r w:rsidRPr="00FC2FD1">
              <w:rPr>
                <w:sz w:val="20"/>
                <w:szCs w:val="20"/>
              </w:rPr>
              <w:t>prof. Ing., Ph.D.</w:t>
            </w:r>
          </w:p>
        </w:tc>
        <w:tc>
          <w:tcPr>
            <w:tcW w:w="1753" w:type="dxa"/>
            <w:gridSpan w:val="3"/>
            <w:tcBorders>
              <w:top w:val="single" w:sz="4" w:space="0" w:color="000000"/>
              <w:left w:val="single" w:sz="4" w:space="0" w:color="000000"/>
              <w:bottom w:val="single" w:sz="4" w:space="0" w:color="000000"/>
              <w:right w:val="single" w:sz="4" w:space="0" w:color="000000"/>
            </w:tcBorders>
          </w:tcPr>
          <w:p w14:paraId="7B1184E5" w14:textId="77777777" w:rsidR="00FF143F" w:rsidRPr="0010604A" w:rsidRDefault="00FF143F" w:rsidP="00FF143F">
            <w:pPr>
              <w:pStyle w:val="TableParagraph"/>
              <w:spacing w:before="60" w:after="60" w:line="256" w:lineRule="auto"/>
              <w:ind w:left="57"/>
              <w:rPr>
                <w:sz w:val="20"/>
                <w:szCs w:val="20"/>
              </w:rPr>
            </w:pPr>
            <w:r w:rsidRPr="00B44E62">
              <w:rPr>
                <w:sz w:val="20"/>
                <w:szCs w:val="20"/>
              </w:rPr>
              <w:t>pp. / 40 / N</w:t>
            </w:r>
          </w:p>
        </w:tc>
        <w:tc>
          <w:tcPr>
            <w:tcW w:w="1748" w:type="dxa"/>
            <w:gridSpan w:val="2"/>
            <w:tcBorders>
              <w:top w:val="single" w:sz="4" w:space="0" w:color="000000"/>
              <w:left w:val="single" w:sz="4" w:space="0" w:color="000000"/>
              <w:bottom w:val="single" w:sz="4" w:space="0" w:color="000000"/>
              <w:right w:val="single" w:sz="4" w:space="0" w:color="000000"/>
            </w:tcBorders>
          </w:tcPr>
          <w:p w14:paraId="6A245068" w14:textId="77777777" w:rsidR="00FF143F" w:rsidRPr="0010604A" w:rsidRDefault="00FF143F" w:rsidP="00FF143F">
            <w:pPr>
              <w:pStyle w:val="TableParagraph"/>
              <w:spacing w:before="60" w:after="60" w:line="256" w:lineRule="auto"/>
              <w:ind w:left="57"/>
              <w:rPr>
                <w:sz w:val="20"/>
                <w:szCs w:val="20"/>
              </w:rPr>
            </w:pPr>
            <w:r w:rsidRPr="00B44E62">
              <w:rPr>
                <w:sz w:val="20"/>
                <w:szCs w:val="20"/>
              </w:rPr>
              <w:t>pp. / 40 / N</w:t>
            </w:r>
          </w:p>
        </w:tc>
        <w:tc>
          <w:tcPr>
            <w:tcW w:w="1334" w:type="dxa"/>
            <w:gridSpan w:val="2"/>
            <w:tcBorders>
              <w:top w:val="single" w:sz="4" w:space="0" w:color="000000"/>
              <w:left w:val="single" w:sz="4" w:space="0" w:color="000000"/>
              <w:bottom w:val="single" w:sz="4" w:space="0" w:color="000000"/>
              <w:right w:val="single" w:sz="4" w:space="0" w:color="000000"/>
            </w:tcBorders>
          </w:tcPr>
          <w:p w14:paraId="0E2D9281" w14:textId="708C3E05" w:rsidR="00FF143F" w:rsidRPr="001B759B" w:rsidRDefault="00FF143F" w:rsidP="00FF143F">
            <w:pPr>
              <w:pStyle w:val="TableParagraph"/>
              <w:spacing w:before="60" w:after="60" w:line="256" w:lineRule="auto"/>
              <w:ind w:left="57"/>
              <w:rPr>
                <w:sz w:val="20"/>
                <w:szCs w:val="20"/>
              </w:rPr>
            </w:pPr>
          </w:p>
        </w:tc>
        <w:tc>
          <w:tcPr>
            <w:tcW w:w="992" w:type="dxa"/>
            <w:gridSpan w:val="3"/>
            <w:tcBorders>
              <w:top w:val="single" w:sz="4" w:space="0" w:color="000000"/>
              <w:left w:val="single" w:sz="4" w:space="0" w:color="000000"/>
              <w:bottom w:val="single" w:sz="4" w:space="0" w:color="000000"/>
              <w:right w:val="single" w:sz="4" w:space="0" w:color="000000"/>
            </w:tcBorders>
          </w:tcPr>
          <w:p w14:paraId="055A27D9" w14:textId="77777777" w:rsidR="00FF143F" w:rsidRDefault="00FF143F" w:rsidP="00FF143F">
            <w:pPr>
              <w:pStyle w:val="TableParagraph"/>
              <w:spacing w:before="60" w:after="60" w:line="256" w:lineRule="auto"/>
              <w:ind w:left="57"/>
              <w:rPr>
                <w:sz w:val="20"/>
                <w:szCs w:val="20"/>
              </w:rPr>
            </w:pPr>
            <w:r>
              <w:rPr>
                <w:sz w:val="20"/>
                <w:szCs w:val="20"/>
              </w:rPr>
              <w:t>---</w:t>
            </w:r>
          </w:p>
        </w:tc>
      </w:tr>
      <w:tr w:rsidR="00FF143F" w14:paraId="63642D99"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0BF0E4CE" w14:textId="31C0FDD0" w:rsidR="00FF143F" w:rsidRPr="00A830CE" w:rsidRDefault="009556F6" w:rsidP="00FF143F">
            <w:pPr>
              <w:widowControl w:val="0"/>
              <w:autoSpaceDE w:val="0"/>
              <w:autoSpaceDN w:val="0"/>
              <w:ind w:left="57"/>
              <w:rPr>
                <w:highlight w:val="yellow"/>
                <w:lang w:eastAsia="en-US"/>
              </w:rPr>
            </w:pPr>
            <w:hyperlink w:anchor="Havelková" w:history="1">
              <w:r w:rsidR="00FF143F" w:rsidRPr="00923A7C">
                <w:rPr>
                  <w:rStyle w:val="Hypertextovodkaz"/>
                </w:rPr>
                <w:t>Havelková</w:t>
              </w:r>
            </w:hyperlink>
          </w:p>
        </w:tc>
        <w:tc>
          <w:tcPr>
            <w:tcW w:w="1164" w:type="dxa"/>
            <w:tcBorders>
              <w:top w:val="single" w:sz="4" w:space="0" w:color="000000"/>
              <w:left w:val="single" w:sz="4" w:space="0" w:color="000000"/>
              <w:bottom w:val="single" w:sz="4" w:space="0" w:color="000000"/>
              <w:right w:val="single" w:sz="4" w:space="0" w:color="000000"/>
            </w:tcBorders>
          </w:tcPr>
          <w:p w14:paraId="3386797F" w14:textId="25B2B4BE" w:rsidR="00FF143F" w:rsidRPr="00701DCB" w:rsidRDefault="00FF143F" w:rsidP="00FF143F">
            <w:pPr>
              <w:pStyle w:val="TableParagraph"/>
              <w:spacing w:before="60" w:after="60" w:line="256" w:lineRule="auto"/>
              <w:ind w:left="57"/>
              <w:rPr>
                <w:sz w:val="20"/>
                <w:szCs w:val="20"/>
              </w:rPr>
            </w:pPr>
            <w:r w:rsidRPr="00701DCB">
              <w:rPr>
                <w:sz w:val="20"/>
                <w:szCs w:val="20"/>
              </w:rPr>
              <w:t>Gabriela</w:t>
            </w:r>
          </w:p>
        </w:tc>
        <w:tc>
          <w:tcPr>
            <w:tcW w:w="2042" w:type="dxa"/>
            <w:gridSpan w:val="4"/>
            <w:tcBorders>
              <w:top w:val="single" w:sz="4" w:space="0" w:color="000000"/>
              <w:left w:val="single" w:sz="4" w:space="0" w:color="000000"/>
              <w:bottom w:val="single" w:sz="4" w:space="0" w:color="000000"/>
              <w:right w:val="single" w:sz="4" w:space="0" w:color="000000"/>
            </w:tcBorders>
            <w:hideMark/>
          </w:tcPr>
          <w:p w14:paraId="48EFBBA0" w14:textId="7AA8FE22" w:rsidR="00FF143F" w:rsidRPr="00692859" w:rsidRDefault="00FF143F" w:rsidP="00FF143F">
            <w:pPr>
              <w:pStyle w:val="TableParagraph"/>
              <w:spacing w:before="60" w:after="60" w:line="256" w:lineRule="auto"/>
              <w:ind w:left="57"/>
              <w:rPr>
                <w:sz w:val="20"/>
                <w:szCs w:val="20"/>
                <w:highlight w:val="yellow"/>
              </w:rPr>
            </w:pPr>
            <w:r>
              <w:rPr>
                <w:sz w:val="20"/>
                <w:szCs w:val="20"/>
              </w:rPr>
              <w:t>Ing.</w:t>
            </w:r>
          </w:p>
        </w:tc>
        <w:tc>
          <w:tcPr>
            <w:tcW w:w="1753" w:type="dxa"/>
            <w:gridSpan w:val="3"/>
            <w:tcBorders>
              <w:top w:val="single" w:sz="4" w:space="0" w:color="000000"/>
              <w:left w:val="single" w:sz="4" w:space="0" w:color="000000"/>
              <w:bottom w:val="single" w:sz="4" w:space="0" w:color="000000"/>
              <w:right w:val="single" w:sz="4" w:space="0" w:color="000000"/>
            </w:tcBorders>
          </w:tcPr>
          <w:p w14:paraId="2FFDD5B3" w14:textId="77777777" w:rsidR="00FF143F" w:rsidRPr="005C7D10" w:rsidRDefault="00FF143F" w:rsidP="00FF143F">
            <w:pPr>
              <w:pStyle w:val="TableParagraph"/>
              <w:spacing w:before="60" w:after="60" w:line="256" w:lineRule="auto"/>
              <w:ind w:left="57"/>
              <w:rPr>
                <w:sz w:val="20"/>
                <w:szCs w:val="20"/>
              </w:rPr>
            </w:pPr>
            <w:r w:rsidRPr="00BD0856">
              <w:rPr>
                <w:sz w:val="20"/>
                <w:szCs w:val="20"/>
              </w:rPr>
              <w:t>pp. / 40 / N</w:t>
            </w:r>
          </w:p>
        </w:tc>
        <w:tc>
          <w:tcPr>
            <w:tcW w:w="1748" w:type="dxa"/>
            <w:gridSpan w:val="2"/>
            <w:tcBorders>
              <w:top w:val="single" w:sz="4" w:space="0" w:color="000000"/>
              <w:left w:val="single" w:sz="4" w:space="0" w:color="000000"/>
              <w:bottom w:val="single" w:sz="4" w:space="0" w:color="000000"/>
              <w:right w:val="single" w:sz="4" w:space="0" w:color="000000"/>
            </w:tcBorders>
          </w:tcPr>
          <w:p w14:paraId="37FBEF12" w14:textId="3327DD1F" w:rsidR="00FF143F" w:rsidRPr="005C7D10" w:rsidRDefault="00790CB4" w:rsidP="00FF143F">
            <w:pPr>
              <w:pStyle w:val="TableParagraph"/>
              <w:spacing w:before="60" w:after="60" w:line="256" w:lineRule="auto"/>
              <w:ind w:left="57"/>
              <w:rPr>
                <w:sz w:val="20"/>
                <w:szCs w:val="20"/>
              </w:rPr>
            </w:pPr>
            <w:r w:rsidRPr="00B44E62">
              <w:rPr>
                <w:sz w:val="20"/>
                <w:szCs w:val="20"/>
              </w:rPr>
              <w:t>pp. / 40 / N</w:t>
            </w:r>
          </w:p>
        </w:tc>
        <w:tc>
          <w:tcPr>
            <w:tcW w:w="1334" w:type="dxa"/>
            <w:gridSpan w:val="2"/>
            <w:tcBorders>
              <w:top w:val="single" w:sz="4" w:space="0" w:color="000000"/>
              <w:left w:val="single" w:sz="4" w:space="0" w:color="000000"/>
              <w:bottom w:val="single" w:sz="4" w:space="0" w:color="000000"/>
              <w:right w:val="single" w:sz="4" w:space="0" w:color="000000"/>
            </w:tcBorders>
          </w:tcPr>
          <w:p w14:paraId="570F6479" w14:textId="4F34316A" w:rsidR="00FF143F" w:rsidRPr="001B759B" w:rsidRDefault="00FF143F" w:rsidP="00FF143F">
            <w:pPr>
              <w:pStyle w:val="TableParagraph"/>
              <w:spacing w:before="60" w:after="60" w:line="256" w:lineRule="auto"/>
              <w:ind w:left="57"/>
              <w:rPr>
                <w:sz w:val="20"/>
                <w:szCs w:val="20"/>
              </w:rPr>
            </w:pPr>
          </w:p>
        </w:tc>
        <w:tc>
          <w:tcPr>
            <w:tcW w:w="992" w:type="dxa"/>
            <w:gridSpan w:val="3"/>
            <w:tcBorders>
              <w:top w:val="single" w:sz="4" w:space="0" w:color="000000"/>
              <w:left w:val="single" w:sz="4" w:space="0" w:color="000000"/>
              <w:bottom w:val="single" w:sz="4" w:space="0" w:color="000000"/>
              <w:right w:val="single" w:sz="4" w:space="0" w:color="000000"/>
            </w:tcBorders>
            <w:hideMark/>
          </w:tcPr>
          <w:p w14:paraId="048E551F" w14:textId="77777777" w:rsidR="00FF143F" w:rsidRDefault="00FF143F" w:rsidP="00FF143F">
            <w:pPr>
              <w:pStyle w:val="TableParagraph"/>
              <w:spacing w:before="60" w:after="60" w:line="256" w:lineRule="auto"/>
              <w:ind w:left="57"/>
              <w:rPr>
                <w:sz w:val="20"/>
                <w:szCs w:val="20"/>
              </w:rPr>
            </w:pPr>
            <w:r>
              <w:rPr>
                <w:sz w:val="20"/>
                <w:szCs w:val="20"/>
              </w:rPr>
              <w:t>---</w:t>
            </w:r>
          </w:p>
        </w:tc>
      </w:tr>
      <w:tr w:rsidR="00FF143F" w14:paraId="0F02713F"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15362E49" w14:textId="7DD28CD0" w:rsidR="00FF143F" w:rsidRPr="00A830CE" w:rsidRDefault="009556F6" w:rsidP="00FF143F">
            <w:pPr>
              <w:widowControl w:val="0"/>
              <w:autoSpaceDE w:val="0"/>
              <w:autoSpaceDN w:val="0"/>
              <w:ind w:left="57"/>
              <w:rPr>
                <w:highlight w:val="yellow"/>
                <w:lang w:eastAsia="en-US"/>
              </w:rPr>
            </w:pPr>
            <w:hyperlink w:anchor="Kafka" w:history="1">
              <w:r w:rsidR="00FF143F" w:rsidRPr="00923A7C">
                <w:rPr>
                  <w:rStyle w:val="Hypertextovodkaz"/>
                </w:rPr>
                <w:t>Kafka</w:t>
              </w:r>
            </w:hyperlink>
          </w:p>
        </w:tc>
        <w:tc>
          <w:tcPr>
            <w:tcW w:w="1164" w:type="dxa"/>
            <w:tcBorders>
              <w:top w:val="single" w:sz="4" w:space="0" w:color="000000"/>
              <w:left w:val="single" w:sz="4" w:space="0" w:color="000000"/>
              <w:bottom w:val="single" w:sz="4" w:space="0" w:color="000000"/>
              <w:right w:val="single" w:sz="4" w:space="0" w:color="000000"/>
            </w:tcBorders>
          </w:tcPr>
          <w:p w14:paraId="5A9A68FB" w14:textId="20DF4D5D" w:rsidR="00FF143F" w:rsidRPr="00701DCB" w:rsidRDefault="00FF143F" w:rsidP="00FF143F">
            <w:pPr>
              <w:pStyle w:val="TableParagraph"/>
              <w:spacing w:before="60" w:after="60" w:line="256" w:lineRule="auto"/>
              <w:ind w:left="57"/>
              <w:rPr>
                <w:sz w:val="20"/>
                <w:szCs w:val="20"/>
              </w:rPr>
            </w:pPr>
            <w:r w:rsidRPr="00701DCB">
              <w:rPr>
                <w:sz w:val="20"/>
                <w:szCs w:val="20"/>
              </w:rPr>
              <w:t>Stanislav</w:t>
            </w:r>
          </w:p>
        </w:tc>
        <w:tc>
          <w:tcPr>
            <w:tcW w:w="2042" w:type="dxa"/>
            <w:gridSpan w:val="4"/>
            <w:tcBorders>
              <w:top w:val="single" w:sz="4" w:space="0" w:color="000000"/>
              <w:left w:val="single" w:sz="4" w:space="0" w:color="000000"/>
              <w:bottom w:val="single" w:sz="4" w:space="0" w:color="000000"/>
              <w:right w:val="single" w:sz="4" w:space="0" w:color="000000"/>
            </w:tcBorders>
          </w:tcPr>
          <w:p w14:paraId="70BA4371" w14:textId="26793FD5" w:rsidR="00FF143F" w:rsidRPr="00692859" w:rsidRDefault="00FF143F" w:rsidP="00FF143F">
            <w:pPr>
              <w:pStyle w:val="TableParagraph"/>
              <w:spacing w:before="60" w:after="60" w:line="256" w:lineRule="auto"/>
              <w:ind w:left="57"/>
              <w:rPr>
                <w:sz w:val="20"/>
                <w:szCs w:val="20"/>
                <w:highlight w:val="yellow"/>
              </w:rPr>
            </w:pPr>
            <w:r>
              <w:rPr>
                <w:sz w:val="20"/>
                <w:szCs w:val="20"/>
              </w:rPr>
              <w:t xml:space="preserve">doc. </w:t>
            </w:r>
            <w:r w:rsidRPr="00FC2FD1">
              <w:rPr>
                <w:sz w:val="20"/>
                <w:szCs w:val="20"/>
              </w:rPr>
              <w:t xml:space="preserve">Ing., </w:t>
            </w:r>
            <w:r>
              <w:rPr>
                <w:sz w:val="20"/>
                <w:szCs w:val="20"/>
              </w:rPr>
              <w:t>CSc.</w:t>
            </w:r>
          </w:p>
        </w:tc>
        <w:tc>
          <w:tcPr>
            <w:tcW w:w="1753" w:type="dxa"/>
            <w:gridSpan w:val="3"/>
            <w:tcBorders>
              <w:top w:val="single" w:sz="4" w:space="0" w:color="000000"/>
              <w:left w:val="single" w:sz="4" w:space="0" w:color="000000"/>
              <w:bottom w:val="single" w:sz="4" w:space="0" w:color="000000"/>
              <w:right w:val="single" w:sz="4" w:space="0" w:color="000000"/>
            </w:tcBorders>
          </w:tcPr>
          <w:p w14:paraId="34BA3339" w14:textId="77777777" w:rsidR="00FF143F" w:rsidRPr="006414F9" w:rsidRDefault="00FF143F" w:rsidP="00FF143F">
            <w:pPr>
              <w:pStyle w:val="TableParagraph"/>
              <w:spacing w:before="60" w:after="60" w:line="256" w:lineRule="auto"/>
              <w:ind w:left="57"/>
              <w:rPr>
                <w:sz w:val="20"/>
                <w:szCs w:val="20"/>
              </w:rPr>
            </w:pPr>
            <w:r w:rsidRPr="006414F9">
              <w:rPr>
                <w:sz w:val="20"/>
                <w:szCs w:val="20"/>
              </w:rPr>
              <w:t>pp. / 40 / N</w:t>
            </w:r>
          </w:p>
        </w:tc>
        <w:tc>
          <w:tcPr>
            <w:tcW w:w="1748" w:type="dxa"/>
            <w:gridSpan w:val="2"/>
            <w:tcBorders>
              <w:top w:val="single" w:sz="4" w:space="0" w:color="000000"/>
              <w:left w:val="single" w:sz="4" w:space="0" w:color="000000"/>
              <w:bottom w:val="single" w:sz="4" w:space="0" w:color="000000"/>
              <w:right w:val="single" w:sz="4" w:space="0" w:color="000000"/>
            </w:tcBorders>
          </w:tcPr>
          <w:p w14:paraId="664BDE35" w14:textId="77777777" w:rsidR="00FF143F" w:rsidRPr="006414F9" w:rsidRDefault="00FF143F" w:rsidP="00FF143F">
            <w:pPr>
              <w:pStyle w:val="TableParagraph"/>
              <w:spacing w:before="60" w:after="60" w:line="256" w:lineRule="auto"/>
              <w:ind w:left="57"/>
              <w:rPr>
                <w:sz w:val="20"/>
                <w:szCs w:val="20"/>
              </w:rPr>
            </w:pPr>
            <w:r w:rsidRPr="006414F9">
              <w:rPr>
                <w:sz w:val="20"/>
                <w:szCs w:val="20"/>
              </w:rPr>
              <w:t>pp. / 40 / N</w:t>
            </w:r>
          </w:p>
        </w:tc>
        <w:tc>
          <w:tcPr>
            <w:tcW w:w="1334" w:type="dxa"/>
            <w:gridSpan w:val="2"/>
            <w:tcBorders>
              <w:top w:val="single" w:sz="4" w:space="0" w:color="000000"/>
              <w:left w:val="single" w:sz="4" w:space="0" w:color="000000"/>
              <w:bottom w:val="single" w:sz="4" w:space="0" w:color="000000"/>
              <w:right w:val="single" w:sz="4" w:space="0" w:color="000000"/>
            </w:tcBorders>
          </w:tcPr>
          <w:p w14:paraId="0798828E" w14:textId="3449E536" w:rsidR="00FF143F" w:rsidRPr="001B759B" w:rsidRDefault="001B759B" w:rsidP="00FF143F">
            <w:pPr>
              <w:pStyle w:val="TableParagraph"/>
              <w:spacing w:before="60" w:after="60" w:line="256" w:lineRule="auto"/>
              <w:ind w:left="57"/>
              <w:rPr>
                <w:sz w:val="20"/>
                <w:szCs w:val="20"/>
              </w:rPr>
            </w:pPr>
            <w:r w:rsidRPr="001B759B">
              <w:rPr>
                <w:sz w:val="20"/>
                <w:szCs w:val="20"/>
              </w:rPr>
              <w:t>ZT</w:t>
            </w:r>
          </w:p>
        </w:tc>
        <w:tc>
          <w:tcPr>
            <w:tcW w:w="992" w:type="dxa"/>
            <w:gridSpan w:val="3"/>
            <w:tcBorders>
              <w:top w:val="single" w:sz="4" w:space="0" w:color="000000"/>
              <w:left w:val="single" w:sz="4" w:space="0" w:color="000000"/>
              <w:bottom w:val="single" w:sz="4" w:space="0" w:color="000000"/>
              <w:right w:val="single" w:sz="4" w:space="0" w:color="000000"/>
            </w:tcBorders>
          </w:tcPr>
          <w:p w14:paraId="00D53943" w14:textId="77777777" w:rsidR="00FF143F" w:rsidRDefault="00FF143F" w:rsidP="00FF143F">
            <w:pPr>
              <w:pStyle w:val="TableParagraph"/>
              <w:spacing w:before="60" w:after="60" w:line="256" w:lineRule="auto"/>
              <w:ind w:left="57"/>
              <w:rPr>
                <w:sz w:val="20"/>
                <w:szCs w:val="20"/>
              </w:rPr>
            </w:pPr>
            <w:r>
              <w:rPr>
                <w:sz w:val="20"/>
                <w:szCs w:val="20"/>
              </w:rPr>
              <w:t>---</w:t>
            </w:r>
          </w:p>
        </w:tc>
      </w:tr>
      <w:tr w:rsidR="00FF143F" w14:paraId="1AA3D15A"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6BBF3050" w14:textId="70FF8AA7" w:rsidR="00FF143F" w:rsidRPr="00701DCB" w:rsidRDefault="009556F6" w:rsidP="00FF143F">
            <w:pPr>
              <w:widowControl w:val="0"/>
              <w:autoSpaceDE w:val="0"/>
              <w:autoSpaceDN w:val="0"/>
              <w:ind w:left="57"/>
              <w:rPr>
                <w:lang w:eastAsia="en-US"/>
              </w:rPr>
            </w:pPr>
            <w:hyperlink w:anchor="Kimmel" w:history="1">
              <w:r w:rsidR="00FF143F" w:rsidRPr="00923A7C">
                <w:rPr>
                  <w:rStyle w:val="Hypertextovodkaz"/>
                  <w:lang w:eastAsia="en-US"/>
                </w:rPr>
                <w:t>Kimmel</w:t>
              </w:r>
            </w:hyperlink>
          </w:p>
        </w:tc>
        <w:tc>
          <w:tcPr>
            <w:tcW w:w="1164" w:type="dxa"/>
            <w:tcBorders>
              <w:top w:val="single" w:sz="4" w:space="0" w:color="000000"/>
              <w:left w:val="single" w:sz="4" w:space="0" w:color="000000"/>
              <w:bottom w:val="single" w:sz="4" w:space="0" w:color="000000"/>
              <w:right w:val="single" w:sz="4" w:space="0" w:color="000000"/>
            </w:tcBorders>
          </w:tcPr>
          <w:p w14:paraId="20AD5BC5" w14:textId="4CB6FC85" w:rsidR="00FF143F" w:rsidRPr="00701DCB" w:rsidRDefault="00FF143F" w:rsidP="00FF143F">
            <w:pPr>
              <w:pStyle w:val="TableParagraph"/>
              <w:spacing w:before="60" w:after="60" w:line="256" w:lineRule="auto"/>
              <w:ind w:left="57"/>
              <w:rPr>
                <w:sz w:val="20"/>
                <w:szCs w:val="20"/>
              </w:rPr>
            </w:pPr>
            <w:r w:rsidRPr="00701DCB">
              <w:rPr>
                <w:sz w:val="20"/>
                <w:szCs w:val="20"/>
              </w:rPr>
              <w:t>Roman</w:t>
            </w:r>
          </w:p>
        </w:tc>
        <w:tc>
          <w:tcPr>
            <w:tcW w:w="2042" w:type="dxa"/>
            <w:gridSpan w:val="4"/>
            <w:tcBorders>
              <w:top w:val="single" w:sz="4" w:space="0" w:color="000000"/>
              <w:left w:val="single" w:sz="4" w:space="0" w:color="000000"/>
              <w:bottom w:val="single" w:sz="4" w:space="0" w:color="000000"/>
              <w:right w:val="single" w:sz="4" w:space="0" w:color="000000"/>
            </w:tcBorders>
          </w:tcPr>
          <w:p w14:paraId="35A6699C" w14:textId="1492A73F" w:rsidR="00FF143F" w:rsidRPr="00692859" w:rsidRDefault="00FF143F" w:rsidP="00FF143F">
            <w:pPr>
              <w:pStyle w:val="TableParagraph"/>
              <w:spacing w:before="60" w:after="60" w:line="256" w:lineRule="auto"/>
              <w:ind w:left="57"/>
              <w:rPr>
                <w:sz w:val="20"/>
                <w:szCs w:val="20"/>
                <w:highlight w:val="yellow"/>
              </w:rPr>
            </w:pPr>
            <w:r w:rsidRPr="00FC2FD1">
              <w:rPr>
                <w:sz w:val="20"/>
                <w:szCs w:val="20"/>
              </w:rPr>
              <w:t>Ing., Ph.D.</w:t>
            </w:r>
          </w:p>
        </w:tc>
        <w:tc>
          <w:tcPr>
            <w:tcW w:w="1753" w:type="dxa"/>
            <w:gridSpan w:val="3"/>
            <w:tcBorders>
              <w:top w:val="single" w:sz="4" w:space="0" w:color="000000"/>
              <w:left w:val="single" w:sz="4" w:space="0" w:color="000000"/>
              <w:bottom w:val="single" w:sz="4" w:space="0" w:color="000000"/>
              <w:right w:val="single" w:sz="4" w:space="0" w:color="000000"/>
            </w:tcBorders>
          </w:tcPr>
          <w:p w14:paraId="4C2E65BB" w14:textId="77777777" w:rsidR="00FF143F" w:rsidRPr="00DC04A7" w:rsidRDefault="00FF143F" w:rsidP="00FF143F">
            <w:pPr>
              <w:pStyle w:val="TableParagraph"/>
              <w:spacing w:before="60" w:after="60" w:line="256" w:lineRule="auto"/>
              <w:ind w:left="57"/>
              <w:rPr>
                <w:sz w:val="20"/>
                <w:szCs w:val="20"/>
              </w:rPr>
            </w:pPr>
            <w:r w:rsidRPr="00B44E62">
              <w:rPr>
                <w:sz w:val="20"/>
                <w:szCs w:val="20"/>
              </w:rPr>
              <w:t>pp. / 40 / N</w:t>
            </w:r>
          </w:p>
        </w:tc>
        <w:tc>
          <w:tcPr>
            <w:tcW w:w="1748" w:type="dxa"/>
            <w:gridSpan w:val="2"/>
            <w:tcBorders>
              <w:top w:val="single" w:sz="4" w:space="0" w:color="000000"/>
              <w:left w:val="single" w:sz="4" w:space="0" w:color="000000"/>
              <w:bottom w:val="single" w:sz="4" w:space="0" w:color="000000"/>
              <w:right w:val="single" w:sz="4" w:space="0" w:color="000000"/>
            </w:tcBorders>
          </w:tcPr>
          <w:p w14:paraId="2B018B87" w14:textId="77777777" w:rsidR="00FF143F" w:rsidRPr="00DC04A7" w:rsidRDefault="00FF143F" w:rsidP="00FF143F">
            <w:pPr>
              <w:pStyle w:val="TableParagraph"/>
              <w:spacing w:before="60" w:after="60" w:line="256" w:lineRule="auto"/>
              <w:ind w:left="57"/>
              <w:rPr>
                <w:sz w:val="20"/>
                <w:szCs w:val="20"/>
              </w:rPr>
            </w:pPr>
            <w:r w:rsidRPr="00B44E62">
              <w:rPr>
                <w:sz w:val="20"/>
                <w:szCs w:val="20"/>
              </w:rPr>
              <w:t>pp. / 40 / N</w:t>
            </w:r>
          </w:p>
        </w:tc>
        <w:tc>
          <w:tcPr>
            <w:tcW w:w="1334" w:type="dxa"/>
            <w:gridSpan w:val="2"/>
            <w:tcBorders>
              <w:top w:val="single" w:sz="4" w:space="0" w:color="000000"/>
              <w:left w:val="single" w:sz="4" w:space="0" w:color="000000"/>
              <w:bottom w:val="single" w:sz="4" w:space="0" w:color="000000"/>
              <w:right w:val="single" w:sz="4" w:space="0" w:color="000000"/>
            </w:tcBorders>
          </w:tcPr>
          <w:p w14:paraId="755296A7" w14:textId="7EA877DD" w:rsidR="00FF143F" w:rsidRPr="001B759B" w:rsidRDefault="00FF143F" w:rsidP="00FF143F">
            <w:pPr>
              <w:pStyle w:val="TableParagraph"/>
              <w:spacing w:before="60" w:after="60" w:line="256" w:lineRule="auto"/>
              <w:ind w:left="57"/>
              <w:rPr>
                <w:sz w:val="20"/>
                <w:szCs w:val="20"/>
              </w:rPr>
            </w:pPr>
          </w:p>
        </w:tc>
        <w:tc>
          <w:tcPr>
            <w:tcW w:w="992" w:type="dxa"/>
            <w:gridSpan w:val="3"/>
            <w:tcBorders>
              <w:top w:val="single" w:sz="4" w:space="0" w:color="000000"/>
              <w:left w:val="single" w:sz="4" w:space="0" w:color="000000"/>
              <w:bottom w:val="single" w:sz="4" w:space="0" w:color="000000"/>
              <w:right w:val="single" w:sz="4" w:space="0" w:color="000000"/>
            </w:tcBorders>
          </w:tcPr>
          <w:p w14:paraId="7C6A71FC" w14:textId="77777777" w:rsidR="00FF143F" w:rsidRDefault="00FF143F" w:rsidP="00FF143F">
            <w:pPr>
              <w:pStyle w:val="TableParagraph"/>
              <w:spacing w:before="60" w:after="60" w:line="256" w:lineRule="auto"/>
              <w:ind w:left="57"/>
              <w:rPr>
                <w:sz w:val="20"/>
                <w:szCs w:val="20"/>
              </w:rPr>
            </w:pPr>
            <w:r>
              <w:rPr>
                <w:sz w:val="20"/>
                <w:szCs w:val="20"/>
              </w:rPr>
              <w:t>---</w:t>
            </w:r>
          </w:p>
        </w:tc>
      </w:tr>
      <w:tr w:rsidR="00FF143F" w14:paraId="36305285"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19A32677" w14:textId="5BCE5BCD" w:rsidR="00FF143F" w:rsidRPr="00701DCB" w:rsidRDefault="009556F6" w:rsidP="00FF143F">
            <w:pPr>
              <w:widowControl w:val="0"/>
              <w:autoSpaceDE w:val="0"/>
              <w:autoSpaceDN w:val="0"/>
              <w:ind w:left="57"/>
              <w:rPr>
                <w:lang w:eastAsia="en-US"/>
              </w:rPr>
            </w:pPr>
            <w:hyperlink w:anchor="Kočí" w:history="1">
              <w:r w:rsidR="00FF143F" w:rsidRPr="00923A7C">
                <w:rPr>
                  <w:rStyle w:val="Hypertextovodkaz"/>
                  <w:lang w:eastAsia="en-US"/>
                </w:rPr>
                <w:t>Kočí</w:t>
              </w:r>
            </w:hyperlink>
          </w:p>
        </w:tc>
        <w:tc>
          <w:tcPr>
            <w:tcW w:w="1164" w:type="dxa"/>
            <w:tcBorders>
              <w:top w:val="single" w:sz="4" w:space="0" w:color="000000"/>
              <w:left w:val="single" w:sz="4" w:space="0" w:color="000000"/>
              <w:bottom w:val="single" w:sz="4" w:space="0" w:color="000000"/>
              <w:right w:val="single" w:sz="4" w:space="0" w:color="000000"/>
            </w:tcBorders>
          </w:tcPr>
          <w:p w14:paraId="2307629F" w14:textId="23EBA9C0" w:rsidR="00FF143F" w:rsidRPr="00701DCB" w:rsidRDefault="00FF143F" w:rsidP="00FF143F">
            <w:pPr>
              <w:pStyle w:val="TableParagraph"/>
              <w:spacing w:before="60" w:after="60" w:line="256" w:lineRule="auto"/>
              <w:ind w:left="57"/>
              <w:rPr>
                <w:sz w:val="20"/>
                <w:szCs w:val="20"/>
              </w:rPr>
            </w:pPr>
            <w:r w:rsidRPr="00701DCB">
              <w:rPr>
                <w:sz w:val="20"/>
                <w:szCs w:val="20"/>
              </w:rPr>
              <w:t>Kamila</w:t>
            </w:r>
          </w:p>
        </w:tc>
        <w:tc>
          <w:tcPr>
            <w:tcW w:w="2042" w:type="dxa"/>
            <w:gridSpan w:val="4"/>
            <w:tcBorders>
              <w:top w:val="single" w:sz="4" w:space="0" w:color="000000"/>
              <w:left w:val="single" w:sz="4" w:space="0" w:color="000000"/>
              <w:bottom w:val="single" w:sz="4" w:space="0" w:color="000000"/>
              <w:right w:val="single" w:sz="4" w:space="0" w:color="000000"/>
            </w:tcBorders>
          </w:tcPr>
          <w:p w14:paraId="6D5F3ADC" w14:textId="08DB59DB" w:rsidR="00FF143F" w:rsidRPr="00692859" w:rsidRDefault="00FF143F" w:rsidP="00FF143F">
            <w:pPr>
              <w:pStyle w:val="TableParagraph"/>
              <w:spacing w:before="60" w:after="60" w:line="257" w:lineRule="auto"/>
              <w:ind w:left="57"/>
              <w:rPr>
                <w:sz w:val="20"/>
                <w:szCs w:val="20"/>
                <w:highlight w:val="yellow"/>
              </w:rPr>
            </w:pPr>
            <w:r>
              <w:rPr>
                <w:sz w:val="20"/>
                <w:szCs w:val="20"/>
              </w:rPr>
              <w:t xml:space="preserve">prof. </w:t>
            </w:r>
            <w:r w:rsidRPr="00FC2FD1">
              <w:rPr>
                <w:sz w:val="20"/>
                <w:szCs w:val="20"/>
              </w:rPr>
              <w:t>Ing., Ph.D.</w:t>
            </w:r>
          </w:p>
        </w:tc>
        <w:tc>
          <w:tcPr>
            <w:tcW w:w="1753" w:type="dxa"/>
            <w:gridSpan w:val="3"/>
            <w:tcBorders>
              <w:top w:val="single" w:sz="4" w:space="0" w:color="000000"/>
              <w:left w:val="single" w:sz="4" w:space="0" w:color="000000"/>
              <w:bottom w:val="single" w:sz="4" w:space="0" w:color="000000"/>
              <w:right w:val="single" w:sz="4" w:space="0" w:color="000000"/>
            </w:tcBorders>
          </w:tcPr>
          <w:p w14:paraId="79620699" w14:textId="4FF407BF" w:rsidR="00FF143F" w:rsidRPr="00517212" w:rsidRDefault="00685D67" w:rsidP="00FF143F">
            <w:pPr>
              <w:pStyle w:val="TableParagraph"/>
              <w:spacing w:before="60" w:after="60" w:line="256" w:lineRule="auto"/>
              <w:ind w:left="57"/>
              <w:rPr>
                <w:sz w:val="20"/>
                <w:szCs w:val="20"/>
              </w:rPr>
            </w:pPr>
            <w:r>
              <w:rPr>
                <w:sz w:val="20"/>
                <w:szCs w:val="20"/>
              </w:rPr>
              <w:t>pp. / 5 / 12/2026</w:t>
            </w:r>
          </w:p>
        </w:tc>
        <w:tc>
          <w:tcPr>
            <w:tcW w:w="1748" w:type="dxa"/>
            <w:gridSpan w:val="2"/>
            <w:tcBorders>
              <w:top w:val="single" w:sz="4" w:space="0" w:color="000000"/>
              <w:left w:val="single" w:sz="4" w:space="0" w:color="000000"/>
              <w:bottom w:val="single" w:sz="4" w:space="0" w:color="000000"/>
              <w:right w:val="single" w:sz="4" w:space="0" w:color="000000"/>
            </w:tcBorders>
          </w:tcPr>
          <w:p w14:paraId="40A42560" w14:textId="08550D91" w:rsidR="00FF143F" w:rsidRPr="00517212" w:rsidRDefault="00685D67" w:rsidP="00FF143F">
            <w:pPr>
              <w:pStyle w:val="TableParagraph"/>
              <w:spacing w:before="60" w:after="60" w:line="256" w:lineRule="auto"/>
              <w:ind w:left="57"/>
              <w:rPr>
                <w:sz w:val="20"/>
                <w:szCs w:val="20"/>
              </w:rPr>
            </w:pPr>
            <w:r>
              <w:rPr>
                <w:sz w:val="20"/>
                <w:szCs w:val="20"/>
              </w:rPr>
              <w:t>pp. / 5 / 12/2026</w:t>
            </w:r>
          </w:p>
        </w:tc>
        <w:tc>
          <w:tcPr>
            <w:tcW w:w="1334" w:type="dxa"/>
            <w:gridSpan w:val="2"/>
            <w:tcBorders>
              <w:top w:val="single" w:sz="4" w:space="0" w:color="000000"/>
              <w:left w:val="single" w:sz="4" w:space="0" w:color="000000"/>
              <w:bottom w:val="single" w:sz="4" w:space="0" w:color="000000"/>
              <w:right w:val="single" w:sz="4" w:space="0" w:color="000000"/>
            </w:tcBorders>
          </w:tcPr>
          <w:p w14:paraId="743AAF36" w14:textId="200B59F0" w:rsidR="00FF143F" w:rsidRPr="001B759B" w:rsidRDefault="00FF143F" w:rsidP="00FF143F">
            <w:pPr>
              <w:pStyle w:val="TableParagraph"/>
              <w:spacing w:before="60" w:after="60" w:line="256" w:lineRule="auto"/>
              <w:ind w:left="57"/>
              <w:rPr>
                <w:sz w:val="20"/>
                <w:szCs w:val="20"/>
              </w:rPr>
            </w:pPr>
          </w:p>
        </w:tc>
        <w:tc>
          <w:tcPr>
            <w:tcW w:w="992" w:type="dxa"/>
            <w:gridSpan w:val="3"/>
            <w:tcBorders>
              <w:top w:val="single" w:sz="4" w:space="0" w:color="000000"/>
              <w:left w:val="single" w:sz="4" w:space="0" w:color="000000"/>
              <w:bottom w:val="single" w:sz="4" w:space="0" w:color="000000"/>
              <w:right w:val="single" w:sz="4" w:space="0" w:color="000000"/>
            </w:tcBorders>
          </w:tcPr>
          <w:p w14:paraId="0A609492" w14:textId="77777777" w:rsidR="00FF143F" w:rsidRDefault="00FF143F" w:rsidP="00FF143F">
            <w:pPr>
              <w:pStyle w:val="TableParagraph"/>
              <w:spacing w:before="60" w:after="60" w:line="256" w:lineRule="auto"/>
              <w:ind w:left="57"/>
              <w:rPr>
                <w:sz w:val="20"/>
                <w:szCs w:val="20"/>
              </w:rPr>
            </w:pPr>
            <w:r>
              <w:rPr>
                <w:sz w:val="20"/>
                <w:szCs w:val="20"/>
              </w:rPr>
              <w:t>---</w:t>
            </w:r>
          </w:p>
        </w:tc>
      </w:tr>
      <w:tr w:rsidR="00FF143F" w14:paraId="28AAAC90"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76DA9BF8" w14:textId="368A4256" w:rsidR="00FF143F" w:rsidRPr="00701DCB" w:rsidRDefault="009556F6" w:rsidP="00FF143F">
            <w:pPr>
              <w:widowControl w:val="0"/>
              <w:autoSpaceDE w:val="0"/>
              <w:autoSpaceDN w:val="0"/>
              <w:ind w:left="57"/>
              <w:rPr>
                <w:lang w:eastAsia="en-US"/>
              </w:rPr>
            </w:pPr>
            <w:hyperlink w:anchor="Kutálková" w:history="1">
              <w:r w:rsidR="00FF143F" w:rsidRPr="00923A7C">
                <w:rPr>
                  <w:rStyle w:val="Hypertextovodkaz"/>
                </w:rPr>
                <w:t>Kutálková</w:t>
              </w:r>
            </w:hyperlink>
          </w:p>
        </w:tc>
        <w:tc>
          <w:tcPr>
            <w:tcW w:w="1164" w:type="dxa"/>
            <w:tcBorders>
              <w:top w:val="single" w:sz="4" w:space="0" w:color="000000"/>
              <w:left w:val="single" w:sz="4" w:space="0" w:color="000000"/>
              <w:bottom w:val="single" w:sz="4" w:space="0" w:color="000000"/>
              <w:right w:val="single" w:sz="4" w:space="0" w:color="000000"/>
            </w:tcBorders>
          </w:tcPr>
          <w:p w14:paraId="3B9E6943" w14:textId="77777777" w:rsidR="00FF143F" w:rsidRPr="00692859" w:rsidRDefault="00FF143F" w:rsidP="00FF143F">
            <w:pPr>
              <w:pStyle w:val="TableParagraph"/>
              <w:spacing w:before="60" w:after="60" w:line="256" w:lineRule="auto"/>
              <w:ind w:left="57"/>
              <w:rPr>
                <w:sz w:val="20"/>
                <w:szCs w:val="20"/>
                <w:highlight w:val="yellow"/>
              </w:rPr>
            </w:pPr>
            <w:r w:rsidRPr="00FC2FD1">
              <w:rPr>
                <w:sz w:val="20"/>
                <w:szCs w:val="20"/>
              </w:rPr>
              <w:t>Eva</w:t>
            </w:r>
          </w:p>
        </w:tc>
        <w:tc>
          <w:tcPr>
            <w:tcW w:w="2042" w:type="dxa"/>
            <w:gridSpan w:val="4"/>
            <w:tcBorders>
              <w:top w:val="single" w:sz="4" w:space="0" w:color="000000"/>
              <w:left w:val="single" w:sz="4" w:space="0" w:color="000000"/>
              <w:bottom w:val="single" w:sz="4" w:space="0" w:color="000000"/>
              <w:right w:val="single" w:sz="4" w:space="0" w:color="000000"/>
            </w:tcBorders>
          </w:tcPr>
          <w:p w14:paraId="47390608" w14:textId="77777777" w:rsidR="00FF143F" w:rsidRPr="00692859" w:rsidRDefault="00FF143F" w:rsidP="00FF143F">
            <w:pPr>
              <w:pStyle w:val="TableParagraph"/>
              <w:spacing w:before="60" w:after="60" w:line="256" w:lineRule="auto"/>
              <w:ind w:left="57"/>
              <w:rPr>
                <w:sz w:val="20"/>
                <w:szCs w:val="20"/>
                <w:highlight w:val="yellow"/>
              </w:rPr>
            </w:pPr>
            <w:r w:rsidRPr="00FC2FD1">
              <w:rPr>
                <w:sz w:val="20"/>
                <w:szCs w:val="20"/>
              </w:rPr>
              <w:t>RNDr., Ph.D.</w:t>
            </w:r>
          </w:p>
        </w:tc>
        <w:tc>
          <w:tcPr>
            <w:tcW w:w="1753" w:type="dxa"/>
            <w:gridSpan w:val="3"/>
            <w:tcBorders>
              <w:top w:val="single" w:sz="4" w:space="0" w:color="000000"/>
              <w:left w:val="single" w:sz="4" w:space="0" w:color="000000"/>
              <w:bottom w:val="single" w:sz="4" w:space="0" w:color="000000"/>
              <w:right w:val="single" w:sz="4" w:space="0" w:color="000000"/>
            </w:tcBorders>
          </w:tcPr>
          <w:p w14:paraId="71A940D0" w14:textId="77777777" w:rsidR="00FF143F" w:rsidRPr="00D42757" w:rsidRDefault="00FF143F" w:rsidP="00FF143F">
            <w:pPr>
              <w:pStyle w:val="TableParagraph"/>
              <w:spacing w:before="60" w:after="60" w:line="256" w:lineRule="auto"/>
              <w:ind w:left="57"/>
              <w:rPr>
                <w:sz w:val="20"/>
                <w:szCs w:val="20"/>
              </w:rPr>
            </w:pPr>
            <w:r w:rsidRPr="00B44E62">
              <w:rPr>
                <w:sz w:val="20"/>
                <w:szCs w:val="20"/>
              </w:rPr>
              <w:t>pp. / 40 / N</w:t>
            </w:r>
          </w:p>
        </w:tc>
        <w:tc>
          <w:tcPr>
            <w:tcW w:w="1748" w:type="dxa"/>
            <w:gridSpan w:val="2"/>
            <w:tcBorders>
              <w:top w:val="single" w:sz="4" w:space="0" w:color="000000"/>
              <w:left w:val="single" w:sz="4" w:space="0" w:color="000000"/>
              <w:bottom w:val="single" w:sz="4" w:space="0" w:color="000000"/>
              <w:right w:val="single" w:sz="4" w:space="0" w:color="000000"/>
            </w:tcBorders>
          </w:tcPr>
          <w:p w14:paraId="05285896" w14:textId="77777777" w:rsidR="00FF143F" w:rsidRPr="00D42757" w:rsidRDefault="00FF143F" w:rsidP="00FF143F">
            <w:pPr>
              <w:pStyle w:val="TableParagraph"/>
              <w:spacing w:before="60" w:after="60" w:line="256" w:lineRule="auto"/>
              <w:ind w:left="57"/>
              <w:rPr>
                <w:sz w:val="20"/>
                <w:szCs w:val="20"/>
              </w:rPr>
            </w:pPr>
            <w:r w:rsidRPr="00B44E62">
              <w:rPr>
                <w:sz w:val="20"/>
                <w:szCs w:val="20"/>
              </w:rPr>
              <w:t>pp. / 40 / N</w:t>
            </w:r>
          </w:p>
        </w:tc>
        <w:tc>
          <w:tcPr>
            <w:tcW w:w="1334" w:type="dxa"/>
            <w:gridSpan w:val="2"/>
            <w:tcBorders>
              <w:top w:val="single" w:sz="4" w:space="0" w:color="000000"/>
              <w:left w:val="single" w:sz="4" w:space="0" w:color="000000"/>
              <w:bottom w:val="single" w:sz="4" w:space="0" w:color="000000"/>
              <w:right w:val="single" w:sz="4" w:space="0" w:color="000000"/>
            </w:tcBorders>
          </w:tcPr>
          <w:p w14:paraId="77DB310E" w14:textId="6E862161" w:rsidR="00FF143F" w:rsidRPr="001B759B" w:rsidRDefault="00FF143F" w:rsidP="00FF143F">
            <w:pPr>
              <w:pStyle w:val="TableParagraph"/>
              <w:spacing w:before="60" w:after="60" w:line="256" w:lineRule="auto"/>
              <w:ind w:left="57"/>
              <w:rPr>
                <w:sz w:val="20"/>
                <w:szCs w:val="20"/>
              </w:rPr>
            </w:pPr>
          </w:p>
        </w:tc>
        <w:tc>
          <w:tcPr>
            <w:tcW w:w="992" w:type="dxa"/>
            <w:gridSpan w:val="3"/>
            <w:tcBorders>
              <w:top w:val="single" w:sz="4" w:space="0" w:color="000000"/>
              <w:left w:val="single" w:sz="4" w:space="0" w:color="000000"/>
              <w:bottom w:val="single" w:sz="4" w:space="0" w:color="000000"/>
              <w:right w:val="single" w:sz="4" w:space="0" w:color="000000"/>
            </w:tcBorders>
          </w:tcPr>
          <w:p w14:paraId="2EF5D9A0" w14:textId="77777777" w:rsidR="00FF143F" w:rsidRDefault="00FF143F" w:rsidP="00FF143F">
            <w:pPr>
              <w:pStyle w:val="TableParagraph"/>
              <w:spacing w:before="60" w:after="60" w:line="256" w:lineRule="auto"/>
              <w:ind w:left="57"/>
              <w:rPr>
                <w:sz w:val="20"/>
                <w:szCs w:val="20"/>
              </w:rPr>
            </w:pPr>
            <w:r>
              <w:rPr>
                <w:sz w:val="20"/>
                <w:szCs w:val="20"/>
              </w:rPr>
              <w:t>---</w:t>
            </w:r>
          </w:p>
        </w:tc>
      </w:tr>
      <w:tr w:rsidR="00FF143F" w:rsidRPr="005B3674" w14:paraId="47D60B8F"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74A67EB8" w14:textId="4927D0EF" w:rsidR="00FF143F" w:rsidRPr="00701DCB" w:rsidRDefault="009556F6" w:rsidP="00FF143F">
            <w:pPr>
              <w:widowControl w:val="0"/>
              <w:autoSpaceDE w:val="0"/>
              <w:autoSpaceDN w:val="0"/>
              <w:ind w:left="57"/>
              <w:rPr>
                <w:bCs/>
                <w:lang w:eastAsia="en-US"/>
              </w:rPr>
            </w:pPr>
            <w:hyperlink w:anchor="Mráček" w:history="1">
              <w:r w:rsidR="00FF143F" w:rsidRPr="00923A7C">
                <w:rPr>
                  <w:rStyle w:val="Hypertextovodkaz"/>
                </w:rPr>
                <w:t>Mráček</w:t>
              </w:r>
            </w:hyperlink>
          </w:p>
        </w:tc>
        <w:tc>
          <w:tcPr>
            <w:tcW w:w="1164" w:type="dxa"/>
            <w:tcBorders>
              <w:top w:val="single" w:sz="4" w:space="0" w:color="000000"/>
              <w:left w:val="single" w:sz="4" w:space="0" w:color="000000"/>
              <w:bottom w:val="single" w:sz="4" w:space="0" w:color="000000"/>
              <w:right w:val="single" w:sz="4" w:space="0" w:color="000000"/>
            </w:tcBorders>
            <w:vAlign w:val="center"/>
          </w:tcPr>
          <w:p w14:paraId="32583D40" w14:textId="77777777" w:rsidR="00FF143F" w:rsidRPr="00692859" w:rsidRDefault="00FF143F" w:rsidP="00FF143F">
            <w:pPr>
              <w:pStyle w:val="TableParagraph"/>
              <w:spacing w:before="60" w:after="60" w:line="256" w:lineRule="auto"/>
              <w:ind w:left="0" w:firstLine="57"/>
              <w:rPr>
                <w:sz w:val="20"/>
                <w:szCs w:val="20"/>
                <w:highlight w:val="yellow"/>
              </w:rPr>
            </w:pPr>
            <w:r w:rsidRPr="00FC2FD1">
              <w:rPr>
                <w:sz w:val="20"/>
                <w:szCs w:val="20"/>
              </w:rPr>
              <w:t>Aleš</w:t>
            </w:r>
          </w:p>
        </w:tc>
        <w:tc>
          <w:tcPr>
            <w:tcW w:w="2042" w:type="dxa"/>
            <w:gridSpan w:val="4"/>
            <w:tcBorders>
              <w:top w:val="single" w:sz="4" w:space="0" w:color="000000"/>
              <w:left w:val="single" w:sz="4" w:space="0" w:color="000000"/>
              <w:bottom w:val="single" w:sz="4" w:space="0" w:color="000000"/>
              <w:right w:val="single" w:sz="4" w:space="0" w:color="000000"/>
            </w:tcBorders>
          </w:tcPr>
          <w:p w14:paraId="7E328302" w14:textId="77777777" w:rsidR="00FF143F" w:rsidRPr="00692859" w:rsidRDefault="00FF143F" w:rsidP="00FF143F">
            <w:pPr>
              <w:pStyle w:val="TableParagraph"/>
              <w:spacing w:before="60" w:after="60" w:line="256" w:lineRule="auto"/>
              <w:ind w:left="57"/>
              <w:rPr>
                <w:sz w:val="20"/>
                <w:szCs w:val="20"/>
                <w:highlight w:val="yellow"/>
              </w:rPr>
            </w:pPr>
            <w:r w:rsidRPr="00FC2FD1">
              <w:rPr>
                <w:sz w:val="20"/>
                <w:szCs w:val="20"/>
              </w:rPr>
              <w:t>prof. Mgr., Ph.D.</w:t>
            </w:r>
          </w:p>
        </w:tc>
        <w:tc>
          <w:tcPr>
            <w:tcW w:w="1753" w:type="dxa"/>
            <w:gridSpan w:val="3"/>
            <w:tcBorders>
              <w:top w:val="single" w:sz="4" w:space="0" w:color="000000"/>
              <w:left w:val="single" w:sz="4" w:space="0" w:color="000000"/>
              <w:bottom w:val="single" w:sz="4" w:space="0" w:color="000000"/>
              <w:right w:val="single" w:sz="4" w:space="0" w:color="000000"/>
            </w:tcBorders>
          </w:tcPr>
          <w:p w14:paraId="72D8DDDB" w14:textId="77777777" w:rsidR="00FF143F" w:rsidRPr="005B3674" w:rsidRDefault="00FF143F" w:rsidP="00FF143F">
            <w:pPr>
              <w:pStyle w:val="TableParagraph"/>
              <w:spacing w:before="60" w:after="60" w:line="256" w:lineRule="auto"/>
              <w:ind w:left="57"/>
              <w:rPr>
                <w:sz w:val="20"/>
                <w:szCs w:val="20"/>
              </w:rPr>
            </w:pPr>
            <w:r w:rsidRPr="00B44E62">
              <w:rPr>
                <w:sz w:val="20"/>
                <w:szCs w:val="20"/>
              </w:rPr>
              <w:t>pp. / 40 / N</w:t>
            </w:r>
          </w:p>
        </w:tc>
        <w:tc>
          <w:tcPr>
            <w:tcW w:w="1748" w:type="dxa"/>
            <w:gridSpan w:val="2"/>
            <w:tcBorders>
              <w:top w:val="single" w:sz="4" w:space="0" w:color="000000"/>
              <w:left w:val="single" w:sz="4" w:space="0" w:color="000000"/>
              <w:bottom w:val="single" w:sz="4" w:space="0" w:color="000000"/>
              <w:right w:val="single" w:sz="4" w:space="0" w:color="000000"/>
            </w:tcBorders>
          </w:tcPr>
          <w:p w14:paraId="04C41DC3" w14:textId="77777777" w:rsidR="00FF143F" w:rsidRPr="005B3674" w:rsidRDefault="00FF143F" w:rsidP="00FF143F">
            <w:pPr>
              <w:pStyle w:val="TableParagraph"/>
              <w:spacing w:before="60" w:after="60" w:line="256" w:lineRule="auto"/>
              <w:ind w:left="57"/>
              <w:rPr>
                <w:sz w:val="20"/>
                <w:szCs w:val="20"/>
              </w:rPr>
            </w:pPr>
            <w:r w:rsidRPr="00B44E62">
              <w:rPr>
                <w:sz w:val="20"/>
                <w:szCs w:val="20"/>
              </w:rPr>
              <w:t>pp. / 40 / N</w:t>
            </w:r>
          </w:p>
        </w:tc>
        <w:tc>
          <w:tcPr>
            <w:tcW w:w="1334" w:type="dxa"/>
            <w:gridSpan w:val="2"/>
            <w:tcBorders>
              <w:top w:val="single" w:sz="4" w:space="0" w:color="000000"/>
              <w:left w:val="single" w:sz="4" w:space="0" w:color="000000"/>
              <w:bottom w:val="single" w:sz="4" w:space="0" w:color="000000"/>
              <w:right w:val="single" w:sz="4" w:space="0" w:color="000000"/>
            </w:tcBorders>
          </w:tcPr>
          <w:p w14:paraId="72B67769" w14:textId="6471CB31" w:rsidR="00FF143F" w:rsidRPr="001B759B" w:rsidRDefault="001B759B" w:rsidP="00FF143F">
            <w:pPr>
              <w:pStyle w:val="TableParagraph"/>
              <w:spacing w:before="60" w:after="60" w:line="256" w:lineRule="auto"/>
              <w:ind w:left="57"/>
              <w:rPr>
                <w:sz w:val="20"/>
                <w:szCs w:val="20"/>
              </w:rPr>
            </w:pPr>
            <w:r>
              <w:rPr>
                <w:sz w:val="20"/>
                <w:szCs w:val="20"/>
              </w:rPr>
              <w:t>PZ</w:t>
            </w:r>
          </w:p>
        </w:tc>
        <w:tc>
          <w:tcPr>
            <w:tcW w:w="992" w:type="dxa"/>
            <w:gridSpan w:val="3"/>
            <w:tcBorders>
              <w:top w:val="single" w:sz="4" w:space="0" w:color="000000"/>
              <w:left w:val="single" w:sz="4" w:space="0" w:color="000000"/>
              <w:bottom w:val="single" w:sz="4" w:space="0" w:color="000000"/>
              <w:right w:val="single" w:sz="4" w:space="0" w:color="000000"/>
            </w:tcBorders>
            <w:hideMark/>
          </w:tcPr>
          <w:p w14:paraId="5D0FF27A" w14:textId="77777777" w:rsidR="00FF143F" w:rsidRPr="005B3674" w:rsidRDefault="00FF143F" w:rsidP="00FF143F">
            <w:pPr>
              <w:pStyle w:val="TableParagraph"/>
              <w:spacing w:before="60" w:after="60" w:line="256" w:lineRule="auto"/>
              <w:ind w:left="57"/>
              <w:rPr>
                <w:sz w:val="20"/>
                <w:szCs w:val="20"/>
              </w:rPr>
            </w:pPr>
            <w:r w:rsidRPr="005B3674">
              <w:rPr>
                <w:sz w:val="20"/>
                <w:szCs w:val="20"/>
              </w:rPr>
              <w:t>---</w:t>
            </w:r>
          </w:p>
        </w:tc>
      </w:tr>
      <w:tr w:rsidR="00685D67" w14:paraId="773EB897"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4BC748B9" w14:textId="5F4C0AC0" w:rsidR="00685D67" w:rsidRPr="001B759B" w:rsidRDefault="009556F6" w:rsidP="00685D67">
            <w:pPr>
              <w:widowControl w:val="0"/>
              <w:autoSpaceDE w:val="0"/>
              <w:autoSpaceDN w:val="0"/>
              <w:ind w:left="57"/>
            </w:pPr>
            <w:hyperlink w:anchor="Mrázek" w:history="1">
              <w:r w:rsidR="00685D67" w:rsidRPr="001B759B">
                <w:rPr>
                  <w:rStyle w:val="Hypertextovodkaz"/>
                </w:rPr>
                <w:t>Mrázek</w:t>
              </w:r>
            </w:hyperlink>
          </w:p>
        </w:tc>
        <w:tc>
          <w:tcPr>
            <w:tcW w:w="1164" w:type="dxa"/>
            <w:tcBorders>
              <w:top w:val="single" w:sz="4" w:space="0" w:color="000000"/>
              <w:left w:val="single" w:sz="4" w:space="0" w:color="000000"/>
              <w:bottom w:val="single" w:sz="4" w:space="0" w:color="000000"/>
              <w:right w:val="single" w:sz="4" w:space="0" w:color="000000"/>
            </w:tcBorders>
            <w:vAlign w:val="center"/>
          </w:tcPr>
          <w:p w14:paraId="373DD07A" w14:textId="0082D2C6" w:rsidR="00685D67" w:rsidRPr="001B759B" w:rsidRDefault="00685D67" w:rsidP="00685D67">
            <w:pPr>
              <w:widowControl w:val="0"/>
              <w:autoSpaceDE w:val="0"/>
              <w:autoSpaceDN w:val="0"/>
              <w:spacing w:before="60" w:after="60" w:line="256" w:lineRule="auto"/>
              <w:ind w:left="57"/>
              <w:rPr>
                <w:lang w:eastAsia="en-US"/>
              </w:rPr>
            </w:pPr>
            <w:r w:rsidRPr="001B759B">
              <w:rPr>
                <w:lang w:eastAsia="en-US"/>
              </w:rPr>
              <w:t>Jan</w:t>
            </w:r>
          </w:p>
        </w:tc>
        <w:tc>
          <w:tcPr>
            <w:tcW w:w="2042" w:type="dxa"/>
            <w:gridSpan w:val="4"/>
            <w:tcBorders>
              <w:top w:val="single" w:sz="4" w:space="0" w:color="000000"/>
              <w:left w:val="single" w:sz="4" w:space="0" w:color="000000"/>
              <w:bottom w:val="single" w:sz="4" w:space="0" w:color="000000"/>
              <w:right w:val="single" w:sz="4" w:space="0" w:color="000000"/>
            </w:tcBorders>
          </w:tcPr>
          <w:p w14:paraId="5973A80B" w14:textId="5A5DF0E8" w:rsidR="00685D67" w:rsidRDefault="00685D67" w:rsidP="00685D67">
            <w:pPr>
              <w:pStyle w:val="TableParagraph"/>
              <w:spacing w:before="60" w:after="60" w:line="256" w:lineRule="auto"/>
              <w:ind w:left="57"/>
              <w:rPr>
                <w:sz w:val="20"/>
                <w:szCs w:val="20"/>
              </w:rPr>
            </w:pPr>
            <w:r w:rsidRPr="00FC2FD1">
              <w:rPr>
                <w:sz w:val="20"/>
                <w:szCs w:val="20"/>
              </w:rPr>
              <w:t>Ing., Ph.D.</w:t>
            </w:r>
          </w:p>
        </w:tc>
        <w:tc>
          <w:tcPr>
            <w:tcW w:w="1753" w:type="dxa"/>
            <w:gridSpan w:val="3"/>
            <w:tcBorders>
              <w:top w:val="single" w:sz="4" w:space="0" w:color="000000"/>
              <w:left w:val="single" w:sz="4" w:space="0" w:color="000000"/>
              <w:bottom w:val="single" w:sz="4" w:space="0" w:color="000000"/>
              <w:right w:val="single" w:sz="4" w:space="0" w:color="000000"/>
            </w:tcBorders>
          </w:tcPr>
          <w:p w14:paraId="45029206" w14:textId="3CC055A9" w:rsidR="00685D67" w:rsidRPr="00B44E62" w:rsidRDefault="00685D67" w:rsidP="00685D67">
            <w:pPr>
              <w:pStyle w:val="TableParagraph"/>
              <w:spacing w:before="60" w:after="60" w:line="256" w:lineRule="auto"/>
              <w:ind w:left="57"/>
              <w:rPr>
                <w:sz w:val="20"/>
                <w:szCs w:val="20"/>
              </w:rPr>
            </w:pPr>
            <w:r>
              <w:rPr>
                <w:sz w:val="20"/>
                <w:szCs w:val="20"/>
              </w:rPr>
              <w:t>pp. / 12 /</w:t>
            </w:r>
            <w:r w:rsidR="00F545A5">
              <w:rPr>
                <w:sz w:val="20"/>
                <w:szCs w:val="20"/>
              </w:rPr>
              <w:t xml:space="preserve"> </w:t>
            </w:r>
            <w:r>
              <w:rPr>
                <w:sz w:val="20"/>
                <w:szCs w:val="20"/>
              </w:rPr>
              <w:t>08/2025</w:t>
            </w:r>
          </w:p>
        </w:tc>
        <w:tc>
          <w:tcPr>
            <w:tcW w:w="1748" w:type="dxa"/>
            <w:gridSpan w:val="2"/>
            <w:tcBorders>
              <w:top w:val="single" w:sz="4" w:space="0" w:color="000000"/>
              <w:left w:val="single" w:sz="4" w:space="0" w:color="000000"/>
              <w:bottom w:val="single" w:sz="4" w:space="0" w:color="000000"/>
              <w:right w:val="single" w:sz="4" w:space="0" w:color="000000"/>
            </w:tcBorders>
          </w:tcPr>
          <w:p w14:paraId="0EA8DCD4" w14:textId="2A14A2B0" w:rsidR="00685D67" w:rsidRPr="00B44E62" w:rsidRDefault="00685D67" w:rsidP="00685D67">
            <w:pPr>
              <w:pStyle w:val="TableParagraph"/>
              <w:spacing w:before="60" w:after="60" w:line="256" w:lineRule="auto"/>
              <w:ind w:left="57"/>
              <w:rPr>
                <w:sz w:val="20"/>
                <w:szCs w:val="20"/>
              </w:rPr>
            </w:pPr>
            <w:r>
              <w:rPr>
                <w:sz w:val="20"/>
                <w:szCs w:val="20"/>
              </w:rPr>
              <w:t>pp. / 12 / 08/2025</w:t>
            </w:r>
          </w:p>
        </w:tc>
        <w:tc>
          <w:tcPr>
            <w:tcW w:w="1334" w:type="dxa"/>
            <w:gridSpan w:val="2"/>
            <w:tcBorders>
              <w:top w:val="single" w:sz="4" w:space="0" w:color="000000"/>
              <w:left w:val="single" w:sz="4" w:space="0" w:color="000000"/>
              <w:bottom w:val="single" w:sz="4" w:space="0" w:color="000000"/>
              <w:right w:val="single" w:sz="4" w:space="0" w:color="000000"/>
            </w:tcBorders>
          </w:tcPr>
          <w:p w14:paraId="7F2C7306" w14:textId="11EB28AE" w:rsidR="00685D67" w:rsidRPr="001B759B" w:rsidRDefault="00685D67" w:rsidP="00685D67">
            <w:pPr>
              <w:pStyle w:val="TableParagraph"/>
              <w:spacing w:before="60" w:after="60" w:line="256" w:lineRule="auto"/>
              <w:ind w:left="57"/>
              <w:rPr>
                <w:b/>
                <w:bCs/>
                <w:sz w:val="20"/>
                <w:szCs w:val="20"/>
              </w:rPr>
            </w:pPr>
            <w:r w:rsidRPr="001B759B">
              <w:rPr>
                <w:sz w:val="20"/>
                <w:szCs w:val="20"/>
              </w:rPr>
              <w:t>PZ</w:t>
            </w:r>
          </w:p>
        </w:tc>
        <w:tc>
          <w:tcPr>
            <w:tcW w:w="992" w:type="dxa"/>
            <w:gridSpan w:val="3"/>
            <w:tcBorders>
              <w:top w:val="single" w:sz="4" w:space="0" w:color="000000"/>
              <w:left w:val="single" w:sz="4" w:space="0" w:color="000000"/>
              <w:bottom w:val="single" w:sz="4" w:space="0" w:color="000000"/>
              <w:right w:val="single" w:sz="4" w:space="0" w:color="000000"/>
            </w:tcBorders>
          </w:tcPr>
          <w:p w14:paraId="6745AE5B" w14:textId="4327D444" w:rsidR="00685D67" w:rsidRDefault="00685D67" w:rsidP="00685D67">
            <w:pPr>
              <w:pStyle w:val="TableParagraph"/>
              <w:spacing w:before="60" w:after="60" w:line="256" w:lineRule="auto"/>
              <w:ind w:left="57"/>
              <w:rPr>
                <w:sz w:val="20"/>
                <w:szCs w:val="20"/>
              </w:rPr>
            </w:pPr>
            <w:r>
              <w:rPr>
                <w:sz w:val="20"/>
                <w:szCs w:val="20"/>
              </w:rPr>
              <w:t>---</w:t>
            </w:r>
          </w:p>
        </w:tc>
      </w:tr>
      <w:tr w:rsidR="00685D67" w14:paraId="4F306A9E"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46D3AEED" w14:textId="292D7B5C" w:rsidR="00685D67" w:rsidRPr="00522E41" w:rsidRDefault="009556F6" w:rsidP="00685D67">
            <w:pPr>
              <w:widowControl w:val="0"/>
              <w:autoSpaceDE w:val="0"/>
              <w:autoSpaceDN w:val="0"/>
              <w:ind w:left="57"/>
            </w:pPr>
            <w:hyperlink w:anchor="Mrkvičková" w:history="1">
              <w:r w:rsidR="00685D67" w:rsidRPr="00F2523D">
                <w:rPr>
                  <w:rStyle w:val="Hypertextovodkaz"/>
                </w:rPr>
                <w:t>Mrkvičková</w:t>
              </w:r>
            </w:hyperlink>
          </w:p>
        </w:tc>
        <w:tc>
          <w:tcPr>
            <w:tcW w:w="1164" w:type="dxa"/>
            <w:tcBorders>
              <w:top w:val="single" w:sz="4" w:space="0" w:color="000000"/>
              <w:left w:val="single" w:sz="4" w:space="0" w:color="000000"/>
              <w:bottom w:val="single" w:sz="4" w:space="0" w:color="000000"/>
              <w:right w:val="single" w:sz="4" w:space="0" w:color="000000"/>
            </w:tcBorders>
            <w:vAlign w:val="center"/>
          </w:tcPr>
          <w:p w14:paraId="41EA8C25" w14:textId="286AFD73" w:rsidR="00685D67" w:rsidRPr="00522E41" w:rsidRDefault="00685D67" w:rsidP="00685D67">
            <w:pPr>
              <w:widowControl w:val="0"/>
              <w:autoSpaceDE w:val="0"/>
              <w:autoSpaceDN w:val="0"/>
              <w:spacing w:before="60" w:after="60" w:line="256" w:lineRule="auto"/>
              <w:ind w:left="57"/>
              <w:rPr>
                <w:lang w:eastAsia="en-US"/>
              </w:rPr>
            </w:pPr>
            <w:r w:rsidRPr="00522E41">
              <w:rPr>
                <w:lang w:eastAsia="en-US"/>
              </w:rPr>
              <w:t>Simona</w:t>
            </w:r>
          </w:p>
        </w:tc>
        <w:tc>
          <w:tcPr>
            <w:tcW w:w="2042" w:type="dxa"/>
            <w:gridSpan w:val="4"/>
            <w:tcBorders>
              <w:top w:val="single" w:sz="4" w:space="0" w:color="000000"/>
              <w:left w:val="single" w:sz="4" w:space="0" w:color="000000"/>
              <w:bottom w:val="single" w:sz="4" w:space="0" w:color="000000"/>
              <w:right w:val="single" w:sz="4" w:space="0" w:color="000000"/>
            </w:tcBorders>
          </w:tcPr>
          <w:p w14:paraId="5E0F3D4F" w14:textId="5A1E1284" w:rsidR="00685D67" w:rsidRPr="00FC2FD1" w:rsidRDefault="00685D67" w:rsidP="00685D67">
            <w:pPr>
              <w:pStyle w:val="TableParagraph"/>
              <w:spacing w:before="60" w:after="60" w:line="256" w:lineRule="auto"/>
              <w:ind w:left="57"/>
              <w:rPr>
                <w:sz w:val="20"/>
                <w:szCs w:val="20"/>
              </w:rPr>
            </w:pPr>
            <w:r w:rsidRPr="00FC2FD1">
              <w:rPr>
                <w:sz w:val="20"/>
                <w:szCs w:val="20"/>
              </w:rPr>
              <w:t>Ing., Ph.D.</w:t>
            </w:r>
          </w:p>
        </w:tc>
        <w:tc>
          <w:tcPr>
            <w:tcW w:w="1753" w:type="dxa"/>
            <w:gridSpan w:val="3"/>
            <w:tcBorders>
              <w:top w:val="single" w:sz="4" w:space="0" w:color="000000"/>
              <w:left w:val="single" w:sz="4" w:space="0" w:color="000000"/>
              <w:bottom w:val="single" w:sz="4" w:space="0" w:color="000000"/>
              <w:right w:val="single" w:sz="4" w:space="0" w:color="000000"/>
            </w:tcBorders>
          </w:tcPr>
          <w:p w14:paraId="09AFDFB0" w14:textId="40D1E983" w:rsidR="00685D67" w:rsidRPr="00B44E62" w:rsidRDefault="00685D67" w:rsidP="00685D67">
            <w:pPr>
              <w:pStyle w:val="TableParagraph"/>
              <w:spacing w:before="60" w:after="60" w:line="256" w:lineRule="auto"/>
              <w:ind w:left="57"/>
              <w:rPr>
                <w:sz w:val="20"/>
                <w:szCs w:val="20"/>
              </w:rPr>
            </w:pPr>
            <w:r w:rsidRPr="00B44E62">
              <w:rPr>
                <w:sz w:val="20"/>
                <w:szCs w:val="20"/>
              </w:rPr>
              <w:t>pp. / 40 / N</w:t>
            </w:r>
          </w:p>
        </w:tc>
        <w:tc>
          <w:tcPr>
            <w:tcW w:w="1748" w:type="dxa"/>
            <w:gridSpan w:val="2"/>
            <w:tcBorders>
              <w:top w:val="single" w:sz="4" w:space="0" w:color="000000"/>
              <w:left w:val="single" w:sz="4" w:space="0" w:color="000000"/>
              <w:bottom w:val="single" w:sz="4" w:space="0" w:color="000000"/>
              <w:right w:val="single" w:sz="4" w:space="0" w:color="000000"/>
            </w:tcBorders>
          </w:tcPr>
          <w:p w14:paraId="3B250A33" w14:textId="4FF817A9" w:rsidR="00685D67" w:rsidRPr="00B44E62" w:rsidRDefault="00685D67" w:rsidP="00685D67">
            <w:pPr>
              <w:pStyle w:val="TableParagraph"/>
              <w:spacing w:before="60" w:after="60" w:line="256" w:lineRule="auto"/>
              <w:ind w:left="57"/>
              <w:rPr>
                <w:sz w:val="20"/>
                <w:szCs w:val="20"/>
              </w:rPr>
            </w:pPr>
            <w:r w:rsidRPr="00B44E62">
              <w:rPr>
                <w:sz w:val="20"/>
                <w:szCs w:val="20"/>
              </w:rPr>
              <w:t>pp. / 40 / N</w:t>
            </w:r>
          </w:p>
        </w:tc>
        <w:tc>
          <w:tcPr>
            <w:tcW w:w="1334" w:type="dxa"/>
            <w:gridSpan w:val="2"/>
            <w:tcBorders>
              <w:top w:val="single" w:sz="4" w:space="0" w:color="000000"/>
              <w:left w:val="single" w:sz="4" w:space="0" w:color="000000"/>
              <w:bottom w:val="single" w:sz="4" w:space="0" w:color="000000"/>
              <w:right w:val="single" w:sz="4" w:space="0" w:color="000000"/>
            </w:tcBorders>
          </w:tcPr>
          <w:p w14:paraId="17052743" w14:textId="3F0250AA" w:rsidR="00685D67" w:rsidRPr="001B759B" w:rsidRDefault="00685D67" w:rsidP="00685D67">
            <w:pPr>
              <w:pStyle w:val="TableParagraph"/>
              <w:spacing w:before="60" w:after="60" w:line="256" w:lineRule="auto"/>
              <w:ind w:left="57"/>
              <w:rPr>
                <w:sz w:val="20"/>
                <w:szCs w:val="20"/>
              </w:rPr>
            </w:pPr>
            <w:r w:rsidRPr="001B759B">
              <w:rPr>
                <w:sz w:val="20"/>
                <w:szCs w:val="20"/>
              </w:rPr>
              <w:t>ZT</w:t>
            </w:r>
          </w:p>
        </w:tc>
        <w:tc>
          <w:tcPr>
            <w:tcW w:w="992" w:type="dxa"/>
            <w:gridSpan w:val="3"/>
            <w:tcBorders>
              <w:top w:val="single" w:sz="4" w:space="0" w:color="000000"/>
              <w:left w:val="single" w:sz="4" w:space="0" w:color="000000"/>
              <w:bottom w:val="single" w:sz="4" w:space="0" w:color="000000"/>
              <w:right w:val="single" w:sz="4" w:space="0" w:color="000000"/>
            </w:tcBorders>
          </w:tcPr>
          <w:p w14:paraId="3BBFFBEC" w14:textId="20252607" w:rsidR="00685D67" w:rsidRDefault="00685D67" w:rsidP="00685D67">
            <w:pPr>
              <w:pStyle w:val="TableParagraph"/>
              <w:spacing w:before="60" w:after="60" w:line="256" w:lineRule="auto"/>
              <w:ind w:left="57"/>
              <w:rPr>
                <w:sz w:val="20"/>
                <w:szCs w:val="20"/>
              </w:rPr>
            </w:pPr>
            <w:r>
              <w:rPr>
                <w:sz w:val="20"/>
                <w:szCs w:val="20"/>
              </w:rPr>
              <w:t>---</w:t>
            </w:r>
          </w:p>
        </w:tc>
      </w:tr>
      <w:tr w:rsidR="00685D67" w14:paraId="6CAB16BB"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79865399" w14:textId="5392300C" w:rsidR="00685D67" w:rsidRPr="00701DCB" w:rsidRDefault="009556F6" w:rsidP="00685D67">
            <w:pPr>
              <w:widowControl w:val="0"/>
              <w:autoSpaceDE w:val="0"/>
              <w:autoSpaceDN w:val="0"/>
              <w:ind w:left="57"/>
            </w:pPr>
            <w:hyperlink w:anchor="Musilová" w:history="1">
              <w:r w:rsidR="00685D67" w:rsidRPr="00923A7C">
                <w:rPr>
                  <w:rStyle w:val="Hypertextovodkaz"/>
                </w:rPr>
                <w:t>Musilová</w:t>
              </w:r>
            </w:hyperlink>
          </w:p>
        </w:tc>
        <w:tc>
          <w:tcPr>
            <w:tcW w:w="1164" w:type="dxa"/>
            <w:tcBorders>
              <w:top w:val="single" w:sz="4" w:space="0" w:color="000000"/>
              <w:left w:val="single" w:sz="4" w:space="0" w:color="000000"/>
              <w:bottom w:val="single" w:sz="4" w:space="0" w:color="000000"/>
              <w:right w:val="single" w:sz="4" w:space="0" w:color="000000"/>
            </w:tcBorders>
            <w:vAlign w:val="center"/>
          </w:tcPr>
          <w:p w14:paraId="31420EF1" w14:textId="0D6E71CF" w:rsidR="00685D67" w:rsidRPr="00FC2FD1" w:rsidRDefault="00685D67" w:rsidP="00685D67">
            <w:pPr>
              <w:widowControl w:val="0"/>
              <w:autoSpaceDE w:val="0"/>
              <w:autoSpaceDN w:val="0"/>
              <w:spacing w:before="60" w:after="60" w:line="256" w:lineRule="auto"/>
              <w:ind w:left="57"/>
              <w:rPr>
                <w:lang w:eastAsia="en-US"/>
              </w:rPr>
            </w:pPr>
            <w:r>
              <w:rPr>
                <w:lang w:eastAsia="en-US"/>
              </w:rPr>
              <w:t>Lenka</w:t>
            </w:r>
          </w:p>
        </w:tc>
        <w:tc>
          <w:tcPr>
            <w:tcW w:w="2042" w:type="dxa"/>
            <w:gridSpan w:val="4"/>
            <w:tcBorders>
              <w:top w:val="single" w:sz="4" w:space="0" w:color="000000"/>
              <w:left w:val="single" w:sz="4" w:space="0" w:color="000000"/>
              <w:bottom w:val="single" w:sz="4" w:space="0" w:color="000000"/>
              <w:right w:val="single" w:sz="4" w:space="0" w:color="000000"/>
            </w:tcBorders>
          </w:tcPr>
          <w:p w14:paraId="4E43FEDA" w14:textId="60EFE220" w:rsidR="00685D67" w:rsidRPr="00FC2FD1" w:rsidRDefault="00685D67" w:rsidP="00685D67">
            <w:pPr>
              <w:pStyle w:val="TableParagraph"/>
              <w:spacing w:before="60" w:after="60" w:line="256" w:lineRule="auto"/>
              <w:ind w:left="57"/>
              <w:rPr>
                <w:sz w:val="20"/>
                <w:szCs w:val="20"/>
              </w:rPr>
            </w:pPr>
            <w:r w:rsidRPr="00FC2FD1">
              <w:rPr>
                <w:sz w:val="20"/>
                <w:szCs w:val="20"/>
              </w:rPr>
              <w:t>Ing., Ph.D.</w:t>
            </w:r>
          </w:p>
        </w:tc>
        <w:tc>
          <w:tcPr>
            <w:tcW w:w="1753" w:type="dxa"/>
            <w:gridSpan w:val="3"/>
            <w:tcBorders>
              <w:top w:val="single" w:sz="4" w:space="0" w:color="000000"/>
              <w:left w:val="single" w:sz="4" w:space="0" w:color="000000"/>
              <w:bottom w:val="single" w:sz="4" w:space="0" w:color="000000"/>
              <w:right w:val="single" w:sz="4" w:space="0" w:color="000000"/>
            </w:tcBorders>
          </w:tcPr>
          <w:p w14:paraId="2194E017" w14:textId="76BCF659" w:rsidR="00685D67" w:rsidRPr="00B44E62" w:rsidRDefault="00685D67" w:rsidP="00685D67">
            <w:pPr>
              <w:pStyle w:val="TableParagraph"/>
              <w:spacing w:before="60" w:after="60" w:line="256" w:lineRule="auto"/>
              <w:ind w:left="57"/>
              <w:rPr>
                <w:sz w:val="20"/>
                <w:szCs w:val="20"/>
              </w:rPr>
            </w:pPr>
            <w:r w:rsidRPr="00B44E62">
              <w:rPr>
                <w:sz w:val="20"/>
                <w:szCs w:val="20"/>
              </w:rPr>
              <w:t>pp. / 40 / N</w:t>
            </w:r>
          </w:p>
        </w:tc>
        <w:tc>
          <w:tcPr>
            <w:tcW w:w="1748" w:type="dxa"/>
            <w:gridSpan w:val="2"/>
            <w:tcBorders>
              <w:top w:val="single" w:sz="4" w:space="0" w:color="000000"/>
              <w:left w:val="single" w:sz="4" w:space="0" w:color="000000"/>
              <w:bottom w:val="single" w:sz="4" w:space="0" w:color="000000"/>
              <w:right w:val="single" w:sz="4" w:space="0" w:color="000000"/>
            </w:tcBorders>
          </w:tcPr>
          <w:p w14:paraId="6765A599" w14:textId="4A43AA7E" w:rsidR="00685D67" w:rsidRPr="00B44E62" w:rsidRDefault="00685D67" w:rsidP="00685D67">
            <w:pPr>
              <w:pStyle w:val="TableParagraph"/>
              <w:spacing w:before="60" w:after="60" w:line="256" w:lineRule="auto"/>
              <w:ind w:left="57"/>
              <w:rPr>
                <w:sz w:val="20"/>
                <w:szCs w:val="20"/>
              </w:rPr>
            </w:pPr>
            <w:r w:rsidRPr="00B44E62">
              <w:rPr>
                <w:sz w:val="20"/>
                <w:szCs w:val="20"/>
              </w:rPr>
              <w:t>pp. / 40 / N</w:t>
            </w:r>
          </w:p>
        </w:tc>
        <w:tc>
          <w:tcPr>
            <w:tcW w:w="1334" w:type="dxa"/>
            <w:gridSpan w:val="2"/>
            <w:tcBorders>
              <w:top w:val="single" w:sz="4" w:space="0" w:color="000000"/>
              <w:left w:val="single" w:sz="4" w:space="0" w:color="000000"/>
              <w:bottom w:val="single" w:sz="4" w:space="0" w:color="000000"/>
              <w:right w:val="single" w:sz="4" w:space="0" w:color="000000"/>
            </w:tcBorders>
          </w:tcPr>
          <w:p w14:paraId="418ED738" w14:textId="58FBB922" w:rsidR="00685D67" w:rsidRPr="001B759B" w:rsidRDefault="00685D67" w:rsidP="00685D67">
            <w:pPr>
              <w:pStyle w:val="TableParagraph"/>
              <w:spacing w:before="60" w:after="60" w:line="256" w:lineRule="auto"/>
              <w:ind w:left="57"/>
              <w:rPr>
                <w:sz w:val="20"/>
                <w:szCs w:val="20"/>
              </w:rPr>
            </w:pPr>
          </w:p>
        </w:tc>
        <w:tc>
          <w:tcPr>
            <w:tcW w:w="992" w:type="dxa"/>
            <w:gridSpan w:val="3"/>
            <w:tcBorders>
              <w:top w:val="single" w:sz="4" w:space="0" w:color="000000"/>
              <w:left w:val="single" w:sz="4" w:space="0" w:color="000000"/>
              <w:bottom w:val="single" w:sz="4" w:space="0" w:color="000000"/>
              <w:right w:val="single" w:sz="4" w:space="0" w:color="000000"/>
            </w:tcBorders>
          </w:tcPr>
          <w:p w14:paraId="1FE343C1" w14:textId="6A071B6D" w:rsidR="00685D67" w:rsidRDefault="00685D67" w:rsidP="00685D67">
            <w:pPr>
              <w:pStyle w:val="TableParagraph"/>
              <w:spacing w:before="60" w:after="60" w:line="256" w:lineRule="auto"/>
              <w:ind w:left="57"/>
              <w:rPr>
                <w:sz w:val="20"/>
                <w:szCs w:val="20"/>
              </w:rPr>
            </w:pPr>
            <w:r>
              <w:rPr>
                <w:sz w:val="20"/>
                <w:szCs w:val="20"/>
              </w:rPr>
              <w:t>---</w:t>
            </w:r>
          </w:p>
        </w:tc>
      </w:tr>
      <w:tr w:rsidR="00685D67" w14:paraId="2B18DEE4"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48B72928" w14:textId="5EA0136D" w:rsidR="00685D67" w:rsidRDefault="009556F6" w:rsidP="00685D67">
            <w:pPr>
              <w:widowControl w:val="0"/>
              <w:autoSpaceDE w:val="0"/>
              <w:autoSpaceDN w:val="0"/>
              <w:ind w:left="57"/>
              <w:rPr>
                <w:lang w:eastAsia="en-US"/>
              </w:rPr>
            </w:pPr>
            <w:hyperlink w:anchor="Pata" w:history="1">
              <w:r w:rsidR="00685D67" w:rsidRPr="00F2523D">
                <w:rPr>
                  <w:rStyle w:val="Hypertextovodkaz"/>
                </w:rPr>
                <w:t>Pata</w:t>
              </w:r>
            </w:hyperlink>
          </w:p>
        </w:tc>
        <w:tc>
          <w:tcPr>
            <w:tcW w:w="1164" w:type="dxa"/>
            <w:tcBorders>
              <w:top w:val="single" w:sz="4" w:space="0" w:color="000000"/>
              <w:left w:val="single" w:sz="4" w:space="0" w:color="000000"/>
              <w:bottom w:val="single" w:sz="4" w:space="0" w:color="000000"/>
              <w:right w:val="single" w:sz="4" w:space="0" w:color="000000"/>
            </w:tcBorders>
            <w:vAlign w:val="center"/>
          </w:tcPr>
          <w:p w14:paraId="35B2B1E8" w14:textId="46D061E8" w:rsidR="00685D67" w:rsidRPr="006576AB" w:rsidRDefault="00685D67" w:rsidP="00685D67">
            <w:pPr>
              <w:widowControl w:val="0"/>
              <w:autoSpaceDE w:val="0"/>
              <w:autoSpaceDN w:val="0"/>
              <w:spacing w:before="60" w:after="60" w:line="256" w:lineRule="auto"/>
              <w:ind w:left="57"/>
              <w:rPr>
                <w:lang w:eastAsia="en-US"/>
              </w:rPr>
            </w:pPr>
            <w:r>
              <w:rPr>
                <w:lang w:eastAsia="en-US"/>
              </w:rPr>
              <w:t>Vladimír</w:t>
            </w:r>
          </w:p>
        </w:tc>
        <w:tc>
          <w:tcPr>
            <w:tcW w:w="2042" w:type="dxa"/>
            <w:gridSpan w:val="4"/>
            <w:tcBorders>
              <w:top w:val="single" w:sz="4" w:space="0" w:color="000000"/>
              <w:left w:val="single" w:sz="4" w:space="0" w:color="000000"/>
              <w:bottom w:val="single" w:sz="4" w:space="0" w:color="000000"/>
              <w:right w:val="single" w:sz="4" w:space="0" w:color="000000"/>
            </w:tcBorders>
          </w:tcPr>
          <w:p w14:paraId="235FEAF9" w14:textId="4348EE01" w:rsidR="00685D67" w:rsidRPr="006576AB" w:rsidRDefault="00685D67" w:rsidP="00685D67">
            <w:pPr>
              <w:pStyle w:val="TableParagraph"/>
              <w:spacing w:before="60" w:after="60" w:line="256" w:lineRule="auto"/>
              <w:ind w:left="57"/>
              <w:rPr>
                <w:sz w:val="20"/>
                <w:szCs w:val="20"/>
              </w:rPr>
            </w:pPr>
            <w:r>
              <w:rPr>
                <w:sz w:val="20"/>
                <w:szCs w:val="20"/>
              </w:rPr>
              <w:t>prof. Dr. Ing.</w:t>
            </w:r>
          </w:p>
        </w:tc>
        <w:tc>
          <w:tcPr>
            <w:tcW w:w="1753" w:type="dxa"/>
            <w:gridSpan w:val="3"/>
            <w:tcBorders>
              <w:top w:val="single" w:sz="4" w:space="0" w:color="000000"/>
              <w:left w:val="single" w:sz="4" w:space="0" w:color="000000"/>
              <w:bottom w:val="single" w:sz="4" w:space="0" w:color="000000"/>
              <w:right w:val="single" w:sz="4" w:space="0" w:color="000000"/>
            </w:tcBorders>
          </w:tcPr>
          <w:p w14:paraId="31C61632" w14:textId="5FDF6558" w:rsidR="00685D67" w:rsidRPr="00701DCB" w:rsidRDefault="00685D67" w:rsidP="00685D67">
            <w:pPr>
              <w:pStyle w:val="TableParagraph"/>
              <w:spacing w:before="60" w:after="60" w:line="256" w:lineRule="auto"/>
              <w:ind w:left="57"/>
              <w:rPr>
                <w:sz w:val="20"/>
                <w:szCs w:val="20"/>
                <w:highlight w:val="yellow"/>
              </w:rPr>
            </w:pPr>
            <w:r w:rsidRPr="00B44E62">
              <w:rPr>
                <w:sz w:val="20"/>
                <w:szCs w:val="20"/>
              </w:rPr>
              <w:t>pp. / 40 / N</w:t>
            </w:r>
          </w:p>
        </w:tc>
        <w:tc>
          <w:tcPr>
            <w:tcW w:w="1748" w:type="dxa"/>
            <w:gridSpan w:val="2"/>
            <w:tcBorders>
              <w:top w:val="single" w:sz="4" w:space="0" w:color="000000"/>
              <w:left w:val="single" w:sz="4" w:space="0" w:color="000000"/>
              <w:bottom w:val="single" w:sz="4" w:space="0" w:color="000000"/>
              <w:right w:val="single" w:sz="4" w:space="0" w:color="000000"/>
            </w:tcBorders>
          </w:tcPr>
          <w:p w14:paraId="174E376F" w14:textId="183FB7AA" w:rsidR="00685D67" w:rsidRPr="00701DCB" w:rsidRDefault="00685D67" w:rsidP="00685D67">
            <w:pPr>
              <w:pStyle w:val="TableParagraph"/>
              <w:spacing w:before="60" w:after="60" w:line="256" w:lineRule="auto"/>
              <w:ind w:left="57"/>
              <w:rPr>
                <w:sz w:val="20"/>
                <w:szCs w:val="20"/>
                <w:highlight w:val="yellow"/>
              </w:rPr>
            </w:pPr>
            <w:r w:rsidRPr="00B44E62">
              <w:rPr>
                <w:sz w:val="20"/>
                <w:szCs w:val="20"/>
              </w:rPr>
              <w:t>pp. / 40 / N</w:t>
            </w:r>
          </w:p>
        </w:tc>
        <w:tc>
          <w:tcPr>
            <w:tcW w:w="1334" w:type="dxa"/>
            <w:gridSpan w:val="2"/>
            <w:tcBorders>
              <w:top w:val="single" w:sz="4" w:space="0" w:color="000000"/>
              <w:left w:val="single" w:sz="4" w:space="0" w:color="000000"/>
              <w:bottom w:val="single" w:sz="4" w:space="0" w:color="000000"/>
              <w:right w:val="single" w:sz="4" w:space="0" w:color="000000"/>
            </w:tcBorders>
          </w:tcPr>
          <w:p w14:paraId="2EB16ACD" w14:textId="036E56D9" w:rsidR="00685D67" w:rsidRPr="001B759B" w:rsidRDefault="00685D67" w:rsidP="00685D67">
            <w:pPr>
              <w:pStyle w:val="TableParagraph"/>
              <w:spacing w:before="60" w:after="60" w:line="256" w:lineRule="auto"/>
              <w:ind w:left="57"/>
              <w:rPr>
                <w:sz w:val="20"/>
                <w:szCs w:val="20"/>
              </w:rPr>
            </w:pPr>
            <w:r w:rsidRPr="001B759B">
              <w:rPr>
                <w:sz w:val="20"/>
                <w:szCs w:val="20"/>
              </w:rPr>
              <w:t>ZT</w:t>
            </w:r>
          </w:p>
        </w:tc>
        <w:tc>
          <w:tcPr>
            <w:tcW w:w="992" w:type="dxa"/>
            <w:gridSpan w:val="3"/>
            <w:tcBorders>
              <w:top w:val="single" w:sz="4" w:space="0" w:color="000000"/>
              <w:left w:val="single" w:sz="4" w:space="0" w:color="000000"/>
              <w:bottom w:val="single" w:sz="4" w:space="0" w:color="000000"/>
              <w:right w:val="single" w:sz="4" w:space="0" w:color="000000"/>
            </w:tcBorders>
          </w:tcPr>
          <w:p w14:paraId="675B0D44" w14:textId="5F75AE4D" w:rsidR="00685D67" w:rsidRPr="00701DCB" w:rsidRDefault="00685D67" w:rsidP="00685D67">
            <w:pPr>
              <w:pStyle w:val="TableParagraph"/>
              <w:spacing w:before="60" w:after="60" w:line="256" w:lineRule="auto"/>
              <w:ind w:left="57"/>
              <w:rPr>
                <w:sz w:val="20"/>
                <w:szCs w:val="20"/>
                <w:highlight w:val="yellow"/>
              </w:rPr>
            </w:pPr>
            <w:r>
              <w:rPr>
                <w:sz w:val="20"/>
                <w:szCs w:val="20"/>
              </w:rPr>
              <w:t>---</w:t>
            </w:r>
          </w:p>
        </w:tc>
      </w:tr>
      <w:tr w:rsidR="00685D67" w14:paraId="16FBB948" w14:textId="77777777" w:rsidTr="00685D6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4985C9A3" w14:textId="751EFCF2" w:rsidR="00685D67" w:rsidRPr="00A830CE" w:rsidRDefault="009556F6" w:rsidP="00685D67">
            <w:pPr>
              <w:widowControl w:val="0"/>
              <w:autoSpaceDE w:val="0"/>
              <w:autoSpaceDN w:val="0"/>
              <w:ind w:left="57"/>
              <w:rPr>
                <w:highlight w:val="yellow"/>
                <w:lang w:eastAsia="en-US"/>
              </w:rPr>
            </w:pPr>
            <w:hyperlink w:anchor="Pánek" w:history="1">
              <w:r w:rsidR="00685D67" w:rsidRPr="00923A7C">
                <w:rPr>
                  <w:rStyle w:val="Hypertextovodkaz"/>
                  <w:lang w:eastAsia="en-US"/>
                </w:rPr>
                <w:t>Pánek</w:t>
              </w:r>
            </w:hyperlink>
          </w:p>
        </w:tc>
        <w:tc>
          <w:tcPr>
            <w:tcW w:w="1164" w:type="dxa"/>
            <w:tcBorders>
              <w:top w:val="single" w:sz="4" w:space="0" w:color="000000"/>
              <w:left w:val="single" w:sz="4" w:space="0" w:color="000000"/>
              <w:bottom w:val="single" w:sz="4" w:space="0" w:color="000000"/>
              <w:right w:val="single" w:sz="4" w:space="0" w:color="000000"/>
            </w:tcBorders>
            <w:vAlign w:val="center"/>
          </w:tcPr>
          <w:p w14:paraId="2C95557F" w14:textId="479725B1" w:rsidR="00685D67" w:rsidRPr="006576AB" w:rsidRDefault="00685D67" w:rsidP="00685D67">
            <w:pPr>
              <w:widowControl w:val="0"/>
              <w:autoSpaceDE w:val="0"/>
              <w:autoSpaceDN w:val="0"/>
              <w:spacing w:before="60" w:after="60" w:line="256" w:lineRule="auto"/>
              <w:ind w:left="57"/>
              <w:rPr>
                <w:lang w:eastAsia="en-US"/>
              </w:rPr>
            </w:pPr>
            <w:r w:rsidRPr="006576AB">
              <w:rPr>
                <w:lang w:eastAsia="en-US"/>
              </w:rPr>
              <w:t>Petr</w:t>
            </w:r>
          </w:p>
        </w:tc>
        <w:tc>
          <w:tcPr>
            <w:tcW w:w="2042" w:type="dxa"/>
            <w:gridSpan w:val="4"/>
            <w:tcBorders>
              <w:top w:val="single" w:sz="4" w:space="0" w:color="000000"/>
              <w:left w:val="single" w:sz="4" w:space="0" w:color="000000"/>
              <w:bottom w:val="single" w:sz="4" w:space="0" w:color="000000"/>
              <w:right w:val="single" w:sz="4" w:space="0" w:color="000000"/>
            </w:tcBorders>
          </w:tcPr>
          <w:p w14:paraId="77FDB676" w14:textId="4D877806" w:rsidR="00685D67" w:rsidRPr="006576AB" w:rsidRDefault="00685D67" w:rsidP="00685D67">
            <w:pPr>
              <w:pStyle w:val="TableParagraph"/>
              <w:spacing w:before="60" w:after="60" w:line="256" w:lineRule="auto"/>
              <w:ind w:left="57"/>
              <w:rPr>
                <w:sz w:val="20"/>
                <w:szCs w:val="20"/>
              </w:rPr>
            </w:pPr>
            <w:r w:rsidRPr="006576AB">
              <w:rPr>
                <w:sz w:val="20"/>
                <w:szCs w:val="20"/>
              </w:rPr>
              <w:t>RNDr., Ph.D.</w:t>
            </w:r>
          </w:p>
        </w:tc>
        <w:tc>
          <w:tcPr>
            <w:tcW w:w="1753" w:type="dxa"/>
            <w:gridSpan w:val="3"/>
            <w:tcBorders>
              <w:top w:val="single" w:sz="4" w:space="0" w:color="000000"/>
              <w:left w:val="single" w:sz="4" w:space="0" w:color="000000"/>
              <w:bottom w:val="single" w:sz="4" w:space="0" w:color="000000"/>
              <w:right w:val="single" w:sz="4" w:space="0" w:color="000000"/>
            </w:tcBorders>
            <w:shd w:val="clear" w:color="auto" w:fill="auto"/>
          </w:tcPr>
          <w:p w14:paraId="5B4DB817" w14:textId="049A8519" w:rsidR="00685D67" w:rsidRPr="00685D67" w:rsidRDefault="00685D67" w:rsidP="00685D67">
            <w:pPr>
              <w:pStyle w:val="TableParagraph"/>
              <w:spacing w:before="60" w:after="60" w:line="256" w:lineRule="auto"/>
              <w:ind w:left="57"/>
              <w:rPr>
                <w:sz w:val="20"/>
                <w:szCs w:val="20"/>
              </w:rPr>
            </w:pPr>
            <w:r w:rsidRPr="00685D67">
              <w:rPr>
                <w:sz w:val="20"/>
                <w:szCs w:val="20"/>
              </w:rPr>
              <w:t>DPP bud.</w:t>
            </w:r>
          </w:p>
        </w:tc>
        <w:tc>
          <w:tcPr>
            <w:tcW w:w="1748" w:type="dxa"/>
            <w:gridSpan w:val="2"/>
            <w:tcBorders>
              <w:top w:val="single" w:sz="4" w:space="0" w:color="000000"/>
              <w:left w:val="single" w:sz="4" w:space="0" w:color="000000"/>
              <w:bottom w:val="single" w:sz="4" w:space="0" w:color="000000"/>
              <w:right w:val="single" w:sz="4" w:space="0" w:color="000000"/>
            </w:tcBorders>
            <w:shd w:val="clear" w:color="auto" w:fill="auto"/>
          </w:tcPr>
          <w:p w14:paraId="4F9C217F" w14:textId="150674FA" w:rsidR="00685D67" w:rsidRPr="00685D67" w:rsidRDefault="00685D67" w:rsidP="00685D67">
            <w:pPr>
              <w:pStyle w:val="TableParagraph"/>
              <w:spacing w:before="60" w:after="60" w:line="256" w:lineRule="auto"/>
              <w:ind w:left="57"/>
              <w:rPr>
                <w:sz w:val="20"/>
                <w:szCs w:val="20"/>
              </w:rPr>
            </w:pPr>
            <w:r w:rsidRPr="00685D67">
              <w:rPr>
                <w:sz w:val="20"/>
                <w:szCs w:val="20"/>
              </w:rPr>
              <w:t>DPP bud.</w:t>
            </w:r>
          </w:p>
        </w:tc>
        <w:tc>
          <w:tcPr>
            <w:tcW w:w="1334" w:type="dxa"/>
            <w:gridSpan w:val="2"/>
            <w:tcBorders>
              <w:top w:val="single" w:sz="4" w:space="0" w:color="000000"/>
              <w:left w:val="single" w:sz="4" w:space="0" w:color="000000"/>
              <w:bottom w:val="single" w:sz="4" w:space="0" w:color="000000"/>
              <w:right w:val="single" w:sz="4" w:space="0" w:color="000000"/>
            </w:tcBorders>
            <w:shd w:val="clear" w:color="auto" w:fill="auto"/>
          </w:tcPr>
          <w:p w14:paraId="33BDE87E" w14:textId="024BC27F" w:rsidR="00685D67" w:rsidRPr="00685D67" w:rsidRDefault="00685D67" w:rsidP="00685D67">
            <w:pPr>
              <w:pStyle w:val="TableParagraph"/>
              <w:spacing w:before="60" w:after="60" w:line="256" w:lineRule="auto"/>
              <w:ind w:left="57"/>
              <w:rPr>
                <w:sz w:val="20"/>
                <w:szCs w:val="20"/>
              </w:rPr>
            </w:pPr>
            <w:r w:rsidRPr="00685D67">
              <w:rPr>
                <w:sz w:val="20"/>
                <w:szCs w:val="20"/>
              </w:rPr>
              <w:t>PZ</w:t>
            </w: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auto"/>
          </w:tcPr>
          <w:p w14:paraId="178CFE12" w14:textId="62FD7AF2" w:rsidR="00685D67" w:rsidRPr="00685D67" w:rsidRDefault="00685D67" w:rsidP="00685D67">
            <w:pPr>
              <w:pStyle w:val="TableParagraph"/>
              <w:spacing w:before="60" w:after="60" w:line="256" w:lineRule="auto"/>
              <w:ind w:left="57"/>
              <w:rPr>
                <w:sz w:val="20"/>
                <w:szCs w:val="20"/>
              </w:rPr>
            </w:pPr>
            <w:r w:rsidRPr="00685D67">
              <w:rPr>
                <w:sz w:val="20"/>
                <w:szCs w:val="20"/>
              </w:rPr>
              <w:t>ano</w:t>
            </w:r>
          </w:p>
        </w:tc>
      </w:tr>
      <w:tr w:rsidR="00685D67" w14:paraId="5D19F4E5"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51FFB03C" w14:textId="32E04A57" w:rsidR="00685D67" w:rsidRPr="00A830CE" w:rsidRDefault="009556F6" w:rsidP="00685D67">
            <w:pPr>
              <w:widowControl w:val="0"/>
              <w:autoSpaceDE w:val="0"/>
              <w:autoSpaceDN w:val="0"/>
              <w:ind w:left="57"/>
              <w:rPr>
                <w:highlight w:val="yellow"/>
                <w:lang w:eastAsia="en-US"/>
              </w:rPr>
            </w:pPr>
            <w:hyperlink w:anchor="Pátíková" w:history="1">
              <w:r w:rsidR="00685D67" w:rsidRPr="00923A7C">
                <w:rPr>
                  <w:rStyle w:val="Hypertextovodkaz"/>
                </w:rPr>
                <w:t>Pátíková</w:t>
              </w:r>
            </w:hyperlink>
          </w:p>
        </w:tc>
        <w:tc>
          <w:tcPr>
            <w:tcW w:w="1164" w:type="dxa"/>
            <w:tcBorders>
              <w:top w:val="single" w:sz="4" w:space="0" w:color="000000"/>
              <w:left w:val="single" w:sz="4" w:space="0" w:color="000000"/>
              <w:bottom w:val="single" w:sz="4" w:space="0" w:color="000000"/>
              <w:right w:val="single" w:sz="4" w:space="0" w:color="000000"/>
            </w:tcBorders>
            <w:vAlign w:val="center"/>
          </w:tcPr>
          <w:p w14:paraId="5918C6A9" w14:textId="77777777" w:rsidR="00685D67" w:rsidRPr="00692859" w:rsidRDefault="00685D67" w:rsidP="00685D67">
            <w:pPr>
              <w:widowControl w:val="0"/>
              <w:autoSpaceDE w:val="0"/>
              <w:autoSpaceDN w:val="0"/>
              <w:spacing w:before="60" w:after="60" w:line="256" w:lineRule="auto"/>
              <w:ind w:left="57"/>
              <w:rPr>
                <w:highlight w:val="yellow"/>
                <w:lang w:eastAsia="en-US"/>
              </w:rPr>
            </w:pPr>
            <w:r w:rsidRPr="00FC2FD1">
              <w:rPr>
                <w:lang w:eastAsia="en-US"/>
              </w:rPr>
              <w:t>Zuzana</w:t>
            </w:r>
          </w:p>
        </w:tc>
        <w:tc>
          <w:tcPr>
            <w:tcW w:w="2042" w:type="dxa"/>
            <w:gridSpan w:val="4"/>
            <w:tcBorders>
              <w:top w:val="single" w:sz="4" w:space="0" w:color="000000"/>
              <w:left w:val="single" w:sz="4" w:space="0" w:color="000000"/>
              <w:bottom w:val="single" w:sz="4" w:space="0" w:color="000000"/>
              <w:right w:val="single" w:sz="4" w:space="0" w:color="000000"/>
            </w:tcBorders>
          </w:tcPr>
          <w:p w14:paraId="268A2B92" w14:textId="77777777" w:rsidR="00685D67" w:rsidRPr="00692859" w:rsidRDefault="00685D67" w:rsidP="00685D67">
            <w:pPr>
              <w:pStyle w:val="TableParagraph"/>
              <w:spacing w:before="60" w:after="60" w:line="256" w:lineRule="auto"/>
              <w:ind w:left="57"/>
              <w:rPr>
                <w:sz w:val="20"/>
                <w:szCs w:val="20"/>
                <w:highlight w:val="yellow"/>
              </w:rPr>
            </w:pPr>
            <w:r w:rsidRPr="00FC2FD1">
              <w:rPr>
                <w:sz w:val="20"/>
                <w:szCs w:val="20"/>
              </w:rPr>
              <w:t xml:space="preserve">doc. </w:t>
            </w:r>
            <w:r>
              <w:rPr>
                <w:sz w:val="20"/>
                <w:szCs w:val="20"/>
              </w:rPr>
              <w:t>Mgr</w:t>
            </w:r>
            <w:r w:rsidRPr="00FC2FD1">
              <w:rPr>
                <w:sz w:val="20"/>
                <w:szCs w:val="20"/>
              </w:rPr>
              <w:t>., Ph.D.</w:t>
            </w:r>
          </w:p>
        </w:tc>
        <w:tc>
          <w:tcPr>
            <w:tcW w:w="1753" w:type="dxa"/>
            <w:gridSpan w:val="3"/>
            <w:tcBorders>
              <w:top w:val="single" w:sz="4" w:space="0" w:color="000000"/>
              <w:left w:val="single" w:sz="4" w:space="0" w:color="000000"/>
              <w:bottom w:val="single" w:sz="4" w:space="0" w:color="000000"/>
              <w:right w:val="single" w:sz="4" w:space="0" w:color="000000"/>
            </w:tcBorders>
          </w:tcPr>
          <w:p w14:paraId="1DB64247" w14:textId="77777777" w:rsidR="00685D67" w:rsidRPr="007E7461" w:rsidRDefault="00685D67" w:rsidP="00685D67">
            <w:pPr>
              <w:pStyle w:val="TableParagraph"/>
              <w:spacing w:before="60" w:after="60" w:line="256" w:lineRule="auto"/>
              <w:ind w:left="57"/>
              <w:rPr>
                <w:sz w:val="20"/>
                <w:szCs w:val="20"/>
              </w:rPr>
            </w:pPr>
            <w:r w:rsidRPr="00B44E62">
              <w:rPr>
                <w:sz w:val="20"/>
                <w:szCs w:val="20"/>
              </w:rPr>
              <w:t>pp. / 40 / N</w:t>
            </w:r>
          </w:p>
        </w:tc>
        <w:tc>
          <w:tcPr>
            <w:tcW w:w="1748" w:type="dxa"/>
            <w:gridSpan w:val="2"/>
            <w:tcBorders>
              <w:top w:val="single" w:sz="4" w:space="0" w:color="000000"/>
              <w:left w:val="single" w:sz="4" w:space="0" w:color="000000"/>
              <w:bottom w:val="single" w:sz="4" w:space="0" w:color="000000"/>
              <w:right w:val="single" w:sz="4" w:space="0" w:color="000000"/>
            </w:tcBorders>
          </w:tcPr>
          <w:p w14:paraId="74196725" w14:textId="77777777" w:rsidR="00685D67" w:rsidRPr="007E7461" w:rsidRDefault="00685D67" w:rsidP="00685D67">
            <w:pPr>
              <w:pStyle w:val="TableParagraph"/>
              <w:spacing w:before="60" w:after="60" w:line="256" w:lineRule="auto"/>
              <w:ind w:left="57"/>
              <w:rPr>
                <w:sz w:val="20"/>
                <w:szCs w:val="20"/>
              </w:rPr>
            </w:pPr>
            <w:r>
              <w:rPr>
                <w:sz w:val="20"/>
                <w:szCs w:val="20"/>
              </w:rPr>
              <w:t>---</w:t>
            </w:r>
          </w:p>
        </w:tc>
        <w:tc>
          <w:tcPr>
            <w:tcW w:w="1334" w:type="dxa"/>
            <w:gridSpan w:val="2"/>
            <w:tcBorders>
              <w:top w:val="single" w:sz="4" w:space="0" w:color="000000"/>
              <w:left w:val="single" w:sz="4" w:space="0" w:color="000000"/>
              <w:bottom w:val="single" w:sz="4" w:space="0" w:color="000000"/>
              <w:right w:val="single" w:sz="4" w:space="0" w:color="000000"/>
            </w:tcBorders>
          </w:tcPr>
          <w:p w14:paraId="0D96EFFA" w14:textId="64510E6E" w:rsidR="00685D67" w:rsidRPr="001B759B" w:rsidRDefault="00685D67" w:rsidP="00685D67">
            <w:pPr>
              <w:pStyle w:val="TableParagraph"/>
              <w:spacing w:before="60" w:after="60" w:line="256" w:lineRule="auto"/>
              <w:ind w:left="57"/>
              <w:rPr>
                <w:sz w:val="20"/>
                <w:szCs w:val="20"/>
              </w:rPr>
            </w:pPr>
          </w:p>
        </w:tc>
        <w:tc>
          <w:tcPr>
            <w:tcW w:w="992" w:type="dxa"/>
            <w:gridSpan w:val="3"/>
            <w:tcBorders>
              <w:top w:val="single" w:sz="4" w:space="0" w:color="000000"/>
              <w:left w:val="single" w:sz="4" w:space="0" w:color="000000"/>
              <w:bottom w:val="single" w:sz="4" w:space="0" w:color="000000"/>
              <w:right w:val="single" w:sz="4" w:space="0" w:color="000000"/>
            </w:tcBorders>
          </w:tcPr>
          <w:p w14:paraId="72811545" w14:textId="77777777" w:rsidR="00685D67" w:rsidRDefault="00685D67" w:rsidP="00685D67">
            <w:pPr>
              <w:pStyle w:val="TableParagraph"/>
              <w:spacing w:before="60" w:after="60" w:line="256" w:lineRule="auto"/>
              <w:ind w:left="57"/>
              <w:rPr>
                <w:sz w:val="20"/>
                <w:szCs w:val="20"/>
              </w:rPr>
            </w:pPr>
            <w:r>
              <w:rPr>
                <w:sz w:val="20"/>
                <w:szCs w:val="20"/>
              </w:rPr>
              <w:t>---</w:t>
            </w:r>
          </w:p>
        </w:tc>
      </w:tr>
      <w:tr w:rsidR="00685D67" w14:paraId="5DA214C3"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47D4E6B5" w14:textId="6701274D" w:rsidR="00685D67" w:rsidRPr="00701DCB" w:rsidRDefault="009556F6" w:rsidP="00685D67">
            <w:pPr>
              <w:widowControl w:val="0"/>
              <w:autoSpaceDE w:val="0"/>
              <w:autoSpaceDN w:val="0"/>
              <w:ind w:left="57"/>
              <w:rPr>
                <w:lang w:eastAsia="en-US"/>
              </w:rPr>
            </w:pPr>
            <w:hyperlink w:anchor="Polášková" w:history="1">
              <w:r w:rsidR="00685D67" w:rsidRPr="00923A7C">
                <w:rPr>
                  <w:rStyle w:val="Hypertextovodkaz"/>
                  <w:lang w:eastAsia="en-US"/>
                </w:rPr>
                <w:t>Polášková</w:t>
              </w:r>
            </w:hyperlink>
          </w:p>
        </w:tc>
        <w:tc>
          <w:tcPr>
            <w:tcW w:w="1164" w:type="dxa"/>
            <w:tcBorders>
              <w:top w:val="single" w:sz="4" w:space="0" w:color="000000"/>
              <w:left w:val="single" w:sz="4" w:space="0" w:color="000000"/>
              <w:bottom w:val="single" w:sz="4" w:space="0" w:color="000000"/>
              <w:right w:val="single" w:sz="4" w:space="0" w:color="000000"/>
            </w:tcBorders>
            <w:vAlign w:val="center"/>
          </w:tcPr>
          <w:p w14:paraId="4DA38EB6" w14:textId="178BA297" w:rsidR="00685D67" w:rsidRPr="00701DCB" w:rsidRDefault="00685D67" w:rsidP="00685D67">
            <w:pPr>
              <w:widowControl w:val="0"/>
              <w:autoSpaceDE w:val="0"/>
              <w:autoSpaceDN w:val="0"/>
              <w:spacing w:before="60" w:after="60" w:line="256" w:lineRule="auto"/>
              <w:ind w:left="57"/>
              <w:rPr>
                <w:lang w:eastAsia="en-US"/>
              </w:rPr>
            </w:pPr>
            <w:r w:rsidRPr="00701DCB">
              <w:rPr>
                <w:lang w:eastAsia="en-US"/>
              </w:rPr>
              <w:t>Martina</w:t>
            </w:r>
          </w:p>
        </w:tc>
        <w:tc>
          <w:tcPr>
            <w:tcW w:w="2042" w:type="dxa"/>
            <w:gridSpan w:val="4"/>
            <w:tcBorders>
              <w:top w:val="single" w:sz="4" w:space="0" w:color="000000"/>
              <w:left w:val="single" w:sz="4" w:space="0" w:color="000000"/>
              <w:bottom w:val="single" w:sz="4" w:space="0" w:color="000000"/>
              <w:right w:val="single" w:sz="4" w:space="0" w:color="000000"/>
            </w:tcBorders>
          </w:tcPr>
          <w:p w14:paraId="16A6B79C" w14:textId="1961489B" w:rsidR="00685D67" w:rsidRPr="00692859" w:rsidRDefault="00685D67" w:rsidP="00685D67">
            <w:pPr>
              <w:pStyle w:val="TableParagraph"/>
              <w:spacing w:before="60" w:after="60" w:line="256" w:lineRule="auto"/>
              <w:ind w:left="57"/>
              <w:rPr>
                <w:sz w:val="20"/>
                <w:szCs w:val="20"/>
                <w:highlight w:val="yellow"/>
              </w:rPr>
            </w:pPr>
            <w:r>
              <w:rPr>
                <w:sz w:val="20"/>
                <w:szCs w:val="20"/>
              </w:rPr>
              <w:t xml:space="preserve">doc. </w:t>
            </w:r>
            <w:r w:rsidRPr="00FC2FD1">
              <w:rPr>
                <w:sz w:val="20"/>
                <w:szCs w:val="20"/>
              </w:rPr>
              <w:t xml:space="preserve">Ing., </w:t>
            </w:r>
            <w:r>
              <w:rPr>
                <w:sz w:val="20"/>
                <w:szCs w:val="20"/>
              </w:rPr>
              <w:t>Ph.D.</w:t>
            </w:r>
          </w:p>
        </w:tc>
        <w:tc>
          <w:tcPr>
            <w:tcW w:w="1753" w:type="dxa"/>
            <w:gridSpan w:val="3"/>
            <w:tcBorders>
              <w:top w:val="single" w:sz="4" w:space="0" w:color="000000"/>
              <w:left w:val="single" w:sz="4" w:space="0" w:color="000000"/>
              <w:bottom w:val="single" w:sz="4" w:space="0" w:color="000000"/>
              <w:right w:val="single" w:sz="4" w:space="0" w:color="000000"/>
            </w:tcBorders>
          </w:tcPr>
          <w:p w14:paraId="14DE86D5" w14:textId="2EDCCEA5" w:rsidR="00685D67" w:rsidRPr="004F0924" w:rsidRDefault="00685D67" w:rsidP="00685D67">
            <w:pPr>
              <w:pStyle w:val="TableParagraph"/>
              <w:spacing w:before="60" w:after="60" w:line="256" w:lineRule="auto"/>
              <w:ind w:left="57"/>
              <w:rPr>
                <w:sz w:val="20"/>
                <w:szCs w:val="20"/>
              </w:rPr>
            </w:pPr>
            <w:r w:rsidRPr="00B44E62">
              <w:rPr>
                <w:sz w:val="20"/>
                <w:szCs w:val="20"/>
              </w:rPr>
              <w:t>pp. / 40 / N</w:t>
            </w:r>
          </w:p>
        </w:tc>
        <w:tc>
          <w:tcPr>
            <w:tcW w:w="1748" w:type="dxa"/>
            <w:gridSpan w:val="2"/>
            <w:tcBorders>
              <w:top w:val="single" w:sz="4" w:space="0" w:color="000000"/>
              <w:left w:val="single" w:sz="4" w:space="0" w:color="000000"/>
              <w:bottom w:val="single" w:sz="4" w:space="0" w:color="000000"/>
              <w:right w:val="single" w:sz="4" w:space="0" w:color="000000"/>
            </w:tcBorders>
          </w:tcPr>
          <w:p w14:paraId="37E764D5" w14:textId="67F06103" w:rsidR="00685D67" w:rsidRPr="004F0924" w:rsidRDefault="00685D67" w:rsidP="00685D67">
            <w:pPr>
              <w:pStyle w:val="TableParagraph"/>
              <w:spacing w:before="60" w:after="60" w:line="256" w:lineRule="auto"/>
              <w:ind w:left="57"/>
              <w:rPr>
                <w:sz w:val="20"/>
                <w:szCs w:val="20"/>
              </w:rPr>
            </w:pPr>
            <w:r w:rsidRPr="00B44E62">
              <w:rPr>
                <w:sz w:val="20"/>
                <w:szCs w:val="20"/>
              </w:rPr>
              <w:t>pp. / 40 / N</w:t>
            </w:r>
          </w:p>
        </w:tc>
        <w:tc>
          <w:tcPr>
            <w:tcW w:w="1334" w:type="dxa"/>
            <w:gridSpan w:val="2"/>
            <w:tcBorders>
              <w:top w:val="single" w:sz="4" w:space="0" w:color="000000"/>
              <w:left w:val="single" w:sz="4" w:space="0" w:color="000000"/>
              <w:bottom w:val="single" w:sz="4" w:space="0" w:color="000000"/>
              <w:right w:val="single" w:sz="4" w:space="0" w:color="000000"/>
            </w:tcBorders>
          </w:tcPr>
          <w:p w14:paraId="431415D9" w14:textId="14A37AA4" w:rsidR="00685D67" w:rsidRPr="001B759B" w:rsidRDefault="00685D67" w:rsidP="00685D67">
            <w:pPr>
              <w:pStyle w:val="TableParagraph"/>
              <w:spacing w:before="60" w:after="60" w:line="256" w:lineRule="auto"/>
              <w:ind w:left="57"/>
              <w:rPr>
                <w:sz w:val="20"/>
                <w:szCs w:val="20"/>
              </w:rPr>
            </w:pPr>
          </w:p>
        </w:tc>
        <w:tc>
          <w:tcPr>
            <w:tcW w:w="992" w:type="dxa"/>
            <w:gridSpan w:val="3"/>
            <w:tcBorders>
              <w:top w:val="single" w:sz="4" w:space="0" w:color="000000"/>
              <w:left w:val="single" w:sz="4" w:space="0" w:color="000000"/>
              <w:bottom w:val="single" w:sz="4" w:space="0" w:color="000000"/>
              <w:right w:val="single" w:sz="4" w:space="0" w:color="000000"/>
            </w:tcBorders>
          </w:tcPr>
          <w:p w14:paraId="7496F0D5" w14:textId="2383FF31" w:rsidR="00685D67" w:rsidRDefault="00685D67" w:rsidP="00685D67">
            <w:pPr>
              <w:pStyle w:val="TableParagraph"/>
              <w:spacing w:before="60" w:after="60" w:line="256" w:lineRule="auto"/>
              <w:ind w:left="57"/>
              <w:rPr>
                <w:sz w:val="20"/>
                <w:szCs w:val="20"/>
              </w:rPr>
            </w:pPr>
            <w:r>
              <w:rPr>
                <w:sz w:val="20"/>
                <w:szCs w:val="20"/>
              </w:rPr>
              <w:t>---</w:t>
            </w:r>
          </w:p>
        </w:tc>
      </w:tr>
      <w:tr w:rsidR="00685D67" w14:paraId="1110E546"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2E036092" w14:textId="03FD4723" w:rsidR="00685D67" w:rsidRPr="00701DCB" w:rsidRDefault="009556F6" w:rsidP="00685D67">
            <w:pPr>
              <w:widowControl w:val="0"/>
              <w:autoSpaceDE w:val="0"/>
              <w:autoSpaceDN w:val="0"/>
              <w:ind w:left="57"/>
              <w:rPr>
                <w:lang w:eastAsia="en-US"/>
              </w:rPr>
            </w:pPr>
            <w:hyperlink w:anchor="Ponížil" w:history="1">
              <w:r w:rsidR="00685D67" w:rsidRPr="00923A7C">
                <w:rPr>
                  <w:rStyle w:val="Hypertextovodkaz"/>
                  <w:lang w:eastAsia="en-US"/>
                </w:rPr>
                <w:t>Ponížil</w:t>
              </w:r>
            </w:hyperlink>
          </w:p>
        </w:tc>
        <w:tc>
          <w:tcPr>
            <w:tcW w:w="1164" w:type="dxa"/>
            <w:tcBorders>
              <w:top w:val="single" w:sz="4" w:space="0" w:color="000000"/>
              <w:left w:val="single" w:sz="4" w:space="0" w:color="000000"/>
              <w:bottom w:val="single" w:sz="4" w:space="0" w:color="000000"/>
              <w:right w:val="single" w:sz="4" w:space="0" w:color="000000"/>
            </w:tcBorders>
            <w:vAlign w:val="center"/>
          </w:tcPr>
          <w:p w14:paraId="529C91D0" w14:textId="3166A463" w:rsidR="00685D67" w:rsidRPr="00701DCB" w:rsidRDefault="00685D67" w:rsidP="00685D67">
            <w:pPr>
              <w:widowControl w:val="0"/>
              <w:autoSpaceDE w:val="0"/>
              <w:autoSpaceDN w:val="0"/>
              <w:spacing w:before="60" w:after="60" w:line="256" w:lineRule="auto"/>
              <w:ind w:left="57"/>
              <w:rPr>
                <w:lang w:eastAsia="en-US"/>
              </w:rPr>
            </w:pPr>
            <w:r w:rsidRPr="00701DCB">
              <w:rPr>
                <w:lang w:eastAsia="en-US"/>
              </w:rPr>
              <w:t>Petr</w:t>
            </w:r>
          </w:p>
        </w:tc>
        <w:tc>
          <w:tcPr>
            <w:tcW w:w="2042" w:type="dxa"/>
            <w:gridSpan w:val="4"/>
            <w:tcBorders>
              <w:top w:val="single" w:sz="4" w:space="0" w:color="000000"/>
              <w:left w:val="single" w:sz="4" w:space="0" w:color="000000"/>
              <w:bottom w:val="single" w:sz="4" w:space="0" w:color="000000"/>
              <w:right w:val="single" w:sz="4" w:space="0" w:color="000000"/>
            </w:tcBorders>
          </w:tcPr>
          <w:p w14:paraId="5B92AB0F" w14:textId="4E4EC7ED" w:rsidR="00685D67" w:rsidRPr="00E123C4" w:rsidRDefault="00685D67" w:rsidP="00685D67">
            <w:pPr>
              <w:pStyle w:val="TableParagraph"/>
              <w:spacing w:before="60" w:after="60" w:line="256" w:lineRule="auto"/>
              <w:ind w:left="57"/>
              <w:rPr>
                <w:sz w:val="20"/>
                <w:szCs w:val="20"/>
              </w:rPr>
            </w:pPr>
            <w:r w:rsidRPr="00E123C4">
              <w:rPr>
                <w:sz w:val="20"/>
                <w:szCs w:val="20"/>
              </w:rPr>
              <w:t>prof. RNDr., Ph.D.</w:t>
            </w:r>
          </w:p>
        </w:tc>
        <w:tc>
          <w:tcPr>
            <w:tcW w:w="1753" w:type="dxa"/>
            <w:gridSpan w:val="3"/>
            <w:tcBorders>
              <w:top w:val="single" w:sz="4" w:space="0" w:color="000000"/>
              <w:left w:val="single" w:sz="4" w:space="0" w:color="000000"/>
              <w:bottom w:val="single" w:sz="4" w:space="0" w:color="000000"/>
              <w:right w:val="single" w:sz="4" w:space="0" w:color="000000"/>
            </w:tcBorders>
          </w:tcPr>
          <w:p w14:paraId="24B937C4" w14:textId="3BD02F1C" w:rsidR="00685D67" w:rsidRPr="009A1700" w:rsidRDefault="00685D67" w:rsidP="00685D67">
            <w:pPr>
              <w:pStyle w:val="TableParagraph"/>
              <w:spacing w:before="60" w:after="60" w:line="256" w:lineRule="auto"/>
              <w:ind w:left="57"/>
              <w:rPr>
                <w:sz w:val="20"/>
                <w:szCs w:val="20"/>
              </w:rPr>
            </w:pPr>
            <w:r w:rsidRPr="00B44E62">
              <w:rPr>
                <w:sz w:val="20"/>
                <w:szCs w:val="20"/>
              </w:rPr>
              <w:t>pp. / 40 / N</w:t>
            </w:r>
          </w:p>
        </w:tc>
        <w:tc>
          <w:tcPr>
            <w:tcW w:w="1748" w:type="dxa"/>
            <w:gridSpan w:val="2"/>
            <w:tcBorders>
              <w:top w:val="single" w:sz="4" w:space="0" w:color="000000"/>
              <w:left w:val="single" w:sz="4" w:space="0" w:color="000000"/>
              <w:bottom w:val="single" w:sz="4" w:space="0" w:color="000000"/>
              <w:right w:val="single" w:sz="4" w:space="0" w:color="000000"/>
            </w:tcBorders>
          </w:tcPr>
          <w:p w14:paraId="709D2175" w14:textId="3CAC0AB5" w:rsidR="00685D67" w:rsidRPr="009A1700" w:rsidRDefault="00685D67" w:rsidP="00685D67">
            <w:pPr>
              <w:pStyle w:val="TableParagraph"/>
              <w:spacing w:before="60" w:after="60" w:line="256" w:lineRule="auto"/>
              <w:ind w:left="57"/>
              <w:rPr>
                <w:sz w:val="20"/>
                <w:szCs w:val="20"/>
              </w:rPr>
            </w:pPr>
            <w:r w:rsidRPr="00B44E62">
              <w:rPr>
                <w:sz w:val="20"/>
                <w:szCs w:val="20"/>
              </w:rPr>
              <w:t>pp. / 40 / N</w:t>
            </w:r>
          </w:p>
        </w:tc>
        <w:tc>
          <w:tcPr>
            <w:tcW w:w="1334" w:type="dxa"/>
            <w:gridSpan w:val="2"/>
            <w:tcBorders>
              <w:top w:val="single" w:sz="4" w:space="0" w:color="000000"/>
              <w:left w:val="single" w:sz="4" w:space="0" w:color="000000"/>
              <w:bottom w:val="single" w:sz="4" w:space="0" w:color="000000"/>
              <w:right w:val="single" w:sz="4" w:space="0" w:color="000000"/>
            </w:tcBorders>
          </w:tcPr>
          <w:p w14:paraId="57197BBD" w14:textId="23C9A93B" w:rsidR="00685D67" w:rsidRPr="001B759B" w:rsidRDefault="00685D67" w:rsidP="00685D67">
            <w:pPr>
              <w:pStyle w:val="TableParagraph"/>
              <w:spacing w:before="60" w:after="60" w:line="256" w:lineRule="auto"/>
              <w:ind w:left="57"/>
              <w:rPr>
                <w:sz w:val="20"/>
                <w:szCs w:val="20"/>
              </w:rPr>
            </w:pPr>
            <w:r w:rsidRPr="001B759B">
              <w:rPr>
                <w:sz w:val="20"/>
                <w:szCs w:val="20"/>
              </w:rPr>
              <w:t>ZT</w:t>
            </w:r>
          </w:p>
        </w:tc>
        <w:tc>
          <w:tcPr>
            <w:tcW w:w="992" w:type="dxa"/>
            <w:gridSpan w:val="3"/>
            <w:tcBorders>
              <w:top w:val="single" w:sz="4" w:space="0" w:color="000000"/>
              <w:left w:val="single" w:sz="4" w:space="0" w:color="000000"/>
              <w:bottom w:val="single" w:sz="4" w:space="0" w:color="000000"/>
              <w:right w:val="single" w:sz="4" w:space="0" w:color="000000"/>
            </w:tcBorders>
          </w:tcPr>
          <w:p w14:paraId="07ACF3C8" w14:textId="19E1CEA6" w:rsidR="00685D67" w:rsidRDefault="00685D67" w:rsidP="00685D67">
            <w:pPr>
              <w:pStyle w:val="TableParagraph"/>
              <w:spacing w:before="60" w:after="60" w:line="256" w:lineRule="auto"/>
              <w:ind w:left="57"/>
              <w:rPr>
                <w:sz w:val="20"/>
                <w:szCs w:val="20"/>
              </w:rPr>
            </w:pPr>
            <w:r>
              <w:rPr>
                <w:sz w:val="20"/>
                <w:szCs w:val="20"/>
              </w:rPr>
              <w:t>---</w:t>
            </w:r>
          </w:p>
        </w:tc>
      </w:tr>
      <w:tr w:rsidR="00685D67" w14:paraId="00884C37"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503868F3" w14:textId="3AC5A267" w:rsidR="00685D67" w:rsidRPr="00701DCB" w:rsidRDefault="009556F6" w:rsidP="00685D67">
            <w:pPr>
              <w:widowControl w:val="0"/>
              <w:autoSpaceDE w:val="0"/>
              <w:autoSpaceDN w:val="0"/>
              <w:ind w:left="57"/>
            </w:pPr>
            <w:hyperlink w:anchor="Prucková" w:history="1">
              <w:r w:rsidR="00685D67" w:rsidRPr="00923A7C">
                <w:rPr>
                  <w:rStyle w:val="Hypertextovodkaz"/>
                </w:rPr>
                <w:t>Prucková</w:t>
              </w:r>
            </w:hyperlink>
          </w:p>
        </w:tc>
        <w:tc>
          <w:tcPr>
            <w:tcW w:w="1164" w:type="dxa"/>
            <w:tcBorders>
              <w:top w:val="single" w:sz="4" w:space="0" w:color="000000"/>
              <w:left w:val="single" w:sz="4" w:space="0" w:color="000000"/>
              <w:bottom w:val="single" w:sz="4" w:space="0" w:color="000000"/>
              <w:right w:val="single" w:sz="4" w:space="0" w:color="000000"/>
            </w:tcBorders>
            <w:vAlign w:val="center"/>
          </w:tcPr>
          <w:p w14:paraId="1F1F06CC" w14:textId="4213315B" w:rsidR="00685D67" w:rsidRPr="00701DCB" w:rsidRDefault="00685D67" w:rsidP="00685D67">
            <w:pPr>
              <w:widowControl w:val="0"/>
              <w:autoSpaceDE w:val="0"/>
              <w:autoSpaceDN w:val="0"/>
              <w:spacing w:before="60" w:after="60" w:line="256" w:lineRule="auto"/>
              <w:ind w:left="57"/>
              <w:rPr>
                <w:lang w:eastAsia="en-US"/>
              </w:rPr>
            </w:pPr>
            <w:r w:rsidRPr="00701DCB">
              <w:rPr>
                <w:lang w:eastAsia="en-US"/>
              </w:rPr>
              <w:t>Zdeňka</w:t>
            </w:r>
          </w:p>
        </w:tc>
        <w:tc>
          <w:tcPr>
            <w:tcW w:w="2042" w:type="dxa"/>
            <w:gridSpan w:val="4"/>
            <w:tcBorders>
              <w:top w:val="single" w:sz="4" w:space="0" w:color="000000"/>
              <w:left w:val="single" w:sz="4" w:space="0" w:color="000000"/>
              <w:bottom w:val="single" w:sz="4" w:space="0" w:color="000000"/>
              <w:right w:val="single" w:sz="4" w:space="0" w:color="000000"/>
            </w:tcBorders>
          </w:tcPr>
          <w:p w14:paraId="045495C2" w14:textId="4C5D5553" w:rsidR="00685D67" w:rsidRPr="00E123C4" w:rsidRDefault="00685D67" w:rsidP="00685D67">
            <w:pPr>
              <w:pStyle w:val="TableParagraph"/>
              <w:spacing w:before="60" w:after="60" w:line="256" w:lineRule="auto"/>
              <w:ind w:left="57"/>
              <w:rPr>
                <w:sz w:val="20"/>
                <w:szCs w:val="20"/>
              </w:rPr>
            </w:pPr>
            <w:r w:rsidRPr="00E123C4">
              <w:rPr>
                <w:sz w:val="20"/>
                <w:szCs w:val="20"/>
              </w:rPr>
              <w:t>Ing., Ph.D.</w:t>
            </w:r>
          </w:p>
        </w:tc>
        <w:tc>
          <w:tcPr>
            <w:tcW w:w="1753" w:type="dxa"/>
            <w:gridSpan w:val="3"/>
            <w:tcBorders>
              <w:top w:val="single" w:sz="4" w:space="0" w:color="000000"/>
              <w:left w:val="single" w:sz="4" w:space="0" w:color="000000"/>
              <w:bottom w:val="single" w:sz="4" w:space="0" w:color="000000"/>
              <w:right w:val="single" w:sz="4" w:space="0" w:color="000000"/>
            </w:tcBorders>
          </w:tcPr>
          <w:p w14:paraId="3C01D831" w14:textId="224416A4" w:rsidR="00685D67" w:rsidRPr="009A1700" w:rsidRDefault="00685D67" w:rsidP="00685D67">
            <w:pPr>
              <w:pStyle w:val="TableParagraph"/>
              <w:spacing w:before="60" w:after="60" w:line="256" w:lineRule="auto"/>
              <w:ind w:left="57"/>
              <w:rPr>
                <w:sz w:val="20"/>
                <w:szCs w:val="20"/>
              </w:rPr>
            </w:pPr>
            <w:r w:rsidRPr="00B44E62">
              <w:rPr>
                <w:sz w:val="20"/>
                <w:szCs w:val="20"/>
              </w:rPr>
              <w:t>pp. / 40 / N</w:t>
            </w:r>
          </w:p>
        </w:tc>
        <w:tc>
          <w:tcPr>
            <w:tcW w:w="1748" w:type="dxa"/>
            <w:gridSpan w:val="2"/>
            <w:tcBorders>
              <w:top w:val="single" w:sz="4" w:space="0" w:color="000000"/>
              <w:left w:val="single" w:sz="4" w:space="0" w:color="000000"/>
              <w:bottom w:val="single" w:sz="4" w:space="0" w:color="000000"/>
              <w:right w:val="single" w:sz="4" w:space="0" w:color="000000"/>
            </w:tcBorders>
          </w:tcPr>
          <w:p w14:paraId="2DCFA9CB" w14:textId="292551D5" w:rsidR="00685D67" w:rsidRPr="009A1700" w:rsidRDefault="00685D67" w:rsidP="00685D67">
            <w:pPr>
              <w:pStyle w:val="TableParagraph"/>
              <w:spacing w:before="60" w:after="60" w:line="256" w:lineRule="auto"/>
              <w:ind w:left="57"/>
              <w:rPr>
                <w:sz w:val="20"/>
                <w:szCs w:val="20"/>
              </w:rPr>
            </w:pPr>
            <w:r w:rsidRPr="00B44E62">
              <w:rPr>
                <w:sz w:val="20"/>
                <w:szCs w:val="20"/>
              </w:rPr>
              <w:t>pp. / 40 / N</w:t>
            </w:r>
          </w:p>
        </w:tc>
        <w:tc>
          <w:tcPr>
            <w:tcW w:w="1334" w:type="dxa"/>
            <w:gridSpan w:val="2"/>
            <w:tcBorders>
              <w:top w:val="single" w:sz="4" w:space="0" w:color="000000"/>
              <w:left w:val="single" w:sz="4" w:space="0" w:color="000000"/>
              <w:bottom w:val="single" w:sz="4" w:space="0" w:color="000000"/>
              <w:right w:val="single" w:sz="4" w:space="0" w:color="000000"/>
            </w:tcBorders>
          </w:tcPr>
          <w:p w14:paraId="12B189FF" w14:textId="6A23702E" w:rsidR="00685D67" w:rsidRPr="001B759B" w:rsidRDefault="00685D67" w:rsidP="00685D67">
            <w:pPr>
              <w:pStyle w:val="TableParagraph"/>
              <w:spacing w:before="60" w:after="60" w:line="256" w:lineRule="auto"/>
              <w:ind w:left="57"/>
              <w:rPr>
                <w:sz w:val="20"/>
                <w:szCs w:val="20"/>
              </w:rPr>
            </w:pPr>
          </w:p>
        </w:tc>
        <w:tc>
          <w:tcPr>
            <w:tcW w:w="992" w:type="dxa"/>
            <w:gridSpan w:val="3"/>
            <w:tcBorders>
              <w:top w:val="single" w:sz="4" w:space="0" w:color="000000"/>
              <w:left w:val="single" w:sz="4" w:space="0" w:color="000000"/>
              <w:bottom w:val="single" w:sz="4" w:space="0" w:color="000000"/>
              <w:right w:val="single" w:sz="4" w:space="0" w:color="000000"/>
            </w:tcBorders>
          </w:tcPr>
          <w:p w14:paraId="4007A66C" w14:textId="06C1739A" w:rsidR="00685D67" w:rsidRDefault="00685D67" w:rsidP="00685D67">
            <w:pPr>
              <w:pStyle w:val="TableParagraph"/>
              <w:spacing w:before="60" w:after="60" w:line="256" w:lineRule="auto"/>
              <w:ind w:left="57"/>
              <w:rPr>
                <w:sz w:val="20"/>
                <w:szCs w:val="20"/>
              </w:rPr>
            </w:pPr>
            <w:r>
              <w:rPr>
                <w:sz w:val="20"/>
                <w:szCs w:val="20"/>
              </w:rPr>
              <w:t>---</w:t>
            </w:r>
          </w:p>
        </w:tc>
      </w:tr>
      <w:tr w:rsidR="00685D67" w14:paraId="7FDFF082"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07E07855" w14:textId="32439320" w:rsidR="00685D67" w:rsidRPr="00701DCB" w:rsidRDefault="009556F6" w:rsidP="00685D67">
            <w:pPr>
              <w:widowControl w:val="0"/>
              <w:autoSpaceDE w:val="0"/>
              <w:autoSpaceDN w:val="0"/>
              <w:ind w:left="57"/>
              <w:rPr>
                <w:lang w:eastAsia="en-US"/>
              </w:rPr>
            </w:pPr>
            <w:hyperlink w:anchor="Rouchal" w:history="1">
              <w:r w:rsidR="00685D67" w:rsidRPr="00923A7C">
                <w:rPr>
                  <w:rStyle w:val="Hypertextovodkaz"/>
                  <w:lang w:eastAsia="en-US"/>
                </w:rPr>
                <w:t>Rouchal</w:t>
              </w:r>
            </w:hyperlink>
          </w:p>
        </w:tc>
        <w:tc>
          <w:tcPr>
            <w:tcW w:w="1164" w:type="dxa"/>
            <w:tcBorders>
              <w:top w:val="single" w:sz="4" w:space="0" w:color="000000"/>
              <w:left w:val="single" w:sz="4" w:space="0" w:color="000000"/>
              <w:bottom w:val="single" w:sz="4" w:space="0" w:color="000000"/>
              <w:right w:val="single" w:sz="4" w:space="0" w:color="000000"/>
            </w:tcBorders>
            <w:vAlign w:val="center"/>
          </w:tcPr>
          <w:p w14:paraId="4974F7A6" w14:textId="3A75D00F" w:rsidR="00685D67" w:rsidRPr="00701DCB" w:rsidRDefault="00685D67" w:rsidP="00685D67">
            <w:pPr>
              <w:widowControl w:val="0"/>
              <w:autoSpaceDE w:val="0"/>
              <w:autoSpaceDN w:val="0"/>
              <w:spacing w:before="60" w:after="60" w:line="256" w:lineRule="auto"/>
              <w:ind w:left="57"/>
              <w:rPr>
                <w:lang w:eastAsia="en-US"/>
              </w:rPr>
            </w:pPr>
            <w:r w:rsidRPr="00701DCB">
              <w:rPr>
                <w:lang w:eastAsia="en-US"/>
              </w:rPr>
              <w:t>Michal</w:t>
            </w:r>
          </w:p>
        </w:tc>
        <w:tc>
          <w:tcPr>
            <w:tcW w:w="2042" w:type="dxa"/>
            <w:gridSpan w:val="4"/>
            <w:tcBorders>
              <w:top w:val="single" w:sz="4" w:space="0" w:color="000000"/>
              <w:left w:val="single" w:sz="4" w:space="0" w:color="000000"/>
              <w:bottom w:val="single" w:sz="4" w:space="0" w:color="000000"/>
              <w:right w:val="single" w:sz="4" w:space="0" w:color="000000"/>
            </w:tcBorders>
          </w:tcPr>
          <w:p w14:paraId="274D6513" w14:textId="196A4483" w:rsidR="00685D67" w:rsidRPr="00692859" w:rsidRDefault="00685D67" w:rsidP="00685D67">
            <w:pPr>
              <w:pStyle w:val="TableParagraph"/>
              <w:spacing w:before="60" w:after="60" w:line="256" w:lineRule="auto"/>
              <w:ind w:left="57"/>
              <w:rPr>
                <w:sz w:val="20"/>
                <w:szCs w:val="20"/>
                <w:highlight w:val="yellow"/>
              </w:rPr>
            </w:pPr>
            <w:r>
              <w:rPr>
                <w:sz w:val="20"/>
                <w:szCs w:val="20"/>
              </w:rPr>
              <w:t xml:space="preserve">doc. </w:t>
            </w:r>
            <w:r w:rsidRPr="00FC2FD1">
              <w:rPr>
                <w:sz w:val="20"/>
                <w:szCs w:val="20"/>
              </w:rPr>
              <w:t xml:space="preserve">Ing., </w:t>
            </w:r>
            <w:r>
              <w:rPr>
                <w:sz w:val="20"/>
                <w:szCs w:val="20"/>
              </w:rPr>
              <w:t>Ph.D.</w:t>
            </w:r>
          </w:p>
        </w:tc>
        <w:tc>
          <w:tcPr>
            <w:tcW w:w="1753" w:type="dxa"/>
            <w:gridSpan w:val="3"/>
            <w:tcBorders>
              <w:top w:val="single" w:sz="4" w:space="0" w:color="000000"/>
              <w:left w:val="single" w:sz="4" w:space="0" w:color="000000"/>
              <w:bottom w:val="single" w:sz="4" w:space="0" w:color="000000"/>
              <w:right w:val="single" w:sz="4" w:space="0" w:color="000000"/>
            </w:tcBorders>
          </w:tcPr>
          <w:p w14:paraId="5F2B49E4" w14:textId="09342A74" w:rsidR="00685D67" w:rsidRPr="00AF3956" w:rsidRDefault="00685D67" w:rsidP="00685D67">
            <w:pPr>
              <w:pStyle w:val="TableParagraph"/>
              <w:spacing w:before="60" w:after="60" w:line="256" w:lineRule="auto"/>
              <w:ind w:left="57"/>
              <w:rPr>
                <w:sz w:val="20"/>
                <w:szCs w:val="20"/>
              </w:rPr>
            </w:pPr>
            <w:r w:rsidRPr="00B44E62">
              <w:rPr>
                <w:sz w:val="20"/>
                <w:szCs w:val="20"/>
              </w:rPr>
              <w:t>pp. / 40 / N</w:t>
            </w:r>
          </w:p>
        </w:tc>
        <w:tc>
          <w:tcPr>
            <w:tcW w:w="1748" w:type="dxa"/>
            <w:gridSpan w:val="2"/>
            <w:tcBorders>
              <w:top w:val="single" w:sz="4" w:space="0" w:color="000000"/>
              <w:left w:val="single" w:sz="4" w:space="0" w:color="000000"/>
              <w:bottom w:val="single" w:sz="4" w:space="0" w:color="000000"/>
              <w:right w:val="single" w:sz="4" w:space="0" w:color="000000"/>
            </w:tcBorders>
          </w:tcPr>
          <w:p w14:paraId="1ABE8E51" w14:textId="314D55E5" w:rsidR="00685D67" w:rsidRPr="00AF3956" w:rsidRDefault="00685D67" w:rsidP="00685D67">
            <w:pPr>
              <w:pStyle w:val="TableParagraph"/>
              <w:spacing w:before="60" w:after="60" w:line="256" w:lineRule="auto"/>
              <w:ind w:left="57"/>
              <w:rPr>
                <w:sz w:val="20"/>
                <w:szCs w:val="20"/>
              </w:rPr>
            </w:pPr>
            <w:r w:rsidRPr="00B44E62">
              <w:rPr>
                <w:sz w:val="20"/>
                <w:szCs w:val="20"/>
              </w:rPr>
              <w:t>pp. / 40 / N</w:t>
            </w:r>
          </w:p>
        </w:tc>
        <w:tc>
          <w:tcPr>
            <w:tcW w:w="1334" w:type="dxa"/>
            <w:gridSpan w:val="2"/>
            <w:tcBorders>
              <w:top w:val="single" w:sz="4" w:space="0" w:color="000000"/>
              <w:left w:val="single" w:sz="4" w:space="0" w:color="000000"/>
              <w:bottom w:val="single" w:sz="4" w:space="0" w:color="000000"/>
              <w:right w:val="single" w:sz="4" w:space="0" w:color="000000"/>
            </w:tcBorders>
          </w:tcPr>
          <w:p w14:paraId="1B666EC7" w14:textId="1C86BCDF" w:rsidR="00685D67" w:rsidRPr="001B759B" w:rsidRDefault="00685D67" w:rsidP="00685D67">
            <w:pPr>
              <w:pStyle w:val="TableParagraph"/>
              <w:spacing w:before="60" w:after="60" w:line="256" w:lineRule="auto"/>
              <w:ind w:left="57"/>
              <w:rPr>
                <w:sz w:val="20"/>
                <w:szCs w:val="20"/>
              </w:rPr>
            </w:pPr>
          </w:p>
        </w:tc>
        <w:tc>
          <w:tcPr>
            <w:tcW w:w="992" w:type="dxa"/>
            <w:gridSpan w:val="3"/>
            <w:tcBorders>
              <w:top w:val="single" w:sz="4" w:space="0" w:color="000000"/>
              <w:left w:val="single" w:sz="4" w:space="0" w:color="000000"/>
              <w:bottom w:val="single" w:sz="4" w:space="0" w:color="000000"/>
              <w:right w:val="single" w:sz="4" w:space="0" w:color="000000"/>
            </w:tcBorders>
          </w:tcPr>
          <w:p w14:paraId="43B4885B" w14:textId="467C7E63" w:rsidR="00685D67" w:rsidRDefault="00685D67" w:rsidP="00685D67">
            <w:pPr>
              <w:pStyle w:val="TableParagraph"/>
              <w:spacing w:before="60" w:after="60" w:line="256" w:lineRule="auto"/>
              <w:ind w:left="57"/>
              <w:rPr>
                <w:sz w:val="20"/>
                <w:szCs w:val="20"/>
              </w:rPr>
            </w:pPr>
            <w:r>
              <w:rPr>
                <w:sz w:val="20"/>
                <w:szCs w:val="20"/>
              </w:rPr>
              <w:t>---</w:t>
            </w:r>
          </w:p>
        </w:tc>
      </w:tr>
      <w:tr w:rsidR="00685D67" w14:paraId="6C488BC2"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4D1AA92E" w14:textId="15496222" w:rsidR="00685D67" w:rsidRPr="00701DCB" w:rsidRDefault="009556F6" w:rsidP="00685D67">
            <w:pPr>
              <w:widowControl w:val="0"/>
              <w:autoSpaceDE w:val="0"/>
              <w:autoSpaceDN w:val="0"/>
              <w:ind w:left="57"/>
              <w:rPr>
                <w:lang w:eastAsia="en-US"/>
              </w:rPr>
            </w:pPr>
            <w:hyperlink w:anchor="Řezníčková" w:history="1">
              <w:r w:rsidR="00685D67" w:rsidRPr="00923A7C">
                <w:rPr>
                  <w:rStyle w:val="Hypertextovodkaz"/>
                  <w:lang w:eastAsia="en-US"/>
                </w:rPr>
                <w:t>Řezníčková</w:t>
              </w:r>
            </w:hyperlink>
          </w:p>
        </w:tc>
        <w:tc>
          <w:tcPr>
            <w:tcW w:w="1164" w:type="dxa"/>
            <w:tcBorders>
              <w:top w:val="single" w:sz="4" w:space="0" w:color="000000"/>
              <w:left w:val="single" w:sz="4" w:space="0" w:color="000000"/>
              <w:bottom w:val="single" w:sz="4" w:space="0" w:color="000000"/>
              <w:right w:val="single" w:sz="4" w:space="0" w:color="000000"/>
            </w:tcBorders>
            <w:vAlign w:val="center"/>
          </w:tcPr>
          <w:p w14:paraId="12D93097" w14:textId="5755A56B" w:rsidR="00685D67" w:rsidRPr="00701DCB" w:rsidRDefault="00685D67" w:rsidP="00685D67">
            <w:pPr>
              <w:widowControl w:val="0"/>
              <w:autoSpaceDE w:val="0"/>
              <w:autoSpaceDN w:val="0"/>
              <w:spacing w:before="60" w:after="60" w:line="256" w:lineRule="auto"/>
              <w:ind w:left="57"/>
              <w:rPr>
                <w:lang w:eastAsia="en-US"/>
              </w:rPr>
            </w:pPr>
            <w:r w:rsidRPr="00701DCB">
              <w:rPr>
                <w:lang w:eastAsia="en-US"/>
              </w:rPr>
              <w:t>Jana</w:t>
            </w:r>
          </w:p>
        </w:tc>
        <w:tc>
          <w:tcPr>
            <w:tcW w:w="2042" w:type="dxa"/>
            <w:gridSpan w:val="4"/>
            <w:tcBorders>
              <w:top w:val="single" w:sz="4" w:space="0" w:color="000000"/>
              <w:left w:val="single" w:sz="4" w:space="0" w:color="000000"/>
              <w:bottom w:val="single" w:sz="4" w:space="0" w:color="000000"/>
              <w:right w:val="single" w:sz="4" w:space="0" w:color="000000"/>
            </w:tcBorders>
          </w:tcPr>
          <w:p w14:paraId="3129D365" w14:textId="41127B16" w:rsidR="00685D67" w:rsidRPr="00692859" w:rsidRDefault="00685D67" w:rsidP="00685D67">
            <w:pPr>
              <w:pStyle w:val="TableParagraph"/>
              <w:spacing w:before="60" w:after="60" w:line="256" w:lineRule="auto"/>
              <w:ind w:left="57"/>
              <w:rPr>
                <w:sz w:val="20"/>
                <w:szCs w:val="20"/>
                <w:highlight w:val="yellow"/>
              </w:rPr>
            </w:pPr>
            <w:r w:rsidRPr="00E123C4">
              <w:rPr>
                <w:sz w:val="20"/>
                <w:szCs w:val="20"/>
              </w:rPr>
              <w:t>Mgr., Ph.D.</w:t>
            </w:r>
          </w:p>
        </w:tc>
        <w:tc>
          <w:tcPr>
            <w:tcW w:w="1753" w:type="dxa"/>
            <w:gridSpan w:val="3"/>
            <w:tcBorders>
              <w:top w:val="single" w:sz="4" w:space="0" w:color="000000"/>
              <w:left w:val="single" w:sz="4" w:space="0" w:color="000000"/>
              <w:bottom w:val="single" w:sz="4" w:space="0" w:color="000000"/>
              <w:right w:val="single" w:sz="4" w:space="0" w:color="000000"/>
            </w:tcBorders>
          </w:tcPr>
          <w:p w14:paraId="2C9F888F" w14:textId="64B9AE52" w:rsidR="00685D67" w:rsidRPr="008306FF" w:rsidRDefault="00685D67" w:rsidP="00685D67">
            <w:pPr>
              <w:pStyle w:val="TableParagraph"/>
              <w:spacing w:before="60" w:after="60" w:line="256" w:lineRule="auto"/>
              <w:ind w:left="57"/>
              <w:rPr>
                <w:sz w:val="20"/>
                <w:szCs w:val="20"/>
              </w:rPr>
            </w:pPr>
            <w:r w:rsidRPr="00B44E62">
              <w:rPr>
                <w:sz w:val="20"/>
                <w:szCs w:val="20"/>
              </w:rPr>
              <w:t>pp. / 40 / N</w:t>
            </w:r>
          </w:p>
        </w:tc>
        <w:tc>
          <w:tcPr>
            <w:tcW w:w="1748" w:type="dxa"/>
            <w:gridSpan w:val="2"/>
            <w:tcBorders>
              <w:top w:val="single" w:sz="4" w:space="0" w:color="000000"/>
              <w:left w:val="single" w:sz="4" w:space="0" w:color="000000"/>
              <w:bottom w:val="single" w:sz="4" w:space="0" w:color="000000"/>
              <w:right w:val="single" w:sz="4" w:space="0" w:color="000000"/>
            </w:tcBorders>
          </w:tcPr>
          <w:p w14:paraId="7F4698A2" w14:textId="70E4D785" w:rsidR="00685D67" w:rsidRPr="008306FF" w:rsidRDefault="00685D67" w:rsidP="00685D67">
            <w:pPr>
              <w:pStyle w:val="TableParagraph"/>
              <w:spacing w:before="60" w:after="60" w:line="256" w:lineRule="auto"/>
              <w:ind w:left="57"/>
              <w:rPr>
                <w:sz w:val="20"/>
                <w:szCs w:val="20"/>
              </w:rPr>
            </w:pPr>
            <w:r>
              <w:rPr>
                <w:sz w:val="20"/>
                <w:szCs w:val="20"/>
              </w:rPr>
              <w:t>---</w:t>
            </w:r>
          </w:p>
        </w:tc>
        <w:tc>
          <w:tcPr>
            <w:tcW w:w="1334" w:type="dxa"/>
            <w:gridSpan w:val="2"/>
            <w:tcBorders>
              <w:top w:val="single" w:sz="4" w:space="0" w:color="000000"/>
              <w:left w:val="single" w:sz="4" w:space="0" w:color="000000"/>
              <w:bottom w:val="single" w:sz="4" w:space="0" w:color="000000"/>
              <w:right w:val="single" w:sz="4" w:space="0" w:color="000000"/>
            </w:tcBorders>
          </w:tcPr>
          <w:p w14:paraId="525A7204" w14:textId="72A55F1F" w:rsidR="00685D67" w:rsidRPr="001B759B" w:rsidRDefault="00685D67" w:rsidP="00685D67">
            <w:pPr>
              <w:pStyle w:val="TableParagraph"/>
              <w:spacing w:before="60" w:after="60" w:line="256" w:lineRule="auto"/>
              <w:ind w:left="57"/>
              <w:rPr>
                <w:sz w:val="20"/>
                <w:szCs w:val="20"/>
              </w:rPr>
            </w:pPr>
          </w:p>
        </w:tc>
        <w:tc>
          <w:tcPr>
            <w:tcW w:w="992" w:type="dxa"/>
            <w:gridSpan w:val="3"/>
            <w:tcBorders>
              <w:top w:val="single" w:sz="4" w:space="0" w:color="000000"/>
              <w:left w:val="single" w:sz="4" w:space="0" w:color="000000"/>
              <w:bottom w:val="single" w:sz="4" w:space="0" w:color="000000"/>
              <w:right w:val="single" w:sz="4" w:space="0" w:color="000000"/>
            </w:tcBorders>
          </w:tcPr>
          <w:p w14:paraId="72D4E455" w14:textId="31097295" w:rsidR="00685D67" w:rsidRDefault="00685D67" w:rsidP="00685D67">
            <w:pPr>
              <w:pStyle w:val="TableParagraph"/>
              <w:spacing w:before="60" w:after="60" w:line="256" w:lineRule="auto"/>
              <w:ind w:left="57"/>
              <w:rPr>
                <w:sz w:val="20"/>
                <w:szCs w:val="20"/>
              </w:rPr>
            </w:pPr>
            <w:r>
              <w:rPr>
                <w:sz w:val="20"/>
                <w:szCs w:val="20"/>
              </w:rPr>
              <w:t>---</w:t>
            </w:r>
          </w:p>
        </w:tc>
      </w:tr>
      <w:tr w:rsidR="00685D67" w14:paraId="2B8397D4"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36268D7C" w14:textId="1BA375DD" w:rsidR="00685D67" w:rsidRPr="00701DCB" w:rsidRDefault="009556F6" w:rsidP="00685D67">
            <w:pPr>
              <w:widowControl w:val="0"/>
              <w:autoSpaceDE w:val="0"/>
              <w:autoSpaceDN w:val="0"/>
              <w:ind w:left="57"/>
              <w:rPr>
                <w:lang w:eastAsia="en-US"/>
              </w:rPr>
            </w:pPr>
            <w:hyperlink w:anchor="Slobodian" w:history="1">
              <w:r w:rsidR="00685D67" w:rsidRPr="00923A7C">
                <w:rPr>
                  <w:rStyle w:val="Hypertextovodkaz"/>
                  <w:lang w:eastAsia="en-US"/>
                </w:rPr>
                <w:t>Slobodian</w:t>
              </w:r>
            </w:hyperlink>
          </w:p>
        </w:tc>
        <w:tc>
          <w:tcPr>
            <w:tcW w:w="1164" w:type="dxa"/>
            <w:tcBorders>
              <w:top w:val="single" w:sz="4" w:space="0" w:color="000000"/>
              <w:left w:val="single" w:sz="4" w:space="0" w:color="000000"/>
              <w:bottom w:val="single" w:sz="4" w:space="0" w:color="000000"/>
              <w:right w:val="single" w:sz="4" w:space="0" w:color="000000"/>
            </w:tcBorders>
            <w:vAlign w:val="center"/>
          </w:tcPr>
          <w:p w14:paraId="000E9934" w14:textId="4AD71718" w:rsidR="00685D67" w:rsidRPr="00701DCB" w:rsidRDefault="00685D67" w:rsidP="00685D67">
            <w:pPr>
              <w:widowControl w:val="0"/>
              <w:autoSpaceDE w:val="0"/>
              <w:autoSpaceDN w:val="0"/>
              <w:spacing w:before="60" w:after="60" w:line="256" w:lineRule="auto"/>
              <w:ind w:left="57"/>
              <w:rPr>
                <w:lang w:eastAsia="en-US"/>
              </w:rPr>
            </w:pPr>
            <w:r w:rsidRPr="00701DCB">
              <w:rPr>
                <w:lang w:eastAsia="en-US"/>
              </w:rPr>
              <w:t>Petr</w:t>
            </w:r>
          </w:p>
        </w:tc>
        <w:tc>
          <w:tcPr>
            <w:tcW w:w="2042" w:type="dxa"/>
            <w:gridSpan w:val="4"/>
            <w:tcBorders>
              <w:top w:val="single" w:sz="4" w:space="0" w:color="000000"/>
              <w:left w:val="single" w:sz="4" w:space="0" w:color="000000"/>
              <w:bottom w:val="single" w:sz="4" w:space="0" w:color="000000"/>
              <w:right w:val="single" w:sz="4" w:space="0" w:color="000000"/>
            </w:tcBorders>
          </w:tcPr>
          <w:p w14:paraId="4B181A7C" w14:textId="575CBCE4" w:rsidR="00685D67" w:rsidRPr="00692859" w:rsidRDefault="00685D67" w:rsidP="00685D67">
            <w:pPr>
              <w:pStyle w:val="TableParagraph"/>
              <w:spacing w:before="60" w:after="60" w:line="256" w:lineRule="auto"/>
              <w:ind w:left="57"/>
              <w:rPr>
                <w:sz w:val="20"/>
                <w:szCs w:val="20"/>
                <w:highlight w:val="yellow"/>
              </w:rPr>
            </w:pPr>
            <w:r>
              <w:rPr>
                <w:sz w:val="20"/>
                <w:szCs w:val="20"/>
              </w:rPr>
              <w:t xml:space="preserve">prof. </w:t>
            </w:r>
            <w:r w:rsidRPr="00FC2FD1">
              <w:rPr>
                <w:sz w:val="20"/>
                <w:szCs w:val="20"/>
              </w:rPr>
              <w:t>Ing., Ph.D.</w:t>
            </w:r>
          </w:p>
        </w:tc>
        <w:tc>
          <w:tcPr>
            <w:tcW w:w="1753" w:type="dxa"/>
            <w:gridSpan w:val="3"/>
            <w:tcBorders>
              <w:top w:val="single" w:sz="4" w:space="0" w:color="000000"/>
              <w:left w:val="single" w:sz="4" w:space="0" w:color="000000"/>
              <w:bottom w:val="single" w:sz="4" w:space="0" w:color="000000"/>
              <w:right w:val="single" w:sz="4" w:space="0" w:color="000000"/>
            </w:tcBorders>
          </w:tcPr>
          <w:p w14:paraId="76BCE288" w14:textId="550EEB36" w:rsidR="00685D67" w:rsidRPr="008306FF" w:rsidRDefault="00685D67" w:rsidP="00685D67">
            <w:pPr>
              <w:pStyle w:val="TableParagraph"/>
              <w:spacing w:before="60" w:after="60" w:line="256" w:lineRule="auto"/>
              <w:ind w:left="57"/>
              <w:rPr>
                <w:sz w:val="20"/>
                <w:szCs w:val="20"/>
              </w:rPr>
            </w:pPr>
            <w:r w:rsidRPr="00B44E62">
              <w:rPr>
                <w:sz w:val="20"/>
                <w:szCs w:val="20"/>
              </w:rPr>
              <w:t>pp. / 40 / N</w:t>
            </w:r>
          </w:p>
        </w:tc>
        <w:tc>
          <w:tcPr>
            <w:tcW w:w="1748" w:type="dxa"/>
            <w:gridSpan w:val="2"/>
            <w:tcBorders>
              <w:top w:val="single" w:sz="4" w:space="0" w:color="000000"/>
              <w:left w:val="single" w:sz="4" w:space="0" w:color="000000"/>
              <w:bottom w:val="single" w:sz="4" w:space="0" w:color="000000"/>
              <w:right w:val="single" w:sz="4" w:space="0" w:color="000000"/>
            </w:tcBorders>
          </w:tcPr>
          <w:p w14:paraId="474B80EE" w14:textId="3862539B" w:rsidR="00685D67" w:rsidRPr="008306FF" w:rsidRDefault="00685D67" w:rsidP="00685D67">
            <w:pPr>
              <w:pStyle w:val="TableParagraph"/>
              <w:spacing w:before="60" w:after="60" w:line="256" w:lineRule="auto"/>
              <w:ind w:left="57"/>
              <w:rPr>
                <w:sz w:val="20"/>
                <w:szCs w:val="20"/>
              </w:rPr>
            </w:pPr>
            <w:r w:rsidRPr="00B44E62">
              <w:rPr>
                <w:sz w:val="20"/>
                <w:szCs w:val="20"/>
              </w:rPr>
              <w:t>pp. / 40 / N</w:t>
            </w:r>
          </w:p>
        </w:tc>
        <w:tc>
          <w:tcPr>
            <w:tcW w:w="1334" w:type="dxa"/>
            <w:gridSpan w:val="2"/>
            <w:tcBorders>
              <w:top w:val="single" w:sz="4" w:space="0" w:color="000000"/>
              <w:left w:val="single" w:sz="4" w:space="0" w:color="000000"/>
              <w:bottom w:val="single" w:sz="4" w:space="0" w:color="000000"/>
              <w:right w:val="single" w:sz="4" w:space="0" w:color="000000"/>
            </w:tcBorders>
          </w:tcPr>
          <w:p w14:paraId="369DF850" w14:textId="448E33CA" w:rsidR="00685D67" w:rsidRPr="001B759B" w:rsidRDefault="00685D67" w:rsidP="00685D67">
            <w:pPr>
              <w:pStyle w:val="TableParagraph"/>
              <w:spacing w:before="60" w:after="60" w:line="256" w:lineRule="auto"/>
              <w:ind w:left="57"/>
              <w:rPr>
                <w:sz w:val="20"/>
                <w:szCs w:val="20"/>
              </w:rPr>
            </w:pPr>
            <w:r w:rsidRPr="001B759B">
              <w:rPr>
                <w:sz w:val="20"/>
                <w:szCs w:val="20"/>
              </w:rPr>
              <w:t>ZT, PZ</w:t>
            </w:r>
          </w:p>
        </w:tc>
        <w:tc>
          <w:tcPr>
            <w:tcW w:w="992" w:type="dxa"/>
            <w:gridSpan w:val="3"/>
            <w:tcBorders>
              <w:top w:val="single" w:sz="4" w:space="0" w:color="000000"/>
              <w:left w:val="single" w:sz="4" w:space="0" w:color="000000"/>
              <w:bottom w:val="single" w:sz="4" w:space="0" w:color="000000"/>
              <w:right w:val="single" w:sz="4" w:space="0" w:color="000000"/>
            </w:tcBorders>
          </w:tcPr>
          <w:p w14:paraId="654BE456" w14:textId="527D9711" w:rsidR="00685D67" w:rsidRDefault="00685D67" w:rsidP="00685D67">
            <w:pPr>
              <w:pStyle w:val="TableParagraph"/>
              <w:spacing w:before="60" w:after="60" w:line="256" w:lineRule="auto"/>
              <w:ind w:left="57"/>
              <w:rPr>
                <w:sz w:val="20"/>
                <w:szCs w:val="20"/>
              </w:rPr>
            </w:pPr>
            <w:r>
              <w:rPr>
                <w:sz w:val="20"/>
                <w:szCs w:val="20"/>
              </w:rPr>
              <w:t>---</w:t>
            </w:r>
          </w:p>
        </w:tc>
      </w:tr>
      <w:tr w:rsidR="00685D67" w14:paraId="05955B5F"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2BBAC7F5" w14:textId="7F77D994" w:rsidR="00685D67" w:rsidRPr="00701DCB" w:rsidRDefault="009556F6" w:rsidP="00685D67">
            <w:pPr>
              <w:widowControl w:val="0"/>
              <w:autoSpaceDE w:val="0"/>
              <w:autoSpaceDN w:val="0"/>
              <w:ind w:left="57"/>
              <w:rPr>
                <w:lang w:eastAsia="en-US"/>
              </w:rPr>
            </w:pPr>
            <w:hyperlink w:anchor="Šerá" w:history="1">
              <w:r w:rsidR="00685D67" w:rsidRPr="0036113D">
                <w:rPr>
                  <w:rStyle w:val="Hypertextovodkaz"/>
                  <w:lang w:eastAsia="en-US"/>
                </w:rPr>
                <w:t>Šerá</w:t>
              </w:r>
            </w:hyperlink>
          </w:p>
        </w:tc>
        <w:tc>
          <w:tcPr>
            <w:tcW w:w="1164" w:type="dxa"/>
            <w:tcBorders>
              <w:top w:val="single" w:sz="4" w:space="0" w:color="000000"/>
              <w:left w:val="single" w:sz="4" w:space="0" w:color="000000"/>
              <w:bottom w:val="single" w:sz="4" w:space="0" w:color="000000"/>
              <w:right w:val="single" w:sz="4" w:space="0" w:color="000000"/>
            </w:tcBorders>
            <w:vAlign w:val="center"/>
          </w:tcPr>
          <w:p w14:paraId="3795D433" w14:textId="3F2ACE00" w:rsidR="00685D67" w:rsidRPr="00701DCB" w:rsidRDefault="00685D67" w:rsidP="00685D67">
            <w:pPr>
              <w:widowControl w:val="0"/>
              <w:autoSpaceDE w:val="0"/>
              <w:autoSpaceDN w:val="0"/>
              <w:spacing w:before="60" w:after="60" w:line="256" w:lineRule="auto"/>
              <w:ind w:left="57"/>
              <w:rPr>
                <w:lang w:eastAsia="en-US"/>
              </w:rPr>
            </w:pPr>
            <w:r>
              <w:rPr>
                <w:lang w:eastAsia="en-US"/>
              </w:rPr>
              <w:t>Jana</w:t>
            </w:r>
          </w:p>
        </w:tc>
        <w:tc>
          <w:tcPr>
            <w:tcW w:w="2042" w:type="dxa"/>
            <w:gridSpan w:val="4"/>
            <w:tcBorders>
              <w:top w:val="single" w:sz="4" w:space="0" w:color="000000"/>
              <w:left w:val="single" w:sz="4" w:space="0" w:color="000000"/>
              <w:bottom w:val="single" w:sz="4" w:space="0" w:color="000000"/>
              <w:right w:val="single" w:sz="4" w:space="0" w:color="000000"/>
            </w:tcBorders>
          </w:tcPr>
          <w:p w14:paraId="09FA8C56" w14:textId="05EDCC0F" w:rsidR="00685D67" w:rsidRDefault="00685D67" w:rsidP="00685D67">
            <w:pPr>
              <w:pStyle w:val="TableParagraph"/>
              <w:spacing w:before="60" w:after="60" w:line="256" w:lineRule="auto"/>
              <w:ind w:left="57"/>
              <w:rPr>
                <w:sz w:val="20"/>
                <w:szCs w:val="20"/>
              </w:rPr>
            </w:pPr>
            <w:r w:rsidRPr="00632F02">
              <w:rPr>
                <w:sz w:val="20"/>
                <w:szCs w:val="20"/>
              </w:rPr>
              <w:t>Ing., Ph.D.</w:t>
            </w:r>
          </w:p>
        </w:tc>
        <w:tc>
          <w:tcPr>
            <w:tcW w:w="1753" w:type="dxa"/>
            <w:gridSpan w:val="3"/>
            <w:tcBorders>
              <w:top w:val="single" w:sz="4" w:space="0" w:color="000000"/>
              <w:left w:val="single" w:sz="4" w:space="0" w:color="000000"/>
              <w:bottom w:val="single" w:sz="4" w:space="0" w:color="000000"/>
              <w:right w:val="single" w:sz="4" w:space="0" w:color="000000"/>
            </w:tcBorders>
          </w:tcPr>
          <w:p w14:paraId="6BE6709E" w14:textId="3CADE40E" w:rsidR="00685D67" w:rsidRPr="00F822E1" w:rsidRDefault="00685D67" w:rsidP="00685D67">
            <w:pPr>
              <w:pStyle w:val="TableParagraph"/>
              <w:spacing w:before="60" w:after="60" w:line="256" w:lineRule="auto"/>
              <w:ind w:left="57"/>
              <w:rPr>
                <w:sz w:val="20"/>
                <w:szCs w:val="20"/>
              </w:rPr>
            </w:pPr>
            <w:r w:rsidRPr="00F822E1">
              <w:rPr>
                <w:sz w:val="20"/>
                <w:szCs w:val="20"/>
              </w:rPr>
              <w:t>pp. / 40 / N</w:t>
            </w:r>
          </w:p>
        </w:tc>
        <w:tc>
          <w:tcPr>
            <w:tcW w:w="1748" w:type="dxa"/>
            <w:gridSpan w:val="2"/>
            <w:tcBorders>
              <w:top w:val="single" w:sz="4" w:space="0" w:color="000000"/>
              <w:left w:val="single" w:sz="4" w:space="0" w:color="000000"/>
              <w:bottom w:val="single" w:sz="4" w:space="0" w:color="000000"/>
              <w:right w:val="single" w:sz="4" w:space="0" w:color="000000"/>
            </w:tcBorders>
          </w:tcPr>
          <w:p w14:paraId="027B5224" w14:textId="110135FC" w:rsidR="00685D67" w:rsidRPr="00F822E1" w:rsidRDefault="00685D67" w:rsidP="00685D67">
            <w:pPr>
              <w:pStyle w:val="TableParagraph"/>
              <w:spacing w:before="60" w:after="60" w:line="256" w:lineRule="auto"/>
              <w:ind w:left="57"/>
              <w:rPr>
                <w:sz w:val="20"/>
                <w:szCs w:val="20"/>
              </w:rPr>
            </w:pPr>
            <w:r w:rsidRPr="00F822E1">
              <w:rPr>
                <w:sz w:val="20"/>
                <w:szCs w:val="20"/>
              </w:rPr>
              <w:t>pp. / 40 / N</w:t>
            </w:r>
          </w:p>
        </w:tc>
        <w:tc>
          <w:tcPr>
            <w:tcW w:w="1334" w:type="dxa"/>
            <w:gridSpan w:val="2"/>
            <w:tcBorders>
              <w:top w:val="single" w:sz="4" w:space="0" w:color="000000"/>
              <w:left w:val="single" w:sz="4" w:space="0" w:color="000000"/>
              <w:bottom w:val="single" w:sz="4" w:space="0" w:color="000000"/>
              <w:right w:val="single" w:sz="4" w:space="0" w:color="000000"/>
            </w:tcBorders>
          </w:tcPr>
          <w:p w14:paraId="500AE28E" w14:textId="77777777" w:rsidR="00685D67" w:rsidRPr="001B759B" w:rsidRDefault="00685D67" w:rsidP="00685D67">
            <w:pPr>
              <w:pStyle w:val="TableParagraph"/>
              <w:spacing w:before="60" w:after="60" w:line="256" w:lineRule="auto"/>
              <w:ind w:left="57"/>
              <w:rPr>
                <w:sz w:val="20"/>
                <w:szCs w:val="20"/>
              </w:rPr>
            </w:pPr>
          </w:p>
        </w:tc>
        <w:tc>
          <w:tcPr>
            <w:tcW w:w="992" w:type="dxa"/>
            <w:gridSpan w:val="3"/>
            <w:tcBorders>
              <w:top w:val="single" w:sz="4" w:space="0" w:color="000000"/>
              <w:left w:val="single" w:sz="4" w:space="0" w:color="000000"/>
              <w:bottom w:val="single" w:sz="4" w:space="0" w:color="000000"/>
              <w:right w:val="single" w:sz="4" w:space="0" w:color="000000"/>
            </w:tcBorders>
          </w:tcPr>
          <w:p w14:paraId="4CA23342" w14:textId="16F0CB56" w:rsidR="00685D67" w:rsidRDefault="00685D67" w:rsidP="00685D67">
            <w:pPr>
              <w:pStyle w:val="TableParagraph"/>
              <w:spacing w:before="60" w:after="60" w:line="256" w:lineRule="auto"/>
              <w:ind w:left="57"/>
              <w:rPr>
                <w:sz w:val="20"/>
                <w:szCs w:val="20"/>
              </w:rPr>
            </w:pPr>
            <w:r>
              <w:rPr>
                <w:sz w:val="20"/>
                <w:szCs w:val="20"/>
              </w:rPr>
              <w:t>---</w:t>
            </w:r>
          </w:p>
        </w:tc>
      </w:tr>
      <w:tr w:rsidR="00685D67" w14:paraId="2C940E5C"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085F09A4" w14:textId="5E24C367" w:rsidR="00685D67" w:rsidRDefault="009556F6" w:rsidP="00685D67">
            <w:pPr>
              <w:widowControl w:val="0"/>
              <w:autoSpaceDE w:val="0"/>
              <w:autoSpaceDN w:val="0"/>
              <w:ind w:left="57"/>
            </w:pPr>
            <w:hyperlink w:anchor="Špačková" w:history="1">
              <w:r w:rsidR="00685D67" w:rsidRPr="00D46630">
                <w:rPr>
                  <w:rStyle w:val="Hypertextovodkaz"/>
                </w:rPr>
                <w:t>Špačková</w:t>
              </w:r>
            </w:hyperlink>
          </w:p>
        </w:tc>
        <w:tc>
          <w:tcPr>
            <w:tcW w:w="1164" w:type="dxa"/>
            <w:tcBorders>
              <w:top w:val="single" w:sz="4" w:space="0" w:color="000000"/>
              <w:left w:val="single" w:sz="4" w:space="0" w:color="000000"/>
              <w:bottom w:val="single" w:sz="4" w:space="0" w:color="000000"/>
              <w:right w:val="single" w:sz="4" w:space="0" w:color="000000"/>
            </w:tcBorders>
            <w:vAlign w:val="center"/>
          </w:tcPr>
          <w:p w14:paraId="41019FAF" w14:textId="5B1101A2" w:rsidR="00685D67" w:rsidRDefault="00685D67" w:rsidP="00685D67">
            <w:pPr>
              <w:widowControl w:val="0"/>
              <w:autoSpaceDE w:val="0"/>
              <w:autoSpaceDN w:val="0"/>
              <w:spacing w:before="60" w:after="60" w:line="256" w:lineRule="auto"/>
              <w:ind w:left="57"/>
              <w:rPr>
                <w:lang w:eastAsia="en-US"/>
              </w:rPr>
            </w:pPr>
            <w:r>
              <w:rPr>
                <w:lang w:eastAsia="en-US"/>
              </w:rPr>
              <w:t>Markéta</w:t>
            </w:r>
          </w:p>
        </w:tc>
        <w:tc>
          <w:tcPr>
            <w:tcW w:w="2042" w:type="dxa"/>
            <w:gridSpan w:val="4"/>
            <w:tcBorders>
              <w:top w:val="single" w:sz="4" w:space="0" w:color="000000"/>
              <w:left w:val="single" w:sz="4" w:space="0" w:color="000000"/>
              <w:bottom w:val="single" w:sz="4" w:space="0" w:color="000000"/>
              <w:right w:val="single" w:sz="4" w:space="0" w:color="000000"/>
            </w:tcBorders>
          </w:tcPr>
          <w:p w14:paraId="7657E4DF" w14:textId="1A3279C2" w:rsidR="00685D67" w:rsidRPr="00632F02" w:rsidRDefault="00685D67" w:rsidP="00685D67">
            <w:pPr>
              <w:pStyle w:val="TableParagraph"/>
              <w:spacing w:before="60" w:after="60" w:line="256" w:lineRule="auto"/>
              <w:ind w:left="57"/>
              <w:rPr>
                <w:sz w:val="20"/>
                <w:szCs w:val="20"/>
              </w:rPr>
            </w:pPr>
            <w:r>
              <w:rPr>
                <w:sz w:val="20"/>
                <w:szCs w:val="20"/>
              </w:rPr>
              <w:t>Ing.</w:t>
            </w:r>
          </w:p>
        </w:tc>
        <w:tc>
          <w:tcPr>
            <w:tcW w:w="1753" w:type="dxa"/>
            <w:gridSpan w:val="3"/>
            <w:tcBorders>
              <w:top w:val="single" w:sz="4" w:space="0" w:color="000000"/>
              <w:left w:val="single" w:sz="4" w:space="0" w:color="000000"/>
              <w:bottom w:val="single" w:sz="4" w:space="0" w:color="000000"/>
              <w:right w:val="single" w:sz="4" w:space="0" w:color="000000"/>
            </w:tcBorders>
          </w:tcPr>
          <w:p w14:paraId="24F43939" w14:textId="64A65C00" w:rsidR="00685D67" w:rsidRPr="00F822E1" w:rsidRDefault="00685D67" w:rsidP="00685D67">
            <w:pPr>
              <w:pStyle w:val="TableParagraph"/>
              <w:spacing w:before="60" w:after="60" w:line="256" w:lineRule="auto"/>
              <w:ind w:left="57"/>
              <w:rPr>
                <w:sz w:val="20"/>
                <w:szCs w:val="20"/>
              </w:rPr>
            </w:pPr>
            <w:r w:rsidRPr="00F822E1">
              <w:rPr>
                <w:sz w:val="20"/>
                <w:szCs w:val="20"/>
              </w:rPr>
              <w:t>pp. / 40 / N</w:t>
            </w:r>
          </w:p>
        </w:tc>
        <w:tc>
          <w:tcPr>
            <w:tcW w:w="1748" w:type="dxa"/>
            <w:gridSpan w:val="2"/>
            <w:tcBorders>
              <w:top w:val="single" w:sz="4" w:space="0" w:color="000000"/>
              <w:left w:val="single" w:sz="4" w:space="0" w:color="000000"/>
              <w:bottom w:val="single" w:sz="4" w:space="0" w:color="000000"/>
              <w:right w:val="single" w:sz="4" w:space="0" w:color="000000"/>
            </w:tcBorders>
          </w:tcPr>
          <w:p w14:paraId="4843FD13" w14:textId="5D2456D9" w:rsidR="00685D67" w:rsidRPr="00F822E1" w:rsidRDefault="00685D67" w:rsidP="00685D67">
            <w:pPr>
              <w:pStyle w:val="TableParagraph"/>
              <w:spacing w:before="60" w:after="60" w:line="256" w:lineRule="auto"/>
              <w:ind w:left="57"/>
              <w:rPr>
                <w:sz w:val="20"/>
                <w:szCs w:val="20"/>
              </w:rPr>
            </w:pPr>
            <w:r w:rsidRPr="00F822E1">
              <w:rPr>
                <w:sz w:val="20"/>
                <w:szCs w:val="20"/>
              </w:rPr>
              <w:t>pp. / 40 / N</w:t>
            </w:r>
          </w:p>
        </w:tc>
        <w:tc>
          <w:tcPr>
            <w:tcW w:w="1334" w:type="dxa"/>
            <w:gridSpan w:val="2"/>
            <w:tcBorders>
              <w:top w:val="single" w:sz="4" w:space="0" w:color="000000"/>
              <w:left w:val="single" w:sz="4" w:space="0" w:color="000000"/>
              <w:bottom w:val="single" w:sz="4" w:space="0" w:color="000000"/>
              <w:right w:val="single" w:sz="4" w:space="0" w:color="000000"/>
            </w:tcBorders>
          </w:tcPr>
          <w:p w14:paraId="735092AC" w14:textId="77777777" w:rsidR="00685D67" w:rsidRPr="001B759B" w:rsidRDefault="00685D67" w:rsidP="00685D67">
            <w:pPr>
              <w:pStyle w:val="TableParagraph"/>
              <w:spacing w:before="60" w:after="60" w:line="256" w:lineRule="auto"/>
              <w:ind w:left="57"/>
              <w:rPr>
                <w:sz w:val="20"/>
                <w:szCs w:val="20"/>
              </w:rPr>
            </w:pPr>
          </w:p>
        </w:tc>
        <w:tc>
          <w:tcPr>
            <w:tcW w:w="992" w:type="dxa"/>
            <w:gridSpan w:val="3"/>
            <w:tcBorders>
              <w:top w:val="single" w:sz="4" w:space="0" w:color="000000"/>
              <w:left w:val="single" w:sz="4" w:space="0" w:color="000000"/>
              <w:bottom w:val="single" w:sz="4" w:space="0" w:color="000000"/>
              <w:right w:val="single" w:sz="4" w:space="0" w:color="000000"/>
            </w:tcBorders>
          </w:tcPr>
          <w:p w14:paraId="7517C957" w14:textId="02EF5094" w:rsidR="00685D67" w:rsidRDefault="00685D67" w:rsidP="00685D67">
            <w:pPr>
              <w:pStyle w:val="TableParagraph"/>
              <w:spacing w:before="60" w:after="60" w:line="256" w:lineRule="auto"/>
              <w:ind w:left="57"/>
              <w:rPr>
                <w:sz w:val="20"/>
                <w:szCs w:val="20"/>
              </w:rPr>
            </w:pPr>
            <w:r>
              <w:rPr>
                <w:sz w:val="20"/>
                <w:szCs w:val="20"/>
              </w:rPr>
              <w:t>---</w:t>
            </w:r>
          </w:p>
        </w:tc>
      </w:tr>
      <w:tr w:rsidR="00685D67" w14:paraId="49D7E1BD" w14:textId="77777777" w:rsidTr="001041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3E011C7A" w14:textId="4DCD747E" w:rsidR="00685D67" w:rsidRPr="00701DCB" w:rsidRDefault="009556F6" w:rsidP="00685D67">
            <w:pPr>
              <w:widowControl w:val="0"/>
              <w:tabs>
                <w:tab w:val="left" w:pos="1139"/>
              </w:tabs>
              <w:autoSpaceDE w:val="0"/>
              <w:autoSpaceDN w:val="0"/>
              <w:ind w:left="57"/>
              <w:rPr>
                <w:lang w:eastAsia="en-US"/>
              </w:rPr>
            </w:pPr>
            <w:hyperlink w:anchor="Vícha" w:history="1">
              <w:r w:rsidR="00685D67" w:rsidRPr="00923A7C">
                <w:rPr>
                  <w:rStyle w:val="Hypertextovodkaz"/>
                  <w:lang w:eastAsia="en-US"/>
                </w:rPr>
                <w:t>Vícha</w:t>
              </w:r>
            </w:hyperlink>
          </w:p>
        </w:tc>
        <w:tc>
          <w:tcPr>
            <w:tcW w:w="1164" w:type="dxa"/>
            <w:tcBorders>
              <w:top w:val="single" w:sz="4" w:space="0" w:color="000000"/>
              <w:left w:val="single" w:sz="4" w:space="0" w:color="000000"/>
              <w:bottom w:val="single" w:sz="4" w:space="0" w:color="000000"/>
              <w:right w:val="single" w:sz="4" w:space="0" w:color="000000"/>
            </w:tcBorders>
            <w:vAlign w:val="center"/>
          </w:tcPr>
          <w:p w14:paraId="4BAE5C52" w14:textId="69073B12" w:rsidR="00685D67" w:rsidRPr="00701DCB" w:rsidRDefault="00685D67" w:rsidP="00685D67">
            <w:pPr>
              <w:widowControl w:val="0"/>
              <w:autoSpaceDE w:val="0"/>
              <w:autoSpaceDN w:val="0"/>
              <w:spacing w:before="60" w:after="60" w:line="256" w:lineRule="auto"/>
              <w:ind w:left="57"/>
              <w:rPr>
                <w:lang w:eastAsia="en-US"/>
              </w:rPr>
            </w:pPr>
            <w:r w:rsidRPr="00701DCB">
              <w:rPr>
                <w:lang w:eastAsia="en-US"/>
              </w:rPr>
              <w:t>Robert</w:t>
            </w:r>
          </w:p>
        </w:tc>
        <w:tc>
          <w:tcPr>
            <w:tcW w:w="2042" w:type="dxa"/>
            <w:gridSpan w:val="4"/>
            <w:tcBorders>
              <w:top w:val="single" w:sz="4" w:space="0" w:color="000000"/>
              <w:left w:val="single" w:sz="4" w:space="0" w:color="000000"/>
              <w:bottom w:val="single" w:sz="4" w:space="0" w:color="000000"/>
              <w:right w:val="single" w:sz="4" w:space="0" w:color="000000"/>
            </w:tcBorders>
          </w:tcPr>
          <w:p w14:paraId="7B18941F" w14:textId="5BAA666F" w:rsidR="00685D67" w:rsidRPr="00692859" w:rsidRDefault="00685D67" w:rsidP="00685D67">
            <w:pPr>
              <w:pStyle w:val="TableParagraph"/>
              <w:spacing w:before="60" w:after="60" w:line="256" w:lineRule="auto"/>
              <w:ind w:left="57"/>
              <w:rPr>
                <w:sz w:val="20"/>
                <w:szCs w:val="20"/>
                <w:highlight w:val="yellow"/>
              </w:rPr>
            </w:pPr>
            <w:r>
              <w:rPr>
                <w:sz w:val="20"/>
                <w:szCs w:val="20"/>
              </w:rPr>
              <w:t>doc. Mgr</w:t>
            </w:r>
            <w:r w:rsidRPr="00FC2FD1">
              <w:rPr>
                <w:sz w:val="20"/>
                <w:szCs w:val="20"/>
              </w:rPr>
              <w:t xml:space="preserve">., </w:t>
            </w:r>
            <w:r>
              <w:rPr>
                <w:sz w:val="20"/>
                <w:szCs w:val="20"/>
              </w:rPr>
              <w:t>Ph.D.</w:t>
            </w:r>
          </w:p>
        </w:tc>
        <w:tc>
          <w:tcPr>
            <w:tcW w:w="1753" w:type="dxa"/>
            <w:gridSpan w:val="3"/>
            <w:tcBorders>
              <w:top w:val="single" w:sz="4" w:space="0" w:color="000000"/>
              <w:left w:val="single" w:sz="4" w:space="0" w:color="000000"/>
              <w:bottom w:val="single" w:sz="4" w:space="0" w:color="000000"/>
              <w:right w:val="single" w:sz="4" w:space="0" w:color="000000"/>
            </w:tcBorders>
          </w:tcPr>
          <w:p w14:paraId="78F75D66" w14:textId="5B0CCDA3" w:rsidR="00685D67" w:rsidRPr="008306FF" w:rsidRDefault="00685D67" w:rsidP="00685D67">
            <w:pPr>
              <w:pStyle w:val="TableParagraph"/>
              <w:spacing w:before="60" w:after="60" w:line="256" w:lineRule="auto"/>
              <w:ind w:left="57"/>
              <w:rPr>
                <w:sz w:val="20"/>
                <w:szCs w:val="20"/>
              </w:rPr>
            </w:pPr>
            <w:r w:rsidRPr="00B44E62">
              <w:rPr>
                <w:sz w:val="20"/>
                <w:szCs w:val="20"/>
              </w:rPr>
              <w:t>pp. / 40 / N</w:t>
            </w:r>
          </w:p>
        </w:tc>
        <w:tc>
          <w:tcPr>
            <w:tcW w:w="1748" w:type="dxa"/>
            <w:gridSpan w:val="2"/>
            <w:tcBorders>
              <w:top w:val="single" w:sz="4" w:space="0" w:color="000000"/>
              <w:left w:val="single" w:sz="4" w:space="0" w:color="000000"/>
              <w:bottom w:val="single" w:sz="4" w:space="0" w:color="000000"/>
              <w:right w:val="single" w:sz="4" w:space="0" w:color="000000"/>
            </w:tcBorders>
          </w:tcPr>
          <w:p w14:paraId="44C700E0" w14:textId="1539C9F3" w:rsidR="00685D67" w:rsidRPr="008306FF" w:rsidRDefault="00685D67" w:rsidP="00685D67">
            <w:pPr>
              <w:pStyle w:val="TableParagraph"/>
              <w:spacing w:before="60" w:after="60" w:line="256" w:lineRule="auto"/>
              <w:ind w:left="57"/>
              <w:rPr>
                <w:sz w:val="20"/>
                <w:szCs w:val="20"/>
              </w:rPr>
            </w:pPr>
            <w:r w:rsidRPr="00B44E62">
              <w:rPr>
                <w:sz w:val="20"/>
                <w:szCs w:val="20"/>
              </w:rPr>
              <w:t>pp. / 40 / N</w:t>
            </w:r>
          </w:p>
        </w:tc>
        <w:tc>
          <w:tcPr>
            <w:tcW w:w="1334" w:type="dxa"/>
            <w:gridSpan w:val="2"/>
            <w:tcBorders>
              <w:top w:val="single" w:sz="4" w:space="0" w:color="000000"/>
              <w:left w:val="single" w:sz="4" w:space="0" w:color="000000"/>
              <w:bottom w:val="single" w:sz="4" w:space="0" w:color="000000"/>
              <w:right w:val="single" w:sz="4" w:space="0" w:color="000000"/>
            </w:tcBorders>
          </w:tcPr>
          <w:p w14:paraId="21795DBB" w14:textId="780868E9" w:rsidR="00685D67" w:rsidRPr="001B759B" w:rsidRDefault="00C21351" w:rsidP="00685D67">
            <w:pPr>
              <w:pStyle w:val="TableParagraph"/>
              <w:spacing w:before="60" w:after="60" w:line="256" w:lineRule="auto"/>
              <w:ind w:left="57"/>
              <w:rPr>
                <w:sz w:val="20"/>
                <w:szCs w:val="20"/>
              </w:rPr>
            </w:pPr>
            <w:ins w:id="327" w:author="Natálie Honková" w:date="2025-07-18T09:39:00Z">
              <w:r>
                <w:rPr>
                  <w:sz w:val="20"/>
                  <w:szCs w:val="20"/>
                </w:rPr>
                <w:t>(ZT)</w:t>
              </w:r>
            </w:ins>
          </w:p>
        </w:tc>
        <w:tc>
          <w:tcPr>
            <w:tcW w:w="992" w:type="dxa"/>
            <w:gridSpan w:val="3"/>
            <w:tcBorders>
              <w:top w:val="single" w:sz="4" w:space="0" w:color="000000"/>
              <w:left w:val="single" w:sz="4" w:space="0" w:color="000000"/>
              <w:bottom w:val="single" w:sz="4" w:space="0" w:color="000000"/>
              <w:right w:val="single" w:sz="4" w:space="0" w:color="000000"/>
            </w:tcBorders>
          </w:tcPr>
          <w:p w14:paraId="480D85EE" w14:textId="4B2F3103" w:rsidR="00685D67" w:rsidRDefault="00685D67" w:rsidP="00685D67">
            <w:pPr>
              <w:pStyle w:val="TableParagraph"/>
              <w:spacing w:before="60" w:after="60" w:line="256" w:lineRule="auto"/>
              <w:ind w:left="57"/>
              <w:rPr>
                <w:sz w:val="20"/>
                <w:szCs w:val="20"/>
              </w:rPr>
            </w:pPr>
            <w:r>
              <w:rPr>
                <w:sz w:val="20"/>
                <w:szCs w:val="20"/>
              </w:rPr>
              <w:t>---</w:t>
            </w:r>
          </w:p>
        </w:tc>
      </w:tr>
    </w:tbl>
    <w:p w14:paraId="05DC94D1" w14:textId="60AE2C1C" w:rsidR="00281C8D" w:rsidRDefault="00281C8D" w:rsidP="00281C8D">
      <w:pPr>
        <w:pStyle w:val="Odstavecseseznamem"/>
        <w:spacing w:before="60"/>
        <w:ind w:left="-426" w:right="-853"/>
        <w:rPr>
          <w:rFonts w:ascii="Times New Roman" w:hAnsi="Times New Roman" w:cs="Times New Roman"/>
          <w:sz w:val="19"/>
          <w:szCs w:val="19"/>
          <w:lang w:val="en-US"/>
        </w:rPr>
      </w:pPr>
      <w:r w:rsidRPr="00685D67">
        <w:rPr>
          <w:rFonts w:ascii="Times New Roman" w:hAnsi="Times New Roman" w:cs="Times New Roman"/>
          <w:sz w:val="19"/>
          <w:szCs w:val="19"/>
        </w:rPr>
        <w:t>* pp. – pracovní poměr; 40 (</w:t>
      </w:r>
      <w:r w:rsidR="00685D67" w:rsidRPr="00685D67">
        <w:rPr>
          <w:rFonts w:ascii="Times New Roman" w:hAnsi="Times New Roman" w:cs="Times New Roman"/>
          <w:sz w:val="19"/>
          <w:szCs w:val="19"/>
        </w:rPr>
        <w:t>5, 12</w:t>
      </w:r>
      <w:r w:rsidRPr="00685D67">
        <w:rPr>
          <w:rFonts w:ascii="Times New Roman" w:hAnsi="Times New Roman" w:cs="Times New Roman"/>
          <w:sz w:val="19"/>
          <w:szCs w:val="19"/>
        </w:rPr>
        <w:t>) – rozsah v hod/týd; N – doba neurčitá; mm/rrrr – měsíc a rok, do kdy je pracovní poměr uzavřen</w:t>
      </w:r>
      <w:r w:rsidR="00340832">
        <w:rPr>
          <w:rFonts w:ascii="Times New Roman" w:hAnsi="Times New Roman" w:cs="Times New Roman"/>
          <w:sz w:val="19"/>
          <w:szCs w:val="19"/>
          <w:lang w:val="en-US"/>
        </w:rPr>
        <w:t>;</w:t>
      </w:r>
    </w:p>
    <w:p w14:paraId="14DF1461" w14:textId="21F3DDB3" w:rsidR="00340832" w:rsidRPr="00340832" w:rsidRDefault="00340832" w:rsidP="00281C8D">
      <w:pPr>
        <w:pStyle w:val="Odstavecseseznamem"/>
        <w:spacing w:before="60"/>
        <w:ind w:left="-426" w:right="-853"/>
        <w:rPr>
          <w:rFonts w:ascii="Times New Roman" w:hAnsi="Times New Roman" w:cs="Times New Roman"/>
          <w:sz w:val="19"/>
          <w:szCs w:val="19"/>
        </w:rPr>
      </w:pPr>
      <w:r>
        <w:rPr>
          <w:rFonts w:ascii="Times New Roman" w:hAnsi="Times New Roman" w:cs="Times New Roman"/>
          <w:sz w:val="19"/>
          <w:szCs w:val="19"/>
        </w:rPr>
        <w:t xml:space="preserve">   </w:t>
      </w:r>
      <w:r w:rsidRPr="00340832">
        <w:rPr>
          <w:rFonts w:ascii="Times New Roman" w:hAnsi="Times New Roman" w:cs="Times New Roman"/>
          <w:sz w:val="19"/>
          <w:szCs w:val="19"/>
        </w:rPr>
        <w:t>DPP bud. – pracovně-právní vztah formou DPP bude sjednán v budoucnu (v případě schválení akreditace SP)</w:t>
      </w:r>
    </w:p>
    <w:p w14:paraId="7A45CCFF" w14:textId="77777777" w:rsidR="00281C8D" w:rsidRPr="009915E7" w:rsidRDefault="00281C8D" w:rsidP="00281C8D">
      <w:pPr>
        <w:rPr>
          <w:highlight w:val="yellow"/>
        </w:rPr>
      </w:pPr>
    </w:p>
    <w:p w14:paraId="62D63FE1" w14:textId="53713C1F" w:rsidR="00281C8D" w:rsidRPr="00685D67" w:rsidRDefault="00281C8D" w:rsidP="00685D67">
      <w:pPr>
        <w:pStyle w:val="Zkladntext"/>
        <w:spacing w:after="120" w:line="288" w:lineRule="auto"/>
        <w:ind w:left="-425" w:right="-284"/>
        <w:rPr>
          <w:sz w:val="20"/>
          <w:szCs w:val="20"/>
          <w:lang w:val="cs-CZ"/>
        </w:rPr>
      </w:pPr>
      <w:r w:rsidRPr="00685D67">
        <w:rPr>
          <w:sz w:val="20"/>
          <w:szCs w:val="20"/>
          <w:lang w:val="cs-CZ"/>
        </w:rPr>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p w14:paraId="4C5656E1" w14:textId="77777777" w:rsidR="00BB381A" w:rsidRPr="00F7599E" w:rsidRDefault="00BB381A" w:rsidP="00BB381A">
      <w:pPr>
        <w:pStyle w:val="Zkladntext"/>
        <w:spacing w:line="288" w:lineRule="auto"/>
        <w:ind w:left="-426" w:right="-284"/>
        <w:rPr>
          <w:sz w:val="20"/>
          <w:szCs w:val="20"/>
          <w:lang w:val="cs-CZ"/>
        </w:rPr>
      </w:pPr>
      <w:r w:rsidRPr="00685D67">
        <w:rPr>
          <w:sz w:val="20"/>
          <w:szCs w:val="20"/>
          <w:lang w:val="cs-CZ"/>
        </w:rPr>
        <w:t>Pokud bude pracovně-právní vztah sjednán až v budoucnu (v případě schválení akreditace SP), uvádí se kromě typu tohoto vztahu také zkratka „bud.“. Předpokládá se uzavření formou DPP.</w:t>
      </w:r>
    </w:p>
    <w:p w14:paraId="3A1C47F4" w14:textId="664A2A0F" w:rsidR="00BB381A" w:rsidRPr="00692859" w:rsidRDefault="00BB381A" w:rsidP="00281C8D">
      <w:pPr>
        <w:pStyle w:val="Zkladntext"/>
        <w:spacing w:line="288" w:lineRule="auto"/>
        <w:ind w:left="-426" w:right="-285"/>
        <w:rPr>
          <w:sz w:val="20"/>
          <w:szCs w:val="20"/>
          <w:lang w:val="cs-CZ"/>
        </w:rPr>
      </w:pPr>
    </w:p>
    <w:p w14:paraId="2DC8A7DD" w14:textId="77777777" w:rsidR="00281C8D" w:rsidRDefault="00281C8D">
      <w:r>
        <w:br w:type="page"/>
      </w:r>
    </w:p>
    <w:tbl>
      <w:tblPr>
        <w:tblW w:w="99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34"/>
        <w:gridCol w:w="795"/>
        <w:gridCol w:w="1756"/>
        <w:gridCol w:w="489"/>
        <w:gridCol w:w="78"/>
        <w:gridCol w:w="390"/>
        <w:gridCol w:w="994"/>
        <w:gridCol w:w="601"/>
        <w:gridCol w:w="108"/>
        <w:gridCol w:w="77"/>
        <w:gridCol w:w="698"/>
        <w:gridCol w:w="709"/>
        <w:gridCol w:w="717"/>
      </w:tblGrid>
      <w:tr w:rsidR="00E041AC" w14:paraId="7F7A76C7" w14:textId="77777777" w:rsidTr="00E041AC">
        <w:tc>
          <w:tcPr>
            <w:tcW w:w="9964" w:type="dxa"/>
            <w:gridSpan w:val="14"/>
            <w:tcBorders>
              <w:bottom w:val="double" w:sz="4" w:space="0" w:color="auto"/>
            </w:tcBorders>
            <w:shd w:val="clear" w:color="auto" w:fill="BDD6EE"/>
          </w:tcPr>
          <w:p w14:paraId="196CD6D5" w14:textId="07B65360" w:rsidR="00E041AC" w:rsidRDefault="00E041AC" w:rsidP="00573609">
            <w:pPr>
              <w:rPr>
                <w:b/>
                <w:sz w:val="28"/>
              </w:rPr>
            </w:pPr>
            <w:bookmarkStart w:id="328" w:name="_Hlk159255706"/>
            <w:r>
              <w:rPr>
                <w:b/>
                <w:sz w:val="28"/>
              </w:rPr>
              <w:lastRenderedPageBreak/>
              <w:t>C-I – Personální zabezpečení</w:t>
            </w:r>
          </w:p>
        </w:tc>
      </w:tr>
      <w:tr w:rsidR="00E041AC" w14:paraId="2DC18A09" w14:textId="77777777" w:rsidTr="00E041AC">
        <w:tc>
          <w:tcPr>
            <w:tcW w:w="2518" w:type="dxa"/>
            <w:tcBorders>
              <w:top w:val="double" w:sz="4" w:space="0" w:color="auto"/>
            </w:tcBorders>
            <w:shd w:val="clear" w:color="auto" w:fill="F7CAAC"/>
          </w:tcPr>
          <w:p w14:paraId="182BA27D" w14:textId="77777777" w:rsidR="00E041AC" w:rsidRDefault="00E041AC" w:rsidP="00573609">
            <w:pPr>
              <w:rPr>
                <w:b/>
              </w:rPr>
            </w:pPr>
            <w:r>
              <w:rPr>
                <w:b/>
              </w:rPr>
              <w:t>Vysoká škola</w:t>
            </w:r>
          </w:p>
        </w:tc>
        <w:tc>
          <w:tcPr>
            <w:tcW w:w="7446" w:type="dxa"/>
            <w:gridSpan w:val="13"/>
          </w:tcPr>
          <w:p w14:paraId="5D0541FE" w14:textId="77777777" w:rsidR="00E041AC" w:rsidRDefault="00E041AC" w:rsidP="00573609">
            <w:r>
              <w:t>Univerzita Tomáše Bati ve Zlíně</w:t>
            </w:r>
          </w:p>
        </w:tc>
      </w:tr>
      <w:tr w:rsidR="00E041AC" w14:paraId="260ABF14" w14:textId="77777777" w:rsidTr="00E041AC">
        <w:tc>
          <w:tcPr>
            <w:tcW w:w="2518" w:type="dxa"/>
            <w:shd w:val="clear" w:color="auto" w:fill="F7CAAC"/>
          </w:tcPr>
          <w:p w14:paraId="74D95029" w14:textId="77777777" w:rsidR="00E041AC" w:rsidRDefault="00E041AC" w:rsidP="00573609">
            <w:pPr>
              <w:rPr>
                <w:b/>
              </w:rPr>
            </w:pPr>
            <w:r>
              <w:rPr>
                <w:b/>
              </w:rPr>
              <w:t>Součást vysoké školy</w:t>
            </w:r>
          </w:p>
        </w:tc>
        <w:tc>
          <w:tcPr>
            <w:tcW w:w="7446" w:type="dxa"/>
            <w:gridSpan w:val="13"/>
          </w:tcPr>
          <w:p w14:paraId="4FE52D61" w14:textId="77777777" w:rsidR="00E041AC" w:rsidRDefault="00E041AC" w:rsidP="00573609">
            <w:r>
              <w:t>Fakulta technologická</w:t>
            </w:r>
          </w:p>
        </w:tc>
      </w:tr>
      <w:tr w:rsidR="00EB4C62" w14:paraId="6FBB1019" w14:textId="77777777" w:rsidTr="00E041AC">
        <w:tc>
          <w:tcPr>
            <w:tcW w:w="2518" w:type="dxa"/>
            <w:shd w:val="clear" w:color="auto" w:fill="F7CAAC"/>
          </w:tcPr>
          <w:p w14:paraId="055117C5" w14:textId="77777777" w:rsidR="00EB4C62" w:rsidRDefault="00EB4C62" w:rsidP="00EB4C62">
            <w:pPr>
              <w:rPr>
                <w:b/>
              </w:rPr>
            </w:pPr>
            <w:r>
              <w:rPr>
                <w:b/>
              </w:rPr>
              <w:t>Název studijního programu</w:t>
            </w:r>
          </w:p>
        </w:tc>
        <w:tc>
          <w:tcPr>
            <w:tcW w:w="7446" w:type="dxa"/>
            <w:gridSpan w:val="13"/>
          </w:tcPr>
          <w:p w14:paraId="13098835" w14:textId="1131DB09" w:rsidR="00EB4C62" w:rsidRPr="00EB4C62" w:rsidRDefault="00EB4C62" w:rsidP="00EB4C62">
            <w:r w:rsidRPr="00E70F0E">
              <w:t>Materiály a technologie – specializace Polovodičové</w:t>
            </w:r>
            <w:r w:rsidRPr="00EB4C62">
              <w:t xml:space="preserve"> materiály</w:t>
            </w:r>
          </w:p>
        </w:tc>
      </w:tr>
      <w:tr w:rsidR="00EB4C62" w14:paraId="78868F28" w14:textId="77777777" w:rsidTr="00E041AC">
        <w:tc>
          <w:tcPr>
            <w:tcW w:w="2518" w:type="dxa"/>
            <w:shd w:val="clear" w:color="auto" w:fill="F7CAAC"/>
          </w:tcPr>
          <w:p w14:paraId="76658DC8" w14:textId="77777777" w:rsidR="00EB4C62" w:rsidRDefault="00EB4C62" w:rsidP="00EB4C62">
            <w:pPr>
              <w:rPr>
                <w:b/>
              </w:rPr>
            </w:pPr>
            <w:r>
              <w:rPr>
                <w:b/>
              </w:rPr>
              <w:t>Jméno a příjmení</w:t>
            </w:r>
          </w:p>
        </w:tc>
        <w:tc>
          <w:tcPr>
            <w:tcW w:w="4536" w:type="dxa"/>
            <w:gridSpan w:val="7"/>
          </w:tcPr>
          <w:p w14:paraId="30FD37DB" w14:textId="77777777" w:rsidR="00EB4C62" w:rsidRDefault="00EB4C62" w:rsidP="00EB4C62">
            <w:bookmarkStart w:id="329" w:name="Bednařík"/>
            <w:bookmarkEnd w:id="329"/>
            <w:r w:rsidRPr="00A7382B">
              <w:rPr>
                <w:b/>
                <w:bCs/>
              </w:rPr>
              <w:t>Martin Bednařík</w:t>
            </w:r>
          </w:p>
        </w:tc>
        <w:tc>
          <w:tcPr>
            <w:tcW w:w="709" w:type="dxa"/>
            <w:gridSpan w:val="2"/>
            <w:shd w:val="clear" w:color="auto" w:fill="F7CAAC"/>
          </w:tcPr>
          <w:p w14:paraId="7D548C52" w14:textId="77777777" w:rsidR="00EB4C62" w:rsidRDefault="00EB4C62" w:rsidP="00EB4C62">
            <w:pPr>
              <w:rPr>
                <w:b/>
              </w:rPr>
            </w:pPr>
            <w:r>
              <w:rPr>
                <w:b/>
              </w:rPr>
              <w:t>Tituly</w:t>
            </w:r>
          </w:p>
        </w:tc>
        <w:tc>
          <w:tcPr>
            <w:tcW w:w="2201" w:type="dxa"/>
            <w:gridSpan w:val="4"/>
          </w:tcPr>
          <w:p w14:paraId="2F9815BC" w14:textId="77777777" w:rsidR="00EB4C62" w:rsidRDefault="00EB4C62" w:rsidP="00EB4C62">
            <w:r>
              <w:t xml:space="preserve">doc. </w:t>
            </w:r>
            <w:r w:rsidRPr="00C17141">
              <w:t>Ing., Ph.D.</w:t>
            </w:r>
          </w:p>
        </w:tc>
      </w:tr>
      <w:tr w:rsidR="00EB4C62" w14:paraId="2308004C" w14:textId="77777777" w:rsidTr="00E041AC">
        <w:tc>
          <w:tcPr>
            <w:tcW w:w="2518" w:type="dxa"/>
            <w:shd w:val="clear" w:color="auto" w:fill="F7CAAC"/>
          </w:tcPr>
          <w:p w14:paraId="5D2EE4C5" w14:textId="77777777" w:rsidR="00EB4C62" w:rsidRDefault="00EB4C62" w:rsidP="00EB4C62">
            <w:pPr>
              <w:rPr>
                <w:b/>
              </w:rPr>
            </w:pPr>
            <w:r>
              <w:rPr>
                <w:b/>
              </w:rPr>
              <w:t>Rok narození</w:t>
            </w:r>
          </w:p>
        </w:tc>
        <w:tc>
          <w:tcPr>
            <w:tcW w:w="829" w:type="dxa"/>
            <w:gridSpan w:val="2"/>
          </w:tcPr>
          <w:p w14:paraId="6B0B417D" w14:textId="77777777" w:rsidR="00EB4C62" w:rsidRDefault="00EB4C62" w:rsidP="00EB4C62">
            <w:r>
              <w:t>1986</w:t>
            </w:r>
          </w:p>
        </w:tc>
        <w:tc>
          <w:tcPr>
            <w:tcW w:w="1756" w:type="dxa"/>
            <w:shd w:val="clear" w:color="auto" w:fill="F7CAAC"/>
          </w:tcPr>
          <w:p w14:paraId="29DC5624" w14:textId="77777777" w:rsidR="00EB4C62" w:rsidRDefault="00EB4C62" w:rsidP="00EB4C62">
            <w:pPr>
              <w:rPr>
                <w:b/>
              </w:rPr>
            </w:pPr>
            <w:r>
              <w:rPr>
                <w:b/>
              </w:rPr>
              <w:t>typ vztahu k VŠ</w:t>
            </w:r>
          </w:p>
        </w:tc>
        <w:tc>
          <w:tcPr>
            <w:tcW w:w="957" w:type="dxa"/>
            <w:gridSpan w:val="3"/>
          </w:tcPr>
          <w:p w14:paraId="04E17521" w14:textId="77777777" w:rsidR="00EB4C62" w:rsidRDefault="00EB4C62" w:rsidP="00EB4C62">
            <w:r>
              <w:t>pp.</w:t>
            </w:r>
          </w:p>
        </w:tc>
        <w:tc>
          <w:tcPr>
            <w:tcW w:w="994" w:type="dxa"/>
            <w:shd w:val="clear" w:color="auto" w:fill="F7CAAC"/>
          </w:tcPr>
          <w:p w14:paraId="5857227E" w14:textId="77777777" w:rsidR="00EB4C62" w:rsidRDefault="00EB4C62" w:rsidP="00EB4C62">
            <w:pPr>
              <w:rPr>
                <w:b/>
              </w:rPr>
            </w:pPr>
            <w:r>
              <w:rPr>
                <w:b/>
              </w:rPr>
              <w:t>rozsah</w:t>
            </w:r>
          </w:p>
        </w:tc>
        <w:tc>
          <w:tcPr>
            <w:tcW w:w="709" w:type="dxa"/>
            <w:gridSpan w:val="2"/>
          </w:tcPr>
          <w:p w14:paraId="21D31BC2" w14:textId="77777777" w:rsidR="00EB4C62" w:rsidRDefault="00EB4C62" w:rsidP="00EB4C62">
            <w:r>
              <w:t>40</w:t>
            </w:r>
          </w:p>
        </w:tc>
        <w:tc>
          <w:tcPr>
            <w:tcW w:w="775" w:type="dxa"/>
            <w:gridSpan w:val="2"/>
            <w:shd w:val="clear" w:color="auto" w:fill="F7CAAC"/>
          </w:tcPr>
          <w:p w14:paraId="3ADCAF1A" w14:textId="77777777" w:rsidR="00EB4C62" w:rsidRDefault="00EB4C62" w:rsidP="00EB4C62">
            <w:pPr>
              <w:rPr>
                <w:b/>
              </w:rPr>
            </w:pPr>
            <w:r>
              <w:rPr>
                <w:b/>
              </w:rPr>
              <w:t>do kdy</w:t>
            </w:r>
          </w:p>
        </w:tc>
        <w:tc>
          <w:tcPr>
            <w:tcW w:w="1426" w:type="dxa"/>
            <w:gridSpan w:val="2"/>
          </w:tcPr>
          <w:p w14:paraId="3F36592E" w14:textId="77777777" w:rsidR="00EB4C62" w:rsidRDefault="00EB4C62" w:rsidP="00EB4C62">
            <w:r>
              <w:t>N</w:t>
            </w:r>
          </w:p>
        </w:tc>
      </w:tr>
      <w:tr w:rsidR="00EB4C62" w14:paraId="3BB201F0" w14:textId="77777777" w:rsidTr="00E041AC">
        <w:tc>
          <w:tcPr>
            <w:tcW w:w="5103" w:type="dxa"/>
            <w:gridSpan w:val="4"/>
            <w:shd w:val="clear" w:color="auto" w:fill="F7CAAC"/>
          </w:tcPr>
          <w:p w14:paraId="05001B23" w14:textId="77777777" w:rsidR="00EB4C62" w:rsidRDefault="00EB4C62" w:rsidP="00EB4C62">
            <w:pPr>
              <w:rPr>
                <w:b/>
              </w:rPr>
            </w:pPr>
            <w:r>
              <w:rPr>
                <w:b/>
              </w:rPr>
              <w:t>Typ vztahu na součásti VŠ, která uskutečňuje st. program</w:t>
            </w:r>
          </w:p>
        </w:tc>
        <w:tc>
          <w:tcPr>
            <w:tcW w:w="957" w:type="dxa"/>
            <w:gridSpan w:val="3"/>
          </w:tcPr>
          <w:p w14:paraId="701DB1AE" w14:textId="77777777" w:rsidR="00EB4C62" w:rsidRDefault="00EB4C62" w:rsidP="00EB4C62">
            <w:r>
              <w:t>pp.</w:t>
            </w:r>
          </w:p>
        </w:tc>
        <w:tc>
          <w:tcPr>
            <w:tcW w:w="994" w:type="dxa"/>
            <w:shd w:val="clear" w:color="auto" w:fill="F7CAAC"/>
          </w:tcPr>
          <w:p w14:paraId="3E36413E" w14:textId="77777777" w:rsidR="00EB4C62" w:rsidRDefault="00EB4C62" w:rsidP="00EB4C62">
            <w:pPr>
              <w:rPr>
                <w:b/>
              </w:rPr>
            </w:pPr>
            <w:r>
              <w:rPr>
                <w:b/>
              </w:rPr>
              <w:t>rozsah</w:t>
            </w:r>
          </w:p>
        </w:tc>
        <w:tc>
          <w:tcPr>
            <w:tcW w:w="709" w:type="dxa"/>
            <w:gridSpan w:val="2"/>
          </w:tcPr>
          <w:p w14:paraId="4271CA0E" w14:textId="77777777" w:rsidR="00EB4C62" w:rsidRDefault="00EB4C62" w:rsidP="00EB4C62">
            <w:r>
              <w:t>40</w:t>
            </w:r>
          </w:p>
        </w:tc>
        <w:tc>
          <w:tcPr>
            <w:tcW w:w="775" w:type="dxa"/>
            <w:gridSpan w:val="2"/>
            <w:shd w:val="clear" w:color="auto" w:fill="F7CAAC"/>
          </w:tcPr>
          <w:p w14:paraId="22614F75" w14:textId="77777777" w:rsidR="00EB4C62" w:rsidRDefault="00EB4C62" w:rsidP="00EB4C62">
            <w:pPr>
              <w:rPr>
                <w:b/>
              </w:rPr>
            </w:pPr>
            <w:r>
              <w:rPr>
                <w:b/>
              </w:rPr>
              <w:t>do kdy</w:t>
            </w:r>
          </w:p>
        </w:tc>
        <w:tc>
          <w:tcPr>
            <w:tcW w:w="1426" w:type="dxa"/>
            <w:gridSpan w:val="2"/>
          </w:tcPr>
          <w:p w14:paraId="0A320337" w14:textId="77777777" w:rsidR="00EB4C62" w:rsidRDefault="00EB4C62" w:rsidP="00EB4C62">
            <w:r>
              <w:t>N</w:t>
            </w:r>
          </w:p>
        </w:tc>
      </w:tr>
      <w:tr w:rsidR="00EB4C62" w14:paraId="7E8B181C" w14:textId="77777777" w:rsidTr="00E041AC">
        <w:tc>
          <w:tcPr>
            <w:tcW w:w="6060" w:type="dxa"/>
            <w:gridSpan w:val="7"/>
            <w:shd w:val="clear" w:color="auto" w:fill="F7CAAC"/>
          </w:tcPr>
          <w:p w14:paraId="37012D6E" w14:textId="77777777" w:rsidR="00EB4C62" w:rsidRDefault="00EB4C62" w:rsidP="00EB4C62">
            <w:r>
              <w:rPr>
                <w:b/>
              </w:rPr>
              <w:t>Další současná působení jako akademický pracovník na jiných VŠ</w:t>
            </w:r>
          </w:p>
        </w:tc>
        <w:tc>
          <w:tcPr>
            <w:tcW w:w="1703" w:type="dxa"/>
            <w:gridSpan w:val="3"/>
            <w:shd w:val="clear" w:color="auto" w:fill="F7CAAC"/>
          </w:tcPr>
          <w:p w14:paraId="43389540" w14:textId="77777777" w:rsidR="00EB4C62" w:rsidRDefault="00EB4C62" w:rsidP="00EB4C62">
            <w:pPr>
              <w:rPr>
                <w:b/>
              </w:rPr>
            </w:pPr>
            <w:r>
              <w:rPr>
                <w:b/>
              </w:rPr>
              <w:t>typ prac. vztahu</w:t>
            </w:r>
          </w:p>
        </w:tc>
        <w:tc>
          <w:tcPr>
            <w:tcW w:w="2201" w:type="dxa"/>
            <w:gridSpan w:val="4"/>
            <w:shd w:val="clear" w:color="auto" w:fill="F7CAAC"/>
          </w:tcPr>
          <w:p w14:paraId="6CC28C3E" w14:textId="77777777" w:rsidR="00EB4C62" w:rsidRDefault="00EB4C62" w:rsidP="00EB4C62">
            <w:pPr>
              <w:rPr>
                <w:b/>
              </w:rPr>
            </w:pPr>
            <w:r>
              <w:rPr>
                <w:b/>
              </w:rPr>
              <w:t>rozsah</w:t>
            </w:r>
          </w:p>
        </w:tc>
      </w:tr>
      <w:tr w:rsidR="00EB4C62" w14:paraId="72861FA2" w14:textId="77777777" w:rsidTr="00E041AC">
        <w:tc>
          <w:tcPr>
            <w:tcW w:w="6060" w:type="dxa"/>
            <w:gridSpan w:val="7"/>
          </w:tcPr>
          <w:p w14:paraId="3928F876" w14:textId="77777777" w:rsidR="00EB4C62" w:rsidRDefault="00EB4C62" w:rsidP="00EB4C62">
            <w:r>
              <w:t>---</w:t>
            </w:r>
          </w:p>
        </w:tc>
        <w:tc>
          <w:tcPr>
            <w:tcW w:w="1703" w:type="dxa"/>
            <w:gridSpan w:val="3"/>
          </w:tcPr>
          <w:p w14:paraId="73D09E4E" w14:textId="77777777" w:rsidR="00EB4C62" w:rsidRDefault="00EB4C62" w:rsidP="00EB4C62">
            <w:r>
              <w:t>---</w:t>
            </w:r>
          </w:p>
        </w:tc>
        <w:tc>
          <w:tcPr>
            <w:tcW w:w="2201" w:type="dxa"/>
            <w:gridSpan w:val="4"/>
          </w:tcPr>
          <w:p w14:paraId="25561591" w14:textId="77777777" w:rsidR="00EB4C62" w:rsidRDefault="00EB4C62" w:rsidP="00EB4C62">
            <w:r>
              <w:t>---</w:t>
            </w:r>
          </w:p>
        </w:tc>
      </w:tr>
      <w:tr w:rsidR="00EB4C62" w14:paraId="0D96E3A6" w14:textId="77777777" w:rsidTr="00E041AC">
        <w:tc>
          <w:tcPr>
            <w:tcW w:w="9964" w:type="dxa"/>
            <w:gridSpan w:val="14"/>
            <w:shd w:val="clear" w:color="auto" w:fill="F7CAAC"/>
          </w:tcPr>
          <w:p w14:paraId="4894C002" w14:textId="77777777" w:rsidR="00EB4C62" w:rsidRDefault="00EB4C62" w:rsidP="005B52EB">
            <w:pPr>
              <w:jc w:val="both"/>
            </w:pPr>
            <w:r>
              <w:rPr>
                <w:b/>
              </w:rPr>
              <w:t>Předměty příslušného studijního programu a způsob zapojení do jejich výuky, příp. další zapojení do uskutečňování studijního programu</w:t>
            </w:r>
          </w:p>
        </w:tc>
      </w:tr>
      <w:tr w:rsidR="00EB4C62" w:rsidRPr="002827C6" w14:paraId="2B227D3E" w14:textId="77777777" w:rsidTr="00E041AC">
        <w:trPr>
          <w:trHeight w:val="272"/>
        </w:trPr>
        <w:tc>
          <w:tcPr>
            <w:tcW w:w="9964" w:type="dxa"/>
            <w:gridSpan w:val="14"/>
            <w:tcBorders>
              <w:top w:val="nil"/>
            </w:tcBorders>
          </w:tcPr>
          <w:p w14:paraId="24F020AE" w14:textId="17526A4B" w:rsidR="00EB4C62" w:rsidRPr="00C92663" w:rsidRDefault="00CF3658" w:rsidP="00CF3658">
            <w:pPr>
              <w:spacing w:before="120" w:after="120"/>
              <w:rPr>
                <w:b/>
              </w:rPr>
            </w:pPr>
            <w:r>
              <w:rPr>
                <w:b/>
              </w:rPr>
              <w:t xml:space="preserve">Kovové materiály </w:t>
            </w:r>
            <w:r w:rsidRPr="00CF3658">
              <w:rPr>
                <w:bCs/>
              </w:rPr>
              <w:t>(100% p)</w:t>
            </w:r>
          </w:p>
        </w:tc>
      </w:tr>
      <w:tr w:rsidR="00EB4C62" w:rsidRPr="002827C6" w14:paraId="4FC19E26" w14:textId="77777777" w:rsidTr="00E041AC">
        <w:trPr>
          <w:trHeight w:val="241"/>
        </w:trPr>
        <w:tc>
          <w:tcPr>
            <w:tcW w:w="9964" w:type="dxa"/>
            <w:gridSpan w:val="14"/>
            <w:tcBorders>
              <w:top w:val="nil"/>
            </w:tcBorders>
            <w:shd w:val="clear" w:color="auto" w:fill="FBD4B4"/>
          </w:tcPr>
          <w:p w14:paraId="652B78AE" w14:textId="77777777" w:rsidR="00EB4C62" w:rsidRPr="002827C6" w:rsidRDefault="00EB4C62" w:rsidP="00EB4C62">
            <w:pPr>
              <w:rPr>
                <w:b/>
              </w:rPr>
            </w:pPr>
            <w:r w:rsidRPr="002827C6">
              <w:rPr>
                <w:b/>
              </w:rPr>
              <w:t>Zapojení do výuky v dalších studijních programech na téže vysoké škole (pouze u garantů ZT a PZ předmětů)</w:t>
            </w:r>
          </w:p>
        </w:tc>
      </w:tr>
      <w:tr w:rsidR="00EB4C62" w:rsidRPr="002827C6" w14:paraId="71E263B6" w14:textId="77777777" w:rsidTr="00E041AC">
        <w:trPr>
          <w:trHeight w:val="340"/>
        </w:trPr>
        <w:tc>
          <w:tcPr>
            <w:tcW w:w="2552" w:type="dxa"/>
            <w:gridSpan w:val="2"/>
            <w:tcBorders>
              <w:top w:val="nil"/>
            </w:tcBorders>
          </w:tcPr>
          <w:p w14:paraId="51DD0A12" w14:textId="77777777" w:rsidR="00EB4C62" w:rsidRPr="002827C6" w:rsidRDefault="00EB4C62" w:rsidP="00217BDE">
            <w:pPr>
              <w:jc w:val="both"/>
              <w:rPr>
                <w:b/>
              </w:rPr>
            </w:pPr>
            <w:r w:rsidRPr="002827C6">
              <w:rPr>
                <w:b/>
              </w:rPr>
              <w:t>Název studijního předmětu</w:t>
            </w:r>
          </w:p>
        </w:tc>
        <w:tc>
          <w:tcPr>
            <w:tcW w:w="2551" w:type="dxa"/>
            <w:gridSpan w:val="2"/>
            <w:tcBorders>
              <w:top w:val="nil"/>
            </w:tcBorders>
          </w:tcPr>
          <w:p w14:paraId="27D82E74" w14:textId="77777777" w:rsidR="00EB4C62" w:rsidRPr="002827C6" w:rsidRDefault="00EB4C62" w:rsidP="00217BDE">
            <w:pPr>
              <w:jc w:val="both"/>
              <w:rPr>
                <w:b/>
              </w:rPr>
            </w:pPr>
            <w:r w:rsidRPr="002827C6">
              <w:rPr>
                <w:b/>
              </w:rPr>
              <w:t>Název studijního programu</w:t>
            </w:r>
          </w:p>
        </w:tc>
        <w:tc>
          <w:tcPr>
            <w:tcW w:w="567" w:type="dxa"/>
            <w:gridSpan w:val="2"/>
            <w:tcBorders>
              <w:top w:val="nil"/>
            </w:tcBorders>
          </w:tcPr>
          <w:p w14:paraId="2B7AF0C8" w14:textId="77777777" w:rsidR="00EB4C62" w:rsidRPr="002827C6" w:rsidRDefault="00EB4C62" w:rsidP="00217BDE">
            <w:pPr>
              <w:jc w:val="both"/>
              <w:rPr>
                <w:b/>
              </w:rPr>
            </w:pPr>
            <w:r w:rsidRPr="002827C6">
              <w:rPr>
                <w:b/>
              </w:rPr>
              <w:t>Sem.</w:t>
            </w:r>
          </w:p>
        </w:tc>
        <w:tc>
          <w:tcPr>
            <w:tcW w:w="1985" w:type="dxa"/>
            <w:gridSpan w:val="3"/>
            <w:tcBorders>
              <w:top w:val="nil"/>
            </w:tcBorders>
          </w:tcPr>
          <w:p w14:paraId="2673FDED" w14:textId="77777777" w:rsidR="00EB4C62" w:rsidRPr="002827C6" w:rsidRDefault="00EB4C62" w:rsidP="00217BDE">
            <w:pPr>
              <w:jc w:val="both"/>
              <w:rPr>
                <w:b/>
              </w:rPr>
            </w:pPr>
            <w:r w:rsidRPr="002827C6">
              <w:rPr>
                <w:b/>
              </w:rPr>
              <w:t>Role ve výuce daného předmětu</w:t>
            </w:r>
          </w:p>
        </w:tc>
        <w:tc>
          <w:tcPr>
            <w:tcW w:w="2309" w:type="dxa"/>
            <w:gridSpan w:val="5"/>
            <w:tcBorders>
              <w:top w:val="nil"/>
            </w:tcBorders>
          </w:tcPr>
          <w:p w14:paraId="4AE13BB2" w14:textId="77777777" w:rsidR="00EB4C62" w:rsidRDefault="00EB4C62" w:rsidP="00217BDE">
            <w:pPr>
              <w:jc w:val="both"/>
              <w:rPr>
                <w:b/>
              </w:rPr>
            </w:pPr>
            <w:r w:rsidRPr="0053377E">
              <w:rPr>
                <w:b/>
                <w:i/>
              </w:rPr>
              <w:t>(</w:t>
            </w:r>
            <w:r w:rsidRPr="00F20AEF">
              <w:rPr>
                <w:b/>
                <w:i/>
                <w:iCs/>
              </w:rPr>
              <w:t>nepovinný údaj</w:t>
            </w:r>
            <w:r w:rsidRPr="0053377E">
              <w:rPr>
                <w:b/>
                <w:i/>
              </w:rPr>
              <w:t>)</w:t>
            </w:r>
            <w:r>
              <w:rPr>
                <w:b/>
              </w:rPr>
              <w:t xml:space="preserve"> </w:t>
            </w:r>
          </w:p>
          <w:p w14:paraId="3DBC0A42" w14:textId="77777777" w:rsidR="00EB4C62" w:rsidRPr="002827C6" w:rsidRDefault="00EB4C62" w:rsidP="00217BDE">
            <w:pPr>
              <w:jc w:val="both"/>
              <w:rPr>
                <w:b/>
              </w:rPr>
            </w:pPr>
            <w:r w:rsidRPr="002827C6">
              <w:rPr>
                <w:b/>
              </w:rPr>
              <w:t>Počet hodin za semestr</w:t>
            </w:r>
          </w:p>
        </w:tc>
      </w:tr>
      <w:tr w:rsidR="00EB4C62" w:rsidRPr="00461AFF" w14:paraId="57EEC31A" w14:textId="77777777" w:rsidTr="00E041AC">
        <w:trPr>
          <w:trHeight w:val="284"/>
        </w:trPr>
        <w:tc>
          <w:tcPr>
            <w:tcW w:w="2552" w:type="dxa"/>
            <w:gridSpan w:val="2"/>
            <w:tcBorders>
              <w:top w:val="nil"/>
            </w:tcBorders>
            <w:vAlign w:val="center"/>
          </w:tcPr>
          <w:p w14:paraId="15F56C89" w14:textId="77777777" w:rsidR="00EB4C62" w:rsidRPr="003E51B6" w:rsidRDefault="00EB4C62" w:rsidP="00EB4C62">
            <w:r w:rsidRPr="003E51B6">
              <w:t xml:space="preserve">Nauka o kovových </w:t>
            </w:r>
          </w:p>
          <w:p w14:paraId="03518230" w14:textId="77777777" w:rsidR="00EB4C62" w:rsidRPr="003E51B6" w:rsidRDefault="00EB4C62" w:rsidP="00EB4C62">
            <w:r w:rsidRPr="003E51B6">
              <w:t>materiálech I</w:t>
            </w:r>
          </w:p>
        </w:tc>
        <w:tc>
          <w:tcPr>
            <w:tcW w:w="2551" w:type="dxa"/>
            <w:gridSpan w:val="2"/>
            <w:tcBorders>
              <w:top w:val="nil"/>
            </w:tcBorders>
            <w:vAlign w:val="center"/>
          </w:tcPr>
          <w:p w14:paraId="68FC2AAD" w14:textId="77777777" w:rsidR="00EB4C62" w:rsidRPr="003E51B6" w:rsidRDefault="00EB4C62" w:rsidP="00EB4C62">
            <w:r w:rsidRPr="003E51B6">
              <w:t>Bc Procesní inženýrství</w:t>
            </w:r>
          </w:p>
        </w:tc>
        <w:tc>
          <w:tcPr>
            <w:tcW w:w="567" w:type="dxa"/>
            <w:gridSpan w:val="2"/>
            <w:tcBorders>
              <w:top w:val="nil"/>
            </w:tcBorders>
            <w:vAlign w:val="center"/>
          </w:tcPr>
          <w:p w14:paraId="2CFE1461" w14:textId="77777777" w:rsidR="00EB4C62" w:rsidRPr="003E51B6" w:rsidRDefault="00EB4C62" w:rsidP="00272C40">
            <w:pPr>
              <w:jc w:val="center"/>
            </w:pPr>
            <w:r w:rsidRPr="003E51B6">
              <w:t>1/ZS</w:t>
            </w:r>
          </w:p>
        </w:tc>
        <w:tc>
          <w:tcPr>
            <w:tcW w:w="1985" w:type="dxa"/>
            <w:gridSpan w:val="3"/>
            <w:tcBorders>
              <w:top w:val="nil"/>
            </w:tcBorders>
            <w:vAlign w:val="center"/>
          </w:tcPr>
          <w:p w14:paraId="2A609C70" w14:textId="77777777" w:rsidR="00EB4C62" w:rsidRPr="003E51B6" w:rsidRDefault="00EB4C62" w:rsidP="00EB4C62">
            <w:r w:rsidRPr="003E51B6">
              <w:t>Garant, Přednášející, Cvičící </w:t>
            </w:r>
          </w:p>
        </w:tc>
        <w:tc>
          <w:tcPr>
            <w:tcW w:w="2309" w:type="dxa"/>
            <w:gridSpan w:val="5"/>
            <w:tcBorders>
              <w:top w:val="nil"/>
            </w:tcBorders>
          </w:tcPr>
          <w:p w14:paraId="575E4E4D" w14:textId="77777777" w:rsidR="00EB4C62" w:rsidRPr="00203A94" w:rsidRDefault="00EB4C62" w:rsidP="00EB4C62">
            <w:pPr>
              <w:rPr>
                <w:highlight w:val="yellow"/>
              </w:rPr>
            </w:pPr>
          </w:p>
        </w:tc>
      </w:tr>
      <w:tr w:rsidR="00106D7D" w:rsidRPr="00461AFF" w14:paraId="2991D0A9" w14:textId="77777777" w:rsidTr="00E041AC">
        <w:trPr>
          <w:trHeight w:val="284"/>
        </w:trPr>
        <w:tc>
          <w:tcPr>
            <w:tcW w:w="2552" w:type="dxa"/>
            <w:gridSpan w:val="2"/>
            <w:tcBorders>
              <w:top w:val="nil"/>
            </w:tcBorders>
            <w:vAlign w:val="center"/>
          </w:tcPr>
          <w:p w14:paraId="1394D9D9" w14:textId="77777777" w:rsidR="00106D7D" w:rsidRPr="003E51B6" w:rsidRDefault="00106D7D" w:rsidP="00106D7D">
            <w:r w:rsidRPr="003E51B6">
              <w:t xml:space="preserve">Nauka o kovových </w:t>
            </w:r>
          </w:p>
          <w:p w14:paraId="1B6C4409" w14:textId="5E1FA7E4" w:rsidR="00106D7D" w:rsidRPr="003E51B6" w:rsidRDefault="00106D7D" w:rsidP="00106D7D">
            <w:r w:rsidRPr="003E51B6">
              <w:t>materiálech II</w:t>
            </w:r>
          </w:p>
        </w:tc>
        <w:tc>
          <w:tcPr>
            <w:tcW w:w="2551" w:type="dxa"/>
            <w:gridSpan w:val="2"/>
            <w:tcBorders>
              <w:top w:val="nil"/>
            </w:tcBorders>
            <w:vAlign w:val="center"/>
          </w:tcPr>
          <w:p w14:paraId="237ABD4D" w14:textId="7E1B83BC" w:rsidR="00106D7D" w:rsidRPr="003E51B6" w:rsidRDefault="006315C1" w:rsidP="00EB4C62">
            <w:r w:rsidRPr="003E51B6">
              <w:t>Bc Procesní inženýrství</w:t>
            </w:r>
          </w:p>
        </w:tc>
        <w:tc>
          <w:tcPr>
            <w:tcW w:w="567" w:type="dxa"/>
            <w:gridSpan w:val="2"/>
            <w:tcBorders>
              <w:top w:val="nil"/>
            </w:tcBorders>
            <w:vAlign w:val="center"/>
          </w:tcPr>
          <w:p w14:paraId="36BCF702" w14:textId="0622FFA6" w:rsidR="00106D7D" w:rsidRPr="003E51B6" w:rsidRDefault="006315C1" w:rsidP="00272C40">
            <w:pPr>
              <w:jc w:val="center"/>
            </w:pPr>
            <w:r w:rsidRPr="003E51B6">
              <w:t>3/LS</w:t>
            </w:r>
          </w:p>
        </w:tc>
        <w:tc>
          <w:tcPr>
            <w:tcW w:w="1985" w:type="dxa"/>
            <w:gridSpan w:val="3"/>
            <w:tcBorders>
              <w:top w:val="nil"/>
            </w:tcBorders>
            <w:vAlign w:val="center"/>
          </w:tcPr>
          <w:p w14:paraId="0A5CDEDF" w14:textId="2335B0F7" w:rsidR="00106D7D" w:rsidRPr="003E51B6" w:rsidRDefault="00106D7D" w:rsidP="00EB4C62">
            <w:r w:rsidRPr="003E51B6">
              <w:t>Cvičící </w:t>
            </w:r>
          </w:p>
        </w:tc>
        <w:tc>
          <w:tcPr>
            <w:tcW w:w="2309" w:type="dxa"/>
            <w:gridSpan w:val="5"/>
            <w:tcBorders>
              <w:top w:val="nil"/>
            </w:tcBorders>
          </w:tcPr>
          <w:p w14:paraId="27DECE01" w14:textId="77777777" w:rsidR="00106D7D" w:rsidRPr="00203A94" w:rsidRDefault="00106D7D" w:rsidP="00EB4C62">
            <w:pPr>
              <w:rPr>
                <w:highlight w:val="yellow"/>
              </w:rPr>
            </w:pPr>
          </w:p>
        </w:tc>
      </w:tr>
      <w:tr w:rsidR="00106D7D" w:rsidRPr="00461AFF" w14:paraId="6BBCAEFE" w14:textId="77777777" w:rsidTr="00E041AC">
        <w:trPr>
          <w:trHeight w:val="284"/>
        </w:trPr>
        <w:tc>
          <w:tcPr>
            <w:tcW w:w="2552" w:type="dxa"/>
            <w:gridSpan w:val="2"/>
            <w:tcBorders>
              <w:top w:val="nil"/>
            </w:tcBorders>
            <w:vAlign w:val="center"/>
          </w:tcPr>
          <w:p w14:paraId="15574F7C" w14:textId="753D9252" w:rsidR="00106D7D" w:rsidRPr="003E51B6" w:rsidRDefault="00616D9A" w:rsidP="00106D7D">
            <w:r w:rsidRPr="003E51B6">
              <w:t>Seminář z technického kreslení</w:t>
            </w:r>
          </w:p>
        </w:tc>
        <w:tc>
          <w:tcPr>
            <w:tcW w:w="2551" w:type="dxa"/>
            <w:gridSpan w:val="2"/>
            <w:tcBorders>
              <w:top w:val="nil"/>
            </w:tcBorders>
            <w:vAlign w:val="center"/>
          </w:tcPr>
          <w:p w14:paraId="51911752" w14:textId="5189D0D1" w:rsidR="00106D7D" w:rsidRPr="003E51B6" w:rsidRDefault="006315C1" w:rsidP="00EB4C62">
            <w:r w:rsidRPr="003E51B6">
              <w:t>Bc Procesní inženýrství</w:t>
            </w:r>
          </w:p>
        </w:tc>
        <w:tc>
          <w:tcPr>
            <w:tcW w:w="567" w:type="dxa"/>
            <w:gridSpan w:val="2"/>
            <w:tcBorders>
              <w:top w:val="nil"/>
            </w:tcBorders>
            <w:vAlign w:val="center"/>
          </w:tcPr>
          <w:p w14:paraId="4638855F" w14:textId="1829D0BE" w:rsidR="00106D7D" w:rsidRPr="003E51B6" w:rsidRDefault="006315C1" w:rsidP="00272C40">
            <w:pPr>
              <w:jc w:val="center"/>
            </w:pPr>
            <w:r w:rsidRPr="003E51B6">
              <w:t>1/ZS</w:t>
            </w:r>
          </w:p>
        </w:tc>
        <w:tc>
          <w:tcPr>
            <w:tcW w:w="1985" w:type="dxa"/>
            <w:gridSpan w:val="3"/>
            <w:tcBorders>
              <w:top w:val="nil"/>
            </w:tcBorders>
            <w:vAlign w:val="center"/>
          </w:tcPr>
          <w:p w14:paraId="01616C86" w14:textId="0B6C9E20" w:rsidR="00106D7D" w:rsidRPr="003E51B6" w:rsidRDefault="00616D9A" w:rsidP="00EB4C62">
            <w:r w:rsidRPr="003E51B6">
              <w:t>Garant, Vede seminář</w:t>
            </w:r>
          </w:p>
        </w:tc>
        <w:tc>
          <w:tcPr>
            <w:tcW w:w="2309" w:type="dxa"/>
            <w:gridSpan w:val="5"/>
            <w:tcBorders>
              <w:top w:val="nil"/>
            </w:tcBorders>
          </w:tcPr>
          <w:p w14:paraId="118D1072" w14:textId="77777777" w:rsidR="00106D7D" w:rsidRPr="00203A94" w:rsidRDefault="00106D7D" w:rsidP="00EB4C62">
            <w:pPr>
              <w:rPr>
                <w:highlight w:val="yellow"/>
              </w:rPr>
            </w:pPr>
          </w:p>
        </w:tc>
      </w:tr>
      <w:tr w:rsidR="00EB4C62" w:rsidRPr="00461AFF" w14:paraId="238590EA" w14:textId="77777777" w:rsidTr="00EC4E5A">
        <w:trPr>
          <w:trHeight w:val="284"/>
        </w:trPr>
        <w:tc>
          <w:tcPr>
            <w:tcW w:w="2552" w:type="dxa"/>
            <w:gridSpan w:val="2"/>
            <w:tcBorders>
              <w:top w:val="nil"/>
            </w:tcBorders>
            <w:vAlign w:val="center"/>
          </w:tcPr>
          <w:p w14:paraId="7DBFA232" w14:textId="77777777" w:rsidR="00EB4C62" w:rsidRPr="003E51B6" w:rsidRDefault="00EB4C62" w:rsidP="00EC4E5A">
            <w:r w:rsidRPr="003E51B6">
              <w:t>Základy výrobních procesů</w:t>
            </w:r>
          </w:p>
        </w:tc>
        <w:tc>
          <w:tcPr>
            <w:tcW w:w="2551" w:type="dxa"/>
            <w:gridSpan w:val="2"/>
            <w:tcBorders>
              <w:top w:val="nil"/>
            </w:tcBorders>
            <w:vAlign w:val="center"/>
          </w:tcPr>
          <w:p w14:paraId="3BBE4BA1" w14:textId="77777777" w:rsidR="00EB4C62" w:rsidRPr="003E51B6" w:rsidRDefault="00EB4C62" w:rsidP="00EC4E5A">
            <w:r w:rsidRPr="003E51B6">
              <w:t>Bc Procesní inženýrství</w:t>
            </w:r>
          </w:p>
        </w:tc>
        <w:tc>
          <w:tcPr>
            <w:tcW w:w="567" w:type="dxa"/>
            <w:gridSpan w:val="2"/>
            <w:tcBorders>
              <w:top w:val="nil"/>
            </w:tcBorders>
            <w:vAlign w:val="center"/>
          </w:tcPr>
          <w:p w14:paraId="0E6835E2" w14:textId="77777777" w:rsidR="00EB4C62" w:rsidRPr="003E51B6" w:rsidRDefault="00EB4C62" w:rsidP="00EC4E5A">
            <w:r w:rsidRPr="003E51B6">
              <w:t>1/ZS</w:t>
            </w:r>
          </w:p>
        </w:tc>
        <w:tc>
          <w:tcPr>
            <w:tcW w:w="1985" w:type="dxa"/>
            <w:gridSpan w:val="3"/>
            <w:tcBorders>
              <w:top w:val="nil"/>
            </w:tcBorders>
            <w:vAlign w:val="center"/>
          </w:tcPr>
          <w:p w14:paraId="4EE7E323" w14:textId="77777777" w:rsidR="00EB4C62" w:rsidRPr="003E51B6" w:rsidRDefault="00EB4C62" w:rsidP="00EC4E5A">
            <w:r w:rsidRPr="003E51B6">
              <w:t>Garant, Přednášející</w:t>
            </w:r>
          </w:p>
        </w:tc>
        <w:tc>
          <w:tcPr>
            <w:tcW w:w="2309" w:type="dxa"/>
            <w:gridSpan w:val="5"/>
            <w:tcBorders>
              <w:top w:val="nil"/>
            </w:tcBorders>
            <w:vAlign w:val="center"/>
          </w:tcPr>
          <w:p w14:paraId="31018CDC" w14:textId="77777777" w:rsidR="00EB4C62" w:rsidRPr="00203A94" w:rsidRDefault="00EB4C62" w:rsidP="00EC4E5A">
            <w:pPr>
              <w:rPr>
                <w:highlight w:val="yellow"/>
              </w:rPr>
            </w:pPr>
          </w:p>
        </w:tc>
      </w:tr>
      <w:tr w:rsidR="00EB4C62" w14:paraId="06AAB214" w14:textId="77777777" w:rsidTr="00E041AC">
        <w:tc>
          <w:tcPr>
            <w:tcW w:w="9964" w:type="dxa"/>
            <w:gridSpan w:val="14"/>
            <w:shd w:val="clear" w:color="auto" w:fill="F7CAAC"/>
          </w:tcPr>
          <w:p w14:paraId="5615354D" w14:textId="77777777" w:rsidR="00EB4C62" w:rsidRDefault="00EB4C62" w:rsidP="00EB4C62">
            <w:r>
              <w:rPr>
                <w:b/>
              </w:rPr>
              <w:t xml:space="preserve">Údaje o vzdělání na VŠ </w:t>
            </w:r>
          </w:p>
        </w:tc>
      </w:tr>
      <w:tr w:rsidR="00EB4C62" w14:paraId="535CBAD5" w14:textId="77777777" w:rsidTr="00E041AC">
        <w:trPr>
          <w:trHeight w:val="215"/>
        </w:trPr>
        <w:tc>
          <w:tcPr>
            <w:tcW w:w="9964" w:type="dxa"/>
            <w:gridSpan w:val="14"/>
          </w:tcPr>
          <w:p w14:paraId="5D7E5A58" w14:textId="77777777" w:rsidR="00EB4C62" w:rsidRDefault="00EB4C62" w:rsidP="007E7532">
            <w:pPr>
              <w:spacing w:before="100" w:after="100"/>
              <w:rPr>
                <w:b/>
              </w:rPr>
            </w:pPr>
            <w:r w:rsidRPr="00B40C14">
              <w:t>2015</w:t>
            </w:r>
            <w:r w:rsidRPr="00B40C14">
              <w:rPr>
                <w:rFonts w:eastAsia="Calibri"/>
              </w:rPr>
              <w:t xml:space="preserve">: UTB Zlín, FT, SP Procesní inženýrství, obor </w:t>
            </w:r>
            <w:r w:rsidRPr="00B40C14">
              <w:t>Nástroje a procesy</w:t>
            </w:r>
            <w:r w:rsidRPr="00B40C14">
              <w:rPr>
                <w:rFonts w:eastAsia="Calibri"/>
              </w:rPr>
              <w:t>, Ph.D.</w:t>
            </w:r>
          </w:p>
        </w:tc>
      </w:tr>
      <w:tr w:rsidR="00EB4C62" w14:paraId="512974D2" w14:textId="77777777" w:rsidTr="00E041AC">
        <w:tc>
          <w:tcPr>
            <w:tcW w:w="9964" w:type="dxa"/>
            <w:gridSpan w:val="14"/>
            <w:shd w:val="clear" w:color="auto" w:fill="F7CAAC"/>
          </w:tcPr>
          <w:p w14:paraId="2778678E" w14:textId="77777777" w:rsidR="00EB4C62" w:rsidRDefault="00EB4C62" w:rsidP="00EB4C62">
            <w:pPr>
              <w:rPr>
                <w:b/>
              </w:rPr>
            </w:pPr>
            <w:r>
              <w:rPr>
                <w:b/>
              </w:rPr>
              <w:t>Údaje o odborném působení od absolvování VŠ</w:t>
            </w:r>
          </w:p>
        </w:tc>
      </w:tr>
      <w:tr w:rsidR="00EB4C62" w:rsidRPr="009B6AE3" w14:paraId="2730DEC6" w14:textId="77777777" w:rsidTr="00E041AC">
        <w:trPr>
          <w:trHeight w:val="449"/>
        </w:trPr>
        <w:tc>
          <w:tcPr>
            <w:tcW w:w="9964" w:type="dxa"/>
            <w:gridSpan w:val="14"/>
          </w:tcPr>
          <w:p w14:paraId="3E738C02" w14:textId="77777777" w:rsidR="00EB4C62" w:rsidRDefault="00EB4C62" w:rsidP="007E7532">
            <w:pPr>
              <w:spacing w:before="100" w:after="60"/>
            </w:pPr>
            <w:r>
              <w:t>2023 – dosud: UTB Zlín, FT, ředitel Ústavu výrobního inženýrství</w:t>
            </w:r>
          </w:p>
          <w:p w14:paraId="249BEC21" w14:textId="77777777" w:rsidR="004B697D" w:rsidRDefault="004B697D" w:rsidP="00EB4C62">
            <w:pPr>
              <w:spacing w:before="60" w:after="60"/>
            </w:pPr>
            <w:r w:rsidRPr="00B40C14">
              <w:t>2015</w:t>
            </w:r>
            <w:r w:rsidRPr="00B40C14">
              <w:rPr>
                <w:rFonts w:eastAsia="Calibri"/>
              </w:rPr>
              <w:t xml:space="preserve"> – </w:t>
            </w:r>
            <w:r w:rsidRPr="00B40C14">
              <w:t>dosud</w:t>
            </w:r>
            <w:r w:rsidRPr="00B40C14">
              <w:rPr>
                <w:rFonts w:eastAsia="Calibri"/>
              </w:rPr>
              <w:t xml:space="preserve">: </w:t>
            </w:r>
            <w:r w:rsidRPr="00B40C14">
              <w:t xml:space="preserve">UTB Zlín, FT, </w:t>
            </w:r>
            <w:r>
              <w:t>akademický pracovník (pp.)</w:t>
            </w:r>
          </w:p>
          <w:p w14:paraId="27594821" w14:textId="0CBE7FE3" w:rsidR="00EB4C62" w:rsidRPr="009B6AE3" w:rsidRDefault="00EB4C62" w:rsidP="007E7532">
            <w:pPr>
              <w:spacing w:before="60" w:after="100"/>
              <w:rPr>
                <w:color w:val="FF0000"/>
              </w:rPr>
            </w:pPr>
            <w:r>
              <w:t>2019 – 2022: UTB Zlín, FT, proděkan pro pedagogickou činnost bakalářského studia</w:t>
            </w:r>
          </w:p>
        </w:tc>
      </w:tr>
      <w:tr w:rsidR="00EB4C62" w14:paraId="4329470D" w14:textId="77777777" w:rsidTr="00E041AC">
        <w:trPr>
          <w:trHeight w:val="250"/>
        </w:trPr>
        <w:tc>
          <w:tcPr>
            <w:tcW w:w="9964" w:type="dxa"/>
            <w:gridSpan w:val="14"/>
            <w:shd w:val="clear" w:color="auto" w:fill="F7CAAC"/>
          </w:tcPr>
          <w:p w14:paraId="18DF2208" w14:textId="77777777" w:rsidR="00EB4C62" w:rsidRDefault="00EB4C62" w:rsidP="00EB4C62">
            <w:r>
              <w:rPr>
                <w:b/>
              </w:rPr>
              <w:t>Zkušenosti s vedením kvalifikačních a rigorózních prací</w:t>
            </w:r>
          </w:p>
        </w:tc>
      </w:tr>
      <w:tr w:rsidR="00EB4C62" w14:paraId="4F594416" w14:textId="77777777" w:rsidTr="00E041AC">
        <w:trPr>
          <w:trHeight w:val="240"/>
        </w:trPr>
        <w:tc>
          <w:tcPr>
            <w:tcW w:w="9964" w:type="dxa"/>
            <w:gridSpan w:val="14"/>
          </w:tcPr>
          <w:p w14:paraId="219795C4" w14:textId="24BD5EF1" w:rsidR="00837F2B" w:rsidRDefault="00EB4C62" w:rsidP="007E7532">
            <w:pPr>
              <w:spacing w:before="100" w:after="100"/>
            </w:pPr>
            <w:r>
              <w:t xml:space="preserve">Počet obhájených prací, které vyučující vedl v období </w:t>
            </w:r>
            <w:r w:rsidRPr="00EA42A7">
              <w:t>201</w:t>
            </w:r>
            <w:r w:rsidR="004E5163" w:rsidRPr="00EA42A7">
              <w:t xml:space="preserve">5 </w:t>
            </w:r>
            <w:r w:rsidRPr="00EA42A7">
              <w:t>– 202</w:t>
            </w:r>
            <w:r w:rsidR="004E5163" w:rsidRPr="00EA42A7">
              <w:t>4</w:t>
            </w:r>
            <w:r w:rsidRPr="00EA42A7">
              <w:t xml:space="preserve">: </w:t>
            </w:r>
            <w:r w:rsidRPr="007E7532">
              <w:rPr>
                <w:b/>
              </w:rPr>
              <w:t>2</w:t>
            </w:r>
            <w:r w:rsidR="00E85911" w:rsidRPr="007E7532">
              <w:rPr>
                <w:b/>
              </w:rPr>
              <w:t>7</w:t>
            </w:r>
            <w:r w:rsidRPr="007E7532">
              <w:rPr>
                <w:b/>
              </w:rPr>
              <w:t xml:space="preserve"> </w:t>
            </w:r>
            <w:r w:rsidRPr="007E7532">
              <w:t xml:space="preserve">BP, </w:t>
            </w:r>
            <w:r w:rsidRPr="007E7532">
              <w:rPr>
                <w:b/>
              </w:rPr>
              <w:t>3</w:t>
            </w:r>
            <w:r w:rsidR="007E7532" w:rsidRPr="007E7532">
              <w:rPr>
                <w:b/>
              </w:rPr>
              <w:t>4</w:t>
            </w:r>
            <w:r w:rsidRPr="007E7532">
              <w:rPr>
                <w:b/>
              </w:rPr>
              <w:t xml:space="preserve"> </w:t>
            </w:r>
            <w:r w:rsidRPr="007E7532">
              <w:t>DP</w:t>
            </w:r>
            <w:r w:rsidR="00056471" w:rsidRPr="007E7532">
              <w:t xml:space="preserve">, </w:t>
            </w:r>
            <w:r w:rsidR="00056471" w:rsidRPr="007E7532">
              <w:rPr>
                <w:b/>
                <w:bCs/>
              </w:rPr>
              <w:t>1</w:t>
            </w:r>
            <w:r w:rsidR="00056471" w:rsidRPr="007E7532">
              <w:t xml:space="preserve"> DisP</w:t>
            </w:r>
            <w:r w:rsidRPr="007E7532">
              <w:t>.</w:t>
            </w:r>
          </w:p>
        </w:tc>
      </w:tr>
      <w:tr w:rsidR="00EB4C62" w14:paraId="12A3D19B" w14:textId="77777777" w:rsidTr="00E041AC">
        <w:trPr>
          <w:cantSplit/>
        </w:trPr>
        <w:tc>
          <w:tcPr>
            <w:tcW w:w="3347" w:type="dxa"/>
            <w:gridSpan w:val="3"/>
            <w:tcBorders>
              <w:top w:val="single" w:sz="12" w:space="0" w:color="auto"/>
            </w:tcBorders>
            <w:shd w:val="clear" w:color="auto" w:fill="F7CAAC"/>
          </w:tcPr>
          <w:p w14:paraId="2E95EF90" w14:textId="77777777" w:rsidR="00EB4C62" w:rsidRDefault="00EB4C62" w:rsidP="00EB4C62">
            <w:r>
              <w:rPr>
                <w:b/>
              </w:rPr>
              <w:t xml:space="preserve">Obor habilitačního řízení </w:t>
            </w:r>
          </w:p>
        </w:tc>
        <w:tc>
          <w:tcPr>
            <w:tcW w:w="2245" w:type="dxa"/>
            <w:gridSpan w:val="2"/>
            <w:tcBorders>
              <w:top w:val="single" w:sz="12" w:space="0" w:color="auto"/>
            </w:tcBorders>
            <w:shd w:val="clear" w:color="auto" w:fill="F7CAAC"/>
          </w:tcPr>
          <w:p w14:paraId="49142C8C" w14:textId="77777777" w:rsidR="00EB4C62" w:rsidRDefault="00EB4C62" w:rsidP="00EB4C62">
            <w:r>
              <w:rPr>
                <w:b/>
              </w:rPr>
              <w:t>Rok udělení hodnosti</w:t>
            </w:r>
          </w:p>
        </w:tc>
        <w:tc>
          <w:tcPr>
            <w:tcW w:w="2248" w:type="dxa"/>
            <w:gridSpan w:val="6"/>
            <w:tcBorders>
              <w:top w:val="single" w:sz="12" w:space="0" w:color="auto"/>
              <w:right w:val="single" w:sz="12" w:space="0" w:color="auto"/>
            </w:tcBorders>
            <w:shd w:val="clear" w:color="auto" w:fill="F7CAAC"/>
          </w:tcPr>
          <w:p w14:paraId="25FDCA68" w14:textId="77777777" w:rsidR="00EB4C62" w:rsidRDefault="00EB4C62" w:rsidP="00EB4C62">
            <w:r>
              <w:rPr>
                <w:b/>
              </w:rPr>
              <w:t>Řízení konáno na VŠ</w:t>
            </w:r>
          </w:p>
        </w:tc>
        <w:tc>
          <w:tcPr>
            <w:tcW w:w="2124" w:type="dxa"/>
            <w:gridSpan w:val="3"/>
            <w:tcBorders>
              <w:top w:val="single" w:sz="12" w:space="0" w:color="auto"/>
              <w:left w:val="single" w:sz="12" w:space="0" w:color="auto"/>
            </w:tcBorders>
            <w:shd w:val="clear" w:color="auto" w:fill="F7CAAC"/>
          </w:tcPr>
          <w:p w14:paraId="144ABF91" w14:textId="77777777" w:rsidR="00EB4C62" w:rsidRDefault="00EB4C62" w:rsidP="00EB4C62">
            <w:pPr>
              <w:rPr>
                <w:b/>
              </w:rPr>
            </w:pPr>
            <w:r>
              <w:rPr>
                <w:b/>
              </w:rPr>
              <w:t>Ohlasy publikací</w:t>
            </w:r>
          </w:p>
        </w:tc>
      </w:tr>
      <w:tr w:rsidR="00EB4C62" w14:paraId="720FD608" w14:textId="77777777" w:rsidTr="00E041AC">
        <w:trPr>
          <w:cantSplit/>
        </w:trPr>
        <w:tc>
          <w:tcPr>
            <w:tcW w:w="3347" w:type="dxa"/>
            <w:gridSpan w:val="3"/>
            <w:vAlign w:val="center"/>
          </w:tcPr>
          <w:p w14:paraId="31ACD611" w14:textId="77777777" w:rsidR="00EB4C62" w:rsidRPr="00464159" w:rsidRDefault="00EB4C62" w:rsidP="00A131A7">
            <w:pPr>
              <w:spacing w:before="60" w:after="60"/>
              <w:rPr>
                <w:highlight w:val="yellow"/>
              </w:rPr>
            </w:pPr>
            <w:r w:rsidRPr="00CE3D76">
              <w:t>Materiálové vědy a inženýrství</w:t>
            </w:r>
          </w:p>
        </w:tc>
        <w:tc>
          <w:tcPr>
            <w:tcW w:w="2245" w:type="dxa"/>
            <w:gridSpan w:val="2"/>
            <w:vAlign w:val="center"/>
          </w:tcPr>
          <w:p w14:paraId="4E9D0AD7" w14:textId="77777777" w:rsidR="00EB4C62" w:rsidRPr="00BD5103" w:rsidRDefault="00EB4C62" w:rsidP="00A131A7">
            <w:pPr>
              <w:spacing w:before="60" w:after="60"/>
            </w:pPr>
            <w:r w:rsidRPr="00BD5103">
              <w:t>2023</w:t>
            </w:r>
          </w:p>
        </w:tc>
        <w:tc>
          <w:tcPr>
            <w:tcW w:w="2248" w:type="dxa"/>
            <w:gridSpan w:val="6"/>
            <w:tcBorders>
              <w:right w:val="single" w:sz="12" w:space="0" w:color="auto"/>
            </w:tcBorders>
            <w:vAlign w:val="center"/>
          </w:tcPr>
          <w:p w14:paraId="79B5AA93" w14:textId="733BD88F" w:rsidR="00EB4C62" w:rsidRPr="00BD5103" w:rsidRDefault="00EB4C62" w:rsidP="00A131A7">
            <w:pPr>
              <w:spacing w:before="60" w:after="60"/>
            </w:pPr>
            <w:r w:rsidRPr="00BD5103">
              <w:t>VŠB</w:t>
            </w:r>
            <w:r w:rsidR="00AC2961">
              <w:t>-</w:t>
            </w:r>
            <w:r w:rsidRPr="00BD5103">
              <w:t>TU Ostrava</w:t>
            </w:r>
          </w:p>
        </w:tc>
        <w:tc>
          <w:tcPr>
            <w:tcW w:w="698" w:type="dxa"/>
            <w:tcBorders>
              <w:left w:val="single" w:sz="12" w:space="0" w:color="auto"/>
            </w:tcBorders>
            <w:shd w:val="clear" w:color="auto" w:fill="F7CAAC"/>
            <w:vAlign w:val="center"/>
          </w:tcPr>
          <w:p w14:paraId="495DCCC0" w14:textId="77777777" w:rsidR="00EB4C62" w:rsidRPr="00F20AEF" w:rsidRDefault="00EB4C62" w:rsidP="00A131A7">
            <w:pPr>
              <w:spacing w:before="60" w:after="60"/>
              <w:jc w:val="center"/>
            </w:pPr>
            <w:r w:rsidRPr="00F20AEF">
              <w:rPr>
                <w:b/>
              </w:rPr>
              <w:t>WoS</w:t>
            </w:r>
          </w:p>
        </w:tc>
        <w:tc>
          <w:tcPr>
            <w:tcW w:w="709" w:type="dxa"/>
            <w:shd w:val="clear" w:color="auto" w:fill="F7CAAC"/>
            <w:vAlign w:val="center"/>
          </w:tcPr>
          <w:p w14:paraId="2E84CBA0" w14:textId="77777777" w:rsidR="00EB4C62" w:rsidRPr="00F20AEF" w:rsidRDefault="00EB4C62" w:rsidP="00A131A7">
            <w:pPr>
              <w:spacing w:before="60" w:after="60"/>
              <w:jc w:val="center"/>
              <w:rPr>
                <w:sz w:val="18"/>
              </w:rPr>
            </w:pPr>
            <w:r w:rsidRPr="00F20AEF">
              <w:rPr>
                <w:b/>
                <w:sz w:val="18"/>
              </w:rPr>
              <w:t>Scopus</w:t>
            </w:r>
          </w:p>
        </w:tc>
        <w:tc>
          <w:tcPr>
            <w:tcW w:w="717" w:type="dxa"/>
            <w:shd w:val="clear" w:color="auto" w:fill="F7CAAC"/>
            <w:vAlign w:val="center"/>
          </w:tcPr>
          <w:p w14:paraId="378485DA" w14:textId="77777777" w:rsidR="00EB4C62" w:rsidRDefault="00EB4C62" w:rsidP="00A131A7">
            <w:pPr>
              <w:spacing w:before="60" w:after="60"/>
              <w:jc w:val="center"/>
            </w:pPr>
            <w:r>
              <w:rPr>
                <w:b/>
                <w:sz w:val="18"/>
              </w:rPr>
              <w:t>ostatní</w:t>
            </w:r>
          </w:p>
        </w:tc>
      </w:tr>
      <w:tr w:rsidR="00EB4C62" w:rsidRPr="00636AC3" w14:paraId="252EA95D" w14:textId="77777777" w:rsidTr="00E041AC">
        <w:trPr>
          <w:cantSplit/>
          <w:trHeight w:val="70"/>
        </w:trPr>
        <w:tc>
          <w:tcPr>
            <w:tcW w:w="3347" w:type="dxa"/>
            <w:gridSpan w:val="3"/>
            <w:shd w:val="clear" w:color="auto" w:fill="F7CAAC"/>
          </w:tcPr>
          <w:p w14:paraId="6492E8F1" w14:textId="77777777" w:rsidR="00EB4C62" w:rsidRDefault="00EB4C62" w:rsidP="00EB4C62">
            <w:r>
              <w:rPr>
                <w:b/>
              </w:rPr>
              <w:t>Obor jmenovacího řízení</w:t>
            </w:r>
          </w:p>
        </w:tc>
        <w:tc>
          <w:tcPr>
            <w:tcW w:w="2245" w:type="dxa"/>
            <w:gridSpan w:val="2"/>
            <w:shd w:val="clear" w:color="auto" w:fill="F7CAAC"/>
          </w:tcPr>
          <w:p w14:paraId="72FF3F16" w14:textId="77777777" w:rsidR="00EB4C62" w:rsidRDefault="00EB4C62" w:rsidP="00EB4C62">
            <w:r>
              <w:rPr>
                <w:b/>
              </w:rPr>
              <w:t>Rok udělení hodnosti</w:t>
            </w:r>
          </w:p>
        </w:tc>
        <w:tc>
          <w:tcPr>
            <w:tcW w:w="2248" w:type="dxa"/>
            <w:gridSpan w:val="6"/>
            <w:tcBorders>
              <w:right w:val="single" w:sz="12" w:space="0" w:color="auto"/>
            </w:tcBorders>
            <w:shd w:val="clear" w:color="auto" w:fill="F7CAAC"/>
          </w:tcPr>
          <w:p w14:paraId="45243184" w14:textId="77777777" w:rsidR="00EB4C62" w:rsidRDefault="00EB4C62" w:rsidP="00EB4C62">
            <w:r>
              <w:rPr>
                <w:b/>
              </w:rPr>
              <w:t>Řízení konáno na VŠ</w:t>
            </w:r>
          </w:p>
        </w:tc>
        <w:tc>
          <w:tcPr>
            <w:tcW w:w="698" w:type="dxa"/>
            <w:tcBorders>
              <w:left w:val="single" w:sz="12" w:space="0" w:color="auto"/>
            </w:tcBorders>
          </w:tcPr>
          <w:p w14:paraId="188C7EFB" w14:textId="247A41EE" w:rsidR="00EB4C62" w:rsidRPr="007E7532" w:rsidRDefault="003F593A" w:rsidP="00EB4C62">
            <w:pPr>
              <w:jc w:val="center"/>
              <w:rPr>
                <w:b/>
              </w:rPr>
            </w:pPr>
            <w:r w:rsidRPr="007E7532">
              <w:rPr>
                <w:b/>
              </w:rPr>
              <w:t>10</w:t>
            </w:r>
            <w:r w:rsidR="00EB4C62" w:rsidRPr="007E7532">
              <w:rPr>
                <w:b/>
              </w:rPr>
              <w:t>3</w:t>
            </w:r>
          </w:p>
        </w:tc>
        <w:tc>
          <w:tcPr>
            <w:tcW w:w="709" w:type="dxa"/>
          </w:tcPr>
          <w:p w14:paraId="60F0177B" w14:textId="1B11116C" w:rsidR="00EB4C62" w:rsidRPr="007E7532" w:rsidRDefault="00EB4C62" w:rsidP="00EB4C62">
            <w:pPr>
              <w:jc w:val="center"/>
              <w:rPr>
                <w:b/>
              </w:rPr>
            </w:pPr>
            <w:r w:rsidRPr="007E7532">
              <w:rPr>
                <w:b/>
              </w:rPr>
              <w:t>2</w:t>
            </w:r>
            <w:r w:rsidR="007E7532" w:rsidRPr="007E7532">
              <w:rPr>
                <w:b/>
              </w:rPr>
              <w:t>41</w:t>
            </w:r>
          </w:p>
        </w:tc>
        <w:tc>
          <w:tcPr>
            <w:tcW w:w="717" w:type="dxa"/>
          </w:tcPr>
          <w:p w14:paraId="75C1C1A4" w14:textId="77777777" w:rsidR="00EB4C62" w:rsidRPr="007E7532" w:rsidRDefault="00EB4C62" w:rsidP="00EB4C62">
            <w:pPr>
              <w:jc w:val="center"/>
              <w:rPr>
                <w:b/>
                <w:sz w:val="18"/>
                <w:szCs w:val="18"/>
              </w:rPr>
            </w:pPr>
            <w:r w:rsidRPr="007E7532">
              <w:rPr>
                <w:b/>
                <w:sz w:val="18"/>
                <w:szCs w:val="18"/>
              </w:rPr>
              <w:t>neevid.</w:t>
            </w:r>
          </w:p>
        </w:tc>
      </w:tr>
      <w:tr w:rsidR="00EB4C62" w14:paraId="5BE67C8F" w14:textId="77777777" w:rsidTr="00E041AC">
        <w:trPr>
          <w:trHeight w:val="205"/>
        </w:trPr>
        <w:tc>
          <w:tcPr>
            <w:tcW w:w="3347" w:type="dxa"/>
            <w:gridSpan w:val="3"/>
            <w:vAlign w:val="center"/>
          </w:tcPr>
          <w:p w14:paraId="0A242723" w14:textId="77777777" w:rsidR="00EB4C62" w:rsidRDefault="00EB4C62" w:rsidP="00EB4C62">
            <w:r>
              <w:t>---</w:t>
            </w:r>
          </w:p>
        </w:tc>
        <w:tc>
          <w:tcPr>
            <w:tcW w:w="2245" w:type="dxa"/>
            <w:gridSpan w:val="2"/>
            <w:vAlign w:val="center"/>
          </w:tcPr>
          <w:p w14:paraId="27FE0EBB" w14:textId="77777777" w:rsidR="00EB4C62" w:rsidRDefault="00EB4C62" w:rsidP="00EB4C62">
            <w:r>
              <w:t>---</w:t>
            </w:r>
          </w:p>
        </w:tc>
        <w:tc>
          <w:tcPr>
            <w:tcW w:w="2248" w:type="dxa"/>
            <w:gridSpan w:val="6"/>
            <w:tcBorders>
              <w:right w:val="single" w:sz="12" w:space="0" w:color="auto"/>
            </w:tcBorders>
            <w:vAlign w:val="center"/>
          </w:tcPr>
          <w:p w14:paraId="5887EB6E" w14:textId="77777777" w:rsidR="00EB4C62" w:rsidRDefault="00EB4C62" w:rsidP="00EB4C62">
            <w:r>
              <w:t>---</w:t>
            </w:r>
          </w:p>
        </w:tc>
        <w:tc>
          <w:tcPr>
            <w:tcW w:w="1407" w:type="dxa"/>
            <w:gridSpan w:val="2"/>
            <w:tcBorders>
              <w:left w:val="single" w:sz="12" w:space="0" w:color="auto"/>
            </w:tcBorders>
            <w:shd w:val="clear" w:color="auto" w:fill="FBD4B4"/>
            <w:vAlign w:val="center"/>
          </w:tcPr>
          <w:p w14:paraId="715FD072" w14:textId="77777777" w:rsidR="00EB4C62" w:rsidRPr="00F20AEF" w:rsidRDefault="00EB4C62" w:rsidP="00EB4C62">
            <w:pPr>
              <w:rPr>
                <w:b/>
                <w:sz w:val="18"/>
              </w:rPr>
            </w:pPr>
            <w:r w:rsidRPr="00F20AEF">
              <w:rPr>
                <w:b/>
                <w:sz w:val="18"/>
              </w:rPr>
              <w:t>H-index WoS/Scopus</w:t>
            </w:r>
          </w:p>
        </w:tc>
        <w:tc>
          <w:tcPr>
            <w:tcW w:w="717" w:type="dxa"/>
            <w:vAlign w:val="center"/>
          </w:tcPr>
          <w:p w14:paraId="03CC9E6D" w14:textId="01A91264" w:rsidR="00EB4C62" w:rsidRDefault="003F593A" w:rsidP="00EB4C62">
            <w:pPr>
              <w:jc w:val="center"/>
              <w:rPr>
                <w:b/>
              </w:rPr>
            </w:pPr>
            <w:r w:rsidRPr="007E7532">
              <w:rPr>
                <w:b/>
              </w:rPr>
              <w:t>7</w:t>
            </w:r>
            <w:r w:rsidR="00EB4C62" w:rsidRPr="007E7532">
              <w:rPr>
                <w:b/>
              </w:rPr>
              <w:t>/9</w:t>
            </w:r>
          </w:p>
        </w:tc>
      </w:tr>
      <w:tr w:rsidR="00EB4C62" w14:paraId="65723E1C" w14:textId="77777777" w:rsidTr="00E041AC">
        <w:tc>
          <w:tcPr>
            <w:tcW w:w="9964" w:type="dxa"/>
            <w:gridSpan w:val="14"/>
            <w:shd w:val="clear" w:color="auto" w:fill="F7CAAC"/>
          </w:tcPr>
          <w:p w14:paraId="3445664C" w14:textId="77777777" w:rsidR="00EB4C62" w:rsidRDefault="00EB4C62" w:rsidP="00EB4C62">
            <w:pPr>
              <w:jc w:val="both"/>
              <w:rPr>
                <w:b/>
              </w:rPr>
            </w:pPr>
            <w:r>
              <w:rPr>
                <w:b/>
              </w:rPr>
              <w:t xml:space="preserve">Přehled o nejvýznamnější publikační a další tvůrčí činnosti nebo další profesní činnosti u odborníků z praxe vztahující se k zabezpečovaným předmětům </w:t>
            </w:r>
          </w:p>
        </w:tc>
      </w:tr>
      <w:tr w:rsidR="007E7532" w14:paraId="36E78B30" w14:textId="77777777" w:rsidTr="00E041AC">
        <w:trPr>
          <w:trHeight w:val="707"/>
        </w:trPr>
        <w:tc>
          <w:tcPr>
            <w:tcW w:w="9964" w:type="dxa"/>
            <w:gridSpan w:val="14"/>
          </w:tcPr>
          <w:p w14:paraId="29717D7A" w14:textId="77777777" w:rsidR="007E7532" w:rsidRDefault="007E7532" w:rsidP="007E7532">
            <w:pPr>
              <w:autoSpaceDE w:val="0"/>
              <w:autoSpaceDN w:val="0"/>
              <w:adjustRightInd w:val="0"/>
              <w:spacing w:before="100" w:after="100"/>
              <w:jc w:val="both"/>
              <w:rPr>
                <w:rFonts w:eastAsiaTheme="minorHAnsi"/>
                <w:lang w:eastAsia="en-US"/>
              </w:rPr>
            </w:pPr>
            <w:r w:rsidRPr="007246FE">
              <w:rPr>
                <w:rFonts w:eastAsiaTheme="minorHAnsi"/>
                <w:b/>
                <w:bCs/>
                <w:lang w:val="en-GB" w:eastAsia="en-US"/>
              </w:rPr>
              <w:t>BEDNAŘÍK, M. (5</w:t>
            </w:r>
            <w:r>
              <w:rPr>
                <w:rFonts w:eastAsiaTheme="minorHAnsi"/>
                <w:b/>
                <w:bCs/>
                <w:lang w:val="en-GB" w:eastAsia="en-US"/>
              </w:rPr>
              <w:t>5</w:t>
            </w:r>
            <w:r w:rsidRPr="007246FE">
              <w:rPr>
                <w:rFonts w:eastAsiaTheme="minorHAnsi"/>
                <w:b/>
                <w:bCs/>
                <w:lang w:val="en-GB" w:eastAsia="en-US"/>
              </w:rPr>
              <w:t>%)</w:t>
            </w:r>
            <w:r w:rsidRPr="0071460E">
              <w:rPr>
                <w:rFonts w:eastAsiaTheme="minorHAnsi"/>
                <w:lang w:val="en-GB" w:eastAsia="en-US"/>
              </w:rPr>
              <w:t xml:space="preserve">, </w:t>
            </w:r>
            <w:r>
              <w:rPr>
                <w:rFonts w:eastAsiaTheme="minorHAnsi"/>
                <w:lang w:val="en-GB" w:eastAsia="en-US"/>
              </w:rPr>
              <w:t>PATA</w:t>
            </w:r>
            <w:r w:rsidRPr="0071460E">
              <w:rPr>
                <w:rFonts w:eastAsiaTheme="minorHAnsi"/>
                <w:lang w:val="en-GB" w:eastAsia="en-US"/>
              </w:rPr>
              <w:t xml:space="preserve">, </w:t>
            </w:r>
            <w:r>
              <w:rPr>
                <w:rFonts w:eastAsiaTheme="minorHAnsi"/>
                <w:lang w:val="en-GB" w:eastAsia="en-US"/>
              </w:rPr>
              <w:t>V</w:t>
            </w:r>
            <w:r w:rsidRPr="0071460E">
              <w:rPr>
                <w:rFonts w:eastAsiaTheme="minorHAnsi"/>
                <w:lang w:val="en-GB" w:eastAsia="en-US"/>
              </w:rPr>
              <w:t xml:space="preserve">., </w:t>
            </w:r>
            <w:r>
              <w:rPr>
                <w:rFonts w:eastAsiaTheme="minorHAnsi"/>
                <w:lang w:val="en-GB" w:eastAsia="en-US"/>
              </w:rPr>
              <w:t>OVSÍK</w:t>
            </w:r>
            <w:r w:rsidRPr="0071460E">
              <w:rPr>
                <w:rFonts w:eastAsiaTheme="minorHAnsi"/>
                <w:lang w:val="en-GB" w:eastAsia="en-US"/>
              </w:rPr>
              <w:t xml:space="preserve">, M., </w:t>
            </w:r>
            <w:r>
              <w:rPr>
                <w:rFonts w:eastAsiaTheme="minorHAnsi"/>
                <w:lang w:val="en-GB" w:eastAsia="en-US"/>
              </w:rPr>
              <w:t>MIZERA</w:t>
            </w:r>
            <w:r w:rsidRPr="0071460E">
              <w:rPr>
                <w:rFonts w:eastAsiaTheme="minorHAnsi"/>
                <w:lang w:val="en-GB" w:eastAsia="en-US"/>
              </w:rPr>
              <w:t xml:space="preserve">, </w:t>
            </w:r>
            <w:r>
              <w:rPr>
                <w:rFonts w:eastAsiaTheme="minorHAnsi"/>
                <w:lang w:val="en-GB" w:eastAsia="en-US"/>
              </w:rPr>
              <w:t>A</w:t>
            </w:r>
            <w:r w:rsidRPr="0071460E">
              <w:rPr>
                <w:rFonts w:eastAsiaTheme="minorHAnsi"/>
                <w:lang w:val="en-GB" w:eastAsia="en-US"/>
              </w:rPr>
              <w:t xml:space="preserve">., </w:t>
            </w:r>
            <w:r>
              <w:rPr>
                <w:rFonts w:eastAsiaTheme="minorHAnsi"/>
                <w:lang w:val="en-GB" w:eastAsia="en-US"/>
              </w:rPr>
              <w:t>HUSÁR</w:t>
            </w:r>
            <w:r w:rsidRPr="0071460E">
              <w:rPr>
                <w:rFonts w:eastAsiaTheme="minorHAnsi"/>
                <w:lang w:val="en-GB" w:eastAsia="en-US"/>
              </w:rPr>
              <w:t xml:space="preserve">, </w:t>
            </w:r>
            <w:r>
              <w:rPr>
                <w:rFonts w:eastAsiaTheme="minorHAnsi"/>
                <w:lang w:val="en-GB" w:eastAsia="en-US"/>
              </w:rPr>
              <w:t>J</w:t>
            </w:r>
            <w:r w:rsidRPr="0071460E">
              <w:rPr>
                <w:rFonts w:eastAsiaTheme="minorHAnsi"/>
                <w:lang w:val="en-GB" w:eastAsia="en-US"/>
              </w:rPr>
              <w:t xml:space="preserve">., </w:t>
            </w:r>
            <w:r>
              <w:rPr>
                <w:rFonts w:eastAsiaTheme="minorHAnsi"/>
                <w:lang w:val="en-GB" w:eastAsia="en-US"/>
              </w:rPr>
              <w:t>MAŇAS</w:t>
            </w:r>
            <w:r w:rsidRPr="0071460E">
              <w:rPr>
                <w:rFonts w:eastAsiaTheme="minorHAnsi"/>
                <w:lang w:val="en-GB" w:eastAsia="en-US"/>
              </w:rPr>
              <w:t xml:space="preserve">, </w:t>
            </w:r>
            <w:r>
              <w:rPr>
                <w:rFonts w:eastAsiaTheme="minorHAnsi"/>
                <w:lang w:val="en-GB" w:eastAsia="en-US"/>
              </w:rPr>
              <w:t>M</w:t>
            </w:r>
            <w:r w:rsidRPr="0071460E">
              <w:rPr>
                <w:rFonts w:eastAsiaTheme="minorHAnsi"/>
                <w:lang w:val="en-GB" w:eastAsia="en-US"/>
              </w:rPr>
              <w:t xml:space="preserve">., </w:t>
            </w:r>
            <w:r>
              <w:rPr>
                <w:rFonts w:eastAsiaTheme="minorHAnsi"/>
                <w:lang w:val="en-GB" w:eastAsia="en-US"/>
              </w:rPr>
              <w:t>HANZLÍK</w:t>
            </w:r>
            <w:r w:rsidRPr="0071460E">
              <w:rPr>
                <w:rFonts w:eastAsiaTheme="minorHAnsi"/>
                <w:lang w:val="en-GB" w:eastAsia="en-US"/>
              </w:rPr>
              <w:t xml:space="preserve">, </w:t>
            </w:r>
            <w:r>
              <w:rPr>
                <w:rFonts w:eastAsiaTheme="minorHAnsi"/>
                <w:lang w:val="en-GB" w:eastAsia="en-US"/>
              </w:rPr>
              <w:t>J</w:t>
            </w:r>
            <w:r w:rsidRPr="0071460E">
              <w:rPr>
                <w:rFonts w:eastAsiaTheme="minorHAnsi"/>
                <w:lang w:val="en-GB" w:eastAsia="en-US"/>
              </w:rPr>
              <w:t>.</w:t>
            </w:r>
            <w:r>
              <w:rPr>
                <w:rFonts w:eastAsiaTheme="minorHAnsi"/>
                <w:lang w:val="en-GB" w:eastAsia="en-US"/>
              </w:rPr>
              <w:t>, KARHÁNKOVÁ, M.</w:t>
            </w:r>
            <w:r w:rsidRPr="0071460E">
              <w:rPr>
                <w:rFonts w:eastAsiaTheme="minorHAnsi"/>
                <w:lang w:val="en-GB" w:eastAsia="en-US"/>
              </w:rPr>
              <w:t xml:space="preserve">: </w:t>
            </w:r>
            <w:r w:rsidRPr="00234FE8">
              <w:rPr>
                <w:rFonts w:eastAsiaTheme="minorHAnsi"/>
                <w:lang w:val="en-GB" w:eastAsia="en-US"/>
              </w:rPr>
              <w:t xml:space="preserve">The </w:t>
            </w:r>
            <w:r>
              <w:rPr>
                <w:rFonts w:eastAsiaTheme="minorHAnsi"/>
                <w:lang w:val="en-GB" w:eastAsia="en-US"/>
              </w:rPr>
              <w:t>m</w:t>
            </w:r>
            <w:r w:rsidRPr="00234FE8">
              <w:rPr>
                <w:rFonts w:eastAsiaTheme="minorHAnsi"/>
                <w:lang w:val="en-GB" w:eastAsia="en-US"/>
              </w:rPr>
              <w:t xml:space="preserve">odification of </w:t>
            </w:r>
            <w:r>
              <w:rPr>
                <w:rFonts w:eastAsiaTheme="minorHAnsi"/>
                <w:lang w:val="en-GB" w:eastAsia="en-US"/>
              </w:rPr>
              <w:t>u</w:t>
            </w:r>
            <w:r w:rsidRPr="00234FE8">
              <w:rPr>
                <w:rFonts w:eastAsiaTheme="minorHAnsi"/>
                <w:lang w:val="en-GB" w:eastAsia="en-US"/>
              </w:rPr>
              <w:t xml:space="preserve">seful </w:t>
            </w:r>
            <w:r>
              <w:rPr>
                <w:rFonts w:eastAsiaTheme="minorHAnsi"/>
                <w:lang w:val="en-GB" w:eastAsia="en-US"/>
              </w:rPr>
              <w:t>i</w:t>
            </w:r>
            <w:r w:rsidRPr="00234FE8">
              <w:rPr>
                <w:rFonts w:eastAsiaTheme="minorHAnsi"/>
                <w:lang w:val="en-GB" w:eastAsia="en-US"/>
              </w:rPr>
              <w:t>njection-</w:t>
            </w:r>
            <w:r>
              <w:rPr>
                <w:rFonts w:eastAsiaTheme="minorHAnsi"/>
                <w:lang w:val="en-GB" w:eastAsia="en-US"/>
              </w:rPr>
              <w:t>m</w:t>
            </w:r>
            <w:r w:rsidRPr="00234FE8">
              <w:rPr>
                <w:rFonts w:eastAsiaTheme="minorHAnsi"/>
                <w:lang w:val="en-GB" w:eastAsia="en-US"/>
              </w:rPr>
              <w:t xml:space="preserve">olded </w:t>
            </w:r>
            <w:r>
              <w:rPr>
                <w:rFonts w:eastAsiaTheme="minorHAnsi"/>
                <w:lang w:val="en-GB" w:eastAsia="en-US"/>
              </w:rPr>
              <w:t>p</w:t>
            </w:r>
            <w:r w:rsidRPr="00234FE8">
              <w:rPr>
                <w:rFonts w:eastAsiaTheme="minorHAnsi"/>
                <w:lang w:val="en-GB" w:eastAsia="en-US"/>
              </w:rPr>
              <w:t xml:space="preserve">arts’ </w:t>
            </w:r>
            <w:r>
              <w:rPr>
                <w:rFonts w:eastAsiaTheme="minorHAnsi"/>
                <w:lang w:val="en-GB" w:eastAsia="en-US"/>
              </w:rPr>
              <w:t>p</w:t>
            </w:r>
            <w:r w:rsidRPr="00234FE8">
              <w:rPr>
                <w:rFonts w:eastAsiaTheme="minorHAnsi"/>
                <w:lang w:val="en-GB" w:eastAsia="en-US"/>
              </w:rPr>
              <w:t xml:space="preserve">roperties </w:t>
            </w:r>
            <w:r>
              <w:rPr>
                <w:rFonts w:eastAsiaTheme="minorHAnsi"/>
                <w:lang w:val="en-GB" w:eastAsia="en-US"/>
              </w:rPr>
              <w:t>i</w:t>
            </w:r>
            <w:r w:rsidRPr="00234FE8">
              <w:rPr>
                <w:rFonts w:eastAsiaTheme="minorHAnsi"/>
                <w:lang w:val="en-GB" w:eastAsia="en-US"/>
              </w:rPr>
              <w:t xml:space="preserve">nduced </w:t>
            </w:r>
            <w:r>
              <w:rPr>
                <w:rFonts w:eastAsiaTheme="minorHAnsi"/>
                <w:lang w:val="en-GB" w:eastAsia="en-US"/>
              </w:rPr>
              <w:t>u</w:t>
            </w:r>
            <w:r w:rsidRPr="00234FE8">
              <w:rPr>
                <w:rFonts w:eastAsiaTheme="minorHAnsi"/>
                <w:lang w:val="en-GB" w:eastAsia="en-US"/>
              </w:rPr>
              <w:t xml:space="preserve">sing </w:t>
            </w:r>
            <w:r>
              <w:rPr>
                <w:rFonts w:eastAsiaTheme="minorHAnsi"/>
                <w:lang w:val="en-GB" w:eastAsia="en-US"/>
              </w:rPr>
              <w:t>h</w:t>
            </w:r>
            <w:r w:rsidRPr="00234FE8">
              <w:rPr>
                <w:rFonts w:eastAsiaTheme="minorHAnsi"/>
                <w:lang w:val="en-GB" w:eastAsia="en-US"/>
              </w:rPr>
              <w:t>igh-</w:t>
            </w:r>
            <w:r>
              <w:rPr>
                <w:rFonts w:eastAsiaTheme="minorHAnsi"/>
                <w:lang w:val="en-GB" w:eastAsia="en-US"/>
              </w:rPr>
              <w:t>e</w:t>
            </w:r>
            <w:r w:rsidRPr="00234FE8">
              <w:rPr>
                <w:rFonts w:eastAsiaTheme="minorHAnsi"/>
                <w:lang w:val="en-GB" w:eastAsia="en-US"/>
              </w:rPr>
              <w:t xml:space="preserve">nergy </w:t>
            </w:r>
            <w:r>
              <w:rPr>
                <w:rFonts w:eastAsiaTheme="minorHAnsi"/>
                <w:lang w:val="en-GB" w:eastAsia="en-US"/>
              </w:rPr>
              <w:t>r</w:t>
            </w:r>
            <w:r w:rsidRPr="00234FE8">
              <w:rPr>
                <w:rFonts w:eastAsiaTheme="minorHAnsi"/>
                <w:lang w:val="en-GB" w:eastAsia="en-US"/>
              </w:rPr>
              <w:t>adiation</w:t>
            </w:r>
            <w:r w:rsidRPr="0071460E">
              <w:rPr>
                <w:rFonts w:eastAsiaTheme="minorHAnsi"/>
                <w:lang w:val="en-GB" w:eastAsia="en-US"/>
              </w:rPr>
              <w:t xml:space="preserve">. </w:t>
            </w:r>
            <w:r>
              <w:rPr>
                <w:rFonts w:eastAsiaTheme="minorHAnsi"/>
                <w:i/>
                <w:iCs/>
                <w:lang w:val="en-GB" w:eastAsia="en-US"/>
              </w:rPr>
              <w:t>Polymers</w:t>
            </w:r>
            <w:r w:rsidRPr="0071460E">
              <w:rPr>
                <w:rFonts w:eastAsiaTheme="minorHAnsi"/>
                <w:i/>
                <w:iCs/>
                <w:lang w:val="en-GB" w:eastAsia="en-US"/>
              </w:rPr>
              <w:t xml:space="preserve"> </w:t>
            </w:r>
            <w:r w:rsidRPr="00234FE8">
              <w:rPr>
                <w:rFonts w:eastAsiaTheme="minorHAnsi"/>
                <w:lang w:val="en-GB" w:eastAsia="en-US"/>
              </w:rPr>
              <w:t>16(4)</w:t>
            </w:r>
            <w:r>
              <w:rPr>
                <w:rFonts w:eastAsiaTheme="minorHAnsi"/>
                <w:lang w:val="en-GB" w:eastAsia="en-US"/>
              </w:rPr>
              <w:t xml:space="preserve">, </w:t>
            </w:r>
            <w:r w:rsidRPr="00234FE8">
              <w:rPr>
                <w:rFonts w:eastAsiaTheme="minorHAnsi"/>
                <w:lang w:val="en-GB" w:eastAsia="en-US"/>
              </w:rPr>
              <w:t>450</w:t>
            </w:r>
            <w:r w:rsidRPr="0071460E">
              <w:rPr>
                <w:rFonts w:eastAsiaTheme="minorHAnsi"/>
                <w:lang w:val="en-GB" w:eastAsia="en-US"/>
              </w:rPr>
              <w:t xml:space="preserve">, </w:t>
            </w:r>
            <w:r w:rsidRPr="0071460E">
              <w:rPr>
                <w:rFonts w:eastAsiaTheme="minorHAnsi"/>
                <w:b/>
                <w:bCs/>
                <w:lang w:val="en-GB" w:eastAsia="en-US"/>
              </w:rPr>
              <w:t>202</w:t>
            </w:r>
            <w:r>
              <w:rPr>
                <w:rFonts w:eastAsiaTheme="minorHAnsi"/>
                <w:b/>
                <w:bCs/>
                <w:lang w:val="en-GB" w:eastAsia="en-US"/>
              </w:rPr>
              <w:t>4</w:t>
            </w:r>
            <w:r w:rsidRPr="0071460E">
              <w:rPr>
                <w:rFonts w:eastAsiaTheme="minorHAnsi"/>
                <w:lang w:val="en-GB" w:eastAsia="en-US"/>
              </w:rPr>
              <w:t>. ISSN 2073-4360.</w:t>
            </w:r>
            <w:r>
              <w:rPr>
                <w:rFonts w:eastAsiaTheme="minorHAnsi"/>
                <w:lang w:eastAsia="en-US"/>
              </w:rPr>
              <w:t xml:space="preserve"> Jimp (Q1)</w:t>
            </w:r>
          </w:p>
          <w:p w14:paraId="01E76B65" w14:textId="5E663D20" w:rsidR="007E7532" w:rsidRDefault="007E7532" w:rsidP="007E7532">
            <w:pPr>
              <w:autoSpaceDE w:val="0"/>
              <w:autoSpaceDN w:val="0"/>
              <w:adjustRightInd w:val="0"/>
              <w:spacing w:before="100" w:after="100"/>
              <w:jc w:val="both"/>
              <w:rPr>
                <w:rFonts w:eastAsiaTheme="minorHAnsi"/>
                <w:lang w:eastAsia="en-US"/>
              </w:rPr>
            </w:pPr>
            <w:r w:rsidRPr="0071460E">
              <w:rPr>
                <w:rFonts w:eastAsiaTheme="minorHAnsi"/>
                <w:lang w:val="en-GB" w:eastAsia="en-US"/>
              </w:rPr>
              <w:t xml:space="preserve">OVSÍK, M., </w:t>
            </w:r>
            <w:r w:rsidRPr="0071460E">
              <w:rPr>
                <w:rFonts w:eastAsiaTheme="minorHAnsi"/>
                <w:b/>
                <w:bCs/>
                <w:lang w:val="en-GB" w:eastAsia="en-US"/>
              </w:rPr>
              <w:t>BEDNAŘÍK, M. (</w:t>
            </w:r>
            <w:r>
              <w:rPr>
                <w:rFonts w:eastAsiaTheme="minorHAnsi"/>
                <w:b/>
                <w:bCs/>
                <w:lang w:val="en-GB" w:eastAsia="en-US"/>
              </w:rPr>
              <w:t>30</w:t>
            </w:r>
            <w:r w:rsidRPr="0071460E">
              <w:rPr>
                <w:rFonts w:eastAsiaTheme="minorHAnsi"/>
                <w:b/>
                <w:bCs/>
                <w:lang w:val="en-GB" w:eastAsia="en-US"/>
              </w:rPr>
              <w:t>%)</w:t>
            </w:r>
            <w:r w:rsidRPr="0071460E">
              <w:rPr>
                <w:rFonts w:eastAsiaTheme="minorHAnsi"/>
                <w:lang w:val="en-GB" w:eastAsia="en-US"/>
              </w:rPr>
              <w:t>,</w:t>
            </w:r>
            <w:r>
              <w:rPr>
                <w:rFonts w:eastAsiaTheme="minorHAnsi"/>
                <w:lang w:val="en-GB" w:eastAsia="en-US"/>
              </w:rPr>
              <w:t xml:space="preserve"> ŘEZNÍČEK, M.,</w:t>
            </w:r>
            <w:r w:rsidRPr="0071460E">
              <w:rPr>
                <w:rFonts w:eastAsiaTheme="minorHAnsi"/>
                <w:lang w:val="en-GB" w:eastAsia="en-US"/>
              </w:rPr>
              <w:t xml:space="preserve"> STANĚK, M.: </w:t>
            </w:r>
            <w:r w:rsidRPr="001C0F54">
              <w:rPr>
                <w:rFonts w:eastAsiaTheme="minorHAnsi"/>
                <w:lang w:val="en-GB" w:eastAsia="en-US"/>
              </w:rPr>
              <w:t xml:space="preserve">Sheet </w:t>
            </w:r>
            <w:r w:rsidR="00FE1F3A">
              <w:rPr>
                <w:rFonts w:eastAsiaTheme="minorHAnsi"/>
                <w:lang w:val="en-GB" w:eastAsia="en-US"/>
              </w:rPr>
              <w:t>f</w:t>
            </w:r>
            <w:r w:rsidRPr="001C0F54">
              <w:rPr>
                <w:rFonts w:eastAsiaTheme="minorHAnsi"/>
                <w:lang w:val="en-GB" w:eastAsia="en-US"/>
              </w:rPr>
              <w:t xml:space="preserve">orming via </w:t>
            </w:r>
            <w:r w:rsidR="00FE1F3A">
              <w:rPr>
                <w:rFonts w:eastAsiaTheme="minorHAnsi"/>
                <w:lang w:val="en-GB" w:eastAsia="en-US"/>
              </w:rPr>
              <w:t>l</w:t>
            </w:r>
            <w:r w:rsidRPr="001C0F54">
              <w:rPr>
                <w:rFonts w:eastAsiaTheme="minorHAnsi"/>
                <w:lang w:val="en-GB" w:eastAsia="en-US"/>
              </w:rPr>
              <w:t xml:space="preserve">imiting </w:t>
            </w:r>
            <w:r w:rsidR="00FE1F3A">
              <w:rPr>
                <w:rFonts w:eastAsiaTheme="minorHAnsi"/>
                <w:lang w:val="en-GB" w:eastAsia="en-US"/>
              </w:rPr>
              <w:t>d</w:t>
            </w:r>
            <w:r w:rsidRPr="001C0F54">
              <w:rPr>
                <w:rFonts w:eastAsiaTheme="minorHAnsi"/>
                <w:lang w:val="en-GB" w:eastAsia="en-US"/>
              </w:rPr>
              <w:t xml:space="preserve">ome </w:t>
            </w:r>
            <w:r w:rsidR="00FE1F3A">
              <w:rPr>
                <w:rFonts w:eastAsiaTheme="minorHAnsi"/>
                <w:lang w:val="en-GB" w:eastAsia="en-US"/>
              </w:rPr>
              <w:t>h</w:t>
            </w:r>
            <w:r w:rsidRPr="001C0F54">
              <w:rPr>
                <w:rFonts w:eastAsiaTheme="minorHAnsi"/>
                <w:lang w:val="en-GB" w:eastAsia="en-US"/>
              </w:rPr>
              <w:t xml:space="preserve">eight (LDH) </w:t>
            </w:r>
            <w:r w:rsidR="00FE1F3A">
              <w:rPr>
                <w:rFonts w:eastAsiaTheme="minorHAnsi"/>
                <w:lang w:val="en-GB" w:eastAsia="en-US"/>
              </w:rPr>
              <w:t>t</w:t>
            </w:r>
            <w:r w:rsidRPr="001C0F54">
              <w:rPr>
                <w:rFonts w:eastAsiaTheme="minorHAnsi"/>
                <w:lang w:val="en-GB" w:eastAsia="en-US"/>
              </w:rPr>
              <w:t xml:space="preserve">est: Influence of the </w:t>
            </w:r>
            <w:r w:rsidR="00FE1F3A">
              <w:rPr>
                <w:rFonts w:eastAsiaTheme="minorHAnsi"/>
                <w:lang w:val="en-GB" w:eastAsia="en-US"/>
              </w:rPr>
              <w:t>a</w:t>
            </w:r>
            <w:r w:rsidRPr="001C0F54">
              <w:rPr>
                <w:rFonts w:eastAsiaTheme="minorHAnsi"/>
                <w:lang w:val="en-GB" w:eastAsia="en-US"/>
              </w:rPr>
              <w:t xml:space="preserve">pplication of </w:t>
            </w:r>
            <w:r w:rsidR="00FE1F3A">
              <w:rPr>
                <w:rFonts w:eastAsiaTheme="minorHAnsi"/>
                <w:lang w:val="en-GB" w:eastAsia="en-US"/>
              </w:rPr>
              <w:t>l</w:t>
            </w:r>
            <w:r w:rsidRPr="001C0F54">
              <w:rPr>
                <w:rFonts w:eastAsiaTheme="minorHAnsi"/>
                <w:lang w:val="en-GB" w:eastAsia="en-US"/>
              </w:rPr>
              <w:t xml:space="preserve">ubricants, </w:t>
            </w:r>
            <w:r w:rsidR="00FE1F3A">
              <w:rPr>
                <w:rFonts w:eastAsiaTheme="minorHAnsi"/>
                <w:lang w:val="en-GB" w:eastAsia="en-US"/>
              </w:rPr>
              <w:t>l</w:t>
            </w:r>
            <w:r w:rsidRPr="001C0F54">
              <w:rPr>
                <w:rFonts w:eastAsiaTheme="minorHAnsi"/>
                <w:lang w:val="en-GB" w:eastAsia="en-US"/>
              </w:rPr>
              <w:t xml:space="preserve">ocation and </w:t>
            </w:r>
            <w:r w:rsidR="00FE1F3A">
              <w:rPr>
                <w:rFonts w:eastAsiaTheme="minorHAnsi"/>
                <w:lang w:val="en-GB" w:eastAsia="en-US"/>
              </w:rPr>
              <w:t>s</w:t>
            </w:r>
            <w:r w:rsidRPr="001C0F54">
              <w:rPr>
                <w:rFonts w:eastAsiaTheme="minorHAnsi"/>
                <w:lang w:val="en-GB" w:eastAsia="en-US"/>
              </w:rPr>
              <w:t xml:space="preserve">heet </w:t>
            </w:r>
            <w:r w:rsidR="00FE1F3A">
              <w:rPr>
                <w:rFonts w:eastAsiaTheme="minorHAnsi"/>
                <w:lang w:val="en-GB" w:eastAsia="en-US"/>
              </w:rPr>
              <w:t>t</w:t>
            </w:r>
            <w:r w:rsidRPr="001C0F54">
              <w:rPr>
                <w:rFonts w:eastAsiaTheme="minorHAnsi"/>
                <w:lang w:val="en-GB" w:eastAsia="en-US"/>
              </w:rPr>
              <w:t xml:space="preserve">hickness on the </w:t>
            </w:r>
            <w:r w:rsidR="00FE1F3A">
              <w:rPr>
                <w:rFonts w:eastAsiaTheme="minorHAnsi"/>
                <w:lang w:val="en-GB" w:eastAsia="en-US"/>
              </w:rPr>
              <w:t>m</w:t>
            </w:r>
            <w:r w:rsidRPr="001C0F54">
              <w:rPr>
                <w:rFonts w:eastAsiaTheme="minorHAnsi"/>
                <w:lang w:val="en-GB" w:eastAsia="en-US"/>
              </w:rPr>
              <w:t>icro-</w:t>
            </w:r>
            <w:r w:rsidR="00FE1F3A">
              <w:rPr>
                <w:rFonts w:eastAsiaTheme="minorHAnsi"/>
                <w:lang w:val="en-GB" w:eastAsia="en-US"/>
              </w:rPr>
              <w:t>m</w:t>
            </w:r>
            <w:r w:rsidRPr="001C0F54">
              <w:rPr>
                <w:rFonts w:eastAsiaTheme="minorHAnsi"/>
                <w:lang w:val="en-GB" w:eastAsia="en-US"/>
              </w:rPr>
              <w:t xml:space="preserve">echanical </w:t>
            </w:r>
            <w:r w:rsidR="00FE1F3A">
              <w:rPr>
                <w:rFonts w:eastAsiaTheme="minorHAnsi"/>
                <w:lang w:val="en-GB" w:eastAsia="en-US"/>
              </w:rPr>
              <w:t>p</w:t>
            </w:r>
            <w:r w:rsidRPr="001C0F54">
              <w:rPr>
                <w:rFonts w:eastAsiaTheme="minorHAnsi"/>
                <w:lang w:val="en-GB" w:eastAsia="en-US"/>
              </w:rPr>
              <w:t>roperties of X8CrMnNi19-6-3</w:t>
            </w:r>
            <w:r w:rsidRPr="0071460E">
              <w:rPr>
                <w:rFonts w:eastAsiaTheme="minorHAnsi"/>
                <w:lang w:val="en-GB" w:eastAsia="en-US"/>
              </w:rPr>
              <w:t xml:space="preserve">. </w:t>
            </w:r>
            <w:r w:rsidRPr="001C0F54">
              <w:rPr>
                <w:rFonts w:eastAsiaTheme="minorHAnsi"/>
                <w:i/>
                <w:iCs/>
                <w:lang w:val="en-GB" w:eastAsia="en-US"/>
              </w:rPr>
              <w:t>Lubricants</w:t>
            </w:r>
            <w:r w:rsidRPr="0071460E">
              <w:rPr>
                <w:rFonts w:eastAsiaTheme="minorHAnsi"/>
                <w:i/>
                <w:iCs/>
                <w:lang w:val="en-GB" w:eastAsia="en-US"/>
              </w:rPr>
              <w:t xml:space="preserve"> </w:t>
            </w:r>
            <w:r w:rsidRPr="0071460E">
              <w:rPr>
                <w:rFonts w:eastAsiaTheme="minorHAnsi"/>
                <w:lang w:val="en-GB" w:eastAsia="en-US"/>
              </w:rPr>
              <w:t>1</w:t>
            </w:r>
            <w:r>
              <w:rPr>
                <w:rFonts w:eastAsiaTheme="minorHAnsi"/>
                <w:lang w:val="en-GB" w:eastAsia="en-US"/>
              </w:rPr>
              <w:t>2</w:t>
            </w:r>
            <w:r w:rsidRPr="0071460E">
              <w:rPr>
                <w:rFonts w:eastAsiaTheme="minorHAnsi"/>
                <w:lang w:val="en-GB" w:eastAsia="en-US"/>
              </w:rPr>
              <w:t>(</w:t>
            </w:r>
            <w:r>
              <w:rPr>
                <w:rFonts w:eastAsiaTheme="minorHAnsi"/>
                <w:lang w:val="en-GB" w:eastAsia="en-US"/>
              </w:rPr>
              <w:t>7</w:t>
            </w:r>
            <w:r w:rsidRPr="0071460E">
              <w:rPr>
                <w:rFonts w:eastAsiaTheme="minorHAnsi"/>
                <w:lang w:val="en-GB" w:eastAsia="en-US"/>
              </w:rPr>
              <w:t>)</w:t>
            </w:r>
            <w:r w:rsidR="00FE1F3A">
              <w:rPr>
                <w:rFonts w:eastAsiaTheme="minorHAnsi"/>
                <w:lang w:val="en-GB" w:eastAsia="en-US"/>
              </w:rPr>
              <w:t xml:space="preserve">, </w:t>
            </w:r>
            <w:r>
              <w:rPr>
                <w:rFonts w:eastAsiaTheme="minorHAnsi"/>
                <w:lang w:val="en-GB" w:eastAsia="en-US"/>
              </w:rPr>
              <w:t>260</w:t>
            </w:r>
            <w:r w:rsidRPr="0071460E">
              <w:rPr>
                <w:rFonts w:eastAsiaTheme="minorHAnsi"/>
                <w:lang w:val="en-GB" w:eastAsia="en-US"/>
              </w:rPr>
              <w:t xml:space="preserve">, </w:t>
            </w:r>
            <w:r w:rsidRPr="0071460E">
              <w:rPr>
                <w:rFonts w:eastAsiaTheme="minorHAnsi"/>
                <w:b/>
                <w:bCs/>
                <w:lang w:val="en-GB" w:eastAsia="en-US"/>
              </w:rPr>
              <w:t>202</w:t>
            </w:r>
            <w:r>
              <w:rPr>
                <w:rFonts w:eastAsiaTheme="minorHAnsi"/>
                <w:b/>
                <w:bCs/>
                <w:lang w:val="en-GB" w:eastAsia="en-US"/>
              </w:rPr>
              <w:t>4</w:t>
            </w:r>
            <w:r w:rsidRPr="0071460E">
              <w:rPr>
                <w:rFonts w:eastAsiaTheme="minorHAnsi"/>
                <w:lang w:val="en-GB" w:eastAsia="en-US"/>
              </w:rPr>
              <w:t xml:space="preserve">. ISSN </w:t>
            </w:r>
            <w:r w:rsidRPr="001C0F54">
              <w:rPr>
                <w:rFonts w:eastAsiaTheme="minorHAnsi"/>
                <w:lang w:val="en-GB" w:eastAsia="en-US"/>
              </w:rPr>
              <w:t>2075-4442</w:t>
            </w:r>
            <w:r w:rsidRPr="0071460E">
              <w:rPr>
                <w:rFonts w:eastAsiaTheme="minorHAnsi"/>
                <w:lang w:val="en-GB" w:eastAsia="en-US"/>
              </w:rPr>
              <w:t>.</w:t>
            </w:r>
            <w:r>
              <w:rPr>
                <w:rFonts w:eastAsiaTheme="minorHAnsi"/>
                <w:lang w:eastAsia="en-US"/>
              </w:rPr>
              <w:t xml:space="preserve"> Jimp (Q2)</w:t>
            </w:r>
          </w:p>
          <w:p w14:paraId="260FAC67" w14:textId="1343D762" w:rsidR="007E7532" w:rsidRDefault="007E7532" w:rsidP="007E7532">
            <w:pPr>
              <w:autoSpaceDE w:val="0"/>
              <w:autoSpaceDN w:val="0"/>
              <w:adjustRightInd w:val="0"/>
              <w:spacing w:before="100" w:after="100"/>
              <w:jc w:val="both"/>
              <w:rPr>
                <w:rFonts w:eastAsiaTheme="minorHAnsi"/>
                <w:lang w:eastAsia="en-US"/>
              </w:rPr>
            </w:pPr>
            <w:r w:rsidRPr="00371BD8">
              <w:rPr>
                <w:rFonts w:eastAsiaTheme="minorHAnsi"/>
                <w:lang w:eastAsia="en-US"/>
              </w:rPr>
              <w:t xml:space="preserve">HANZLÍK, J., VANĚK, J., KOTLÁNOVÁ, B., KOCÁK, M., OVSÍK, M., </w:t>
            </w:r>
            <w:r w:rsidRPr="00D54A18">
              <w:rPr>
                <w:rFonts w:eastAsiaTheme="minorHAnsi"/>
                <w:b/>
                <w:bCs/>
                <w:lang w:eastAsia="en-US"/>
              </w:rPr>
              <w:t>BEDNAŘÍK, M. (</w:t>
            </w:r>
            <w:r>
              <w:rPr>
                <w:rFonts w:eastAsiaTheme="minorHAnsi"/>
                <w:b/>
                <w:bCs/>
                <w:lang w:eastAsia="en-US"/>
              </w:rPr>
              <w:t>15</w:t>
            </w:r>
            <w:r w:rsidRPr="00D54A18">
              <w:rPr>
                <w:rFonts w:eastAsiaTheme="minorHAnsi"/>
                <w:b/>
                <w:bCs/>
                <w:lang w:eastAsia="en-US"/>
              </w:rPr>
              <w:t>%)</w:t>
            </w:r>
            <w:r w:rsidRPr="00371BD8">
              <w:rPr>
                <w:rFonts w:eastAsiaTheme="minorHAnsi"/>
                <w:lang w:eastAsia="en-US"/>
              </w:rPr>
              <w:t xml:space="preserve">: AFM-Based machine design for finishing injection molding tools. </w:t>
            </w:r>
            <w:r w:rsidRPr="00D54A18">
              <w:rPr>
                <w:rFonts w:eastAsiaTheme="minorHAnsi"/>
                <w:i/>
                <w:iCs/>
                <w:lang w:eastAsia="en-US"/>
              </w:rPr>
              <w:t>MM Science Journal</w:t>
            </w:r>
            <w:r w:rsidRPr="00371BD8">
              <w:rPr>
                <w:rFonts w:eastAsiaTheme="minorHAnsi"/>
                <w:lang w:eastAsia="en-US"/>
              </w:rPr>
              <w:t xml:space="preserve"> 2024(3), </w:t>
            </w:r>
            <w:r w:rsidRPr="00D54A18">
              <w:rPr>
                <w:rFonts w:eastAsiaTheme="minorHAnsi"/>
                <w:b/>
                <w:bCs/>
                <w:lang w:eastAsia="en-US"/>
              </w:rPr>
              <w:t>2024</w:t>
            </w:r>
            <w:r w:rsidRPr="00371BD8">
              <w:rPr>
                <w:rFonts w:eastAsiaTheme="minorHAnsi"/>
                <w:lang w:eastAsia="en-US"/>
              </w:rPr>
              <w:t>. ISSN 1805-0476. Jimp (Q4)</w:t>
            </w:r>
          </w:p>
          <w:p w14:paraId="4255B36D" w14:textId="2CAA8D84" w:rsidR="007E7532" w:rsidRDefault="007E7532" w:rsidP="007E7532">
            <w:pPr>
              <w:autoSpaceDE w:val="0"/>
              <w:autoSpaceDN w:val="0"/>
              <w:adjustRightInd w:val="0"/>
              <w:spacing w:before="100" w:after="100"/>
              <w:jc w:val="both"/>
              <w:rPr>
                <w:rFonts w:eastAsiaTheme="minorHAnsi"/>
                <w:lang w:eastAsia="en-US"/>
              </w:rPr>
            </w:pPr>
            <w:r w:rsidRPr="00371BD8">
              <w:rPr>
                <w:rFonts w:eastAsiaTheme="minorHAnsi"/>
                <w:lang w:eastAsia="en-US"/>
              </w:rPr>
              <w:t xml:space="preserve">HANZLÍK, J., VANĚK, J., PATA, V., ŠENKEŘÍK, V., POLÁŠKOVÁ, M., KRUŽELÁK, J., </w:t>
            </w:r>
            <w:r w:rsidRPr="00D54A18">
              <w:rPr>
                <w:rFonts w:eastAsiaTheme="minorHAnsi"/>
                <w:b/>
                <w:bCs/>
                <w:lang w:eastAsia="en-US"/>
              </w:rPr>
              <w:t>BEDNAŘÍK, M. (</w:t>
            </w:r>
            <w:r>
              <w:rPr>
                <w:rFonts w:eastAsiaTheme="minorHAnsi"/>
                <w:b/>
                <w:bCs/>
                <w:lang w:eastAsia="en-US"/>
              </w:rPr>
              <w:t>15</w:t>
            </w:r>
            <w:r w:rsidRPr="00D54A18">
              <w:rPr>
                <w:rFonts w:eastAsiaTheme="minorHAnsi"/>
                <w:b/>
                <w:bCs/>
                <w:lang w:eastAsia="en-US"/>
              </w:rPr>
              <w:t>%)</w:t>
            </w:r>
            <w:r w:rsidRPr="00371BD8">
              <w:rPr>
                <w:rFonts w:eastAsiaTheme="minorHAnsi"/>
                <w:lang w:eastAsia="en-US"/>
              </w:rPr>
              <w:t xml:space="preserve">: The impact of surface roughness on conformal cooling channels for injection molding. </w:t>
            </w:r>
            <w:r w:rsidRPr="00D54A18">
              <w:rPr>
                <w:rFonts w:eastAsiaTheme="minorHAnsi"/>
                <w:i/>
                <w:iCs/>
                <w:lang w:eastAsia="en-US"/>
              </w:rPr>
              <w:t xml:space="preserve">Materials </w:t>
            </w:r>
            <w:r w:rsidRPr="00371BD8">
              <w:rPr>
                <w:rFonts w:eastAsiaTheme="minorHAnsi"/>
                <w:lang w:eastAsia="en-US"/>
              </w:rPr>
              <w:t xml:space="preserve">17(11), </w:t>
            </w:r>
            <w:r w:rsidRPr="00D54A18">
              <w:rPr>
                <w:rFonts w:eastAsiaTheme="minorHAnsi"/>
                <w:b/>
                <w:bCs/>
                <w:lang w:eastAsia="en-US"/>
              </w:rPr>
              <w:t>2024</w:t>
            </w:r>
            <w:r w:rsidRPr="00371BD8">
              <w:rPr>
                <w:rFonts w:eastAsiaTheme="minorHAnsi"/>
                <w:lang w:eastAsia="en-US"/>
              </w:rPr>
              <w:t>. ISSN 1996-1944.</w:t>
            </w:r>
            <w:r>
              <w:rPr>
                <w:rFonts w:eastAsiaTheme="minorHAnsi"/>
                <w:lang w:eastAsia="en-US"/>
              </w:rPr>
              <w:t xml:space="preserve"> </w:t>
            </w:r>
            <w:r w:rsidRPr="00371BD8">
              <w:rPr>
                <w:rFonts w:eastAsiaTheme="minorHAnsi"/>
                <w:lang w:eastAsia="en-US"/>
              </w:rPr>
              <w:t>Jimp (Q</w:t>
            </w:r>
            <w:r>
              <w:rPr>
                <w:rFonts w:eastAsiaTheme="minorHAnsi"/>
                <w:lang w:eastAsia="en-US"/>
              </w:rPr>
              <w:t>1</w:t>
            </w:r>
            <w:r w:rsidRPr="00371BD8">
              <w:rPr>
                <w:rFonts w:eastAsiaTheme="minorHAnsi"/>
                <w:lang w:eastAsia="en-US"/>
              </w:rPr>
              <w:t>)</w:t>
            </w:r>
          </w:p>
          <w:p w14:paraId="49EA2703" w14:textId="6CD13C6E" w:rsidR="007E7532" w:rsidRDefault="007E7532" w:rsidP="007E7532">
            <w:pPr>
              <w:spacing w:before="100" w:after="100"/>
              <w:jc w:val="both"/>
              <w:rPr>
                <w:b/>
              </w:rPr>
            </w:pPr>
            <w:r w:rsidRPr="0071460E">
              <w:rPr>
                <w:rFonts w:eastAsiaTheme="minorHAnsi"/>
                <w:lang w:val="en-GB" w:eastAsia="en-US"/>
              </w:rPr>
              <w:t xml:space="preserve">OVSÍK, M., STANĚK, M., </w:t>
            </w:r>
            <w:r w:rsidRPr="0071460E">
              <w:rPr>
                <w:rFonts w:eastAsiaTheme="minorHAnsi"/>
                <w:b/>
                <w:bCs/>
                <w:lang w:val="en-GB" w:eastAsia="en-US"/>
              </w:rPr>
              <w:t>BEDNAŘÍK, M. (</w:t>
            </w:r>
            <w:r>
              <w:rPr>
                <w:rFonts w:eastAsiaTheme="minorHAnsi"/>
                <w:b/>
                <w:bCs/>
                <w:lang w:val="en-GB" w:eastAsia="en-US"/>
              </w:rPr>
              <w:t>2</w:t>
            </w:r>
            <w:r w:rsidRPr="0071460E">
              <w:rPr>
                <w:rFonts w:eastAsiaTheme="minorHAnsi"/>
                <w:b/>
                <w:bCs/>
                <w:lang w:val="en-GB" w:eastAsia="en-US"/>
              </w:rPr>
              <w:t>5%)</w:t>
            </w:r>
            <w:r w:rsidRPr="0071460E">
              <w:rPr>
                <w:rFonts w:eastAsiaTheme="minorHAnsi"/>
                <w:lang w:val="en-GB" w:eastAsia="en-US"/>
              </w:rPr>
              <w:t xml:space="preserve">: </w:t>
            </w:r>
            <w:r w:rsidRPr="000B0C14">
              <w:rPr>
                <w:rFonts w:eastAsiaTheme="minorHAnsi"/>
                <w:lang w:val="en-GB" w:eastAsia="en-US"/>
              </w:rPr>
              <w:t xml:space="preserve">Heat </w:t>
            </w:r>
            <w:r>
              <w:rPr>
                <w:rFonts w:eastAsiaTheme="minorHAnsi"/>
                <w:lang w:val="en-GB" w:eastAsia="en-US"/>
              </w:rPr>
              <w:t>t</w:t>
            </w:r>
            <w:r w:rsidRPr="000B0C14">
              <w:rPr>
                <w:rFonts w:eastAsiaTheme="minorHAnsi"/>
                <w:lang w:val="en-GB" w:eastAsia="en-US"/>
              </w:rPr>
              <w:t xml:space="preserve">reatment of </w:t>
            </w:r>
            <w:r>
              <w:rPr>
                <w:rFonts w:eastAsiaTheme="minorHAnsi"/>
                <w:lang w:val="en-GB" w:eastAsia="en-US"/>
              </w:rPr>
              <w:t>s</w:t>
            </w:r>
            <w:r w:rsidRPr="000B0C14">
              <w:rPr>
                <w:rFonts w:eastAsiaTheme="minorHAnsi"/>
                <w:lang w:val="en-GB" w:eastAsia="en-US"/>
              </w:rPr>
              <w:t>teel 1.3520:</w:t>
            </w:r>
            <w:r>
              <w:rPr>
                <w:rFonts w:eastAsiaTheme="minorHAnsi"/>
                <w:lang w:val="en-GB" w:eastAsia="en-US"/>
              </w:rPr>
              <w:t xml:space="preserve"> </w:t>
            </w:r>
            <w:r w:rsidRPr="000B0C14">
              <w:rPr>
                <w:rFonts w:eastAsiaTheme="minorHAnsi"/>
                <w:lang w:val="en-GB" w:eastAsia="en-US"/>
              </w:rPr>
              <w:t xml:space="preserve">Influence of </w:t>
            </w:r>
            <w:r>
              <w:rPr>
                <w:rFonts w:eastAsiaTheme="minorHAnsi"/>
                <w:lang w:val="en-GB" w:eastAsia="en-US"/>
              </w:rPr>
              <w:t>t</w:t>
            </w:r>
            <w:r w:rsidRPr="000B0C14">
              <w:rPr>
                <w:rFonts w:eastAsiaTheme="minorHAnsi"/>
                <w:lang w:val="en-GB" w:eastAsia="en-US"/>
              </w:rPr>
              <w:t xml:space="preserve">emperature and </w:t>
            </w:r>
            <w:r>
              <w:rPr>
                <w:rFonts w:eastAsiaTheme="minorHAnsi"/>
                <w:lang w:val="en-GB" w:eastAsia="en-US"/>
              </w:rPr>
              <w:t>a</w:t>
            </w:r>
            <w:r w:rsidRPr="000B0C14">
              <w:rPr>
                <w:rFonts w:eastAsiaTheme="minorHAnsi"/>
                <w:lang w:val="en-GB" w:eastAsia="en-US"/>
              </w:rPr>
              <w:t xml:space="preserve">ustenitization </w:t>
            </w:r>
            <w:r>
              <w:rPr>
                <w:rFonts w:eastAsiaTheme="minorHAnsi"/>
                <w:lang w:val="en-GB" w:eastAsia="en-US"/>
              </w:rPr>
              <w:t>t</w:t>
            </w:r>
            <w:r w:rsidRPr="000B0C14">
              <w:rPr>
                <w:rFonts w:eastAsiaTheme="minorHAnsi"/>
                <w:lang w:val="en-GB" w:eastAsia="en-US"/>
              </w:rPr>
              <w:t>ime</w:t>
            </w:r>
            <w:r w:rsidRPr="0071460E">
              <w:rPr>
                <w:rFonts w:eastAsiaTheme="minorHAnsi"/>
                <w:lang w:val="en-GB" w:eastAsia="en-US"/>
              </w:rPr>
              <w:t xml:space="preserve">. </w:t>
            </w:r>
            <w:r w:rsidRPr="000B0C14">
              <w:rPr>
                <w:rFonts w:eastAsiaTheme="minorHAnsi"/>
                <w:i/>
                <w:iCs/>
                <w:lang w:val="en-GB" w:eastAsia="en-US"/>
              </w:rPr>
              <w:t>Manufacturing Technology</w:t>
            </w:r>
            <w:r w:rsidRPr="0071460E">
              <w:rPr>
                <w:rFonts w:eastAsiaTheme="minorHAnsi"/>
                <w:i/>
                <w:iCs/>
                <w:lang w:val="en-GB" w:eastAsia="en-US"/>
              </w:rPr>
              <w:t xml:space="preserve"> </w:t>
            </w:r>
            <w:r>
              <w:rPr>
                <w:rFonts w:eastAsiaTheme="minorHAnsi"/>
                <w:lang w:val="en-GB" w:eastAsia="en-US"/>
              </w:rPr>
              <w:t>24</w:t>
            </w:r>
            <w:r w:rsidRPr="0071460E">
              <w:rPr>
                <w:rFonts w:eastAsiaTheme="minorHAnsi"/>
                <w:lang w:val="en-GB" w:eastAsia="en-US"/>
              </w:rPr>
              <w:t>(</w:t>
            </w:r>
            <w:r>
              <w:rPr>
                <w:rFonts w:eastAsiaTheme="minorHAnsi"/>
                <w:lang w:val="en-GB" w:eastAsia="en-US"/>
              </w:rPr>
              <w:t>1</w:t>
            </w:r>
            <w:r w:rsidRPr="0071460E">
              <w:rPr>
                <w:rFonts w:eastAsiaTheme="minorHAnsi"/>
                <w:lang w:val="en-GB" w:eastAsia="en-US"/>
              </w:rPr>
              <w:t xml:space="preserve">), </w:t>
            </w:r>
            <w:r w:rsidRPr="0071460E">
              <w:rPr>
                <w:rFonts w:eastAsiaTheme="minorHAnsi"/>
                <w:b/>
                <w:bCs/>
                <w:lang w:val="en-GB" w:eastAsia="en-US"/>
              </w:rPr>
              <w:t>202</w:t>
            </w:r>
            <w:r>
              <w:rPr>
                <w:rFonts w:eastAsiaTheme="minorHAnsi"/>
                <w:b/>
                <w:bCs/>
                <w:lang w:val="en-GB" w:eastAsia="en-US"/>
              </w:rPr>
              <w:t>4</w:t>
            </w:r>
            <w:r w:rsidRPr="0071460E">
              <w:rPr>
                <w:rFonts w:eastAsiaTheme="minorHAnsi"/>
                <w:lang w:val="en-GB" w:eastAsia="en-US"/>
              </w:rPr>
              <w:t xml:space="preserve">. ISSN </w:t>
            </w:r>
            <w:r w:rsidRPr="00F27067">
              <w:rPr>
                <w:rFonts w:eastAsiaTheme="minorHAnsi"/>
                <w:lang w:val="en-GB" w:eastAsia="en-US"/>
              </w:rPr>
              <w:t>1213</w:t>
            </w:r>
            <w:r w:rsidRPr="0071460E">
              <w:rPr>
                <w:rFonts w:eastAsiaTheme="minorHAnsi"/>
                <w:lang w:val="en-GB" w:eastAsia="en-US"/>
              </w:rPr>
              <w:t>-</w:t>
            </w:r>
            <w:r w:rsidRPr="00F27067">
              <w:rPr>
                <w:rFonts w:eastAsiaTheme="minorHAnsi"/>
                <w:lang w:val="en-GB" w:eastAsia="en-US"/>
              </w:rPr>
              <w:t>2489</w:t>
            </w:r>
            <w:r w:rsidRPr="0071460E">
              <w:rPr>
                <w:rFonts w:eastAsiaTheme="minorHAnsi"/>
                <w:lang w:val="en-GB" w:eastAsia="en-US"/>
              </w:rPr>
              <w:t>.</w:t>
            </w:r>
            <w:r>
              <w:rPr>
                <w:rFonts w:eastAsiaTheme="minorHAnsi"/>
                <w:lang w:eastAsia="en-US"/>
              </w:rPr>
              <w:t xml:space="preserve"> JSC (Q3)</w:t>
            </w:r>
          </w:p>
        </w:tc>
      </w:tr>
      <w:tr w:rsidR="00EB4C62" w14:paraId="2A5EBAA5" w14:textId="77777777" w:rsidTr="00E041AC">
        <w:trPr>
          <w:trHeight w:val="218"/>
        </w:trPr>
        <w:tc>
          <w:tcPr>
            <w:tcW w:w="9964" w:type="dxa"/>
            <w:gridSpan w:val="14"/>
            <w:shd w:val="clear" w:color="auto" w:fill="F7CAAC"/>
          </w:tcPr>
          <w:p w14:paraId="6BD375E5" w14:textId="77777777" w:rsidR="00EB4C62" w:rsidRDefault="00EB4C62" w:rsidP="00EB4C62">
            <w:pPr>
              <w:rPr>
                <w:b/>
              </w:rPr>
            </w:pPr>
            <w:r>
              <w:rPr>
                <w:b/>
              </w:rPr>
              <w:t>Působení v zahraničí</w:t>
            </w:r>
          </w:p>
        </w:tc>
      </w:tr>
      <w:tr w:rsidR="00EB4C62" w14:paraId="00CBEF94" w14:textId="77777777" w:rsidTr="00E041AC">
        <w:trPr>
          <w:trHeight w:val="328"/>
        </w:trPr>
        <w:tc>
          <w:tcPr>
            <w:tcW w:w="9964" w:type="dxa"/>
            <w:gridSpan w:val="14"/>
          </w:tcPr>
          <w:p w14:paraId="0F2B0783" w14:textId="13E1EF42" w:rsidR="00EB4C62" w:rsidRDefault="00914482" w:rsidP="00EB4C62">
            <w:pPr>
              <w:rPr>
                <w:b/>
              </w:rPr>
            </w:pPr>
            <w:r>
              <w:t>---</w:t>
            </w:r>
          </w:p>
        </w:tc>
      </w:tr>
      <w:tr w:rsidR="00EB4C62" w14:paraId="191D788F" w14:textId="77777777" w:rsidTr="00E041AC">
        <w:trPr>
          <w:cantSplit/>
          <w:trHeight w:val="470"/>
        </w:trPr>
        <w:tc>
          <w:tcPr>
            <w:tcW w:w="2518" w:type="dxa"/>
            <w:shd w:val="clear" w:color="auto" w:fill="F7CAAC"/>
          </w:tcPr>
          <w:p w14:paraId="2AB2C314" w14:textId="77777777" w:rsidR="00EB4C62" w:rsidRDefault="00EB4C62" w:rsidP="00EB4C62">
            <w:pPr>
              <w:rPr>
                <w:b/>
              </w:rPr>
            </w:pPr>
            <w:r>
              <w:rPr>
                <w:b/>
              </w:rPr>
              <w:t xml:space="preserve">Podpis </w:t>
            </w:r>
          </w:p>
        </w:tc>
        <w:tc>
          <w:tcPr>
            <w:tcW w:w="4536" w:type="dxa"/>
            <w:gridSpan w:val="7"/>
          </w:tcPr>
          <w:p w14:paraId="26F2A697" w14:textId="77777777" w:rsidR="00EB4C62" w:rsidRDefault="00EB4C62" w:rsidP="00EB4C62"/>
        </w:tc>
        <w:tc>
          <w:tcPr>
            <w:tcW w:w="786" w:type="dxa"/>
            <w:gridSpan w:val="3"/>
            <w:shd w:val="clear" w:color="auto" w:fill="F7CAAC"/>
          </w:tcPr>
          <w:p w14:paraId="45EDC968" w14:textId="77777777" w:rsidR="00EB4C62" w:rsidRDefault="00EB4C62" w:rsidP="00EB4C62">
            <w:r>
              <w:rPr>
                <w:b/>
              </w:rPr>
              <w:t>datum</w:t>
            </w:r>
          </w:p>
        </w:tc>
        <w:tc>
          <w:tcPr>
            <w:tcW w:w="2124" w:type="dxa"/>
            <w:gridSpan w:val="3"/>
          </w:tcPr>
          <w:p w14:paraId="4E54751B" w14:textId="77777777" w:rsidR="00EB4C62" w:rsidRDefault="00EB4C62" w:rsidP="00EB4C62"/>
        </w:tc>
      </w:tr>
      <w:bookmarkEnd w:id="328"/>
      <w:tr w:rsidR="00E041AC" w14:paraId="7BFA8F8B" w14:textId="77777777" w:rsidTr="00573609">
        <w:tc>
          <w:tcPr>
            <w:tcW w:w="9964" w:type="dxa"/>
            <w:gridSpan w:val="14"/>
            <w:tcBorders>
              <w:bottom w:val="double" w:sz="4" w:space="0" w:color="auto"/>
            </w:tcBorders>
            <w:shd w:val="clear" w:color="auto" w:fill="BDD6EE"/>
          </w:tcPr>
          <w:p w14:paraId="56EDCDBC" w14:textId="6FEC5298" w:rsidR="00E041AC" w:rsidRDefault="00E041AC" w:rsidP="00573609">
            <w:pPr>
              <w:rPr>
                <w:b/>
                <w:sz w:val="28"/>
              </w:rPr>
            </w:pPr>
            <w:r>
              <w:rPr>
                <w:b/>
                <w:sz w:val="28"/>
              </w:rPr>
              <w:lastRenderedPageBreak/>
              <w:t>C-I – Personální zabezpečení</w:t>
            </w:r>
          </w:p>
        </w:tc>
      </w:tr>
      <w:tr w:rsidR="00E041AC" w14:paraId="35898B90" w14:textId="77777777" w:rsidTr="00573609">
        <w:tc>
          <w:tcPr>
            <w:tcW w:w="2518" w:type="dxa"/>
            <w:tcBorders>
              <w:top w:val="double" w:sz="4" w:space="0" w:color="auto"/>
            </w:tcBorders>
            <w:shd w:val="clear" w:color="auto" w:fill="F7CAAC"/>
          </w:tcPr>
          <w:p w14:paraId="5661B710" w14:textId="77777777" w:rsidR="00E041AC" w:rsidRDefault="00E041AC" w:rsidP="00573609">
            <w:pPr>
              <w:rPr>
                <w:b/>
              </w:rPr>
            </w:pPr>
            <w:r>
              <w:rPr>
                <w:b/>
              </w:rPr>
              <w:t>Vysoká škola</w:t>
            </w:r>
          </w:p>
        </w:tc>
        <w:tc>
          <w:tcPr>
            <w:tcW w:w="7446" w:type="dxa"/>
            <w:gridSpan w:val="13"/>
          </w:tcPr>
          <w:p w14:paraId="7DB8CC7B" w14:textId="77777777" w:rsidR="00E041AC" w:rsidRDefault="00E041AC" w:rsidP="00573609">
            <w:r>
              <w:t>Univerzita Tomáše Bati ve Zlíně</w:t>
            </w:r>
          </w:p>
        </w:tc>
      </w:tr>
      <w:tr w:rsidR="00E041AC" w14:paraId="11261C03" w14:textId="77777777" w:rsidTr="00573609">
        <w:tc>
          <w:tcPr>
            <w:tcW w:w="2518" w:type="dxa"/>
            <w:shd w:val="clear" w:color="auto" w:fill="F7CAAC"/>
          </w:tcPr>
          <w:p w14:paraId="78BBD6F8" w14:textId="77777777" w:rsidR="00E041AC" w:rsidRDefault="00E041AC" w:rsidP="00573609">
            <w:pPr>
              <w:rPr>
                <w:b/>
              </w:rPr>
            </w:pPr>
            <w:r>
              <w:rPr>
                <w:b/>
              </w:rPr>
              <w:t>Součást vysoké školy</w:t>
            </w:r>
          </w:p>
        </w:tc>
        <w:tc>
          <w:tcPr>
            <w:tcW w:w="7446" w:type="dxa"/>
            <w:gridSpan w:val="13"/>
          </w:tcPr>
          <w:p w14:paraId="5932E91E" w14:textId="77777777" w:rsidR="00E041AC" w:rsidRDefault="00E041AC" w:rsidP="00573609">
            <w:r>
              <w:t>Fakulta technologická</w:t>
            </w:r>
          </w:p>
        </w:tc>
      </w:tr>
      <w:tr w:rsidR="00E041AC" w14:paraId="0D5C6A4A" w14:textId="77777777" w:rsidTr="00573609">
        <w:tc>
          <w:tcPr>
            <w:tcW w:w="2518" w:type="dxa"/>
            <w:shd w:val="clear" w:color="auto" w:fill="F7CAAC"/>
          </w:tcPr>
          <w:p w14:paraId="7E0D5915" w14:textId="77777777" w:rsidR="00E041AC" w:rsidRDefault="00E041AC" w:rsidP="00573609">
            <w:pPr>
              <w:rPr>
                <w:b/>
              </w:rPr>
            </w:pPr>
            <w:r>
              <w:rPr>
                <w:b/>
              </w:rPr>
              <w:t>Název studijního programu</w:t>
            </w:r>
          </w:p>
        </w:tc>
        <w:tc>
          <w:tcPr>
            <w:tcW w:w="7446" w:type="dxa"/>
            <w:gridSpan w:val="13"/>
          </w:tcPr>
          <w:p w14:paraId="611F6B18" w14:textId="60627A8F" w:rsidR="00E041AC" w:rsidRDefault="00EB4C62" w:rsidP="00573609">
            <w:r w:rsidRPr="00EB4C62">
              <w:t>Materiály a technologie – specializace Polovodičové materiály</w:t>
            </w:r>
          </w:p>
        </w:tc>
      </w:tr>
      <w:tr w:rsidR="00E041AC" w14:paraId="19BCB985" w14:textId="77777777" w:rsidTr="00573609">
        <w:tc>
          <w:tcPr>
            <w:tcW w:w="2518" w:type="dxa"/>
            <w:shd w:val="clear" w:color="auto" w:fill="F7CAAC"/>
          </w:tcPr>
          <w:p w14:paraId="2D6641F2" w14:textId="77777777" w:rsidR="00E041AC" w:rsidRDefault="00E041AC" w:rsidP="00573609">
            <w:pPr>
              <w:rPr>
                <w:b/>
              </w:rPr>
            </w:pPr>
            <w:r>
              <w:rPr>
                <w:b/>
              </w:rPr>
              <w:t>Jméno a příjmení</w:t>
            </w:r>
          </w:p>
        </w:tc>
        <w:tc>
          <w:tcPr>
            <w:tcW w:w="4536" w:type="dxa"/>
            <w:gridSpan w:val="7"/>
          </w:tcPr>
          <w:p w14:paraId="46FCA912" w14:textId="455D0913" w:rsidR="00E041AC" w:rsidRDefault="00E041AC" w:rsidP="00573609">
            <w:bookmarkStart w:id="330" w:name="Bednařík_V"/>
            <w:bookmarkEnd w:id="330"/>
            <w:r>
              <w:rPr>
                <w:b/>
                <w:bCs/>
              </w:rPr>
              <w:t>Vratislav</w:t>
            </w:r>
            <w:r w:rsidRPr="00A7382B">
              <w:rPr>
                <w:b/>
                <w:bCs/>
              </w:rPr>
              <w:t xml:space="preserve"> Bednařík</w:t>
            </w:r>
          </w:p>
        </w:tc>
        <w:tc>
          <w:tcPr>
            <w:tcW w:w="709" w:type="dxa"/>
            <w:gridSpan w:val="2"/>
            <w:shd w:val="clear" w:color="auto" w:fill="F7CAAC"/>
          </w:tcPr>
          <w:p w14:paraId="65EEEE4E" w14:textId="77777777" w:rsidR="00E041AC" w:rsidRDefault="00E041AC" w:rsidP="00573609">
            <w:pPr>
              <w:rPr>
                <w:b/>
              </w:rPr>
            </w:pPr>
            <w:r>
              <w:rPr>
                <w:b/>
              </w:rPr>
              <w:t>Tituly</w:t>
            </w:r>
          </w:p>
        </w:tc>
        <w:tc>
          <w:tcPr>
            <w:tcW w:w="2201" w:type="dxa"/>
            <w:gridSpan w:val="4"/>
          </w:tcPr>
          <w:p w14:paraId="1A390D37" w14:textId="77777777" w:rsidR="00E041AC" w:rsidRDefault="00E041AC" w:rsidP="00573609">
            <w:r>
              <w:t xml:space="preserve">doc. </w:t>
            </w:r>
            <w:r w:rsidRPr="00C17141">
              <w:t>Ing., Ph.D.</w:t>
            </w:r>
          </w:p>
        </w:tc>
      </w:tr>
      <w:tr w:rsidR="00E041AC" w14:paraId="19F9F38B" w14:textId="77777777" w:rsidTr="00573609">
        <w:tc>
          <w:tcPr>
            <w:tcW w:w="2518" w:type="dxa"/>
            <w:shd w:val="clear" w:color="auto" w:fill="F7CAAC"/>
          </w:tcPr>
          <w:p w14:paraId="7825E22E" w14:textId="77777777" w:rsidR="00E041AC" w:rsidRDefault="00E041AC" w:rsidP="00573609">
            <w:pPr>
              <w:rPr>
                <w:b/>
              </w:rPr>
            </w:pPr>
            <w:r>
              <w:rPr>
                <w:b/>
              </w:rPr>
              <w:t>Rok narození</w:t>
            </w:r>
          </w:p>
        </w:tc>
        <w:tc>
          <w:tcPr>
            <w:tcW w:w="829" w:type="dxa"/>
            <w:gridSpan w:val="2"/>
          </w:tcPr>
          <w:p w14:paraId="6062E7C2" w14:textId="28E424CF" w:rsidR="00E041AC" w:rsidRDefault="00E041AC" w:rsidP="00573609">
            <w:r>
              <w:t>1973</w:t>
            </w:r>
          </w:p>
        </w:tc>
        <w:tc>
          <w:tcPr>
            <w:tcW w:w="1756" w:type="dxa"/>
            <w:shd w:val="clear" w:color="auto" w:fill="F7CAAC"/>
          </w:tcPr>
          <w:p w14:paraId="4D61F0CA" w14:textId="77777777" w:rsidR="00E041AC" w:rsidRDefault="00E041AC" w:rsidP="00573609">
            <w:pPr>
              <w:rPr>
                <w:b/>
              </w:rPr>
            </w:pPr>
            <w:r>
              <w:rPr>
                <w:b/>
              </w:rPr>
              <w:t>typ vztahu k VŠ</w:t>
            </w:r>
          </w:p>
        </w:tc>
        <w:tc>
          <w:tcPr>
            <w:tcW w:w="957" w:type="dxa"/>
            <w:gridSpan w:val="3"/>
          </w:tcPr>
          <w:p w14:paraId="415F6421" w14:textId="77777777" w:rsidR="00E041AC" w:rsidRDefault="00E041AC" w:rsidP="00573609">
            <w:r>
              <w:t>pp.</w:t>
            </w:r>
          </w:p>
        </w:tc>
        <w:tc>
          <w:tcPr>
            <w:tcW w:w="994" w:type="dxa"/>
            <w:shd w:val="clear" w:color="auto" w:fill="F7CAAC"/>
          </w:tcPr>
          <w:p w14:paraId="03910B4D" w14:textId="77777777" w:rsidR="00E041AC" w:rsidRDefault="00E041AC" w:rsidP="00573609">
            <w:pPr>
              <w:rPr>
                <w:b/>
              </w:rPr>
            </w:pPr>
            <w:r>
              <w:rPr>
                <w:b/>
              </w:rPr>
              <w:t>rozsah</w:t>
            </w:r>
          </w:p>
        </w:tc>
        <w:tc>
          <w:tcPr>
            <w:tcW w:w="709" w:type="dxa"/>
            <w:gridSpan w:val="2"/>
          </w:tcPr>
          <w:p w14:paraId="6E6B3D1F" w14:textId="77777777" w:rsidR="00E041AC" w:rsidRDefault="00E041AC" w:rsidP="00573609">
            <w:r>
              <w:t>40</w:t>
            </w:r>
          </w:p>
        </w:tc>
        <w:tc>
          <w:tcPr>
            <w:tcW w:w="775" w:type="dxa"/>
            <w:gridSpan w:val="2"/>
            <w:shd w:val="clear" w:color="auto" w:fill="F7CAAC"/>
          </w:tcPr>
          <w:p w14:paraId="2314B84A" w14:textId="77777777" w:rsidR="00E041AC" w:rsidRDefault="00E041AC" w:rsidP="00573609">
            <w:pPr>
              <w:rPr>
                <w:b/>
              </w:rPr>
            </w:pPr>
            <w:r>
              <w:rPr>
                <w:b/>
              </w:rPr>
              <w:t>do kdy</w:t>
            </w:r>
          </w:p>
        </w:tc>
        <w:tc>
          <w:tcPr>
            <w:tcW w:w="1426" w:type="dxa"/>
            <w:gridSpan w:val="2"/>
          </w:tcPr>
          <w:p w14:paraId="6CEEA341" w14:textId="77777777" w:rsidR="00E041AC" w:rsidRDefault="00E041AC" w:rsidP="00573609">
            <w:r>
              <w:t>N</w:t>
            </w:r>
          </w:p>
        </w:tc>
      </w:tr>
      <w:tr w:rsidR="00E041AC" w14:paraId="799CC62A" w14:textId="77777777" w:rsidTr="00573609">
        <w:tc>
          <w:tcPr>
            <w:tcW w:w="5103" w:type="dxa"/>
            <w:gridSpan w:val="4"/>
            <w:shd w:val="clear" w:color="auto" w:fill="F7CAAC"/>
          </w:tcPr>
          <w:p w14:paraId="2500E9F3" w14:textId="77777777" w:rsidR="00E041AC" w:rsidRDefault="00E041AC" w:rsidP="00573609">
            <w:pPr>
              <w:rPr>
                <w:b/>
              </w:rPr>
            </w:pPr>
            <w:r>
              <w:rPr>
                <w:b/>
              </w:rPr>
              <w:t>Typ vztahu na součásti VŠ, která uskutečňuje st. program</w:t>
            </w:r>
          </w:p>
        </w:tc>
        <w:tc>
          <w:tcPr>
            <w:tcW w:w="957" w:type="dxa"/>
            <w:gridSpan w:val="3"/>
          </w:tcPr>
          <w:p w14:paraId="2F1BC993" w14:textId="77777777" w:rsidR="00E041AC" w:rsidRDefault="00E041AC" w:rsidP="00573609">
            <w:r>
              <w:t>pp.</w:t>
            </w:r>
          </w:p>
        </w:tc>
        <w:tc>
          <w:tcPr>
            <w:tcW w:w="994" w:type="dxa"/>
            <w:shd w:val="clear" w:color="auto" w:fill="F7CAAC"/>
          </w:tcPr>
          <w:p w14:paraId="5810CC04" w14:textId="77777777" w:rsidR="00E041AC" w:rsidRDefault="00E041AC" w:rsidP="00573609">
            <w:pPr>
              <w:rPr>
                <w:b/>
              </w:rPr>
            </w:pPr>
            <w:r>
              <w:rPr>
                <w:b/>
              </w:rPr>
              <w:t>rozsah</w:t>
            </w:r>
          </w:p>
        </w:tc>
        <w:tc>
          <w:tcPr>
            <w:tcW w:w="709" w:type="dxa"/>
            <w:gridSpan w:val="2"/>
          </w:tcPr>
          <w:p w14:paraId="176F9776" w14:textId="77777777" w:rsidR="00E041AC" w:rsidRDefault="00E041AC" w:rsidP="00573609">
            <w:r>
              <w:t>40</w:t>
            </w:r>
          </w:p>
        </w:tc>
        <w:tc>
          <w:tcPr>
            <w:tcW w:w="775" w:type="dxa"/>
            <w:gridSpan w:val="2"/>
            <w:shd w:val="clear" w:color="auto" w:fill="F7CAAC"/>
          </w:tcPr>
          <w:p w14:paraId="2F1253D3" w14:textId="77777777" w:rsidR="00E041AC" w:rsidRDefault="00E041AC" w:rsidP="00573609">
            <w:pPr>
              <w:rPr>
                <w:b/>
              </w:rPr>
            </w:pPr>
            <w:r>
              <w:rPr>
                <w:b/>
              </w:rPr>
              <w:t>do kdy</w:t>
            </w:r>
          </w:p>
        </w:tc>
        <w:tc>
          <w:tcPr>
            <w:tcW w:w="1426" w:type="dxa"/>
            <w:gridSpan w:val="2"/>
          </w:tcPr>
          <w:p w14:paraId="6D2683D7" w14:textId="77777777" w:rsidR="00E041AC" w:rsidRDefault="00E041AC" w:rsidP="00573609">
            <w:r>
              <w:t>N</w:t>
            </w:r>
          </w:p>
        </w:tc>
      </w:tr>
      <w:tr w:rsidR="00E041AC" w14:paraId="430E6E45" w14:textId="77777777" w:rsidTr="00573609">
        <w:tc>
          <w:tcPr>
            <w:tcW w:w="6060" w:type="dxa"/>
            <w:gridSpan w:val="7"/>
            <w:shd w:val="clear" w:color="auto" w:fill="F7CAAC"/>
          </w:tcPr>
          <w:p w14:paraId="0E6B2B3A" w14:textId="72EA6064" w:rsidR="00E041AC" w:rsidRDefault="009D4050" w:rsidP="00573609">
            <w:r>
              <w:rPr>
                <w:b/>
              </w:rPr>
              <w:t>D</w:t>
            </w:r>
            <w:r w:rsidR="00E041AC">
              <w:rPr>
                <w:b/>
              </w:rPr>
              <w:t>alší současná působení jako akademický pracovník na jiných VŠ</w:t>
            </w:r>
          </w:p>
        </w:tc>
        <w:tc>
          <w:tcPr>
            <w:tcW w:w="1703" w:type="dxa"/>
            <w:gridSpan w:val="3"/>
            <w:shd w:val="clear" w:color="auto" w:fill="F7CAAC"/>
          </w:tcPr>
          <w:p w14:paraId="40660E30" w14:textId="77777777" w:rsidR="00E041AC" w:rsidRDefault="00E041AC" w:rsidP="00573609">
            <w:pPr>
              <w:rPr>
                <w:b/>
              </w:rPr>
            </w:pPr>
            <w:r>
              <w:rPr>
                <w:b/>
              </w:rPr>
              <w:t>typ prac. vztahu</w:t>
            </w:r>
          </w:p>
        </w:tc>
        <w:tc>
          <w:tcPr>
            <w:tcW w:w="2201" w:type="dxa"/>
            <w:gridSpan w:val="4"/>
            <w:shd w:val="clear" w:color="auto" w:fill="F7CAAC"/>
          </w:tcPr>
          <w:p w14:paraId="263B112B" w14:textId="77777777" w:rsidR="00E041AC" w:rsidRDefault="00E041AC" w:rsidP="00573609">
            <w:pPr>
              <w:rPr>
                <w:b/>
              </w:rPr>
            </w:pPr>
            <w:r>
              <w:rPr>
                <w:b/>
              </w:rPr>
              <w:t>rozsah</w:t>
            </w:r>
          </w:p>
        </w:tc>
      </w:tr>
      <w:tr w:rsidR="00E041AC" w14:paraId="05E9B6DB" w14:textId="77777777" w:rsidTr="00573609">
        <w:tc>
          <w:tcPr>
            <w:tcW w:w="6060" w:type="dxa"/>
            <w:gridSpan w:val="7"/>
          </w:tcPr>
          <w:p w14:paraId="1BA92A21" w14:textId="77777777" w:rsidR="00E041AC" w:rsidRDefault="00E041AC" w:rsidP="00573609">
            <w:r>
              <w:t>---</w:t>
            </w:r>
          </w:p>
        </w:tc>
        <w:tc>
          <w:tcPr>
            <w:tcW w:w="1703" w:type="dxa"/>
            <w:gridSpan w:val="3"/>
          </w:tcPr>
          <w:p w14:paraId="43C1FE64" w14:textId="77777777" w:rsidR="00E041AC" w:rsidRDefault="00E041AC" w:rsidP="00573609">
            <w:r>
              <w:t>---</w:t>
            </w:r>
          </w:p>
        </w:tc>
        <w:tc>
          <w:tcPr>
            <w:tcW w:w="2201" w:type="dxa"/>
            <w:gridSpan w:val="4"/>
          </w:tcPr>
          <w:p w14:paraId="04492A55" w14:textId="77777777" w:rsidR="00E041AC" w:rsidRDefault="00E041AC" w:rsidP="00573609">
            <w:r>
              <w:t>---</w:t>
            </w:r>
          </w:p>
        </w:tc>
      </w:tr>
      <w:tr w:rsidR="00E041AC" w14:paraId="0976E201" w14:textId="77777777" w:rsidTr="00573609">
        <w:tc>
          <w:tcPr>
            <w:tcW w:w="6060" w:type="dxa"/>
            <w:gridSpan w:val="7"/>
          </w:tcPr>
          <w:p w14:paraId="721896F8" w14:textId="77777777" w:rsidR="00E041AC" w:rsidRDefault="00E041AC" w:rsidP="00573609"/>
        </w:tc>
        <w:tc>
          <w:tcPr>
            <w:tcW w:w="1703" w:type="dxa"/>
            <w:gridSpan w:val="3"/>
          </w:tcPr>
          <w:p w14:paraId="346496C4" w14:textId="77777777" w:rsidR="00E041AC" w:rsidRDefault="00E041AC" w:rsidP="00573609"/>
        </w:tc>
        <w:tc>
          <w:tcPr>
            <w:tcW w:w="2201" w:type="dxa"/>
            <w:gridSpan w:val="4"/>
          </w:tcPr>
          <w:p w14:paraId="11F89B9F" w14:textId="77777777" w:rsidR="00E041AC" w:rsidRDefault="00E041AC" w:rsidP="00573609"/>
        </w:tc>
      </w:tr>
      <w:tr w:rsidR="00E041AC" w14:paraId="29FFBC9B" w14:textId="77777777" w:rsidTr="00573609">
        <w:tc>
          <w:tcPr>
            <w:tcW w:w="9964" w:type="dxa"/>
            <w:gridSpan w:val="14"/>
            <w:shd w:val="clear" w:color="auto" w:fill="F7CAAC"/>
          </w:tcPr>
          <w:p w14:paraId="30C8FF87" w14:textId="77777777" w:rsidR="00E041AC" w:rsidRDefault="00E041AC" w:rsidP="005B52EB">
            <w:pPr>
              <w:jc w:val="both"/>
            </w:pPr>
            <w:r>
              <w:rPr>
                <w:b/>
              </w:rPr>
              <w:t>Předměty příslušného studijního programu a způsob zapojení do jejich výuky, příp. další zapojení do uskutečňování studijního programu</w:t>
            </w:r>
          </w:p>
        </w:tc>
      </w:tr>
      <w:tr w:rsidR="00E041AC" w:rsidRPr="002827C6" w14:paraId="594FD66E" w14:textId="77777777" w:rsidTr="00573609">
        <w:trPr>
          <w:trHeight w:val="272"/>
        </w:trPr>
        <w:tc>
          <w:tcPr>
            <w:tcW w:w="9964" w:type="dxa"/>
            <w:gridSpan w:val="14"/>
            <w:tcBorders>
              <w:top w:val="nil"/>
            </w:tcBorders>
          </w:tcPr>
          <w:p w14:paraId="249FD5ED" w14:textId="0858DC28" w:rsidR="00E041AC" w:rsidRPr="00E75556" w:rsidRDefault="00E75556" w:rsidP="00E75556">
            <w:pPr>
              <w:spacing w:before="120" w:after="60"/>
              <w:rPr>
                <w:bCs/>
              </w:rPr>
            </w:pPr>
            <w:r w:rsidRPr="00E75556">
              <w:rPr>
                <w:bCs/>
              </w:rPr>
              <w:t>Analytická chemie (100% p)</w:t>
            </w:r>
          </w:p>
          <w:p w14:paraId="52F342A0" w14:textId="6CF3FA56" w:rsidR="00E75556" w:rsidRPr="00C92663" w:rsidRDefault="00E75556" w:rsidP="00E75556">
            <w:pPr>
              <w:spacing w:before="60" w:after="120"/>
              <w:rPr>
                <w:b/>
              </w:rPr>
            </w:pPr>
            <w:r w:rsidRPr="00E75556">
              <w:rPr>
                <w:bCs/>
              </w:rPr>
              <w:t>Laboratoř analytické chemie (100% l)</w:t>
            </w:r>
          </w:p>
        </w:tc>
      </w:tr>
      <w:tr w:rsidR="00E041AC" w:rsidRPr="002827C6" w14:paraId="0BEA5C75" w14:textId="77777777" w:rsidTr="00573609">
        <w:trPr>
          <w:trHeight w:val="241"/>
        </w:trPr>
        <w:tc>
          <w:tcPr>
            <w:tcW w:w="9964" w:type="dxa"/>
            <w:gridSpan w:val="14"/>
            <w:tcBorders>
              <w:top w:val="nil"/>
            </w:tcBorders>
            <w:shd w:val="clear" w:color="auto" w:fill="FBD4B4"/>
          </w:tcPr>
          <w:p w14:paraId="66E21FC9" w14:textId="77777777" w:rsidR="00E041AC" w:rsidRPr="002827C6" w:rsidRDefault="00E041AC" w:rsidP="00573609">
            <w:pPr>
              <w:rPr>
                <w:b/>
              </w:rPr>
            </w:pPr>
            <w:r w:rsidRPr="002827C6">
              <w:rPr>
                <w:b/>
              </w:rPr>
              <w:t>Zapojení do výuky v dalších studijních programech na téže vysoké škole (pouze u garantů ZT a PZ předmětů)</w:t>
            </w:r>
          </w:p>
        </w:tc>
      </w:tr>
      <w:tr w:rsidR="00E041AC" w:rsidRPr="002827C6" w14:paraId="558F2048" w14:textId="77777777" w:rsidTr="00573609">
        <w:trPr>
          <w:trHeight w:val="340"/>
        </w:trPr>
        <w:tc>
          <w:tcPr>
            <w:tcW w:w="2552" w:type="dxa"/>
            <w:gridSpan w:val="2"/>
            <w:tcBorders>
              <w:top w:val="nil"/>
            </w:tcBorders>
          </w:tcPr>
          <w:p w14:paraId="38E9A056" w14:textId="77777777" w:rsidR="00E041AC" w:rsidRPr="002827C6" w:rsidRDefault="00E041AC" w:rsidP="00217BDE">
            <w:pPr>
              <w:jc w:val="both"/>
              <w:rPr>
                <w:b/>
              </w:rPr>
            </w:pPr>
            <w:r w:rsidRPr="002827C6">
              <w:rPr>
                <w:b/>
              </w:rPr>
              <w:t>Název studijního předmětu</w:t>
            </w:r>
          </w:p>
        </w:tc>
        <w:tc>
          <w:tcPr>
            <w:tcW w:w="2551" w:type="dxa"/>
            <w:gridSpan w:val="2"/>
            <w:tcBorders>
              <w:top w:val="nil"/>
            </w:tcBorders>
          </w:tcPr>
          <w:p w14:paraId="75B8E70B" w14:textId="77777777" w:rsidR="00E041AC" w:rsidRPr="002827C6" w:rsidRDefault="00E041AC" w:rsidP="00217BDE">
            <w:pPr>
              <w:jc w:val="both"/>
              <w:rPr>
                <w:b/>
              </w:rPr>
            </w:pPr>
            <w:r w:rsidRPr="002827C6">
              <w:rPr>
                <w:b/>
              </w:rPr>
              <w:t>Název studijního programu</w:t>
            </w:r>
          </w:p>
        </w:tc>
        <w:tc>
          <w:tcPr>
            <w:tcW w:w="567" w:type="dxa"/>
            <w:gridSpan w:val="2"/>
            <w:tcBorders>
              <w:top w:val="nil"/>
            </w:tcBorders>
          </w:tcPr>
          <w:p w14:paraId="51848F1A" w14:textId="77777777" w:rsidR="00E041AC" w:rsidRPr="002827C6" w:rsidRDefault="00E041AC" w:rsidP="00217BDE">
            <w:pPr>
              <w:jc w:val="both"/>
              <w:rPr>
                <w:b/>
              </w:rPr>
            </w:pPr>
            <w:r w:rsidRPr="002827C6">
              <w:rPr>
                <w:b/>
              </w:rPr>
              <w:t>Sem.</w:t>
            </w:r>
          </w:p>
        </w:tc>
        <w:tc>
          <w:tcPr>
            <w:tcW w:w="1985" w:type="dxa"/>
            <w:gridSpan w:val="3"/>
            <w:tcBorders>
              <w:top w:val="nil"/>
            </w:tcBorders>
          </w:tcPr>
          <w:p w14:paraId="6572A6E5" w14:textId="77777777" w:rsidR="00E041AC" w:rsidRPr="002827C6" w:rsidRDefault="00E041AC" w:rsidP="00217BDE">
            <w:pPr>
              <w:jc w:val="both"/>
              <w:rPr>
                <w:b/>
              </w:rPr>
            </w:pPr>
            <w:r w:rsidRPr="002827C6">
              <w:rPr>
                <w:b/>
              </w:rPr>
              <w:t>Role ve výuce daného předmětu</w:t>
            </w:r>
          </w:p>
        </w:tc>
        <w:tc>
          <w:tcPr>
            <w:tcW w:w="2309" w:type="dxa"/>
            <w:gridSpan w:val="5"/>
            <w:tcBorders>
              <w:top w:val="nil"/>
            </w:tcBorders>
          </w:tcPr>
          <w:p w14:paraId="7A797FD8" w14:textId="77777777" w:rsidR="00E041AC" w:rsidRDefault="00E041AC" w:rsidP="00217BDE">
            <w:pPr>
              <w:jc w:val="both"/>
              <w:rPr>
                <w:b/>
              </w:rPr>
            </w:pPr>
            <w:r w:rsidRPr="0053377E">
              <w:rPr>
                <w:b/>
                <w:i/>
              </w:rPr>
              <w:t>(</w:t>
            </w:r>
            <w:r w:rsidRPr="00F20AEF">
              <w:rPr>
                <w:b/>
                <w:i/>
                <w:iCs/>
              </w:rPr>
              <w:t>nepovinný údaj</w:t>
            </w:r>
            <w:r w:rsidRPr="0053377E">
              <w:rPr>
                <w:b/>
                <w:i/>
              </w:rPr>
              <w:t>)</w:t>
            </w:r>
            <w:r>
              <w:rPr>
                <w:b/>
              </w:rPr>
              <w:t xml:space="preserve"> </w:t>
            </w:r>
          </w:p>
          <w:p w14:paraId="222A8DD0" w14:textId="77777777" w:rsidR="00E041AC" w:rsidRPr="002827C6" w:rsidRDefault="00E041AC" w:rsidP="00217BDE">
            <w:pPr>
              <w:jc w:val="both"/>
              <w:rPr>
                <w:b/>
              </w:rPr>
            </w:pPr>
            <w:r w:rsidRPr="002827C6">
              <w:rPr>
                <w:b/>
              </w:rPr>
              <w:t>Počet hodin za semestr</w:t>
            </w:r>
          </w:p>
        </w:tc>
      </w:tr>
      <w:tr w:rsidR="00E041AC" w:rsidRPr="00461AFF" w14:paraId="4A0234EB" w14:textId="77777777" w:rsidTr="00573609">
        <w:trPr>
          <w:trHeight w:val="285"/>
        </w:trPr>
        <w:tc>
          <w:tcPr>
            <w:tcW w:w="2552" w:type="dxa"/>
            <w:gridSpan w:val="2"/>
            <w:tcBorders>
              <w:top w:val="nil"/>
            </w:tcBorders>
            <w:vAlign w:val="center"/>
          </w:tcPr>
          <w:p w14:paraId="6ED63B14" w14:textId="386E999F" w:rsidR="00E041AC" w:rsidRPr="00B73234" w:rsidRDefault="00E041AC" w:rsidP="00573609"/>
        </w:tc>
        <w:tc>
          <w:tcPr>
            <w:tcW w:w="2551" w:type="dxa"/>
            <w:gridSpan w:val="2"/>
            <w:tcBorders>
              <w:top w:val="nil"/>
            </w:tcBorders>
            <w:vAlign w:val="center"/>
          </w:tcPr>
          <w:p w14:paraId="7FC8FA2C" w14:textId="09E1D9D6" w:rsidR="00E041AC" w:rsidRPr="00B73234" w:rsidRDefault="00E041AC" w:rsidP="00573609"/>
        </w:tc>
        <w:tc>
          <w:tcPr>
            <w:tcW w:w="567" w:type="dxa"/>
            <w:gridSpan w:val="2"/>
            <w:tcBorders>
              <w:top w:val="nil"/>
            </w:tcBorders>
            <w:vAlign w:val="center"/>
          </w:tcPr>
          <w:p w14:paraId="5C325F52" w14:textId="2AA1525F" w:rsidR="00E041AC" w:rsidRPr="00B73234" w:rsidRDefault="00E041AC" w:rsidP="00573609"/>
        </w:tc>
        <w:tc>
          <w:tcPr>
            <w:tcW w:w="1985" w:type="dxa"/>
            <w:gridSpan w:val="3"/>
            <w:tcBorders>
              <w:top w:val="nil"/>
            </w:tcBorders>
            <w:vAlign w:val="center"/>
          </w:tcPr>
          <w:p w14:paraId="137FB804" w14:textId="224776B2" w:rsidR="00E041AC" w:rsidRPr="00B73234" w:rsidRDefault="00E041AC" w:rsidP="00573609"/>
        </w:tc>
        <w:tc>
          <w:tcPr>
            <w:tcW w:w="2309" w:type="dxa"/>
            <w:gridSpan w:val="5"/>
            <w:tcBorders>
              <w:top w:val="nil"/>
            </w:tcBorders>
          </w:tcPr>
          <w:p w14:paraId="25C32229" w14:textId="77777777" w:rsidR="00E041AC" w:rsidRPr="00B73234" w:rsidRDefault="00E041AC" w:rsidP="00573609"/>
        </w:tc>
      </w:tr>
      <w:tr w:rsidR="00E041AC" w:rsidRPr="00461AFF" w14:paraId="783E97A8" w14:textId="77777777" w:rsidTr="00573609">
        <w:trPr>
          <w:trHeight w:val="284"/>
        </w:trPr>
        <w:tc>
          <w:tcPr>
            <w:tcW w:w="2552" w:type="dxa"/>
            <w:gridSpan w:val="2"/>
            <w:tcBorders>
              <w:top w:val="nil"/>
            </w:tcBorders>
            <w:vAlign w:val="center"/>
          </w:tcPr>
          <w:p w14:paraId="25F94CC0" w14:textId="20A60378" w:rsidR="00E041AC" w:rsidRPr="00F7624C" w:rsidRDefault="00E041AC" w:rsidP="00573609"/>
        </w:tc>
        <w:tc>
          <w:tcPr>
            <w:tcW w:w="2551" w:type="dxa"/>
            <w:gridSpan w:val="2"/>
            <w:tcBorders>
              <w:top w:val="nil"/>
            </w:tcBorders>
            <w:vAlign w:val="center"/>
          </w:tcPr>
          <w:p w14:paraId="68021659" w14:textId="7A977D12" w:rsidR="00E041AC" w:rsidRPr="00B73234" w:rsidRDefault="00E041AC" w:rsidP="00573609"/>
        </w:tc>
        <w:tc>
          <w:tcPr>
            <w:tcW w:w="567" w:type="dxa"/>
            <w:gridSpan w:val="2"/>
            <w:tcBorders>
              <w:top w:val="nil"/>
            </w:tcBorders>
            <w:vAlign w:val="center"/>
          </w:tcPr>
          <w:p w14:paraId="332041CE" w14:textId="021BABB9" w:rsidR="00E041AC" w:rsidRPr="00B73234" w:rsidRDefault="00E041AC" w:rsidP="00573609"/>
        </w:tc>
        <w:tc>
          <w:tcPr>
            <w:tcW w:w="1985" w:type="dxa"/>
            <w:gridSpan w:val="3"/>
            <w:tcBorders>
              <w:top w:val="nil"/>
            </w:tcBorders>
            <w:vAlign w:val="center"/>
          </w:tcPr>
          <w:p w14:paraId="77893DC5" w14:textId="0608290E" w:rsidR="00E041AC" w:rsidRPr="00B73234" w:rsidRDefault="00E041AC" w:rsidP="00573609"/>
        </w:tc>
        <w:tc>
          <w:tcPr>
            <w:tcW w:w="2309" w:type="dxa"/>
            <w:gridSpan w:val="5"/>
            <w:tcBorders>
              <w:top w:val="nil"/>
            </w:tcBorders>
          </w:tcPr>
          <w:p w14:paraId="6713A8C6" w14:textId="77777777" w:rsidR="00E041AC" w:rsidRPr="00B73234" w:rsidRDefault="00E041AC" w:rsidP="00573609"/>
        </w:tc>
      </w:tr>
      <w:tr w:rsidR="00E041AC" w14:paraId="7F8D22F0" w14:textId="77777777" w:rsidTr="00573609">
        <w:tc>
          <w:tcPr>
            <w:tcW w:w="9964" w:type="dxa"/>
            <w:gridSpan w:val="14"/>
            <w:shd w:val="clear" w:color="auto" w:fill="F7CAAC"/>
          </w:tcPr>
          <w:p w14:paraId="3933493B" w14:textId="77777777" w:rsidR="00E041AC" w:rsidRDefault="00E041AC" w:rsidP="00573609">
            <w:r>
              <w:rPr>
                <w:b/>
              </w:rPr>
              <w:t xml:space="preserve">Údaje o vzdělání na VŠ </w:t>
            </w:r>
          </w:p>
        </w:tc>
      </w:tr>
      <w:tr w:rsidR="00E041AC" w14:paraId="7609200A" w14:textId="77777777" w:rsidTr="00573609">
        <w:trPr>
          <w:trHeight w:val="215"/>
        </w:trPr>
        <w:tc>
          <w:tcPr>
            <w:tcW w:w="9964" w:type="dxa"/>
            <w:gridSpan w:val="14"/>
          </w:tcPr>
          <w:p w14:paraId="64824E77" w14:textId="4D8AFB5D" w:rsidR="00203A94" w:rsidRDefault="00203A94" w:rsidP="00573609">
            <w:pPr>
              <w:spacing w:before="120" w:after="120"/>
              <w:rPr>
                <w:b/>
              </w:rPr>
            </w:pPr>
            <w:r w:rsidRPr="003571DC">
              <w:rPr>
                <w:kern w:val="1"/>
                <w:lang w:eastAsia="zh-CN"/>
              </w:rPr>
              <w:t xml:space="preserve">2001: UTB Zlín, FT, SP Chemie a technologie materiálů, obor Technologie makromolekulárních látek, Ph.D.  </w:t>
            </w:r>
          </w:p>
        </w:tc>
      </w:tr>
      <w:tr w:rsidR="00E041AC" w14:paraId="611ABACB" w14:textId="77777777" w:rsidTr="00573609">
        <w:tc>
          <w:tcPr>
            <w:tcW w:w="9964" w:type="dxa"/>
            <w:gridSpan w:val="14"/>
            <w:shd w:val="clear" w:color="auto" w:fill="F7CAAC"/>
          </w:tcPr>
          <w:p w14:paraId="571F26A7" w14:textId="00491D3C" w:rsidR="00E041AC" w:rsidRDefault="009D4050" w:rsidP="00573609">
            <w:pPr>
              <w:rPr>
                <w:b/>
              </w:rPr>
            </w:pPr>
            <w:r>
              <w:rPr>
                <w:b/>
              </w:rPr>
              <w:t>Ú</w:t>
            </w:r>
            <w:r w:rsidR="00E041AC">
              <w:rPr>
                <w:b/>
              </w:rPr>
              <w:t>daje o odborném působení od absolvování VŠ</w:t>
            </w:r>
          </w:p>
        </w:tc>
      </w:tr>
      <w:tr w:rsidR="00E041AC" w:rsidRPr="009B6AE3" w14:paraId="36056376" w14:textId="77777777" w:rsidTr="00573609">
        <w:trPr>
          <w:trHeight w:val="449"/>
        </w:trPr>
        <w:tc>
          <w:tcPr>
            <w:tcW w:w="9964" w:type="dxa"/>
            <w:gridSpan w:val="14"/>
          </w:tcPr>
          <w:p w14:paraId="700CCC45" w14:textId="5CD6B3FF" w:rsidR="00203A94" w:rsidRPr="009B6AE3" w:rsidRDefault="00203A94" w:rsidP="00203A94">
            <w:pPr>
              <w:spacing w:before="120" w:after="120"/>
              <w:rPr>
                <w:color w:val="FF0000"/>
              </w:rPr>
            </w:pPr>
            <w:r w:rsidRPr="003571DC">
              <w:rPr>
                <w:kern w:val="1"/>
                <w:lang w:eastAsia="zh-CN"/>
              </w:rPr>
              <w:t>2001 – dosud: UTB Zlín, FT, odborný asistent, od r. 2010 doc</w:t>
            </w:r>
            <w:r>
              <w:rPr>
                <w:kern w:val="1"/>
                <w:lang w:eastAsia="zh-CN"/>
              </w:rPr>
              <w:t xml:space="preserve">ent </w:t>
            </w:r>
            <w:r>
              <w:t>(pp.)</w:t>
            </w:r>
          </w:p>
        </w:tc>
      </w:tr>
      <w:tr w:rsidR="00E041AC" w14:paraId="3BA7B81F" w14:textId="77777777" w:rsidTr="00573609">
        <w:trPr>
          <w:trHeight w:val="250"/>
        </w:trPr>
        <w:tc>
          <w:tcPr>
            <w:tcW w:w="9964" w:type="dxa"/>
            <w:gridSpan w:val="14"/>
            <w:shd w:val="clear" w:color="auto" w:fill="F7CAAC"/>
          </w:tcPr>
          <w:p w14:paraId="07C56B08" w14:textId="135B485E" w:rsidR="00E041AC" w:rsidRDefault="009D4050" w:rsidP="00573609">
            <w:r>
              <w:rPr>
                <w:b/>
              </w:rPr>
              <w:t>Z</w:t>
            </w:r>
            <w:r w:rsidR="00E041AC">
              <w:rPr>
                <w:b/>
              </w:rPr>
              <w:t>kušenosti s vedením kvalifikačních a rigorózních prací</w:t>
            </w:r>
          </w:p>
        </w:tc>
      </w:tr>
      <w:tr w:rsidR="00E041AC" w14:paraId="78B6AA2B" w14:textId="77777777" w:rsidTr="00573609">
        <w:trPr>
          <w:trHeight w:val="240"/>
        </w:trPr>
        <w:tc>
          <w:tcPr>
            <w:tcW w:w="9964" w:type="dxa"/>
            <w:gridSpan w:val="14"/>
          </w:tcPr>
          <w:p w14:paraId="2C4F492A" w14:textId="38FAB5B5" w:rsidR="00E041AC" w:rsidRDefault="00E041AC" w:rsidP="00573609">
            <w:pPr>
              <w:spacing w:before="120" w:after="120"/>
            </w:pPr>
            <w:r>
              <w:t xml:space="preserve">Počet obhájených prací, které vyučující vedl v období </w:t>
            </w:r>
            <w:r w:rsidR="004E5163" w:rsidRPr="00713913">
              <w:t xml:space="preserve">2015 – </w:t>
            </w:r>
            <w:r w:rsidR="004E5163" w:rsidRPr="00013379">
              <w:t>2024</w:t>
            </w:r>
            <w:r w:rsidRPr="00013379">
              <w:t xml:space="preserve">: </w:t>
            </w:r>
            <w:r w:rsidRPr="00013379">
              <w:rPr>
                <w:b/>
              </w:rPr>
              <w:t xml:space="preserve">6 </w:t>
            </w:r>
            <w:r w:rsidRPr="00013379">
              <w:t xml:space="preserve">BP, </w:t>
            </w:r>
            <w:r w:rsidR="00013379" w:rsidRPr="00013379">
              <w:rPr>
                <w:b/>
              </w:rPr>
              <w:t>5</w:t>
            </w:r>
            <w:r w:rsidRPr="00013379">
              <w:rPr>
                <w:b/>
              </w:rPr>
              <w:t xml:space="preserve"> </w:t>
            </w:r>
            <w:r w:rsidRPr="00013379">
              <w:t>DP</w:t>
            </w:r>
            <w:r w:rsidR="00B261B4" w:rsidRPr="00013379">
              <w:t xml:space="preserve">, </w:t>
            </w:r>
            <w:r w:rsidR="00B261B4" w:rsidRPr="00013379">
              <w:rPr>
                <w:b/>
                <w:bCs/>
              </w:rPr>
              <w:t xml:space="preserve">1 </w:t>
            </w:r>
            <w:r w:rsidR="00B261B4" w:rsidRPr="00013379">
              <w:t>DisP</w:t>
            </w:r>
            <w:r w:rsidRPr="00013379">
              <w:t>.</w:t>
            </w:r>
          </w:p>
        </w:tc>
      </w:tr>
      <w:tr w:rsidR="00E041AC" w14:paraId="05125D43" w14:textId="77777777" w:rsidTr="00573609">
        <w:trPr>
          <w:cantSplit/>
        </w:trPr>
        <w:tc>
          <w:tcPr>
            <w:tcW w:w="3347" w:type="dxa"/>
            <w:gridSpan w:val="3"/>
            <w:tcBorders>
              <w:top w:val="single" w:sz="12" w:space="0" w:color="auto"/>
            </w:tcBorders>
            <w:shd w:val="clear" w:color="auto" w:fill="F7CAAC"/>
          </w:tcPr>
          <w:p w14:paraId="12AB32A1" w14:textId="77777777" w:rsidR="00E041AC" w:rsidRDefault="00E041AC" w:rsidP="00573609">
            <w:r>
              <w:rPr>
                <w:b/>
              </w:rPr>
              <w:t xml:space="preserve">Obor habilitačního řízení </w:t>
            </w:r>
          </w:p>
        </w:tc>
        <w:tc>
          <w:tcPr>
            <w:tcW w:w="2245" w:type="dxa"/>
            <w:gridSpan w:val="2"/>
            <w:tcBorders>
              <w:top w:val="single" w:sz="12" w:space="0" w:color="auto"/>
            </w:tcBorders>
            <w:shd w:val="clear" w:color="auto" w:fill="F7CAAC"/>
          </w:tcPr>
          <w:p w14:paraId="4CC1F978" w14:textId="77777777" w:rsidR="00E041AC" w:rsidRDefault="00E041AC" w:rsidP="00573609">
            <w:r>
              <w:rPr>
                <w:b/>
              </w:rPr>
              <w:t>Rok udělení hodnosti</w:t>
            </w:r>
          </w:p>
        </w:tc>
        <w:tc>
          <w:tcPr>
            <w:tcW w:w="2248" w:type="dxa"/>
            <w:gridSpan w:val="6"/>
            <w:tcBorders>
              <w:top w:val="single" w:sz="12" w:space="0" w:color="auto"/>
              <w:right w:val="single" w:sz="12" w:space="0" w:color="auto"/>
            </w:tcBorders>
            <w:shd w:val="clear" w:color="auto" w:fill="F7CAAC"/>
          </w:tcPr>
          <w:p w14:paraId="488C4629" w14:textId="77777777" w:rsidR="00E041AC" w:rsidRDefault="00E041AC" w:rsidP="00573609">
            <w:r>
              <w:rPr>
                <w:b/>
              </w:rPr>
              <w:t>Řízení konáno na VŠ</w:t>
            </w:r>
          </w:p>
        </w:tc>
        <w:tc>
          <w:tcPr>
            <w:tcW w:w="2124" w:type="dxa"/>
            <w:gridSpan w:val="3"/>
            <w:tcBorders>
              <w:top w:val="single" w:sz="12" w:space="0" w:color="auto"/>
              <w:left w:val="single" w:sz="12" w:space="0" w:color="auto"/>
            </w:tcBorders>
            <w:shd w:val="clear" w:color="auto" w:fill="F7CAAC"/>
          </w:tcPr>
          <w:p w14:paraId="486C7D5E" w14:textId="7408124C" w:rsidR="00E041AC" w:rsidRDefault="009D4050" w:rsidP="00573609">
            <w:pPr>
              <w:rPr>
                <w:b/>
              </w:rPr>
            </w:pPr>
            <w:r>
              <w:rPr>
                <w:b/>
              </w:rPr>
              <w:t>O</w:t>
            </w:r>
            <w:r w:rsidR="00E041AC">
              <w:rPr>
                <w:b/>
              </w:rPr>
              <w:t>hlasy publikací</w:t>
            </w:r>
          </w:p>
        </w:tc>
      </w:tr>
      <w:tr w:rsidR="00203A94" w14:paraId="27E7EDA6" w14:textId="77777777" w:rsidTr="004A6F02">
        <w:trPr>
          <w:cantSplit/>
        </w:trPr>
        <w:tc>
          <w:tcPr>
            <w:tcW w:w="3347" w:type="dxa"/>
            <w:gridSpan w:val="3"/>
          </w:tcPr>
          <w:p w14:paraId="2C908C36" w14:textId="0FECC0B8" w:rsidR="00203A94" w:rsidRPr="00464159" w:rsidRDefault="00203A94" w:rsidP="00A131A7">
            <w:pPr>
              <w:spacing w:before="60" w:after="60"/>
              <w:rPr>
                <w:highlight w:val="yellow"/>
              </w:rPr>
            </w:pPr>
            <w:r w:rsidRPr="003571DC">
              <w:t>Chemické technologie</w:t>
            </w:r>
          </w:p>
        </w:tc>
        <w:tc>
          <w:tcPr>
            <w:tcW w:w="2245" w:type="dxa"/>
            <w:gridSpan w:val="2"/>
          </w:tcPr>
          <w:p w14:paraId="405FC849" w14:textId="7CB5F57C" w:rsidR="00203A94" w:rsidRPr="00BD5103" w:rsidRDefault="00203A94" w:rsidP="00A131A7">
            <w:pPr>
              <w:spacing w:before="60" w:after="60"/>
            </w:pPr>
            <w:r w:rsidRPr="003571DC">
              <w:t>2010</w:t>
            </w:r>
          </w:p>
        </w:tc>
        <w:tc>
          <w:tcPr>
            <w:tcW w:w="2248" w:type="dxa"/>
            <w:gridSpan w:val="6"/>
            <w:tcBorders>
              <w:right w:val="single" w:sz="12" w:space="0" w:color="auto"/>
            </w:tcBorders>
          </w:tcPr>
          <w:p w14:paraId="35937C1A" w14:textId="314C4858" w:rsidR="00203A94" w:rsidRPr="00BD5103" w:rsidRDefault="00203A94" w:rsidP="00A131A7">
            <w:pPr>
              <w:spacing w:before="60" w:after="60"/>
            </w:pPr>
            <w:r w:rsidRPr="003571DC">
              <w:t>STU Bratislava</w:t>
            </w:r>
            <w:r>
              <w:t>, SR</w:t>
            </w:r>
          </w:p>
        </w:tc>
        <w:tc>
          <w:tcPr>
            <w:tcW w:w="698" w:type="dxa"/>
            <w:tcBorders>
              <w:left w:val="single" w:sz="12" w:space="0" w:color="auto"/>
            </w:tcBorders>
            <w:shd w:val="clear" w:color="auto" w:fill="F7CAAC"/>
            <w:vAlign w:val="center"/>
          </w:tcPr>
          <w:p w14:paraId="760CB447" w14:textId="77777777" w:rsidR="00203A94" w:rsidRPr="00F20AEF" w:rsidRDefault="00203A94" w:rsidP="00A131A7">
            <w:pPr>
              <w:spacing w:before="60" w:after="60"/>
              <w:jc w:val="center"/>
            </w:pPr>
            <w:r w:rsidRPr="00F20AEF">
              <w:rPr>
                <w:b/>
              </w:rPr>
              <w:t>WoS</w:t>
            </w:r>
          </w:p>
        </w:tc>
        <w:tc>
          <w:tcPr>
            <w:tcW w:w="709" w:type="dxa"/>
            <w:shd w:val="clear" w:color="auto" w:fill="F7CAAC"/>
            <w:vAlign w:val="center"/>
          </w:tcPr>
          <w:p w14:paraId="606D08E5" w14:textId="77777777" w:rsidR="00203A94" w:rsidRPr="00F20AEF" w:rsidRDefault="00203A94" w:rsidP="00A131A7">
            <w:pPr>
              <w:spacing w:before="60" w:after="60"/>
              <w:jc w:val="center"/>
              <w:rPr>
                <w:sz w:val="18"/>
              </w:rPr>
            </w:pPr>
            <w:r w:rsidRPr="00F20AEF">
              <w:rPr>
                <w:b/>
                <w:sz w:val="18"/>
              </w:rPr>
              <w:t>Scopus</w:t>
            </w:r>
          </w:p>
        </w:tc>
        <w:tc>
          <w:tcPr>
            <w:tcW w:w="717" w:type="dxa"/>
            <w:shd w:val="clear" w:color="auto" w:fill="F7CAAC"/>
            <w:vAlign w:val="center"/>
          </w:tcPr>
          <w:p w14:paraId="51FB11D5" w14:textId="77777777" w:rsidR="00203A94" w:rsidRDefault="00203A94" w:rsidP="00A131A7">
            <w:pPr>
              <w:spacing w:before="60" w:after="60"/>
              <w:jc w:val="center"/>
            </w:pPr>
            <w:r>
              <w:rPr>
                <w:b/>
                <w:sz w:val="18"/>
              </w:rPr>
              <w:t>ostatní</w:t>
            </w:r>
          </w:p>
        </w:tc>
      </w:tr>
      <w:tr w:rsidR="00E041AC" w:rsidRPr="00636AC3" w14:paraId="68466FE4" w14:textId="77777777" w:rsidTr="00573609">
        <w:trPr>
          <w:cantSplit/>
          <w:trHeight w:val="70"/>
        </w:trPr>
        <w:tc>
          <w:tcPr>
            <w:tcW w:w="3347" w:type="dxa"/>
            <w:gridSpan w:val="3"/>
            <w:shd w:val="clear" w:color="auto" w:fill="F7CAAC"/>
          </w:tcPr>
          <w:p w14:paraId="0794C7E9" w14:textId="77777777" w:rsidR="00E041AC" w:rsidRDefault="00E041AC" w:rsidP="00573609">
            <w:r>
              <w:rPr>
                <w:b/>
              </w:rPr>
              <w:t>Obor jmenovacího řízení</w:t>
            </w:r>
          </w:p>
        </w:tc>
        <w:tc>
          <w:tcPr>
            <w:tcW w:w="2245" w:type="dxa"/>
            <w:gridSpan w:val="2"/>
            <w:shd w:val="clear" w:color="auto" w:fill="F7CAAC"/>
          </w:tcPr>
          <w:p w14:paraId="71C5D782" w14:textId="77777777" w:rsidR="00E041AC" w:rsidRDefault="00E041AC" w:rsidP="00573609">
            <w:r>
              <w:rPr>
                <w:b/>
              </w:rPr>
              <w:t>Rok udělení hodnosti</w:t>
            </w:r>
          </w:p>
        </w:tc>
        <w:tc>
          <w:tcPr>
            <w:tcW w:w="2248" w:type="dxa"/>
            <w:gridSpan w:val="6"/>
            <w:tcBorders>
              <w:right w:val="single" w:sz="12" w:space="0" w:color="auto"/>
            </w:tcBorders>
            <w:shd w:val="clear" w:color="auto" w:fill="F7CAAC"/>
          </w:tcPr>
          <w:p w14:paraId="4DE99A53" w14:textId="77777777" w:rsidR="00E041AC" w:rsidRDefault="00E041AC" w:rsidP="00573609">
            <w:r>
              <w:rPr>
                <w:b/>
              </w:rPr>
              <w:t>Řízení konáno na VŠ</w:t>
            </w:r>
          </w:p>
        </w:tc>
        <w:tc>
          <w:tcPr>
            <w:tcW w:w="698" w:type="dxa"/>
            <w:tcBorders>
              <w:left w:val="single" w:sz="12" w:space="0" w:color="auto"/>
            </w:tcBorders>
          </w:tcPr>
          <w:p w14:paraId="15D244FC" w14:textId="5B04286B" w:rsidR="00E041AC" w:rsidRPr="00013379" w:rsidRDefault="00DE33D2" w:rsidP="00573609">
            <w:pPr>
              <w:jc w:val="center"/>
              <w:rPr>
                <w:b/>
              </w:rPr>
            </w:pPr>
            <w:r w:rsidRPr="00013379">
              <w:rPr>
                <w:b/>
              </w:rPr>
              <w:t>226</w:t>
            </w:r>
          </w:p>
        </w:tc>
        <w:tc>
          <w:tcPr>
            <w:tcW w:w="709" w:type="dxa"/>
          </w:tcPr>
          <w:p w14:paraId="3EAD416D" w14:textId="33B536B4" w:rsidR="00E041AC" w:rsidRPr="00013379" w:rsidRDefault="00E041AC" w:rsidP="00573609">
            <w:pPr>
              <w:jc w:val="center"/>
              <w:rPr>
                <w:b/>
              </w:rPr>
            </w:pPr>
            <w:r w:rsidRPr="00013379">
              <w:rPr>
                <w:b/>
              </w:rPr>
              <w:t>2</w:t>
            </w:r>
            <w:r w:rsidR="00DE33D2" w:rsidRPr="00013379">
              <w:rPr>
                <w:b/>
              </w:rPr>
              <w:t>9</w:t>
            </w:r>
            <w:r w:rsidR="00956474">
              <w:rPr>
                <w:b/>
              </w:rPr>
              <w:t>7</w:t>
            </w:r>
          </w:p>
        </w:tc>
        <w:tc>
          <w:tcPr>
            <w:tcW w:w="717" w:type="dxa"/>
          </w:tcPr>
          <w:p w14:paraId="17B3D030" w14:textId="77777777" w:rsidR="00E041AC" w:rsidRPr="00013379" w:rsidRDefault="00E041AC" w:rsidP="00573609">
            <w:pPr>
              <w:jc w:val="center"/>
              <w:rPr>
                <w:b/>
                <w:sz w:val="18"/>
                <w:szCs w:val="18"/>
              </w:rPr>
            </w:pPr>
            <w:r w:rsidRPr="00013379">
              <w:rPr>
                <w:b/>
                <w:sz w:val="18"/>
                <w:szCs w:val="18"/>
              </w:rPr>
              <w:t>neevid.</w:t>
            </w:r>
          </w:p>
        </w:tc>
      </w:tr>
      <w:tr w:rsidR="00E041AC" w14:paraId="1F6EE928" w14:textId="77777777" w:rsidTr="00573609">
        <w:trPr>
          <w:trHeight w:val="205"/>
        </w:trPr>
        <w:tc>
          <w:tcPr>
            <w:tcW w:w="3347" w:type="dxa"/>
            <w:gridSpan w:val="3"/>
            <w:vAlign w:val="center"/>
          </w:tcPr>
          <w:p w14:paraId="713F6F58" w14:textId="77777777" w:rsidR="00E041AC" w:rsidRDefault="00E041AC" w:rsidP="00573609">
            <w:r>
              <w:t>---</w:t>
            </w:r>
          </w:p>
        </w:tc>
        <w:tc>
          <w:tcPr>
            <w:tcW w:w="2245" w:type="dxa"/>
            <w:gridSpan w:val="2"/>
            <w:vAlign w:val="center"/>
          </w:tcPr>
          <w:p w14:paraId="299F63ED" w14:textId="77777777" w:rsidR="00E041AC" w:rsidRDefault="00E041AC" w:rsidP="00573609">
            <w:r>
              <w:t>---</w:t>
            </w:r>
          </w:p>
        </w:tc>
        <w:tc>
          <w:tcPr>
            <w:tcW w:w="2248" w:type="dxa"/>
            <w:gridSpan w:val="6"/>
            <w:tcBorders>
              <w:right w:val="single" w:sz="12" w:space="0" w:color="auto"/>
            </w:tcBorders>
            <w:vAlign w:val="center"/>
          </w:tcPr>
          <w:p w14:paraId="62C956BC" w14:textId="77777777" w:rsidR="00E041AC" w:rsidRDefault="00E041AC" w:rsidP="00573609">
            <w:r>
              <w:t>---</w:t>
            </w:r>
          </w:p>
        </w:tc>
        <w:tc>
          <w:tcPr>
            <w:tcW w:w="1407" w:type="dxa"/>
            <w:gridSpan w:val="2"/>
            <w:tcBorders>
              <w:left w:val="single" w:sz="12" w:space="0" w:color="auto"/>
            </w:tcBorders>
            <w:shd w:val="clear" w:color="auto" w:fill="FBD4B4"/>
            <w:vAlign w:val="center"/>
          </w:tcPr>
          <w:p w14:paraId="611149C1" w14:textId="77777777" w:rsidR="00E041AC" w:rsidRPr="00F20AEF" w:rsidRDefault="00E041AC" w:rsidP="00573609">
            <w:pPr>
              <w:rPr>
                <w:b/>
                <w:sz w:val="18"/>
              </w:rPr>
            </w:pPr>
            <w:r w:rsidRPr="00F20AEF">
              <w:rPr>
                <w:b/>
                <w:sz w:val="18"/>
              </w:rPr>
              <w:t>H-index WoS/Scopus</w:t>
            </w:r>
          </w:p>
        </w:tc>
        <w:tc>
          <w:tcPr>
            <w:tcW w:w="717" w:type="dxa"/>
            <w:vAlign w:val="center"/>
          </w:tcPr>
          <w:p w14:paraId="6F475AAF" w14:textId="6DBE96C2" w:rsidR="00E041AC" w:rsidRDefault="00DE33D2" w:rsidP="00573609">
            <w:pPr>
              <w:jc w:val="center"/>
              <w:rPr>
                <w:b/>
              </w:rPr>
            </w:pPr>
            <w:r w:rsidRPr="00013379">
              <w:rPr>
                <w:b/>
              </w:rPr>
              <w:t>7</w:t>
            </w:r>
            <w:r w:rsidR="00E041AC" w:rsidRPr="00013379">
              <w:rPr>
                <w:b/>
              </w:rPr>
              <w:t>/</w:t>
            </w:r>
            <w:r w:rsidRPr="00013379">
              <w:rPr>
                <w:b/>
              </w:rPr>
              <w:t>9</w:t>
            </w:r>
          </w:p>
        </w:tc>
      </w:tr>
      <w:tr w:rsidR="00E041AC" w14:paraId="20D61CF3" w14:textId="77777777" w:rsidTr="00573609">
        <w:tc>
          <w:tcPr>
            <w:tcW w:w="9964" w:type="dxa"/>
            <w:gridSpan w:val="14"/>
            <w:shd w:val="clear" w:color="auto" w:fill="F7CAAC"/>
          </w:tcPr>
          <w:p w14:paraId="7CF3677D" w14:textId="6DE2B96C" w:rsidR="00E041AC" w:rsidRDefault="009D4050" w:rsidP="00203A94">
            <w:pPr>
              <w:jc w:val="both"/>
              <w:rPr>
                <w:b/>
              </w:rPr>
            </w:pPr>
            <w:r>
              <w:rPr>
                <w:b/>
              </w:rPr>
              <w:t>P</w:t>
            </w:r>
            <w:r w:rsidR="00E041AC">
              <w:rPr>
                <w:b/>
              </w:rPr>
              <w:t xml:space="preserve">řehled o nejvýznamnější publikační a další tvůrčí činnosti nebo další profesní činnosti u odborníků z praxe vztahující se k zabezpečovaným předmětům </w:t>
            </w:r>
          </w:p>
        </w:tc>
      </w:tr>
      <w:tr w:rsidR="00E041AC" w14:paraId="17050F78" w14:textId="77777777" w:rsidTr="00573609">
        <w:trPr>
          <w:trHeight w:val="707"/>
        </w:trPr>
        <w:tc>
          <w:tcPr>
            <w:tcW w:w="9964" w:type="dxa"/>
            <w:gridSpan w:val="14"/>
          </w:tcPr>
          <w:p w14:paraId="6C5D81C9" w14:textId="25714736" w:rsidR="00B43C05" w:rsidRDefault="00B43C05" w:rsidP="00BA6393">
            <w:pPr>
              <w:spacing w:before="120" w:after="120"/>
              <w:jc w:val="both"/>
              <w:rPr>
                <w:caps/>
                <w:color w:val="000000"/>
                <w:kern w:val="20"/>
                <w:lang w:eastAsia="zh-CN"/>
              </w:rPr>
            </w:pPr>
            <w:r w:rsidRPr="00013379">
              <w:rPr>
                <w:b/>
                <w:bCs/>
                <w:caps/>
                <w:color w:val="000000"/>
                <w:kern w:val="20"/>
                <w:lang w:eastAsia="zh-CN"/>
              </w:rPr>
              <w:t>Bednařík, V.</w:t>
            </w:r>
            <w:r w:rsidRPr="00B43C05">
              <w:rPr>
                <w:caps/>
                <w:color w:val="000000"/>
                <w:kern w:val="20"/>
                <w:lang w:eastAsia="zh-CN"/>
              </w:rPr>
              <w:t>,</w:t>
            </w:r>
            <w:r>
              <w:rPr>
                <w:b/>
                <w:bCs/>
                <w:caps/>
                <w:color w:val="000000"/>
                <w:kern w:val="20"/>
                <w:lang w:eastAsia="zh-CN"/>
              </w:rPr>
              <w:t xml:space="preserve"> </w:t>
            </w:r>
            <w:r w:rsidRPr="00013379">
              <w:rPr>
                <w:caps/>
                <w:color w:val="000000"/>
                <w:kern w:val="20"/>
                <w:lang w:eastAsia="zh-CN"/>
              </w:rPr>
              <w:t>Řezníček</w:t>
            </w:r>
            <w:r>
              <w:rPr>
                <w:color w:val="000000"/>
                <w:kern w:val="20"/>
                <w:lang w:eastAsia="zh-CN"/>
              </w:rPr>
              <w:t>, J</w:t>
            </w:r>
            <w:r w:rsidRPr="00B43C05">
              <w:rPr>
                <w:color w:val="000000"/>
                <w:kern w:val="20"/>
                <w:lang w:eastAsia="zh-CN"/>
              </w:rPr>
              <w:t xml:space="preserve">.: </w:t>
            </w:r>
            <w:r w:rsidRPr="00B43C05">
              <w:rPr>
                <w:color w:val="000000"/>
              </w:rPr>
              <w:t>Remineralization of recycled/mined water by using Lunar/Martian regolith and carbon dioxide</w:t>
            </w:r>
            <w:r>
              <w:rPr>
                <w:color w:val="000000"/>
              </w:rPr>
              <w:t>.</w:t>
            </w:r>
            <w:r w:rsidRPr="00B43C05">
              <w:rPr>
                <w:color w:val="000000"/>
              </w:rPr>
              <w:t xml:space="preserve"> PO number 4000144485</w:t>
            </w:r>
            <w:r>
              <w:rPr>
                <w:color w:val="000000"/>
              </w:rPr>
              <w:t xml:space="preserve">, </w:t>
            </w:r>
            <w:r w:rsidRPr="00B43C05">
              <w:rPr>
                <w:color w:val="000000"/>
              </w:rPr>
              <w:t xml:space="preserve">ESA </w:t>
            </w:r>
            <w:r>
              <w:rPr>
                <w:color w:val="000000"/>
              </w:rPr>
              <w:t>– European</w:t>
            </w:r>
            <w:r w:rsidRPr="00B43C05">
              <w:rPr>
                <w:color w:val="000000"/>
              </w:rPr>
              <w:t xml:space="preserve"> Space Agency</w:t>
            </w:r>
            <w:r w:rsidR="00D50E2A">
              <w:rPr>
                <w:color w:val="000000"/>
              </w:rPr>
              <w:t xml:space="preserve">. </w:t>
            </w:r>
            <w:r w:rsidR="00D50E2A" w:rsidRPr="00D50E2A">
              <w:t>Doba řešení:</w:t>
            </w:r>
            <w:r w:rsidR="00D50E2A">
              <w:t xml:space="preserve"> </w:t>
            </w:r>
            <w:r w:rsidRPr="00B43C05">
              <w:rPr>
                <w:b/>
                <w:bCs/>
                <w:color w:val="000000"/>
              </w:rPr>
              <w:t xml:space="preserve">2024 – </w:t>
            </w:r>
            <w:r w:rsidR="006E7CD5">
              <w:rPr>
                <w:b/>
                <w:bCs/>
                <w:color w:val="000000"/>
              </w:rPr>
              <w:t>2025</w:t>
            </w:r>
            <w:r>
              <w:rPr>
                <w:color w:val="000000"/>
              </w:rPr>
              <w:t>.</w:t>
            </w:r>
          </w:p>
          <w:p w14:paraId="46C5E171" w14:textId="49485F65" w:rsidR="009F7D82" w:rsidRDefault="009F7D82" w:rsidP="009F7D82">
            <w:pPr>
              <w:spacing w:before="120" w:after="120"/>
              <w:jc w:val="both"/>
              <w:rPr>
                <w:color w:val="000000"/>
                <w:kern w:val="20"/>
                <w:lang w:eastAsia="zh-CN"/>
              </w:rPr>
            </w:pPr>
            <w:r w:rsidRPr="00013379">
              <w:rPr>
                <w:caps/>
                <w:color w:val="000000"/>
                <w:kern w:val="20"/>
                <w:lang w:eastAsia="zh-CN"/>
              </w:rPr>
              <w:t>Řezníček</w:t>
            </w:r>
            <w:r>
              <w:rPr>
                <w:color w:val="000000"/>
                <w:kern w:val="20"/>
                <w:lang w:eastAsia="zh-CN"/>
              </w:rPr>
              <w:t xml:space="preserve">, J., </w:t>
            </w:r>
            <w:r w:rsidRPr="00013379">
              <w:rPr>
                <w:b/>
                <w:bCs/>
                <w:caps/>
                <w:color w:val="000000"/>
                <w:kern w:val="20"/>
                <w:lang w:eastAsia="zh-CN"/>
              </w:rPr>
              <w:t>Bednařík, V. (</w:t>
            </w:r>
            <w:r w:rsidR="006373A9">
              <w:rPr>
                <w:b/>
                <w:bCs/>
                <w:caps/>
                <w:color w:val="000000"/>
                <w:kern w:val="20"/>
                <w:lang w:eastAsia="zh-CN"/>
              </w:rPr>
              <w:t>25</w:t>
            </w:r>
            <w:r w:rsidRPr="00013379">
              <w:rPr>
                <w:b/>
                <w:bCs/>
                <w:caps/>
                <w:color w:val="000000"/>
                <w:kern w:val="20"/>
                <w:lang w:eastAsia="zh-CN"/>
              </w:rPr>
              <w:t>%)</w:t>
            </w:r>
            <w:r>
              <w:rPr>
                <w:color w:val="000000"/>
                <w:kern w:val="20"/>
                <w:lang w:eastAsia="zh-CN"/>
              </w:rPr>
              <w:t>,</w:t>
            </w:r>
            <w:r w:rsidRPr="002F48E3">
              <w:rPr>
                <w:color w:val="000000"/>
                <w:kern w:val="20"/>
                <w:lang w:eastAsia="zh-CN"/>
              </w:rPr>
              <w:t xml:space="preserve"> </w:t>
            </w:r>
            <w:r w:rsidRPr="00013379">
              <w:rPr>
                <w:caps/>
                <w:color w:val="000000"/>
                <w:kern w:val="20"/>
                <w:lang w:eastAsia="zh-CN"/>
              </w:rPr>
              <w:t>Filip</w:t>
            </w:r>
            <w:r w:rsidRPr="002F48E3">
              <w:rPr>
                <w:color w:val="000000"/>
                <w:kern w:val="20"/>
                <w:lang w:eastAsia="zh-CN"/>
              </w:rPr>
              <w:t>, J</w:t>
            </w:r>
            <w:r>
              <w:rPr>
                <w:color w:val="000000"/>
                <w:kern w:val="20"/>
                <w:lang w:eastAsia="zh-CN"/>
              </w:rPr>
              <w:t xml:space="preserve">.: </w:t>
            </w:r>
            <w:r w:rsidRPr="002F48E3">
              <w:rPr>
                <w:color w:val="000000"/>
                <w:kern w:val="20"/>
                <w:lang w:eastAsia="zh-CN"/>
              </w:rPr>
              <w:t xml:space="preserve">Perchlorate </w:t>
            </w:r>
            <w:r>
              <w:rPr>
                <w:color w:val="000000"/>
                <w:kern w:val="20"/>
                <w:lang w:eastAsia="zh-CN"/>
              </w:rPr>
              <w:t>s</w:t>
            </w:r>
            <w:r w:rsidRPr="002F48E3">
              <w:rPr>
                <w:color w:val="000000"/>
                <w:kern w:val="20"/>
                <w:lang w:eastAsia="zh-CN"/>
              </w:rPr>
              <w:t>ensing</w:t>
            </w:r>
            <w:r>
              <w:rPr>
                <w:color w:val="000000"/>
                <w:kern w:val="20"/>
                <w:lang w:eastAsia="zh-CN"/>
              </w:rPr>
              <w:t xml:space="preserve"> – Can</w:t>
            </w:r>
            <w:r w:rsidRPr="002F48E3">
              <w:rPr>
                <w:color w:val="000000"/>
                <w:kern w:val="20"/>
                <w:lang w:eastAsia="zh-CN"/>
              </w:rPr>
              <w:t xml:space="preserve"> </w:t>
            </w:r>
            <w:r>
              <w:rPr>
                <w:color w:val="000000"/>
                <w:kern w:val="20"/>
                <w:lang w:eastAsia="zh-CN"/>
              </w:rPr>
              <w:t>e</w:t>
            </w:r>
            <w:r w:rsidRPr="002F48E3">
              <w:rPr>
                <w:color w:val="000000"/>
                <w:kern w:val="20"/>
                <w:lang w:eastAsia="zh-CN"/>
              </w:rPr>
              <w:t xml:space="preserve">lectrochemistry </w:t>
            </w:r>
            <w:r>
              <w:rPr>
                <w:color w:val="000000"/>
                <w:kern w:val="20"/>
                <w:lang w:eastAsia="zh-CN"/>
              </w:rPr>
              <w:t>m</w:t>
            </w:r>
            <w:r w:rsidRPr="002F48E3">
              <w:rPr>
                <w:color w:val="000000"/>
                <w:kern w:val="20"/>
                <w:lang w:eastAsia="zh-CN"/>
              </w:rPr>
              <w:t xml:space="preserve">eet </w:t>
            </w:r>
            <w:r>
              <w:rPr>
                <w:color w:val="000000"/>
                <w:kern w:val="20"/>
                <w:lang w:eastAsia="zh-CN"/>
              </w:rPr>
              <w:t>t</w:t>
            </w:r>
            <w:r w:rsidRPr="002F48E3">
              <w:rPr>
                <w:color w:val="000000"/>
                <w:kern w:val="20"/>
                <w:lang w:eastAsia="zh-CN"/>
              </w:rPr>
              <w:t xml:space="preserve">he </w:t>
            </w:r>
            <w:r>
              <w:rPr>
                <w:color w:val="000000"/>
                <w:kern w:val="20"/>
                <w:lang w:eastAsia="zh-CN"/>
              </w:rPr>
              <w:t>s</w:t>
            </w:r>
            <w:r w:rsidRPr="002F48E3">
              <w:rPr>
                <w:color w:val="000000"/>
                <w:kern w:val="20"/>
                <w:lang w:eastAsia="zh-CN"/>
              </w:rPr>
              <w:t xml:space="preserve">ensitivity </w:t>
            </w:r>
            <w:r>
              <w:rPr>
                <w:color w:val="000000"/>
                <w:kern w:val="20"/>
                <w:lang w:eastAsia="zh-CN"/>
              </w:rPr>
              <w:t>o</w:t>
            </w:r>
            <w:r w:rsidRPr="002F48E3">
              <w:rPr>
                <w:color w:val="000000"/>
                <w:kern w:val="20"/>
                <w:lang w:eastAsia="zh-CN"/>
              </w:rPr>
              <w:t xml:space="preserve">f </w:t>
            </w:r>
            <w:r>
              <w:rPr>
                <w:color w:val="000000"/>
                <w:kern w:val="20"/>
                <w:lang w:eastAsia="zh-CN"/>
              </w:rPr>
              <w:t>s</w:t>
            </w:r>
            <w:r w:rsidRPr="002F48E3">
              <w:rPr>
                <w:color w:val="000000"/>
                <w:kern w:val="20"/>
                <w:lang w:eastAsia="zh-CN"/>
              </w:rPr>
              <w:t xml:space="preserve">tandard </w:t>
            </w:r>
            <w:r>
              <w:rPr>
                <w:color w:val="000000"/>
                <w:kern w:val="20"/>
                <w:lang w:eastAsia="zh-CN"/>
              </w:rPr>
              <w:t>m</w:t>
            </w:r>
            <w:r w:rsidRPr="002F48E3">
              <w:rPr>
                <w:color w:val="000000"/>
                <w:kern w:val="20"/>
                <w:lang w:eastAsia="zh-CN"/>
              </w:rPr>
              <w:t>ethods?</w:t>
            </w:r>
            <w:r>
              <w:rPr>
                <w:color w:val="000000"/>
                <w:kern w:val="20"/>
                <w:lang w:eastAsia="zh-CN"/>
              </w:rPr>
              <w:t xml:space="preserve"> </w:t>
            </w:r>
            <w:r w:rsidRPr="009F7D82">
              <w:rPr>
                <w:i/>
                <w:iCs/>
                <w:color w:val="000000"/>
                <w:kern w:val="20"/>
                <w:lang w:eastAsia="zh-CN"/>
              </w:rPr>
              <w:t>Electrochimica Acta</w:t>
            </w:r>
            <w:r>
              <w:rPr>
                <w:color w:val="000000"/>
                <w:kern w:val="20"/>
                <w:lang w:eastAsia="zh-CN"/>
              </w:rPr>
              <w:t xml:space="preserve"> 445, </w:t>
            </w:r>
            <w:r w:rsidRPr="009F7D82">
              <w:rPr>
                <w:b/>
                <w:bCs/>
                <w:color w:val="000000"/>
                <w:kern w:val="20"/>
                <w:lang w:eastAsia="zh-CN"/>
              </w:rPr>
              <w:t>2023</w:t>
            </w:r>
            <w:r>
              <w:rPr>
                <w:color w:val="000000"/>
                <w:kern w:val="20"/>
                <w:lang w:eastAsia="zh-CN"/>
              </w:rPr>
              <w:t xml:space="preserve">. </w:t>
            </w:r>
            <w:hyperlink r:id="rId132" w:history="1">
              <w:r w:rsidRPr="00CE1A91">
                <w:rPr>
                  <w:rStyle w:val="Hypertextovodkaz"/>
                  <w:kern w:val="20"/>
                  <w:lang w:eastAsia="zh-CN"/>
                </w:rPr>
                <w:t>https://doi.org/10.1016/j.electacta.2023.142027</w:t>
              </w:r>
            </w:hyperlink>
            <w:r>
              <w:rPr>
                <w:color w:val="000000"/>
                <w:kern w:val="20"/>
                <w:lang w:eastAsia="zh-CN"/>
              </w:rPr>
              <w:t xml:space="preserve">. </w:t>
            </w:r>
            <w:r>
              <w:rPr>
                <w:color w:val="000000"/>
                <w:lang w:val="en-GB"/>
              </w:rPr>
              <w:t>Jimp (Q1)</w:t>
            </w:r>
          </w:p>
          <w:p w14:paraId="490F6C60" w14:textId="6BA979E0" w:rsidR="009D4050" w:rsidRDefault="00013379" w:rsidP="00217BDE">
            <w:pPr>
              <w:spacing w:before="120" w:after="120"/>
              <w:jc w:val="both"/>
              <w:rPr>
                <w:color w:val="000000"/>
                <w:kern w:val="20"/>
                <w:lang w:eastAsia="zh-CN"/>
              </w:rPr>
            </w:pPr>
            <w:r w:rsidRPr="00013379">
              <w:rPr>
                <w:caps/>
                <w:color w:val="000000"/>
                <w:kern w:val="20"/>
                <w:lang w:eastAsia="zh-CN"/>
              </w:rPr>
              <w:t xml:space="preserve">Vachová, B., Vinter, Š., </w:t>
            </w:r>
            <w:r w:rsidRPr="00013379">
              <w:rPr>
                <w:b/>
                <w:bCs/>
                <w:caps/>
                <w:color w:val="000000"/>
                <w:kern w:val="20"/>
                <w:lang w:eastAsia="zh-CN"/>
              </w:rPr>
              <w:t>Bednařík, V. (</w:t>
            </w:r>
            <w:r w:rsidR="006373A9">
              <w:rPr>
                <w:b/>
                <w:bCs/>
                <w:caps/>
                <w:color w:val="000000"/>
                <w:kern w:val="20"/>
                <w:lang w:eastAsia="zh-CN"/>
              </w:rPr>
              <w:t>30</w:t>
            </w:r>
            <w:r w:rsidRPr="00013379">
              <w:rPr>
                <w:b/>
                <w:bCs/>
                <w:caps/>
                <w:color w:val="000000"/>
                <w:kern w:val="20"/>
                <w:lang w:eastAsia="zh-CN"/>
              </w:rPr>
              <w:t>%)</w:t>
            </w:r>
            <w:r w:rsidRPr="00013379">
              <w:rPr>
                <w:caps/>
                <w:color w:val="000000"/>
                <w:kern w:val="20"/>
                <w:lang w:eastAsia="zh-CN"/>
              </w:rPr>
              <w:t>, Kopová, M.</w:t>
            </w:r>
            <w:r>
              <w:rPr>
                <w:caps/>
                <w:color w:val="000000"/>
                <w:kern w:val="20"/>
                <w:lang w:eastAsia="zh-CN"/>
              </w:rPr>
              <w:t>:</w:t>
            </w:r>
            <w:r>
              <w:rPr>
                <w:color w:val="000000"/>
                <w:kern w:val="20"/>
                <w:lang w:eastAsia="zh-CN"/>
              </w:rPr>
              <w:t xml:space="preserve"> </w:t>
            </w:r>
            <w:r w:rsidRPr="002F48E3">
              <w:rPr>
                <w:color w:val="000000"/>
                <w:kern w:val="20"/>
                <w:lang w:eastAsia="zh-CN"/>
              </w:rPr>
              <w:t xml:space="preserve">Tin </w:t>
            </w:r>
            <w:r>
              <w:rPr>
                <w:color w:val="000000"/>
                <w:kern w:val="20"/>
                <w:lang w:eastAsia="zh-CN"/>
              </w:rPr>
              <w:t>r</w:t>
            </w:r>
            <w:r w:rsidRPr="002F48E3">
              <w:rPr>
                <w:color w:val="000000"/>
                <w:kern w:val="20"/>
                <w:lang w:eastAsia="zh-CN"/>
              </w:rPr>
              <w:t xml:space="preserve">ecovery </w:t>
            </w:r>
            <w:r>
              <w:rPr>
                <w:color w:val="000000"/>
                <w:kern w:val="20"/>
                <w:lang w:eastAsia="zh-CN"/>
              </w:rPr>
              <w:t>a</w:t>
            </w:r>
            <w:r w:rsidRPr="002F48E3">
              <w:rPr>
                <w:color w:val="000000"/>
                <w:kern w:val="20"/>
                <w:lang w:eastAsia="zh-CN"/>
              </w:rPr>
              <w:t xml:space="preserve">nd </w:t>
            </w:r>
            <w:r>
              <w:rPr>
                <w:color w:val="000000"/>
                <w:kern w:val="20"/>
                <w:lang w:eastAsia="zh-CN"/>
              </w:rPr>
              <w:t>s</w:t>
            </w:r>
            <w:r w:rsidRPr="002F48E3">
              <w:rPr>
                <w:color w:val="000000"/>
                <w:kern w:val="20"/>
                <w:lang w:eastAsia="zh-CN"/>
              </w:rPr>
              <w:t xml:space="preserve">olidification </w:t>
            </w:r>
            <w:r>
              <w:rPr>
                <w:color w:val="000000"/>
                <w:kern w:val="20"/>
                <w:lang w:eastAsia="zh-CN"/>
              </w:rPr>
              <w:t>o</w:t>
            </w:r>
            <w:r w:rsidRPr="002F48E3">
              <w:rPr>
                <w:color w:val="000000"/>
                <w:kern w:val="20"/>
                <w:lang w:eastAsia="zh-CN"/>
              </w:rPr>
              <w:t xml:space="preserve">f </w:t>
            </w:r>
            <w:r>
              <w:rPr>
                <w:color w:val="000000"/>
                <w:kern w:val="20"/>
                <w:lang w:eastAsia="zh-CN"/>
              </w:rPr>
              <w:t>s</w:t>
            </w:r>
            <w:r w:rsidRPr="002F48E3">
              <w:rPr>
                <w:color w:val="000000"/>
                <w:kern w:val="20"/>
                <w:lang w:eastAsia="zh-CN"/>
              </w:rPr>
              <w:t xml:space="preserve">ludge </w:t>
            </w:r>
            <w:r>
              <w:rPr>
                <w:color w:val="000000"/>
                <w:kern w:val="20"/>
                <w:lang w:eastAsia="zh-CN"/>
              </w:rPr>
              <w:t>f</w:t>
            </w:r>
            <w:r w:rsidRPr="002F48E3">
              <w:rPr>
                <w:color w:val="000000"/>
                <w:kern w:val="20"/>
                <w:lang w:eastAsia="zh-CN"/>
              </w:rPr>
              <w:t xml:space="preserve">rom </w:t>
            </w:r>
            <w:r>
              <w:rPr>
                <w:color w:val="000000"/>
                <w:kern w:val="20"/>
                <w:lang w:eastAsia="zh-CN"/>
              </w:rPr>
              <w:t>m</w:t>
            </w:r>
            <w:r w:rsidRPr="002F48E3">
              <w:rPr>
                <w:color w:val="000000"/>
                <w:kern w:val="20"/>
                <w:lang w:eastAsia="zh-CN"/>
              </w:rPr>
              <w:t xml:space="preserve">irror </w:t>
            </w:r>
            <w:r>
              <w:rPr>
                <w:color w:val="000000"/>
                <w:kern w:val="20"/>
                <w:lang w:eastAsia="zh-CN"/>
              </w:rPr>
              <w:t>g</w:t>
            </w:r>
            <w:r w:rsidRPr="002F48E3">
              <w:rPr>
                <w:color w:val="000000"/>
                <w:kern w:val="20"/>
                <w:lang w:eastAsia="zh-CN"/>
              </w:rPr>
              <w:t>rinding</w:t>
            </w:r>
            <w:r>
              <w:rPr>
                <w:color w:val="000000"/>
                <w:kern w:val="20"/>
                <w:lang w:eastAsia="zh-CN"/>
              </w:rPr>
              <w:t xml:space="preserve">. </w:t>
            </w:r>
            <w:r w:rsidRPr="00013379">
              <w:rPr>
                <w:i/>
                <w:iCs/>
                <w:color w:val="000000"/>
                <w:kern w:val="20"/>
                <w:lang w:eastAsia="zh-CN"/>
              </w:rPr>
              <w:t>Waste Forum</w:t>
            </w:r>
            <w:r>
              <w:rPr>
                <w:color w:val="000000"/>
                <w:kern w:val="20"/>
                <w:lang w:eastAsia="zh-CN"/>
              </w:rPr>
              <w:t xml:space="preserve"> 3</w:t>
            </w:r>
            <w:r w:rsidR="009F7D82">
              <w:rPr>
                <w:color w:val="000000"/>
                <w:kern w:val="20"/>
                <w:lang w:eastAsia="zh-CN"/>
              </w:rPr>
              <w:t xml:space="preserve">, 153-160, </w:t>
            </w:r>
            <w:r w:rsidRPr="00013379">
              <w:rPr>
                <w:b/>
                <w:bCs/>
                <w:color w:val="000000"/>
                <w:kern w:val="20"/>
                <w:lang w:eastAsia="zh-CN"/>
              </w:rPr>
              <w:t>2022</w:t>
            </w:r>
            <w:r>
              <w:rPr>
                <w:color w:val="000000"/>
                <w:kern w:val="20"/>
                <w:lang w:eastAsia="zh-CN"/>
              </w:rPr>
              <w:t>. JSC</w:t>
            </w:r>
          </w:p>
          <w:p w14:paraId="6E115D3D" w14:textId="3D7E801E" w:rsidR="00013379" w:rsidRDefault="00013379" w:rsidP="00013379">
            <w:pPr>
              <w:spacing w:before="120" w:after="120"/>
              <w:jc w:val="both"/>
              <w:rPr>
                <w:color w:val="000000"/>
                <w:kern w:val="1"/>
                <w:lang w:eastAsia="zh-CN"/>
              </w:rPr>
            </w:pPr>
            <w:r w:rsidRPr="00BC7F03">
              <w:rPr>
                <w:caps/>
                <w:color w:val="000000"/>
                <w:kern w:val="20"/>
                <w:lang w:eastAsia="zh-CN"/>
              </w:rPr>
              <w:t>Vinter, Š</w:t>
            </w:r>
            <w:r>
              <w:rPr>
                <w:caps/>
                <w:color w:val="000000"/>
                <w:kern w:val="20"/>
                <w:lang w:eastAsia="zh-CN"/>
              </w:rPr>
              <w:t>.,</w:t>
            </w:r>
            <w:r w:rsidRPr="00BC7F03">
              <w:rPr>
                <w:caps/>
                <w:color w:val="000000"/>
                <w:kern w:val="20"/>
                <w:lang w:eastAsia="zh-CN"/>
              </w:rPr>
              <w:t xml:space="preserve"> </w:t>
            </w:r>
            <w:r w:rsidRPr="00BC7F03">
              <w:rPr>
                <w:b/>
                <w:bCs/>
                <w:caps/>
                <w:color w:val="000000"/>
                <w:kern w:val="20"/>
                <w:lang w:eastAsia="zh-CN"/>
              </w:rPr>
              <w:t>Bednařík, V.</w:t>
            </w:r>
            <w:r w:rsidRPr="00BC7F03">
              <w:rPr>
                <w:caps/>
                <w:color w:val="000000"/>
                <w:kern w:val="20"/>
                <w:lang w:eastAsia="zh-CN"/>
              </w:rPr>
              <w:t xml:space="preserve"> (</w:t>
            </w:r>
            <w:r w:rsidRPr="00BC7F03">
              <w:rPr>
                <w:b/>
                <w:bCs/>
                <w:caps/>
                <w:color w:val="000000"/>
                <w:kern w:val="20"/>
                <w:lang w:eastAsia="zh-CN"/>
              </w:rPr>
              <w:t>35%</w:t>
            </w:r>
            <w:r w:rsidRPr="00BC7F03">
              <w:rPr>
                <w:caps/>
                <w:color w:val="000000"/>
                <w:kern w:val="20"/>
                <w:lang w:eastAsia="zh-CN"/>
              </w:rPr>
              <w:t>)</w:t>
            </w:r>
            <w:r>
              <w:rPr>
                <w:caps/>
                <w:color w:val="000000"/>
                <w:kern w:val="20"/>
                <w:lang w:eastAsia="zh-CN"/>
              </w:rPr>
              <w:t>,</w:t>
            </w:r>
            <w:r w:rsidRPr="00BC7F03">
              <w:rPr>
                <w:caps/>
                <w:color w:val="000000"/>
                <w:kern w:val="20"/>
                <w:lang w:eastAsia="zh-CN"/>
              </w:rPr>
              <w:t xml:space="preserve"> Montañés, M</w:t>
            </w:r>
            <w:r>
              <w:rPr>
                <w:caps/>
                <w:color w:val="000000"/>
                <w:kern w:val="20"/>
                <w:lang w:eastAsia="zh-CN"/>
              </w:rPr>
              <w:t>.</w:t>
            </w:r>
            <w:r w:rsidRPr="00BC7F03">
              <w:rPr>
                <w:caps/>
                <w:color w:val="000000"/>
                <w:kern w:val="20"/>
                <w:lang w:eastAsia="zh-CN"/>
              </w:rPr>
              <w:t>T</w:t>
            </w:r>
            <w:r>
              <w:rPr>
                <w:caps/>
                <w:color w:val="000000"/>
                <w:kern w:val="20"/>
                <w:lang w:eastAsia="zh-CN"/>
              </w:rPr>
              <w:t>.,</w:t>
            </w:r>
            <w:r w:rsidRPr="00BC7F03">
              <w:rPr>
                <w:caps/>
                <w:color w:val="000000"/>
                <w:kern w:val="20"/>
                <w:lang w:eastAsia="zh-CN"/>
              </w:rPr>
              <w:t xml:space="preserve"> Černotová, A</w:t>
            </w:r>
            <w:r>
              <w:rPr>
                <w:caps/>
                <w:color w:val="000000"/>
                <w:kern w:val="20"/>
                <w:lang w:eastAsia="zh-CN"/>
              </w:rPr>
              <w:t>.,</w:t>
            </w:r>
            <w:r w:rsidRPr="00BC7F03">
              <w:rPr>
                <w:caps/>
                <w:color w:val="000000"/>
                <w:kern w:val="20"/>
                <w:lang w:eastAsia="zh-CN"/>
              </w:rPr>
              <w:t xml:space="preserve"> Kadlečková, M</w:t>
            </w:r>
            <w:r>
              <w:rPr>
                <w:caps/>
                <w:color w:val="000000"/>
                <w:kern w:val="20"/>
                <w:lang w:eastAsia="zh-CN"/>
              </w:rPr>
              <w:t>.</w:t>
            </w:r>
            <w:r w:rsidRPr="00BC7F03">
              <w:rPr>
                <w:caps/>
                <w:color w:val="000000"/>
                <w:kern w:val="20"/>
                <w:lang w:eastAsia="zh-CN"/>
              </w:rPr>
              <w:t>:</w:t>
            </w:r>
            <w:r w:rsidRPr="0067379D">
              <w:rPr>
                <w:color w:val="000000"/>
                <w:kern w:val="1"/>
                <w:lang w:eastAsia="zh-CN"/>
              </w:rPr>
              <w:t xml:space="preserve"> Microencapsulation of zinc plating waste using silicone polymers. </w:t>
            </w:r>
            <w:r w:rsidRPr="00BC7F03">
              <w:rPr>
                <w:i/>
                <w:iCs/>
                <w:color w:val="000000"/>
                <w:kern w:val="1"/>
                <w:lang w:eastAsia="zh-CN"/>
              </w:rPr>
              <w:t>Journal of Hazardous Materials</w:t>
            </w:r>
            <w:r>
              <w:rPr>
                <w:color w:val="000000"/>
                <w:kern w:val="1"/>
                <w:lang w:eastAsia="zh-CN"/>
              </w:rPr>
              <w:t xml:space="preserve"> </w:t>
            </w:r>
            <w:r w:rsidRPr="0067379D">
              <w:rPr>
                <w:color w:val="000000"/>
                <w:kern w:val="1"/>
                <w:lang w:eastAsia="zh-CN"/>
              </w:rPr>
              <w:t xml:space="preserve">412, </w:t>
            </w:r>
            <w:r w:rsidRPr="00BC7F03">
              <w:rPr>
                <w:b/>
                <w:bCs/>
                <w:color w:val="000000"/>
                <w:kern w:val="1"/>
                <w:lang w:eastAsia="zh-CN"/>
              </w:rPr>
              <w:t>2021</w:t>
            </w:r>
            <w:r>
              <w:rPr>
                <w:color w:val="000000"/>
                <w:kern w:val="1"/>
                <w:lang w:eastAsia="zh-CN"/>
              </w:rPr>
              <w:t>.</w:t>
            </w:r>
            <w:r w:rsidRPr="0067379D">
              <w:rPr>
                <w:color w:val="000000"/>
                <w:kern w:val="1"/>
                <w:lang w:eastAsia="zh-CN"/>
              </w:rPr>
              <w:t xml:space="preserve"> ISSN 0304-3894</w:t>
            </w:r>
            <w:r>
              <w:rPr>
                <w:color w:val="000000"/>
                <w:kern w:val="1"/>
                <w:lang w:eastAsia="zh-CN"/>
              </w:rPr>
              <w:t xml:space="preserve">. </w:t>
            </w:r>
            <w:r>
              <w:rPr>
                <w:color w:val="000000"/>
                <w:lang w:val="en-GB"/>
              </w:rPr>
              <w:t>Jimp (Q1)</w:t>
            </w:r>
          </w:p>
          <w:p w14:paraId="3568F829" w14:textId="0FF48912" w:rsidR="00203A94" w:rsidRDefault="00013379" w:rsidP="00013379">
            <w:pPr>
              <w:spacing w:before="120" w:after="120"/>
              <w:jc w:val="both"/>
              <w:rPr>
                <w:b/>
              </w:rPr>
            </w:pPr>
            <w:r w:rsidRPr="00BC7F03">
              <w:rPr>
                <w:caps/>
                <w:color w:val="000000"/>
                <w:kern w:val="20"/>
                <w:lang w:eastAsia="zh-CN"/>
              </w:rPr>
              <w:t>Koláčková, T</w:t>
            </w:r>
            <w:r>
              <w:rPr>
                <w:caps/>
                <w:color w:val="000000"/>
                <w:kern w:val="20"/>
                <w:lang w:eastAsia="zh-CN"/>
              </w:rPr>
              <w:t>.,</w:t>
            </w:r>
            <w:r w:rsidRPr="00BC7F03">
              <w:rPr>
                <w:caps/>
                <w:color w:val="000000"/>
                <w:kern w:val="20"/>
                <w:lang w:eastAsia="zh-CN"/>
              </w:rPr>
              <w:t xml:space="preserve"> Sumczynski, D</w:t>
            </w:r>
            <w:r>
              <w:rPr>
                <w:caps/>
                <w:color w:val="000000"/>
                <w:kern w:val="20"/>
                <w:lang w:eastAsia="zh-CN"/>
              </w:rPr>
              <w:t>.,</w:t>
            </w:r>
            <w:r w:rsidRPr="00BC7F03">
              <w:rPr>
                <w:caps/>
                <w:color w:val="000000"/>
                <w:kern w:val="20"/>
                <w:lang w:eastAsia="zh-CN"/>
              </w:rPr>
              <w:t xml:space="preserve"> </w:t>
            </w:r>
            <w:r w:rsidRPr="00BC7F03">
              <w:rPr>
                <w:b/>
                <w:bCs/>
                <w:caps/>
                <w:color w:val="000000"/>
                <w:kern w:val="20"/>
                <w:lang w:eastAsia="zh-CN"/>
              </w:rPr>
              <w:t>Bednařík, V. (10%)</w:t>
            </w:r>
            <w:r>
              <w:rPr>
                <w:caps/>
                <w:color w:val="000000"/>
                <w:kern w:val="20"/>
                <w:lang w:eastAsia="zh-CN"/>
              </w:rPr>
              <w:t>,</w:t>
            </w:r>
            <w:r w:rsidRPr="00BC7F03">
              <w:rPr>
                <w:caps/>
                <w:color w:val="000000"/>
                <w:kern w:val="20"/>
                <w:lang w:eastAsia="zh-CN"/>
              </w:rPr>
              <w:t xml:space="preserve"> Vinter, Š</w:t>
            </w:r>
            <w:r>
              <w:rPr>
                <w:caps/>
                <w:color w:val="000000"/>
                <w:kern w:val="20"/>
                <w:lang w:eastAsia="zh-CN"/>
              </w:rPr>
              <w:t xml:space="preserve">., </w:t>
            </w:r>
            <w:r w:rsidRPr="00BC7F03">
              <w:rPr>
                <w:caps/>
                <w:color w:val="000000"/>
                <w:kern w:val="20"/>
                <w:lang w:eastAsia="zh-CN"/>
              </w:rPr>
              <w:t>Orsavová, J</w:t>
            </w:r>
            <w:r>
              <w:rPr>
                <w:caps/>
                <w:color w:val="000000"/>
                <w:kern w:val="20"/>
                <w:lang w:eastAsia="zh-CN"/>
              </w:rPr>
              <w:t>.,</w:t>
            </w:r>
            <w:r w:rsidRPr="00BC7F03">
              <w:rPr>
                <w:caps/>
                <w:color w:val="000000"/>
                <w:kern w:val="20"/>
                <w:lang w:eastAsia="zh-CN"/>
              </w:rPr>
              <w:t xml:space="preserve"> Kolofiková, K</w:t>
            </w:r>
            <w:r>
              <w:rPr>
                <w:caps/>
                <w:color w:val="000000"/>
                <w:kern w:val="20"/>
                <w:lang w:eastAsia="zh-CN"/>
              </w:rPr>
              <w:t>.</w:t>
            </w:r>
            <w:r w:rsidRPr="0067379D">
              <w:rPr>
                <w:color w:val="000000"/>
                <w:kern w:val="1"/>
                <w:lang w:eastAsia="zh-CN"/>
              </w:rPr>
              <w:t xml:space="preserve">: Mineral and trace element composition after digestion and leaching into matcha ice tea infusions (Camellia sinensis L.). </w:t>
            </w:r>
            <w:r w:rsidRPr="00BC7F03">
              <w:rPr>
                <w:i/>
                <w:iCs/>
                <w:color w:val="000000"/>
                <w:kern w:val="1"/>
                <w:lang w:eastAsia="zh-CN"/>
              </w:rPr>
              <w:t>Journal of Food Composition and Analysis</w:t>
            </w:r>
            <w:r>
              <w:rPr>
                <w:color w:val="000000"/>
                <w:kern w:val="1"/>
                <w:lang w:eastAsia="zh-CN"/>
              </w:rPr>
              <w:t xml:space="preserve"> </w:t>
            </w:r>
            <w:r w:rsidRPr="0067379D">
              <w:rPr>
                <w:color w:val="000000"/>
                <w:kern w:val="1"/>
                <w:lang w:eastAsia="zh-CN"/>
              </w:rPr>
              <w:t>97</w:t>
            </w:r>
            <w:r>
              <w:rPr>
                <w:color w:val="000000"/>
                <w:kern w:val="1"/>
                <w:lang w:eastAsia="zh-CN"/>
              </w:rPr>
              <w:t xml:space="preserve">, </w:t>
            </w:r>
            <w:r w:rsidRPr="00BC7F03">
              <w:rPr>
                <w:b/>
                <w:bCs/>
                <w:color w:val="000000"/>
                <w:kern w:val="1"/>
                <w:lang w:eastAsia="zh-CN"/>
              </w:rPr>
              <w:t>2021</w:t>
            </w:r>
            <w:r>
              <w:rPr>
                <w:color w:val="000000"/>
                <w:kern w:val="1"/>
                <w:lang w:eastAsia="zh-CN"/>
              </w:rPr>
              <w:t>.</w:t>
            </w:r>
            <w:r w:rsidRPr="0067379D">
              <w:rPr>
                <w:color w:val="000000"/>
                <w:kern w:val="1"/>
                <w:lang w:eastAsia="zh-CN"/>
              </w:rPr>
              <w:t xml:space="preserve"> ISSN 0889-1575</w:t>
            </w:r>
            <w:r>
              <w:rPr>
                <w:color w:val="000000"/>
                <w:kern w:val="1"/>
                <w:lang w:eastAsia="zh-CN"/>
              </w:rPr>
              <w:t xml:space="preserve">. </w:t>
            </w:r>
            <w:r>
              <w:rPr>
                <w:color w:val="000000"/>
                <w:lang w:val="en-GB"/>
              </w:rPr>
              <w:t>Jimp (Q1)</w:t>
            </w:r>
          </w:p>
        </w:tc>
      </w:tr>
      <w:tr w:rsidR="00E041AC" w14:paraId="04321318" w14:textId="77777777" w:rsidTr="00573609">
        <w:trPr>
          <w:trHeight w:val="218"/>
        </w:trPr>
        <w:tc>
          <w:tcPr>
            <w:tcW w:w="9964" w:type="dxa"/>
            <w:gridSpan w:val="14"/>
            <w:shd w:val="clear" w:color="auto" w:fill="F7CAAC"/>
          </w:tcPr>
          <w:p w14:paraId="382F2884" w14:textId="77777777" w:rsidR="00E041AC" w:rsidRDefault="00E041AC" w:rsidP="00573609">
            <w:pPr>
              <w:rPr>
                <w:b/>
              </w:rPr>
            </w:pPr>
            <w:r>
              <w:rPr>
                <w:b/>
              </w:rPr>
              <w:t>Působení v zahraničí</w:t>
            </w:r>
          </w:p>
        </w:tc>
      </w:tr>
      <w:tr w:rsidR="00E041AC" w14:paraId="4A2FE764" w14:textId="77777777" w:rsidTr="00573609">
        <w:trPr>
          <w:trHeight w:val="328"/>
        </w:trPr>
        <w:tc>
          <w:tcPr>
            <w:tcW w:w="9964" w:type="dxa"/>
            <w:gridSpan w:val="14"/>
          </w:tcPr>
          <w:p w14:paraId="07874946" w14:textId="77777777" w:rsidR="00E041AC" w:rsidRDefault="00914482" w:rsidP="00573609">
            <w:r>
              <w:t>---</w:t>
            </w:r>
          </w:p>
          <w:p w14:paraId="7A7F2FF2" w14:textId="77777777" w:rsidR="00843294" w:rsidRDefault="00843294" w:rsidP="00573609">
            <w:pPr>
              <w:rPr>
                <w:b/>
              </w:rPr>
            </w:pPr>
          </w:p>
          <w:p w14:paraId="2CED817D" w14:textId="77777777" w:rsidR="00843294" w:rsidRDefault="00843294" w:rsidP="00573609">
            <w:pPr>
              <w:rPr>
                <w:b/>
              </w:rPr>
            </w:pPr>
          </w:p>
          <w:p w14:paraId="43B31EF6" w14:textId="77777777" w:rsidR="00843294" w:rsidRDefault="00843294" w:rsidP="00573609">
            <w:pPr>
              <w:rPr>
                <w:b/>
              </w:rPr>
            </w:pPr>
          </w:p>
          <w:p w14:paraId="25477E38" w14:textId="77777777" w:rsidR="00843294" w:rsidRDefault="00843294" w:rsidP="00573609">
            <w:pPr>
              <w:rPr>
                <w:b/>
              </w:rPr>
            </w:pPr>
          </w:p>
          <w:p w14:paraId="79747466" w14:textId="77777777" w:rsidR="00843294" w:rsidRDefault="00843294" w:rsidP="00573609">
            <w:pPr>
              <w:rPr>
                <w:b/>
              </w:rPr>
            </w:pPr>
          </w:p>
          <w:p w14:paraId="1013299B" w14:textId="5EFBB5A5" w:rsidR="00843294" w:rsidRDefault="00843294" w:rsidP="00573609">
            <w:pPr>
              <w:rPr>
                <w:b/>
              </w:rPr>
            </w:pPr>
          </w:p>
        </w:tc>
      </w:tr>
      <w:tr w:rsidR="00E041AC" w14:paraId="3DE5945C" w14:textId="77777777" w:rsidTr="00573609">
        <w:trPr>
          <w:cantSplit/>
          <w:trHeight w:val="470"/>
        </w:trPr>
        <w:tc>
          <w:tcPr>
            <w:tcW w:w="2518" w:type="dxa"/>
            <w:shd w:val="clear" w:color="auto" w:fill="F7CAAC"/>
          </w:tcPr>
          <w:p w14:paraId="2ACCB721" w14:textId="77777777" w:rsidR="00E041AC" w:rsidRDefault="00E041AC" w:rsidP="00573609">
            <w:pPr>
              <w:rPr>
                <w:b/>
              </w:rPr>
            </w:pPr>
            <w:r>
              <w:rPr>
                <w:b/>
              </w:rPr>
              <w:t xml:space="preserve">Podpis </w:t>
            </w:r>
          </w:p>
        </w:tc>
        <w:tc>
          <w:tcPr>
            <w:tcW w:w="4536" w:type="dxa"/>
            <w:gridSpan w:val="7"/>
          </w:tcPr>
          <w:p w14:paraId="0A9A31A0" w14:textId="77777777" w:rsidR="00E041AC" w:rsidRDefault="00E041AC" w:rsidP="00573609"/>
        </w:tc>
        <w:tc>
          <w:tcPr>
            <w:tcW w:w="786" w:type="dxa"/>
            <w:gridSpan w:val="3"/>
            <w:shd w:val="clear" w:color="auto" w:fill="F7CAAC"/>
          </w:tcPr>
          <w:p w14:paraId="586E8949" w14:textId="77777777" w:rsidR="00E041AC" w:rsidRDefault="00E041AC" w:rsidP="00573609">
            <w:r>
              <w:rPr>
                <w:b/>
              </w:rPr>
              <w:t>datum</w:t>
            </w:r>
          </w:p>
        </w:tc>
        <w:tc>
          <w:tcPr>
            <w:tcW w:w="2124" w:type="dxa"/>
            <w:gridSpan w:val="3"/>
          </w:tcPr>
          <w:p w14:paraId="23959E45" w14:textId="77777777" w:rsidR="00E041AC" w:rsidRDefault="00E041AC" w:rsidP="00573609"/>
        </w:tc>
      </w:tr>
    </w:tbl>
    <w:tbl>
      <w:tblPr>
        <w:tblpPr w:leftFromText="141" w:rightFromText="141" w:vertAnchor="page" w:horzAnchor="margin" w:tblpY="1326"/>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71"/>
        <w:gridCol w:w="658"/>
        <w:gridCol w:w="1751"/>
        <w:gridCol w:w="113"/>
        <w:gridCol w:w="381"/>
        <w:gridCol w:w="186"/>
        <w:gridCol w:w="282"/>
        <w:gridCol w:w="994"/>
        <w:gridCol w:w="709"/>
        <w:gridCol w:w="77"/>
        <w:gridCol w:w="93"/>
        <w:gridCol w:w="567"/>
        <w:gridCol w:w="709"/>
        <w:gridCol w:w="851"/>
      </w:tblGrid>
      <w:tr w:rsidR="00203A94" w14:paraId="10DA40A2" w14:textId="77777777" w:rsidTr="00203A94">
        <w:tc>
          <w:tcPr>
            <w:tcW w:w="10060" w:type="dxa"/>
            <w:gridSpan w:val="15"/>
            <w:tcBorders>
              <w:bottom w:val="double" w:sz="4" w:space="0" w:color="auto"/>
            </w:tcBorders>
            <w:shd w:val="clear" w:color="auto" w:fill="BDD6EE"/>
          </w:tcPr>
          <w:p w14:paraId="3395B1FF" w14:textId="143288ED" w:rsidR="00203A94" w:rsidRDefault="00203A94" w:rsidP="00203A94">
            <w:pPr>
              <w:rPr>
                <w:b/>
                <w:sz w:val="28"/>
              </w:rPr>
            </w:pPr>
            <w:r>
              <w:rPr>
                <w:b/>
                <w:sz w:val="28"/>
              </w:rPr>
              <w:lastRenderedPageBreak/>
              <w:t>C-I – Personální zabezpečení</w:t>
            </w:r>
          </w:p>
        </w:tc>
      </w:tr>
      <w:tr w:rsidR="00203A94" w14:paraId="1141C0EC" w14:textId="77777777" w:rsidTr="00203A94">
        <w:tc>
          <w:tcPr>
            <w:tcW w:w="2518" w:type="dxa"/>
            <w:tcBorders>
              <w:top w:val="double" w:sz="4" w:space="0" w:color="auto"/>
            </w:tcBorders>
            <w:shd w:val="clear" w:color="auto" w:fill="F7CAAC"/>
          </w:tcPr>
          <w:p w14:paraId="1FEE34C9" w14:textId="77777777" w:rsidR="00203A94" w:rsidRDefault="00203A94" w:rsidP="00203A94">
            <w:pPr>
              <w:rPr>
                <w:b/>
              </w:rPr>
            </w:pPr>
            <w:r>
              <w:rPr>
                <w:b/>
              </w:rPr>
              <w:t>Vysoká škola</w:t>
            </w:r>
          </w:p>
        </w:tc>
        <w:tc>
          <w:tcPr>
            <w:tcW w:w="7542" w:type="dxa"/>
            <w:gridSpan w:val="14"/>
          </w:tcPr>
          <w:p w14:paraId="106BC3C3" w14:textId="77777777" w:rsidR="00203A94" w:rsidRDefault="00203A94" w:rsidP="00203A94">
            <w:pPr>
              <w:tabs>
                <w:tab w:val="left" w:pos="933"/>
              </w:tabs>
            </w:pPr>
            <w:r>
              <w:t>Univerzita Tomáše Bati ve Zlíně</w:t>
            </w:r>
          </w:p>
        </w:tc>
      </w:tr>
      <w:tr w:rsidR="00203A94" w14:paraId="6B464DB1" w14:textId="77777777" w:rsidTr="00203A94">
        <w:tc>
          <w:tcPr>
            <w:tcW w:w="2518" w:type="dxa"/>
            <w:shd w:val="clear" w:color="auto" w:fill="F7CAAC"/>
          </w:tcPr>
          <w:p w14:paraId="2292D03D" w14:textId="77777777" w:rsidR="00203A94" w:rsidRDefault="00203A94" w:rsidP="00203A94">
            <w:pPr>
              <w:rPr>
                <w:b/>
              </w:rPr>
            </w:pPr>
            <w:r>
              <w:rPr>
                <w:b/>
              </w:rPr>
              <w:t>Součást vysoké školy</w:t>
            </w:r>
          </w:p>
        </w:tc>
        <w:tc>
          <w:tcPr>
            <w:tcW w:w="7542" w:type="dxa"/>
            <w:gridSpan w:val="14"/>
          </w:tcPr>
          <w:p w14:paraId="754B77F8" w14:textId="77777777" w:rsidR="00203A94" w:rsidRDefault="00203A94" w:rsidP="00203A94">
            <w:r>
              <w:t>Fakulta technologická</w:t>
            </w:r>
          </w:p>
        </w:tc>
      </w:tr>
      <w:tr w:rsidR="00203A94" w14:paraId="6C70C615" w14:textId="77777777" w:rsidTr="00203A94">
        <w:tc>
          <w:tcPr>
            <w:tcW w:w="2518" w:type="dxa"/>
            <w:shd w:val="clear" w:color="auto" w:fill="F7CAAC"/>
          </w:tcPr>
          <w:p w14:paraId="031F6F06" w14:textId="77777777" w:rsidR="00203A94" w:rsidRDefault="00203A94" w:rsidP="00203A94">
            <w:pPr>
              <w:rPr>
                <w:b/>
              </w:rPr>
            </w:pPr>
            <w:r>
              <w:rPr>
                <w:b/>
              </w:rPr>
              <w:t>Název studijního programu</w:t>
            </w:r>
          </w:p>
        </w:tc>
        <w:tc>
          <w:tcPr>
            <w:tcW w:w="7542" w:type="dxa"/>
            <w:gridSpan w:val="14"/>
          </w:tcPr>
          <w:p w14:paraId="67F2E60F" w14:textId="5D8D8F7A" w:rsidR="00203A94" w:rsidRPr="00E1359F" w:rsidRDefault="00EB4C62" w:rsidP="00203A94">
            <w:r w:rsidRPr="00EB4C62">
              <w:t>Materiály a technologie – specializace Polovodičové materiály</w:t>
            </w:r>
          </w:p>
        </w:tc>
      </w:tr>
      <w:tr w:rsidR="00203A94" w14:paraId="29E29D16" w14:textId="77777777" w:rsidTr="00203A94">
        <w:tc>
          <w:tcPr>
            <w:tcW w:w="2518" w:type="dxa"/>
            <w:shd w:val="clear" w:color="auto" w:fill="F7CAAC"/>
          </w:tcPr>
          <w:p w14:paraId="3D6C1568" w14:textId="77777777" w:rsidR="00203A94" w:rsidRDefault="00203A94" w:rsidP="00203A94">
            <w:pPr>
              <w:rPr>
                <w:b/>
              </w:rPr>
            </w:pPr>
            <w:r>
              <w:rPr>
                <w:b/>
              </w:rPr>
              <w:t>Jméno a příjmení</w:t>
            </w:r>
          </w:p>
        </w:tc>
        <w:tc>
          <w:tcPr>
            <w:tcW w:w="4536" w:type="dxa"/>
            <w:gridSpan w:val="8"/>
          </w:tcPr>
          <w:p w14:paraId="767E0155" w14:textId="77777777" w:rsidR="00203A94" w:rsidRPr="00E1359F" w:rsidRDefault="00203A94" w:rsidP="00203A94">
            <w:pPr>
              <w:rPr>
                <w:b/>
              </w:rPr>
            </w:pPr>
            <w:bookmarkStart w:id="331" w:name="Čermák"/>
            <w:bookmarkEnd w:id="331"/>
            <w:r w:rsidRPr="00E1359F">
              <w:rPr>
                <w:b/>
              </w:rPr>
              <w:t>Roman Čermák</w:t>
            </w:r>
          </w:p>
        </w:tc>
        <w:tc>
          <w:tcPr>
            <w:tcW w:w="709" w:type="dxa"/>
            <w:shd w:val="clear" w:color="auto" w:fill="F7CAAC"/>
          </w:tcPr>
          <w:p w14:paraId="5B060FD1" w14:textId="77777777" w:rsidR="00203A94" w:rsidRDefault="00203A94" w:rsidP="00203A94">
            <w:pPr>
              <w:rPr>
                <w:b/>
              </w:rPr>
            </w:pPr>
            <w:r>
              <w:rPr>
                <w:b/>
              </w:rPr>
              <w:t>Tituly</w:t>
            </w:r>
          </w:p>
        </w:tc>
        <w:tc>
          <w:tcPr>
            <w:tcW w:w="2297" w:type="dxa"/>
            <w:gridSpan w:val="5"/>
          </w:tcPr>
          <w:p w14:paraId="12999B2C" w14:textId="77777777" w:rsidR="00203A94" w:rsidRDefault="00203A94" w:rsidP="00203A94">
            <w:r>
              <w:t>prof. Ing., Ph.D.</w:t>
            </w:r>
          </w:p>
        </w:tc>
      </w:tr>
      <w:tr w:rsidR="00203A94" w14:paraId="182CBEA0" w14:textId="77777777" w:rsidTr="00203A94">
        <w:tc>
          <w:tcPr>
            <w:tcW w:w="2518" w:type="dxa"/>
            <w:shd w:val="clear" w:color="auto" w:fill="F7CAAC"/>
          </w:tcPr>
          <w:p w14:paraId="75B10E02" w14:textId="77777777" w:rsidR="00203A94" w:rsidRDefault="00203A94" w:rsidP="00203A94">
            <w:pPr>
              <w:rPr>
                <w:b/>
              </w:rPr>
            </w:pPr>
            <w:r>
              <w:rPr>
                <w:b/>
              </w:rPr>
              <w:t>Rok narození</w:t>
            </w:r>
          </w:p>
        </w:tc>
        <w:tc>
          <w:tcPr>
            <w:tcW w:w="829" w:type="dxa"/>
            <w:gridSpan w:val="2"/>
          </w:tcPr>
          <w:p w14:paraId="24736BB3" w14:textId="77777777" w:rsidR="00203A94" w:rsidRDefault="00203A94" w:rsidP="00203A94">
            <w:r>
              <w:t>1975</w:t>
            </w:r>
          </w:p>
        </w:tc>
        <w:tc>
          <w:tcPr>
            <w:tcW w:w="1751" w:type="dxa"/>
            <w:shd w:val="clear" w:color="auto" w:fill="F7CAAC"/>
          </w:tcPr>
          <w:p w14:paraId="7AF76700" w14:textId="77777777" w:rsidR="00203A94" w:rsidRDefault="00203A94" w:rsidP="00203A94">
            <w:pPr>
              <w:rPr>
                <w:b/>
              </w:rPr>
            </w:pPr>
            <w:r>
              <w:rPr>
                <w:b/>
              </w:rPr>
              <w:t>typ vztahu k VŠ</w:t>
            </w:r>
          </w:p>
        </w:tc>
        <w:tc>
          <w:tcPr>
            <w:tcW w:w="962" w:type="dxa"/>
            <w:gridSpan w:val="4"/>
          </w:tcPr>
          <w:p w14:paraId="003754F4" w14:textId="77777777" w:rsidR="00203A94" w:rsidRDefault="00203A94" w:rsidP="00203A94">
            <w:r>
              <w:t>pp.</w:t>
            </w:r>
          </w:p>
        </w:tc>
        <w:tc>
          <w:tcPr>
            <w:tcW w:w="994" w:type="dxa"/>
            <w:shd w:val="clear" w:color="auto" w:fill="F7CAAC"/>
          </w:tcPr>
          <w:p w14:paraId="65C2C21F" w14:textId="77777777" w:rsidR="00203A94" w:rsidRDefault="00203A94" w:rsidP="00203A94">
            <w:pPr>
              <w:rPr>
                <w:b/>
              </w:rPr>
            </w:pPr>
            <w:r>
              <w:rPr>
                <w:b/>
              </w:rPr>
              <w:t>rozsah</w:t>
            </w:r>
          </w:p>
        </w:tc>
        <w:tc>
          <w:tcPr>
            <w:tcW w:w="709" w:type="dxa"/>
          </w:tcPr>
          <w:p w14:paraId="7B9E02EA" w14:textId="77777777" w:rsidR="00203A94" w:rsidRDefault="00203A94" w:rsidP="00203A94">
            <w:r>
              <w:t>40</w:t>
            </w:r>
          </w:p>
        </w:tc>
        <w:tc>
          <w:tcPr>
            <w:tcW w:w="737" w:type="dxa"/>
            <w:gridSpan w:val="3"/>
            <w:shd w:val="clear" w:color="auto" w:fill="F7CAAC"/>
          </w:tcPr>
          <w:p w14:paraId="77E2C98F" w14:textId="77777777" w:rsidR="00203A94" w:rsidRDefault="00203A94" w:rsidP="00203A94">
            <w:pPr>
              <w:rPr>
                <w:b/>
              </w:rPr>
            </w:pPr>
            <w:r>
              <w:rPr>
                <w:b/>
              </w:rPr>
              <w:t>do kdy</w:t>
            </w:r>
          </w:p>
        </w:tc>
        <w:tc>
          <w:tcPr>
            <w:tcW w:w="1560" w:type="dxa"/>
            <w:gridSpan w:val="2"/>
          </w:tcPr>
          <w:p w14:paraId="525B6B35" w14:textId="77777777" w:rsidR="00203A94" w:rsidRDefault="00203A94" w:rsidP="00203A94">
            <w:r>
              <w:t>N</w:t>
            </w:r>
          </w:p>
        </w:tc>
      </w:tr>
      <w:tr w:rsidR="00203A94" w14:paraId="58DE9E4E" w14:textId="77777777" w:rsidTr="00203A94">
        <w:tc>
          <w:tcPr>
            <w:tcW w:w="5098" w:type="dxa"/>
            <w:gridSpan w:val="4"/>
            <w:shd w:val="clear" w:color="auto" w:fill="F7CAAC"/>
          </w:tcPr>
          <w:p w14:paraId="0799C8F6" w14:textId="77777777" w:rsidR="00203A94" w:rsidRDefault="00203A94" w:rsidP="00203A94">
            <w:pPr>
              <w:rPr>
                <w:b/>
              </w:rPr>
            </w:pPr>
            <w:r>
              <w:rPr>
                <w:b/>
              </w:rPr>
              <w:t>Typ vztahu na součásti VŠ, která uskutečňuje st. program</w:t>
            </w:r>
          </w:p>
        </w:tc>
        <w:tc>
          <w:tcPr>
            <w:tcW w:w="962" w:type="dxa"/>
            <w:gridSpan w:val="4"/>
          </w:tcPr>
          <w:p w14:paraId="31BF27C3" w14:textId="77777777" w:rsidR="00203A94" w:rsidRPr="00E1359F" w:rsidRDefault="00203A94" w:rsidP="00203A94">
            <w:r w:rsidRPr="00E1359F">
              <w:t>pp.</w:t>
            </w:r>
          </w:p>
        </w:tc>
        <w:tc>
          <w:tcPr>
            <w:tcW w:w="994" w:type="dxa"/>
            <w:shd w:val="clear" w:color="auto" w:fill="F7CAAC"/>
          </w:tcPr>
          <w:p w14:paraId="0D6525A1" w14:textId="77777777" w:rsidR="00203A94" w:rsidRPr="00E1359F" w:rsidRDefault="00203A94" w:rsidP="00203A94">
            <w:pPr>
              <w:rPr>
                <w:b/>
              </w:rPr>
            </w:pPr>
            <w:r w:rsidRPr="00E1359F">
              <w:rPr>
                <w:b/>
              </w:rPr>
              <w:t>rozsah</w:t>
            </w:r>
          </w:p>
        </w:tc>
        <w:tc>
          <w:tcPr>
            <w:tcW w:w="709" w:type="dxa"/>
          </w:tcPr>
          <w:p w14:paraId="7C615765" w14:textId="77777777" w:rsidR="00203A94" w:rsidRPr="00E1359F" w:rsidRDefault="00203A94" w:rsidP="00203A94">
            <w:r w:rsidRPr="00E1359F">
              <w:t>40</w:t>
            </w:r>
          </w:p>
        </w:tc>
        <w:tc>
          <w:tcPr>
            <w:tcW w:w="737" w:type="dxa"/>
            <w:gridSpan w:val="3"/>
            <w:shd w:val="clear" w:color="auto" w:fill="F7CAAC"/>
          </w:tcPr>
          <w:p w14:paraId="3D62A997" w14:textId="77777777" w:rsidR="00203A94" w:rsidRPr="00E1359F" w:rsidRDefault="00203A94" w:rsidP="00203A94">
            <w:pPr>
              <w:rPr>
                <w:b/>
              </w:rPr>
            </w:pPr>
            <w:r w:rsidRPr="00E1359F">
              <w:rPr>
                <w:b/>
              </w:rPr>
              <w:t>do kdy</w:t>
            </w:r>
          </w:p>
        </w:tc>
        <w:tc>
          <w:tcPr>
            <w:tcW w:w="1560" w:type="dxa"/>
            <w:gridSpan w:val="2"/>
          </w:tcPr>
          <w:p w14:paraId="0D10CEEA" w14:textId="77777777" w:rsidR="00203A94" w:rsidRPr="00E1359F" w:rsidRDefault="00203A94" w:rsidP="00203A94">
            <w:r w:rsidRPr="00E1359F">
              <w:t>N</w:t>
            </w:r>
          </w:p>
        </w:tc>
      </w:tr>
      <w:tr w:rsidR="00203A94" w14:paraId="3DC339C0" w14:textId="77777777" w:rsidTr="00203A94">
        <w:tc>
          <w:tcPr>
            <w:tcW w:w="6060" w:type="dxa"/>
            <w:gridSpan w:val="8"/>
            <w:shd w:val="clear" w:color="auto" w:fill="F7CAAC"/>
          </w:tcPr>
          <w:p w14:paraId="6F6BF21F" w14:textId="77777777" w:rsidR="00203A94" w:rsidRPr="00E1359F" w:rsidRDefault="00203A94" w:rsidP="00203A94">
            <w:r w:rsidRPr="00E1359F">
              <w:rPr>
                <w:b/>
              </w:rPr>
              <w:t>Další současná působení jako akademický pracovník na jiných VŠ</w:t>
            </w:r>
          </w:p>
        </w:tc>
        <w:tc>
          <w:tcPr>
            <w:tcW w:w="1703" w:type="dxa"/>
            <w:gridSpan w:val="2"/>
            <w:shd w:val="clear" w:color="auto" w:fill="F7CAAC"/>
          </w:tcPr>
          <w:p w14:paraId="1B347CA9" w14:textId="77777777" w:rsidR="00203A94" w:rsidRPr="00E1359F" w:rsidRDefault="00203A94" w:rsidP="00203A94">
            <w:pPr>
              <w:rPr>
                <w:b/>
              </w:rPr>
            </w:pPr>
            <w:r w:rsidRPr="00E1359F">
              <w:rPr>
                <w:b/>
              </w:rPr>
              <w:t>typ prac. vztahu</w:t>
            </w:r>
          </w:p>
        </w:tc>
        <w:tc>
          <w:tcPr>
            <w:tcW w:w="2297" w:type="dxa"/>
            <w:gridSpan w:val="5"/>
            <w:shd w:val="clear" w:color="auto" w:fill="F7CAAC"/>
          </w:tcPr>
          <w:p w14:paraId="479F1A5D" w14:textId="77777777" w:rsidR="00203A94" w:rsidRPr="00E1359F" w:rsidRDefault="00203A94" w:rsidP="00203A94">
            <w:pPr>
              <w:rPr>
                <w:b/>
              </w:rPr>
            </w:pPr>
            <w:r w:rsidRPr="00E1359F">
              <w:rPr>
                <w:b/>
              </w:rPr>
              <w:t>rozsah</w:t>
            </w:r>
          </w:p>
        </w:tc>
      </w:tr>
      <w:tr w:rsidR="00203A94" w14:paraId="38005419" w14:textId="77777777" w:rsidTr="00203A94">
        <w:tc>
          <w:tcPr>
            <w:tcW w:w="6060" w:type="dxa"/>
            <w:gridSpan w:val="8"/>
          </w:tcPr>
          <w:p w14:paraId="058B5E09" w14:textId="77777777" w:rsidR="00203A94" w:rsidRPr="00E1359F" w:rsidRDefault="00203A94" w:rsidP="00203A94">
            <w:r w:rsidRPr="00E1359F">
              <w:t>---</w:t>
            </w:r>
          </w:p>
        </w:tc>
        <w:tc>
          <w:tcPr>
            <w:tcW w:w="1703" w:type="dxa"/>
            <w:gridSpan w:val="2"/>
          </w:tcPr>
          <w:p w14:paraId="4EA3263B" w14:textId="77777777" w:rsidR="00203A94" w:rsidRPr="00E1359F" w:rsidRDefault="00203A94" w:rsidP="00203A94">
            <w:r w:rsidRPr="00E1359F">
              <w:t>---</w:t>
            </w:r>
          </w:p>
        </w:tc>
        <w:tc>
          <w:tcPr>
            <w:tcW w:w="2297" w:type="dxa"/>
            <w:gridSpan w:val="5"/>
          </w:tcPr>
          <w:p w14:paraId="63FE90A7" w14:textId="77777777" w:rsidR="00203A94" w:rsidRPr="00E1359F" w:rsidRDefault="00203A94" w:rsidP="00203A94">
            <w:r w:rsidRPr="00E1359F">
              <w:t>---</w:t>
            </w:r>
          </w:p>
        </w:tc>
      </w:tr>
      <w:tr w:rsidR="00203A94" w14:paraId="39AFD31B" w14:textId="77777777" w:rsidTr="00203A94">
        <w:tc>
          <w:tcPr>
            <w:tcW w:w="6060" w:type="dxa"/>
            <w:gridSpan w:val="8"/>
          </w:tcPr>
          <w:p w14:paraId="7FA71F77" w14:textId="77777777" w:rsidR="00203A94" w:rsidRDefault="00203A94" w:rsidP="00203A94"/>
        </w:tc>
        <w:tc>
          <w:tcPr>
            <w:tcW w:w="1703" w:type="dxa"/>
            <w:gridSpan w:val="2"/>
          </w:tcPr>
          <w:p w14:paraId="496F1702" w14:textId="77777777" w:rsidR="00203A94" w:rsidRDefault="00203A94" w:rsidP="00203A94"/>
        </w:tc>
        <w:tc>
          <w:tcPr>
            <w:tcW w:w="2297" w:type="dxa"/>
            <w:gridSpan w:val="5"/>
          </w:tcPr>
          <w:p w14:paraId="45D28E74" w14:textId="77777777" w:rsidR="00203A94" w:rsidRDefault="00203A94" w:rsidP="00203A94"/>
        </w:tc>
      </w:tr>
      <w:tr w:rsidR="00203A94" w14:paraId="764BEE4E" w14:textId="77777777" w:rsidTr="00203A94">
        <w:tc>
          <w:tcPr>
            <w:tcW w:w="10060" w:type="dxa"/>
            <w:gridSpan w:val="15"/>
            <w:shd w:val="clear" w:color="auto" w:fill="F7CAAC"/>
          </w:tcPr>
          <w:p w14:paraId="294279EB" w14:textId="77777777" w:rsidR="00203A94" w:rsidRDefault="00203A94" w:rsidP="005B52EB">
            <w:pPr>
              <w:jc w:val="both"/>
            </w:pPr>
            <w:r>
              <w:rPr>
                <w:b/>
              </w:rPr>
              <w:t>Předměty příslušného studijního programu a způsob zapojení do jejich výuky, příp. další zapojení do uskutečňování studijního programu</w:t>
            </w:r>
          </w:p>
        </w:tc>
      </w:tr>
      <w:tr w:rsidR="00203A94" w14:paraId="14F079D9" w14:textId="77777777" w:rsidTr="00203A94">
        <w:trPr>
          <w:trHeight w:val="226"/>
        </w:trPr>
        <w:tc>
          <w:tcPr>
            <w:tcW w:w="10060" w:type="dxa"/>
            <w:gridSpan w:val="15"/>
            <w:tcBorders>
              <w:top w:val="nil"/>
            </w:tcBorders>
          </w:tcPr>
          <w:p w14:paraId="1EA7583A" w14:textId="26E1919F" w:rsidR="00203A94" w:rsidRPr="002827C6" w:rsidRDefault="002B7057" w:rsidP="002B7057">
            <w:pPr>
              <w:spacing w:before="120" w:after="120"/>
            </w:pPr>
            <w:r w:rsidRPr="002B7057">
              <w:rPr>
                <w:b/>
                <w:bCs/>
              </w:rPr>
              <w:t>Polymerní materiály</w:t>
            </w:r>
            <w:r>
              <w:t xml:space="preserve"> (100% p)</w:t>
            </w:r>
          </w:p>
        </w:tc>
      </w:tr>
      <w:tr w:rsidR="00203A94" w14:paraId="70E04E0B" w14:textId="77777777" w:rsidTr="00203A94">
        <w:trPr>
          <w:trHeight w:val="200"/>
        </w:trPr>
        <w:tc>
          <w:tcPr>
            <w:tcW w:w="10060" w:type="dxa"/>
            <w:gridSpan w:val="15"/>
            <w:tcBorders>
              <w:top w:val="nil"/>
            </w:tcBorders>
            <w:shd w:val="clear" w:color="auto" w:fill="FBD4B4"/>
          </w:tcPr>
          <w:p w14:paraId="687F25F6" w14:textId="77777777" w:rsidR="00203A94" w:rsidRPr="002827C6" w:rsidRDefault="00203A94" w:rsidP="00203A94">
            <w:pPr>
              <w:rPr>
                <w:b/>
              </w:rPr>
            </w:pPr>
            <w:r w:rsidRPr="002827C6">
              <w:rPr>
                <w:b/>
              </w:rPr>
              <w:t>Zapojení do výuky v dalších studijních programech na téže vysoké škole (pouze u garantů ZT a PZ předmětů)</w:t>
            </w:r>
          </w:p>
        </w:tc>
      </w:tr>
      <w:tr w:rsidR="00203A94" w14:paraId="3A8E35D4" w14:textId="77777777" w:rsidTr="00203A94">
        <w:trPr>
          <w:trHeight w:val="340"/>
        </w:trPr>
        <w:tc>
          <w:tcPr>
            <w:tcW w:w="2689" w:type="dxa"/>
            <w:gridSpan w:val="2"/>
            <w:tcBorders>
              <w:top w:val="nil"/>
            </w:tcBorders>
          </w:tcPr>
          <w:p w14:paraId="681EE99D" w14:textId="77777777" w:rsidR="00203A94" w:rsidRPr="002827C6" w:rsidRDefault="00203A94" w:rsidP="00217BDE">
            <w:pPr>
              <w:jc w:val="both"/>
              <w:rPr>
                <w:b/>
              </w:rPr>
            </w:pPr>
            <w:r w:rsidRPr="002827C6">
              <w:rPr>
                <w:b/>
              </w:rPr>
              <w:t>Název studijního předmětu</w:t>
            </w:r>
          </w:p>
        </w:tc>
        <w:tc>
          <w:tcPr>
            <w:tcW w:w="2522" w:type="dxa"/>
            <w:gridSpan w:val="3"/>
            <w:tcBorders>
              <w:top w:val="nil"/>
            </w:tcBorders>
          </w:tcPr>
          <w:p w14:paraId="04F5225A" w14:textId="77777777" w:rsidR="00203A94" w:rsidRPr="002827C6" w:rsidRDefault="00203A94" w:rsidP="00217BDE">
            <w:pPr>
              <w:jc w:val="both"/>
              <w:rPr>
                <w:b/>
              </w:rPr>
            </w:pPr>
            <w:r w:rsidRPr="002827C6">
              <w:rPr>
                <w:b/>
              </w:rPr>
              <w:t>Název studijního programu</w:t>
            </w:r>
          </w:p>
        </w:tc>
        <w:tc>
          <w:tcPr>
            <w:tcW w:w="567" w:type="dxa"/>
            <w:gridSpan w:val="2"/>
            <w:tcBorders>
              <w:top w:val="nil"/>
            </w:tcBorders>
          </w:tcPr>
          <w:p w14:paraId="4B3382E7" w14:textId="77777777" w:rsidR="00203A94" w:rsidRPr="002827C6" w:rsidRDefault="00203A94" w:rsidP="00217BDE">
            <w:pPr>
              <w:jc w:val="both"/>
              <w:rPr>
                <w:b/>
              </w:rPr>
            </w:pPr>
            <w:r w:rsidRPr="002827C6">
              <w:rPr>
                <w:b/>
              </w:rPr>
              <w:t>Sem.</w:t>
            </w:r>
          </w:p>
        </w:tc>
        <w:tc>
          <w:tcPr>
            <w:tcW w:w="2155" w:type="dxa"/>
            <w:gridSpan w:val="5"/>
            <w:tcBorders>
              <w:top w:val="nil"/>
            </w:tcBorders>
          </w:tcPr>
          <w:p w14:paraId="1231B834" w14:textId="77777777" w:rsidR="00203A94" w:rsidRPr="002827C6" w:rsidRDefault="00203A94" w:rsidP="00217BDE">
            <w:pPr>
              <w:jc w:val="both"/>
              <w:rPr>
                <w:b/>
              </w:rPr>
            </w:pPr>
            <w:r w:rsidRPr="002827C6">
              <w:rPr>
                <w:b/>
              </w:rPr>
              <w:t>Role ve výuce daného předmětu</w:t>
            </w:r>
          </w:p>
        </w:tc>
        <w:tc>
          <w:tcPr>
            <w:tcW w:w="2127" w:type="dxa"/>
            <w:gridSpan w:val="3"/>
            <w:tcBorders>
              <w:top w:val="nil"/>
            </w:tcBorders>
          </w:tcPr>
          <w:p w14:paraId="18746607" w14:textId="77777777" w:rsidR="00203A94" w:rsidRDefault="00203A94" w:rsidP="00217BDE">
            <w:pPr>
              <w:jc w:val="both"/>
              <w:rPr>
                <w:b/>
              </w:rPr>
            </w:pPr>
            <w:r w:rsidRPr="0053377E">
              <w:rPr>
                <w:b/>
                <w:i/>
              </w:rPr>
              <w:t>(</w:t>
            </w:r>
            <w:r w:rsidRPr="00F20AEF">
              <w:rPr>
                <w:b/>
                <w:i/>
                <w:iCs/>
              </w:rPr>
              <w:t>nepovinný údaj</w:t>
            </w:r>
            <w:r w:rsidRPr="0053377E">
              <w:rPr>
                <w:b/>
                <w:i/>
              </w:rPr>
              <w:t>)</w:t>
            </w:r>
            <w:r>
              <w:rPr>
                <w:b/>
              </w:rPr>
              <w:t xml:space="preserve"> </w:t>
            </w:r>
          </w:p>
          <w:p w14:paraId="447AEACB" w14:textId="77777777" w:rsidR="00203A94" w:rsidRPr="002827C6" w:rsidRDefault="00203A94" w:rsidP="00217BDE">
            <w:pPr>
              <w:jc w:val="both"/>
              <w:rPr>
                <w:b/>
              </w:rPr>
            </w:pPr>
            <w:r w:rsidRPr="002827C6">
              <w:rPr>
                <w:b/>
              </w:rPr>
              <w:t>Počet hodin za semestr</w:t>
            </w:r>
          </w:p>
        </w:tc>
      </w:tr>
      <w:tr w:rsidR="00D03F61" w14:paraId="6F1E5ACE" w14:textId="77777777" w:rsidTr="00203A94">
        <w:trPr>
          <w:trHeight w:val="284"/>
        </w:trPr>
        <w:tc>
          <w:tcPr>
            <w:tcW w:w="2689" w:type="dxa"/>
            <w:gridSpan w:val="2"/>
            <w:tcBorders>
              <w:top w:val="nil"/>
            </w:tcBorders>
            <w:vAlign w:val="center"/>
          </w:tcPr>
          <w:p w14:paraId="4D119BAD" w14:textId="77777777" w:rsidR="00D03F61" w:rsidRPr="00687749" w:rsidRDefault="00D03F61" w:rsidP="00D03F61">
            <w:r w:rsidRPr="00687749">
              <w:t>Makromolekulární chemie III</w:t>
            </w:r>
          </w:p>
        </w:tc>
        <w:tc>
          <w:tcPr>
            <w:tcW w:w="2522" w:type="dxa"/>
            <w:gridSpan w:val="3"/>
            <w:tcBorders>
              <w:top w:val="nil"/>
            </w:tcBorders>
            <w:vAlign w:val="center"/>
          </w:tcPr>
          <w:p w14:paraId="378E0C3F" w14:textId="77777777" w:rsidR="00D03F61" w:rsidRPr="00687749" w:rsidRDefault="00D03F61" w:rsidP="00D03F61">
            <w:r w:rsidRPr="00687749">
              <w:t>Bc Materiály a technologie</w:t>
            </w:r>
          </w:p>
          <w:p w14:paraId="5F78A2E7" w14:textId="77777777" w:rsidR="00D03F61" w:rsidRPr="00687749" w:rsidRDefault="00D03F61" w:rsidP="00D03F61">
            <w:r w:rsidRPr="00687749">
              <w:t>– Polymerní materiály a technologie</w:t>
            </w:r>
          </w:p>
        </w:tc>
        <w:tc>
          <w:tcPr>
            <w:tcW w:w="567" w:type="dxa"/>
            <w:gridSpan w:val="2"/>
            <w:tcBorders>
              <w:top w:val="nil"/>
            </w:tcBorders>
            <w:vAlign w:val="center"/>
          </w:tcPr>
          <w:p w14:paraId="320E65D7" w14:textId="77777777" w:rsidR="00D03F61" w:rsidRPr="00687749" w:rsidRDefault="00D03F61" w:rsidP="00272C40">
            <w:pPr>
              <w:jc w:val="center"/>
            </w:pPr>
            <w:r w:rsidRPr="00687749">
              <w:t>3/LS</w:t>
            </w:r>
          </w:p>
        </w:tc>
        <w:tc>
          <w:tcPr>
            <w:tcW w:w="2155" w:type="dxa"/>
            <w:gridSpan w:val="5"/>
            <w:tcBorders>
              <w:top w:val="nil"/>
            </w:tcBorders>
            <w:vAlign w:val="center"/>
          </w:tcPr>
          <w:p w14:paraId="6D65AE7D" w14:textId="77777777" w:rsidR="00D03F61" w:rsidRPr="00687749" w:rsidRDefault="00D03F61" w:rsidP="00D03F61">
            <w:r w:rsidRPr="00687749">
              <w:t>Garant, Přednášející </w:t>
            </w:r>
          </w:p>
        </w:tc>
        <w:tc>
          <w:tcPr>
            <w:tcW w:w="2127" w:type="dxa"/>
            <w:gridSpan w:val="3"/>
            <w:tcBorders>
              <w:top w:val="nil"/>
            </w:tcBorders>
            <w:vAlign w:val="center"/>
          </w:tcPr>
          <w:p w14:paraId="70E3D2E4" w14:textId="77777777" w:rsidR="00D03F61" w:rsidRPr="00203A94" w:rsidRDefault="00D03F61" w:rsidP="00D03F61">
            <w:pPr>
              <w:rPr>
                <w:highlight w:val="yellow"/>
              </w:rPr>
            </w:pPr>
          </w:p>
        </w:tc>
      </w:tr>
      <w:tr w:rsidR="00D03F61" w14:paraId="63CDB562" w14:textId="77777777" w:rsidTr="00203A94">
        <w:trPr>
          <w:trHeight w:val="284"/>
        </w:trPr>
        <w:tc>
          <w:tcPr>
            <w:tcW w:w="2689" w:type="dxa"/>
            <w:gridSpan w:val="2"/>
            <w:tcBorders>
              <w:top w:val="nil"/>
            </w:tcBorders>
            <w:vAlign w:val="center"/>
          </w:tcPr>
          <w:p w14:paraId="5AAAC1B7" w14:textId="42DAEA37" w:rsidR="00D03F61" w:rsidRPr="00687749" w:rsidRDefault="00D03F61" w:rsidP="00D03F61">
            <w:r w:rsidRPr="00687749">
              <w:t>Morfologie polymerů</w:t>
            </w:r>
          </w:p>
        </w:tc>
        <w:tc>
          <w:tcPr>
            <w:tcW w:w="2522" w:type="dxa"/>
            <w:gridSpan w:val="3"/>
            <w:tcBorders>
              <w:top w:val="nil"/>
            </w:tcBorders>
            <w:vAlign w:val="center"/>
          </w:tcPr>
          <w:p w14:paraId="63D67F7E" w14:textId="691FDE1B" w:rsidR="00D03F61" w:rsidRPr="00687749" w:rsidRDefault="00752E15" w:rsidP="00D03F61">
            <w:r w:rsidRPr="00687749">
              <w:t>NMgr Inženýrství polymerů</w:t>
            </w:r>
          </w:p>
        </w:tc>
        <w:tc>
          <w:tcPr>
            <w:tcW w:w="567" w:type="dxa"/>
            <w:gridSpan w:val="2"/>
            <w:tcBorders>
              <w:top w:val="nil"/>
            </w:tcBorders>
            <w:vAlign w:val="center"/>
          </w:tcPr>
          <w:p w14:paraId="36E5E1D6" w14:textId="27BFF075" w:rsidR="00D03F61" w:rsidRPr="00687749" w:rsidRDefault="00752E15" w:rsidP="00272C40">
            <w:pPr>
              <w:jc w:val="center"/>
            </w:pPr>
            <w:r w:rsidRPr="00687749">
              <w:t>2/ZS</w:t>
            </w:r>
          </w:p>
        </w:tc>
        <w:tc>
          <w:tcPr>
            <w:tcW w:w="2155" w:type="dxa"/>
            <w:gridSpan w:val="5"/>
            <w:tcBorders>
              <w:top w:val="nil"/>
            </w:tcBorders>
            <w:vAlign w:val="center"/>
          </w:tcPr>
          <w:p w14:paraId="2C159926" w14:textId="2AC3EF08" w:rsidR="00D03F61" w:rsidRPr="00687749" w:rsidRDefault="00924CE5" w:rsidP="00D03F61">
            <w:r w:rsidRPr="00687749">
              <w:t>Garant, Přednášející, Vede seminář</w:t>
            </w:r>
          </w:p>
        </w:tc>
        <w:tc>
          <w:tcPr>
            <w:tcW w:w="2127" w:type="dxa"/>
            <w:gridSpan w:val="3"/>
            <w:tcBorders>
              <w:top w:val="nil"/>
            </w:tcBorders>
            <w:vAlign w:val="center"/>
          </w:tcPr>
          <w:p w14:paraId="53A10871" w14:textId="77777777" w:rsidR="00D03F61" w:rsidRPr="00203A94" w:rsidRDefault="00D03F61" w:rsidP="00D03F61">
            <w:pPr>
              <w:rPr>
                <w:highlight w:val="yellow"/>
              </w:rPr>
            </w:pPr>
          </w:p>
        </w:tc>
      </w:tr>
      <w:tr w:rsidR="00D03F61" w14:paraId="7DFFAA71" w14:textId="77777777" w:rsidTr="00203A94">
        <w:trPr>
          <w:trHeight w:val="284"/>
        </w:trPr>
        <w:tc>
          <w:tcPr>
            <w:tcW w:w="2689" w:type="dxa"/>
            <w:gridSpan w:val="2"/>
            <w:tcBorders>
              <w:top w:val="nil"/>
            </w:tcBorders>
            <w:vAlign w:val="center"/>
          </w:tcPr>
          <w:p w14:paraId="7A8E72EA" w14:textId="77777777" w:rsidR="00D03F61" w:rsidRPr="00687749" w:rsidRDefault="00D03F61" w:rsidP="00D03F61">
            <w:r w:rsidRPr="00687749">
              <w:t>Nauka o polymerních materiálech I</w:t>
            </w:r>
          </w:p>
        </w:tc>
        <w:tc>
          <w:tcPr>
            <w:tcW w:w="2522" w:type="dxa"/>
            <w:gridSpan w:val="3"/>
            <w:tcBorders>
              <w:top w:val="nil"/>
            </w:tcBorders>
            <w:vAlign w:val="center"/>
          </w:tcPr>
          <w:p w14:paraId="45DB725E" w14:textId="77777777" w:rsidR="00D03F61" w:rsidRPr="00687749" w:rsidRDefault="00D03F61" w:rsidP="00D03F61">
            <w:r w:rsidRPr="00687749">
              <w:t>Bc Procesní inženýrství</w:t>
            </w:r>
          </w:p>
        </w:tc>
        <w:tc>
          <w:tcPr>
            <w:tcW w:w="567" w:type="dxa"/>
            <w:gridSpan w:val="2"/>
            <w:tcBorders>
              <w:top w:val="nil"/>
            </w:tcBorders>
            <w:vAlign w:val="center"/>
          </w:tcPr>
          <w:p w14:paraId="0EBF67A1" w14:textId="77777777" w:rsidR="00D03F61" w:rsidRPr="00687749" w:rsidRDefault="00D03F61" w:rsidP="00272C40">
            <w:pPr>
              <w:jc w:val="center"/>
            </w:pPr>
            <w:r w:rsidRPr="00687749">
              <w:t>2/ZS</w:t>
            </w:r>
          </w:p>
        </w:tc>
        <w:tc>
          <w:tcPr>
            <w:tcW w:w="2155" w:type="dxa"/>
            <w:gridSpan w:val="5"/>
            <w:tcBorders>
              <w:top w:val="nil"/>
            </w:tcBorders>
            <w:vAlign w:val="center"/>
          </w:tcPr>
          <w:p w14:paraId="5FF7390B" w14:textId="77777777" w:rsidR="00D03F61" w:rsidRPr="00687749" w:rsidRDefault="00D03F61" w:rsidP="00D03F61">
            <w:r w:rsidRPr="00687749">
              <w:t>Garant, Přednášející </w:t>
            </w:r>
          </w:p>
        </w:tc>
        <w:tc>
          <w:tcPr>
            <w:tcW w:w="2127" w:type="dxa"/>
            <w:gridSpan w:val="3"/>
            <w:tcBorders>
              <w:top w:val="nil"/>
            </w:tcBorders>
            <w:vAlign w:val="center"/>
          </w:tcPr>
          <w:p w14:paraId="2A54459F" w14:textId="77777777" w:rsidR="00D03F61" w:rsidRPr="00203A94" w:rsidRDefault="00D03F61" w:rsidP="00D03F61">
            <w:pPr>
              <w:rPr>
                <w:highlight w:val="yellow"/>
              </w:rPr>
            </w:pPr>
          </w:p>
        </w:tc>
      </w:tr>
      <w:tr w:rsidR="00D03F61" w14:paraId="3481930D" w14:textId="77777777" w:rsidTr="00203A94">
        <w:trPr>
          <w:trHeight w:val="284"/>
        </w:trPr>
        <w:tc>
          <w:tcPr>
            <w:tcW w:w="2689" w:type="dxa"/>
            <w:gridSpan w:val="2"/>
            <w:tcBorders>
              <w:top w:val="nil"/>
            </w:tcBorders>
            <w:vAlign w:val="center"/>
          </w:tcPr>
          <w:p w14:paraId="543AAE68" w14:textId="77777777" w:rsidR="00D03F61" w:rsidRPr="00687749" w:rsidRDefault="00D03F61" w:rsidP="00D03F61">
            <w:r w:rsidRPr="00687749">
              <w:t>Speciální polymery pro biomateriály a kosmetiku</w:t>
            </w:r>
          </w:p>
        </w:tc>
        <w:tc>
          <w:tcPr>
            <w:tcW w:w="2522" w:type="dxa"/>
            <w:gridSpan w:val="3"/>
            <w:tcBorders>
              <w:top w:val="nil"/>
            </w:tcBorders>
            <w:vAlign w:val="center"/>
          </w:tcPr>
          <w:p w14:paraId="6A41A146" w14:textId="77777777" w:rsidR="00D03F61" w:rsidRPr="00687749" w:rsidRDefault="00D03F61" w:rsidP="00D03F61">
            <w:r w:rsidRPr="00687749">
              <w:t>NMgr Biomateriály a kosmetika</w:t>
            </w:r>
          </w:p>
        </w:tc>
        <w:tc>
          <w:tcPr>
            <w:tcW w:w="567" w:type="dxa"/>
            <w:gridSpan w:val="2"/>
            <w:tcBorders>
              <w:top w:val="nil"/>
            </w:tcBorders>
            <w:vAlign w:val="center"/>
          </w:tcPr>
          <w:p w14:paraId="72D4DDEF" w14:textId="77777777" w:rsidR="00D03F61" w:rsidRPr="00687749" w:rsidRDefault="00D03F61" w:rsidP="00272C40">
            <w:pPr>
              <w:jc w:val="center"/>
            </w:pPr>
            <w:r w:rsidRPr="00687749">
              <w:t>1/ZS</w:t>
            </w:r>
          </w:p>
        </w:tc>
        <w:tc>
          <w:tcPr>
            <w:tcW w:w="2155" w:type="dxa"/>
            <w:gridSpan w:val="5"/>
            <w:tcBorders>
              <w:top w:val="nil"/>
            </w:tcBorders>
            <w:vAlign w:val="center"/>
          </w:tcPr>
          <w:p w14:paraId="6B52FC0E" w14:textId="77777777" w:rsidR="00D03F61" w:rsidRPr="00687749" w:rsidRDefault="00D03F61" w:rsidP="00D03F61">
            <w:r w:rsidRPr="00687749">
              <w:t>Garant, Přednášející </w:t>
            </w:r>
          </w:p>
        </w:tc>
        <w:tc>
          <w:tcPr>
            <w:tcW w:w="2127" w:type="dxa"/>
            <w:gridSpan w:val="3"/>
            <w:tcBorders>
              <w:top w:val="nil"/>
            </w:tcBorders>
            <w:vAlign w:val="center"/>
          </w:tcPr>
          <w:p w14:paraId="699C8405" w14:textId="77777777" w:rsidR="00D03F61" w:rsidRPr="00203A94" w:rsidRDefault="00D03F61" w:rsidP="00D03F61">
            <w:pPr>
              <w:rPr>
                <w:highlight w:val="yellow"/>
              </w:rPr>
            </w:pPr>
          </w:p>
        </w:tc>
      </w:tr>
      <w:tr w:rsidR="00D03F61" w14:paraId="7BB046A6" w14:textId="77777777" w:rsidTr="00203A94">
        <w:trPr>
          <w:trHeight w:val="284"/>
        </w:trPr>
        <w:tc>
          <w:tcPr>
            <w:tcW w:w="2689" w:type="dxa"/>
            <w:gridSpan w:val="2"/>
            <w:tcBorders>
              <w:top w:val="nil"/>
            </w:tcBorders>
            <w:vAlign w:val="center"/>
          </w:tcPr>
          <w:p w14:paraId="69F32E64" w14:textId="77777777" w:rsidR="00D03F61" w:rsidRPr="00687749" w:rsidRDefault="00D03F61" w:rsidP="00D03F61">
            <w:r w:rsidRPr="00687749">
              <w:t>Úvod do polymerních materiálů a technologií</w:t>
            </w:r>
          </w:p>
        </w:tc>
        <w:tc>
          <w:tcPr>
            <w:tcW w:w="2522" w:type="dxa"/>
            <w:gridSpan w:val="3"/>
            <w:tcBorders>
              <w:top w:val="nil"/>
            </w:tcBorders>
            <w:vAlign w:val="center"/>
          </w:tcPr>
          <w:p w14:paraId="314795E9" w14:textId="77777777" w:rsidR="00D03F61" w:rsidRPr="00687749" w:rsidRDefault="00D03F61" w:rsidP="00D03F61">
            <w:r w:rsidRPr="00687749">
              <w:t>Bc Materiály a technologie</w:t>
            </w:r>
          </w:p>
          <w:p w14:paraId="224ECE7C" w14:textId="77777777" w:rsidR="00D03F61" w:rsidRPr="00687749" w:rsidRDefault="00D03F61" w:rsidP="00D03F61">
            <w:r w:rsidRPr="00687749">
              <w:t>– Polymerní materiály a technologie</w:t>
            </w:r>
          </w:p>
        </w:tc>
        <w:tc>
          <w:tcPr>
            <w:tcW w:w="567" w:type="dxa"/>
            <w:gridSpan w:val="2"/>
            <w:tcBorders>
              <w:top w:val="nil"/>
            </w:tcBorders>
            <w:vAlign w:val="center"/>
          </w:tcPr>
          <w:p w14:paraId="44541F6C" w14:textId="77777777" w:rsidR="00D03F61" w:rsidRPr="00687749" w:rsidRDefault="00D03F61" w:rsidP="00272C40">
            <w:pPr>
              <w:jc w:val="center"/>
            </w:pPr>
            <w:r w:rsidRPr="00687749">
              <w:t>1/ZS</w:t>
            </w:r>
          </w:p>
        </w:tc>
        <w:tc>
          <w:tcPr>
            <w:tcW w:w="2155" w:type="dxa"/>
            <w:gridSpan w:val="5"/>
            <w:tcBorders>
              <w:top w:val="nil"/>
            </w:tcBorders>
            <w:vAlign w:val="center"/>
          </w:tcPr>
          <w:p w14:paraId="6A464ACC" w14:textId="77777777" w:rsidR="00D03F61" w:rsidRPr="00687749" w:rsidRDefault="00D03F61" w:rsidP="00D03F61">
            <w:r w:rsidRPr="00687749">
              <w:t>Garant, Vede seminář</w:t>
            </w:r>
          </w:p>
        </w:tc>
        <w:tc>
          <w:tcPr>
            <w:tcW w:w="2127" w:type="dxa"/>
            <w:gridSpan w:val="3"/>
            <w:tcBorders>
              <w:top w:val="nil"/>
            </w:tcBorders>
            <w:vAlign w:val="center"/>
          </w:tcPr>
          <w:p w14:paraId="25B068C6" w14:textId="77777777" w:rsidR="00D03F61" w:rsidRPr="00203A94" w:rsidRDefault="00D03F61" w:rsidP="00D03F61">
            <w:pPr>
              <w:rPr>
                <w:highlight w:val="yellow"/>
              </w:rPr>
            </w:pPr>
          </w:p>
        </w:tc>
      </w:tr>
      <w:tr w:rsidR="00D03F61" w14:paraId="0F85C204" w14:textId="77777777" w:rsidTr="00203A94">
        <w:tc>
          <w:tcPr>
            <w:tcW w:w="10060" w:type="dxa"/>
            <w:gridSpan w:val="15"/>
            <w:shd w:val="clear" w:color="auto" w:fill="F7CAAC"/>
          </w:tcPr>
          <w:p w14:paraId="34933C86" w14:textId="77777777" w:rsidR="00D03F61" w:rsidRDefault="00D03F61" w:rsidP="00D03F61">
            <w:r>
              <w:rPr>
                <w:b/>
              </w:rPr>
              <w:t xml:space="preserve">Údaje o vzdělání na VŠ </w:t>
            </w:r>
          </w:p>
        </w:tc>
      </w:tr>
      <w:tr w:rsidR="00D03F61" w14:paraId="16448D5E" w14:textId="77777777" w:rsidTr="00203A94">
        <w:trPr>
          <w:trHeight w:val="320"/>
        </w:trPr>
        <w:tc>
          <w:tcPr>
            <w:tcW w:w="10060" w:type="dxa"/>
            <w:gridSpan w:val="15"/>
          </w:tcPr>
          <w:p w14:paraId="1970C50F" w14:textId="77777777" w:rsidR="00D03F61" w:rsidRDefault="00D03F61" w:rsidP="00D03F61">
            <w:pPr>
              <w:spacing w:before="120" w:after="120"/>
              <w:rPr>
                <w:b/>
              </w:rPr>
            </w:pPr>
            <w:r w:rsidRPr="0050565D">
              <w:rPr>
                <w:kern w:val="1"/>
              </w:rPr>
              <w:t>2005: UTB Zlín, FT, SP Chemie a technologie materiálů, obor Technologie makromolekulárních látek, Ph.D.</w:t>
            </w:r>
          </w:p>
        </w:tc>
      </w:tr>
      <w:tr w:rsidR="00D03F61" w14:paraId="3C81392E" w14:textId="77777777" w:rsidTr="00203A94">
        <w:tc>
          <w:tcPr>
            <w:tcW w:w="10060" w:type="dxa"/>
            <w:gridSpan w:val="15"/>
            <w:shd w:val="clear" w:color="auto" w:fill="F7CAAC"/>
          </w:tcPr>
          <w:p w14:paraId="5EF01C79" w14:textId="77777777" w:rsidR="00D03F61" w:rsidRDefault="00D03F61" w:rsidP="00D03F61">
            <w:pPr>
              <w:rPr>
                <w:b/>
              </w:rPr>
            </w:pPr>
            <w:r>
              <w:rPr>
                <w:b/>
              </w:rPr>
              <w:t>Údaje o odborném působení od absolvování VŠ</w:t>
            </w:r>
          </w:p>
        </w:tc>
      </w:tr>
      <w:tr w:rsidR="00D03F61" w14:paraId="2F7C3F29" w14:textId="77777777" w:rsidTr="00203A94">
        <w:trPr>
          <w:trHeight w:val="1223"/>
        </w:trPr>
        <w:tc>
          <w:tcPr>
            <w:tcW w:w="10060" w:type="dxa"/>
            <w:gridSpan w:val="15"/>
          </w:tcPr>
          <w:p w14:paraId="447B70C7" w14:textId="77777777" w:rsidR="00D03F61" w:rsidRDefault="00D03F61" w:rsidP="00D03F61">
            <w:pPr>
              <w:suppressAutoHyphens/>
              <w:spacing w:before="120" w:after="60"/>
            </w:pPr>
            <w:r w:rsidRPr="00CF7F98">
              <w:t>07/2018 – dosud</w:t>
            </w:r>
            <w:r>
              <w:t xml:space="preserve">, </w:t>
            </w:r>
            <w:r w:rsidRPr="00CF7F98">
              <w:t>2011 – 2015: UTB Zlín, FT, děkan</w:t>
            </w:r>
          </w:p>
          <w:p w14:paraId="4EA25EAE" w14:textId="77777777" w:rsidR="00D03F61" w:rsidRPr="00287ABD" w:rsidRDefault="00D03F61" w:rsidP="00D03F61">
            <w:pPr>
              <w:suppressAutoHyphens/>
              <w:spacing w:before="60" w:after="60"/>
              <w:rPr>
                <w:kern w:val="1"/>
              </w:rPr>
            </w:pPr>
            <w:r w:rsidRPr="00287ABD">
              <w:rPr>
                <w:kern w:val="1"/>
              </w:rPr>
              <w:t>2003 – dosud: UTB Zlín, FT, Ústav inženýrství polymerů, odborný asistent, od r. 2008 docent</w:t>
            </w:r>
            <w:r>
              <w:rPr>
                <w:kern w:val="1"/>
              </w:rPr>
              <w:t xml:space="preserve">, od r. 2019 profesor </w:t>
            </w:r>
            <w:r w:rsidRPr="00C07F1F">
              <w:rPr>
                <w:kern w:val="1"/>
              </w:rPr>
              <w:t>(pp.)</w:t>
            </w:r>
          </w:p>
          <w:p w14:paraId="461711A0" w14:textId="77777777" w:rsidR="00D03F61" w:rsidRDefault="00D03F61" w:rsidP="00D03F61">
            <w:pPr>
              <w:spacing w:before="60" w:after="60"/>
            </w:pPr>
            <w:r w:rsidRPr="00CF7F98">
              <w:t xml:space="preserve">2015 – 05/2018: UTB Zlín, FT, proděkan pro rozvoj, mezinárodní vztahy a styk s praxí </w:t>
            </w:r>
          </w:p>
          <w:p w14:paraId="29B414CC" w14:textId="77777777" w:rsidR="00D03F61" w:rsidRDefault="00D03F61" w:rsidP="00D03F61">
            <w:pPr>
              <w:suppressAutoHyphens/>
              <w:spacing w:before="60" w:after="120"/>
              <w:rPr>
                <w:kern w:val="1"/>
              </w:rPr>
            </w:pPr>
            <w:r w:rsidRPr="00287ABD">
              <w:rPr>
                <w:kern w:val="1"/>
              </w:rPr>
              <w:t>2007 – 2013: UTB Zlín, FT, Ústav inženýrství polymerů, ředitel ústav</w:t>
            </w:r>
            <w:r>
              <w:rPr>
                <w:kern w:val="1"/>
              </w:rPr>
              <w:t xml:space="preserve">u </w:t>
            </w:r>
          </w:p>
          <w:p w14:paraId="08CFF127" w14:textId="6FA70FC4" w:rsidR="00D03F61" w:rsidRDefault="00D03F61" w:rsidP="00D03F61">
            <w:pPr>
              <w:suppressAutoHyphens/>
              <w:spacing w:before="60" w:after="120"/>
              <w:rPr>
                <w:kern w:val="1"/>
              </w:rPr>
            </w:pPr>
          </w:p>
          <w:p w14:paraId="7714D5B3" w14:textId="0F368BCF" w:rsidR="00D03F61" w:rsidRDefault="00D03F61" w:rsidP="00D03F61">
            <w:pPr>
              <w:suppressAutoHyphens/>
              <w:spacing w:before="60" w:after="60"/>
              <w:rPr>
                <w:kern w:val="1"/>
              </w:rPr>
            </w:pPr>
            <w:r>
              <w:rPr>
                <w:u w:val="single"/>
              </w:rPr>
              <w:t>P</w:t>
            </w:r>
            <w:r w:rsidRPr="002500A9">
              <w:rPr>
                <w:u w:val="single"/>
              </w:rPr>
              <w:t>řehled garantovaných SP (SO) za posledních 10 let:</w:t>
            </w:r>
          </w:p>
          <w:p w14:paraId="21101354" w14:textId="375CCF17" w:rsidR="00D03F61" w:rsidRPr="00991528" w:rsidRDefault="00D03F61" w:rsidP="00D03F61">
            <w:pPr>
              <w:pStyle w:val="xmsonormal"/>
              <w:shd w:val="clear" w:color="auto" w:fill="FFFFFF"/>
              <w:spacing w:before="60" w:beforeAutospacing="0" w:after="60" w:afterAutospacing="0"/>
              <w:jc w:val="both"/>
              <w:rPr>
                <w:sz w:val="20"/>
                <w:szCs w:val="20"/>
              </w:rPr>
            </w:pPr>
            <w:r w:rsidRPr="00991528">
              <w:rPr>
                <w:sz w:val="20"/>
                <w:szCs w:val="20"/>
                <w:bdr w:val="none" w:sz="0" w:space="0" w:color="auto" w:frame="1"/>
              </w:rPr>
              <w:t>2018 – dosud: UTB Zlín, FT, bakalářský SP Materiály a technologie, </w:t>
            </w:r>
            <w:r>
              <w:rPr>
                <w:sz w:val="20"/>
                <w:szCs w:val="20"/>
                <w:bdr w:val="none" w:sz="0" w:space="0" w:color="auto" w:frame="1"/>
              </w:rPr>
              <w:t>s</w:t>
            </w:r>
            <w:r w:rsidRPr="00991528">
              <w:rPr>
                <w:sz w:val="20"/>
                <w:szCs w:val="20"/>
                <w:bdr w:val="none" w:sz="0" w:space="0" w:color="auto" w:frame="1"/>
              </w:rPr>
              <w:t>pecializace programu Polymerní materiály a technologie </w:t>
            </w:r>
          </w:p>
          <w:p w14:paraId="259D936F" w14:textId="77777777" w:rsidR="00D03F61" w:rsidRPr="00991528" w:rsidRDefault="00D03F61" w:rsidP="00D03F61">
            <w:pPr>
              <w:pStyle w:val="xmsonormal"/>
              <w:shd w:val="clear" w:color="auto" w:fill="FFFFFF"/>
              <w:spacing w:before="60" w:beforeAutospacing="0" w:after="60" w:afterAutospacing="0"/>
              <w:jc w:val="both"/>
              <w:rPr>
                <w:sz w:val="20"/>
                <w:szCs w:val="20"/>
              </w:rPr>
            </w:pPr>
            <w:r w:rsidRPr="00991528">
              <w:rPr>
                <w:sz w:val="20"/>
                <w:szCs w:val="20"/>
                <w:bdr w:val="none" w:sz="0" w:space="0" w:color="auto" w:frame="1"/>
              </w:rPr>
              <w:t>2018 – dosud: UTB Zlín, FT, navazující magisterský SP Inženýrství polymerů</w:t>
            </w:r>
          </w:p>
          <w:p w14:paraId="7E0C0DD9" w14:textId="5688E83C" w:rsidR="00D03F61" w:rsidRPr="009A42FA" w:rsidRDefault="00D03F61" w:rsidP="00A947A1">
            <w:pPr>
              <w:suppressAutoHyphens/>
              <w:spacing w:before="60" w:after="120"/>
              <w:jc w:val="both"/>
              <w:rPr>
                <w:kern w:val="1"/>
              </w:rPr>
            </w:pPr>
            <w:r w:rsidRPr="00991528">
              <w:rPr>
                <w:bdr w:val="none" w:sz="0" w:space="0" w:color="auto" w:frame="1"/>
              </w:rPr>
              <w:t>2018 – dosud: UTB Zlín, FT, navazující magisterský SP Polymer Engineering</w:t>
            </w:r>
            <w:r w:rsidRPr="00991528">
              <w:t xml:space="preserve"> </w:t>
            </w:r>
          </w:p>
        </w:tc>
      </w:tr>
      <w:tr w:rsidR="00D03F61" w14:paraId="440ADB0B" w14:textId="77777777" w:rsidTr="00203A94">
        <w:trPr>
          <w:trHeight w:val="250"/>
        </w:trPr>
        <w:tc>
          <w:tcPr>
            <w:tcW w:w="10060" w:type="dxa"/>
            <w:gridSpan w:val="15"/>
            <w:shd w:val="clear" w:color="auto" w:fill="F7CAAC"/>
          </w:tcPr>
          <w:p w14:paraId="4C8FCF27" w14:textId="77777777" w:rsidR="00D03F61" w:rsidRDefault="00D03F61" w:rsidP="00D03F61">
            <w:r>
              <w:rPr>
                <w:b/>
              </w:rPr>
              <w:t>Zkušenosti s vedením kvalifikačních a rigorózních prací</w:t>
            </w:r>
          </w:p>
        </w:tc>
      </w:tr>
      <w:tr w:rsidR="00D03F61" w14:paraId="695DD1FC" w14:textId="77777777" w:rsidTr="00203A94">
        <w:trPr>
          <w:trHeight w:val="450"/>
        </w:trPr>
        <w:tc>
          <w:tcPr>
            <w:tcW w:w="10060" w:type="dxa"/>
            <w:gridSpan w:val="15"/>
          </w:tcPr>
          <w:p w14:paraId="6F820099" w14:textId="17F9CCDA" w:rsidR="00D03F61" w:rsidRDefault="00D03F61" w:rsidP="00D03F61">
            <w:pPr>
              <w:spacing w:before="120" w:after="120"/>
            </w:pPr>
            <w:r>
              <w:t xml:space="preserve">Počet obhájených prací, které vyučující vedl v období </w:t>
            </w:r>
            <w:r w:rsidRPr="00713913">
              <w:t xml:space="preserve">2015 – 2024: </w:t>
            </w:r>
            <w:r w:rsidRPr="00DE63AA">
              <w:rPr>
                <w:b/>
              </w:rPr>
              <w:t xml:space="preserve">3 </w:t>
            </w:r>
            <w:r w:rsidRPr="00DE63AA">
              <w:t xml:space="preserve">BP, </w:t>
            </w:r>
            <w:r w:rsidRPr="00DE63AA">
              <w:rPr>
                <w:b/>
                <w:bCs/>
              </w:rPr>
              <w:t>7</w:t>
            </w:r>
            <w:r w:rsidRPr="00DE63AA">
              <w:t xml:space="preserve"> DP, </w:t>
            </w:r>
            <w:r w:rsidR="00DE63AA" w:rsidRPr="00DE63AA">
              <w:rPr>
                <w:b/>
              </w:rPr>
              <w:t>3</w:t>
            </w:r>
            <w:r w:rsidRPr="00DE63AA">
              <w:rPr>
                <w:b/>
              </w:rPr>
              <w:t xml:space="preserve"> </w:t>
            </w:r>
            <w:r w:rsidRPr="00DE63AA">
              <w:t>DisP.</w:t>
            </w:r>
          </w:p>
        </w:tc>
      </w:tr>
      <w:tr w:rsidR="00D03F61" w14:paraId="1F5E9DAC" w14:textId="77777777" w:rsidTr="00203A94">
        <w:trPr>
          <w:cantSplit/>
        </w:trPr>
        <w:tc>
          <w:tcPr>
            <w:tcW w:w="3347" w:type="dxa"/>
            <w:gridSpan w:val="3"/>
            <w:tcBorders>
              <w:top w:val="single" w:sz="12" w:space="0" w:color="auto"/>
            </w:tcBorders>
            <w:shd w:val="clear" w:color="auto" w:fill="F7CAAC"/>
          </w:tcPr>
          <w:p w14:paraId="4F4D99AC" w14:textId="77777777" w:rsidR="00D03F61" w:rsidRDefault="00D03F61" w:rsidP="00D03F61">
            <w:r>
              <w:rPr>
                <w:b/>
              </w:rPr>
              <w:t xml:space="preserve">Obor habilitačního řízení </w:t>
            </w:r>
          </w:p>
        </w:tc>
        <w:tc>
          <w:tcPr>
            <w:tcW w:w="2245" w:type="dxa"/>
            <w:gridSpan w:val="3"/>
            <w:tcBorders>
              <w:top w:val="single" w:sz="12" w:space="0" w:color="auto"/>
            </w:tcBorders>
            <w:shd w:val="clear" w:color="auto" w:fill="F7CAAC"/>
          </w:tcPr>
          <w:p w14:paraId="6F0D2F40" w14:textId="77777777" w:rsidR="00D03F61" w:rsidRDefault="00D03F61" w:rsidP="00D03F61">
            <w:r>
              <w:rPr>
                <w:b/>
              </w:rPr>
              <w:t>Rok udělení hodnosti</w:t>
            </w:r>
          </w:p>
        </w:tc>
        <w:tc>
          <w:tcPr>
            <w:tcW w:w="2248" w:type="dxa"/>
            <w:gridSpan w:val="5"/>
            <w:tcBorders>
              <w:top w:val="single" w:sz="12" w:space="0" w:color="auto"/>
              <w:right w:val="single" w:sz="12" w:space="0" w:color="auto"/>
            </w:tcBorders>
            <w:shd w:val="clear" w:color="auto" w:fill="F7CAAC"/>
          </w:tcPr>
          <w:p w14:paraId="67DAAD4C" w14:textId="77777777" w:rsidR="00D03F61" w:rsidRDefault="00D03F61" w:rsidP="00D03F61">
            <w:r>
              <w:rPr>
                <w:b/>
              </w:rPr>
              <w:t>Řízení konáno na VŠ</w:t>
            </w:r>
          </w:p>
        </w:tc>
        <w:tc>
          <w:tcPr>
            <w:tcW w:w="2220" w:type="dxa"/>
            <w:gridSpan w:val="4"/>
            <w:tcBorders>
              <w:top w:val="single" w:sz="12" w:space="0" w:color="auto"/>
              <w:left w:val="single" w:sz="12" w:space="0" w:color="auto"/>
            </w:tcBorders>
            <w:shd w:val="clear" w:color="auto" w:fill="F7CAAC"/>
          </w:tcPr>
          <w:p w14:paraId="4B3730F9" w14:textId="77777777" w:rsidR="00D03F61" w:rsidRDefault="00D03F61" w:rsidP="00D03F61">
            <w:pPr>
              <w:rPr>
                <w:b/>
              </w:rPr>
            </w:pPr>
            <w:r>
              <w:rPr>
                <w:b/>
              </w:rPr>
              <w:t>Ohlasy publikací</w:t>
            </w:r>
          </w:p>
        </w:tc>
      </w:tr>
      <w:tr w:rsidR="00D03F61" w14:paraId="2211AF2F" w14:textId="77777777" w:rsidTr="00203A94">
        <w:trPr>
          <w:cantSplit/>
        </w:trPr>
        <w:tc>
          <w:tcPr>
            <w:tcW w:w="3347" w:type="dxa"/>
            <w:gridSpan w:val="3"/>
          </w:tcPr>
          <w:p w14:paraId="0BD38177" w14:textId="77777777" w:rsidR="00D03F61" w:rsidRDefault="00D03F61" w:rsidP="00D03F61">
            <w:pPr>
              <w:spacing w:before="60" w:after="60"/>
            </w:pPr>
            <w:r w:rsidRPr="0050565D">
              <w:t>Technologie makromolekulárních látek</w:t>
            </w:r>
          </w:p>
        </w:tc>
        <w:tc>
          <w:tcPr>
            <w:tcW w:w="2245" w:type="dxa"/>
            <w:gridSpan w:val="3"/>
          </w:tcPr>
          <w:p w14:paraId="4C1A6BA0" w14:textId="77777777" w:rsidR="00D03F61" w:rsidRDefault="00D03F61" w:rsidP="00D03F61">
            <w:pPr>
              <w:spacing w:before="60" w:after="60"/>
            </w:pPr>
            <w:r w:rsidRPr="0050565D">
              <w:t>2008</w:t>
            </w:r>
          </w:p>
        </w:tc>
        <w:tc>
          <w:tcPr>
            <w:tcW w:w="2248" w:type="dxa"/>
            <w:gridSpan w:val="5"/>
            <w:tcBorders>
              <w:right w:val="single" w:sz="12" w:space="0" w:color="auto"/>
            </w:tcBorders>
          </w:tcPr>
          <w:p w14:paraId="2C9FB836" w14:textId="77777777" w:rsidR="00D03F61" w:rsidRDefault="00D03F61" w:rsidP="00D03F61">
            <w:pPr>
              <w:spacing w:before="60" w:after="60"/>
            </w:pPr>
            <w:r w:rsidRPr="0050565D">
              <w:rPr>
                <w:rFonts w:ascii="serif" w:hAnsi="serif"/>
              </w:rPr>
              <w:t>UTB Zlín</w:t>
            </w:r>
          </w:p>
        </w:tc>
        <w:tc>
          <w:tcPr>
            <w:tcW w:w="660" w:type="dxa"/>
            <w:gridSpan w:val="2"/>
            <w:tcBorders>
              <w:left w:val="single" w:sz="12" w:space="0" w:color="auto"/>
            </w:tcBorders>
            <w:shd w:val="clear" w:color="auto" w:fill="F7CAAC"/>
            <w:vAlign w:val="center"/>
          </w:tcPr>
          <w:p w14:paraId="066AB65A" w14:textId="77777777" w:rsidR="00D03F61" w:rsidRPr="00F20AEF" w:rsidRDefault="00D03F61" w:rsidP="00D03F61">
            <w:pPr>
              <w:spacing w:before="60" w:after="60"/>
              <w:jc w:val="center"/>
            </w:pPr>
            <w:r w:rsidRPr="00F20AEF">
              <w:rPr>
                <w:b/>
              </w:rPr>
              <w:t>WoS</w:t>
            </w:r>
          </w:p>
        </w:tc>
        <w:tc>
          <w:tcPr>
            <w:tcW w:w="709" w:type="dxa"/>
            <w:shd w:val="clear" w:color="auto" w:fill="F7CAAC"/>
            <w:vAlign w:val="center"/>
          </w:tcPr>
          <w:p w14:paraId="46E26027" w14:textId="77777777" w:rsidR="00D03F61" w:rsidRPr="00F20AEF" w:rsidRDefault="00D03F61" w:rsidP="00D03F61">
            <w:pPr>
              <w:spacing w:before="60" w:after="60"/>
              <w:jc w:val="center"/>
              <w:rPr>
                <w:sz w:val="18"/>
              </w:rPr>
            </w:pPr>
            <w:r w:rsidRPr="00F20AEF">
              <w:rPr>
                <w:b/>
                <w:sz w:val="18"/>
              </w:rPr>
              <w:t>Scopus</w:t>
            </w:r>
          </w:p>
        </w:tc>
        <w:tc>
          <w:tcPr>
            <w:tcW w:w="851" w:type="dxa"/>
            <w:shd w:val="clear" w:color="auto" w:fill="F7CAAC"/>
            <w:vAlign w:val="center"/>
          </w:tcPr>
          <w:p w14:paraId="758FA09D" w14:textId="77777777" w:rsidR="00D03F61" w:rsidRDefault="00D03F61" w:rsidP="00D03F61">
            <w:pPr>
              <w:spacing w:before="60" w:after="60"/>
              <w:jc w:val="center"/>
            </w:pPr>
            <w:r>
              <w:rPr>
                <w:b/>
                <w:sz w:val="18"/>
              </w:rPr>
              <w:t>ostatní</w:t>
            </w:r>
          </w:p>
        </w:tc>
      </w:tr>
      <w:tr w:rsidR="00D03F61" w14:paraId="0B11126B" w14:textId="77777777" w:rsidTr="00203A94">
        <w:trPr>
          <w:cantSplit/>
          <w:trHeight w:val="70"/>
        </w:trPr>
        <w:tc>
          <w:tcPr>
            <w:tcW w:w="3347" w:type="dxa"/>
            <w:gridSpan w:val="3"/>
            <w:shd w:val="clear" w:color="auto" w:fill="F7CAAC"/>
          </w:tcPr>
          <w:p w14:paraId="1B7A5333" w14:textId="77777777" w:rsidR="00D03F61" w:rsidRDefault="00D03F61" w:rsidP="00D03F61">
            <w:r>
              <w:rPr>
                <w:b/>
              </w:rPr>
              <w:t>Obor jmenovacího řízení</w:t>
            </w:r>
          </w:p>
        </w:tc>
        <w:tc>
          <w:tcPr>
            <w:tcW w:w="2245" w:type="dxa"/>
            <w:gridSpan w:val="3"/>
            <w:shd w:val="clear" w:color="auto" w:fill="F7CAAC"/>
          </w:tcPr>
          <w:p w14:paraId="3ED69D0D" w14:textId="77777777" w:rsidR="00D03F61" w:rsidRDefault="00D03F61" w:rsidP="00D03F61">
            <w:r>
              <w:rPr>
                <w:b/>
              </w:rPr>
              <w:t>Rok udělení hodnosti</w:t>
            </w:r>
          </w:p>
        </w:tc>
        <w:tc>
          <w:tcPr>
            <w:tcW w:w="2248" w:type="dxa"/>
            <w:gridSpan w:val="5"/>
            <w:tcBorders>
              <w:right w:val="single" w:sz="12" w:space="0" w:color="auto"/>
            </w:tcBorders>
            <w:shd w:val="clear" w:color="auto" w:fill="F7CAAC"/>
          </w:tcPr>
          <w:p w14:paraId="4A53C72D" w14:textId="77777777" w:rsidR="00D03F61" w:rsidRDefault="00D03F61" w:rsidP="00D03F61">
            <w:r>
              <w:rPr>
                <w:b/>
              </w:rPr>
              <w:t>Řízení konáno na VŠ</w:t>
            </w:r>
          </w:p>
        </w:tc>
        <w:tc>
          <w:tcPr>
            <w:tcW w:w="660" w:type="dxa"/>
            <w:gridSpan w:val="2"/>
            <w:tcBorders>
              <w:left w:val="single" w:sz="12" w:space="0" w:color="auto"/>
            </w:tcBorders>
          </w:tcPr>
          <w:p w14:paraId="0B0CDFD2" w14:textId="4D119841" w:rsidR="00D03F61" w:rsidRPr="00DE63AA" w:rsidRDefault="00D03F61" w:rsidP="00D03F61">
            <w:pPr>
              <w:jc w:val="center"/>
              <w:rPr>
                <w:b/>
              </w:rPr>
            </w:pPr>
            <w:r w:rsidRPr="00DE63AA">
              <w:rPr>
                <w:b/>
              </w:rPr>
              <w:t>51</w:t>
            </w:r>
            <w:r w:rsidR="00DE63AA" w:rsidRPr="00DE63AA">
              <w:rPr>
                <w:b/>
              </w:rPr>
              <w:t>9</w:t>
            </w:r>
          </w:p>
        </w:tc>
        <w:tc>
          <w:tcPr>
            <w:tcW w:w="709" w:type="dxa"/>
          </w:tcPr>
          <w:p w14:paraId="07F31FEF" w14:textId="1F5C568B" w:rsidR="00D03F61" w:rsidRPr="00DE63AA" w:rsidRDefault="00D03F61" w:rsidP="00D03F61">
            <w:pPr>
              <w:jc w:val="center"/>
              <w:rPr>
                <w:b/>
              </w:rPr>
            </w:pPr>
            <w:r w:rsidRPr="00DE63AA">
              <w:rPr>
                <w:b/>
              </w:rPr>
              <w:t>635</w:t>
            </w:r>
          </w:p>
        </w:tc>
        <w:tc>
          <w:tcPr>
            <w:tcW w:w="851" w:type="dxa"/>
          </w:tcPr>
          <w:p w14:paraId="151CC07C" w14:textId="77777777" w:rsidR="00D03F61" w:rsidRPr="00DE63AA" w:rsidRDefault="00D03F61" w:rsidP="00D03F61">
            <w:pPr>
              <w:jc w:val="center"/>
              <w:rPr>
                <w:b/>
                <w:sz w:val="18"/>
                <w:szCs w:val="18"/>
              </w:rPr>
            </w:pPr>
            <w:r w:rsidRPr="00DE63AA">
              <w:rPr>
                <w:b/>
                <w:sz w:val="18"/>
                <w:szCs w:val="18"/>
              </w:rPr>
              <w:t>neevid.</w:t>
            </w:r>
          </w:p>
        </w:tc>
      </w:tr>
      <w:tr w:rsidR="00D03F61" w14:paraId="43BAD1B8" w14:textId="77777777" w:rsidTr="00203A94">
        <w:trPr>
          <w:trHeight w:val="205"/>
        </w:trPr>
        <w:tc>
          <w:tcPr>
            <w:tcW w:w="3347" w:type="dxa"/>
            <w:gridSpan w:val="3"/>
            <w:vAlign w:val="center"/>
          </w:tcPr>
          <w:p w14:paraId="28FC3D48" w14:textId="77777777" w:rsidR="00D03F61" w:rsidRDefault="00D03F61" w:rsidP="00D03F61">
            <w:r w:rsidRPr="003911F9">
              <w:t>Povrchové inženýrství</w:t>
            </w:r>
          </w:p>
        </w:tc>
        <w:tc>
          <w:tcPr>
            <w:tcW w:w="2245" w:type="dxa"/>
            <w:gridSpan w:val="3"/>
            <w:vAlign w:val="center"/>
          </w:tcPr>
          <w:p w14:paraId="6FC7C5A6" w14:textId="77777777" w:rsidR="00D03F61" w:rsidRDefault="00D03F61" w:rsidP="00D03F61">
            <w:r w:rsidRPr="003911F9">
              <w:t>2019</w:t>
            </w:r>
          </w:p>
        </w:tc>
        <w:tc>
          <w:tcPr>
            <w:tcW w:w="2248" w:type="dxa"/>
            <w:gridSpan w:val="5"/>
            <w:tcBorders>
              <w:right w:val="single" w:sz="12" w:space="0" w:color="auto"/>
            </w:tcBorders>
            <w:vAlign w:val="center"/>
          </w:tcPr>
          <w:p w14:paraId="5DF670FB" w14:textId="77777777" w:rsidR="00D03F61" w:rsidRDefault="00D03F61" w:rsidP="00D03F61">
            <w:r w:rsidRPr="003911F9">
              <w:t>UPa</w:t>
            </w:r>
            <w:r>
              <w:t xml:space="preserve"> Pardubice</w:t>
            </w:r>
          </w:p>
        </w:tc>
        <w:tc>
          <w:tcPr>
            <w:tcW w:w="1369" w:type="dxa"/>
            <w:gridSpan w:val="3"/>
            <w:tcBorders>
              <w:left w:val="single" w:sz="12" w:space="0" w:color="auto"/>
            </w:tcBorders>
            <w:shd w:val="clear" w:color="auto" w:fill="FBD4B4"/>
            <w:vAlign w:val="center"/>
          </w:tcPr>
          <w:p w14:paraId="52593ACE" w14:textId="77777777" w:rsidR="00D03F61" w:rsidRPr="00F20AEF" w:rsidRDefault="00D03F61" w:rsidP="00D03F61">
            <w:pPr>
              <w:rPr>
                <w:b/>
                <w:sz w:val="18"/>
              </w:rPr>
            </w:pPr>
            <w:r w:rsidRPr="00F20AEF">
              <w:rPr>
                <w:b/>
                <w:sz w:val="18"/>
              </w:rPr>
              <w:t>H-index WoS/Scopus</w:t>
            </w:r>
          </w:p>
        </w:tc>
        <w:tc>
          <w:tcPr>
            <w:tcW w:w="851" w:type="dxa"/>
            <w:vAlign w:val="center"/>
          </w:tcPr>
          <w:p w14:paraId="4431C0B6" w14:textId="0A4C040C" w:rsidR="00D03F61" w:rsidRDefault="00D03F61" w:rsidP="00D03F61">
            <w:pPr>
              <w:jc w:val="center"/>
              <w:rPr>
                <w:b/>
              </w:rPr>
            </w:pPr>
            <w:r w:rsidRPr="00DE63AA">
              <w:rPr>
                <w:b/>
              </w:rPr>
              <w:t>14/15</w:t>
            </w:r>
          </w:p>
        </w:tc>
      </w:tr>
      <w:tr w:rsidR="00D03F61" w14:paraId="036EAE04" w14:textId="77777777" w:rsidTr="00203A94">
        <w:tc>
          <w:tcPr>
            <w:tcW w:w="10060" w:type="dxa"/>
            <w:gridSpan w:val="15"/>
            <w:shd w:val="clear" w:color="auto" w:fill="F7CAAC"/>
          </w:tcPr>
          <w:p w14:paraId="710C643F" w14:textId="77777777" w:rsidR="00D03F61" w:rsidRDefault="00D03F61" w:rsidP="00D03F61">
            <w:pPr>
              <w:jc w:val="both"/>
              <w:rPr>
                <w:b/>
              </w:rPr>
            </w:pPr>
            <w:r>
              <w:rPr>
                <w:b/>
              </w:rPr>
              <w:t xml:space="preserve">Přehled o nejvýznamnější publikační a další tvůrčí činnosti nebo další profesní činnosti u odborníků z praxe vztahující se k zabezpečovaným předmětům </w:t>
            </w:r>
          </w:p>
        </w:tc>
      </w:tr>
      <w:tr w:rsidR="00D03F61" w14:paraId="37912522" w14:textId="77777777" w:rsidTr="00203A94">
        <w:trPr>
          <w:trHeight w:val="836"/>
        </w:trPr>
        <w:tc>
          <w:tcPr>
            <w:tcW w:w="10060" w:type="dxa"/>
            <w:gridSpan w:val="15"/>
          </w:tcPr>
          <w:p w14:paraId="48167CEF" w14:textId="6D017FDD" w:rsidR="00D03F61" w:rsidRPr="007E4518" w:rsidRDefault="00D03F61" w:rsidP="00D03F61">
            <w:pPr>
              <w:spacing w:before="120" w:after="120"/>
              <w:jc w:val="both"/>
            </w:pPr>
            <w:r w:rsidRPr="007E4518">
              <w:rPr>
                <w:caps/>
              </w:rPr>
              <w:t xml:space="preserve">ZenzingerovÁ, S., KudlÁČek, M., NavrÁtilovÁ, J., GajzlerovÁ, L., JaŠka, D., BenÍČek, L., </w:t>
            </w:r>
            <w:r w:rsidRPr="007E4518">
              <w:rPr>
                <w:b/>
                <w:caps/>
              </w:rPr>
              <w:t>ČermÁk, R. (</w:t>
            </w:r>
            <w:r>
              <w:rPr>
                <w:b/>
                <w:caps/>
              </w:rPr>
              <w:t>10</w:t>
            </w:r>
            <w:r w:rsidRPr="007E4518">
              <w:rPr>
                <w:b/>
              </w:rPr>
              <w:t>%)</w:t>
            </w:r>
            <w:r w:rsidRPr="007E4518">
              <w:t xml:space="preserve">: The competition between self-seeding and specific nucleation in crystallization of long-chain </w:t>
            </w:r>
            <w:r w:rsidRPr="007E4518">
              <w:lastRenderedPageBreak/>
              <w:t xml:space="preserve">branched polypropylene. </w:t>
            </w:r>
            <w:r w:rsidRPr="007E4518">
              <w:rPr>
                <w:i/>
              </w:rPr>
              <w:t>Express Polymer Letters</w:t>
            </w:r>
            <w:r w:rsidRPr="007E4518">
              <w:t xml:space="preserve"> 17(11), 1110-1120, </w:t>
            </w:r>
            <w:r w:rsidRPr="007E4518">
              <w:rPr>
                <w:b/>
              </w:rPr>
              <w:t>2023</w:t>
            </w:r>
            <w:r w:rsidRPr="007E4518">
              <w:t xml:space="preserve">. DOI 10.3144/expresspolymlett.2023.84. </w:t>
            </w:r>
            <w:r w:rsidRPr="00E9690B">
              <w:rPr>
                <w:color w:val="000000"/>
                <w:lang w:val="en-GB"/>
              </w:rPr>
              <w:t>Jimp (Q2)</w:t>
            </w:r>
          </w:p>
          <w:p w14:paraId="21C3C07B" w14:textId="6989AD82" w:rsidR="00D03F61" w:rsidRDefault="00D03F61" w:rsidP="00D03F61">
            <w:pPr>
              <w:spacing w:before="120" w:after="120"/>
              <w:jc w:val="both"/>
              <w:rPr>
                <w:color w:val="000000"/>
                <w:lang w:val="en-GB"/>
              </w:rPr>
            </w:pPr>
            <w:r w:rsidRPr="007E4518">
              <w:rPr>
                <w:caps/>
              </w:rPr>
              <w:t xml:space="preserve">GajzlerovÁ, L., NavrÁtilovÁ, J., PolÁŠkovÁ, M., BenÍČek, L., </w:t>
            </w:r>
            <w:r w:rsidRPr="007E4518">
              <w:rPr>
                <w:b/>
                <w:caps/>
              </w:rPr>
              <w:t>ČermÁk, R. (</w:t>
            </w:r>
            <w:r>
              <w:rPr>
                <w:b/>
                <w:caps/>
              </w:rPr>
              <w:t>10</w:t>
            </w:r>
            <w:r w:rsidRPr="007E4518">
              <w:rPr>
                <w:b/>
                <w:caps/>
              </w:rPr>
              <w:t>%)</w:t>
            </w:r>
            <w:r w:rsidRPr="007E4518">
              <w:rPr>
                <w:caps/>
              </w:rPr>
              <w:t>:</w:t>
            </w:r>
            <w:r w:rsidRPr="007E4518">
              <w:t xml:space="preserve"> The polymorphic composition of long-chain branched polypropylene processed by injection and compression molding. </w:t>
            </w:r>
            <w:r w:rsidRPr="007E4518">
              <w:rPr>
                <w:i/>
              </w:rPr>
              <w:t>Express Polymer Letters</w:t>
            </w:r>
            <w:r w:rsidRPr="007E4518">
              <w:t xml:space="preserve"> 17(10), 1031-1041, </w:t>
            </w:r>
            <w:r w:rsidRPr="007E4518">
              <w:rPr>
                <w:b/>
              </w:rPr>
              <w:t>2023</w:t>
            </w:r>
            <w:r w:rsidRPr="007E4518">
              <w:t>. DOI 10.3144/expresspolymlett.2023.</w:t>
            </w:r>
            <w:r w:rsidRPr="00E9690B">
              <w:t xml:space="preserve">77. </w:t>
            </w:r>
            <w:r w:rsidRPr="00E9690B">
              <w:rPr>
                <w:color w:val="000000"/>
                <w:lang w:val="en-GB"/>
              </w:rPr>
              <w:t>Jimp (Q2)</w:t>
            </w:r>
          </w:p>
          <w:p w14:paraId="61D23F39" w14:textId="2B060624" w:rsidR="00A947A1" w:rsidRPr="007E4518" w:rsidRDefault="00A947A1" w:rsidP="00D03F61">
            <w:pPr>
              <w:spacing w:before="120" w:after="120"/>
              <w:jc w:val="both"/>
            </w:pPr>
            <w:r w:rsidRPr="007E4518">
              <w:rPr>
                <w:caps/>
              </w:rPr>
              <w:t xml:space="preserve">GajzlerovÁ, L., NavrÁtilovÁ, J., ZenzingerovÁ, S., JaŠka, D., BenÍČek, L., KudlÁČek, M., </w:t>
            </w:r>
            <w:r w:rsidRPr="007E4518">
              <w:rPr>
                <w:b/>
                <w:caps/>
              </w:rPr>
              <w:t>ČermÁk, R. (</w:t>
            </w:r>
            <w:r w:rsidR="00B31C30">
              <w:rPr>
                <w:b/>
                <w:caps/>
              </w:rPr>
              <w:t>5</w:t>
            </w:r>
            <w:r w:rsidRPr="007E4518">
              <w:rPr>
                <w:b/>
                <w:caps/>
              </w:rPr>
              <w:t>%)</w:t>
            </w:r>
            <w:r w:rsidRPr="007E4518">
              <w:rPr>
                <w:caps/>
              </w:rPr>
              <w:t>, Obadal, M.:</w:t>
            </w:r>
            <w:r w:rsidRPr="007E4518">
              <w:t xml:space="preserve"> On isotactic polypropylene annealing: Difference in final properties of neat and β-nucleated polypropylene. </w:t>
            </w:r>
            <w:r w:rsidRPr="007E4518">
              <w:rPr>
                <w:i/>
              </w:rPr>
              <w:t>Express Polymer Letters</w:t>
            </w:r>
            <w:r w:rsidRPr="007E4518">
              <w:t xml:space="preserve"> 16(5), 453-464, </w:t>
            </w:r>
            <w:r w:rsidRPr="007E4518">
              <w:rPr>
                <w:b/>
              </w:rPr>
              <w:t>2022</w:t>
            </w:r>
            <w:r w:rsidRPr="007E4518">
              <w:t xml:space="preserve">. DOI 10.3144/expresspolymlett.2022.34. </w:t>
            </w:r>
            <w:r w:rsidRPr="005F26C8">
              <w:rPr>
                <w:color w:val="000000"/>
                <w:lang w:val="en-GB"/>
              </w:rPr>
              <w:t>Jimp (Q2)</w:t>
            </w:r>
          </w:p>
          <w:p w14:paraId="1C7E7CE2" w14:textId="2C82AF16" w:rsidR="00D03F61" w:rsidRPr="00EA625F" w:rsidRDefault="00D03F61" w:rsidP="00D03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color w:val="000000"/>
                <w:lang w:val="en-GB"/>
              </w:rPr>
            </w:pPr>
            <w:r w:rsidRPr="007E4518">
              <w:rPr>
                <w:caps/>
                <w:color w:val="000000"/>
                <w:lang w:val="en-GB"/>
              </w:rPr>
              <w:t xml:space="preserve">Navrátilová, J., Gajzlerová, L., Kovář, L., </w:t>
            </w:r>
            <w:r w:rsidRPr="007E4518">
              <w:rPr>
                <w:b/>
                <w:bCs/>
                <w:caps/>
                <w:color w:val="000000"/>
                <w:lang w:val="en-GB"/>
              </w:rPr>
              <w:t xml:space="preserve">čermák, R. </w:t>
            </w:r>
            <w:r w:rsidRPr="007E4518">
              <w:rPr>
                <w:b/>
                <w:caps/>
                <w:color w:val="000000"/>
                <w:lang w:val="en-GB"/>
              </w:rPr>
              <w:t>(20%)</w:t>
            </w:r>
            <w:r w:rsidRPr="007E4518">
              <w:rPr>
                <w:caps/>
                <w:color w:val="000000"/>
                <w:lang w:val="en-GB"/>
              </w:rPr>
              <w:t xml:space="preserve">: </w:t>
            </w:r>
            <w:r w:rsidRPr="007E4518">
              <w:rPr>
                <w:color w:val="000000"/>
                <w:lang w:val="en-GB"/>
              </w:rPr>
              <w:t xml:space="preserve">Long-chain branched polypropylene: Crystallization under high pressure and polymorphic composition. </w:t>
            </w:r>
            <w:r w:rsidRPr="007E4518">
              <w:rPr>
                <w:i/>
                <w:iCs/>
                <w:color w:val="000000"/>
                <w:lang w:val="en-GB"/>
              </w:rPr>
              <w:t>Journal of Thermal Analysis and Calorimetry</w:t>
            </w:r>
            <w:r w:rsidRPr="007E4518">
              <w:rPr>
                <w:color w:val="000000"/>
                <w:lang w:val="en-GB"/>
              </w:rPr>
              <w:t xml:space="preserve"> 143(5), 3377-3383, </w:t>
            </w:r>
            <w:r w:rsidRPr="007E4518">
              <w:rPr>
                <w:b/>
                <w:bCs/>
                <w:color w:val="000000"/>
                <w:lang w:val="en-GB"/>
              </w:rPr>
              <w:t>2021</w:t>
            </w:r>
            <w:r w:rsidRPr="007E4518">
              <w:rPr>
                <w:color w:val="000000"/>
                <w:lang w:val="en-GB"/>
              </w:rPr>
              <w:t xml:space="preserve">. </w:t>
            </w:r>
            <w:bookmarkStart w:id="332" w:name="_Hlk158660953"/>
            <w:r w:rsidRPr="00EA625F">
              <w:rPr>
                <w:color w:val="000000"/>
                <w:lang w:val="en-GB"/>
              </w:rPr>
              <w:t>Jimp (Q2)</w:t>
            </w:r>
            <w:bookmarkEnd w:id="332"/>
          </w:p>
          <w:p w14:paraId="6E290AD3" w14:textId="4C57F283" w:rsidR="00D03F61" w:rsidRPr="007E4518" w:rsidRDefault="00D03F61" w:rsidP="007C38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b/>
              </w:rPr>
            </w:pPr>
            <w:r w:rsidRPr="00EA625F">
              <w:rPr>
                <w:caps/>
                <w:color w:val="000000"/>
                <w:lang w:val="en-GB"/>
              </w:rPr>
              <w:t xml:space="preserve">Gajzlerová, L., Navrátilová, J., RyzÍ, A., SlaběŇáková, T., </w:t>
            </w:r>
            <w:r w:rsidRPr="00EA625F">
              <w:rPr>
                <w:b/>
                <w:bCs/>
                <w:caps/>
                <w:color w:val="000000"/>
                <w:lang w:val="en-GB"/>
              </w:rPr>
              <w:t xml:space="preserve">čermák, R. </w:t>
            </w:r>
            <w:r w:rsidRPr="00EA625F">
              <w:rPr>
                <w:b/>
                <w:caps/>
                <w:color w:val="000000"/>
                <w:lang w:val="en-GB"/>
              </w:rPr>
              <w:t>(20%)</w:t>
            </w:r>
            <w:r w:rsidRPr="00EA625F">
              <w:rPr>
                <w:caps/>
                <w:color w:val="000000"/>
                <w:lang w:val="en-GB"/>
              </w:rPr>
              <w:t xml:space="preserve">: </w:t>
            </w:r>
            <w:r w:rsidRPr="00EA625F">
              <w:rPr>
                <w:color w:val="000000"/>
                <w:lang w:val="en-GB"/>
              </w:rPr>
              <w:t xml:space="preserve">Joint effects of long-chain branching and specific nucleation on morphology and thermal properties of polypropylene blends. </w:t>
            </w:r>
            <w:r w:rsidRPr="00EA625F">
              <w:rPr>
                <w:i/>
                <w:iCs/>
                <w:color w:val="000000"/>
                <w:lang w:val="en-GB"/>
              </w:rPr>
              <w:t>Express Polymers</w:t>
            </w:r>
            <w:r w:rsidRPr="00EA625F">
              <w:rPr>
                <w:color w:val="000000"/>
                <w:lang w:val="en-GB"/>
              </w:rPr>
              <w:t xml:space="preserve"> </w:t>
            </w:r>
            <w:r w:rsidRPr="00EA625F">
              <w:rPr>
                <w:i/>
                <w:iCs/>
                <w:color w:val="000000"/>
                <w:lang w:val="en-GB"/>
              </w:rPr>
              <w:t>Letters</w:t>
            </w:r>
            <w:r w:rsidRPr="00EA625F">
              <w:rPr>
                <w:color w:val="000000"/>
                <w:lang w:val="en-GB"/>
              </w:rPr>
              <w:t xml:space="preserve"> 14(10), 952-961, </w:t>
            </w:r>
            <w:r w:rsidRPr="00EA625F">
              <w:rPr>
                <w:b/>
                <w:bCs/>
                <w:color w:val="000000"/>
                <w:lang w:val="en-GB"/>
              </w:rPr>
              <w:t>2020</w:t>
            </w:r>
            <w:r w:rsidRPr="00EA625F">
              <w:rPr>
                <w:color w:val="000000"/>
                <w:lang w:val="en-GB"/>
              </w:rPr>
              <w:t>. Jimp (Q2)</w:t>
            </w:r>
          </w:p>
        </w:tc>
      </w:tr>
      <w:tr w:rsidR="00D03F61" w14:paraId="7C64FC25" w14:textId="77777777" w:rsidTr="00203A94">
        <w:trPr>
          <w:trHeight w:val="218"/>
        </w:trPr>
        <w:tc>
          <w:tcPr>
            <w:tcW w:w="10060" w:type="dxa"/>
            <w:gridSpan w:val="15"/>
            <w:shd w:val="clear" w:color="auto" w:fill="F7CAAC"/>
          </w:tcPr>
          <w:p w14:paraId="564A5328" w14:textId="77777777" w:rsidR="00D03F61" w:rsidRDefault="00D03F61" w:rsidP="00D03F61">
            <w:pPr>
              <w:rPr>
                <w:b/>
              </w:rPr>
            </w:pPr>
            <w:r>
              <w:rPr>
                <w:b/>
              </w:rPr>
              <w:lastRenderedPageBreak/>
              <w:t>Působení v zahraničí</w:t>
            </w:r>
          </w:p>
        </w:tc>
      </w:tr>
      <w:tr w:rsidR="00D03F61" w14:paraId="262A416F" w14:textId="77777777" w:rsidTr="00203A94">
        <w:trPr>
          <w:trHeight w:val="328"/>
        </w:trPr>
        <w:tc>
          <w:tcPr>
            <w:tcW w:w="10060" w:type="dxa"/>
            <w:gridSpan w:val="15"/>
          </w:tcPr>
          <w:p w14:paraId="492A16BF" w14:textId="77777777" w:rsidR="00D03F61" w:rsidRDefault="00D03F61" w:rsidP="007C38A0">
            <w:pPr>
              <w:spacing w:before="120" w:after="60"/>
            </w:pPr>
            <w:r w:rsidRPr="003767C3">
              <w:t>2016: TU Wien, Vídeň, Rakousko, vědeckopedagogická stáž (1 měsíc)</w:t>
            </w:r>
          </w:p>
          <w:p w14:paraId="6EB7683D" w14:textId="77777777" w:rsidR="00D03F61" w:rsidRPr="003767C3" w:rsidRDefault="00D03F61" w:rsidP="007C38A0">
            <w:pPr>
              <w:spacing w:before="60" w:after="60"/>
            </w:pPr>
            <w:r w:rsidRPr="003767C3">
              <w:t>20</w:t>
            </w:r>
            <w:r>
              <w:t>10</w:t>
            </w:r>
            <w:r w:rsidRPr="003767C3">
              <w:t>: Blaise Pascal University, Clermont Ferrand, Francie, vědeckopedagogická stáž (</w:t>
            </w:r>
            <w:r>
              <w:t>1 měsíc</w:t>
            </w:r>
            <w:r w:rsidRPr="003767C3">
              <w:t>)</w:t>
            </w:r>
          </w:p>
          <w:p w14:paraId="0D26D79C" w14:textId="77777777" w:rsidR="00D03F61" w:rsidRDefault="00D03F61" w:rsidP="007C38A0">
            <w:pPr>
              <w:spacing w:before="60" w:after="120"/>
              <w:rPr>
                <w:b/>
              </w:rPr>
            </w:pPr>
            <w:r w:rsidRPr="003767C3">
              <w:t>2005: Blaise Pascal University, Clermont Ferrand, Francie, vědeckopedagogická stáž (6 měsíců)</w:t>
            </w:r>
          </w:p>
        </w:tc>
      </w:tr>
      <w:tr w:rsidR="00D03F61" w14:paraId="6055485B" w14:textId="77777777" w:rsidTr="00203A94">
        <w:trPr>
          <w:cantSplit/>
          <w:trHeight w:val="470"/>
        </w:trPr>
        <w:tc>
          <w:tcPr>
            <w:tcW w:w="2518" w:type="dxa"/>
            <w:shd w:val="clear" w:color="auto" w:fill="F7CAAC"/>
          </w:tcPr>
          <w:p w14:paraId="3E1CF6EC" w14:textId="77777777" w:rsidR="00D03F61" w:rsidRDefault="00D03F61" w:rsidP="00D03F61">
            <w:pPr>
              <w:rPr>
                <w:b/>
              </w:rPr>
            </w:pPr>
            <w:r>
              <w:rPr>
                <w:b/>
              </w:rPr>
              <w:t xml:space="preserve">Podpis </w:t>
            </w:r>
          </w:p>
        </w:tc>
        <w:tc>
          <w:tcPr>
            <w:tcW w:w="4536" w:type="dxa"/>
            <w:gridSpan w:val="8"/>
          </w:tcPr>
          <w:p w14:paraId="78398D07" w14:textId="77777777" w:rsidR="00D03F61" w:rsidRDefault="00D03F61" w:rsidP="00D03F61"/>
        </w:tc>
        <w:tc>
          <w:tcPr>
            <w:tcW w:w="786" w:type="dxa"/>
            <w:gridSpan w:val="2"/>
            <w:shd w:val="clear" w:color="auto" w:fill="F7CAAC"/>
          </w:tcPr>
          <w:p w14:paraId="52E448D1" w14:textId="77777777" w:rsidR="00D03F61" w:rsidRDefault="00D03F61" w:rsidP="00D03F61">
            <w:r>
              <w:rPr>
                <w:b/>
              </w:rPr>
              <w:t>datum</w:t>
            </w:r>
          </w:p>
        </w:tc>
        <w:tc>
          <w:tcPr>
            <w:tcW w:w="2220" w:type="dxa"/>
            <w:gridSpan w:val="4"/>
          </w:tcPr>
          <w:p w14:paraId="1ACA5CC2" w14:textId="77777777" w:rsidR="00D03F61" w:rsidRDefault="00D03F61" w:rsidP="00D03F61"/>
        </w:tc>
      </w:tr>
    </w:tbl>
    <w:p w14:paraId="2781A4A2" w14:textId="77777777" w:rsidR="00203A94" w:rsidRDefault="00203A94">
      <w:r>
        <w:br w:type="page"/>
      </w:r>
    </w:p>
    <w:tbl>
      <w:tblPr>
        <w:tblW w:w="1017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60"/>
        <w:gridCol w:w="68"/>
        <w:gridCol w:w="775"/>
        <w:gridCol w:w="1750"/>
        <w:gridCol w:w="146"/>
        <w:gridCol w:w="387"/>
        <w:gridCol w:w="189"/>
        <w:gridCol w:w="287"/>
        <w:gridCol w:w="1011"/>
        <w:gridCol w:w="722"/>
        <w:gridCol w:w="127"/>
        <w:gridCol w:w="710"/>
        <w:gridCol w:w="722"/>
        <w:gridCol w:w="722"/>
      </w:tblGrid>
      <w:tr w:rsidR="00E41356" w14:paraId="06CB406A" w14:textId="77777777" w:rsidTr="00E41356">
        <w:tc>
          <w:tcPr>
            <w:tcW w:w="10176" w:type="dxa"/>
            <w:gridSpan w:val="14"/>
            <w:tcBorders>
              <w:bottom w:val="double" w:sz="4" w:space="0" w:color="auto"/>
            </w:tcBorders>
            <w:shd w:val="clear" w:color="auto" w:fill="BDD6EE"/>
          </w:tcPr>
          <w:p w14:paraId="09150771" w14:textId="77777777" w:rsidR="00E41356" w:rsidRDefault="00E41356" w:rsidP="00D63B2A">
            <w:pPr>
              <w:jc w:val="both"/>
              <w:rPr>
                <w:b/>
                <w:sz w:val="28"/>
              </w:rPr>
            </w:pPr>
            <w:r>
              <w:rPr>
                <w:b/>
                <w:sz w:val="28"/>
              </w:rPr>
              <w:lastRenderedPageBreak/>
              <w:t>C-I – Personální zabezpečení</w:t>
            </w:r>
          </w:p>
        </w:tc>
      </w:tr>
      <w:tr w:rsidR="00E41356" w14:paraId="4D1A8A55" w14:textId="77777777" w:rsidTr="00E41356">
        <w:tc>
          <w:tcPr>
            <w:tcW w:w="2560" w:type="dxa"/>
            <w:tcBorders>
              <w:top w:val="double" w:sz="4" w:space="0" w:color="auto"/>
            </w:tcBorders>
            <w:shd w:val="clear" w:color="auto" w:fill="F7CAAC"/>
          </w:tcPr>
          <w:p w14:paraId="3E72C520" w14:textId="77777777" w:rsidR="00E41356" w:rsidRDefault="00E41356" w:rsidP="00D63B2A">
            <w:pPr>
              <w:jc w:val="both"/>
              <w:rPr>
                <w:b/>
              </w:rPr>
            </w:pPr>
            <w:r>
              <w:rPr>
                <w:b/>
              </w:rPr>
              <w:t>Vysoká škola</w:t>
            </w:r>
          </w:p>
        </w:tc>
        <w:tc>
          <w:tcPr>
            <w:tcW w:w="7616" w:type="dxa"/>
            <w:gridSpan w:val="13"/>
          </w:tcPr>
          <w:p w14:paraId="54013351" w14:textId="77777777" w:rsidR="00E41356" w:rsidRDefault="00E41356" w:rsidP="00D63B2A">
            <w:pPr>
              <w:jc w:val="both"/>
            </w:pPr>
            <w:r>
              <w:t>Univerzita Tomáše Bati ve Zlíně</w:t>
            </w:r>
          </w:p>
        </w:tc>
      </w:tr>
      <w:tr w:rsidR="00E41356" w14:paraId="4E38515A" w14:textId="77777777" w:rsidTr="00E41356">
        <w:tc>
          <w:tcPr>
            <w:tcW w:w="2560" w:type="dxa"/>
            <w:shd w:val="clear" w:color="auto" w:fill="F7CAAC"/>
          </w:tcPr>
          <w:p w14:paraId="0E39CBE7" w14:textId="77777777" w:rsidR="00E41356" w:rsidRDefault="00E41356" w:rsidP="00D63B2A">
            <w:pPr>
              <w:jc w:val="both"/>
              <w:rPr>
                <w:b/>
              </w:rPr>
            </w:pPr>
            <w:r>
              <w:rPr>
                <w:b/>
              </w:rPr>
              <w:t>Součást vysoké školy</w:t>
            </w:r>
          </w:p>
        </w:tc>
        <w:tc>
          <w:tcPr>
            <w:tcW w:w="7616" w:type="dxa"/>
            <w:gridSpan w:val="13"/>
          </w:tcPr>
          <w:p w14:paraId="5A501B68" w14:textId="77777777" w:rsidR="00E41356" w:rsidRDefault="00E41356" w:rsidP="00D63B2A">
            <w:pPr>
              <w:jc w:val="both"/>
            </w:pPr>
            <w:r>
              <w:t>Fakulta technologická</w:t>
            </w:r>
          </w:p>
        </w:tc>
      </w:tr>
      <w:tr w:rsidR="00E41356" w14:paraId="17C5FF66" w14:textId="77777777" w:rsidTr="00E41356">
        <w:tc>
          <w:tcPr>
            <w:tcW w:w="2560" w:type="dxa"/>
            <w:shd w:val="clear" w:color="auto" w:fill="F7CAAC"/>
          </w:tcPr>
          <w:p w14:paraId="6195CB1A" w14:textId="77777777" w:rsidR="00E41356" w:rsidRDefault="00E41356" w:rsidP="00D63B2A">
            <w:pPr>
              <w:jc w:val="both"/>
              <w:rPr>
                <w:b/>
              </w:rPr>
            </w:pPr>
            <w:r>
              <w:rPr>
                <w:b/>
              </w:rPr>
              <w:t>Název studijního programu</w:t>
            </w:r>
          </w:p>
        </w:tc>
        <w:tc>
          <w:tcPr>
            <w:tcW w:w="7616" w:type="dxa"/>
            <w:gridSpan w:val="13"/>
          </w:tcPr>
          <w:p w14:paraId="4A9D8361" w14:textId="77777777" w:rsidR="00E41356" w:rsidRDefault="00E41356" w:rsidP="00D63B2A">
            <w:pPr>
              <w:jc w:val="both"/>
            </w:pPr>
            <w:r w:rsidRPr="00EB4C62">
              <w:t>Materiály a technologie – specializace Polovodičové materiály</w:t>
            </w:r>
          </w:p>
        </w:tc>
      </w:tr>
      <w:tr w:rsidR="00E41356" w14:paraId="653FB807" w14:textId="77777777" w:rsidTr="00E41356">
        <w:tc>
          <w:tcPr>
            <w:tcW w:w="2560" w:type="dxa"/>
            <w:shd w:val="clear" w:color="auto" w:fill="F7CAAC"/>
          </w:tcPr>
          <w:p w14:paraId="21E3B9C2" w14:textId="77777777" w:rsidR="00E41356" w:rsidRDefault="00E41356" w:rsidP="00D63B2A">
            <w:pPr>
              <w:jc w:val="both"/>
              <w:rPr>
                <w:b/>
              </w:rPr>
            </w:pPr>
            <w:r>
              <w:rPr>
                <w:b/>
              </w:rPr>
              <w:t>Jméno a příjmení</w:t>
            </w:r>
          </w:p>
        </w:tc>
        <w:tc>
          <w:tcPr>
            <w:tcW w:w="4613" w:type="dxa"/>
            <w:gridSpan w:val="8"/>
          </w:tcPr>
          <w:p w14:paraId="385A08D1" w14:textId="205FB844" w:rsidR="00E41356" w:rsidRPr="002005AC" w:rsidRDefault="00E41356" w:rsidP="00D63B2A">
            <w:pPr>
              <w:jc w:val="both"/>
              <w:rPr>
                <w:b/>
                <w:bCs/>
              </w:rPr>
            </w:pPr>
            <w:bookmarkStart w:id="333" w:name="Dastychová"/>
            <w:bookmarkEnd w:id="333"/>
            <w:r>
              <w:rPr>
                <w:b/>
                <w:bCs/>
              </w:rPr>
              <w:t>Lenka Dastychová</w:t>
            </w:r>
          </w:p>
        </w:tc>
        <w:tc>
          <w:tcPr>
            <w:tcW w:w="722" w:type="dxa"/>
            <w:shd w:val="clear" w:color="auto" w:fill="F7CAAC"/>
          </w:tcPr>
          <w:p w14:paraId="7110FC62" w14:textId="77777777" w:rsidR="00E41356" w:rsidRDefault="00E41356" w:rsidP="00D63B2A">
            <w:pPr>
              <w:jc w:val="both"/>
              <w:rPr>
                <w:b/>
              </w:rPr>
            </w:pPr>
            <w:r>
              <w:rPr>
                <w:b/>
              </w:rPr>
              <w:t>Tituly</w:t>
            </w:r>
          </w:p>
        </w:tc>
        <w:tc>
          <w:tcPr>
            <w:tcW w:w="2281" w:type="dxa"/>
            <w:gridSpan w:val="4"/>
          </w:tcPr>
          <w:p w14:paraId="33AF403A" w14:textId="2796C7C9" w:rsidR="00E41356" w:rsidRDefault="00246A02" w:rsidP="00D63B2A">
            <w:pPr>
              <w:jc w:val="both"/>
            </w:pPr>
            <w:r>
              <w:t>RNDr.</w:t>
            </w:r>
            <w:r w:rsidR="00E41356">
              <w:t>, Ph</w:t>
            </w:r>
            <w:r>
              <w:t>.</w:t>
            </w:r>
            <w:r w:rsidR="00E41356">
              <w:t>D.</w:t>
            </w:r>
          </w:p>
        </w:tc>
      </w:tr>
      <w:tr w:rsidR="00E41356" w:rsidRPr="000B3F02" w14:paraId="7A2478A4" w14:textId="77777777" w:rsidTr="00E41356">
        <w:tc>
          <w:tcPr>
            <w:tcW w:w="2560" w:type="dxa"/>
            <w:shd w:val="clear" w:color="auto" w:fill="F7CAAC"/>
          </w:tcPr>
          <w:p w14:paraId="5883BEE8" w14:textId="77777777" w:rsidR="00E41356" w:rsidRDefault="00E41356" w:rsidP="00D63B2A">
            <w:pPr>
              <w:jc w:val="both"/>
              <w:rPr>
                <w:b/>
              </w:rPr>
            </w:pPr>
            <w:r>
              <w:rPr>
                <w:b/>
              </w:rPr>
              <w:t>Rok narození</w:t>
            </w:r>
          </w:p>
        </w:tc>
        <w:tc>
          <w:tcPr>
            <w:tcW w:w="843" w:type="dxa"/>
            <w:gridSpan w:val="2"/>
          </w:tcPr>
          <w:p w14:paraId="513FA65E" w14:textId="05286BA8" w:rsidR="00E41356" w:rsidRDefault="00E41356" w:rsidP="00D63B2A">
            <w:pPr>
              <w:jc w:val="both"/>
            </w:pPr>
            <w:r w:rsidRPr="00CF49A5">
              <w:rPr>
                <w:kern w:val="1"/>
              </w:rPr>
              <w:t>19</w:t>
            </w:r>
            <w:r w:rsidR="00246A02">
              <w:rPr>
                <w:kern w:val="1"/>
              </w:rPr>
              <w:t>76</w:t>
            </w:r>
          </w:p>
        </w:tc>
        <w:tc>
          <w:tcPr>
            <w:tcW w:w="1750" w:type="dxa"/>
            <w:shd w:val="clear" w:color="auto" w:fill="F7CAAC"/>
          </w:tcPr>
          <w:p w14:paraId="11DE470F" w14:textId="77777777" w:rsidR="00E41356" w:rsidRDefault="00E41356" w:rsidP="00D63B2A">
            <w:pPr>
              <w:jc w:val="both"/>
              <w:rPr>
                <w:b/>
              </w:rPr>
            </w:pPr>
            <w:r>
              <w:rPr>
                <w:b/>
              </w:rPr>
              <w:t>typ vztahu k VŠ</w:t>
            </w:r>
          </w:p>
        </w:tc>
        <w:tc>
          <w:tcPr>
            <w:tcW w:w="1009" w:type="dxa"/>
            <w:gridSpan w:val="4"/>
          </w:tcPr>
          <w:p w14:paraId="1758B4F0" w14:textId="77777777" w:rsidR="00E41356" w:rsidRPr="005E742D" w:rsidRDefault="00E41356" w:rsidP="00D63B2A">
            <w:pPr>
              <w:jc w:val="both"/>
            </w:pPr>
            <w:r w:rsidRPr="005E742D">
              <w:t>pp.</w:t>
            </w:r>
          </w:p>
        </w:tc>
        <w:tc>
          <w:tcPr>
            <w:tcW w:w="1011" w:type="dxa"/>
            <w:shd w:val="clear" w:color="auto" w:fill="F7CAAC"/>
          </w:tcPr>
          <w:p w14:paraId="41220E4A" w14:textId="77777777" w:rsidR="00E41356" w:rsidRPr="005E742D" w:rsidRDefault="00E41356" w:rsidP="00D63B2A">
            <w:pPr>
              <w:jc w:val="both"/>
              <w:rPr>
                <w:b/>
              </w:rPr>
            </w:pPr>
            <w:r w:rsidRPr="005E742D">
              <w:rPr>
                <w:b/>
              </w:rPr>
              <w:t>rozsah</w:t>
            </w:r>
          </w:p>
        </w:tc>
        <w:tc>
          <w:tcPr>
            <w:tcW w:w="722" w:type="dxa"/>
          </w:tcPr>
          <w:p w14:paraId="528B0213" w14:textId="77777777" w:rsidR="00E41356" w:rsidRPr="005E742D" w:rsidRDefault="00E41356" w:rsidP="00D63B2A">
            <w:pPr>
              <w:jc w:val="both"/>
            </w:pPr>
            <w:r w:rsidRPr="005E742D">
              <w:t>40</w:t>
            </w:r>
          </w:p>
        </w:tc>
        <w:tc>
          <w:tcPr>
            <w:tcW w:w="837" w:type="dxa"/>
            <w:gridSpan w:val="2"/>
            <w:shd w:val="clear" w:color="auto" w:fill="F7CAAC"/>
          </w:tcPr>
          <w:p w14:paraId="39DB80E6" w14:textId="77777777" w:rsidR="00E41356" w:rsidRPr="005E742D" w:rsidRDefault="00E41356" w:rsidP="00D63B2A">
            <w:pPr>
              <w:jc w:val="both"/>
              <w:rPr>
                <w:b/>
              </w:rPr>
            </w:pPr>
            <w:r w:rsidRPr="005E742D">
              <w:rPr>
                <w:b/>
              </w:rPr>
              <w:t>do kdy</w:t>
            </w:r>
          </w:p>
        </w:tc>
        <w:tc>
          <w:tcPr>
            <w:tcW w:w="1444" w:type="dxa"/>
            <w:gridSpan w:val="2"/>
          </w:tcPr>
          <w:p w14:paraId="34ECC3E8" w14:textId="77777777" w:rsidR="00E41356" w:rsidRPr="000B3F02" w:rsidRDefault="00E41356" w:rsidP="00D63B2A">
            <w:pPr>
              <w:jc w:val="both"/>
            </w:pPr>
            <w:r>
              <w:rPr>
                <w:kern w:val="1"/>
              </w:rPr>
              <w:t>N</w:t>
            </w:r>
          </w:p>
        </w:tc>
      </w:tr>
      <w:tr w:rsidR="00E41356" w:rsidRPr="000B3F02" w14:paraId="35D95C51" w14:textId="77777777" w:rsidTr="00E41356">
        <w:tc>
          <w:tcPr>
            <w:tcW w:w="5153" w:type="dxa"/>
            <w:gridSpan w:val="4"/>
            <w:shd w:val="clear" w:color="auto" w:fill="F7CAAC"/>
          </w:tcPr>
          <w:p w14:paraId="643511DA" w14:textId="77777777" w:rsidR="00E41356" w:rsidRDefault="00E41356" w:rsidP="00D63B2A">
            <w:pPr>
              <w:jc w:val="both"/>
              <w:rPr>
                <w:b/>
              </w:rPr>
            </w:pPr>
            <w:r>
              <w:rPr>
                <w:b/>
              </w:rPr>
              <w:t>Typ vztahu na součásti VŠ, která uskutečňuje st. program</w:t>
            </w:r>
          </w:p>
        </w:tc>
        <w:tc>
          <w:tcPr>
            <w:tcW w:w="1009" w:type="dxa"/>
            <w:gridSpan w:val="4"/>
          </w:tcPr>
          <w:p w14:paraId="62FAD626" w14:textId="77777777" w:rsidR="00E41356" w:rsidRPr="000B3F02" w:rsidRDefault="00E41356" w:rsidP="00D63B2A">
            <w:pPr>
              <w:jc w:val="both"/>
            </w:pPr>
            <w:r w:rsidRPr="000B3F02">
              <w:t>pp.</w:t>
            </w:r>
          </w:p>
        </w:tc>
        <w:tc>
          <w:tcPr>
            <w:tcW w:w="1011" w:type="dxa"/>
            <w:shd w:val="clear" w:color="auto" w:fill="F7CAAC"/>
          </w:tcPr>
          <w:p w14:paraId="4BF6569B" w14:textId="77777777" w:rsidR="00E41356" w:rsidRPr="00E37C6A" w:rsidRDefault="00E41356" w:rsidP="00D63B2A">
            <w:pPr>
              <w:jc w:val="both"/>
              <w:rPr>
                <w:b/>
              </w:rPr>
            </w:pPr>
            <w:r w:rsidRPr="00E37C6A">
              <w:rPr>
                <w:b/>
              </w:rPr>
              <w:t>rozsah</w:t>
            </w:r>
          </w:p>
        </w:tc>
        <w:tc>
          <w:tcPr>
            <w:tcW w:w="722" w:type="dxa"/>
          </w:tcPr>
          <w:p w14:paraId="44655A3D" w14:textId="77777777" w:rsidR="00E41356" w:rsidRPr="00E37C6A" w:rsidRDefault="00E41356" w:rsidP="00D63B2A">
            <w:pPr>
              <w:jc w:val="both"/>
            </w:pPr>
            <w:r w:rsidRPr="000B3F02">
              <w:t>40</w:t>
            </w:r>
          </w:p>
        </w:tc>
        <w:tc>
          <w:tcPr>
            <w:tcW w:w="837" w:type="dxa"/>
            <w:gridSpan w:val="2"/>
            <w:shd w:val="clear" w:color="auto" w:fill="F7CAAC"/>
          </w:tcPr>
          <w:p w14:paraId="7F43BF81" w14:textId="77777777" w:rsidR="00E41356" w:rsidRPr="00E37C6A" w:rsidRDefault="00E41356" w:rsidP="00D63B2A">
            <w:pPr>
              <w:jc w:val="both"/>
              <w:rPr>
                <w:b/>
              </w:rPr>
            </w:pPr>
            <w:r w:rsidRPr="00E37C6A">
              <w:rPr>
                <w:b/>
              </w:rPr>
              <w:t>do kdy</w:t>
            </w:r>
          </w:p>
        </w:tc>
        <w:tc>
          <w:tcPr>
            <w:tcW w:w="1444" w:type="dxa"/>
            <w:gridSpan w:val="2"/>
          </w:tcPr>
          <w:p w14:paraId="6516C6E6" w14:textId="77777777" w:rsidR="00E41356" w:rsidRPr="000B3F02" w:rsidRDefault="00E41356" w:rsidP="00D63B2A">
            <w:pPr>
              <w:jc w:val="both"/>
            </w:pPr>
            <w:r>
              <w:rPr>
                <w:kern w:val="1"/>
              </w:rPr>
              <w:t>N</w:t>
            </w:r>
          </w:p>
        </w:tc>
      </w:tr>
      <w:tr w:rsidR="00E41356" w14:paraId="14DA4F76" w14:textId="77777777" w:rsidTr="00E41356">
        <w:tc>
          <w:tcPr>
            <w:tcW w:w="6162" w:type="dxa"/>
            <w:gridSpan w:val="8"/>
            <w:shd w:val="clear" w:color="auto" w:fill="F7CAAC"/>
          </w:tcPr>
          <w:p w14:paraId="6EB76571" w14:textId="77777777" w:rsidR="00E41356" w:rsidRDefault="00E41356" w:rsidP="00D63B2A">
            <w:pPr>
              <w:jc w:val="both"/>
            </w:pPr>
            <w:r>
              <w:rPr>
                <w:b/>
              </w:rPr>
              <w:t>Další současná působení jako akademický pracovník na jiných VŠ</w:t>
            </w:r>
          </w:p>
        </w:tc>
        <w:tc>
          <w:tcPr>
            <w:tcW w:w="1733" w:type="dxa"/>
            <w:gridSpan w:val="2"/>
            <w:shd w:val="clear" w:color="auto" w:fill="F7CAAC"/>
          </w:tcPr>
          <w:p w14:paraId="0CBB8DF9" w14:textId="77777777" w:rsidR="00E41356" w:rsidRDefault="00E41356" w:rsidP="00D63B2A">
            <w:pPr>
              <w:jc w:val="both"/>
              <w:rPr>
                <w:b/>
              </w:rPr>
            </w:pPr>
            <w:r>
              <w:rPr>
                <w:b/>
              </w:rPr>
              <w:t>typ prac. vztahu</w:t>
            </w:r>
          </w:p>
        </w:tc>
        <w:tc>
          <w:tcPr>
            <w:tcW w:w="2281" w:type="dxa"/>
            <w:gridSpan w:val="4"/>
            <w:shd w:val="clear" w:color="auto" w:fill="F7CAAC"/>
          </w:tcPr>
          <w:p w14:paraId="12424EEB" w14:textId="77777777" w:rsidR="00E41356" w:rsidRDefault="00E41356" w:rsidP="00D63B2A">
            <w:pPr>
              <w:jc w:val="both"/>
              <w:rPr>
                <w:b/>
              </w:rPr>
            </w:pPr>
            <w:r>
              <w:rPr>
                <w:b/>
              </w:rPr>
              <w:t>rozsah</w:t>
            </w:r>
          </w:p>
        </w:tc>
      </w:tr>
      <w:tr w:rsidR="00E41356" w14:paraId="62BE9BE3" w14:textId="77777777" w:rsidTr="00E41356">
        <w:tc>
          <w:tcPr>
            <w:tcW w:w="6162" w:type="dxa"/>
            <w:gridSpan w:val="8"/>
          </w:tcPr>
          <w:p w14:paraId="16271D4A" w14:textId="77777777" w:rsidR="00E41356" w:rsidRDefault="00E41356" w:rsidP="00D63B2A">
            <w:pPr>
              <w:jc w:val="both"/>
            </w:pPr>
            <w:r>
              <w:t>---</w:t>
            </w:r>
          </w:p>
        </w:tc>
        <w:tc>
          <w:tcPr>
            <w:tcW w:w="1733" w:type="dxa"/>
            <w:gridSpan w:val="2"/>
          </w:tcPr>
          <w:p w14:paraId="759B54EE" w14:textId="77777777" w:rsidR="00E41356" w:rsidRDefault="00E41356" w:rsidP="00D63B2A">
            <w:pPr>
              <w:jc w:val="both"/>
            </w:pPr>
            <w:r>
              <w:t>---</w:t>
            </w:r>
          </w:p>
        </w:tc>
        <w:tc>
          <w:tcPr>
            <w:tcW w:w="2281" w:type="dxa"/>
            <w:gridSpan w:val="4"/>
          </w:tcPr>
          <w:p w14:paraId="63161F60" w14:textId="77777777" w:rsidR="00E41356" w:rsidRDefault="00E41356" w:rsidP="00D63B2A">
            <w:pPr>
              <w:jc w:val="both"/>
            </w:pPr>
            <w:r>
              <w:t>---</w:t>
            </w:r>
          </w:p>
        </w:tc>
      </w:tr>
      <w:tr w:rsidR="00E41356" w14:paraId="19D986D8" w14:textId="77777777" w:rsidTr="00E41356">
        <w:tc>
          <w:tcPr>
            <w:tcW w:w="6162" w:type="dxa"/>
            <w:gridSpan w:val="8"/>
          </w:tcPr>
          <w:p w14:paraId="456F3087" w14:textId="77777777" w:rsidR="00E41356" w:rsidRDefault="00E41356" w:rsidP="00D63B2A">
            <w:pPr>
              <w:jc w:val="both"/>
            </w:pPr>
          </w:p>
        </w:tc>
        <w:tc>
          <w:tcPr>
            <w:tcW w:w="1733" w:type="dxa"/>
            <w:gridSpan w:val="2"/>
          </w:tcPr>
          <w:p w14:paraId="55A57572" w14:textId="77777777" w:rsidR="00E41356" w:rsidRDefault="00E41356" w:rsidP="00D63B2A">
            <w:pPr>
              <w:jc w:val="both"/>
            </w:pPr>
          </w:p>
        </w:tc>
        <w:tc>
          <w:tcPr>
            <w:tcW w:w="2281" w:type="dxa"/>
            <w:gridSpan w:val="4"/>
          </w:tcPr>
          <w:p w14:paraId="47977E6A" w14:textId="77777777" w:rsidR="00E41356" w:rsidRDefault="00E41356" w:rsidP="00D63B2A">
            <w:pPr>
              <w:jc w:val="both"/>
            </w:pPr>
          </w:p>
        </w:tc>
      </w:tr>
      <w:tr w:rsidR="00E41356" w14:paraId="0CBF6B32" w14:textId="77777777" w:rsidTr="00E41356">
        <w:tc>
          <w:tcPr>
            <w:tcW w:w="10176" w:type="dxa"/>
            <w:gridSpan w:val="14"/>
            <w:shd w:val="clear" w:color="auto" w:fill="F7CAAC"/>
          </w:tcPr>
          <w:p w14:paraId="4916DA3E" w14:textId="77777777" w:rsidR="00E41356" w:rsidRDefault="00E41356" w:rsidP="00D63B2A">
            <w:pPr>
              <w:jc w:val="both"/>
            </w:pPr>
            <w:r>
              <w:rPr>
                <w:b/>
              </w:rPr>
              <w:t>Předměty příslušného studijního programu a způsob zapojení do jejich výuky, příp. další zapojení do uskutečňování studijního programu</w:t>
            </w:r>
          </w:p>
        </w:tc>
      </w:tr>
      <w:tr w:rsidR="00E41356" w:rsidRPr="002827C6" w14:paraId="1BAC0280" w14:textId="77777777" w:rsidTr="00E41356">
        <w:trPr>
          <w:trHeight w:val="413"/>
        </w:trPr>
        <w:tc>
          <w:tcPr>
            <w:tcW w:w="10176" w:type="dxa"/>
            <w:gridSpan w:val="14"/>
            <w:tcBorders>
              <w:top w:val="nil"/>
            </w:tcBorders>
          </w:tcPr>
          <w:p w14:paraId="26801B82" w14:textId="566C4355" w:rsidR="00E41356" w:rsidRPr="002827C6" w:rsidRDefault="00E75556" w:rsidP="00D63B2A">
            <w:pPr>
              <w:spacing w:before="120" w:after="120"/>
              <w:jc w:val="both"/>
            </w:pPr>
            <w:r w:rsidRPr="00E7488D">
              <w:rPr>
                <w:b/>
                <w:bCs/>
              </w:rPr>
              <w:t>Aplikovaná anorganická chemie</w:t>
            </w:r>
            <w:r>
              <w:t xml:space="preserve"> (100% p)</w:t>
            </w:r>
          </w:p>
        </w:tc>
      </w:tr>
      <w:tr w:rsidR="00E41356" w:rsidRPr="002827C6" w14:paraId="69131C34" w14:textId="77777777" w:rsidTr="00E41356">
        <w:trPr>
          <w:trHeight w:val="238"/>
        </w:trPr>
        <w:tc>
          <w:tcPr>
            <w:tcW w:w="10176" w:type="dxa"/>
            <w:gridSpan w:val="14"/>
            <w:tcBorders>
              <w:top w:val="nil"/>
            </w:tcBorders>
            <w:shd w:val="clear" w:color="auto" w:fill="FBD4B4"/>
          </w:tcPr>
          <w:p w14:paraId="30E8ABC9" w14:textId="77777777" w:rsidR="00E41356" w:rsidRPr="002827C6" w:rsidRDefault="00E41356" w:rsidP="00D63B2A">
            <w:pPr>
              <w:jc w:val="both"/>
              <w:rPr>
                <w:b/>
              </w:rPr>
            </w:pPr>
            <w:r w:rsidRPr="002827C6">
              <w:rPr>
                <w:b/>
              </w:rPr>
              <w:t>Zapojení do výuky v dalších studijních programech na téže vysoké škole (pouze u garantů ZT a PZ předmětů)</w:t>
            </w:r>
          </w:p>
        </w:tc>
      </w:tr>
      <w:tr w:rsidR="00E41356" w:rsidRPr="002827C6" w14:paraId="086B33FF" w14:textId="77777777" w:rsidTr="00E41356">
        <w:trPr>
          <w:trHeight w:val="340"/>
        </w:trPr>
        <w:tc>
          <w:tcPr>
            <w:tcW w:w="2628" w:type="dxa"/>
            <w:gridSpan w:val="2"/>
            <w:tcBorders>
              <w:top w:val="nil"/>
            </w:tcBorders>
          </w:tcPr>
          <w:p w14:paraId="1D2DDD18" w14:textId="77777777" w:rsidR="00E41356" w:rsidRPr="002827C6" w:rsidRDefault="00E41356" w:rsidP="00D63B2A">
            <w:pPr>
              <w:jc w:val="both"/>
              <w:rPr>
                <w:b/>
              </w:rPr>
            </w:pPr>
            <w:r w:rsidRPr="002827C6">
              <w:rPr>
                <w:b/>
              </w:rPr>
              <w:t>Název studijního předmětu</w:t>
            </w:r>
          </w:p>
        </w:tc>
        <w:tc>
          <w:tcPr>
            <w:tcW w:w="2671" w:type="dxa"/>
            <w:gridSpan w:val="3"/>
            <w:tcBorders>
              <w:top w:val="nil"/>
            </w:tcBorders>
          </w:tcPr>
          <w:p w14:paraId="0387B245" w14:textId="77777777" w:rsidR="00E41356" w:rsidRPr="002827C6" w:rsidRDefault="00E41356" w:rsidP="00D63B2A">
            <w:pPr>
              <w:jc w:val="both"/>
              <w:rPr>
                <w:b/>
              </w:rPr>
            </w:pPr>
            <w:r w:rsidRPr="002827C6">
              <w:rPr>
                <w:b/>
              </w:rPr>
              <w:t>Název studijního programu</w:t>
            </w:r>
          </w:p>
        </w:tc>
        <w:tc>
          <w:tcPr>
            <w:tcW w:w="576" w:type="dxa"/>
            <w:gridSpan w:val="2"/>
            <w:tcBorders>
              <w:top w:val="nil"/>
            </w:tcBorders>
          </w:tcPr>
          <w:p w14:paraId="07CEBEA9" w14:textId="77777777" w:rsidR="00E41356" w:rsidRPr="002827C6" w:rsidRDefault="00E41356" w:rsidP="00D63B2A">
            <w:pPr>
              <w:jc w:val="both"/>
              <w:rPr>
                <w:b/>
              </w:rPr>
            </w:pPr>
            <w:r w:rsidRPr="002827C6">
              <w:rPr>
                <w:b/>
              </w:rPr>
              <w:t>Sem.</w:t>
            </w:r>
          </w:p>
        </w:tc>
        <w:tc>
          <w:tcPr>
            <w:tcW w:w="2147" w:type="dxa"/>
            <w:gridSpan w:val="4"/>
            <w:tcBorders>
              <w:top w:val="nil"/>
            </w:tcBorders>
          </w:tcPr>
          <w:p w14:paraId="217518B6" w14:textId="77777777" w:rsidR="00E41356" w:rsidRPr="002827C6" w:rsidRDefault="00E41356" w:rsidP="00D63B2A">
            <w:pPr>
              <w:jc w:val="both"/>
              <w:rPr>
                <w:b/>
              </w:rPr>
            </w:pPr>
            <w:r w:rsidRPr="002827C6">
              <w:rPr>
                <w:b/>
              </w:rPr>
              <w:t>Role ve výuce daného předmětu</w:t>
            </w:r>
          </w:p>
        </w:tc>
        <w:tc>
          <w:tcPr>
            <w:tcW w:w="2154" w:type="dxa"/>
            <w:gridSpan w:val="3"/>
            <w:tcBorders>
              <w:top w:val="nil"/>
            </w:tcBorders>
          </w:tcPr>
          <w:p w14:paraId="2441C441" w14:textId="77777777" w:rsidR="00E41356" w:rsidRPr="0064513E" w:rsidRDefault="00E41356" w:rsidP="00D63B2A">
            <w:pPr>
              <w:jc w:val="both"/>
              <w:rPr>
                <w:b/>
                <w:i/>
                <w:iCs/>
              </w:rPr>
            </w:pPr>
            <w:r w:rsidRPr="0064513E">
              <w:rPr>
                <w:b/>
                <w:i/>
                <w:iCs/>
              </w:rPr>
              <w:t xml:space="preserve">(nepovinný údaj) </w:t>
            </w:r>
          </w:p>
          <w:p w14:paraId="0A12A5B1" w14:textId="77777777" w:rsidR="00E41356" w:rsidRPr="002827C6" w:rsidRDefault="00E41356" w:rsidP="00D63B2A">
            <w:pPr>
              <w:jc w:val="both"/>
              <w:rPr>
                <w:b/>
              </w:rPr>
            </w:pPr>
            <w:r w:rsidRPr="002827C6">
              <w:rPr>
                <w:b/>
              </w:rPr>
              <w:t>Počet hodin za semestr</w:t>
            </w:r>
          </w:p>
        </w:tc>
      </w:tr>
      <w:tr w:rsidR="00E41356" w:rsidRPr="005E1C76" w14:paraId="016738AE" w14:textId="77777777" w:rsidTr="00E41356">
        <w:trPr>
          <w:trHeight w:val="285"/>
        </w:trPr>
        <w:tc>
          <w:tcPr>
            <w:tcW w:w="2628" w:type="dxa"/>
            <w:gridSpan w:val="2"/>
            <w:tcBorders>
              <w:top w:val="nil"/>
            </w:tcBorders>
            <w:vAlign w:val="center"/>
          </w:tcPr>
          <w:p w14:paraId="13B67610" w14:textId="515936C6" w:rsidR="00E41356" w:rsidRPr="00A1506F" w:rsidRDefault="00687749" w:rsidP="00B053F0">
            <w:r w:rsidRPr="00A1506F">
              <w:t>Aplikace instrumentálních metod</w:t>
            </w:r>
          </w:p>
        </w:tc>
        <w:tc>
          <w:tcPr>
            <w:tcW w:w="2671" w:type="dxa"/>
            <w:gridSpan w:val="3"/>
            <w:tcBorders>
              <w:top w:val="nil"/>
            </w:tcBorders>
            <w:vAlign w:val="center"/>
          </w:tcPr>
          <w:p w14:paraId="4AFD49E3" w14:textId="3235F5F8" w:rsidR="005F36D5" w:rsidRPr="00A1506F" w:rsidRDefault="005F36D5" w:rsidP="00B053F0">
            <w:r w:rsidRPr="00A1506F">
              <w:t>Bc Technologie a hodnocení potravin</w:t>
            </w:r>
          </w:p>
          <w:p w14:paraId="59DBEEAC" w14:textId="304C2A14" w:rsidR="00E41356" w:rsidRPr="00A1506F" w:rsidRDefault="005F36D5" w:rsidP="00B053F0">
            <w:r w:rsidRPr="00A1506F">
              <w:t>– Chemie a analýza potravin</w:t>
            </w:r>
          </w:p>
        </w:tc>
        <w:tc>
          <w:tcPr>
            <w:tcW w:w="576" w:type="dxa"/>
            <w:gridSpan w:val="2"/>
            <w:tcBorders>
              <w:top w:val="nil"/>
            </w:tcBorders>
            <w:vAlign w:val="center"/>
          </w:tcPr>
          <w:p w14:paraId="6560126D" w14:textId="762FCFC8" w:rsidR="00E41356" w:rsidRPr="00A1506F" w:rsidRDefault="005F36D5" w:rsidP="00272C40">
            <w:pPr>
              <w:jc w:val="center"/>
            </w:pPr>
            <w:r w:rsidRPr="00A1506F">
              <w:t>3/LS</w:t>
            </w:r>
          </w:p>
        </w:tc>
        <w:tc>
          <w:tcPr>
            <w:tcW w:w="2147" w:type="dxa"/>
            <w:gridSpan w:val="4"/>
            <w:tcBorders>
              <w:top w:val="nil"/>
            </w:tcBorders>
            <w:vAlign w:val="center"/>
          </w:tcPr>
          <w:p w14:paraId="31AFC68D" w14:textId="3462B42F" w:rsidR="00E41356" w:rsidRPr="00A1506F" w:rsidRDefault="00687749" w:rsidP="00B053F0">
            <w:r w:rsidRPr="00A1506F">
              <w:t>Cvičící</w:t>
            </w:r>
          </w:p>
        </w:tc>
        <w:tc>
          <w:tcPr>
            <w:tcW w:w="2154" w:type="dxa"/>
            <w:gridSpan w:val="3"/>
            <w:tcBorders>
              <w:top w:val="nil"/>
            </w:tcBorders>
            <w:vAlign w:val="center"/>
          </w:tcPr>
          <w:p w14:paraId="3F60D8BA" w14:textId="77777777" w:rsidR="00E41356" w:rsidRPr="005E1C76" w:rsidRDefault="00E41356" w:rsidP="00D63B2A">
            <w:pPr>
              <w:rPr>
                <w:color w:val="FF0000"/>
              </w:rPr>
            </w:pPr>
          </w:p>
        </w:tc>
      </w:tr>
      <w:tr w:rsidR="00E41356" w:rsidRPr="005E1C76" w14:paraId="1D5E39B6" w14:textId="77777777" w:rsidTr="00E41356">
        <w:trPr>
          <w:trHeight w:val="284"/>
        </w:trPr>
        <w:tc>
          <w:tcPr>
            <w:tcW w:w="2628" w:type="dxa"/>
            <w:gridSpan w:val="2"/>
            <w:tcBorders>
              <w:top w:val="nil"/>
            </w:tcBorders>
            <w:vAlign w:val="center"/>
          </w:tcPr>
          <w:p w14:paraId="6FF62E45" w14:textId="3D7B5A48" w:rsidR="00E41356" w:rsidRPr="00A1506F" w:rsidRDefault="00687749" w:rsidP="00B053F0">
            <w:r w:rsidRPr="00A1506F">
              <w:t>Aplikace NMR v analýze potravin a bioaktivních látek</w:t>
            </w:r>
          </w:p>
        </w:tc>
        <w:tc>
          <w:tcPr>
            <w:tcW w:w="2671" w:type="dxa"/>
            <w:gridSpan w:val="3"/>
            <w:tcBorders>
              <w:top w:val="nil"/>
            </w:tcBorders>
            <w:vAlign w:val="center"/>
          </w:tcPr>
          <w:p w14:paraId="5259FCB6" w14:textId="504EC4EF" w:rsidR="00E41356" w:rsidRPr="00A1506F" w:rsidRDefault="005F36D5" w:rsidP="00B053F0">
            <w:r w:rsidRPr="00A1506F">
              <w:t>NMgr Chemie potravin a bioaktivních látek</w:t>
            </w:r>
          </w:p>
        </w:tc>
        <w:tc>
          <w:tcPr>
            <w:tcW w:w="576" w:type="dxa"/>
            <w:gridSpan w:val="2"/>
            <w:tcBorders>
              <w:top w:val="nil"/>
            </w:tcBorders>
            <w:vAlign w:val="center"/>
          </w:tcPr>
          <w:p w14:paraId="6140A9DB" w14:textId="5C862C43" w:rsidR="00E41356" w:rsidRPr="00A1506F" w:rsidRDefault="005F36D5" w:rsidP="00272C40">
            <w:pPr>
              <w:jc w:val="center"/>
            </w:pPr>
            <w:r w:rsidRPr="00A1506F">
              <w:t>2/ZS</w:t>
            </w:r>
          </w:p>
        </w:tc>
        <w:tc>
          <w:tcPr>
            <w:tcW w:w="2147" w:type="dxa"/>
            <w:gridSpan w:val="4"/>
            <w:tcBorders>
              <w:top w:val="nil"/>
            </w:tcBorders>
            <w:vAlign w:val="center"/>
          </w:tcPr>
          <w:p w14:paraId="08C12B4D" w14:textId="616EAD33" w:rsidR="00E41356" w:rsidRPr="00A1506F" w:rsidRDefault="00687749" w:rsidP="00B053F0">
            <w:r w:rsidRPr="00A1506F">
              <w:t>Cvičící, Vede seminář</w:t>
            </w:r>
          </w:p>
        </w:tc>
        <w:tc>
          <w:tcPr>
            <w:tcW w:w="2154" w:type="dxa"/>
            <w:gridSpan w:val="3"/>
            <w:tcBorders>
              <w:top w:val="nil"/>
            </w:tcBorders>
            <w:vAlign w:val="center"/>
          </w:tcPr>
          <w:p w14:paraId="75A6DC4C" w14:textId="77777777" w:rsidR="00E41356" w:rsidRPr="005E1C76" w:rsidRDefault="00E41356" w:rsidP="00D63B2A">
            <w:pPr>
              <w:rPr>
                <w:color w:val="FF0000"/>
              </w:rPr>
            </w:pPr>
          </w:p>
        </w:tc>
      </w:tr>
      <w:tr w:rsidR="00687749" w:rsidRPr="005E1C76" w14:paraId="486ED93B" w14:textId="77777777" w:rsidTr="00E41356">
        <w:trPr>
          <w:trHeight w:val="284"/>
        </w:trPr>
        <w:tc>
          <w:tcPr>
            <w:tcW w:w="2628" w:type="dxa"/>
            <w:gridSpan w:val="2"/>
            <w:tcBorders>
              <w:top w:val="nil"/>
            </w:tcBorders>
            <w:vAlign w:val="center"/>
          </w:tcPr>
          <w:p w14:paraId="483AD6EF" w14:textId="77777777" w:rsidR="00687749" w:rsidRPr="00A1506F" w:rsidRDefault="00687749" w:rsidP="00B053F0">
            <w:r w:rsidRPr="00A1506F">
              <w:br/>
              <w:t>Laboratoř anorganické chemie</w:t>
            </w:r>
          </w:p>
          <w:p w14:paraId="501B38B4" w14:textId="77777777" w:rsidR="00687749" w:rsidRPr="00A1506F" w:rsidRDefault="00687749" w:rsidP="00B053F0"/>
        </w:tc>
        <w:tc>
          <w:tcPr>
            <w:tcW w:w="2671" w:type="dxa"/>
            <w:gridSpan w:val="3"/>
            <w:tcBorders>
              <w:top w:val="nil"/>
            </w:tcBorders>
            <w:vAlign w:val="center"/>
          </w:tcPr>
          <w:p w14:paraId="08A08091" w14:textId="77777777" w:rsidR="005F36D5" w:rsidRPr="00A1506F" w:rsidRDefault="005F36D5" w:rsidP="00B053F0">
            <w:r w:rsidRPr="00A1506F">
              <w:t>Bc Materiály a technologie</w:t>
            </w:r>
          </w:p>
          <w:p w14:paraId="20B30F6D" w14:textId="77777777" w:rsidR="005F36D5" w:rsidRPr="00A1506F" w:rsidRDefault="005F36D5" w:rsidP="00B053F0">
            <w:r w:rsidRPr="00A1506F">
              <w:t>Bc Technologie a hodnocení potravin</w:t>
            </w:r>
          </w:p>
          <w:p w14:paraId="074AD77F" w14:textId="77777777" w:rsidR="005F36D5" w:rsidRPr="00A1506F" w:rsidRDefault="005F36D5" w:rsidP="00B053F0">
            <w:r w:rsidRPr="00A1506F">
              <w:t>– Chemie a analýza potravin</w:t>
            </w:r>
          </w:p>
          <w:p w14:paraId="160ACAE8" w14:textId="1645732F" w:rsidR="005F36D5" w:rsidRPr="00A1506F" w:rsidRDefault="005F36D5" w:rsidP="00B053F0">
            <w:r w:rsidRPr="00A1506F">
              <w:t>– Potravinářské biotechnologie a aplikovaná mikrobiologie</w:t>
            </w:r>
          </w:p>
          <w:p w14:paraId="3F5B3199" w14:textId="7705337E" w:rsidR="005F36D5" w:rsidRPr="00A1506F" w:rsidRDefault="005F36D5" w:rsidP="00B053F0">
            <w:r w:rsidRPr="00A1506F">
              <w:t>– Technologie potravin</w:t>
            </w:r>
          </w:p>
        </w:tc>
        <w:tc>
          <w:tcPr>
            <w:tcW w:w="576" w:type="dxa"/>
            <w:gridSpan w:val="2"/>
            <w:tcBorders>
              <w:top w:val="nil"/>
            </w:tcBorders>
            <w:vAlign w:val="center"/>
          </w:tcPr>
          <w:p w14:paraId="288A9D1D" w14:textId="08F07D1C" w:rsidR="00687749" w:rsidRPr="00A1506F" w:rsidRDefault="005F36D5" w:rsidP="00272C40">
            <w:pPr>
              <w:jc w:val="center"/>
            </w:pPr>
            <w:r w:rsidRPr="00A1506F">
              <w:t>1/LS</w:t>
            </w:r>
          </w:p>
        </w:tc>
        <w:tc>
          <w:tcPr>
            <w:tcW w:w="2147" w:type="dxa"/>
            <w:gridSpan w:val="4"/>
            <w:tcBorders>
              <w:top w:val="nil"/>
            </w:tcBorders>
            <w:vAlign w:val="center"/>
          </w:tcPr>
          <w:p w14:paraId="68BA35E7" w14:textId="7EEBA09D" w:rsidR="00687749" w:rsidRPr="00A1506F" w:rsidRDefault="00687749" w:rsidP="00B053F0">
            <w:r w:rsidRPr="00A1506F">
              <w:t>Cvičící</w:t>
            </w:r>
          </w:p>
        </w:tc>
        <w:tc>
          <w:tcPr>
            <w:tcW w:w="2154" w:type="dxa"/>
            <w:gridSpan w:val="3"/>
            <w:tcBorders>
              <w:top w:val="nil"/>
            </w:tcBorders>
            <w:vAlign w:val="center"/>
          </w:tcPr>
          <w:p w14:paraId="4AB2CCFD" w14:textId="77777777" w:rsidR="00687749" w:rsidRPr="005E1C76" w:rsidRDefault="00687749" w:rsidP="00D63B2A">
            <w:pPr>
              <w:rPr>
                <w:color w:val="FF0000"/>
              </w:rPr>
            </w:pPr>
          </w:p>
        </w:tc>
      </w:tr>
      <w:tr w:rsidR="00687749" w:rsidRPr="005E1C76" w14:paraId="10BA4A68" w14:textId="77777777" w:rsidTr="00E41356">
        <w:trPr>
          <w:trHeight w:val="284"/>
        </w:trPr>
        <w:tc>
          <w:tcPr>
            <w:tcW w:w="2628" w:type="dxa"/>
            <w:gridSpan w:val="2"/>
            <w:tcBorders>
              <w:top w:val="nil"/>
            </w:tcBorders>
            <w:vAlign w:val="center"/>
          </w:tcPr>
          <w:p w14:paraId="3F2594A2" w14:textId="6DE19ADE" w:rsidR="00687749" w:rsidRPr="00A1506F" w:rsidRDefault="00687749" w:rsidP="00B053F0">
            <w:r w:rsidRPr="00A1506F">
              <w:t>Laboratoř organické chemie</w:t>
            </w:r>
          </w:p>
        </w:tc>
        <w:tc>
          <w:tcPr>
            <w:tcW w:w="2671" w:type="dxa"/>
            <w:gridSpan w:val="3"/>
            <w:tcBorders>
              <w:top w:val="nil"/>
            </w:tcBorders>
            <w:vAlign w:val="center"/>
          </w:tcPr>
          <w:p w14:paraId="50DAA60C" w14:textId="77777777" w:rsidR="005F36D5" w:rsidRPr="00A1506F" w:rsidRDefault="005F36D5" w:rsidP="00B053F0">
            <w:r w:rsidRPr="00A1506F">
              <w:t>Bc Materiály a technologie</w:t>
            </w:r>
          </w:p>
          <w:p w14:paraId="1FC3E3B8" w14:textId="3BE616AD" w:rsidR="00687749" w:rsidRPr="00A1506F" w:rsidRDefault="005F36D5" w:rsidP="00272C40">
            <w:r w:rsidRPr="00A1506F">
              <w:t>Bc Technologie a hodnocení potravin</w:t>
            </w:r>
          </w:p>
        </w:tc>
        <w:tc>
          <w:tcPr>
            <w:tcW w:w="576" w:type="dxa"/>
            <w:gridSpan w:val="2"/>
            <w:tcBorders>
              <w:top w:val="nil"/>
            </w:tcBorders>
            <w:vAlign w:val="center"/>
          </w:tcPr>
          <w:p w14:paraId="3903CDA8" w14:textId="59DDEF8F" w:rsidR="00687749" w:rsidRPr="00A1506F" w:rsidRDefault="005F36D5" w:rsidP="00272C40">
            <w:pPr>
              <w:jc w:val="center"/>
            </w:pPr>
            <w:r w:rsidRPr="00A1506F">
              <w:t>2/ZS</w:t>
            </w:r>
          </w:p>
        </w:tc>
        <w:tc>
          <w:tcPr>
            <w:tcW w:w="2147" w:type="dxa"/>
            <w:gridSpan w:val="4"/>
            <w:tcBorders>
              <w:top w:val="nil"/>
            </w:tcBorders>
            <w:vAlign w:val="center"/>
          </w:tcPr>
          <w:p w14:paraId="61F56844" w14:textId="749F7497" w:rsidR="00687749" w:rsidRPr="00A1506F" w:rsidRDefault="00687749" w:rsidP="00B053F0">
            <w:r w:rsidRPr="00A1506F">
              <w:t>Cvičící</w:t>
            </w:r>
          </w:p>
        </w:tc>
        <w:tc>
          <w:tcPr>
            <w:tcW w:w="2154" w:type="dxa"/>
            <w:gridSpan w:val="3"/>
            <w:tcBorders>
              <w:top w:val="nil"/>
            </w:tcBorders>
            <w:vAlign w:val="center"/>
          </w:tcPr>
          <w:p w14:paraId="1EADE86C" w14:textId="77777777" w:rsidR="00687749" w:rsidRPr="005E1C76" w:rsidRDefault="00687749" w:rsidP="00D63B2A">
            <w:pPr>
              <w:rPr>
                <w:color w:val="FF0000"/>
              </w:rPr>
            </w:pPr>
          </w:p>
        </w:tc>
      </w:tr>
      <w:tr w:rsidR="00687749" w:rsidRPr="005E1C76" w14:paraId="3D16A03E" w14:textId="77777777" w:rsidTr="00E41356">
        <w:trPr>
          <w:trHeight w:val="284"/>
        </w:trPr>
        <w:tc>
          <w:tcPr>
            <w:tcW w:w="2628" w:type="dxa"/>
            <w:gridSpan w:val="2"/>
            <w:tcBorders>
              <w:top w:val="nil"/>
            </w:tcBorders>
            <w:vAlign w:val="center"/>
          </w:tcPr>
          <w:p w14:paraId="6CFDE7A0" w14:textId="4132C1F4" w:rsidR="00687749" w:rsidRPr="00A1506F" w:rsidRDefault="00687749" w:rsidP="00B053F0">
            <w:r w:rsidRPr="00A1506F">
              <w:t>Nauka o zboží</w:t>
            </w:r>
          </w:p>
        </w:tc>
        <w:tc>
          <w:tcPr>
            <w:tcW w:w="2671" w:type="dxa"/>
            <w:gridSpan w:val="3"/>
            <w:tcBorders>
              <w:top w:val="nil"/>
            </w:tcBorders>
            <w:vAlign w:val="center"/>
          </w:tcPr>
          <w:p w14:paraId="63ABE207" w14:textId="35A10745" w:rsidR="00687749" w:rsidRPr="00A1506F" w:rsidRDefault="005F36D5" w:rsidP="00B053F0">
            <w:r w:rsidRPr="00A1506F">
              <w:t>Bc Průmyslové inženýrství</w:t>
            </w:r>
          </w:p>
        </w:tc>
        <w:tc>
          <w:tcPr>
            <w:tcW w:w="576" w:type="dxa"/>
            <w:gridSpan w:val="2"/>
            <w:tcBorders>
              <w:top w:val="nil"/>
            </w:tcBorders>
            <w:vAlign w:val="center"/>
          </w:tcPr>
          <w:p w14:paraId="540B1EF4" w14:textId="63BCF525" w:rsidR="00687749" w:rsidRPr="00A1506F" w:rsidRDefault="005F36D5" w:rsidP="00272C40">
            <w:pPr>
              <w:jc w:val="center"/>
            </w:pPr>
            <w:r w:rsidRPr="00A1506F">
              <w:t>1/LS</w:t>
            </w:r>
          </w:p>
        </w:tc>
        <w:tc>
          <w:tcPr>
            <w:tcW w:w="2147" w:type="dxa"/>
            <w:gridSpan w:val="4"/>
            <w:tcBorders>
              <w:top w:val="nil"/>
            </w:tcBorders>
            <w:vAlign w:val="center"/>
          </w:tcPr>
          <w:p w14:paraId="49AF4C82" w14:textId="32C518AC" w:rsidR="00687749" w:rsidRPr="00A1506F" w:rsidRDefault="005F36D5" w:rsidP="00B053F0">
            <w:r w:rsidRPr="00A1506F">
              <w:t>Cvičící</w:t>
            </w:r>
          </w:p>
        </w:tc>
        <w:tc>
          <w:tcPr>
            <w:tcW w:w="2154" w:type="dxa"/>
            <w:gridSpan w:val="3"/>
            <w:tcBorders>
              <w:top w:val="nil"/>
            </w:tcBorders>
            <w:vAlign w:val="center"/>
          </w:tcPr>
          <w:p w14:paraId="6516F735" w14:textId="77777777" w:rsidR="00687749" w:rsidRPr="005E1C76" w:rsidRDefault="00687749" w:rsidP="00D63B2A">
            <w:pPr>
              <w:rPr>
                <w:color w:val="FF0000"/>
              </w:rPr>
            </w:pPr>
          </w:p>
        </w:tc>
      </w:tr>
      <w:tr w:rsidR="00687749" w:rsidRPr="005E1C76" w14:paraId="5DBB2FC6" w14:textId="77777777" w:rsidTr="00E41356">
        <w:trPr>
          <w:trHeight w:val="284"/>
        </w:trPr>
        <w:tc>
          <w:tcPr>
            <w:tcW w:w="2628" w:type="dxa"/>
            <w:gridSpan w:val="2"/>
            <w:tcBorders>
              <w:top w:val="nil"/>
            </w:tcBorders>
            <w:vAlign w:val="center"/>
          </w:tcPr>
          <w:p w14:paraId="03470523" w14:textId="4B92879C" w:rsidR="00687749" w:rsidRPr="00A1506F" w:rsidRDefault="00687749" w:rsidP="00B053F0">
            <w:r w:rsidRPr="00A1506F">
              <w:t>Oborový seminář II</w:t>
            </w:r>
          </w:p>
        </w:tc>
        <w:tc>
          <w:tcPr>
            <w:tcW w:w="2671" w:type="dxa"/>
            <w:gridSpan w:val="3"/>
            <w:tcBorders>
              <w:top w:val="nil"/>
            </w:tcBorders>
            <w:vAlign w:val="center"/>
          </w:tcPr>
          <w:p w14:paraId="569CB687" w14:textId="0EB5323A" w:rsidR="00687749" w:rsidRPr="00A1506F" w:rsidRDefault="005F36D5" w:rsidP="00B053F0">
            <w:r w:rsidRPr="00A1506F">
              <w:t>NMgr Chemie potravin a bioaktivních látek</w:t>
            </w:r>
          </w:p>
        </w:tc>
        <w:tc>
          <w:tcPr>
            <w:tcW w:w="576" w:type="dxa"/>
            <w:gridSpan w:val="2"/>
            <w:tcBorders>
              <w:top w:val="nil"/>
            </w:tcBorders>
            <w:vAlign w:val="center"/>
          </w:tcPr>
          <w:p w14:paraId="55133654" w14:textId="19A01020" w:rsidR="00687749" w:rsidRPr="00A1506F" w:rsidRDefault="005F36D5" w:rsidP="00272C40">
            <w:pPr>
              <w:jc w:val="center"/>
            </w:pPr>
            <w:r w:rsidRPr="00A1506F">
              <w:t>1/LS</w:t>
            </w:r>
          </w:p>
        </w:tc>
        <w:tc>
          <w:tcPr>
            <w:tcW w:w="2147" w:type="dxa"/>
            <w:gridSpan w:val="4"/>
            <w:tcBorders>
              <w:top w:val="nil"/>
            </w:tcBorders>
            <w:vAlign w:val="center"/>
          </w:tcPr>
          <w:p w14:paraId="5D182AD3" w14:textId="59A7DC13" w:rsidR="00687749" w:rsidRPr="00A1506F" w:rsidRDefault="00687749" w:rsidP="00B053F0">
            <w:r w:rsidRPr="00A1506F">
              <w:t>Vede seminář</w:t>
            </w:r>
          </w:p>
        </w:tc>
        <w:tc>
          <w:tcPr>
            <w:tcW w:w="2154" w:type="dxa"/>
            <w:gridSpan w:val="3"/>
            <w:tcBorders>
              <w:top w:val="nil"/>
            </w:tcBorders>
            <w:vAlign w:val="center"/>
          </w:tcPr>
          <w:p w14:paraId="032FD997" w14:textId="77777777" w:rsidR="00687749" w:rsidRPr="005E1C76" w:rsidRDefault="00687749" w:rsidP="00D63B2A">
            <w:pPr>
              <w:rPr>
                <w:color w:val="FF0000"/>
              </w:rPr>
            </w:pPr>
          </w:p>
        </w:tc>
      </w:tr>
      <w:tr w:rsidR="00687749" w:rsidRPr="005E1C76" w14:paraId="3F28EEAC" w14:textId="77777777" w:rsidTr="00E41356">
        <w:trPr>
          <w:trHeight w:val="284"/>
        </w:trPr>
        <w:tc>
          <w:tcPr>
            <w:tcW w:w="2628" w:type="dxa"/>
            <w:gridSpan w:val="2"/>
            <w:tcBorders>
              <w:top w:val="nil"/>
            </w:tcBorders>
            <w:vAlign w:val="center"/>
          </w:tcPr>
          <w:p w14:paraId="6C4B9584" w14:textId="16FB382B" w:rsidR="00687749" w:rsidRPr="00A1506F" w:rsidRDefault="00687749" w:rsidP="00B053F0">
            <w:r w:rsidRPr="00A1506F">
              <w:t>Pokročilá laboratorní technika</w:t>
            </w:r>
          </w:p>
        </w:tc>
        <w:tc>
          <w:tcPr>
            <w:tcW w:w="2671" w:type="dxa"/>
            <w:gridSpan w:val="3"/>
            <w:tcBorders>
              <w:top w:val="nil"/>
            </w:tcBorders>
            <w:vAlign w:val="center"/>
          </w:tcPr>
          <w:p w14:paraId="2AB3CEC8" w14:textId="038529C6" w:rsidR="00687749" w:rsidRPr="00A1506F" w:rsidRDefault="005F36D5" w:rsidP="00B053F0">
            <w:r w:rsidRPr="00A1506F">
              <w:t>NMgr Chemie potravin a bioaktivních látek</w:t>
            </w:r>
          </w:p>
        </w:tc>
        <w:tc>
          <w:tcPr>
            <w:tcW w:w="576" w:type="dxa"/>
            <w:gridSpan w:val="2"/>
            <w:tcBorders>
              <w:top w:val="nil"/>
            </w:tcBorders>
            <w:vAlign w:val="center"/>
          </w:tcPr>
          <w:p w14:paraId="4F10A2CD" w14:textId="47C994E5" w:rsidR="00687749" w:rsidRPr="00A1506F" w:rsidRDefault="005F36D5" w:rsidP="00272C40">
            <w:pPr>
              <w:jc w:val="center"/>
            </w:pPr>
            <w:r w:rsidRPr="00A1506F">
              <w:t>1/ZS</w:t>
            </w:r>
          </w:p>
        </w:tc>
        <w:tc>
          <w:tcPr>
            <w:tcW w:w="2147" w:type="dxa"/>
            <w:gridSpan w:val="4"/>
            <w:tcBorders>
              <w:top w:val="nil"/>
            </w:tcBorders>
            <w:vAlign w:val="center"/>
          </w:tcPr>
          <w:p w14:paraId="4C426BA3" w14:textId="33559BB1" w:rsidR="00687749" w:rsidRPr="00A1506F" w:rsidRDefault="00687749" w:rsidP="00B053F0">
            <w:r w:rsidRPr="00A1506F">
              <w:t>Garant, Cvičící</w:t>
            </w:r>
          </w:p>
        </w:tc>
        <w:tc>
          <w:tcPr>
            <w:tcW w:w="2154" w:type="dxa"/>
            <w:gridSpan w:val="3"/>
            <w:tcBorders>
              <w:top w:val="nil"/>
            </w:tcBorders>
            <w:vAlign w:val="center"/>
          </w:tcPr>
          <w:p w14:paraId="2B282BE6" w14:textId="77777777" w:rsidR="00687749" w:rsidRPr="005E1C76" w:rsidRDefault="00687749" w:rsidP="00D63B2A">
            <w:pPr>
              <w:rPr>
                <w:color w:val="FF0000"/>
              </w:rPr>
            </w:pPr>
          </w:p>
        </w:tc>
      </w:tr>
      <w:tr w:rsidR="00687749" w:rsidRPr="005E1C76" w14:paraId="7C1B8829" w14:textId="77777777" w:rsidTr="00E41356">
        <w:trPr>
          <w:trHeight w:val="284"/>
        </w:trPr>
        <w:tc>
          <w:tcPr>
            <w:tcW w:w="2628" w:type="dxa"/>
            <w:gridSpan w:val="2"/>
            <w:tcBorders>
              <w:top w:val="nil"/>
            </w:tcBorders>
            <w:vAlign w:val="center"/>
          </w:tcPr>
          <w:p w14:paraId="56BCCE39" w14:textId="2BEF2D2F" w:rsidR="00687749" w:rsidRPr="00A1506F" w:rsidRDefault="005F36D5" w:rsidP="00B053F0">
            <w:r w:rsidRPr="00A1506F">
              <w:t>Produktový management</w:t>
            </w:r>
          </w:p>
        </w:tc>
        <w:tc>
          <w:tcPr>
            <w:tcW w:w="2671" w:type="dxa"/>
            <w:gridSpan w:val="3"/>
            <w:tcBorders>
              <w:top w:val="nil"/>
            </w:tcBorders>
            <w:vAlign w:val="center"/>
          </w:tcPr>
          <w:p w14:paraId="14AAC990" w14:textId="77777777" w:rsidR="00687749" w:rsidRPr="00A1506F" w:rsidRDefault="005F36D5" w:rsidP="00B053F0">
            <w:r w:rsidRPr="00A1506F">
              <w:t>Bc Ekonomika a management</w:t>
            </w:r>
          </w:p>
          <w:p w14:paraId="2440499C" w14:textId="081A6557" w:rsidR="005F36D5" w:rsidRPr="00A1506F" w:rsidRDefault="005F36D5" w:rsidP="00B053F0">
            <w:r w:rsidRPr="00A1506F">
              <w:t>Bc Průmyslové inženýrství</w:t>
            </w:r>
          </w:p>
        </w:tc>
        <w:tc>
          <w:tcPr>
            <w:tcW w:w="576" w:type="dxa"/>
            <w:gridSpan w:val="2"/>
            <w:tcBorders>
              <w:top w:val="nil"/>
            </w:tcBorders>
            <w:vAlign w:val="center"/>
          </w:tcPr>
          <w:p w14:paraId="09ED7728" w14:textId="77777777" w:rsidR="00687749" w:rsidRPr="00A1506F" w:rsidRDefault="005F36D5" w:rsidP="00272C40">
            <w:pPr>
              <w:jc w:val="center"/>
            </w:pPr>
            <w:r w:rsidRPr="00A1506F">
              <w:t>2/LS</w:t>
            </w:r>
          </w:p>
          <w:p w14:paraId="5154A489" w14:textId="0DEEB02E" w:rsidR="005F36D5" w:rsidRPr="00A1506F" w:rsidRDefault="005F36D5" w:rsidP="00272C40">
            <w:pPr>
              <w:jc w:val="center"/>
            </w:pPr>
            <w:r w:rsidRPr="00A1506F">
              <w:t>1/LS</w:t>
            </w:r>
          </w:p>
        </w:tc>
        <w:tc>
          <w:tcPr>
            <w:tcW w:w="2147" w:type="dxa"/>
            <w:gridSpan w:val="4"/>
            <w:tcBorders>
              <w:top w:val="nil"/>
            </w:tcBorders>
            <w:vAlign w:val="center"/>
          </w:tcPr>
          <w:p w14:paraId="373904D2" w14:textId="5189DAF1" w:rsidR="00687749" w:rsidRPr="00A1506F" w:rsidRDefault="00687749" w:rsidP="00B053F0">
            <w:r w:rsidRPr="00A1506F">
              <w:t>Cvičící</w:t>
            </w:r>
          </w:p>
        </w:tc>
        <w:tc>
          <w:tcPr>
            <w:tcW w:w="2154" w:type="dxa"/>
            <w:gridSpan w:val="3"/>
            <w:tcBorders>
              <w:top w:val="nil"/>
            </w:tcBorders>
            <w:vAlign w:val="center"/>
          </w:tcPr>
          <w:p w14:paraId="217AB918" w14:textId="77777777" w:rsidR="00687749" w:rsidRPr="005E1C76" w:rsidRDefault="00687749" w:rsidP="00D63B2A">
            <w:pPr>
              <w:rPr>
                <w:color w:val="FF0000"/>
              </w:rPr>
            </w:pPr>
          </w:p>
        </w:tc>
      </w:tr>
      <w:tr w:rsidR="00687749" w:rsidRPr="005E1C76" w14:paraId="07A9E242" w14:textId="77777777" w:rsidTr="00E41356">
        <w:trPr>
          <w:trHeight w:val="284"/>
        </w:trPr>
        <w:tc>
          <w:tcPr>
            <w:tcW w:w="2628" w:type="dxa"/>
            <w:gridSpan w:val="2"/>
            <w:tcBorders>
              <w:top w:val="nil"/>
            </w:tcBorders>
            <w:vAlign w:val="center"/>
          </w:tcPr>
          <w:p w14:paraId="133B2DEB" w14:textId="7A18D3BA" w:rsidR="00687749" w:rsidRPr="00A1506F" w:rsidRDefault="00687749" w:rsidP="00B053F0">
            <w:r w:rsidRPr="00A1506F">
              <w:t>Supramolekulární chemie</w:t>
            </w:r>
          </w:p>
        </w:tc>
        <w:tc>
          <w:tcPr>
            <w:tcW w:w="2671" w:type="dxa"/>
            <w:gridSpan w:val="3"/>
            <w:tcBorders>
              <w:top w:val="nil"/>
            </w:tcBorders>
            <w:vAlign w:val="center"/>
          </w:tcPr>
          <w:p w14:paraId="605D469E" w14:textId="3DFF060D" w:rsidR="00687749" w:rsidRPr="00A1506F" w:rsidRDefault="005F36D5" w:rsidP="00B053F0">
            <w:r w:rsidRPr="00A1506F">
              <w:t>NMgr Chemie potravin a bioaktivních látek</w:t>
            </w:r>
          </w:p>
        </w:tc>
        <w:tc>
          <w:tcPr>
            <w:tcW w:w="576" w:type="dxa"/>
            <w:gridSpan w:val="2"/>
            <w:tcBorders>
              <w:top w:val="nil"/>
            </w:tcBorders>
            <w:vAlign w:val="center"/>
          </w:tcPr>
          <w:p w14:paraId="756B08B7" w14:textId="5D7E0504" w:rsidR="00687749" w:rsidRPr="00A1506F" w:rsidRDefault="005F36D5" w:rsidP="00272C40">
            <w:pPr>
              <w:jc w:val="center"/>
            </w:pPr>
            <w:r w:rsidRPr="00A1506F">
              <w:t>1/LS</w:t>
            </w:r>
          </w:p>
        </w:tc>
        <w:tc>
          <w:tcPr>
            <w:tcW w:w="2147" w:type="dxa"/>
            <w:gridSpan w:val="4"/>
            <w:tcBorders>
              <w:top w:val="nil"/>
            </w:tcBorders>
            <w:vAlign w:val="center"/>
          </w:tcPr>
          <w:p w14:paraId="263A5536" w14:textId="257F820E" w:rsidR="00687749" w:rsidRPr="00A1506F" w:rsidRDefault="00687749" w:rsidP="00B053F0">
            <w:r w:rsidRPr="00A1506F">
              <w:t>Cvičící</w:t>
            </w:r>
          </w:p>
        </w:tc>
        <w:tc>
          <w:tcPr>
            <w:tcW w:w="2154" w:type="dxa"/>
            <w:gridSpan w:val="3"/>
            <w:tcBorders>
              <w:top w:val="nil"/>
            </w:tcBorders>
            <w:vAlign w:val="center"/>
          </w:tcPr>
          <w:p w14:paraId="26E3AE7E" w14:textId="77777777" w:rsidR="00687749" w:rsidRPr="005E1C76" w:rsidRDefault="00687749" w:rsidP="00687749">
            <w:pPr>
              <w:rPr>
                <w:color w:val="FF0000"/>
              </w:rPr>
            </w:pPr>
          </w:p>
        </w:tc>
      </w:tr>
      <w:tr w:rsidR="00687749" w14:paraId="0ED9C172" w14:textId="77777777" w:rsidTr="00E41356">
        <w:tc>
          <w:tcPr>
            <w:tcW w:w="10176" w:type="dxa"/>
            <w:gridSpan w:val="14"/>
            <w:shd w:val="clear" w:color="auto" w:fill="F7CAAC"/>
          </w:tcPr>
          <w:p w14:paraId="42D8B663" w14:textId="77777777" w:rsidR="00687749" w:rsidRDefault="00687749" w:rsidP="00687749">
            <w:pPr>
              <w:jc w:val="both"/>
            </w:pPr>
            <w:r>
              <w:rPr>
                <w:b/>
              </w:rPr>
              <w:t xml:space="preserve">Údaje o vzdělání na VŠ </w:t>
            </w:r>
          </w:p>
        </w:tc>
      </w:tr>
      <w:tr w:rsidR="00687749" w:rsidRPr="00570399" w14:paraId="4B17F9A8" w14:textId="77777777" w:rsidTr="00E41356">
        <w:trPr>
          <w:trHeight w:val="329"/>
        </w:trPr>
        <w:tc>
          <w:tcPr>
            <w:tcW w:w="10176" w:type="dxa"/>
            <w:gridSpan w:val="14"/>
          </w:tcPr>
          <w:p w14:paraId="52DEDED9" w14:textId="122C624B" w:rsidR="00687749" w:rsidRPr="00570399" w:rsidRDefault="00687749" w:rsidP="00687749">
            <w:pPr>
              <w:spacing w:before="120" w:after="120"/>
              <w:jc w:val="both"/>
              <w:rPr>
                <w:b/>
              </w:rPr>
            </w:pPr>
            <w:r>
              <w:t>2007</w:t>
            </w:r>
            <w:r w:rsidRPr="00D36DE9">
              <w:rPr>
                <w:rFonts w:eastAsia="Calibri"/>
              </w:rPr>
              <w:t xml:space="preserve">: </w:t>
            </w:r>
            <w:r w:rsidRPr="00D36DE9">
              <w:t>MU Brno, PřF, SP Chemie, obor Anorganická chemie, Ph.D.</w:t>
            </w:r>
          </w:p>
        </w:tc>
      </w:tr>
      <w:tr w:rsidR="00687749" w14:paraId="0D0865FF" w14:textId="77777777" w:rsidTr="00E41356">
        <w:tc>
          <w:tcPr>
            <w:tcW w:w="10176" w:type="dxa"/>
            <w:gridSpan w:val="14"/>
            <w:shd w:val="clear" w:color="auto" w:fill="F7CAAC"/>
          </w:tcPr>
          <w:p w14:paraId="71D17F2A" w14:textId="77777777" w:rsidR="00687749" w:rsidRDefault="00687749" w:rsidP="00687749">
            <w:pPr>
              <w:jc w:val="both"/>
              <w:rPr>
                <w:b/>
              </w:rPr>
            </w:pPr>
            <w:r>
              <w:rPr>
                <w:b/>
              </w:rPr>
              <w:t>Údaje o odborném působení od absolvování VŠ</w:t>
            </w:r>
          </w:p>
        </w:tc>
      </w:tr>
      <w:tr w:rsidR="00687749" w:rsidRPr="00B55CF6" w14:paraId="5C0186BE" w14:textId="77777777" w:rsidTr="00E41356">
        <w:trPr>
          <w:trHeight w:val="288"/>
        </w:trPr>
        <w:tc>
          <w:tcPr>
            <w:tcW w:w="10176" w:type="dxa"/>
            <w:gridSpan w:val="14"/>
          </w:tcPr>
          <w:p w14:paraId="563EF8A2" w14:textId="0E3F41E6" w:rsidR="00687749" w:rsidRDefault="00687749" w:rsidP="00687749">
            <w:pPr>
              <w:pStyle w:val="KartaC-I"/>
              <w:spacing w:after="60"/>
              <w:rPr>
                <w:rFonts w:eastAsia="Arial Unicode MS"/>
              </w:rPr>
            </w:pPr>
            <w:r w:rsidRPr="009F0C3E">
              <w:t xml:space="preserve">2014 – </w:t>
            </w:r>
            <w:r>
              <w:t>dosud</w:t>
            </w:r>
            <w:r w:rsidRPr="009F0C3E">
              <w:t>: UTB Zlín, FT, Ústav chemie, odborný asistent</w:t>
            </w:r>
            <w:r>
              <w:t xml:space="preserve"> </w:t>
            </w:r>
            <w:r w:rsidRPr="000B3F02">
              <w:rPr>
                <w:rFonts w:eastAsia="Arial Unicode MS"/>
              </w:rPr>
              <w:t>(pp.)</w:t>
            </w:r>
          </w:p>
          <w:p w14:paraId="2B50F789" w14:textId="5CEEEFF0" w:rsidR="00687749" w:rsidRPr="009F0C3E" w:rsidRDefault="00687749" w:rsidP="00687749">
            <w:pPr>
              <w:spacing w:before="60" w:after="60"/>
              <w:jc w:val="both"/>
            </w:pPr>
            <w:r w:rsidRPr="009F0C3E">
              <w:t>2008 – 2013: UTB Zlín, FT, Ústav chemie, vědecko-výzkumný pracovník s pedagogickou činností</w:t>
            </w:r>
            <w:r>
              <w:t xml:space="preserve"> </w:t>
            </w:r>
            <w:r w:rsidRPr="000B3F02">
              <w:rPr>
                <w:rFonts w:eastAsia="Arial Unicode MS"/>
              </w:rPr>
              <w:t>(pp.)</w:t>
            </w:r>
          </w:p>
          <w:p w14:paraId="7D48DB81" w14:textId="26AB38EC" w:rsidR="00687749" w:rsidRPr="009F0C3E" w:rsidRDefault="00687749" w:rsidP="00687749">
            <w:pPr>
              <w:spacing w:before="60" w:after="60"/>
              <w:jc w:val="both"/>
            </w:pPr>
            <w:r w:rsidRPr="009F0C3E">
              <w:t>2005 – 2007: MU Brno, PřF, Ústav fyzikální elektroniky, odborný pracovník</w:t>
            </w:r>
            <w:r>
              <w:t xml:space="preserve"> </w:t>
            </w:r>
            <w:r w:rsidRPr="000B3F02">
              <w:rPr>
                <w:rFonts w:eastAsia="Arial Unicode MS"/>
              </w:rPr>
              <w:t>(pp.)</w:t>
            </w:r>
          </w:p>
          <w:p w14:paraId="28C300C6" w14:textId="59234AEA" w:rsidR="00687749" w:rsidRPr="00B55CF6" w:rsidRDefault="00687749" w:rsidP="00687749">
            <w:pPr>
              <w:autoSpaceDE w:val="0"/>
              <w:autoSpaceDN w:val="0"/>
              <w:adjustRightInd w:val="0"/>
              <w:spacing w:before="60" w:after="120"/>
              <w:jc w:val="both"/>
            </w:pPr>
            <w:r w:rsidRPr="009F0C3E">
              <w:t>2004 – 2005: ÚKZÚZ, Národní referenční laboratoř, regionální oddělení Brno, referent</w:t>
            </w:r>
            <w:r>
              <w:t xml:space="preserve"> </w:t>
            </w:r>
            <w:r w:rsidRPr="000B3F02">
              <w:rPr>
                <w:rFonts w:eastAsia="Arial Unicode MS"/>
              </w:rPr>
              <w:t>(pp.)</w:t>
            </w:r>
          </w:p>
        </w:tc>
      </w:tr>
      <w:tr w:rsidR="00687749" w14:paraId="73576620" w14:textId="77777777" w:rsidTr="00E41356">
        <w:trPr>
          <w:trHeight w:val="250"/>
        </w:trPr>
        <w:tc>
          <w:tcPr>
            <w:tcW w:w="10176" w:type="dxa"/>
            <w:gridSpan w:val="14"/>
            <w:shd w:val="clear" w:color="auto" w:fill="F7CAAC"/>
          </w:tcPr>
          <w:p w14:paraId="419B068F" w14:textId="77777777" w:rsidR="00687749" w:rsidRDefault="00687749" w:rsidP="00687749">
            <w:pPr>
              <w:jc w:val="both"/>
            </w:pPr>
            <w:r>
              <w:rPr>
                <w:b/>
              </w:rPr>
              <w:t>Zkušenosti s vedením kvalifikačních a rigorózních prací</w:t>
            </w:r>
          </w:p>
        </w:tc>
      </w:tr>
      <w:tr w:rsidR="00687749" w14:paraId="43AFB767" w14:textId="77777777" w:rsidTr="00E41356">
        <w:trPr>
          <w:trHeight w:val="371"/>
        </w:trPr>
        <w:tc>
          <w:tcPr>
            <w:tcW w:w="10176" w:type="dxa"/>
            <w:gridSpan w:val="14"/>
          </w:tcPr>
          <w:p w14:paraId="7AF5D315" w14:textId="467B3F8F" w:rsidR="00687749" w:rsidRDefault="00687749" w:rsidP="00687749">
            <w:pPr>
              <w:spacing w:before="120" w:after="120"/>
              <w:jc w:val="both"/>
            </w:pPr>
            <w:r>
              <w:t xml:space="preserve">Počet obhájených prací, které vyučující vedl v období </w:t>
            </w:r>
            <w:r w:rsidRPr="00713913">
              <w:t xml:space="preserve">2015 – 2024: </w:t>
            </w:r>
            <w:r w:rsidRPr="00C71BDF">
              <w:rPr>
                <w:b/>
                <w:bCs/>
              </w:rPr>
              <w:t>1</w:t>
            </w:r>
            <w:r w:rsidRPr="00C71BDF">
              <w:t xml:space="preserve"> BP, </w:t>
            </w:r>
            <w:r w:rsidRPr="00C71BDF">
              <w:rPr>
                <w:b/>
                <w:bCs/>
              </w:rPr>
              <w:t>1</w:t>
            </w:r>
            <w:r w:rsidRPr="00C71BDF">
              <w:t xml:space="preserve"> DP.</w:t>
            </w:r>
          </w:p>
        </w:tc>
      </w:tr>
      <w:tr w:rsidR="00687749" w14:paraId="13B11A53" w14:textId="77777777" w:rsidTr="00E41356">
        <w:trPr>
          <w:cantSplit/>
        </w:trPr>
        <w:tc>
          <w:tcPr>
            <w:tcW w:w="3403" w:type="dxa"/>
            <w:gridSpan w:val="3"/>
            <w:tcBorders>
              <w:top w:val="single" w:sz="12" w:space="0" w:color="auto"/>
            </w:tcBorders>
            <w:shd w:val="clear" w:color="auto" w:fill="F7CAAC"/>
          </w:tcPr>
          <w:p w14:paraId="471BBE1D" w14:textId="77777777" w:rsidR="00687749" w:rsidRDefault="00687749" w:rsidP="00687749">
            <w:pPr>
              <w:jc w:val="both"/>
            </w:pPr>
            <w:r>
              <w:rPr>
                <w:b/>
              </w:rPr>
              <w:t xml:space="preserve">Obor habilitačního řízení </w:t>
            </w:r>
          </w:p>
        </w:tc>
        <w:tc>
          <w:tcPr>
            <w:tcW w:w="2283" w:type="dxa"/>
            <w:gridSpan w:val="3"/>
            <w:tcBorders>
              <w:top w:val="single" w:sz="12" w:space="0" w:color="auto"/>
            </w:tcBorders>
            <w:shd w:val="clear" w:color="auto" w:fill="F7CAAC"/>
          </w:tcPr>
          <w:p w14:paraId="0E593442" w14:textId="77777777" w:rsidR="00687749" w:rsidRDefault="00687749" w:rsidP="00687749">
            <w:pPr>
              <w:jc w:val="both"/>
            </w:pPr>
            <w:r>
              <w:rPr>
                <w:b/>
              </w:rPr>
              <w:t>Rok udělení hodnosti</w:t>
            </w:r>
          </w:p>
        </w:tc>
        <w:tc>
          <w:tcPr>
            <w:tcW w:w="2336" w:type="dxa"/>
            <w:gridSpan w:val="5"/>
            <w:tcBorders>
              <w:top w:val="single" w:sz="12" w:space="0" w:color="auto"/>
              <w:right w:val="single" w:sz="12" w:space="0" w:color="auto"/>
            </w:tcBorders>
            <w:shd w:val="clear" w:color="auto" w:fill="F7CAAC"/>
          </w:tcPr>
          <w:p w14:paraId="0F3673AA" w14:textId="77777777" w:rsidR="00687749" w:rsidRDefault="00687749" w:rsidP="00687749">
            <w:pPr>
              <w:jc w:val="both"/>
            </w:pPr>
            <w:r>
              <w:rPr>
                <w:b/>
              </w:rPr>
              <w:t>Řízení konáno na VŠ</w:t>
            </w:r>
          </w:p>
        </w:tc>
        <w:tc>
          <w:tcPr>
            <w:tcW w:w="2154" w:type="dxa"/>
            <w:gridSpan w:val="3"/>
            <w:tcBorders>
              <w:top w:val="single" w:sz="12" w:space="0" w:color="auto"/>
              <w:left w:val="single" w:sz="12" w:space="0" w:color="auto"/>
            </w:tcBorders>
            <w:shd w:val="clear" w:color="auto" w:fill="F7CAAC"/>
          </w:tcPr>
          <w:p w14:paraId="36FFF043" w14:textId="77777777" w:rsidR="00687749" w:rsidRDefault="00687749" w:rsidP="00687749">
            <w:pPr>
              <w:jc w:val="both"/>
              <w:rPr>
                <w:b/>
              </w:rPr>
            </w:pPr>
            <w:r>
              <w:rPr>
                <w:b/>
              </w:rPr>
              <w:t>Ohlasy publikací</w:t>
            </w:r>
          </w:p>
        </w:tc>
      </w:tr>
      <w:tr w:rsidR="00687749" w14:paraId="1CB66AE0" w14:textId="77777777" w:rsidTr="00E41356">
        <w:trPr>
          <w:cantSplit/>
        </w:trPr>
        <w:tc>
          <w:tcPr>
            <w:tcW w:w="3403" w:type="dxa"/>
            <w:gridSpan w:val="3"/>
            <w:vAlign w:val="center"/>
          </w:tcPr>
          <w:p w14:paraId="0C4BAFC8" w14:textId="01C0DE6D" w:rsidR="00687749" w:rsidRPr="004F733D" w:rsidRDefault="00687749" w:rsidP="00687749">
            <w:pPr>
              <w:spacing w:before="60" w:after="60"/>
              <w:rPr>
                <w:highlight w:val="yellow"/>
              </w:rPr>
            </w:pPr>
            <w:r>
              <w:t>---</w:t>
            </w:r>
          </w:p>
        </w:tc>
        <w:tc>
          <w:tcPr>
            <w:tcW w:w="2283" w:type="dxa"/>
            <w:gridSpan w:val="3"/>
            <w:vAlign w:val="center"/>
          </w:tcPr>
          <w:p w14:paraId="4EA34606" w14:textId="58342FED" w:rsidR="00687749" w:rsidRPr="004F733D" w:rsidRDefault="00687749" w:rsidP="00687749">
            <w:pPr>
              <w:spacing w:before="60" w:after="60"/>
              <w:rPr>
                <w:highlight w:val="yellow"/>
              </w:rPr>
            </w:pPr>
            <w:r>
              <w:t>---</w:t>
            </w:r>
          </w:p>
        </w:tc>
        <w:tc>
          <w:tcPr>
            <w:tcW w:w="2336" w:type="dxa"/>
            <w:gridSpan w:val="5"/>
            <w:tcBorders>
              <w:right w:val="single" w:sz="12" w:space="0" w:color="auto"/>
            </w:tcBorders>
            <w:vAlign w:val="center"/>
          </w:tcPr>
          <w:p w14:paraId="68C24120" w14:textId="7C39FFEF" w:rsidR="00687749" w:rsidRPr="004F733D" w:rsidRDefault="00687749" w:rsidP="00687749">
            <w:pPr>
              <w:spacing w:before="60" w:after="60"/>
              <w:rPr>
                <w:highlight w:val="yellow"/>
              </w:rPr>
            </w:pPr>
            <w:r>
              <w:t>---</w:t>
            </w:r>
          </w:p>
        </w:tc>
        <w:tc>
          <w:tcPr>
            <w:tcW w:w="710" w:type="dxa"/>
            <w:tcBorders>
              <w:left w:val="single" w:sz="12" w:space="0" w:color="auto"/>
            </w:tcBorders>
            <w:shd w:val="clear" w:color="auto" w:fill="F7CAAC"/>
            <w:vAlign w:val="center"/>
          </w:tcPr>
          <w:p w14:paraId="7F494682" w14:textId="77777777" w:rsidR="00687749" w:rsidRPr="00F20AEF" w:rsidRDefault="00687749" w:rsidP="00687749">
            <w:pPr>
              <w:spacing w:before="60" w:after="60"/>
            </w:pPr>
            <w:r w:rsidRPr="00F20AEF">
              <w:rPr>
                <w:b/>
              </w:rPr>
              <w:t>WoS</w:t>
            </w:r>
          </w:p>
        </w:tc>
        <w:tc>
          <w:tcPr>
            <w:tcW w:w="722" w:type="dxa"/>
            <w:shd w:val="clear" w:color="auto" w:fill="F7CAAC"/>
            <w:vAlign w:val="center"/>
          </w:tcPr>
          <w:p w14:paraId="3922D9EB" w14:textId="77777777" w:rsidR="00687749" w:rsidRPr="00F20AEF" w:rsidRDefault="00687749" w:rsidP="00687749">
            <w:pPr>
              <w:spacing w:before="60" w:after="60"/>
              <w:rPr>
                <w:sz w:val="18"/>
              </w:rPr>
            </w:pPr>
            <w:r w:rsidRPr="00F20AEF">
              <w:rPr>
                <w:b/>
                <w:sz w:val="18"/>
              </w:rPr>
              <w:t>Scopus</w:t>
            </w:r>
          </w:p>
        </w:tc>
        <w:tc>
          <w:tcPr>
            <w:tcW w:w="722" w:type="dxa"/>
            <w:shd w:val="clear" w:color="auto" w:fill="F7CAAC"/>
            <w:vAlign w:val="center"/>
          </w:tcPr>
          <w:p w14:paraId="090EED68" w14:textId="77777777" w:rsidR="00687749" w:rsidRDefault="00687749" w:rsidP="00687749">
            <w:pPr>
              <w:spacing w:before="60" w:after="60"/>
            </w:pPr>
            <w:r>
              <w:rPr>
                <w:b/>
                <w:sz w:val="18"/>
              </w:rPr>
              <w:t>ostatní</w:t>
            </w:r>
          </w:p>
        </w:tc>
      </w:tr>
      <w:tr w:rsidR="00687749" w:rsidRPr="004F733D" w14:paraId="44D01CE8" w14:textId="77777777" w:rsidTr="00E41356">
        <w:trPr>
          <w:cantSplit/>
          <w:trHeight w:val="70"/>
        </w:trPr>
        <w:tc>
          <w:tcPr>
            <w:tcW w:w="3403" w:type="dxa"/>
            <w:gridSpan w:val="3"/>
            <w:shd w:val="clear" w:color="auto" w:fill="F7CAAC"/>
          </w:tcPr>
          <w:p w14:paraId="1D2EE0C7" w14:textId="77777777" w:rsidR="00687749" w:rsidRDefault="00687749" w:rsidP="00687749">
            <w:pPr>
              <w:jc w:val="both"/>
            </w:pPr>
            <w:r>
              <w:rPr>
                <w:b/>
              </w:rPr>
              <w:t>Obor jmenovacího řízení</w:t>
            </w:r>
          </w:p>
        </w:tc>
        <w:tc>
          <w:tcPr>
            <w:tcW w:w="2283" w:type="dxa"/>
            <w:gridSpan w:val="3"/>
            <w:shd w:val="clear" w:color="auto" w:fill="F7CAAC"/>
          </w:tcPr>
          <w:p w14:paraId="2A71FE1F" w14:textId="77777777" w:rsidR="00687749" w:rsidRDefault="00687749" w:rsidP="00687749">
            <w:pPr>
              <w:jc w:val="both"/>
            </w:pPr>
            <w:r>
              <w:rPr>
                <w:b/>
              </w:rPr>
              <w:t>Rok udělení hodnosti</w:t>
            </w:r>
          </w:p>
        </w:tc>
        <w:tc>
          <w:tcPr>
            <w:tcW w:w="2336" w:type="dxa"/>
            <w:gridSpan w:val="5"/>
            <w:tcBorders>
              <w:right w:val="single" w:sz="12" w:space="0" w:color="auto"/>
            </w:tcBorders>
            <w:shd w:val="clear" w:color="auto" w:fill="F7CAAC"/>
          </w:tcPr>
          <w:p w14:paraId="722EBE34" w14:textId="77777777" w:rsidR="00687749" w:rsidRDefault="00687749" w:rsidP="00687749">
            <w:pPr>
              <w:jc w:val="both"/>
            </w:pPr>
            <w:r>
              <w:rPr>
                <w:b/>
              </w:rPr>
              <w:t>Řízení konáno na VŠ</w:t>
            </w:r>
          </w:p>
        </w:tc>
        <w:tc>
          <w:tcPr>
            <w:tcW w:w="710" w:type="dxa"/>
            <w:tcBorders>
              <w:left w:val="single" w:sz="12" w:space="0" w:color="auto"/>
            </w:tcBorders>
          </w:tcPr>
          <w:p w14:paraId="0643D405" w14:textId="40DCE8E3" w:rsidR="00687749" w:rsidRPr="00C71BDF" w:rsidRDefault="00C71BDF" w:rsidP="00687749">
            <w:pPr>
              <w:jc w:val="center"/>
              <w:rPr>
                <w:b/>
              </w:rPr>
            </w:pPr>
            <w:r w:rsidRPr="00C71BDF">
              <w:rPr>
                <w:b/>
                <w:bCs/>
                <w:kern w:val="1"/>
              </w:rPr>
              <w:t>70</w:t>
            </w:r>
          </w:p>
        </w:tc>
        <w:tc>
          <w:tcPr>
            <w:tcW w:w="722" w:type="dxa"/>
          </w:tcPr>
          <w:p w14:paraId="7329727E" w14:textId="09DC31E5" w:rsidR="00687749" w:rsidRPr="00C71BDF" w:rsidRDefault="00687749" w:rsidP="00687749">
            <w:pPr>
              <w:jc w:val="center"/>
              <w:rPr>
                <w:b/>
              </w:rPr>
            </w:pPr>
            <w:r w:rsidRPr="00C71BDF">
              <w:rPr>
                <w:b/>
                <w:bCs/>
                <w:kern w:val="1"/>
              </w:rPr>
              <w:t>7</w:t>
            </w:r>
            <w:r w:rsidR="00C71BDF" w:rsidRPr="00C71BDF">
              <w:rPr>
                <w:b/>
                <w:bCs/>
                <w:kern w:val="1"/>
              </w:rPr>
              <w:t>4</w:t>
            </w:r>
          </w:p>
        </w:tc>
        <w:tc>
          <w:tcPr>
            <w:tcW w:w="722" w:type="dxa"/>
          </w:tcPr>
          <w:p w14:paraId="181A5233" w14:textId="77777777" w:rsidR="00687749" w:rsidRPr="00C71BDF" w:rsidRDefault="00687749" w:rsidP="00687749">
            <w:pPr>
              <w:jc w:val="center"/>
              <w:rPr>
                <w:b/>
                <w:sz w:val="18"/>
                <w:szCs w:val="18"/>
              </w:rPr>
            </w:pPr>
            <w:r w:rsidRPr="00C71BDF">
              <w:rPr>
                <w:b/>
                <w:bCs/>
                <w:kern w:val="1"/>
                <w:sz w:val="18"/>
                <w:szCs w:val="18"/>
              </w:rPr>
              <w:t>neevid.</w:t>
            </w:r>
          </w:p>
        </w:tc>
      </w:tr>
      <w:tr w:rsidR="00687749" w:rsidRPr="00D451F4" w14:paraId="4815700B" w14:textId="77777777" w:rsidTr="00E41356">
        <w:trPr>
          <w:trHeight w:val="205"/>
        </w:trPr>
        <w:tc>
          <w:tcPr>
            <w:tcW w:w="3403" w:type="dxa"/>
            <w:gridSpan w:val="3"/>
            <w:vAlign w:val="center"/>
          </w:tcPr>
          <w:p w14:paraId="7EF1DAD3" w14:textId="77777777" w:rsidR="00687749" w:rsidRDefault="00687749" w:rsidP="00687749">
            <w:r>
              <w:t>---</w:t>
            </w:r>
          </w:p>
        </w:tc>
        <w:tc>
          <w:tcPr>
            <w:tcW w:w="2283" w:type="dxa"/>
            <w:gridSpan w:val="3"/>
            <w:vAlign w:val="center"/>
          </w:tcPr>
          <w:p w14:paraId="1F64DC19" w14:textId="77777777" w:rsidR="00687749" w:rsidRDefault="00687749" w:rsidP="00687749">
            <w:r>
              <w:t>---</w:t>
            </w:r>
          </w:p>
        </w:tc>
        <w:tc>
          <w:tcPr>
            <w:tcW w:w="2336" w:type="dxa"/>
            <w:gridSpan w:val="5"/>
            <w:tcBorders>
              <w:right w:val="single" w:sz="12" w:space="0" w:color="auto"/>
            </w:tcBorders>
            <w:vAlign w:val="center"/>
          </w:tcPr>
          <w:p w14:paraId="7B5C5FE7" w14:textId="77777777" w:rsidR="00687749" w:rsidRDefault="00687749" w:rsidP="00687749">
            <w:r>
              <w:t>---</w:t>
            </w:r>
          </w:p>
        </w:tc>
        <w:tc>
          <w:tcPr>
            <w:tcW w:w="1432" w:type="dxa"/>
            <w:gridSpan w:val="2"/>
            <w:tcBorders>
              <w:left w:val="single" w:sz="12" w:space="0" w:color="auto"/>
            </w:tcBorders>
            <w:shd w:val="clear" w:color="auto" w:fill="FBD4B4"/>
            <w:vAlign w:val="center"/>
          </w:tcPr>
          <w:p w14:paraId="21D8234C" w14:textId="77777777" w:rsidR="00687749" w:rsidRPr="00D451F4" w:rsidRDefault="00687749" w:rsidP="00687749">
            <w:pPr>
              <w:jc w:val="both"/>
              <w:rPr>
                <w:b/>
                <w:sz w:val="18"/>
              </w:rPr>
            </w:pPr>
            <w:r w:rsidRPr="00D451F4">
              <w:rPr>
                <w:b/>
                <w:sz w:val="18"/>
              </w:rPr>
              <w:t>H-index WoS/Scopus</w:t>
            </w:r>
          </w:p>
        </w:tc>
        <w:tc>
          <w:tcPr>
            <w:tcW w:w="722" w:type="dxa"/>
            <w:vAlign w:val="center"/>
          </w:tcPr>
          <w:p w14:paraId="7BCED02E" w14:textId="53A5D5FF" w:rsidR="00687749" w:rsidRPr="00C71BDF" w:rsidRDefault="00C71BDF" w:rsidP="00687749">
            <w:pPr>
              <w:jc w:val="center"/>
              <w:rPr>
                <w:b/>
              </w:rPr>
            </w:pPr>
            <w:r w:rsidRPr="00C71BDF">
              <w:rPr>
                <w:b/>
              </w:rPr>
              <w:t>6</w:t>
            </w:r>
            <w:r w:rsidR="00687749" w:rsidRPr="00C71BDF">
              <w:rPr>
                <w:b/>
              </w:rPr>
              <w:t>/6</w:t>
            </w:r>
          </w:p>
        </w:tc>
      </w:tr>
      <w:tr w:rsidR="00687749" w14:paraId="12B8F774" w14:textId="77777777" w:rsidTr="00E41356">
        <w:tc>
          <w:tcPr>
            <w:tcW w:w="10176" w:type="dxa"/>
            <w:gridSpan w:val="14"/>
            <w:shd w:val="clear" w:color="auto" w:fill="F7CAAC"/>
          </w:tcPr>
          <w:p w14:paraId="79782F3C" w14:textId="77777777" w:rsidR="00687749" w:rsidRDefault="00687749" w:rsidP="00687749">
            <w:pPr>
              <w:jc w:val="both"/>
              <w:rPr>
                <w:b/>
              </w:rPr>
            </w:pPr>
            <w:r>
              <w:rPr>
                <w:b/>
              </w:rPr>
              <w:t xml:space="preserve">Přehled o nejvýznamnější publikační a další tvůrčí činnosti nebo další profesní činnosti u odborníků z praxe vztahující se k zabezpečovaným předmětům </w:t>
            </w:r>
          </w:p>
        </w:tc>
      </w:tr>
      <w:tr w:rsidR="00C71BDF" w:rsidRPr="00641DD1" w14:paraId="3F24AC48" w14:textId="77777777" w:rsidTr="00E41356">
        <w:trPr>
          <w:trHeight w:val="708"/>
        </w:trPr>
        <w:tc>
          <w:tcPr>
            <w:tcW w:w="10176" w:type="dxa"/>
            <w:gridSpan w:val="14"/>
          </w:tcPr>
          <w:p w14:paraId="08199563" w14:textId="36E84F55" w:rsidR="00C71BDF" w:rsidRPr="007B2413" w:rsidRDefault="009556F6" w:rsidP="00C71BDF">
            <w:pPr>
              <w:spacing w:before="120" w:after="120"/>
              <w:jc w:val="both"/>
              <w:rPr>
                <w:rStyle w:val="Hypertextovodkaz"/>
              </w:rPr>
            </w:pPr>
            <w:hyperlink r:id="rId133" w:history="1">
              <w:r w:rsidR="00C71BDF" w:rsidRPr="007B2413">
                <w:rPr>
                  <w:caps/>
                </w:rPr>
                <w:t>J</w:t>
              </w:r>
              <w:r w:rsidR="00C71BDF">
                <w:rPr>
                  <w:caps/>
                </w:rPr>
                <w:t>URTÍK</w:t>
              </w:r>
              <w:r w:rsidR="00C71BDF" w:rsidRPr="007B2413">
                <w:rPr>
                  <w:caps/>
                </w:rPr>
                <w:t xml:space="preserve">, </w:t>
              </w:r>
              <w:r w:rsidR="00C71BDF">
                <w:rPr>
                  <w:caps/>
                </w:rPr>
                <w:t>m</w:t>
              </w:r>
            </w:hyperlink>
            <w:r w:rsidR="00C71BDF" w:rsidRPr="007B2413">
              <w:rPr>
                <w:caps/>
              </w:rPr>
              <w:t>.,</w:t>
            </w:r>
            <w:r w:rsidR="00C71BDF">
              <w:rPr>
                <w:caps/>
              </w:rPr>
              <w:t xml:space="preserve"> </w:t>
            </w:r>
            <w:hyperlink r:id="rId134" w:history="1">
              <w:r w:rsidR="00C71BDF">
                <w:rPr>
                  <w:caps/>
                </w:rPr>
                <w:t>GŘEŠKOVÁ,</w:t>
              </w:r>
            </w:hyperlink>
            <w:r w:rsidR="00C71BDF">
              <w:rPr>
                <w:caps/>
              </w:rPr>
              <w:t xml:space="preserve"> b.</w:t>
            </w:r>
            <w:r w:rsidR="00C71BDF" w:rsidRPr="007B2413">
              <w:rPr>
                <w:caps/>
              </w:rPr>
              <w:t>,</w:t>
            </w:r>
            <w:r w:rsidR="00C71BDF">
              <w:rPr>
                <w:caps/>
              </w:rPr>
              <w:t xml:space="preserve"> </w:t>
            </w:r>
            <w:hyperlink r:id="rId135" w:history="1">
              <w:r w:rsidR="00C71BDF" w:rsidRPr="007B2413">
                <w:rPr>
                  <w:caps/>
                </w:rPr>
                <w:t>Prucková, Z</w:t>
              </w:r>
            </w:hyperlink>
            <w:r w:rsidR="00C71BDF" w:rsidRPr="007B2413">
              <w:rPr>
                <w:caps/>
              </w:rPr>
              <w:t>.,</w:t>
            </w:r>
            <w:r w:rsidR="00C71BDF">
              <w:rPr>
                <w:caps/>
              </w:rPr>
              <w:t xml:space="preserve"> </w:t>
            </w:r>
            <w:hyperlink r:id="rId136" w:history="1">
              <w:r w:rsidR="00C71BDF" w:rsidRPr="007B2413">
                <w:rPr>
                  <w:caps/>
                </w:rPr>
                <w:t>Rouchal,</w:t>
              </w:r>
              <w:r w:rsidR="00C71BDF">
                <w:rPr>
                  <w:caps/>
                </w:rPr>
                <w:t xml:space="preserve"> m., </w:t>
              </w:r>
              <w:hyperlink r:id="rId137" w:history="1">
                <w:r w:rsidR="00C71BDF" w:rsidRPr="007B2413">
                  <w:rPr>
                    <w:b/>
                    <w:bCs/>
                    <w:caps/>
                  </w:rPr>
                  <w:t>Dastychová, L</w:t>
                </w:r>
              </w:hyperlink>
              <w:r w:rsidR="00C71BDF" w:rsidRPr="007B2413">
                <w:rPr>
                  <w:b/>
                  <w:bCs/>
                  <w:caps/>
                </w:rPr>
                <w:t>. (</w:t>
              </w:r>
              <w:r w:rsidR="00C71BDF">
                <w:rPr>
                  <w:b/>
                  <w:bCs/>
                  <w:caps/>
                </w:rPr>
                <w:t>10</w:t>
              </w:r>
              <w:r w:rsidR="00C71BDF" w:rsidRPr="007B2413">
                <w:rPr>
                  <w:b/>
                  <w:bCs/>
                  <w:caps/>
                </w:rPr>
                <w:t>%)</w:t>
              </w:r>
              <w:r w:rsidR="00C71BDF" w:rsidRPr="007B2413">
                <w:rPr>
                  <w:caps/>
                </w:rPr>
                <w:t xml:space="preserve">, </w:t>
              </w:r>
              <w:r w:rsidR="00C71BDF">
                <w:rPr>
                  <w:caps/>
                </w:rPr>
                <w:t>VÍTKOVÁ,</w:t>
              </w:r>
            </w:hyperlink>
            <w:r w:rsidR="00C71BDF">
              <w:rPr>
                <w:caps/>
              </w:rPr>
              <w:t xml:space="preserve"> L</w:t>
            </w:r>
            <w:r w:rsidR="00C71BDF" w:rsidRPr="007B2413">
              <w:rPr>
                <w:caps/>
              </w:rPr>
              <w:t>.,</w:t>
            </w:r>
            <w:r w:rsidR="00C71BDF">
              <w:rPr>
                <w:caps/>
              </w:rPr>
              <w:t xml:space="preserve"> VALÁŠKOVÁ, K., ACHBERGEROVÁ, E., </w:t>
            </w:r>
            <w:hyperlink r:id="rId138" w:history="1">
              <w:r w:rsidR="00C71BDF" w:rsidRPr="007B2413">
                <w:rPr>
                  <w:caps/>
                </w:rPr>
                <w:t>Vícha, R</w:t>
              </w:r>
            </w:hyperlink>
            <w:r w:rsidR="00C71BDF" w:rsidRPr="007B2413">
              <w:rPr>
                <w:caps/>
              </w:rPr>
              <w:t>.:</w:t>
            </w:r>
            <w:r w:rsidR="00C71BDF">
              <w:rPr>
                <w:caps/>
              </w:rPr>
              <w:t xml:space="preserve"> </w:t>
            </w:r>
            <w:hyperlink r:id="rId139" w:history="1">
              <w:r w:rsidR="00C71BDF" w:rsidRPr="00F11725">
                <w:t>Assembling a supramolecular 3D network with tuneable mechanical properties using adamantylated cross-linking agents and β-cyclodextrin-modified hyaluronan</w:t>
              </w:r>
              <w:r w:rsidR="00C71BDF" w:rsidRPr="004D7AC5">
                <w:t xml:space="preserve">. </w:t>
              </w:r>
              <w:r w:rsidR="00C71BDF">
                <w:rPr>
                  <w:i/>
                  <w:iCs/>
                </w:rPr>
                <w:t xml:space="preserve">Carbohydrate Polymers </w:t>
              </w:r>
              <w:r w:rsidR="00C71BDF">
                <w:t xml:space="preserve">313, 120872-120881, </w:t>
              </w:r>
              <w:r w:rsidR="00C71BDF">
                <w:rPr>
                  <w:b/>
                  <w:bCs/>
                </w:rPr>
                <w:t>2023</w:t>
              </w:r>
              <w:r w:rsidR="00C71BDF">
                <w:t xml:space="preserve">. </w:t>
              </w:r>
            </w:hyperlink>
            <w:r w:rsidR="00C71BDF" w:rsidRPr="00F11725">
              <w:rPr>
                <w:rStyle w:val="Hypertextovodkaz"/>
              </w:rPr>
              <w:t>https://doi.org/10.1016/j.carbpol.2023.120872</w:t>
            </w:r>
            <w:r w:rsidR="00C71BDF" w:rsidRPr="00A756FB">
              <w:t>.</w:t>
            </w:r>
            <w:r w:rsidR="00C71BDF">
              <w:t xml:space="preserve"> Jimp (Q1)</w:t>
            </w:r>
            <w:r w:rsidR="00C71BDF">
              <w:rPr>
                <w:rStyle w:val="Hypertextovodkaz"/>
              </w:rPr>
              <w:t xml:space="preserve"> </w:t>
            </w:r>
          </w:p>
          <w:p w14:paraId="746064A9" w14:textId="06779FA0" w:rsidR="00C71BDF" w:rsidRPr="00F11725" w:rsidRDefault="009556F6" w:rsidP="00C71BDF">
            <w:pPr>
              <w:spacing w:before="120" w:after="120"/>
              <w:jc w:val="both"/>
              <w:rPr>
                <w:rStyle w:val="Hypertextovodkaz"/>
              </w:rPr>
            </w:pPr>
            <w:hyperlink r:id="rId140" w:history="1">
              <w:r w:rsidR="00C71BDF" w:rsidRPr="00F11725">
                <w:rPr>
                  <w:caps/>
                </w:rPr>
                <w:t>Jelínková, K</w:t>
              </w:r>
            </w:hyperlink>
            <w:r w:rsidR="00C71BDF" w:rsidRPr="00F11725">
              <w:t>.,</w:t>
            </w:r>
            <w:r w:rsidR="00C71BDF" w:rsidRPr="00F11725">
              <w:rPr>
                <w:caps/>
              </w:rPr>
              <w:t> </w:t>
            </w:r>
            <w:hyperlink r:id="rId141" w:history="1">
              <w:r w:rsidR="00C71BDF" w:rsidRPr="00F11725">
                <w:rPr>
                  <w:caps/>
                </w:rPr>
                <w:t>Závodná, A</w:t>
              </w:r>
            </w:hyperlink>
            <w:r w:rsidR="00C71BDF" w:rsidRPr="00F11725">
              <w:t>.,</w:t>
            </w:r>
            <w:r w:rsidR="00C71BDF" w:rsidRPr="00F11725">
              <w:rPr>
                <w:caps/>
              </w:rPr>
              <w:t> </w:t>
            </w:r>
            <w:hyperlink r:id="rId142" w:history="1">
              <w:r w:rsidR="00C71BDF" w:rsidRPr="00F11725">
                <w:rPr>
                  <w:caps/>
                </w:rPr>
                <w:t>Kaleta,</w:t>
              </w:r>
              <w:r w:rsidR="00F9556F">
                <w:rPr>
                  <w:caps/>
                </w:rPr>
                <w:t xml:space="preserve"> </w:t>
              </w:r>
              <w:r w:rsidR="00C71BDF" w:rsidRPr="00F11725">
                <w:rPr>
                  <w:caps/>
                </w:rPr>
                <w:t>J</w:t>
              </w:r>
            </w:hyperlink>
            <w:r w:rsidR="00C71BDF" w:rsidRPr="00F11725">
              <w:t>.,</w:t>
            </w:r>
            <w:r w:rsidR="00C71BDF" w:rsidRPr="00F11725">
              <w:rPr>
                <w:caps/>
              </w:rPr>
              <w:t> </w:t>
            </w:r>
            <w:hyperlink r:id="rId143" w:history="1">
              <w:r w:rsidR="00C71BDF" w:rsidRPr="00F11725">
                <w:rPr>
                  <w:caps/>
                </w:rPr>
                <w:t>Janovsk</w:t>
              </w:r>
              <w:r w:rsidR="00C71BDF" w:rsidRPr="00F11725">
                <w:t>Ý</w:t>
              </w:r>
              <w:r w:rsidR="00C71BDF" w:rsidRPr="00F11725">
                <w:rPr>
                  <w:caps/>
                </w:rPr>
                <w:t>, P</w:t>
              </w:r>
            </w:hyperlink>
            <w:r w:rsidR="00C71BDF" w:rsidRPr="00F11725">
              <w:t>.,</w:t>
            </w:r>
            <w:r w:rsidR="00C71BDF" w:rsidRPr="00F11725">
              <w:rPr>
                <w:caps/>
              </w:rPr>
              <w:t> </w:t>
            </w:r>
            <w:hyperlink r:id="rId144" w:history="1">
              <w:r w:rsidR="00C71BDF" w:rsidRPr="00F11725">
                <w:rPr>
                  <w:caps/>
                </w:rPr>
                <w:t>Zatloukal, F</w:t>
              </w:r>
            </w:hyperlink>
            <w:r w:rsidR="00C71BDF" w:rsidRPr="00F11725">
              <w:t>.,</w:t>
            </w:r>
            <w:r w:rsidR="00C71BDF" w:rsidRPr="00F11725">
              <w:rPr>
                <w:caps/>
              </w:rPr>
              <w:t> </w:t>
            </w:r>
            <w:hyperlink r:id="rId145" w:history="1">
              <w:r w:rsidR="00C71BDF" w:rsidRPr="00F11725">
                <w:rPr>
                  <w:caps/>
                </w:rPr>
                <w:t>Ne</w:t>
              </w:r>
              <w:r w:rsidR="00C71BDF" w:rsidRPr="00F11725">
                <w:t>Č</w:t>
              </w:r>
              <w:r w:rsidR="00C71BDF" w:rsidRPr="00F11725">
                <w:rPr>
                  <w:caps/>
                </w:rPr>
                <w:t>as, M</w:t>
              </w:r>
            </w:hyperlink>
            <w:r w:rsidR="00C71BDF" w:rsidRPr="00F11725">
              <w:t>.,</w:t>
            </w:r>
            <w:r w:rsidR="00C71BDF" w:rsidRPr="00F11725">
              <w:rPr>
                <w:caps/>
              </w:rPr>
              <w:t> </w:t>
            </w:r>
            <w:hyperlink r:id="rId146" w:history="1">
              <w:r w:rsidR="00C71BDF" w:rsidRPr="00F11725">
                <w:rPr>
                  <w:caps/>
                </w:rPr>
                <w:t>Prucková,</w:t>
              </w:r>
              <w:r w:rsidR="00F9556F">
                <w:rPr>
                  <w:caps/>
                </w:rPr>
                <w:t xml:space="preserve"> </w:t>
              </w:r>
              <w:r w:rsidR="00C71BDF" w:rsidRPr="00F11725">
                <w:rPr>
                  <w:caps/>
                </w:rPr>
                <w:t>Z</w:t>
              </w:r>
            </w:hyperlink>
            <w:r w:rsidR="00C71BDF" w:rsidRPr="00F11725">
              <w:t>.,</w:t>
            </w:r>
            <w:r w:rsidR="00C71BDF" w:rsidRPr="00F11725">
              <w:rPr>
                <w:caps/>
              </w:rPr>
              <w:t> </w:t>
            </w:r>
            <w:hyperlink r:id="rId147" w:history="1">
              <w:r w:rsidR="00C71BDF" w:rsidRPr="00F11725">
                <w:rPr>
                  <w:b/>
                  <w:bCs/>
                  <w:caps/>
                </w:rPr>
                <w:t>Dastychová, L</w:t>
              </w:r>
            </w:hyperlink>
            <w:r w:rsidR="00C71BDF" w:rsidRPr="00F11725">
              <w:rPr>
                <w:b/>
                <w:bCs/>
              </w:rPr>
              <w:t>.</w:t>
            </w:r>
            <w:r w:rsidR="00C71BDF" w:rsidRPr="00F11725">
              <w:rPr>
                <w:b/>
                <w:bCs/>
                <w:caps/>
              </w:rPr>
              <w:t xml:space="preserve"> (</w:t>
            </w:r>
            <w:r w:rsidR="00C71BDF">
              <w:rPr>
                <w:b/>
                <w:bCs/>
                <w:caps/>
              </w:rPr>
              <w:t>10</w:t>
            </w:r>
            <w:r w:rsidR="00C71BDF" w:rsidRPr="00F11725">
              <w:rPr>
                <w:b/>
                <w:bCs/>
                <w:caps/>
              </w:rPr>
              <w:t>%)</w:t>
            </w:r>
            <w:r w:rsidR="00C71BDF" w:rsidRPr="00F11725">
              <w:t>,</w:t>
            </w:r>
            <w:r w:rsidR="00C71BDF" w:rsidRPr="00F11725">
              <w:rPr>
                <w:caps/>
              </w:rPr>
              <w:t> </w:t>
            </w:r>
            <w:hyperlink r:id="rId148" w:history="1">
              <w:r w:rsidR="00C71BDF" w:rsidRPr="00F11725">
                <w:rPr>
                  <w:caps/>
                </w:rPr>
                <w:t>Rouchal, M</w:t>
              </w:r>
            </w:hyperlink>
            <w:r w:rsidR="00C71BDF" w:rsidRPr="00F11725">
              <w:t>.,</w:t>
            </w:r>
            <w:r w:rsidR="00C71BDF" w:rsidRPr="00F11725">
              <w:rPr>
                <w:caps/>
              </w:rPr>
              <w:t> </w:t>
            </w:r>
            <w:hyperlink r:id="rId149" w:history="1">
              <w:r w:rsidR="00C71BDF" w:rsidRPr="00F11725">
                <w:rPr>
                  <w:caps/>
                </w:rPr>
                <w:t>Vícha, R</w:t>
              </w:r>
            </w:hyperlink>
            <w:r w:rsidR="00C71BDF" w:rsidRPr="00F11725">
              <w:t>.:</w:t>
            </w:r>
            <w:r w:rsidR="00C71BDF">
              <w:rPr>
                <w:caps/>
              </w:rPr>
              <w:t xml:space="preserve"> </w:t>
            </w:r>
            <w:hyperlink r:id="rId150" w:history="1">
              <w:r w:rsidR="00C71BDF" w:rsidRPr="00F11725">
                <w:t xml:space="preserve">Two </w:t>
              </w:r>
              <w:r w:rsidR="00F9556F">
                <w:t>s</w:t>
              </w:r>
              <w:r w:rsidR="00C71BDF" w:rsidRPr="00F11725">
                <w:t xml:space="preserve">quares in a </w:t>
              </w:r>
              <w:r w:rsidR="00F9556F">
                <w:t>b</w:t>
              </w:r>
              <w:r w:rsidR="00C71BDF" w:rsidRPr="00F11725">
                <w:t xml:space="preserve">arrel: An </w:t>
              </w:r>
              <w:r w:rsidR="00F9556F">
                <w:t>a</w:t>
              </w:r>
              <w:r w:rsidR="00C71BDF" w:rsidRPr="00F11725">
                <w:t xml:space="preserve">xially </w:t>
              </w:r>
              <w:r w:rsidR="00F9556F">
                <w:t>d</w:t>
              </w:r>
              <w:r w:rsidR="00C71BDF" w:rsidRPr="00F11725">
                <w:t xml:space="preserve">isubstituted </w:t>
              </w:r>
              <w:r w:rsidR="00F9556F">
                <w:t>c</w:t>
              </w:r>
              <w:r w:rsidR="00C71BDF" w:rsidRPr="00F11725">
                <w:t xml:space="preserve">onformationally </w:t>
              </w:r>
              <w:r w:rsidR="00F9556F">
                <w:t>r</w:t>
              </w:r>
              <w:r w:rsidR="00C71BDF" w:rsidRPr="00F11725">
                <w:t xml:space="preserve">igid </w:t>
              </w:r>
              <w:r w:rsidR="00F9556F">
                <w:t>a</w:t>
              </w:r>
              <w:r w:rsidR="00C71BDF" w:rsidRPr="00F11725">
                <w:t xml:space="preserve">liphatic </w:t>
              </w:r>
              <w:r w:rsidR="00F9556F">
                <w:t>b</w:t>
              </w:r>
              <w:r w:rsidR="00C71BDF" w:rsidRPr="00F11725">
                <w:t xml:space="preserve">inding </w:t>
              </w:r>
              <w:r w:rsidR="00F9556F">
                <w:t>m</w:t>
              </w:r>
              <w:r w:rsidR="00C71BDF" w:rsidRPr="00F11725">
                <w:t xml:space="preserve">otif for </w:t>
              </w:r>
              <w:r w:rsidR="00F9556F">
                <w:t>c</w:t>
              </w:r>
              <w:r w:rsidR="00C71BDF" w:rsidRPr="00F11725">
                <w:t>ucurbit[6]uril</w:t>
              </w:r>
            </w:hyperlink>
            <w:r w:rsidR="00C71BDF">
              <w:t xml:space="preserve">. </w:t>
            </w:r>
            <w:r w:rsidR="00C71BDF" w:rsidRPr="00A756FB">
              <w:rPr>
                <w:i/>
                <w:iCs/>
              </w:rPr>
              <w:t>Journal of Organic Chemistry</w:t>
            </w:r>
            <w:r w:rsidR="00C71BDF">
              <w:t xml:space="preserve"> </w:t>
            </w:r>
            <w:r w:rsidR="00C71BDF" w:rsidRPr="00A756FB">
              <w:t>8</w:t>
            </w:r>
            <w:r w:rsidR="00C71BDF">
              <w:t>8(22), 15615</w:t>
            </w:r>
            <w:r w:rsidR="00C71BDF" w:rsidRPr="00A756FB">
              <w:t>-</w:t>
            </w:r>
            <w:r w:rsidR="00C71BDF">
              <w:t xml:space="preserve">15625, </w:t>
            </w:r>
            <w:r w:rsidR="00C71BDF" w:rsidRPr="00A756FB">
              <w:rPr>
                <w:b/>
                <w:bCs/>
              </w:rPr>
              <w:t>202</w:t>
            </w:r>
            <w:r w:rsidR="00C71BDF">
              <w:rPr>
                <w:b/>
                <w:bCs/>
              </w:rPr>
              <w:t>3</w:t>
            </w:r>
            <w:r w:rsidR="00C71BDF" w:rsidRPr="00A756FB">
              <w:t>.</w:t>
            </w:r>
            <w:r w:rsidR="00C71BDF">
              <w:t xml:space="preserve"> </w:t>
            </w:r>
            <w:hyperlink r:id="rId151" w:history="1">
              <w:r w:rsidR="00C71BDF" w:rsidRPr="00F11725">
                <w:rPr>
                  <w:rStyle w:val="Hypertextovodkaz"/>
                </w:rPr>
                <w:t>https://doi.org/10.1021/acs.joc.3c01556</w:t>
              </w:r>
            </w:hyperlink>
            <w:r w:rsidR="00C71BDF" w:rsidRPr="00A756FB">
              <w:t>.</w:t>
            </w:r>
            <w:r w:rsidR="00C71BDF">
              <w:t xml:space="preserve"> Jimp (Q1) </w:t>
            </w:r>
          </w:p>
          <w:p w14:paraId="4B9724EA" w14:textId="2AF6EF85" w:rsidR="00C71BDF" w:rsidRDefault="009556F6" w:rsidP="00C71BDF">
            <w:pPr>
              <w:spacing w:before="120" w:after="120"/>
              <w:jc w:val="both"/>
            </w:pPr>
            <w:hyperlink r:id="rId152" w:history="1">
              <w:r w:rsidR="00C71BDF" w:rsidRPr="007B2413">
                <w:rPr>
                  <w:caps/>
                </w:rPr>
                <w:t>Zatloukal, F</w:t>
              </w:r>
            </w:hyperlink>
            <w:r w:rsidR="00C71BDF" w:rsidRPr="007B2413">
              <w:rPr>
                <w:caps/>
              </w:rPr>
              <w:t>., </w:t>
            </w:r>
            <w:r w:rsidR="00C71BDF">
              <w:rPr>
                <w:caps/>
              </w:rPr>
              <w:t xml:space="preserve">ACHBERGEROVÁ, E., GERGELA, D., </w:t>
            </w:r>
            <w:r w:rsidR="00C71BDF" w:rsidRPr="00A756FB">
              <w:rPr>
                <w:caps/>
              </w:rPr>
              <w:t>Rouchal, M</w:t>
            </w:r>
            <w:r w:rsidR="00C71BDF">
              <w:rPr>
                <w:caps/>
              </w:rPr>
              <w:t xml:space="preserve">., </w:t>
            </w:r>
            <w:r w:rsidR="00C71BDF" w:rsidRPr="00894D0D">
              <w:rPr>
                <w:b/>
                <w:bCs/>
                <w:caps/>
              </w:rPr>
              <w:t>Dastychová, L</w:t>
            </w:r>
            <w:r w:rsidR="00C71BDF" w:rsidRPr="00C30071">
              <w:rPr>
                <w:b/>
                <w:bCs/>
                <w:caps/>
              </w:rPr>
              <w:t>. (</w:t>
            </w:r>
            <w:r w:rsidR="00C71BDF" w:rsidRPr="00E574C1">
              <w:rPr>
                <w:b/>
                <w:bCs/>
              </w:rPr>
              <w:t>10</w:t>
            </w:r>
            <w:r w:rsidR="00C71BDF" w:rsidRPr="00C30071">
              <w:rPr>
                <w:b/>
                <w:bCs/>
                <w:caps/>
              </w:rPr>
              <w:t>%)</w:t>
            </w:r>
            <w:r w:rsidR="00C71BDF" w:rsidRPr="00C30071">
              <w:rPr>
                <w:caps/>
              </w:rPr>
              <w:t>,</w:t>
            </w:r>
            <w:r w:rsidR="00C71BDF">
              <w:rPr>
                <w:caps/>
              </w:rPr>
              <w:t xml:space="preserve"> </w:t>
            </w:r>
            <w:r w:rsidR="00C71BDF" w:rsidRPr="00894D0D">
              <w:rPr>
                <w:caps/>
              </w:rPr>
              <w:t>Prucková, Z.,</w:t>
            </w:r>
            <w:r w:rsidR="00C71BDF">
              <w:rPr>
                <w:caps/>
              </w:rPr>
              <w:t xml:space="preserve"> </w:t>
            </w:r>
            <w:r w:rsidR="00C71BDF" w:rsidRPr="00A756FB">
              <w:rPr>
                <w:caps/>
              </w:rPr>
              <w:t>Vícha, R</w:t>
            </w:r>
            <w:r w:rsidR="00C71BDF">
              <w:rPr>
                <w:caps/>
              </w:rPr>
              <w:t>.</w:t>
            </w:r>
            <w:r w:rsidR="00C71BDF" w:rsidRPr="00A756FB">
              <w:rPr>
                <w:caps/>
              </w:rPr>
              <w:t>:</w:t>
            </w:r>
            <w:r w:rsidR="00C71BDF" w:rsidRPr="00A756FB">
              <w:t xml:space="preserve"> </w:t>
            </w:r>
            <w:r w:rsidR="00C71BDF" w:rsidRPr="00F11725">
              <w:t>Supramolecular properties of amphiphilic adamantylated azo dyes</w:t>
            </w:r>
            <w:r w:rsidR="00C71BDF">
              <w:t xml:space="preserve">. </w:t>
            </w:r>
            <w:r w:rsidR="00C71BDF">
              <w:rPr>
                <w:i/>
                <w:iCs/>
              </w:rPr>
              <w:t xml:space="preserve">Dyes and Pigments </w:t>
            </w:r>
            <w:r w:rsidR="00C71BDF">
              <w:t xml:space="preserve">192, 109420, </w:t>
            </w:r>
            <w:r w:rsidR="00C71BDF">
              <w:rPr>
                <w:b/>
                <w:bCs/>
              </w:rPr>
              <w:t>2021</w:t>
            </w:r>
            <w:r w:rsidR="00C71BDF">
              <w:t xml:space="preserve">. </w:t>
            </w:r>
            <w:hyperlink r:id="rId153" w:tgtFrame="_blank" w:tooltip="Persistent link using digital object identifier" w:history="1">
              <w:r w:rsidR="00C71BDF" w:rsidRPr="00F11725">
                <w:rPr>
                  <w:rStyle w:val="Hypertextovodkaz"/>
                </w:rPr>
                <w:t>https://doi.org/10.1016/j.dyepig.2021.109420</w:t>
              </w:r>
            </w:hyperlink>
            <w:r w:rsidR="00C71BDF" w:rsidRPr="00F11725">
              <w:t>.</w:t>
            </w:r>
            <w:r w:rsidR="00C71BDF">
              <w:t xml:space="preserve"> Jimp (Q1)</w:t>
            </w:r>
          </w:p>
          <w:p w14:paraId="65B5A3CD" w14:textId="1ECFF501" w:rsidR="00C71BDF" w:rsidRDefault="00C71BDF" w:rsidP="00C71BDF">
            <w:pPr>
              <w:spacing w:before="120" w:after="120"/>
              <w:jc w:val="both"/>
            </w:pPr>
            <w:r w:rsidRPr="00A756FB">
              <w:rPr>
                <w:caps/>
              </w:rPr>
              <w:t>Tomeček, J</w:t>
            </w:r>
            <w:r>
              <w:rPr>
                <w:caps/>
              </w:rPr>
              <w:t xml:space="preserve">., </w:t>
            </w:r>
            <w:r w:rsidRPr="00A756FB">
              <w:rPr>
                <w:caps/>
              </w:rPr>
              <w:t xml:space="preserve">Čablová, </w:t>
            </w:r>
            <w:r>
              <w:rPr>
                <w:caps/>
              </w:rPr>
              <w:t xml:space="preserve">A., </w:t>
            </w:r>
            <w:r w:rsidRPr="00A756FB">
              <w:rPr>
                <w:caps/>
              </w:rPr>
              <w:t xml:space="preserve">Hromádková, </w:t>
            </w:r>
            <w:r>
              <w:rPr>
                <w:caps/>
              </w:rPr>
              <w:t xml:space="preserve">A., </w:t>
            </w:r>
            <w:r w:rsidRPr="00A756FB">
              <w:rPr>
                <w:caps/>
              </w:rPr>
              <w:t>Novotný, J</w:t>
            </w:r>
            <w:r>
              <w:rPr>
                <w:caps/>
              </w:rPr>
              <w:t xml:space="preserve">., </w:t>
            </w:r>
            <w:r w:rsidRPr="00A756FB">
              <w:rPr>
                <w:caps/>
              </w:rPr>
              <w:t>Marek, R</w:t>
            </w:r>
            <w:r>
              <w:rPr>
                <w:caps/>
              </w:rPr>
              <w:t xml:space="preserve">., </w:t>
            </w:r>
            <w:r w:rsidRPr="00A756FB">
              <w:rPr>
                <w:caps/>
              </w:rPr>
              <w:t>Durník, I</w:t>
            </w:r>
            <w:r>
              <w:rPr>
                <w:caps/>
              </w:rPr>
              <w:t xml:space="preserve">., </w:t>
            </w:r>
            <w:r w:rsidRPr="00A756FB">
              <w:rPr>
                <w:caps/>
              </w:rPr>
              <w:t>Kulhánek, P</w:t>
            </w:r>
            <w:r>
              <w:rPr>
                <w:caps/>
              </w:rPr>
              <w:t xml:space="preserve">., </w:t>
            </w:r>
            <w:r w:rsidRPr="00894D0D">
              <w:rPr>
                <w:caps/>
              </w:rPr>
              <w:t>Prucková, Z.,</w:t>
            </w:r>
            <w:r>
              <w:rPr>
                <w:caps/>
              </w:rPr>
              <w:t xml:space="preserve"> </w:t>
            </w:r>
            <w:r w:rsidRPr="00A756FB">
              <w:rPr>
                <w:caps/>
              </w:rPr>
              <w:t>Rouchal, M</w:t>
            </w:r>
            <w:r>
              <w:rPr>
                <w:caps/>
              </w:rPr>
              <w:t xml:space="preserve">., </w:t>
            </w:r>
            <w:r w:rsidRPr="00894D0D">
              <w:rPr>
                <w:b/>
                <w:bCs/>
                <w:caps/>
              </w:rPr>
              <w:t>Dastychová, L</w:t>
            </w:r>
            <w:r w:rsidRPr="00C30071">
              <w:rPr>
                <w:b/>
                <w:bCs/>
                <w:caps/>
              </w:rPr>
              <w:t>. (</w:t>
            </w:r>
            <w:r w:rsidRPr="00E574C1">
              <w:rPr>
                <w:b/>
                <w:bCs/>
              </w:rPr>
              <w:t>10</w:t>
            </w:r>
            <w:r w:rsidRPr="00C30071">
              <w:rPr>
                <w:b/>
                <w:bCs/>
                <w:caps/>
              </w:rPr>
              <w:t>%)</w:t>
            </w:r>
            <w:r w:rsidRPr="00C30071">
              <w:rPr>
                <w:caps/>
              </w:rPr>
              <w:t>,</w:t>
            </w:r>
            <w:r>
              <w:rPr>
                <w:caps/>
              </w:rPr>
              <w:t xml:space="preserve"> </w:t>
            </w:r>
            <w:r w:rsidRPr="00A756FB">
              <w:rPr>
                <w:caps/>
              </w:rPr>
              <w:t>Vícha, R</w:t>
            </w:r>
            <w:r>
              <w:rPr>
                <w:caps/>
              </w:rPr>
              <w:t>.</w:t>
            </w:r>
            <w:r w:rsidRPr="00A756FB">
              <w:rPr>
                <w:caps/>
              </w:rPr>
              <w:t>:</w:t>
            </w:r>
            <w:r w:rsidRPr="00A756FB">
              <w:t xml:space="preserve"> Modes of micromolar host-guest binding of beta-cyclodextrin complexes revealed by NMR spectroscopy in salt water. </w:t>
            </w:r>
            <w:r w:rsidRPr="00A756FB">
              <w:rPr>
                <w:i/>
                <w:iCs/>
              </w:rPr>
              <w:t>Journal of Organic Chemistry</w:t>
            </w:r>
            <w:r>
              <w:t xml:space="preserve"> </w:t>
            </w:r>
            <w:r w:rsidRPr="00A756FB">
              <w:t>86</w:t>
            </w:r>
            <w:r>
              <w:t xml:space="preserve">(6), </w:t>
            </w:r>
            <w:r w:rsidRPr="00A756FB">
              <w:t>4483-4496</w:t>
            </w:r>
            <w:r>
              <w:t xml:space="preserve">, </w:t>
            </w:r>
            <w:r w:rsidRPr="00A756FB">
              <w:rPr>
                <w:b/>
                <w:bCs/>
              </w:rPr>
              <w:t>2021</w:t>
            </w:r>
            <w:r w:rsidRPr="00A756FB">
              <w:t xml:space="preserve">. </w:t>
            </w:r>
            <w:hyperlink r:id="rId154" w:history="1">
              <w:r w:rsidRPr="00EA15FB">
                <w:rPr>
                  <w:rStyle w:val="Hypertextovodkaz"/>
                </w:rPr>
                <w:t>https://doi.org/10.1021/acs.joc.0c02917</w:t>
              </w:r>
            </w:hyperlink>
            <w:r w:rsidRPr="00A756FB">
              <w:t>.</w:t>
            </w:r>
            <w:r>
              <w:t xml:space="preserve"> Jimp (Q1)</w:t>
            </w:r>
          </w:p>
          <w:p w14:paraId="463A2184" w14:textId="2F650467" w:rsidR="00C71BDF" w:rsidRPr="00641DD1" w:rsidRDefault="00C71BDF" w:rsidP="00C71BDF">
            <w:pPr>
              <w:spacing w:before="120" w:after="120"/>
              <w:jc w:val="both"/>
              <w:rPr>
                <w:b/>
                <w:sz w:val="16"/>
                <w:szCs w:val="16"/>
              </w:rPr>
            </w:pPr>
            <w:r>
              <w:t xml:space="preserve">KULKARNI, S.G., JELÍNKOVÁ, K., </w:t>
            </w:r>
            <w:hyperlink r:id="rId155" w:history="1">
              <w:r w:rsidRPr="007B2413">
                <w:rPr>
                  <w:caps/>
                </w:rPr>
                <w:t>NeČas, M</w:t>
              </w:r>
            </w:hyperlink>
            <w:r w:rsidRPr="007B2413">
              <w:rPr>
                <w:caps/>
              </w:rPr>
              <w:t>., </w:t>
            </w:r>
            <w:hyperlink r:id="rId156" w:history="1">
              <w:r w:rsidRPr="007B2413">
                <w:rPr>
                  <w:caps/>
                </w:rPr>
                <w:t>Prucková, Z</w:t>
              </w:r>
            </w:hyperlink>
            <w:r w:rsidRPr="007B2413">
              <w:rPr>
                <w:caps/>
              </w:rPr>
              <w:t xml:space="preserve">., </w:t>
            </w:r>
            <w:hyperlink r:id="rId157" w:history="1">
              <w:r w:rsidRPr="007B2413">
                <w:rPr>
                  <w:caps/>
                </w:rPr>
                <w:t>Rouchal, M</w:t>
              </w:r>
            </w:hyperlink>
            <w:r w:rsidRPr="007B2413">
              <w:rPr>
                <w:caps/>
              </w:rPr>
              <w:t>.,  </w:t>
            </w:r>
            <w:hyperlink r:id="rId158" w:history="1">
              <w:r w:rsidRPr="007B2413">
                <w:rPr>
                  <w:b/>
                  <w:bCs/>
                  <w:caps/>
                </w:rPr>
                <w:t>Dastychová, L</w:t>
              </w:r>
            </w:hyperlink>
            <w:r w:rsidRPr="007B2413">
              <w:rPr>
                <w:b/>
                <w:bCs/>
                <w:caps/>
              </w:rPr>
              <w:t>. (</w:t>
            </w:r>
            <w:r>
              <w:rPr>
                <w:b/>
                <w:bCs/>
                <w:caps/>
              </w:rPr>
              <w:t>10</w:t>
            </w:r>
            <w:r w:rsidRPr="007B2413">
              <w:rPr>
                <w:b/>
                <w:bCs/>
                <w:caps/>
              </w:rPr>
              <w:t>%)</w:t>
            </w:r>
            <w:r w:rsidRPr="007B2413">
              <w:rPr>
                <w:caps/>
              </w:rPr>
              <w:t xml:space="preserve">, </w:t>
            </w:r>
            <w:r>
              <w:rPr>
                <w:caps/>
              </w:rPr>
              <w:t xml:space="preserve">KULHÁNEK, P., </w:t>
            </w:r>
            <w:hyperlink r:id="rId159" w:history="1">
              <w:r w:rsidRPr="007B2413">
                <w:rPr>
                  <w:caps/>
                </w:rPr>
                <w:t>Vícha, R</w:t>
              </w:r>
            </w:hyperlink>
            <w:r w:rsidRPr="007B2413">
              <w:rPr>
                <w:caps/>
              </w:rPr>
              <w:t>.:</w:t>
            </w:r>
            <w:r>
              <w:rPr>
                <w:caps/>
              </w:rPr>
              <w:t xml:space="preserve"> </w:t>
            </w:r>
            <w:r w:rsidRPr="00F11725">
              <w:t xml:space="preserve">A </w:t>
            </w:r>
            <w:r w:rsidR="001A5606">
              <w:t>p</w:t>
            </w:r>
            <w:r w:rsidRPr="00F11725">
              <w:t>hotochemical/</w:t>
            </w:r>
            <w:r w:rsidR="001A5606">
              <w:t>t</w:t>
            </w:r>
            <w:r w:rsidRPr="00F11725">
              <w:t xml:space="preserve">hermal </w:t>
            </w:r>
            <w:r w:rsidR="001A5606">
              <w:t>s</w:t>
            </w:r>
            <w:r w:rsidRPr="00F11725">
              <w:t xml:space="preserve">witch </w:t>
            </w:r>
            <w:r w:rsidR="001A5606">
              <w:t>b</w:t>
            </w:r>
            <w:r w:rsidRPr="00F11725">
              <w:t>ased on 4,4′-</w:t>
            </w:r>
            <w:r w:rsidR="001A5606">
              <w:t>b</w:t>
            </w:r>
            <w:r w:rsidRPr="00F11725">
              <w:t>is(benzimidazolio)stilbene:</w:t>
            </w:r>
            <w:r w:rsidR="001A5606">
              <w:t xml:space="preserve"> </w:t>
            </w:r>
            <w:r w:rsidRPr="00F11725">
              <w:t xml:space="preserve">Synthesis and </w:t>
            </w:r>
            <w:r w:rsidR="001A5606">
              <w:t>s</w:t>
            </w:r>
            <w:r w:rsidRPr="00F11725">
              <w:t xml:space="preserve">upramolecular </w:t>
            </w:r>
            <w:r w:rsidR="001A5606">
              <w:t>p</w:t>
            </w:r>
            <w:r w:rsidRPr="00F11725">
              <w:t>roperties.</w:t>
            </w:r>
            <w:r>
              <w:t xml:space="preserve"> </w:t>
            </w:r>
            <w:r>
              <w:rPr>
                <w:i/>
                <w:iCs/>
              </w:rPr>
              <w:t>ChemPhysChem</w:t>
            </w:r>
            <w:r>
              <w:t xml:space="preserve"> 21(18), 2084-2095, </w:t>
            </w:r>
            <w:r>
              <w:rPr>
                <w:b/>
                <w:bCs/>
              </w:rPr>
              <w:t>2020</w:t>
            </w:r>
            <w:r>
              <w:t xml:space="preserve">. </w:t>
            </w:r>
            <w:hyperlink r:id="rId160" w:history="1">
              <w:r w:rsidRPr="00F11725">
                <w:rPr>
                  <w:rStyle w:val="Hypertextovodkaz"/>
                </w:rPr>
                <w:t>https://doi.org/10.1002/cphc.202000472</w:t>
              </w:r>
            </w:hyperlink>
            <w:r w:rsidRPr="00F11725">
              <w:t xml:space="preserve">. </w:t>
            </w:r>
            <w:r>
              <w:t xml:space="preserve"> Jimp (Q2)</w:t>
            </w:r>
          </w:p>
        </w:tc>
      </w:tr>
      <w:tr w:rsidR="00C71BDF" w14:paraId="6CC88D94" w14:textId="77777777" w:rsidTr="00E41356">
        <w:trPr>
          <w:trHeight w:val="218"/>
        </w:trPr>
        <w:tc>
          <w:tcPr>
            <w:tcW w:w="10176" w:type="dxa"/>
            <w:gridSpan w:val="14"/>
            <w:shd w:val="clear" w:color="auto" w:fill="F7CAAC"/>
          </w:tcPr>
          <w:p w14:paraId="7CF20C23" w14:textId="77777777" w:rsidR="00C71BDF" w:rsidRDefault="00C71BDF" w:rsidP="00C71BDF">
            <w:pPr>
              <w:rPr>
                <w:b/>
              </w:rPr>
            </w:pPr>
            <w:r>
              <w:rPr>
                <w:b/>
              </w:rPr>
              <w:t>Působení v zahraničí</w:t>
            </w:r>
          </w:p>
        </w:tc>
      </w:tr>
      <w:tr w:rsidR="00C71BDF" w14:paraId="5917EDCB" w14:textId="77777777" w:rsidTr="00E41356">
        <w:trPr>
          <w:trHeight w:val="328"/>
        </w:trPr>
        <w:tc>
          <w:tcPr>
            <w:tcW w:w="10176" w:type="dxa"/>
            <w:gridSpan w:val="14"/>
          </w:tcPr>
          <w:p w14:paraId="64EC5223" w14:textId="11385828" w:rsidR="00C71BDF" w:rsidRDefault="00C71BDF" w:rsidP="00C71BDF">
            <w:pPr>
              <w:pStyle w:val="KartaC-I"/>
              <w:rPr>
                <w:b/>
              </w:rPr>
            </w:pPr>
            <w:r>
              <w:rPr>
                <w:rFonts w:eastAsia="Calibri"/>
              </w:rPr>
              <w:t>---</w:t>
            </w:r>
          </w:p>
        </w:tc>
      </w:tr>
      <w:tr w:rsidR="00C71BDF" w14:paraId="59482E6E" w14:textId="77777777" w:rsidTr="00E41356">
        <w:trPr>
          <w:cantSplit/>
          <w:trHeight w:val="470"/>
        </w:trPr>
        <w:tc>
          <w:tcPr>
            <w:tcW w:w="2560" w:type="dxa"/>
            <w:shd w:val="clear" w:color="auto" w:fill="F7CAAC"/>
          </w:tcPr>
          <w:p w14:paraId="060A5FDD" w14:textId="77777777" w:rsidR="00C71BDF" w:rsidRDefault="00C71BDF" w:rsidP="00C71BDF">
            <w:pPr>
              <w:jc w:val="both"/>
              <w:rPr>
                <w:b/>
              </w:rPr>
            </w:pPr>
            <w:r>
              <w:rPr>
                <w:b/>
              </w:rPr>
              <w:t xml:space="preserve">Podpis </w:t>
            </w:r>
          </w:p>
        </w:tc>
        <w:tc>
          <w:tcPr>
            <w:tcW w:w="4613" w:type="dxa"/>
            <w:gridSpan w:val="8"/>
          </w:tcPr>
          <w:p w14:paraId="570C4FF7" w14:textId="77777777" w:rsidR="00C71BDF" w:rsidRDefault="00C71BDF" w:rsidP="00C71BDF">
            <w:pPr>
              <w:jc w:val="both"/>
            </w:pPr>
          </w:p>
        </w:tc>
        <w:tc>
          <w:tcPr>
            <w:tcW w:w="849" w:type="dxa"/>
            <w:gridSpan w:val="2"/>
            <w:shd w:val="clear" w:color="auto" w:fill="F7CAAC"/>
          </w:tcPr>
          <w:p w14:paraId="0E6496CB" w14:textId="77777777" w:rsidR="00C71BDF" w:rsidRDefault="00C71BDF" w:rsidP="00C71BDF">
            <w:pPr>
              <w:jc w:val="both"/>
            </w:pPr>
            <w:r>
              <w:rPr>
                <w:b/>
              </w:rPr>
              <w:t>datum</w:t>
            </w:r>
          </w:p>
        </w:tc>
        <w:tc>
          <w:tcPr>
            <w:tcW w:w="2154" w:type="dxa"/>
            <w:gridSpan w:val="3"/>
          </w:tcPr>
          <w:p w14:paraId="43F997FA" w14:textId="77777777" w:rsidR="00C71BDF" w:rsidRDefault="00C71BDF" w:rsidP="00C71BDF">
            <w:pPr>
              <w:jc w:val="both"/>
            </w:pPr>
          </w:p>
        </w:tc>
      </w:tr>
    </w:tbl>
    <w:p w14:paraId="7F869E65" w14:textId="77777777" w:rsidR="00DE2509" w:rsidRDefault="00DE2509">
      <w:r>
        <w:br w:type="page"/>
      </w:r>
    </w:p>
    <w:tbl>
      <w:tblPr>
        <w:tblW w:w="1017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
        <w:gridCol w:w="2472"/>
        <w:gridCol w:w="11"/>
        <w:gridCol w:w="33"/>
        <w:gridCol w:w="23"/>
        <w:gridCol w:w="11"/>
        <w:gridCol w:w="175"/>
        <w:gridCol w:w="572"/>
        <w:gridCol w:w="15"/>
        <w:gridCol w:w="33"/>
        <w:gridCol w:w="1663"/>
        <w:gridCol w:w="23"/>
        <w:gridCol w:w="68"/>
        <w:gridCol w:w="52"/>
        <w:gridCol w:w="23"/>
        <w:gridCol w:w="33"/>
        <w:gridCol w:w="323"/>
        <w:gridCol w:w="25"/>
        <w:gridCol w:w="33"/>
        <w:gridCol w:w="127"/>
        <w:gridCol w:w="26"/>
        <w:gridCol w:w="33"/>
        <w:gridCol w:w="222"/>
        <w:gridCol w:w="27"/>
        <w:gridCol w:w="33"/>
        <w:gridCol w:w="929"/>
        <w:gridCol w:w="32"/>
        <w:gridCol w:w="33"/>
        <w:gridCol w:w="641"/>
        <w:gridCol w:w="35"/>
        <w:gridCol w:w="33"/>
        <w:gridCol w:w="44"/>
        <w:gridCol w:w="12"/>
        <w:gridCol w:w="21"/>
        <w:gridCol w:w="14"/>
        <w:gridCol w:w="33"/>
        <w:gridCol w:w="618"/>
        <w:gridCol w:w="9"/>
        <w:gridCol w:w="24"/>
        <w:gridCol w:w="682"/>
        <w:gridCol w:w="27"/>
        <w:gridCol w:w="682"/>
        <w:gridCol w:w="220"/>
      </w:tblGrid>
      <w:tr w:rsidR="00687749" w14:paraId="34D5B7A4" w14:textId="77777777" w:rsidTr="006D6914">
        <w:trPr>
          <w:gridAfter w:val="1"/>
          <w:wAfter w:w="220" w:type="dxa"/>
        </w:trPr>
        <w:tc>
          <w:tcPr>
            <w:tcW w:w="9956" w:type="dxa"/>
            <w:gridSpan w:val="42"/>
            <w:tcBorders>
              <w:bottom w:val="double" w:sz="4" w:space="0" w:color="auto"/>
            </w:tcBorders>
            <w:shd w:val="clear" w:color="auto" w:fill="BDD6EE"/>
          </w:tcPr>
          <w:p w14:paraId="4FDEE3CB" w14:textId="0A6C8067" w:rsidR="00687749" w:rsidRDefault="00687749" w:rsidP="00687749">
            <w:pPr>
              <w:jc w:val="both"/>
              <w:rPr>
                <w:b/>
                <w:sz w:val="28"/>
              </w:rPr>
            </w:pPr>
            <w:r>
              <w:rPr>
                <w:b/>
                <w:sz w:val="28"/>
              </w:rPr>
              <w:lastRenderedPageBreak/>
              <w:t>C-I – Personální zabezpečení</w:t>
            </w:r>
          </w:p>
        </w:tc>
      </w:tr>
      <w:tr w:rsidR="00687749" w14:paraId="77A46D25" w14:textId="77777777" w:rsidTr="006D6914">
        <w:trPr>
          <w:gridAfter w:val="1"/>
          <w:wAfter w:w="220" w:type="dxa"/>
        </w:trPr>
        <w:tc>
          <w:tcPr>
            <w:tcW w:w="2503" w:type="dxa"/>
            <w:gridSpan w:val="2"/>
            <w:tcBorders>
              <w:top w:val="double" w:sz="4" w:space="0" w:color="auto"/>
            </w:tcBorders>
            <w:shd w:val="clear" w:color="auto" w:fill="F7CAAC"/>
          </w:tcPr>
          <w:p w14:paraId="05F2E0B4" w14:textId="77777777" w:rsidR="00687749" w:rsidRDefault="00687749" w:rsidP="00687749">
            <w:pPr>
              <w:jc w:val="both"/>
              <w:rPr>
                <w:b/>
              </w:rPr>
            </w:pPr>
            <w:r>
              <w:rPr>
                <w:b/>
              </w:rPr>
              <w:t>Vysoká škola</w:t>
            </w:r>
          </w:p>
        </w:tc>
        <w:tc>
          <w:tcPr>
            <w:tcW w:w="7453" w:type="dxa"/>
            <w:gridSpan w:val="40"/>
          </w:tcPr>
          <w:p w14:paraId="51A30FDD" w14:textId="77777777" w:rsidR="00687749" w:rsidRDefault="00687749" w:rsidP="00687749">
            <w:pPr>
              <w:jc w:val="both"/>
            </w:pPr>
            <w:r>
              <w:t>Univerzita Tomáše Bati ve Zlíně</w:t>
            </w:r>
          </w:p>
        </w:tc>
      </w:tr>
      <w:tr w:rsidR="00687749" w14:paraId="4483A8A5" w14:textId="77777777" w:rsidTr="006D6914">
        <w:trPr>
          <w:gridAfter w:val="1"/>
          <w:wAfter w:w="220" w:type="dxa"/>
        </w:trPr>
        <w:tc>
          <w:tcPr>
            <w:tcW w:w="2503" w:type="dxa"/>
            <w:gridSpan w:val="2"/>
            <w:shd w:val="clear" w:color="auto" w:fill="F7CAAC"/>
          </w:tcPr>
          <w:p w14:paraId="79FC18CD" w14:textId="77777777" w:rsidR="00687749" w:rsidRDefault="00687749" w:rsidP="00687749">
            <w:pPr>
              <w:jc w:val="both"/>
              <w:rPr>
                <w:b/>
              </w:rPr>
            </w:pPr>
            <w:r>
              <w:rPr>
                <w:b/>
              </w:rPr>
              <w:t>Součást vysoké školy</w:t>
            </w:r>
          </w:p>
        </w:tc>
        <w:tc>
          <w:tcPr>
            <w:tcW w:w="7453" w:type="dxa"/>
            <w:gridSpan w:val="40"/>
          </w:tcPr>
          <w:p w14:paraId="5750741F" w14:textId="77777777" w:rsidR="00687749" w:rsidRDefault="00687749" w:rsidP="00687749">
            <w:pPr>
              <w:jc w:val="both"/>
            </w:pPr>
            <w:r>
              <w:t>Fakulta technologická</w:t>
            </w:r>
          </w:p>
        </w:tc>
      </w:tr>
      <w:tr w:rsidR="00687749" w14:paraId="1EA8EA1D" w14:textId="77777777" w:rsidTr="006D6914">
        <w:trPr>
          <w:gridAfter w:val="1"/>
          <w:wAfter w:w="220" w:type="dxa"/>
        </w:trPr>
        <w:tc>
          <w:tcPr>
            <w:tcW w:w="2503" w:type="dxa"/>
            <w:gridSpan w:val="2"/>
            <w:shd w:val="clear" w:color="auto" w:fill="F7CAAC"/>
          </w:tcPr>
          <w:p w14:paraId="09E9A48D" w14:textId="77777777" w:rsidR="00687749" w:rsidRDefault="00687749" w:rsidP="00687749">
            <w:pPr>
              <w:jc w:val="both"/>
              <w:rPr>
                <w:b/>
              </w:rPr>
            </w:pPr>
            <w:r>
              <w:rPr>
                <w:b/>
              </w:rPr>
              <w:t>Název studijního programu</w:t>
            </w:r>
          </w:p>
        </w:tc>
        <w:tc>
          <w:tcPr>
            <w:tcW w:w="7453" w:type="dxa"/>
            <w:gridSpan w:val="40"/>
          </w:tcPr>
          <w:p w14:paraId="635A6A32" w14:textId="1AC613D0" w:rsidR="00687749" w:rsidRDefault="00687749" w:rsidP="00687749">
            <w:pPr>
              <w:jc w:val="both"/>
            </w:pPr>
            <w:r w:rsidRPr="00EB4C62">
              <w:t>Materiály a technologie – specializace Polovodičové materiály</w:t>
            </w:r>
          </w:p>
        </w:tc>
      </w:tr>
      <w:tr w:rsidR="00687749" w14:paraId="7B56B4D0" w14:textId="77777777" w:rsidTr="006D6914">
        <w:trPr>
          <w:gridAfter w:val="1"/>
          <w:wAfter w:w="220" w:type="dxa"/>
        </w:trPr>
        <w:tc>
          <w:tcPr>
            <w:tcW w:w="2503" w:type="dxa"/>
            <w:gridSpan w:val="2"/>
            <w:shd w:val="clear" w:color="auto" w:fill="F7CAAC"/>
          </w:tcPr>
          <w:p w14:paraId="512A2E3B" w14:textId="77777777" w:rsidR="00687749" w:rsidRDefault="00687749" w:rsidP="00687749">
            <w:pPr>
              <w:jc w:val="both"/>
              <w:rPr>
                <w:b/>
              </w:rPr>
            </w:pPr>
            <w:r>
              <w:rPr>
                <w:b/>
              </w:rPr>
              <w:t>Jméno a příjmení</w:t>
            </w:r>
          </w:p>
        </w:tc>
        <w:tc>
          <w:tcPr>
            <w:tcW w:w="4513" w:type="dxa"/>
            <w:gridSpan w:val="24"/>
          </w:tcPr>
          <w:p w14:paraId="5A3C6326" w14:textId="77777777" w:rsidR="00687749" w:rsidRPr="002005AC" w:rsidRDefault="00687749" w:rsidP="00687749">
            <w:pPr>
              <w:jc w:val="both"/>
              <w:rPr>
                <w:b/>
                <w:bCs/>
              </w:rPr>
            </w:pPr>
            <w:bookmarkStart w:id="334" w:name="Filip"/>
            <w:bookmarkEnd w:id="334"/>
            <w:r>
              <w:rPr>
                <w:b/>
                <w:bCs/>
              </w:rPr>
              <w:t>Jaroslav Filip</w:t>
            </w:r>
          </w:p>
        </w:tc>
        <w:tc>
          <w:tcPr>
            <w:tcW w:w="706" w:type="dxa"/>
            <w:gridSpan w:val="3"/>
            <w:shd w:val="clear" w:color="auto" w:fill="F7CAAC"/>
          </w:tcPr>
          <w:p w14:paraId="59B4A137" w14:textId="77777777" w:rsidR="00687749" w:rsidRDefault="00687749" w:rsidP="00687749">
            <w:pPr>
              <w:jc w:val="both"/>
              <w:rPr>
                <w:b/>
              </w:rPr>
            </w:pPr>
            <w:r>
              <w:rPr>
                <w:b/>
              </w:rPr>
              <w:t>Tituly</w:t>
            </w:r>
          </w:p>
        </w:tc>
        <w:tc>
          <w:tcPr>
            <w:tcW w:w="2234" w:type="dxa"/>
            <w:gridSpan w:val="13"/>
          </w:tcPr>
          <w:p w14:paraId="019990DA" w14:textId="69DAC19C" w:rsidR="00687749" w:rsidRDefault="00687749" w:rsidP="00687749">
            <w:pPr>
              <w:jc w:val="both"/>
            </w:pPr>
            <w:r>
              <w:t>doc. Ing., PhD.</w:t>
            </w:r>
          </w:p>
        </w:tc>
      </w:tr>
      <w:tr w:rsidR="00687749" w:rsidRPr="000B3F02" w14:paraId="57F9E435" w14:textId="77777777" w:rsidTr="006D6914">
        <w:trPr>
          <w:gridAfter w:val="1"/>
          <w:wAfter w:w="220" w:type="dxa"/>
        </w:trPr>
        <w:tc>
          <w:tcPr>
            <w:tcW w:w="2503" w:type="dxa"/>
            <w:gridSpan w:val="2"/>
            <w:shd w:val="clear" w:color="auto" w:fill="F7CAAC"/>
          </w:tcPr>
          <w:p w14:paraId="4863838D" w14:textId="77777777" w:rsidR="00687749" w:rsidRDefault="00687749" w:rsidP="00687749">
            <w:pPr>
              <w:jc w:val="both"/>
              <w:rPr>
                <w:b/>
              </w:rPr>
            </w:pPr>
            <w:r>
              <w:rPr>
                <w:b/>
              </w:rPr>
              <w:t>Rok narození</w:t>
            </w:r>
          </w:p>
        </w:tc>
        <w:tc>
          <w:tcPr>
            <w:tcW w:w="825" w:type="dxa"/>
            <w:gridSpan w:val="6"/>
          </w:tcPr>
          <w:p w14:paraId="2CBAA47F" w14:textId="77777777" w:rsidR="00687749" w:rsidRDefault="00687749" w:rsidP="00687749">
            <w:pPr>
              <w:jc w:val="both"/>
            </w:pPr>
            <w:r w:rsidRPr="00CF49A5">
              <w:rPr>
                <w:kern w:val="1"/>
              </w:rPr>
              <w:t>1983</w:t>
            </w:r>
          </w:p>
        </w:tc>
        <w:tc>
          <w:tcPr>
            <w:tcW w:w="1711" w:type="dxa"/>
            <w:gridSpan w:val="3"/>
            <w:shd w:val="clear" w:color="auto" w:fill="F7CAAC"/>
          </w:tcPr>
          <w:p w14:paraId="0F4561AC" w14:textId="77777777" w:rsidR="00687749" w:rsidRDefault="00687749" w:rsidP="00687749">
            <w:pPr>
              <w:jc w:val="both"/>
              <w:rPr>
                <w:b/>
              </w:rPr>
            </w:pPr>
            <w:r>
              <w:rPr>
                <w:b/>
              </w:rPr>
              <w:t>typ vztahu k VŠ</w:t>
            </w:r>
          </w:p>
        </w:tc>
        <w:tc>
          <w:tcPr>
            <w:tcW w:w="988" w:type="dxa"/>
            <w:gridSpan w:val="12"/>
          </w:tcPr>
          <w:p w14:paraId="73C0CC89" w14:textId="77777777" w:rsidR="00687749" w:rsidRPr="005E742D" w:rsidRDefault="00687749" w:rsidP="00687749">
            <w:pPr>
              <w:jc w:val="both"/>
            </w:pPr>
            <w:r w:rsidRPr="005E742D">
              <w:t>pp.</w:t>
            </w:r>
          </w:p>
        </w:tc>
        <w:tc>
          <w:tcPr>
            <w:tcW w:w="989" w:type="dxa"/>
            <w:gridSpan w:val="3"/>
            <w:shd w:val="clear" w:color="auto" w:fill="F7CAAC"/>
          </w:tcPr>
          <w:p w14:paraId="4673A7CB" w14:textId="77777777" w:rsidR="00687749" w:rsidRPr="005E742D" w:rsidRDefault="00687749" w:rsidP="00687749">
            <w:pPr>
              <w:jc w:val="both"/>
              <w:rPr>
                <w:b/>
              </w:rPr>
            </w:pPr>
            <w:r w:rsidRPr="005E742D">
              <w:rPr>
                <w:b/>
              </w:rPr>
              <w:t>rozsah</w:t>
            </w:r>
          </w:p>
        </w:tc>
        <w:tc>
          <w:tcPr>
            <w:tcW w:w="706" w:type="dxa"/>
            <w:gridSpan w:val="3"/>
          </w:tcPr>
          <w:p w14:paraId="5DF8F2AE" w14:textId="77777777" w:rsidR="00687749" w:rsidRPr="005E742D" w:rsidRDefault="00687749" w:rsidP="00687749">
            <w:pPr>
              <w:jc w:val="both"/>
            </w:pPr>
            <w:r w:rsidRPr="005E742D">
              <w:t>40</w:t>
            </w:r>
          </w:p>
        </w:tc>
        <w:tc>
          <w:tcPr>
            <w:tcW w:w="819" w:type="dxa"/>
            <w:gridSpan w:val="9"/>
            <w:shd w:val="clear" w:color="auto" w:fill="F7CAAC"/>
          </w:tcPr>
          <w:p w14:paraId="3282F88B" w14:textId="77777777" w:rsidR="00687749" w:rsidRPr="005E742D" w:rsidRDefault="00687749" w:rsidP="00687749">
            <w:pPr>
              <w:jc w:val="both"/>
              <w:rPr>
                <w:b/>
              </w:rPr>
            </w:pPr>
            <w:r w:rsidRPr="005E742D">
              <w:rPr>
                <w:b/>
              </w:rPr>
              <w:t>do kdy</w:t>
            </w:r>
          </w:p>
        </w:tc>
        <w:tc>
          <w:tcPr>
            <w:tcW w:w="1415" w:type="dxa"/>
            <w:gridSpan w:val="4"/>
          </w:tcPr>
          <w:p w14:paraId="6585C595" w14:textId="77777777" w:rsidR="00687749" w:rsidRPr="000B3F02" w:rsidRDefault="00687749" w:rsidP="00687749">
            <w:pPr>
              <w:jc w:val="both"/>
            </w:pPr>
            <w:r>
              <w:rPr>
                <w:kern w:val="1"/>
              </w:rPr>
              <w:t>N</w:t>
            </w:r>
          </w:p>
        </w:tc>
      </w:tr>
      <w:tr w:rsidR="00687749" w:rsidRPr="000B3F02" w14:paraId="10CA1689" w14:textId="77777777" w:rsidTr="006D6914">
        <w:trPr>
          <w:gridAfter w:val="1"/>
          <w:wAfter w:w="220" w:type="dxa"/>
        </w:trPr>
        <w:tc>
          <w:tcPr>
            <w:tcW w:w="5039" w:type="dxa"/>
            <w:gridSpan w:val="11"/>
            <w:shd w:val="clear" w:color="auto" w:fill="F7CAAC"/>
          </w:tcPr>
          <w:p w14:paraId="28B4A17E" w14:textId="77777777" w:rsidR="00687749" w:rsidRDefault="00687749" w:rsidP="00687749">
            <w:pPr>
              <w:jc w:val="both"/>
              <w:rPr>
                <w:b/>
              </w:rPr>
            </w:pPr>
            <w:r>
              <w:rPr>
                <w:b/>
              </w:rPr>
              <w:t>Typ vztahu na součásti VŠ, která uskutečňuje st. program</w:t>
            </w:r>
          </w:p>
        </w:tc>
        <w:tc>
          <w:tcPr>
            <w:tcW w:w="988" w:type="dxa"/>
            <w:gridSpan w:val="12"/>
          </w:tcPr>
          <w:p w14:paraId="34A42941" w14:textId="77777777" w:rsidR="00687749" w:rsidRPr="000B3F02" w:rsidRDefault="00687749" w:rsidP="00687749">
            <w:pPr>
              <w:jc w:val="both"/>
            </w:pPr>
            <w:r w:rsidRPr="000B3F02">
              <w:t>pp.</w:t>
            </w:r>
          </w:p>
        </w:tc>
        <w:tc>
          <w:tcPr>
            <w:tcW w:w="989" w:type="dxa"/>
            <w:gridSpan w:val="3"/>
            <w:shd w:val="clear" w:color="auto" w:fill="F7CAAC"/>
          </w:tcPr>
          <w:p w14:paraId="18CF6B39" w14:textId="77777777" w:rsidR="00687749" w:rsidRPr="00E37C6A" w:rsidRDefault="00687749" w:rsidP="00687749">
            <w:pPr>
              <w:jc w:val="both"/>
              <w:rPr>
                <w:b/>
              </w:rPr>
            </w:pPr>
            <w:r w:rsidRPr="00E37C6A">
              <w:rPr>
                <w:b/>
              </w:rPr>
              <w:t>rozsah</w:t>
            </w:r>
          </w:p>
        </w:tc>
        <w:tc>
          <w:tcPr>
            <w:tcW w:w="706" w:type="dxa"/>
            <w:gridSpan w:val="3"/>
          </w:tcPr>
          <w:p w14:paraId="68511D8E" w14:textId="77777777" w:rsidR="00687749" w:rsidRPr="00E37C6A" w:rsidRDefault="00687749" w:rsidP="00687749">
            <w:pPr>
              <w:jc w:val="both"/>
            </w:pPr>
            <w:r w:rsidRPr="000B3F02">
              <w:t>40</w:t>
            </w:r>
          </w:p>
        </w:tc>
        <w:tc>
          <w:tcPr>
            <w:tcW w:w="819" w:type="dxa"/>
            <w:gridSpan w:val="9"/>
            <w:shd w:val="clear" w:color="auto" w:fill="F7CAAC"/>
          </w:tcPr>
          <w:p w14:paraId="0AE7C51A" w14:textId="77777777" w:rsidR="00687749" w:rsidRPr="00E37C6A" w:rsidRDefault="00687749" w:rsidP="00687749">
            <w:pPr>
              <w:jc w:val="both"/>
              <w:rPr>
                <w:b/>
              </w:rPr>
            </w:pPr>
            <w:r w:rsidRPr="00E37C6A">
              <w:rPr>
                <w:b/>
              </w:rPr>
              <w:t>do kdy</w:t>
            </w:r>
          </w:p>
        </w:tc>
        <w:tc>
          <w:tcPr>
            <w:tcW w:w="1415" w:type="dxa"/>
            <w:gridSpan w:val="4"/>
          </w:tcPr>
          <w:p w14:paraId="78813B3A" w14:textId="77777777" w:rsidR="00687749" w:rsidRPr="000B3F02" w:rsidRDefault="00687749" w:rsidP="00687749">
            <w:pPr>
              <w:jc w:val="both"/>
            </w:pPr>
            <w:r>
              <w:rPr>
                <w:kern w:val="1"/>
              </w:rPr>
              <w:t>N</w:t>
            </w:r>
          </w:p>
        </w:tc>
      </w:tr>
      <w:tr w:rsidR="00687749" w14:paraId="09B3C415" w14:textId="77777777" w:rsidTr="006D6914">
        <w:trPr>
          <w:gridAfter w:val="1"/>
          <w:wAfter w:w="220" w:type="dxa"/>
        </w:trPr>
        <w:tc>
          <w:tcPr>
            <w:tcW w:w="6027" w:type="dxa"/>
            <w:gridSpan w:val="23"/>
            <w:shd w:val="clear" w:color="auto" w:fill="F7CAAC"/>
          </w:tcPr>
          <w:p w14:paraId="33CF3FFD" w14:textId="77777777" w:rsidR="00687749" w:rsidRDefault="00687749" w:rsidP="00687749">
            <w:pPr>
              <w:jc w:val="both"/>
            </w:pPr>
            <w:r>
              <w:rPr>
                <w:b/>
              </w:rPr>
              <w:t>Další současná působení jako akademický pracovník na jiných VŠ</w:t>
            </w:r>
          </w:p>
        </w:tc>
        <w:tc>
          <w:tcPr>
            <w:tcW w:w="1695" w:type="dxa"/>
            <w:gridSpan w:val="6"/>
            <w:shd w:val="clear" w:color="auto" w:fill="F7CAAC"/>
          </w:tcPr>
          <w:p w14:paraId="30D6ABEC" w14:textId="77777777" w:rsidR="00687749" w:rsidRDefault="00687749" w:rsidP="00687749">
            <w:pPr>
              <w:jc w:val="both"/>
              <w:rPr>
                <w:b/>
              </w:rPr>
            </w:pPr>
            <w:r>
              <w:rPr>
                <w:b/>
              </w:rPr>
              <w:t>typ prac. vztahu</w:t>
            </w:r>
          </w:p>
        </w:tc>
        <w:tc>
          <w:tcPr>
            <w:tcW w:w="2234" w:type="dxa"/>
            <w:gridSpan w:val="13"/>
            <w:shd w:val="clear" w:color="auto" w:fill="F7CAAC"/>
          </w:tcPr>
          <w:p w14:paraId="368E3C80" w14:textId="77777777" w:rsidR="00687749" w:rsidRDefault="00687749" w:rsidP="00687749">
            <w:pPr>
              <w:jc w:val="both"/>
              <w:rPr>
                <w:b/>
              </w:rPr>
            </w:pPr>
            <w:r>
              <w:rPr>
                <w:b/>
              </w:rPr>
              <w:t>rozsah</w:t>
            </w:r>
          </w:p>
        </w:tc>
      </w:tr>
      <w:tr w:rsidR="00687749" w14:paraId="269D1BA8" w14:textId="77777777" w:rsidTr="006D6914">
        <w:trPr>
          <w:gridAfter w:val="1"/>
          <w:wAfter w:w="220" w:type="dxa"/>
        </w:trPr>
        <w:tc>
          <w:tcPr>
            <w:tcW w:w="6027" w:type="dxa"/>
            <w:gridSpan w:val="23"/>
          </w:tcPr>
          <w:p w14:paraId="50761B57" w14:textId="77777777" w:rsidR="00687749" w:rsidRDefault="00687749" w:rsidP="00687749">
            <w:pPr>
              <w:jc w:val="both"/>
            </w:pPr>
            <w:r>
              <w:t>---</w:t>
            </w:r>
          </w:p>
        </w:tc>
        <w:tc>
          <w:tcPr>
            <w:tcW w:w="1695" w:type="dxa"/>
            <w:gridSpan w:val="6"/>
          </w:tcPr>
          <w:p w14:paraId="5E03BDE8" w14:textId="77777777" w:rsidR="00687749" w:rsidRDefault="00687749" w:rsidP="00687749">
            <w:pPr>
              <w:jc w:val="both"/>
            </w:pPr>
            <w:r>
              <w:t>---</w:t>
            </w:r>
          </w:p>
        </w:tc>
        <w:tc>
          <w:tcPr>
            <w:tcW w:w="2234" w:type="dxa"/>
            <w:gridSpan w:val="13"/>
          </w:tcPr>
          <w:p w14:paraId="50995D4C" w14:textId="77777777" w:rsidR="00687749" w:rsidRDefault="00687749" w:rsidP="00687749">
            <w:pPr>
              <w:jc w:val="both"/>
            </w:pPr>
            <w:r>
              <w:t>---</w:t>
            </w:r>
          </w:p>
        </w:tc>
      </w:tr>
      <w:tr w:rsidR="00687749" w14:paraId="77CCED02" w14:textId="77777777" w:rsidTr="006D6914">
        <w:trPr>
          <w:gridAfter w:val="1"/>
          <w:wAfter w:w="220" w:type="dxa"/>
        </w:trPr>
        <w:tc>
          <w:tcPr>
            <w:tcW w:w="6027" w:type="dxa"/>
            <w:gridSpan w:val="23"/>
          </w:tcPr>
          <w:p w14:paraId="743AB6D9" w14:textId="77777777" w:rsidR="00687749" w:rsidRDefault="00687749" w:rsidP="00687749">
            <w:pPr>
              <w:jc w:val="both"/>
            </w:pPr>
          </w:p>
        </w:tc>
        <w:tc>
          <w:tcPr>
            <w:tcW w:w="1695" w:type="dxa"/>
            <w:gridSpan w:val="6"/>
          </w:tcPr>
          <w:p w14:paraId="0B85933A" w14:textId="77777777" w:rsidR="00687749" w:rsidRDefault="00687749" w:rsidP="00687749">
            <w:pPr>
              <w:jc w:val="both"/>
            </w:pPr>
          </w:p>
        </w:tc>
        <w:tc>
          <w:tcPr>
            <w:tcW w:w="2234" w:type="dxa"/>
            <w:gridSpan w:val="13"/>
          </w:tcPr>
          <w:p w14:paraId="1E6DDD3B" w14:textId="77777777" w:rsidR="00687749" w:rsidRDefault="00687749" w:rsidP="00687749">
            <w:pPr>
              <w:jc w:val="both"/>
            </w:pPr>
          </w:p>
        </w:tc>
      </w:tr>
      <w:tr w:rsidR="00687749" w14:paraId="14158544" w14:textId="77777777" w:rsidTr="006D6914">
        <w:trPr>
          <w:gridAfter w:val="1"/>
          <w:wAfter w:w="220" w:type="dxa"/>
        </w:trPr>
        <w:tc>
          <w:tcPr>
            <w:tcW w:w="9956" w:type="dxa"/>
            <w:gridSpan w:val="42"/>
            <w:shd w:val="clear" w:color="auto" w:fill="F7CAAC"/>
          </w:tcPr>
          <w:p w14:paraId="0BAD57FF" w14:textId="77777777" w:rsidR="00687749" w:rsidRDefault="00687749" w:rsidP="00687749">
            <w:pPr>
              <w:jc w:val="both"/>
            </w:pPr>
            <w:r>
              <w:rPr>
                <w:b/>
              </w:rPr>
              <w:t>Předměty příslušného studijního programu a způsob zapojení do jejich výuky, příp. další zapojení do uskutečňování studijního programu</w:t>
            </w:r>
          </w:p>
        </w:tc>
      </w:tr>
      <w:tr w:rsidR="00687749" w:rsidRPr="002827C6" w14:paraId="3C304D6D" w14:textId="77777777" w:rsidTr="006D6914">
        <w:trPr>
          <w:gridAfter w:val="1"/>
          <w:wAfter w:w="220" w:type="dxa"/>
          <w:trHeight w:val="413"/>
        </w:trPr>
        <w:tc>
          <w:tcPr>
            <w:tcW w:w="9956" w:type="dxa"/>
            <w:gridSpan w:val="42"/>
            <w:tcBorders>
              <w:top w:val="nil"/>
            </w:tcBorders>
          </w:tcPr>
          <w:p w14:paraId="18A63AF3" w14:textId="2F6CBC7C" w:rsidR="00687749" w:rsidRPr="002827C6" w:rsidRDefault="00687749" w:rsidP="00687749">
            <w:pPr>
              <w:spacing w:before="120" w:after="120"/>
              <w:jc w:val="both"/>
            </w:pPr>
            <w:r w:rsidRPr="0062180B">
              <w:t>Základy toxikologie a ochrany životního prostředí</w:t>
            </w:r>
            <w:r>
              <w:t xml:space="preserve"> (100% p)</w:t>
            </w:r>
          </w:p>
        </w:tc>
      </w:tr>
      <w:tr w:rsidR="00687749" w:rsidRPr="002827C6" w14:paraId="25D6551D" w14:textId="77777777" w:rsidTr="006D6914">
        <w:trPr>
          <w:gridAfter w:val="1"/>
          <w:wAfter w:w="220" w:type="dxa"/>
          <w:trHeight w:val="238"/>
        </w:trPr>
        <w:tc>
          <w:tcPr>
            <w:tcW w:w="9956" w:type="dxa"/>
            <w:gridSpan w:val="42"/>
            <w:tcBorders>
              <w:top w:val="nil"/>
            </w:tcBorders>
            <w:shd w:val="clear" w:color="auto" w:fill="FBD4B4"/>
          </w:tcPr>
          <w:p w14:paraId="24171D93" w14:textId="4A784977" w:rsidR="00687749" w:rsidRPr="002827C6" w:rsidRDefault="004964CD" w:rsidP="00687749">
            <w:pPr>
              <w:jc w:val="both"/>
              <w:rPr>
                <w:b/>
              </w:rPr>
            </w:pPr>
            <w:r w:rsidRPr="002827C6">
              <w:rPr>
                <w:b/>
              </w:rPr>
              <w:t>Z</w:t>
            </w:r>
            <w:r w:rsidR="00687749" w:rsidRPr="002827C6">
              <w:rPr>
                <w:b/>
              </w:rPr>
              <w:t>apojení do výuky v dalších studijních programech na téže vysoké škole (pouze u garantů ZT a PZ předmětů)</w:t>
            </w:r>
          </w:p>
        </w:tc>
      </w:tr>
      <w:tr w:rsidR="00687749" w:rsidRPr="002827C6" w14:paraId="6B51F411" w14:textId="77777777" w:rsidTr="006D6914">
        <w:trPr>
          <w:gridAfter w:val="1"/>
          <w:wAfter w:w="220" w:type="dxa"/>
          <w:trHeight w:val="340"/>
        </w:trPr>
        <w:tc>
          <w:tcPr>
            <w:tcW w:w="2570" w:type="dxa"/>
            <w:gridSpan w:val="5"/>
            <w:tcBorders>
              <w:top w:val="nil"/>
            </w:tcBorders>
          </w:tcPr>
          <w:p w14:paraId="2A8C02AB" w14:textId="77777777" w:rsidR="00687749" w:rsidRPr="002827C6" w:rsidRDefault="00687749" w:rsidP="00687749">
            <w:pPr>
              <w:jc w:val="both"/>
              <w:rPr>
                <w:b/>
              </w:rPr>
            </w:pPr>
            <w:r w:rsidRPr="002827C6">
              <w:rPr>
                <w:b/>
              </w:rPr>
              <w:t>Název studijního předmětu</w:t>
            </w:r>
          </w:p>
        </w:tc>
        <w:tc>
          <w:tcPr>
            <w:tcW w:w="2612" w:type="dxa"/>
            <w:gridSpan w:val="9"/>
            <w:tcBorders>
              <w:top w:val="nil"/>
            </w:tcBorders>
          </w:tcPr>
          <w:p w14:paraId="584F1863" w14:textId="77777777" w:rsidR="00687749" w:rsidRPr="002827C6" w:rsidRDefault="00687749" w:rsidP="00687749">
            <w:pPr>
              <w:jc w:val="both"/>
              <w:rPr>
                <w:b/>
              </w:rPr>
            </w:pPr>
            <w:r w:rsidRPr="002827C6">
              <w:rPr>
                <w:b/>
              </w:rPr>
              <w:t>Název studijního programu</w:t>
            </w:r>
          </w:p>
        </w:tc>
        <w:tc>
          <w:tcPr>
            <w:tcW w:w="564" w:type="dxa"/>
            <w:gridSpan w:val="6"/>
            <w:tcBorders>
              <w:top w:val="nil"/>
            </w:tcBorders>
          </w:tcPr>
          <w:p w14:paraId="6D6765A1" w14:textId="77777777" w:rsidR="00687749" w:rsidRPr="002827C6" w:rsidRDefault="00687749" w:rsidP="00687749">
            <w:pPr>
              <w:jc w:val="both"/>
              <w:rPr>
                <w:b/>
              </w:rPr>
            </w:pPr>
            <w:r w:rsidRPr="002827C6">
              <w:rPr>
                <w:b/>
              </w:rPr>
              <w:t>Sem.</w:t>
            </w:r>
          </w:p>
        </w:tc>
        <w:tc>
          <w:tcPr>
            <w:tcW w:w="2100" w:type="dxa"/>
            <w:gridSpan w:val="13"/>
            <w:tcBorders>
              <w:top w:val="nil"/>
            </w:tcBorders>
          </w:tcPr>
          <w:p w14:paraId="32B2BF42" w14:textId="77777777" w:rsidR="00687749" w:rsidRPr="002827C6" w:rsidRDefault="00687749" w:rsidP="00687749">
            <w:pPr>
              <w:jc w:val="both"/>
              <w:rPr>
                <w:b/>
              </w:rPr>
            </w:pPr>
            <w:r w:rsidRPr="002827C6">
              <w:rPr>
                <w:b/>
              </w:rPr>
              <w:t>Role ve výuce daného předmětu</w:t>
            </w:r>
          </w:p>
        </w:tc>
        <w:tc>
          <w:tcPr>
            <w:tcW w:w="2110" w:type="dxa"/>
            <w:gridSpan w:val="9"/>
            <w:tcBorders>
              <w:top w:val="nil"/>
            </w:tcBorders>
          </w:tcPr>
          <w:p w14:paraId="0E6024DD" w14:textId="77777777" w:rsidR="00687749" w:rsidRPr="0064513E" w:rsidRDefault="00687749" w:rsidP="00687749">
            <w:pPr>
              <w:jc w:val="both"/>
              <w:rPr>
                <w:b/>
                <w:i/>
                <w:iCs/>
              </w:rPr>
            </w:pPr>
            <w:r w:rsidRPr="0064513E">
              <w:rPr>
                <w:b/>
                <w:i/>
                <w:iCs/>
              </w:rPr>
              <w:t xml:space="preserve">(nepovinný údaj) </w:t>
            </w:r>
          </w:p>
          <w:p w14:paraId="1972FC9E" w14:textId="77777777" w:rsidR="00687749" w:rsidRPr="002827C6" w:rsidRDefault="00687749" w:rsidP="00687749">
            <w:pPr>
              <w:jc w:val="both"/>
              <w:rPr>
                <w:b/>
              </w:rPr>
            </w:pPr>
            <w:r w:rsidRPr="002827C6">
              <w:rPr>
                <w:b/>
              </w:rPr>
              <w:t>Počet hodin za semestr</w:t>
            </w:r>
          </w:p>
        </w:tc>
      </w:tr>
      <w:tr w:rsidR="00687749" w:rsidRPr="005E1C76" w14:paraId="7CB2E7AF" w14:textId="77777777" w:rsidTr="006D6914">
        <w:trPr>
          <w:gridAfter w:val="1"/>
          <w:wAfter w:w="220" w:type="dxa"/>
          <w:trHeight w:val="285"/>
        </w:trPr>
        <w:tc>
          <w:tcPr>
            <w:tcW w:w="2570" w:type="dxa"/>
            <w:gridSpan w:val="5"/>
            <w:tcBorders>
              <w:top w:val="nil"/>
            </w:tcBorders>
            <w:vAlign w:val="center"/>
          </w:tcPr>
          <w:p w14:paraId="420D12A2" w14:textId="77777777" w:rsidR="00687749" w:rsidRPr="005E1C76" w:rsidRDefault="00687749" w:rsidP="00687749">
            <w:pPr>
              <w:rPr>
                <w:color w:val="FF0000"/>
              </w:rPr>
            </w:pPr>
          </w:p>
        </w:tc>
        <w:tc>
          <w:tcPr>
            <w:tcW w:w="2612" w:type="dxa"/>
            <w:gridSpan w:val="9"/>
            <w:tcBorders>
              <w:top w:val="nil"/>
            </w:tcBorders>
            <w:vAlign w:val="center"/>
          </w:tcPr>
          <w:p w14:paraId="0A909E68" w14:textId="77777777" w:rsidR="00687749" w:rsidRPr="005E1C76" w:rsidRDefault="00687749" w:rsidP="00687749"/>
        </w:tc>
        <w:tc>
          <w:tcPr>
            <w:tcW w:w="564" w:type="dxa"/>
            <w:gridSpan w:val="6"/>
            <w:tcBorders>
              <w:top w:val="nil"/>
            </w:tcBorders>
            <w:vAlign w:val="center"/>
          </w:tcPr>
          <w:p w14:paraId="6919AF2E" w14:textId="77777777" w:rsidR="00687749" w:rsidRPr="005E1C76" w:rsidRDefault="00687749" w:rsidP="00687749">
            <w:pPr>
              <w:jc w:val="center"/>
            </w:pPr>
          </w:p>
        </w:tc>
        <w:tc>
          <w:tcPr>
            <w:tcW w:w="2100" w:type="dxa"/>
            <w:gridSpan w:val="13"/>
            <w:tcBorders>
              <w:top w:val="nil"/>
            </w:tcBorders>
            <w:vAlign w:val="center"/>
          </w:tcPr>
          <w:p w14:paraId="196268C8" w14:textId="77777777" w:rsidR="00687749" w:rsidRPr="005E1C76" w:rsidRDefault="00687749" w:rsidP="00687749"/>
        </w:tc>
        <w:tc>
          <w:tcPr>
            <w:tcW w:w="2110" w:type="dxa"/>
            <w:gridSpan w:val="9"/>
            <w:tcBorders>
              <w:top w:val="nil"/>
            </w:tcBorders>
            <w:vAlign w:val="center"/>
          </w:tcPr>
          <w:p w14:paraId="6F5A77CD" w14:textId="77777777" w:rsidR="00687749" w:rsidRPr="005E1C76" w:rsidRDefault="00687749" w:rsidP="00687749">
            <w:pPr>
              <w:rPr>
                <w:color w:val="FF0000"/>
              </w:rPr>
            </w:pPr>
          </w:p>
        </w:tc>
      </w:tr>
      <w:tr w:rsidR="00687749" w:rsidRPr="005E1C76" w14:paraId="1985B5E8" w14:textId="77777777" w:rsidTr="006D6914">
        <w:trPr>
          <w:gridAfter w:val="1"/>
          <w:wAfter w:w="220" w:type="dxa"/>
          <w:trHeight w:val="284"/>
        </w:trPr>
        <w:tc>
          <w:tcPr>
            <w:tcW w:w="2570" w:type="dxa"/>
            <w:gridSpan w:val="5"/>
            <w:tcBorders>
              <w:top w:val="nil"/>
            </w:tcBorders>
            <w:vAlign w:val="center"/>
          </w:tcPr>
          <w:p w14:paraId="766F1A49" w14:textId="77777777" w:rsidR="00687749" w:rsidRPr="005E1C76" w:rsidRDefault="00687749" w:rsidP="00687749">
            <w:pPr>
              <w:rPr>
                <w:color w:val="FF0000"/>
              </w:rPr>
            </w:pPr>
          </w:p>
        </w:tc>
        <w:tc>
          <w:tcPr>
            <w:tcW w:w="2612" w:type="dxa"/>
            <w:gridSpan w:val="9"/>
            <w:tcBorders>
              <w:top w:val="nil"/>
            </w:tcBorders>
            <w:vAlign w:val="center"/>
          </w:tcPr>
          <w:p w14:paraId="1F504A26" w14:textId="77777777" w:rsidR="00687749" w:rsidRPr="005E1C76" w:rsidRDefault="00687749" w:rsidP="00687749"/>
        </w:tc>
        <w:tc>
          <w:tcPr>
            <w:tcW w:w="564" w:type="dxa"/>
            <w:gridSpan w:val="6"/>
            <w:tcBorders>
              <w:top w:val="nil"/>
            </w:tcBorders>
            <w:vAlign w:val="center"/>
          </w:tcPr>
          <w:p w14:paraId="66394F5F" w14:textId="77777777" w:rsidR="00687749" w:rsidRPr="005E1C76" w:rsidRDefault="00687749" w:rsidP="00687749">
            <w:pPr>
              <w:jc w:val="center"/>
            </w:pPr>
          </w:p>
        </w:tc>
        <w:tc>
          <w:tcPr>
            <w:tcW w:w="2100" w:type="dxa"/>
            <w:gridSpan w:val="13"/>
            <w:tcBorders>
              <w:top w:val="nil"/>
            </w:tcBorders>
            <w:vAlign w:val="center"/>
          </w:tcPr>
          <w:p w14:paraId="3FA6D8DC" w14:textId="77777777" w:rsidR="00687749" w:rsidRPr="005E1C76" w:rsidRDefault="00687749" w:rsidP="00687749"/>
        </w:tc>
        <w:tc>
          <w:tcPr>
            <w:tcW w:w="2110" w:type="dxa"/>
            <w:gridSpan w:val="9"/>
            <w:tcBorders>
              <w:top w:val="nil"/>
            </w:tcBorders>
            <w:vAlign w:val="center"/>
          </w:tcPr>
          <w:p w14:paraId="7EDA5898" w14:textId="77777777" w:rsidR="00687749" w:rsidRPr="005E1C76" w:rsidRDefault="00687749" w:rsidP="00687749">
            <w:pPr>
              <w:rPr>
                <w:color w:val="FF0000"/>
              </w:rPr>
            </w:pPr>
          </w:p>
        </w:tc>
      </w:tr>
      <w:tr w:rsidR="00687749" w14:paraId="56D00C8E" w14:textId="77777777" w:rsidTr="006D6914">
        <w:trPr>
          <w:gridAfter w:val="1"/>
          <w:wAfter w:w="220" w:type="dxa"/>
        </w:trPr>
        <w:tc>
          <w:tcPr>
            <w:tcW w:w="9956" w:type="dxa"/>
            <w:gridSpan w:val="42"/>
            <w:shd w:val="clear" w:color="auto" w:fill="F7CAAC"/>
          </w:tcPr>
          <w:p w14:paraId="39A05455" w14:textId="77777777" w:rsidR="00687749" w:rsidRDefault="00687749" w:rsidP="00687749">
            <w:pPr>
              <w:jc w:val="both"/>
            </w:pPr>
            <w:r>
              <w:rPr>
                <w:b/>
              </w:rPr>
              <w:t xml:space="preserve">Údaje o vzdělání na VŠ </w:t>
            </w:r>
          </w:p>
        </w:tc>
      </w:tr>
      <w:tr w:rsidR="00687749" w:rsidRPr="00570399" w14:paraId="403F3202" w14:textId="77777777" w:rsidTr="006D6914">
        <w:trPr>
          <w:gridAfter w:val="1"/>
          <w:wAfter w:w="220" w:type="dxa"/>
          <w:trHeight w:val="329"/>
        </w:trPr>
        <w:tc>
          <w:tcPr>
            <w:tcW w:w="9956" w:type="dxa"/>
            <w:gridSpan w:val="42"/>
          </w:tcPr>
          <w:p w14:paraId="067E8EF6" w14:textId="77777777" w:rsidR="00687749" w:rsidRPr="00570399" w:rsidRDefault="00687749" w:rsidP="00687749">
            <w:pPr>
              <w:spacing w:before="120" w:after="120"/>
              <w:jc w:val="both"/>
              <w:rPr>
                <w:b/>
              </w:rPr>
            </w:pPr>
            <w:r w:rsidRPr="002A6F00">
              <w:t>20</w:t>
            </w:r>
            <w:r>
              <w:t>1</w:t>
            </w:r>
            <w:r w:rsidRPr="002A6F00">
              <w:t>3</w:t>
            </w:r>
            <w:r w:rsidRPr="002A6F00">
              <w:rPr>
                <w:rFonts w:eastAsia="Calibri"/>
              </w:rPr>
              <w:t xml:space="preserve">: STU Bratislava, FCHPT, SP Biotechnologie, obor </w:t>
            </w:r>
            <w:r w:rsidRPr="002A6F00">
              <w:t>Biotechnologie</w:t>
            </w:r>
            <w:r w:rsidRPr="002A6F00">
              <w:rPr>
                <w:rFonts w:eastAsia="Calibri"/>
              </w:rPr>
              <w:t>, PhD.</w:t>
            </w:r>
          </w:p>
        </w:tc>
      </w:tr>
      <w:tr w:rsidR="00687749" w14:paraId="493B262D" w14:textId="77777777" w:rsidTr="006D6914">
        <w:trPr>
          <w:gridAfter w:val="1"/>
          <w:wAfter w:w="220" w:type="dxa"/>
        </w:trPr>
        <w:tc>
          <w:tcPr>
            <w:tcW w:w="9956" w:type="dxa"/>
            <w:gridSpan w:val="42"/>
            <w:shd w:val="clear" w:color="auto" w:fill="F7CAAC"/>
          </w:tcPr>
          <w:p w14:paraId="536E4ADF" w14:textId="2506FFC7" w:rsidR="00687749" w:rsidRDefault="00895794" w:rsidP="00687749">
            <w:pPr>
              <w:jc w:val="both"/>
              <w:rPr>
                <w:b/>
              </w:rPr>
            </w:pPr>
            <w:r>
              <w:rPr>
                <w:b/>
              </w:rPr>
              <w:t>Ú</w:t>
            </w:r>
            <w:r w:rsidR="00687749">
              <w:rPr>
                <w:b/>
              </w:rPr>
              <w:t>daje o odborném působení od absolvování VŠ</w:t>
            </w:r>
          </w:p>
        </w:tc>
      </w:tr>
      <w:tr w:rsidR="00687749" w:rsidRPr="00B55CF6" w14:paraId="32D92A5B" w14:textId="77777777" w:rsidTr="006D6914">
        <w:trPr>
          <w:gridAfter w:val="1"/>
          <w:wAfter w:w="220" w:type="dxa"/>
          <w:trHeight w:val="288"/>
        </w:trPr>
        <w:tc>
          <w:tcPr>
            <w:tcW w:w="9956" w:type="dxa"/>
            <w:gridSpan w:val="42"/>
          </w:tcPr>
          <w:p w14:paraId="7EF40AB1" w14:textId="77777777" w:rsidR="00687749" w:rsidRPr="000B3F02" w:rsidRDefault="00687749" w:rsidP="00687749">
            <w:pPr>
              <w:spacing w:before="120" w:after="60"/>
              <w:jc w:val="both"/>
              <w:rPr>
                <w:rFonts w:eastAsia="Arial Unicode MS"/>
              </w:rPr>
            </w:pPr>
            <w:r w:rsidRPr="002A6F00">
              <w:rPr>
                <w:rFonts w:eastAsia="Calibri"/>
              </w:rPr>
              <w:t>2017 – dosud: UTB Zlín, FT, odborný asiste</w:t>
            </w:r>
            <w:r w:rsidRPr="000B3F02">
              <w:rPr>
                <w:rFonts w:eastAsia="Calibri"/>
              </w:rPr>
              <w:t>nt</w:t>
            </w:r>
            <w:r>
              <w:rPr>
                <w:rFonts w:eastAsia="Calibri"/>
              </w:rPr>
              <w:t xml:space="preserve">, od r. </w:t>
            </w:r>
            <w:r>
              <w:rPr>
                <w:color w:val="000000"/>
              </w:rPr>
              <w:t xml:space="preserve">2023 </w:t>
            </w:r>
            <w:r w:rsidRPr="00837EAB">
              <w:rPr>
                <w:color w:val="000000"/>
              </w:rPr>
              <w:t>ředitel Ústavu inženýrství ochrany životního prostředí</w:t>
            </w:r>
            <w:r>
              <w:rPr>
                <w:color w:val="000000"/>
              </w:rPr>
              <w:t>, od r. 2024 docent</w:t>
            </w:r>
            <w:r w:rsidRPr="000B3F02">
              <w:rPr>
                <w:rFonts w:eastAsia="Arial Unicode MS"/>
              </w:rPr>
              <w:t xml:space="preserve"> </w:t>
            </w:r>
            <w:r w:rsidRPr="000B3F02">
              <w:t>(pp.)</w:t>
            </w:r>
          </w:p>
          <w:p w14:paraId="5F214705" w14:textId="77777777" w:rsidR="00687749" w:rsidRPr="000B3F02" w:rsidRDefault="00687749" w:rsidP="00687749">
            <w:pPr>
              <w:pStyle w:val="KartaC-I"/>
              <w:spacing w:before="60" w:after="60"/>
              <w:rPr>
                <w:rFonts w:eastAsia="Calibri"/>
              </w:rPr>
            </w:pPr>
            <w:r w:rsidRPr="000B3F02">
              <w:rPr>
                <w:rFonts w:eastAsia="Calibri"/>
              </w:rPr>
              <w:t xml:space="preserve">01/2016 – 12/2016: CAM, Qatar University, Qatar, výzkumný pracovník </w:t>
            </w:r>
            <w:r w:rsidRPr="000B3F02">
              <w:rPr>
                <w:rFonts w:eastAsia="Arial Unicode MS"/>
              </w:rPr>
              <w:t>(pp.)</w:t>
            </w:r>
          </w:p>
          <w:p w14:paraId="1AAE7C09" w14:textId="77777777" w:rsidR="00687749" w:rsidRPr="00B55CF6" w:rsidRDefault="00687749" w:rsidP="00687749">
            <w:pPr>
              <w:pStyle w:val="KartaC-I"/>
              <w:spacing w:before="60"/>
            </w:pPr>
            <w:r w:rsidRPr="000B3F02">
              <w:t>2013 – 2016</w:t>
            </w:r>
            <w:r w:rsidRPr="000B3F02">
              <w:rPr>
                <w:rFonts w:eastAsia="Calibri"/>
              </w:rPr>
              <w:t xml:space="preserve">: CHÚ SAV, Bratislava, výzkumný pracovník </w:t>
            </w:r>
            <w:r w:rsidRPr="000B3F02">
              <w:rPr>
                <w:rFonts w:eastAsia="Arial Unicode MS"/>
              </w:rPr>
              <w:t>(pp.)</w:t>
            </w:r>
          </w:p>
        </w:tc>
      </w:tr>
      <w:tr w:rsidR="00687749" w14:paraId="75B23224" w14:textId="77777777" w:rsidTr="006D6914">
        <w:trPr>
          <w:gridAfter w:val="1"/>
          <w:wAfter w:w="220" w:type="dxa"/>
          <w:trHeight w:val="250"/>
        </w:trPr>
        <w:tc>
          <w:tcPr>
            <w:tcW w:w="9956" w:type="dxa"/>
            <w:gridSpan w:val="42"/>
            <w:shd w:val="clear" w:color="auto" w:fill="F7CAAC"/>
          </w:tcPr>
          <w:p w14:paraId="503AAAAB" w14:textId="613B1529" w:rsidR="00687749" w:rsidRDefault="00895794" w:rsidP="00687749">
            <w:pPr>
              <w:jc w:val="both"/>
            </w:pPr>
            <w:r>
              <w:rPr>
                <w:b/>
              </w:rPr>
              <w:t>Z</w:t>
            </w:r>
            <w:r w:rsidR="00687749">
              <w:rPr>
                <w:b/>
              </w:rPr>
              <w:t>kušenosti s vedením kvalifikačních a rigorózních prací</w:t>
            </w:r>
          </w:p>
        </w:tc>
      </w:tr>
      <w:tr w:rsidR="00687749" w14:paraId="718C0F6B" w14:textId="77777777" w:rsidTr="006D6914">
        <w:trPr>
          <w:gridAfter w:val="1"/>
          <w:wAfter w:w="220" w:type="dxa"/>
          <w:trHeight w:val="371"/>
        </w:trPr>
        <w:tc>
          <w:tcPr>
            <w:tcW w:w="9956" w:type="dxa"/>
            <w:gridSpan w:val="42"/>
          </w:tcPr>
          <w:p w14:paraId="503A8EFB" w14:textId="4A3BF886" w:rsidR="00687749" w:rsidRDefault="00687749" w:rsidP="00687749">
            <w:pPr>
              <w:spacing w:before="120" w:after="120"/>
              <w:jc w:val="both"/>
            </w:pPr>
            <w:r>
              <w:t xml:space="preserve">Počet obhájených prací, které vyučující vedl v </w:t>
            </w:r>
            <w:r w:rsidRPr="00713913">
              <w:t>období 2015 – 2024</w:t>
            </w:r>
            <w:r w:rsidRPr="00A55B28">
              <w:t xml:space="preserve">: </w:t>
            </w:r>
            <w:r w:rsidRPr="00A55B28">
              <w:rPr>
                <w:b/>
                <w:bCs/>
              </w:rPr>
              <w:t>3</w:t>
            </w:r>
            <w:r w:rsidRPr="00A55B28">
              <w:t xml:space="preserve"> BP, </w:t>
            </w:r>
            <w:r w:rsidRPr="00A55B28">
              <w:rPr>
                <w:b/>
                <w:bCs/>
              </w:rPr>
              <w:t>6</w:t>
            </w:r>
            <w:r w:rsidRPr="00A55B28">
              <w:t xml:space="preserve"> DP.</w:t>
            </w:r>
          </w:p>
        </w:tc>
      </w:tr>
      <w:tr w:rsidR="00687749" w14:paraId="4909746F" w14:textId="77777777" w:rsidTr="006D6914">
        <w:trPr>
          <w:gridAfter w:val="1"/>
          <w:wAfter w:w="220" w:type="dxa"/>
          <w:cantSplit/>
        </w:trPr>
        <w:tc>
          <w:tcPr>
            <w:tcW w:w="3328" w:type="dxa"/>
            <w:gridSpan w:val="8"/>
            <w:tcBorders>
              <w:top w:val="single" w:sz="12" w:space="0" w:color="auto"/>
            </w:tcBorders>
            <w:shd w:val="clear" w:color="auto" w:fill="F7CAAC"/>
          </w:tcPr>
          <w:p w14:paraId="25386CB7" w14:textId="77777777" w:rsidR="00687749" w:rsidRDefault="00687749" w:rsidP="00687749">
            <w:pPr>
              <w:jc w:val="both"/>
            </w:pPr>
            <w:r>
              <w:rPr>
                <w:b/>
              </w:rPr>
              <w:t xml:space="preserve">Obor habilitačního řízení </w:t>
            </w:r>
          </w:p>
        </w:tc>
        <w:tc>
          <w:tcPr>
            <w:tcW w:w="2233" w:type="dxa"/>
            <w:gridSpan w:val="9"/>
            <w:tcBorders>
              <w:top w:val="single" w:sz="12" w:space="0" w:color="auto"/>
            </w:tcBorders>
            <w:shd w:val="clear" w:color="auto" w:fill="F7CAAC"/>
          </w:tcPr>
          <w:p w14:paraId="00AF713D" w14:textId="77777777" w:rsidR="00687749" w:rsidRDefault="00687749" w:rsidP="00687749">
            <w:pPr>
              <w:jc w:val="both"/>
            </w:pPr>
            <w:r>
              <w:rPr>
                <w:b/>
              </w:rPr>
              <w:t>Rok udělení hodnosti</w:t>
            </w:r>
          </w:p>
        </w:tc>
        <w:tc>
          <w:tcPr>
            <w:tcW w:w="2285" w:type="dxa"/>
            <w:gridSpan w:val="16"/>
            <w:tcBorders>
              <w:top w:val="single" w:sz="12" w:space="0" w:color="auto"/>
              <w:right w:val="single" w:sz="12" w:space="0" w:color="auto"/>
            </w:tcBorders>
            <w:shd w:val="clear" w:color="auto" w:fill="F7CAAC"/>
          </w:tcPr>
          <w:p w14:paraId="6597F2F2" w14:textId="77777777" w:rsidR="00687749" w:rsidRDefault="00687749" w:rsidP="00687749">
            <w:pPr>
              <w:jc w:val="both"/>
            </w:pPr>
            <w:r>
              <w:rPr>
                <w:b/>
              </w:rPr>
              <w:t>Řízení konáno na VŠ</w:t>
            </w:r>
          </w:p>
        </w:tc>
        <w:tc>
          <w:tcPr>
            <w:tcW w:w="2110" w:type="dxa"/>
            <w:gridSpan w:val="9"/>
            <w:tcBorders>
              <w:top w:val="single" w:sz="12" w:space="0" w:color="auto"/>
              <w:left w:val="single" w:sz="12" w:space="0" w:color="auto"/>
            </w:tcBorders>
            <w:shd w:val="clear" w:color="auto" w:fill="F7CAAC"/>
          </w:tcPr>
          <w:p w14:paraId="11501A31" w14:textId="5A5480FB" w:rsidR="00687749" w:rsidRDefault="00895794" w:rsidP="00687749">
            <w:pPr>
              <w:jc w:val="both"/>
              <w:rPr>
                <w:b/>
              </w:rPr>
            </w:pPr>
            <w:r>
              <w:rPr>
                <w:b/>
              </w:rPr>
              <w:t>O</w:t>
            </w:r>
            <w:r w:rsidR="00687749">
              <w:rPr>
                <w:b/>
              </w:rPr>
              <w:t>hlasy publikací</w:t>
            </w:r>
          </w:p>
        </w:tc>
      </w:tr>
      <w:tr w:rsidR="00687749" w14:paraId="2EA6A84E" w14:textId="77777777" w:rsidTr="006D6914">
        <w:trPr>
          <w:gridAfter w:val="1"/>
          <w:wAfter w:w="220" w:type="dxa"/>
          <w:cantSplit/>
        </w:trPr>
        <w:tc>
          <w:tcPr>
            <w:tcW w:w="3328" w:type="dxa"/>
            <w:gridSpan w:val="8"/>
            <w:vAlign w:val="center"/>
          </w:tcPr>
          <w:p w14:paraId="0AC4ADBB" w14:textId="174D532A" w:rsidR="00687749" w:rsidRPr="004F733D" w:rsidRDefault="00687749" w:rsidP="00687749">
            <w:pPr>
              <w:spacing w:before="60" w:after="60"/>
              <w:rPr>
                <w:highlight w:val="yellow"/>
              </w:rPr>
            </w:pPr>
            <w:r>
              <w:t>Environmentální chemie a inženýrství</w:t>
            </w:r>
          </w:p>
        </w:tc>
        <w:tc>
          <w:tcPr>
            <w:tcW w:w="2233" w:type="dxa"/>
            <w:gridSpan w:val="9"/>
            <w:vAlign w:val="center"/>
          </w:tcPr>
          <w:p w14:paraId="36498586" w14:textId="11087740" w:rsidR="00687749" w:rsidRPr="004F733D" w:rsidRDefault="00687749" w:rsidP="00687749">
            <w:pPr>
              <w:spacing w:before="60" w:after="60"/>
              <w:rPr>
                <w:highlight w:val="yellow"/>
              </w:rPr>
            </w:pPr>
            <w:r>
              <w:t>2024</w:t>
            </w:r>
          </w:p>
        </w:tc>
        <w:tc>
          <w:tcPr>
            <w:tcW w:w="2285" w:type="dxa"/>
            <w:gridSpan w:val="16"/>
            <w:tcBorders>
              <w:right w:val="single" w:sz="12" w:space="0" w:color="auto"/>
            </w:tcBorders>
            <w:vAlign w:val="center"/>
          </w:tcPr>
          <w:p w14:paraId="3D942E10" w14:textId="28F4CB4C" w:rsidR="00687749" w:rsidRPr="004F733D" w:rsidRDefault="00687749" w:rsidP="00687749">
            <w:pPr>
              <w:spacing w:before="60" w:after="60"/>
              <w:rPr>
                <w:highlight w:val="yellow"/>
              </w:rPr>
            </w:pPr>
            <w:r>
              <w:t>UPCE Pardubice</w:t>
            </w:r>
          </w:p>
        </w:tc>
        <w:tc>
          <w:tcPr>
            <w:tcW w:w="695" w:type="dxa"/>
            <w:gridSpan w:val="5"/>
            <w:tcBorders>
              <w:left w:val="single" w:sz="12" w:space="0" w:color="auto"/>
            </w:tcBorders>
            <w:shd w:val="clear" w:color="auto" w:fill="F7CAAC"/>
            <w:vAlign w:val="center"/>
          </w:tcPr>
          <w:p w14:paraId="78B7E11E" w14:textId="77777777" w:rsidR="00687749" w:rsidRPr="00F20AEF" w:rsidRDefault="00687749" w:rsidP="00687749">
            <w:pPr>
              <w:spacing w:before="60" w:after="60"/>
            </w:pPr>
            <w:r w:rsidRPr="00F20AEF">
              <w:rPr>
                <w:b/>
              </w:rPr>
              <w:t>WoS</w:t>
            </w:r>
          </w:p>
        </w:tc>
        <w:tc>
          <w:tcPr>
            <w:tcW w:w="706" w:type="dxa"/>
            <w:gridSpan w:val="2"/>
            <w:shd w:val="clear" w:color="auto" w:fill="F7CAAC"/>
            <w:vAlign w:val="center"/>
          </w:tcPr>
          <w:p w14:paraId="41443CC6" w14:textId="77777777" w:rsidR="00687749" w:rsidRPr="00F20AEF" w:rsidRDefault="00687749" w:rsidP="00687749">
            <w:pPr>
              <w:spacing w:before="60" w:after="60"/>
              <w:rPr>
                <w:sz w:val="18"/>
              </w:rPr>
            </w:pPr>
            <w:r w:rsidRPr="00F20AEF">
              <w:rPr>
                <w:b/>
                <w:sz w:val="18"/>
              </w:rPr>
              <w:t>Scopus</w:t>
            </w:r>
          </w:p>
        </w:tc>
        <w:tc>
          <w:tcPr>
            <w:tcW w:w="709" w:type="dxa"/>
            <w:gridSpan w:val="2"/>
            <w:shd w:val="clear" w:color="auto" w:fill="F7CAAC"/>
            <w:vAlign w:val="center"/>
          </w:tcPr>
          <w:p w14:paraId="71DC61F3" w14:textId="77777777" w:rsidR="00687749" w:rsidRDefault="00687749" w:rsidP="00687749">
            <w:pPr>
              <w:spacing w:before="60" w:after="60"/>
            </w:pPr>
            <w:r>
              <w:rPr>
                <w:b/>
                <w:sz w:val="18"/>
              </w:rPr>
              <w:t>ostatní</w:t>
            </w:r>
          </w:p>
        </w:tc>
      </w:tr>
      <w:tr w:rsidR="00687749" w:rsidRPr="00D451F4" w14:paraId="3BA0CDF6" w14:textId="77777777" w:rsidTr="006D6914">
        <w:trPr>
          <w:gridAfter w:val="1"/>
          <w:wAfter w:w="220" w:type="dxa"/>
          <w:cantSplit/>
          <w:trHeight w:val="70"/>
        </w:trPr>
        <w:tc>
          <w:tcPr>
            <w:tcW w:w="3328" w:type="dxa"/>
            <w:gridSpan w:val="8"/>
            <w:shd w:val="clear" w:color="auto" w:fill="F7CAAC"/>
          </w:tcPr>
          <w:p w14:paraId="4A938A15" w14:textId="77777777" w:rsidR="00687749" w:rsidRDefault="00687749" w:rsidP="00687749">
            <w:pPr>
              <w:jc w:val="both"/>
            </w:pPr>
            <w:r>
              <w:rPr>
                <w:b/>
              </w:rPr>
              <w:t>Obor jmenovacího řízení</w:t>
            </w:r>
          </w:p>
        </w:tc>
        <w:tc>
          <w:tcPr>
            <w:tcW w:w="2233" w:type="dxa"/>
            <w:gridSpan w:val="9"/>
            <w:shd w:val="clear" w:color="auto" w:fill="F7CAAC"/>
          </w:tcPr>
          <w:p w14:paraId="192527FD" w14:textId="77777777" w:rsidR="00687749" w:rsidRDefault="00687749" w:rsidP="00687749">
            <w:pPr>
              <w:jc w:val="both"/>
            </w:pPr>
            <w:r>
              <w:rPr>
                <w:b/>
              </w:rPr>
              <w:t>Rok udělení hodnosti</w:t>
            </w:r>
          </w:p>
        </w:tc>
        <w:tc>
          <w:tcPr>
            <w:tcW w:w="2285" w:type="dxa"/>
            <w:gridSpan w:val="16"/>
            <w:tcBorders>
              <w:right w:val="single" w:sz="12" w:space="0" w:color="auto"/>
            </w:tcBorders>
            <w:shd w:val="clear" w:color="auto" w:fill="F7CAAC"/>
          </w:tcPr>
          <w:p w14:paraId="417BDF04" w14:textId="77777777" w:rsidR="00687749" w:rsidRDefault="00687749" w:rsidP="00687749">
            <w:pPr>
              <w:jc w:val="both"/>
            </w:pPr>
            <w:r>
              <w:rPr>
                <w:b/>
              </w:rPr>
              <w:t>Řízení konáno na VŠ</w:t>
            </w:r>
          </w:p>
        </w:tc>
        <w:tc>
          <w:tcPr>
            <w:tcW w:w="695" w:type="dxa"/>
            <w:gridSpan w:val="5"/>
            <w:tcBorders>
              <w:left w:val="single" w:sz="12" w:space="0" w:color="auto"/>
            </w:tcBorders>
          </w:tcPr>
          <w:p w14:paraId="48276895" w14:textId="4C3BB0F3" w:rsidR="00687749" w:rsidRPr="00A55B28" w:rsidRDefault="00687749" w:rsidP="00687749">
            <w:pPr>
              <w:jc w:val="center"/>
              <w:rPr>
                <w:b/>
              </w:rPr>
            </w:pPr>
            <w:r w:rsidRPr="00A55B28">
              <w:rPr>
                <w:b/>
                <w:bCs/>
                <w:kern w:val="1"/>
              </w:rPr>
              <w:t>112</w:t>
            </w:r>
            <w:r w:rsidR="00A55B28" w:rsidRPr="00A55B28">
              <w:rPr>
                <w:b/>
                <w:bCs/>
                <w:kern w:val="1"/>
              </w:rPr>
              <w:t>1</w:t>
            </w:r>
          </w:p>
        </w:tc>
        <w:tc>
          <w:tcPr>
            <w:tcW w:w="706" w:type="dxa"/>
            <w:gridSpan w:val="2"/>
          </w:tcPr>
          <w:p w14:paraId="2AE3E496" w14:textId="073B3BD1" w:rsidR="00687749" w:rsidRPr="00A55B28" w:rsidRDefault="00687749" w:rsidP="00687749">
            <w:pPr>
              <w:jc w:val="center"/>
              <w:rPr>
                <w:b/>
              </w:rPr>
            </w:pPr>
            <w:r w:rsidRPr="00A55B28">
              <w:rPr>
                <w:b/>
                <w:bCs/>
                <w:kern w:val="1"/>
              </w:rPr>
              <w:t>12</w:t>
            </w:r>
            <w:r w:rsidR="00A55B28" w:rsidRPr="00A55B28">
              <w:rPr>
                <w:b/>
                <w:bCs/>
                <w:kern w:val="1"/>
              </w:rPr>
              <w:t>4</w:t>
            </w:r>
            <w:r w:rsidRPr="00A55B28">
              <w:rPr>
                <w:b/>
                <w:bCs/>
                <w:kern w:val="1"/>
              </w:rPr>
              <w:t>9</w:t>
            </w:r>
          </w:p>
        </w:tc>
        <w:tc>
          <w:tcPr>
            <w:tcW w:w="709" w:type="dxa"/>
            <w:gridSpan w:val="2"/>
          </w:tcPr>
          <w:p w14:paraId="03C51AC6" w14:textId="77777777" w:rsidR="00687749" w:rsidRPr="00A55B28" w:rsidRDefault="00687749" w:rsidP="00687749">
            <w:pPr>
              <w:jc w:val="center"/>
              <w:rPr>
                <w:b/>
                <w:sz w:val="18"/>
                <w:szCs w:val="18"/>
              </w:rPr>
            </w:pPr>
            <w:r w:rsidRPr="00A55B28">
              <w:rPr>
                <w:b/>
                <w:bCs/>
                <w:kern w:val="1"/>
                <w:sz w:val="18"/>
                <w:szCs w:val="18"/>
              </w:rPr>
              <w:t>neevid.</w:t>
            </w:r>
          </w:p>
        </w:tc>
      </w:tr>
      <w:tr w:rsidR="00687749" w:rsidRPr="00D451F4" w14:paraId="35F9744C" w14:textId="77777777" w:rsidTr="006D6914">
        <w:trPr>
          <w:gridAfter w:val="1"/>
          <w:wAfter w:w="220" w:type="dxa"/>
          <w:trHeight w:val="205"/>
        </w:trPr>
        <w:tc>
          <w:tcPr>
            <w:tcW w:w="3328" w:type="dxa"/>
            <w:gridSpan w:val="8"/>
            <w:vAlign w:val="center"/>
          </w:tcPr>
          <w:p w14:paraId="230A1A67" w14:textId="77777777" w:rsidR="00687749" w:rsidRDefault="00687749" w:rsidP="00687749">
            <w:r>
              <w:t>---</w:t>
            </w:r>
          </w:p>
        </w:tc>
        <w:tc>
          <w:tcPr>
            <w:tcW w:w="2233" w:type="dxa"/>
            <w:gridSpan w:val="9"/>
            <w:vAlign w:val="center"/>
          </w:tcPr>
          <w:p w14:paraId="55A3B88F" w14:textId="77777777" w:rsidR="00687749" w:rsidRDefault="00687749" w:rsidP="00687749">
            <w:r>
              <w:t>---</w:t>
            </w:r>
          </w:p>
        </w:tc>
        <w:tc>
          <w:tcPr>
            <w:tcW w:w="2285" w:type="dxa"/>
            <w:gridSpan w:val="16"/>
            <w:tcBorders>
              <w:right w:val="single" w:sz="12" w:space="0" w:color="auto"/>
            </w:tcBorders>
            <w:vAlign w:val="center"/>
          </w:tcPr>
          <w:p w14:paraId="04EC294F" w14:textId="77777777" w:rsidR="00687749" w:rsidRDefault="00687749" w:rsidP="00687749">
            <w:r>
              <w:t>---</w:t>
            </w:r>
          </w:p>
        </w:tc>
        <w:tc>
          <w:tcPr>
            <w:tcW w:w="1401" w:type="dxa"/>
            <w:gridSpan w:val="7"/>
            <w:tcBorders>
              <w:left w:val="single" w:sz="12" w:space="0" w:color="auto"/>
            </w:tcBorders>
            <w:shd w:val="clear" w:color="auto" w:fill="FBD4B4"/>
            <w:vAlign w:val="center"/>
          </w:tcPr>
          <w:p w14:paraId="72F969A1" w14:textId="77777777" w:rsidR="00687749" w:rsidRPr="00A55B28" w:rsidRDefault="00687749" w:rsidP="00687749">
            <w:pPr>
              <w:jc w:val="both"/>
              <w:rPr>
                <w:b/>
                <w:sz w:val="18"/>
              </w:rPr>
            </w:pPr>
            <w:r w:rsidRPr="00A55B28">
              <w:rPr>
                <w:b/>
                <w:sz w:val="18"/>
              </w:rPr>
              <w:t>H-index WoS/Scopus</w:t>
            </w:r>
          </w:p>
        </w:tc>
        <w:tc>
          <w:tcPr>
            <w:tcW w:w="709" w:type="dxa"/>
            <w:gridSpan w:val="2"/>
            <w:vAlign w:val="center"/>
          </w:tcPr>
          <w:p w14:paraId="65562C96" w14:textId="2CFF7E90" w:rsidR="00687749" w:rsidRPr="00A55B28" w:rsidRDefault="00687749" w:rsidP="00687749">
            <w:pPr>
              <w:jc w:val="center"/>
              <w:rPr>
                <w:b/>
              </w:rPr>
            </w:pPr>
            <w:r w:rsidRPr="00A55B28">
              <w:rPr>
                <w:b/>
              </w:rPr>
              <w:t>17/18</w:t>
            </w:r>
          </w:p>
        </w:tc>
      </w:tr>
      <w:tr w:rsidR="00687749" w14:paraId="2354EC22" w14:textId="77777777" w:rsidTr="006D6914">
        <w:trPr>
          <w:gridAfter w:val="1"/>
          <w:wAfter w:w="220" w:type="dxa"/>
        </w:trPr>
        <w:tc>
          <w:tcPr>
            <w:tcW w:w="9956" w:type="dxa"/>
            <w:gridSpan w:val="42"/>
            <w:shd w:val="clear" w:color="auto" w:fill="F7CAAC"/>
          </w:tcPr>
          <w:p w14:paraId="3DEF607A" w14:textId="6181F91B" w:rsidR="00687749" w:rsidRDefault="000079C3" w:rsidP="00687749">
            <w:pPr>
              <w:jc w:val="both"/>
              <w:rPr>
                <w:b/>
              </w:rPr>
            </w:pPr>
            <w:r>
              <w:rPr>
                <w:b/>
              </w:rPr>
              <w:t>P</w:t>
            </w:r>
            <w:r w:rsidR="00687749">
              <w:rPr>
                <w:b/>
              </w:rPr>
              <w:t xml:space="preserve">řehled o nejvýznamnější publikační a další tvůrčí činnosti nebo další profesní činnosti u odborníků z praxe vztahující se k zabezpečovaným předmětům </w:t>
            </w:r>
          </w:p>
        </w:tc>
      </w:tr>
      <w:tr w:rsidR="00687749" w:rsidRPr="00641DD1" w14:paraId="2259E0D7" w14:textId="77777777" w:rsidTr="006D6914">
        <w:trPr>
          <w:gridAfter w:val="1"/>
          <w:wAfter w:w="220" w:type="dxa"/>
          <w:trHeight w:val="708"/>
        </w:trPr>
        <w:tc>
          <w:tcPr>
            <w:tcW w:w="9956" w:type="dxa"/>
            <w:gridSpan w:val="42"/>
          </w:tcPr>
          <w:p w14:paraId="265713A6" w14:textId="0D5C7479" w:rsidR="00204D68" w:rsidRDefault="005855F8" w:rsidP="00687749">
            <w:pPr>
              <w:pStyle w:val="TableParagraph"/>
              <w:spacing w:before="120" w:after="120" w:line="240" w:lineRule="auto"/>
              <w:ind w:left="0"/>
              <w:rPr>
                <w:sz w:val="20"/>
                <w:szCs w:val="20"/>
                <w:shd w:val="clear" w:color="auto" w:fill="FFFFFF"/>
                <w:lang w:val="en-US"/>
              </w:rPr>
            </w:pPr>
            <w:r>
              <w:rPr>
                <w:sz w:val="20"/>
                <w:szCs w:val="20"/>
                <w:shd w:val="clear" w:color="auto" w:fill="FFFFFF"/>
                <w:lang w:val="en-US"/>
              </w:rPr>
              <w:t xml:space="preserve">SOTOLAROVA, J., OSICKA, J., PLACHY, T., </w:t>
            </w:r>
            <w:r w:rsidRPr="009C2AF0">
              <w:rPr>
                <w:b/>
                <w:bCs/>
                <w:sz w:val="20"/>
                <w:szCs w:val="20"/>
                <w:shd w:val="clear" w:color="auto" w:fill="FFFFFF"/>
                <w:lang w:val="en-US"/>
              </w:rPr>
              <w:t>FILIP, J. (30%)</w:t>
            </w:r>
            <w:r>
              <w:rPr>
                <w:sz w:val="20"/>
                <w:szCs w:val="20"/>
                <w:shd w:val="clear" w:color="auto" w:fill="FFFFFF"/>
                <w:lang w:val="en-US"/>
              </w:rPr>
              <w:t xml:space="preserve">: Tailoring electrochemical properties of hydrogel by different types of graphene oxide. </w:t>
            </w:r>
            <w:r w:rsidRPr="009C2AF0">
              <w:rPr>
                <w:i/>
                <w:iCs/>
                <w:sz w:val="20"/>
                <w:szCs w:val="20"/>
                <w:shd w:val="clear" w:color="auto" w:fill="FFFFFF"/>
                <w:lang w:val="en-US"/>
              </w:rPr>
              <w:t>Applied Surface Science</w:t>
            </w:r>
            <w:r>
              <w:rPr>
                <w:sz w:val="20"/>
                <w:szCs w:val="20"/>
                <w:shd w:val="clear" w:color="auto" w:fill="FFFFFF"/>
                <w:lang w:val="en-US"/>
              </w:rPr>
              <w:t xml:space="preserve"> 661, 160064, </w:t>
            </w:r>
            <w:r w:rsidRPr="009C2AF0">
              <w:rPr>
                <w:b/>
                <w:bCs/>
                <w:sz w:val="20"/>
                <w:szCs w:val="20"/>
                <w:shd w:val="clear" w:color="auto" w:fill="FFFFFF"/>
                <w:lang w:val="en-US"/>
              </w:rPr>
              <w:t>2024</w:t>
            </w:r>
            <w:r>
              <w:rPr>
                <w:sz w:val="20"/>
                <w:szCs w:val="20"/>
                <w:shd w:val="clear" w:color="auto" w:fill="FFFFFF"/>
                <w:lang w:val="en-US"/>
              </w:rPr>
              <w:t>. Jimp (Q1)</w:t>
            </w:r>
          </w:p>
          <w:p w14:paraId="0BF39697" w14:textId="73460653" w:rsidR="00687749" w:rsidRPr="00FD2210" w:rsidRDefault="00687749" w:rsidP="00687749">
            <w:pPr>
              <w:pStyle w:val="TableParagraph"/>
              <w:spacing w:before="120" w:after="120" w:line="240" w:lineRule="auto"/>
              <w:ind w:left="0"/>
              <w:rPr>
                <w:rFonts w:eastAsiaTheme="minorHAnsi"/>
                <w:sz w:val="20"/>
                <w:szCs w:val="20"/>
              </w:rPr>
            </w:pPr>
            <w:r w:rsidRPr="00FD2210">
              <w:rPr>
                <w:sz w:val="20"/>
                <w:szCs w:val="20"/>
                <w:shd w:val="clear" w:color="auto" w:fill="FFFFFF"/>
                <w:lang w:val="en-US"/>
              </w:rPr>
              <w:t xml:space="preserve">ZABIEROWSKI, P., OSIČKA, J., </w:t>
            </w:r>
            <w:r>
              <w:rPr>
                <w:sz w:val="20"/>
                <w:szCs w:val="20"/>
                <w:shd w:val="clear" w:color="auto" w:fill="FFFFFF"/>
                <w:lang w:val="en-US"/>
              </w:rPr>
              <w:t>ŠŤ</w:t>
            </w:r>
            <w:r w:rsidRPr="00FD2210">
              <w:rPr>
                <w:sz w:val="20"/>
                <w:szCs w:val="20"/>
                <w:shd w:val="clear" w:color="auto" w:fill="FFFFFF"/>
                <w:lang w:val="en-US"/>
              </w:rPr>
              <w:t>ASTN</w:t>
            </w:r>
            <w:r>
              <w:rPr>
                <w:sz w:val="20"/>
                <w:szCs w:val="20"/>
                <w:shd w:val="clear" w:color="auto" w:fill="FFFFFF"/>
                <w:lang w:val="en-US"/>
              </w:rPr>
              <w:t>Ý</w:t>
            </w:r>
            <w:r w:rsidRPr="00FD2210">
              <w:rPr>
                <w:sz w:val="20"/>
                <w:szCs w:val="20"/>
                <w:shd w:val="clear" w:color="auto" w:fill="FFFFFF"/>
                <w:lang w:val="en-US"/>
              </w:rPr>
              <w:t xml:space="preserve">, J., </w:t>
            </w:r>
            <w:r w:rsidRPr="00FD2210">
              <w:rPr>
                <w:b/>
                <w:sz w:val="20"/>
                <w:szCs w:val="20"/>
                <w:shd w:val="clear" w:color="auto" w:fill="FFFFFF"/>
                <w:lang w:val="en-US"/>
              </w:rPr>
              <w:t>FILIP, J. (35%)</w:t>
            </w:r>
            <w:r w:rsidRPr="00FD2210">
              <w:rPr>
                <w:sz w:val="20"/>
                <w:szCs w:val="20"/>
                <w:shd w:val="clear" w:color="auto" w:fill="FFFFFF"/>
                <w:lang w:val="en-US"/>
              </w:rPr>
              <w:t>: Imprinting of different types of graphene oxide with metal cations. </w:t>
            </w:r>
            <w:r w:rsidRPr="00FD2210">
              <w:rPr>
                <w:i/>
                <w:iCs/>
                <w:sz w:val="20"/>
                <w:szCs w:val="20"/>
                <w:shd w:val="clear" w:color="auto" w:fill="FFFFFF"/>
                <w:lang w:val="en-US"/>
              </w:rPr>
              <w:t xml:space="preserve">Electrochimica Acta </w:t>
            </w:r>
            <w:r w:rsidRPr="00FD2210">
              <w:rPr>
                <w:sz w:val="20"/>
                <w:szCs w:val="20"/>
                <w:shd w:val="clear" w:color="auto" w:fill="FFFFFF"/>
                <w:lang w:val="en-US"/>
              </w:rPr>
              <w:t xml:space="preserve">434, 141307, </w:t>
            </w:r>
            <w:r w:rsidRPr="00FD2210">
              <w:rPr>
                <w:b/>
                <w:sz w:val="20"/>
                <w:szCs w:val="20"/>
                <w:shd w:val="clear" w:color="auto" w:fill="FFFFFF"/>
                <w:lang w:val="en-US"/>
              </w:rPr>
              <w:t>2022</w:t>
            </w:r>
            <w:r w:rsidRPr="00FD2210">
              <w:rPr>
                <w:sz w:val="20"/>
                <w:szCs w:val="20"/>
                <w:shd w:val="clear" w:color="auto" w:fill="FFFFFF"/>
                <w:lang w:val="en-US"/>
              </w:rPr>
              <w:t>.</w:t>
            </w:r>
            <w:r w:rsidRPr="00FD2210">
              <w:rPr>
                <w:rFonts w:eastAsiaTheme="minorHAnsi"/>
                <w:sz w:val="20"/>
                <w:szCs w:val="20"/>
              </w:rPr>
              <w:t xml:space="preserve"> Jimp </w:t>
            </w:r>
            <w:r>
              <w:rPr>
                <w:rFonts w:eastAsiaTheme="minorHAnsi"/>
                <w:sz w:val="20"/>
                <w:szCs w:val="20"/>
              </w:rPr>
              <w:t>(</w:t>
            </w:r>
            <w:r w:rsidRPr="00FD2210">
              <w:rPr>
                <w:rFonts w:eastAsiaTheme="minorHAnsi"/>
                <w:sz w:val="20"/>
                <w:szCs w:val="20"/>
              </w:rPr>
              <w:t>Q1)</w:t>
            </w:r>
          </w:p>
          <w:p w14:paraId="1AE4E836" w14:textId="77777777" w:rsidR="00687749" w:rsidRPr="00FD2210" w:rsidRDefault="00687749" w:rsidP="00687749">
            <w:pPr>
              <w:pStyle w:val="KartaC-I"/>
              <w:rPr>
                <w:shd w:val="clear" w:color="auto" w:fill="FFFFFF"/>
                <w:lang w:val="en-US" w:eastAsia="en-US"/>
              </w:rPr>
            </w:pPr>
            <w:r w:rsidRPr="00FD2210">
              <w:rPr>
                <w:shd w:val="clear" w:color="auto" w:fill="FFFFFF"/>
                <w:lang w:val="en-US"/>
              </w:rPr>
              <w:t>SOTOLÁŘOVÁ</w:t>
            </w:r>
            <w:r w:rsidRPr="00FD2210">
              <w:rPr>
                <w:shd w:val="clear" w:color="auto" w:fill="FFFFFF"/>
                <w:lang w:val="en-US" w:eastAsia="en-US"/>
              </w:rPr>
              <w:t>, J., VINTER, S.,</w:t>
            </w:r>
            <w:r w:rsidRPr="00FD2210">
              <w:rPr>
                <w:b/>
                <w:shd w:val="clear" w:color="auto" w:fill="FFFFFF"/>
                <w:lang w:val="en-US" w:eastAsia="en-US"/>
              </w:rPr>
              <w:t xml:space="preserve"> FILIP, J.</w:t>
            </w:r>
            <w:r w:rsidRPr="00FD2210">
              <w:rPr>
                <w:b/>
                <w:shd w:val="clear" w:color="auto" w:fill="FFFFFF"/>
                <w:lang w:val="en-US"/>
              </w:rPr>
              <w:t xml:space="preserve"> (35%)</w:t>
            </w:r>
            <w:r w:rsidRPr="00FD2210">
              <w:rPr>
                <w:shd w:val="clear" w:color="auto" w:fill="FFFFFF"/>
                <w:lang w:val="en-US" w:eastAsia="en-US"/>
              </w:rPr>
              <w:t xml:space="preserve">: Cellulose derivatives crosslinked by citric acid on electrode surface as a heavy metal absorption/sensing matrix. </w:t>
            </w:r>
            <w:r w:rsidRPr="00FD2210">
              <w:rPr>
                <w:i/>
                <w:shd w:val="clear" w:color="auto" w:fill="FFFFFF"/>
                <w:lang w:val="en-US" w:eastAsia="en-US"/>
              </w:rPr>
              <w:t xml:space="preserve">Colloids and Surfaces A – </w:t>
            </w:r>
            <w:r>
              <w:rPr>
                <w:i/>
                <w:shd w:val="clear" w:color="auto" w:fill="FFFFFF"/>
                <w:lang w:val="en-US" w:eastAsia="en-US"/>
              </w:rPr>
              <w:t>P</w:t>
            </w:r>
            <w:r w:rsidRPr="00FD2210">
              <w:rPr>
                <w:i/>
                <w:shd w:val="clear" w:color="auto" w:fill="FFFFFF"/>
                <w:lang w:val="en-US" w:eastAsia="en-US"/>
              </w:rPr>
              <w:t xml:space="preserve">hysicochemical and </w:t>
            </w:r>
            <w:r>
              <w:rPr>
                <w:i/>
                <w:shd w:val="clear" w:color="auto" w:fill="FFFFFF"/>
                <w:lang w:val="en-US" w:eastAsia="en-US"/>
              </w:rPr>
              <w:t>E</w:t>
            </w:r>
            <w:r w:rsidRPr="00FD2210">
              <w:rPr>
                <w:i/>
                <w:shd w:val="clear" w:color="auto" w:fill="FFFFFF"/>
                <w:lang w:val="en-US" w:eastAsia="en-US"/>
              </w:rPr>
              <w:t xml:space="preserve">ngineering </w:t>
            </w:r>
            <w:r>
              <w:rPr>
                <w:i/>
                <w:shd w:val="clear" w:color="auto" w:fill="FFFFFF"/>
                <w:lang w:val="en-US" w:eastAsia="en-US"/>
              </w:rPr>
              <w:t>A</w:t>
            </w:r>
            <w:r w:rsidRPr="00FD2210">
              <w:rPr>
                <w:i/>
                <w:shd w:val="clear" w:color="auto" w:fill="FFFFFF"/>
                <w:lang w:val="en-US" w:eastAsia="en-US"/>
              </w:rPr>
              <w:t>spects</w:t>
            </w:r>
            <w:r w:rsidRPr="00FD2210">
              <w:rPr>
                <w:shd w:val="clear" w:color="auto" w:fill="FFFFFF"/>
                <w:lang w:val="en-US" w:eastAsia="en-US"/>
              </w:rPr>
              <w:t xml:space="preserve"> 628, 127242, </w:t>
            </w:r>
            <w:r w:rsidRPr="00FD2210">
              <w:rPr>
                <w:b/>
                <w:shd w:val="clear" w:color="auto" w:fill="FFFFFF"/>
                <w:lang w:val="en-US" w:eastAsia="en-US"/>
              </w:rPr>
              <w:t>2021</w:t>
            </w:r>
            <w:r w:rsidRPr="00FD2210">
              <w:rPr>
                <w:shd w:val="clear" w:color="auto" w:fill="FFFFFF"/>
                <w:lang w:val="en-US" w:eastAsia="en-US"/>
              </w:rPr>
              <w:t xml:space="preserve">. Jimp </w:t>
            </w:r>
            <w:r>
              <w:rPr>
                <w:shd w:val="clear" w:color="auto" w:fill="FFFFFF"/>
                <w:lang w:val="en-US" w:eastAsia="en-US"/>
              </w:rPr>
              <w:t>(</w:t>
            </w:r>
            <w:r w:rsidRPr="00FD2210">
              <w:rPr>
                <w:shd w:val="clear" w:color="auto" w:fill="FFFFFF"/>
                <w:lang w:val="en-US" w:eastAsia="en-US"/>
              </w:rPr>
              <w:t>Q2)</w:t>
            </w:r>
          </w:p>
          <w:p w14:paraId="5AAD32C9" w14:textId="77777777" w:rsidR="00687749" w:rsidRPr="00FD2210" w:rsidRDefault="00687749" w:rsidP="00687749">
            <w:pPr>
              <w:pStyle w:val="TableParagraph"/>
              <w:spacing w:before="120" w:after="120" w:line="240" w:lineRule="auto"/>
              <w:ind w:left="0"/>
              <w:rPr>
                <w:color w:val="000000"/>
                <w:sz w:val="20"/>
                <w:szCs w:val="20"/>
              </w:rPr>
            </w:pPr>
            <w:r w:rsidRPr="00FD2210">
              <w:rPr>
                <w:b/>
                <w:sz w:val="20"/>
                <w:szCs w:val="20"/>
                <w:shd w:val="clear" w:color="auto" w:fill="FFFFFF"/>
                <w:lang w:val="en-US"/>
              </w:rPr>
              <w:t>FILIP, J. (35%)</w:t>
            </w:r>
            <w:r w:rsidRPr="00FD2210">
              <w:rPr>
                <w:sz w:val="20"/>
                <w:szCs w:val="20"/>
                <w:shd w:val="clear" w:color="auto" w:fill="FFFFFF"/>
                <w:lang w:val="en-US"/>
              </w:rPr>
              <w:t xml:space="preserve">, VINTER, Š., SKÁCELÍK, P., SOTOLÁŘOVÁ, J., BORSKÁ, K., OSIČKA, J.: Silver integrated with carbonaceous 2D nanomaterials as an electrocatalyst for reductive dechlorination of chloroacetanilide herbicide. </w:t>
            </w:r>
            <w:r w:rsidRPr="00FD2210">
              <w:rPr>
                <w:i/>
                <w:sz w:val="20"/>
                <w:szCs w:val="20"/>
                <w:shd w:val="clear" w:color="auto" w:fill="FFFFFF"/>
                <w:lang w:val="en-US"/>
              </w:rPr>
              <w:t xml:space="preserve">Journal of the Electrochemical Society </w:t>
            </w:r>
            <w:r w:rsidRPr="00FD2210">
              <w:rPr>
                <w:iCs/>
                <w:sz w:val="20"/>
                <w:szCs w:val="20"/>
                <w:shd w:val="clear" w:color="auto" w:fill="FFFFFF"/>
                <w:lang w:val="en-US"/>
              </w:rPr>
              <w:t>168, 037504,</w:t>
            </w:r>
            <w:r w:rsidRPr="00FD2210">
              <w:rPr>
                <w:i/>
                <w:sz w:val="20"/>
                <w:szCs w:val="20"/>
                <w:shd w:val="clear" w:color="auto" w:fill="FFFFFF"/>
                <w:lang w:val="en-US"/>
              </w:rPr>
              <w:t xml:space="preserve"> </w:t>
            </w:r>
            <w:r w:rsidRPr="00FD2210">
              <w:rPr>
                <w:b/>
                <w:sz w:val="20"/>
                <w:szCs w:val="20"/>
                <w:shd w:val="clear" w:color="auto" w:fill="FFFFFF"/>
                <w:lang w:val="en-US"/>
              </w:rPr>
              <w:t>2021</w:t>
            </w:r>
            <w:r w:rsidRPr="00FD2210">
              <w:rPr>
                <w:bCs/>
                <w:i/>
                <w:sz w:val="20"/>
                <w:szCs w:val="20"/>
                <w:shd w:val="clear" w:color="auto" w:fill="FFFFFF"/>
                <w:lang w:val="en-US"/>
              </w:rPr>
              <w:t>.</w:t>
            </w:r>
            <w:r w:rsidRPr="00FD2210">
              <w:rPr>
                <w:rFonts w:eastAsiaTheme="minorHAnsi"/>
                <w:sz w:val="20"/>
                <w:szCs w:val="20"/>
              </w:rPr>
              <w:t xml:space="preserve"> Jimp </w:t>
            </w:r>
            <w:r>
              <w:rPr>
                <w:rFonts w:eastAsiaTheme="minorHAnsi"/>
                <w:sz w:val="20"/>
                <w:szCs w:val="20"/>
              </w:rPr>
              <w:t>(</w:t>
            </w:r>
            <w:r w:rsidRPr="00FD2210">
              <w:rPr>
                <w:rFonts w:eastAsiaTheme="minorHAnsi"/>
                <w:sz w:val="20"/>
                <w:szCs w:val="20"/>
              </w:rPr>
              <w:t>Q2)</w:t>
            </w:r>
          </w:p>
          <w:p w14:paraId="3C123A78" w14:textId="3741F5CD" w:rsidR="00687749" w:rsidRPr="00641DD1" w:rsidRDefault="00687749" w:rsidP="00204D68">
            <w:pPr>
              <w:pStyle w:val="TableParagraph"/>
              <w:spacing w:before="120" w:after="120" w:line="240" w:lineRule="auto"/>
              <w:ind w:left="0"/>
              <w:rPr>
                <w:b/>
                <w:sz w:val="16"/>
                <w:szCs w:val="16"/>
              </w:rPr>
            </w:pPr>
            <w:r w:rsidRPr="00FD2210">
              <w:rPr>
                <w:b/>
                <w:sz w:val="20"/>
                <w:szCs w:val="20"/>
                <w:shd w:val="clear" w:color="auto" w:fill="FFFFFF"/>
                <w:lang w:val="en-US"/>
              </w:rPr>
              <w:t>FILIP, J. (100%)</w:t>
            </w:r>
            <w:r w:rsidRPr="00605DB2">
              <w:rPr>
                <w:bCs/>
                <w:sz w:val="20"/>
                <w:szCs w:val="20"/>
                <w:shd w:val="clear" w:color="auto" w:fill="FFFFFF"/>
                <w:lang w:val="en-US"/>
              </w:rPr>
              <w:t>:</w:t>
            </w:r>
            <w:r w:rsidRPr="00FD2210">
              <w:rPr>
                <w:b/>
                <w:sz w:val="20"/>
                <w:szCs w:val="20"/>
                <w:shd w:val="clear" w:color="auto" w:fill="FFFFFF"/>
                <w:lang w:val="en-US"/>
              </w:rPr>
              <w:t xml:space="preserve"> </w:t>
            </w:r>
            <w:r w:rsidRPr="00605DB2">
              <w:rPr>
                <w:iCs/>
                <w:kern w:val="1"/>
                <w:sz w:val="20"/>
                <w:szCs w:val="20"/>
                <w:shd w:val="clear" w:color="auto" w:fill="FFFFFF"/>
                <w:lang w:val="en-US"/>
              </w:rPr>
              <w:t xml:space="preserve">Glyconanobiotechnology for </w:t>
            </w:r>
            <w:r>
              <w:rPr>
                <w:iCs/>
                <w:kern w:val="1"/>
                <w:sz w:val="20"/>
                <w:szCs w:val="20"/>
                <w:shd w:val="clear" w:color="auto" w:fill="FFFFFF"/>
                <w:lang w:val="en-US"/>
              </w:rPr>
              <w:t>m</w:t>
            </w:r>
            <w:r w:rsidRPr="00605DB2">
              <w:rPr>
                <w:iCs/>
                <w:kern w:val="1"/>
                <w:sz w:val="20"/>
                <w:szCs w:val="20"/>
                <w:shd w:val="clear" w:color="auto" w:fill="FFFFFF"/>
                <w:lang w:val="en-US"/>
              </w:rPr>
              <w:t xml:space="preserve">edical </w:t>
            </w:r>
            <w:r>
              <w:rPr>
                <w:iCs/>
                <w:kern w:val="1"/>
                <w:sz w:val="20"/>
                <w:szCs w:val="20"/>
                <w:shd w:val="clear" w:color="auto" w:fill="FFFFFF"/>
                <w:lang w:val="en-US"/>
              </w:rPr>
              <w:t>a</w:t>
            </w:r>
            <w:r w:rsidRPr="00605DB2">
              <w:rPr>
                <w:iCs/>
                <w:kern w:val="1"/>
                <w:sz w:val="20"/>
                <w:szCs w:val="20"/>
                <w:shd w:val="clear" w:color="auto" w:fill="FFFFFF"/>
                <w:lang w:val="en-US"/>
              </w:rPr>
              <w:t>pplications</w:t>
            </w:r>
            <w:r w:rsidRPr="00FD2210">
              <w:rPr>
                <w:kern w:val="1"/>
                <w:sz w:val="20"/>
                <w:szCs w:val="20"/>
                <w:shd w:val="clear" w:color="auto" w:fill="FFFFFF"/>
                <w:lang w:val="en-US"/>
              </w:rPr>
              <w:t xml:space="preserve">. </w:t>
            </w:r>
            <w:r w:rsidRPr="00605DB2">
              <w:rPr>
                <w:i/>
                <w:iCs/>
                <w:kern w:val="1"/>
                <w:sz w:val="20"/>
                <w:szCs w:val="20"/>
                <w:shd w:val="clear" w:color="auto" w:fill="FFFFFF"/>
                <w:lang w:val="en-US"/>
              </w:rPr>
              <w:t>In:</w:t>
            </w:r>
            <w:r w:rsidRPr="00FD2210">
              <w:rPr>
                <w:kern w:val="1"/>
                <w:sz w:val="20"/>
                <w:szCs w:val="20"/>
                <w:shd w:val="clear" w:color="auto" w:fill="FFFFFF"/>
                <w:lang w:val="en-US"/>
              </w:rPr>
              <w:t xml:space="preserve"> BERTÓK, T. (</w:t>
            </w:r>
            <w:r>
              <w:rPr>
                <w:kern w:val="1"/>
                <w:sz w:val="20"/>
                <w:szCs w:val="20"/>
                <w:shd w:val="clear" w:color="auto" w:fill="FFFFFF"/>
                <w:lang w:val="en-US"/>
              </w:rPr>
              <w:t>E</w:t>
            </w:r>
            <w:r w:rsidRPr="00FD2210">
              <w:rPr>
                <w:kern w:val="1"/>
                <w:sz w:val="20"/>
                <w:szCs w:val="20"/>
                <w:shd w:val="clear" w:color="auto" w:fill="FFFFFF"/>
                <w:lang w:val="en-US"/>
              </w:rPr>
              <w:t xml:space="preserve">d.): </w:t>
            </w:r>
            <w:r w:rsidRPr="00605DB2">
              <w:rPr>
                <w:i/>
                <w:iCs/>
                <w:kern w:val="1"/>
                <w:sz w:val="20"/>
                <w:szCs w:val="20"/>
                <w:shd w:val="clear" w:color="auto" w:fill="FFFFFF"/>
                <w:lang w:val="en-US"/>
              </w:rPr>
              <w:t>Glyconanotechnology: Nanoscale Approach for Novel Glycan Analysis and their Medical Use</w:t>
            </w:r>
            <w:r>
              <w:rPr>
                <w:sz w:val="20"/>
                <w:szCs w:val="20"/>
                <w:shd w:val="clear" w:color="auto" w:fill="FFFFFF"/>
                <w:lang w:val="en-US"/>
              </w:rPr>
              <w:t xml:space="preserve">. </w:t>
            </w:r>
            <w:r w:rsidRPr="00FD2210">
              <w:rPr>
                <w:sz w:val="20"/>
                <w:szCs w:val="20"/>
                <w:shd w:val="clear" w:color="auto" w:fill="FFFFFF"/>
                <w:lang w:val="en-US"/>
              </w:rPr>
              <w:t>Jenny Stanford Publishing</w:t>
            </w:r>
            <w:r>
              <w:rPr>
                <w:sz w:val="20"/>
                <w:szCs w:val="20"/>
                <w:shd w:val="clear" w:color="auto" w:fill="FFFFFF"/>
                <w:lang w:val="en-US"/>
              </w:rPr>
              <w:t xml:space="preserve">, </w:t>
            </w:r>
            <w:r w:rsidRPr="00FD2210">
              <w:rPr>
                <w:b/>
                <w:sz w:val="20"/>
                <w:szCs w:val="20"/>
                <w:shd w:val="clear" w:color="auto" w:fill="FFFFFF"/>
                <w:lang w:val="en-US"/>
              </w:rPr>
              <w:t>2020</w:t>
            </w:r>
            <w:r w:rsidRPr="00FD2210">
              <w:rPr>
                <w:sz w:val="20"/>
                <w:szCs w:val="20"/>
                <w:shd w:val="clear" w:color="auto" w:fill="FFFFFF"/>
                <w:lang w:val="en-US"/>
              </w:rPr>
              <w:t>.</w:t>
            </w:r>
            <w:r w:rsidRPr="00FD2210">
              <w:rPr>
                <w:b/>
                <w:kern w:val="1"/>
                <w:sz w:val="20"/>
                <w:szCs w:val="20"/>
                <w:shd w:val="clear" w:color="auto" w:fill="FFFFFF"/>
                <w:lang w:val="en-US"/>
              </w:rPr>
              <w:t xml:space="preserve"> </w:t>
            </w:r>
            <w:r w:rsidRPr="00FD2210">
              <w:rPr>
                <w:sz w:val="20"/>
                <w:szCs w:val="20"/>
                <w:shd w:val="clear" w:color="auto" w:fill="FFFFFF"/>
                <w:lang w:val="en-US"/>
              </w:rPr>
              <w:t xml:space="preserve">C </w:t>
            </w:r>
          </w:p>
        </w:tc>
      </w:tr>
      <w:tr w:rsidR="00687749" w14:paraId="1CE4CFA6" w14:textId="77777777" w:rsidTr="006D6914">
        <w:trPr>
          <w:gridAfter w:val="1"/>
          <w:wAfter w:w="220" w:type="dxa"/>
          <w:trHeight w:val="218"/>
        </w:trPr>
        <w:tc>
          <w:tcPr>
            <w:tcW w:w="9956" w:type="dxa"/>
            <w:gridSpan w:val="42"/>
            <w:shd w:val="clear" w:color="auto" w:fill="F7CAAC"/>
          </w:tcPr>
          <w:p w14:paraId="6D136A60" w14:textId="60EB0227" w:rsidR="00687749" w:rsidRDefault="000079C3" w:rsidP="00687749">
            <w:pPr>
              <w:rPr>
                <w:b/>
              </w:rPr>
            </w:pPr>
            <w:r>
              <w:rPr>
                <w:b/>
              </w:rPr>
              <w:t>P</w:t>
            </w:r>
            <w:r w:rsidR="00687749">
              <w:rPr>
                <w:b/>
              </w:rPr>
              <w:t>ůsobení v zahraničí</w:t>
            </w:r>
          </w:p>
        </w:tc>
      </w:tr>
      <w:tr w:rsidR="00687749" w14:paraId="381E24E4" w14:textId="77777777" w:rsidTr="006D6914">
        <w:trPr>
          <w:gridAfter w:val="1"/>
          <w:wAfter w:w="220" w:type="dxa"/>
          <w:trHeight w:val="328"/>
        </w:trPr>
        <w:tc>
          <w:tcPr>
            <w:tcW w:w="9956" w:type="dxa"/>
            <w:gridSpan w:val="42"/>
          </w:tcPr>
          <w:p w14:paraId="54B9A287" w14:textId="77777777" w:rsidR="00687749" w:rsidRDefault="00687749" w:rsidP="00687749">
            <w:pPr>
              <w:pStyle w:val="KartaC-I"/>
              <w:rPr>
                <w:rFonts w:eastAsia="Calibri"/>
              </w:rPr>
            </w:pPr>
            <w:r w:rsidRPr="005B711D">
              <w:rPr>
                <w:rFonts w:eastAsia="Calibri"/>
              </w:rPr>
              <w:t>01 – 12/2016: CAM, Qatar Univer</w:t>
            </w:r>
            <w:r>
              <w:rPr>
                <w:rFonts w:eastAsia="Calibri"/>
              </w:rPr>
              <w:t>s</w:t>
            </w:r>
            <w:r w:rsidRPr="005B711D">
              <w:rPr>
                <w:rFonts w:eastAsia="Calibri"/>
              </w:rPr>
              <w:t>ity, Qatar, postdoc pobyt (12 měsíců)</w:t>
            </w:r>
          </w:p>
          <w:p w14:paraId="1DF0C0B8" w14:textId="709D068F" w:rsidR="005855F8" w:rsidRDefault="005855F8" w:rsidP="00687749">
            <w:pPr>
              <w:pStyle w:val="KartaC-I"/>
              <w:rPr>
                <w:b/>
              </w:rPr>
            </w:pPr>
          </w:p>
        </w:tc>
      </w:tr>
      <w:tr w:rsidR="00687749" w14:paraId="4CC912A3" w14:textId="77777777" w:rsidTr="006D6914">
        <w:trPr>
          <w:gridAfter w:val="1"/>
          <w:wAfter w:w="220" w:type="dxa"/>
          <w:cantSplit/>
          <w:trHeight w:val="470"/>
        </w:trPr>
        <w:tc>
          <w:tcPr>
            <w:tcW w:w="2503" w:type="dxa"/>
            <w:gridSpan w:val="2"/>
            <w:shd w:val="clear" w:color="auto" w:fill="F7CAAC"/>
          </w:tcPr>
          <w:p w14:paraId="777A14B1" w14:textId="77777777" w:rsidR="00687749" w:rsidRDefault="00687749" w:rsidP="00687749">
            <w:pPr>
              <w:jc w:val="both"/>
              <w:rPr>
                <w:b/>
              </w:rPr>
            </w:pPr>
            <w:r>
              <w:rPr>
                <w:b/>
              </w:rPr>
              <w:t xml:space="preserve">Podpis </w:t>
            </w:r>
          </w:p>
        </w:tc>
        <w:tc>
          <w:tcPr>
            <w:tcW w:w="4513" w:type="dxa"/>
            <w:gridSpan w:val="24"/>
          </w:tcPr>
          <w:p w14:paraId="2178D0A6" w14:textId="77777777" w:rsidR="00687749" w:rsidRDefault="00687749" w:rsidP="00687749">
            <w:pPr>
              <w:jc w:val="both"/>
            </w:pPr>
          </w:p>
        </w:tc>
        <w:tc>
          <w:tcPr>
            <w:tcW w:w="830" w:type="dxa"/>
            <w:gridSpan w:val="7"/>
            <w:shd w:val="clear" w:color="auto" w:fill="F7CAAC"/>
          </w:tcPr>
          <w:p w14:paraId="32E93E02" w14:textId="77777777" w:rsidR="00687749" w:rsidRDefault="00687749" w:rsidP="00687749">
            <w:pPr>
              <w:jc w:val="both"/>
            </w:pPr>
            <w:r>
              <w:rPr>
                <w:b/>
              </w:rPr>
              <w:t>datum</w:t>
            </w:r>
          </w:p>
        </w:tc>
        <w:tc>
          <w:tcPr>
            <w:tcW w:w="2110" w:type="dxa"/>
            <w:gridSpan w:val="9"/>
          </w:tcPr>
          <w:p w14:paraId="38FC9411" w14:textId="77777777" w:rsidR="00687749" w:rsidRDefault="00687749" w:rsidP="00687749">
            <w:pPr>
              <w:jc w:val="both"/>
            </w:pPr>
          </w:p>
        </w:tc>
      </w:tr>
      <w:tr w:rsidR="00687749" w14:paraId="46EF8DB0" w14:textId="77777777" w:rsidTr="00F7238A">
        <w:trPr>
          <w:gridBefore w:val="1"/>
          <w:wBefore w:w="31" w:type="dxa"/>
        </w:trPr>
        <w:tc>
          <w:tcPr>
            <w:tcW w:w="10145" w:type="dxa"/>
            <w:gridSpan w:val="42"/>
            <w:tcBorders>
              <w:bottom w:val="double" w:sz="4" w:space="0" w:color="auto"/>
            </w:tcBorders>
            <w:shd w:val="clear" w:color="auto" w:fill="BDD6EE"/>
          </w:tcPr>
          <w:p w14:paraId="28B871B9" w14:textId="451AEA36" w:rsidR="00687749" w:rsidRDefault="00687749" w:rsidP="00687749">
            <w:pPr>
              <w:rPr>
                <w:b/>
                <w:sz w:val="28"/>
              </w:rPr>
            </w:pPr>
            <w:bookmarkStart w:id="335" w:name="_Hlk190813566"/>
            <w:r>
              <w:rPr>
                <w:b/>
                <w:sz w:val="28"/>
              </w:rPr>
              <w:lastRenderedPageBreak/>
              <w:t>C-I – Personální zabezpečení</w:t>
            </w:r>
          </w:p>
        </w:tc>
      </w:tr>
      <w:tr w:rsidR="00687749" w14:paraId="3FBFFA28" w14:textId="77777777" w:rsidTr="00F7238A">
        <w:trPr>
          <w:gridBefore w:val="1"/>
          <w:wBefore w:w="31" w:type="dxa"/>
        </w:trPr>
        <w:tc>
          <w:tcPr>
            <w:tcW w:w="2516" w:type="dxa"/>
            <w:gridSpan w:val="3"/>
            <w:tcBorders>
              <w:top w:val="double" w:sz="4" w:space="0" w:color="auto"/>
            </w:tcBorders>
            <w:shd w:val="clear" w:color="auto" w:fill="F7CAAC"/>
          </w:tcPr>
          <w:p w14:paraId="6F1B7DB7" w14:textId="77777777" w:rsidR="00687749" w:rsidRDefault="00687749" w:rsidP="00687749">
            <w:pPr>
              <w:rPr>
                <w:b/>
              </w:rPr>
            </w:pPr>
            <w:r>
              <w:rPr>
                <w:b/>
              </w:rPr>
              <w:t>Vysoká škola</w:t>
            </w:r>
          </w:p>
        </w:tc>
        <w:tc>
          <w:tcPr>
            <w:tcW w:w="7629" w:type="dxa"/>
            <w:gridSpan w:val="39"/>
          </w:tcPr>
          <w:p w14:paraId="0CB2BB16" w14:textId="77777777" w:rsidR="00687749" w:rsidRDefault="00687749" w:rsidP="00687749">
            <w:r>
              <w:t>Univerzita Tomáše Bati ve Zlíně</w:t>
            </w:r>
          </w:p>
        </w:tc>
      </w:tr>
      <w:tr w:rsidR="00687749" w14:paraId="36A38394" w14:textId="77777777" w:rsidTr="00F7238A">
        <w:trPr>
          <w:gridBefore w:val="1"/>
          <w:wBefore w:w="31" w:type="dxa"/>
        </w:trPr>
        <w:tc>
          <w:tcPr>
            <w:tcW w:w="2516" w:type="dxa"/>
            <w:gridSpan w:val="3"/>
            <w:shd w:val="clear" w:color="auto" w:fill="F7CAAC"/>
          </w:tcPr>
          <w:p w14:paraId="42ECAF17" w14:textId="77777777" w:rsidR="00687749" w:rsidRDefault="00687749" w:rsidP="00687749">
            <w:pPr>
              <w:rPr>
                <w:b/>
              </w:rPr>
            </w:pPr>
            <w:r>
              <w:rPr>
                <w:b/>
              </w:rPr>
              <w:t>Součást vysoké školy</w:t>
            </w:r>
          </w:p>
        </w:tc>
        <w:tc>
          <w:tcPr>
            <w:tcW w:w="7629" w:type="dxa"/>
            <w:gridSpan w:val="39"/>
          </w:tcPr>
          <w:p w14:paraId="0D05E80A" w14:textId="77777777" w:rsidR="00687749" w:rsidRDefault="00687749" w:rsidP="00687749">
            <w:r>
              <w:t>Fakulta technologická</w:t>
            </w:r>
          </w:p>
        </w:tc>
      </w:tr>
      <w:tr w:rsidR="00687749" w14:paraId="5C4FEA0F" w14:textId="77777777" w:rsidTr="00F7238A">
        <w:trPr>
          <w:gridBefore w:val="1"/>
          <w:wBefore w:w="31" w:type="dxa"/>
        </w:trPr>
        <w:tc>
          <w:tcPr>
            <w:tcW w:w="2516" w:type="dxa"/>
            <w:gridSpan w:val="3"/>
            <w:shd w:val="clear" w:color="auto" w:fill="F7CAAC"/>
          </w:tcPr>
          <w:p w14:paraId="39FB843B" w14:textId="77777777" w:rsidR="00687749" w:rsidRDefault="00687749" w:rsidP="00687749">
            <w:pPr>
              <w:rPr>
                <w:b/>
              </w:rPr>
            </w:pPr>
            <w:r>
              <w:rPr>
                <w:b/>
              </w:rPr>
              <w:t>Název studijního programu</w:t>
            </w:r>
          </w:p>
        </w:tc>
        <w:tc>
          <w:tcPr>
            <w:tcW w:w="7629" w:type="dxa"/>
            <w:gridSpan w:val="39"/>
          </w:tcPr>
          <w:p w14:paraId="010C9F82" w14:textId="3BF2D9E5" w:rsidR="00687749" w:rsidRDefault="00687749" w:rsidP="00687749">
            <w:r w:rsidRPr="00EB4C62">
              <w:t>Materiály a technologie – specializace Polovodičové materiály</w:t>
            </w:r>
          </w:p>
        </w:tc>
      </w:tr>
      <w:tr w:rsidR="00687749" w14:paraId="26CBFB80" w14:textId="77777777" w:rsidTr="00F7238A">
        <w:trPr>
          <w:gridBefore w:val="1"/>
          <w:wBefore w:w="31" w:type="dxa"/>
        </w:trPr>
        <w:tc>
          <w:tcPr>
            <w:tcW w:w="2516" w:type="dxa"/>
            <w:gridSpan w:val="3"/>
            <w:shd w:val="clear" w:color="auto" w:fill="F7CAAC"/>
          </w:tcPr>
          <w:p w14:paraId="00D32542" w14:textId="77777777" w:rsidR="00687749" w:rsidRDefault="00687749" w:rsidP="00687749">
            <w:pPr>
              <w:rPr>
                <w:b/>
              </w:rPr>
            </w:pPr>
            <w:r>
              <w:rPr>
                <w:b/>
              </w:rPr>
              <w:t>Jméno a příjmení</w:t>
            </w:r>
          </w:p>
        </w:tc>
        <w:tc>
          <w:tcPr>
            <w:tcW w:w="4534" w:type="dxa"/>
            <w:gridSpan w:val="24"/>
          </w:tcPr>
          <w:p w14:paraId="3F4911D2" w14:textId="77777777" w:rsidR="00687749" w:rsidRDefault="00687749" w:rsidP="00687749">
            <w:bookmarkStart w:id="336" w:name="Hausnerová"/>
            <w:bookmarkEnd w:id="336"/>
            <w:r>
              <w:rPr>
                <w:b/>
              </w:rPr>
              <w:t>Berenika Hausnerová</w:t>
            </w:r>
          </w:p>
        </w:tc>
        <w:tc>
          <w:tcPr>
            <w:tcW w:w="709" w:type="dxa"/>
            <w:gridSpan w:val="3"/>
            <w:shd w:val="clear" w:color="auto" w:fill="F7CAAC"/>
          </w:tcPr>
          <w:p w14:paraId="713D6BA5" w14:textId="77777777" w:rsidR="00687749" w:rsidRDefault="00687749" w:rsidP="00687749">
            <w:pPr>
              <w:rPr>
                <w:b/>
              </w:rPr>
            </w:pPr>
            <w:r>
              <w:rPr>
                <w:b/>
              </w:rPr>
              <w:t>Tituly</w:t>
            </w:r>
          </w:p>
        </w:tc>
        <w:tc>
          <w:tcPr>
            <w:tcW w:w="2386" w:type="dxa"/>
            <w:gridSpan w:val="12"/>
          </w:tcPr>
          <w:p w14:paraId="5C5793BF" w14:textId="77777777" w:rsidR="00687749" w:rsidRDefault="00687749" w:rsidP="00687749">
            <w:r w:rsidRPr="00690E0D">
              <w:t>prof. Ing., Ph.D.</w:t>
            </w:r>
          </w:p>
        </w:tc>
      </w:tr>
      <w:tr w:rsidR="00687749" w14:paraId="5FD9367F" w14:textId="77777777" w:rsidTr="00F7238A">
        <w:trPr>
          <w:gridBefore w:val="1"/>
          <w:wBefore w:w="31" w:type="dxa"/>
        </w:trPr>
        <w:tc>
          <w:tcPr>
            <w:tcW w:w="2516" w:type="dxa"/>
            <w:gridSpan w:val="3"/>
            <w:shd w:val="clear" w:color="auto" w:fill="F7CAAC"/>
          </w:tcPr>
          <w:p w14:paraId="7A7C33AA" w14:textId="77777777" w:rsidR="00687749" w:rsidRDefault="00687749" w:rsidP="00687749">
            <w:pPr>
              <w:rPr>
                <w:b/>
              </w:rPr>
            </w:pPr>
            <w:r>
              <w:rPr>
                <w:b/>
              </w:rPr>
              <w:t>Rok narození</w:t>
            </w:r>
          </w:p>
        </w:tc>
        <w:tc>
          <w:tcPr>
            <w:tcW w:w="829" w:type="dxa"/>
            <w:gridSpan w:val="6"/>
          </w:tcPr>
          <w:p w14:paraId="09D6FC9E" w14:textId="77777777" w:rsidR="00687749" w:rsidRDefault="00687749" w:rsidP="00687749">
            <w:r>
              <w:t>1971</w:t>
            </w:r>
          </w:p>
        </w:tc>
        <w:tc>
          <w:tcPr>
            <w:tcW w:w="1754" w:type="dxa"/>
            <w:gridSpan w:val="3"/>
            <w:shd w:val="clear" w:color="auto" w:fill="F7CAAC"/>
          </w:tcPr>
          <w:p w14:paraId="17A5F69E" w14:textId="77777777" w:rsidR="00687749" w:rsidRDefault="00687749" w:rsidP="00687749">
            <w:pPr>
              <w:rPr>
                <w:b/>
              </w:rPr>
            </w:pPr>
            <w:r>
              <w:rPr>
                <w:b/>
              </w:rPr>
              <w:t>typ vztahu k VŠ</w:t>
            </w:r>
          </w:p>
        </w:tc>
        <w:tc>
          <w:tcPr>
            <w:tcW w:w="957" w:type="dxa"/>
            <w:gridSpan w:val="12"/>
          </w:tcPr>
          <w:p w14:paraId="54F2CE3C" w14:textId="77777777" w:rsidR="00687749" w:rsidRDefault="00687749" w:rsidP="00687749">
            <w:r>
              <w:t>pp.</w:t>
            </w:r>
          </w:p>
        </w:tc>
        <w:tc>
          <w:tcPr>
            <w:tcW w:w="994" w:type="dxa"/>
            <w:gridSpan w:val="3"/>
            <w:shd w:val="clear" w:color="auto" w:fill="F7CAAC"/>
          </w:tcPr>
          <w:p w14:paraId="01DEAE8A" w14:textId="77777777" w:rsidR="00687749" w:rsidRDefault="00687749" w:rsidP="00687749">
            <w:pPr>
              <w:rPr>
                <w:b/>
              </w:rPr>
            </w:pPr>
            <w:r>
              <w:rPr>
                <w:b/>
              </w:rPr>
              <w:t>rozsah</w:t>
            </w:r>
          </w:p>
        </w:tc>
        <w:tc>
          <w:tcPr>
            <w:tcW w:w="709" w:type="dxa"/>
            <w:gridSpan w:val="3"/>
          </w:tcPr>
          <w:p w14:paraId="56DA9655" w14:textId="77777777" w:rsidR="00687749" w:rsidRDefault="00687749" w:rsidP="00687749">
            <w:r>
              <w:t>40</w:t>
            </w:r>
          </w:p>
        </w:tc>
        <w:tc>
          <w:tcPr>
            <w:tcW w:w="775" w:type="dxa"/>
            <w:gridSpan w:val="8"/>
            <w:shd w:val="clear" w:color="auto" w:fill="F7CAAC"/>
          </w:tcPr>
          <w:p w14:paraId="1AC62F8C" w14:textId="77777777" w:rsidR="00687749" w:rsidRDefault="00687749" w:rsidP="00687749">
            <w:pPr>
              <w:rPr>
                <w:b/>
              </w:rPr>
            </w:pPr>
            <w:r>
              <w:rPr>
                <w:b/>
              </w:rPr>
              <w:t>do kdy</w:t>
            </w:r>
          </w:p>
        </w:tc>
        <w:tc>
          <w:tcPr>
            <w:tcW w:w="1611" w:type="dxa"/>
            <w:gridSpan w:val="4"/>
          </w:tcPr>
          <w:p w14:paraId="401AD138" w14:textId="77777777" w:rsidR="00687749" w:rsidRDefault="00687749" w:rsidP="00687749">
            <w:r>
              <w:t>N</w:t>
            </w:r>
          </w:p>
        </w:tc>
      </w:tr>
      <w:tr w:rsidR="00687749" w14:paraId="1FD338A7" w14:textId="77777777" w:rsidTr="00F7238A">
        <w:trPr>
          <w:gridBefore w:val="1"/>
          <w:wBefore w:w="31" w:type="dxa"/>
        </w:trPr>
        <w:tc>
          <w:tcPr>
            <w:tcW w:w="5099" w:type="dxa"/>
            <w:gridSpan w:val="12"/>
            <w:shd w:val="clear" w:color="auto" w:fill="F7CAAC"/>
          </w:tcPr>
          <w:p w14:paraId="2B0C8838" w14:textId="77777777" w:rsidR="00687749" w:rsidRDefault="00687749" w:rsidP="00687749">
            <w:pPr>
              <w:rPr>
                <w:b/>
              </w:rPr>
            </w:pPr>
            <w:r>
              <w:rPr>
                <w:b/>
              </w:rPr>
              <w:t>Typ vztahu na součásti VŠ, která uskutečňuje st. program</w:t>
            </w:r>
          </w:p>
        </w:tc>
        <w:tc>
          <w:tcPr>
            <w:tcW w:w="957" w:type="dxa"/>
            <w:gridSpan w:val="12"/>
          </w:tcPr>
          <w:p w14:paraId="1AD29D45" w14:textId="77777777" w:rsidR="00687749" w:rsidRDefault="00687749" w:rsidP="00687749">
            <w:r>
              <w:t>pp.</w:t>
            </w:r>
          </w:p>
        </w:tc>
        <w:tc>
          <w:tcPr>
            <w:tcW w:w="994" w:type="dxa"/>
            <w:gridSpan w:val="3"/>
            <w:shd w:val="clear" w:color="auto" w:fill="F7CAAC"/>
          </w:tcPr>
          <w:p w14:paraId="1CE81A23" w14:textId="77777777" w:rsidR="00687749" w:rsidRDefault="00687749" w:rsidP="00687749">
            <w:pPr>
              <w:rPr>
                <w:b/>
              </w:rPr>
            </w:pPr>
            <w:r>
              <w:rPr>
                <w:b/>
              </w:rPr>
              <w:t>rozsah</w:t>
            </w:r>
          </w:p>
        </w:tc>
        <w:tc>
          <w:tcPr>
            <w:tcW w:w="709" w:type="dxa"/>
            <w:gridSpan w:val="3"/>
          </w:tcPr>
          <w:p w14:paraId="0F3F81CA" w14:textId="77777777" w:rsidR="00687749" w:rsidRDefault="00687749" w:rsidP="00687749">
            <w:r>
              <w:t>40</w:t>
            </w:r>
          </w:p>
        </w:tc>
        <w:tc>
          <w:tcPr>
            <w:tcW w:w="775" w:type="dxa"/>
            <w:gridSpan w:val="8"/>
            <w:shd w:val="clear" w:color="auto" w:fill="F7CAAC"/>
          </w:tcPr>
          <w:p w14:paraId="1262EA64" w14:textId="77777777" w:rsidR="00687749" w:rsidRDefault="00687749" w:rsidP="00687749">
            <w:pPr>
              <w:rPr>
                <w:b/>
              </w:rPr>
            </w:pPr>
            <w:r>
              <w:rPr>
                <w:b/>
              </w:rPr>
              <w:t>do kdy</w:t>
            </w:r>
          </w:p>
        </w:tc>
        <w:tc>
          <w:tcPr>
            <w:tcW w:w="1611" w:type="dxa"/>
            <w:gridSpan w:val="4"/>
          </w:tcPr>
          <w:p w14:paraId="77C6C728" w14:textId="77777777" w:rsidR="00687749" w:rsidRDefault="00687749" w:rsidP="00687749">
            <w:r>
              <w:t>N</w:t>
            </w:r>
          </w:p>
        </w:tc>
      </w:tr>
      <w:tr w:rsidR="00687749" w14:paraId="700AA540" w14:textId="77777777" w:rsidTr="00F7238A">
        <w:trPr>
          <w:gridBefore w:val="1"/>
          <w:wBefore w:w="31" w:type="dxa"/>
        </w:trPr>
        <w:tc>
          <w:tcPr>
            <w:tcW w:w="6056" w:type="dxa"/>
            <w:gridSpan w:val="24"/>
            <w:shd w:val="clear" w:color="auto" w:fill="F7CAAC"/>
          </w:tcPr>
          <w:p w14:paraId="05312089" w14:textId="77777777" w:rsidR="00687749" w:rsidRDefault="00687749" w:rsidP="00687749">
            <w:r>
              <w:rPr>
                <w:b/>
              </w:rPr>
              <w:t>Další současná působení jako akademický pracovník na jiných VŠ</w:t>
            </w:r>
          </w:p>
        </w:tc>
        <w:tc>
          <w:tcPr>
            <w:tcW w:w="1703" w:type="dxa"/>
            <w:gridSpan w:val="6"/>
            <w:shd w:val="clear" w:color="auto" w:fill="F7CAAC"/>
          </w:tcPr>
          <w:p w14:paraId="48B9CE48" w14:textId="77777777" w:rsidR="00687749" w:rsidRDefault="00687749" w:rsidP="00687749">
            <w:pPr>
              <w:rPr>
                <w:b/>
              </w:rPr>
            </w:pPr>
            <w:r>
              <w:rPr>
                <w:b/>
              </w:rPr>
              <w:t>typ prac. vztahu</w:t>
            </w:r>
          </w:p>
        </w:tc>
        <w:tc>
          <w:tcPr>
            <w:tcW w:w="2386" w:type="dxa"/>
            <w:gridSpan w:val="12"/>
            <w:shd w:val="clear" w:color="auto" w:fill="F7CAAC"/>
          </w:tcPr>
          <w:p w14:paraId="1B2B87EF" w14:textId="77777777" w:rsidR="00687749" w:rsidRDefault="00687749" w:rsidP="00687749">
            <w:pPr>
              <w:rPr>
                <w:b/>
              </w:rPr>
            </w:pPr>
            <w:r>
              <w:rPr>
                <w:b/>
              </w:rPr>
              <w:t>rozsah</w:t>
            </w:r>
          </w:p>
        </w:tc>
      </w:tr>
      <w:tr w:rsidR="00687749" w14:paraId="25183092" w14:textId="77777777" w:rsidTr="00F7238A">
        <w:trPr>
          <w:gridBefore w:val="1"/>
          <w:wBefore w:w="31" w:type="dxa"/>
        </w:trPr>
        <w:tc>
          <w:tcPr>
            <w:tcW w:w="6056" w:type="dxa"/>
            <w:gridSpan w:val="24"/>
          </w:tcPr>
          <w:p w14:paraId="637288C0" w14:textId="77777777" w:rsidR="00687749" w:rsidRDefault="00687749" w:rsidP="00687749">
            <w:r>
              <w:t>---</w:t>
            </w:r>
          </w:p>
        </w:tc>
        <w:tc>
          <w:tcPr>
            <w:tcW w:w="1703" w:type="dxa"/>
            <w:gridSpan w:val="6"/>
          </w:tcPr>
          <w:p w14:paraId="3BF51B5F" w14:textId="77777777" w:rsidR="00687749" w:rsidRDefault="00687749" w:rsidP="00687749">
            <w:r>
              <w:t>---</w:t>
            </w:r>
          </w:p>
        </w:tc>
        <w:tc>
          <w:tcPr>
            <w:tcW w:w="2386" w:type="dxa"/>
            <w:gridSpan w:val="12"/>
          </w:tcPr>
          <w:p w14:paraId="4527DB63" w14:textId="77777777" w:rsidR="00687749" w:rsidRDefault="00687749" w:rsidP="00687749">
            <w:r>
              <w:t>---</w:t>
            </w:r>
          </w:p>
        </w:tc>
      </w:tr>
      <w:tr w:rsidR="00687749" w14:paraId="65AB5B63" w14:textId="77777777" w:rsidTr="00F7238A">
        <w:trPr>
          <w:gridBefore w:val="1"/>
          <w:wBefore w:w="31" w:type="dxa"/>
        </w:trPr>
        <w:tc>
          <w:tcPr>
            <w:tcW w:w="10145" w:type="dxa"/>
            <w:gridSpan w:val="42"/>
            <w:shd w:val="clear" w:color="auto" w:fill="F7CAAC"/>
          </w:tcPr>
          <w:p w14:paraId="2C0C0F15" w14:textId="77777777" w:rsidR="00687749" w:rsidRDefault="00687749" w:rsidP="00687749">
            <w:pPr>
              <w:jc w:val="both"/>
            </w:pPr>
            <w:r>
              <w:rPr>
                <w:b/>
              </w:rPr>
              <w:t>Předměty příslušného studijního programu a způsob zapojení do jejich výuky, příp. další zapojení do uskutečňování studijního programu</w:t>
            </w:r>
          </w:p>
        </w:tc>
      </w:tr>
      <w:tr w:rsidR="00687749" w:rsidRPr="002827C6" w14:paraId="4FC49EC5" w14:textId="77777777" w:rsidTr="00F7238A">
        <w:trPr>
          <w:gridBefore w:val="1"/>
          <w:wBefore w:w="31" w:type="dxa"/>
          <w:trHeight w:val="267"/>
        </w:trPr>
        <w:tc>
          <w:tcPr>
            <w:tcW w:w="10145" w:type="dxa"/>
            <w:gridSpan w:val="42"/>
            <w:tcBorders>
              <w:top w:val="nil"/>
            </w:tcBorders>
          </w:tcPr>
          <w:p w14:paraId="79DDDF18" w14:textId="3EA99891" w:rsidR="00687749" w:rsidRPr="002827C6" w:rsidRDefault="00687749" w:rsidP="00C66C82">
            <w:pPr>
              <w:spacing w:before="100" w:after="100"/>
            </w:pPr>
            <w:r>
              <w:t>Fyzika polymerů (100% p)</w:t>
            </w:r>
          </w:p>
        </w:tc>
      </w:tr>
      <w:tr w:rsidR="00687749" w:rsidRPr="002827C6" w14:paraId="6DDACCE2" w14:textId="77777777" w:rsidTr="00F7238A">
        <w:trPr>
          <w:gridBefore w:val="1"/>
          <w:wBefore w:w="31" w:type="dxa"/>
          <w:trHeight w:val="241"/>
        </w:trPr>
        <w:tc>
          <w:tcPr>
            <w:tcW w:w="10145" w:type="dxa"/>
            <w:gridSpan w:val="42"/>
            <w:tcBorders>
              <w:top w:val="nil"/>
            </w:tcBorders>
            <w:shd w:val="clear" w:color="auto" w:fill="FBD4B4"/>
          </w:tcPr>
          <w:p w14:paraId="450BB991" w14:textId="4CB894E0" w:rsidR="00687749" w:rsidRPr="002827C6" w:rsidRDefault="004964CD" w:rsidP="00687749">
            <w:pPr>
              <w:rPr>
                <w:b/>
              </w:rPr>
            </w:pPr>
            <w:r w:rsidRPr="002827C6">
              <w:rPr>
                <w:b/>
              </w:rPr>
              <w:t>Z</w:t>
            </w:r>
            <w:r w:rsidR="00687749" w:rsidRPr="002827C6">
              <w:rPr>
                <w:b/>
              </w:rPr>
              <w:t>apojení do výuky v dalších studijních programech na téže vysoké škole (pouze u garantů ZT a PZ předmětů)</w:t>
            </w:r>
          </w:p>
        </w:tc>
      </w:tr>
      <w:tr w:rsidR="00687749" w:rsidRPr="002827C6" w14:paraId="4B274140" w14:textId="77777777" w:rsidTr="00F7238A">
        <w:trPr>
          <w:gridBefore w:val="1"/>
          <w:wBefore w:w="31" w:type="dxa"/>
          <w:trHeight w:val="340"/>
        </w:trPr>
        <w:tc>
          <w:tcPr>
            <w:tcW w:w="2725" w:type="dxa"/>
            <w:gridSpan w:val="6"/>
            <w:tcBorders>
              <w:top w:val="nil"/>
            </w:tcBorders>
          </w:tcPr>
          <w:p w14:paraId="7DF2F8CD" w14:textId="77777777" w:rsidR="00687749" w:rsidRPr="002827C6" w:rsidRDefault="00687749" w:rsidP="00687749">
            <w:pPr>
              <w:jc w:val="both"/>
              <w:rPr>
                <w:b/>
              </w:rPr>
            </w:pPr>
            <w:r w:rsidRPr="002827C6">
              <w:rPr>
                <w:b/>
              </w:rPr>
              <w:t>Název studijního předmětu</w:t>
            </w:r>
          </w:p>
        </w:tc>
        <w:tc>
          <w:tcPr>
            <w:tcW w:w="2482" w:type="dxa"/>
            <w:gridSpan w:val="9"/>
            <w:tcBorders>
              <w:top w:val="nil"/>
            </w:tcBorders>
          </w:tcPr>
          <w:p w14:paraId="6D3FD6AB" w14:textId="77777777" w:rsidR="00687749" w:rsidRPr="002827C6" w:rsidRDefault="00687749" w:rsidP="00687749">
            <w:pPr>
              <w:jc w:val="both"/>
              <w:rPr>
                <w:b/>
              </w:rPr>
            </w:pPr>
            <w:r w:rsidRPr="002827C6">
              <w:rPr>
                <w:b/>
              </w:rPr>
              <w:t>Název studijního programu</w:t>
            </w:r>
          </w:p>
        </w:tc>
        <w:tc>
          <w:tcPr>
            <w:tcW w:w="567" w:type="dxa"/>
            <w:gridSpan w:val="6"/>
            <w:tcBorders>
              <w:top w:val="nil"/>
            </w:tcBorders>
          </w:tcPr>
          <w:p w14:paraId="451B4440" w14:textId="77777777" w:rsidR="00687749" w:rsidRPr="002827C6" w:rsidRDefault="00687749" w:rsidP="00687749">
            <w:pPr>
              <w:jc w:val="both"/>
              <w:rPr>
                <w:b/>
              </w:rPr>
            </w:pPr>
            <w:r w:rsidRPr="002827C6">
              <w:rPr>
                <w:b/>
              </w:rPr>
              <w:t>Sem.</w:t>
            </w:r>
          </w:p>
        </w:tc>
        <w:tc>
          <w:tcPr>
            <w:tcW w:w="2109" w:type="dxa"/>
            <w:gridSpan w:val="14"/>
            <w:tcBorders>
              <w:top w:val="nil"/>
            </w:tcBorders>
          </w:tcPr>
          <w:p w14:paraId="421614E8" w14:textId="77777777" w:rsidR="00687749" w:rsidRPr="002827C6" w:rsidRDefault="00687749" w:rsidP="00687749">
            <w:pPr>
              <w:jc w:val="both"/>
              <w:rPr>
                <w:b/>
              </w:rPr>
            </w:pPr>
            <w:r w:rsidRPr="002827C6">
              <w:rPr>
                <w:b/>
              </w:rPr>
              <w:t>Role ve výuce daného předmětu</w:t>
            </w:r>
          </w:p>
        </w:tc>
        <w:tc>
          <w:tcPr>
            <w:tcW w:w="2262" w:type="dxa"/>
            <w:gridSpan w:val="7"/>
            <w:tcBorders>
              <w:top w:val="nil"/>
            </w:tcBorders>
          </w:tcPr>
          <w:p w14:paraId="642CD0F6" w14:textId="77777777" w:rsidR="00687749" w:rsidRDefault="00687749" w:rsidP="00687749">
            <w:pPr>
              <w:jc w:val="both"/>
              <w:rPr>
                <w:b/>
              </w:rPr>
            </w:pPr>
            <w:r w:rsidRPr="0053377E">
              <w:rPr>
                <w:b/>
                <w:i/>
              </w:rPr>
              <w:t>(</w:t>
            </w:r>
            <w:r w:rsidRPr="00F20AEF">
              <w:rPr>
                <w:b/>
                <w:i/>
                <w:iCs/>
              </w:rPr>
              <w:t>nepovinný údaj</w:t>
            </w:r>
            <w:r w:rsidRPr="0053377E">
              <w:rPr>
                <w:b/>
                <w:i/>
              </w:rPr>
              <w:t>)</w:t>
            </w:r>
            <w:r>
              <w:rPr>
                <w:b/>
              </w:rPr>
              <w:t xml:space="preserve"> </w:t>
            </w:r>
          </w:p>
          <w:p w14:paraId="26594E8D" w14:textId="77777777" w:rsidR="00687749" w:rsidRPr="002827C6" w:rsidRDefault="00687749" w:rsidP="00687749">
            <w:pPr>
              <w:jc w:val="both"/>
              <w:rPr>
                <w:b/>
              </w:rPr>
            </w:pPr>
            <w:r w:rsidRPr="002827C6">
              <w:rPr>
                <w:b/>
              </w:rPr>
              <w:t>Počet hodin za semestr</w:t>
            </w:r>
          </w:p>
        </w:tc>
      </w:tr>
      <w:tr w:rsidR="00687749" w:rsidRPr="00AC743A" w14:paraId="5FBC9238" w14:textId="77777777" w:rsidTr="00F7238A">
        <w:trPr>
          <w:gridBefore w:val="1"/>
          <w:wBefore w:w="31" w:type="dxa"/>
          <w:trHeight w:val="284"/>
        </w:trPr>
        <w:tc>
          <w:tcPr>
            <w:tcW w:w="2725" w:type="dxa"/>
            <w:gridSpan w:val="6"/>
            <w:tcBorders>
              <w:top w:val="nil"/>
            </w:tcBorders>
            <w:vAlign w:val="center"/>
          </w:tcPr>
          <w:p w14:paraId="3BFF1FC6" w14:textId="77777777" w:rsidR="00687749" w:rsidRPr="00AC743A" w:rsidRDefault="00687749" w:rsidP="00687749"/>
        </w:tc>
        <w:tc>
          <w:tcPr>
            <w:tcW w:w="2482" w:type="dxa"/>
            <w:gridSpan w:val="9"/>
            <w:tcBorders>
              <w:top w:val="nil"/>
            </w:tcBorders>
            <w:vAlign w:val="center"/>
          </w:tcPr>
          <w:p w14:paraId="4572BB82" w14:textId="77777777" w:rsidR="00687749" w:rsidRPr="00AC743A" w:rsidRDefault="00687749" w:rsidP="00687749"/>
        </w:tc>
        <w:tc>
          <w:tcPr>
            <w:tcW w:w="567" w:type="dxa"/>
            <w:gridSpan w:val="6"/>
            <w:tcBorders>
              <w:top w:val="nil"/>
            </w:tcBorders>
            <w:vAlign w:val="center"/>
          </w:tcPr>
          <w:p w14:paraId="5D903621" w14:textId="77777777" w:rsidR="00687749" w:rsidRPr="00AC743A" w:rsidRDefault="00687749" w:rsidP="00687749">
            <w:pPr>
              <w:ind w:left="-151"/>
              <w:jc w:val="right"/>
            </w:pPr>
          </w:p>
        </w:tc>
        <w:tc>
          <w:tcPr>
            <w:tcW w:w="2109" w:type="dxa"/>
            <w:gridSpan w:val="14"/>
            <w:tcBorders>
              <w:top w:val="nil"/>
            </w:tcBorders>
            <w:vAlign w:val="center"/>
          </w:tcPr>
          <w:p w14:paraId="007969E8" w14:textId="77777777" w:rsidR="00687749" w:rsidRPr="00AC743A" w:rsidRDefault="00687749" w:rsidP="00687749"/>
        </w:tc>
        <w:tc>
          <w:tcPr>
            <w:tcW w:w="2262" w:type="dxa"/>
            <w:gridSpan w:val="7"/>
            <w:tcBorders>
              <w:top w:val="nil"/>
            </w:tcBorders>
            <w:vAlign w:val="center"/>
          </w:tcPr>
          <w:p w14:paraId="4CE09B8F" w14:textId="77777777" w:rsidR="00687749" w:rsidRPr="00AC743A" w:rsidRDefault="00687749" w:rsidP="00687749"/>
        </w:tc>
      </w:tr>
      <w:tr w:rsidR="00687749" w14:paraId="69E0A45B" w14:textId="77777777" w:rsidTr="00F7238A">
        <w:trPr>
          <w:gridBefore w:val="1"/>
          <w:wBefore w:w="31" w:type="dxa"/>
        </w:trPr>
        <w:tc>
          <w:tcPr>
            <w:tcW w:w="10145" w:type="dxa"/>
            <w:gridSpan w:val="42"/>
            <w:shd w:val="clear" w:color="auto" w:fill="F7CAAC"/>
          </w:tcPr>
          <w:p w14:paraId="60424868" w14:textId="77777777" w:rsidR="00687749" w:rsidRDefault="00687749" w:rsidP="00687749">
            <w:r>
              <w:rPr>
                <w:b/>
              </w:rPr>
              <w:t xml:space="preserve">Údaje o vzdělání na VŠ </w:t>
            </w:r>
          </w:p>
        </w:tc>
      </w:tr>
      <w:tr w:rsidR="00687749" w14:paraId="3C7F4D20" w14:textId="77777777" w:rsidTr="00F7238A">
        <w:trPr>
          <w:gridBefore w:val="1"/>
          <w:wBefore w:w="31" w:type="dxa"/>
          <w:trHeight w:val="216"/>
        </w:trPr>
        <w:tc>
          <w:tcPr>
            <w:tcW w:w="10145" w:type="dxa"/>
            <w:gridSpan w:val="42"/>
          </w:tcPr>
          <w:p w14:paraId="6A0E2A72" w14:textId="77777777" w:rsidR="00687749" w:rsidRDefault="00687749" w:rsidP="00687749">
            <w:pPr>
              <w:spacing w:before="100" w:after="100"/>
              <w:rPr>
                <w:b/>
              </w:rPr>
            </w:pPr>
            <w:r>
              <w:t>1998: VUT Brno, FT Zlín, obor Technologie makromolekulárních látek, Ph.D.</w:t>
            </w:r>
          </w:p>
        </w:tc>
      </w:tr>
      <w:tr w:rsidR="00687749" w14:paraId="7FE0153B" w14:textId="77777777" w:rsidTr="00F7238A">
        <w:trPr>
          <w:gridBefore w:val="1"/>
          <w:wBefore w:w="31" w:type="dxa"/>
        </w:trPr>
        <w:tc>
          <w:tcPr>
            <w:tcW w:w="10145" w:type="dxa"/>
            <w:gridSpan w:val="42"/>
            <w:shd w:val="clear" w:color="auto" w:fill="F7CAAC"/>
          </w:tcPr>
          <w:p w14:paraId="7ABEAC2C" w14:textId="77777777" w:rsidR="00687749" w:rsidRDefault="00687749" w:rsidP="00687749">
            <w:pPr>
              <w:rPr>
                <w:b/>
              </w:rPr>
            </w:pPr>
            <w:r>
              <w:rPr>
                <w:b/>
              </w:rPr>
              <w:t>Údaje o odborném působení od absolvování VŠ</w:t>
            </w:r>
          </w:p>
        </w:tc>
      </w:tr>
      <w:tr w:rsidR="00687749" w:rsidRPr="009B6AE3" w14:paraId="00359D60" w14:textId="77777777" w:rsidTr="00F7238A">
        <w:trPr>
          <w:gridBefore w:val="1"/>
          <w:wBefore w:w="31" w:type="dxa"/>
          <w:trHeight w:val="558"/>
        </w:trPr>
        <w:tc>
          <w:tcPr>
            <w:tcW w:w="10145" w:type="dxa"/>
            <w:gridSpan w:val="42"/>
          </w:tcPr>
          <w:p w14:paraId="529B855F" w14:textId="77777777" w:rsidR="00687749" w:rsidRDefault="00687749" w:rsidP="00C66C82">
            <w:pPr>
              <w:pStyle w:val="TableParagraph"/>
              <w:spacing w:before="100" w:after="60" w:line="240" w:lineRule="auto"/>
              <w:ind w:left="0"/>
              <w:rPr>
                <w:sz w:val="20"/>
              </w:rPr>
            </w:pPr>
            <w:r>
              <w:rPr>
                <w:sz w:val="20"/>
              </w:rPr>
              <w:t xml:space="preserve">1997 – dosud: VUT Brno (od r. 2001 UTB Zlín), akademický pracovník </w:t>
            </w:r>
            <w:r w:rsidRPr="00F7599E">
              <w:rPr>
                <w:sz w:val="20"/>
              </w:rPr>
              <w:t>(pp.)</w:t>
            </w:r>
          </w:p>
          <w:p w14:paraId="335880FA" w14:textId="77777777" w:rsidR="00687749" w:rsidRDefault="00687749" w:rsidP="00687749">
            <w:pPr>
              <w:spacing w:before="60" w:after="60"/>
            </w:pPr>
            <w:r>
              <w:t>2012 – 2022: UTB Zlín, FT, ředitelka Ústavu výrobního inženýrství</w:t>
            </w:r>
          </w:p>
          <w:p w14:paraId="6558CD23" w14:textId="77777777" w:rsidR="00687749" w:rsidRDefault="00687749" w:rsidP="00C66C82">
            <w:pPr>
              <w:pStyle w:val="TableParagraph"/>
              <w:spacing w:before="60" w:after="60" w:line="240" w:lineRule="auto"/>
              <w:ind w:left="0"/>
              <w:rPr>
                <w:sz w:val="20"/>
              </w:rPr>
            </w:pPr>
            <w:r>
              <w:rPr>
                <w:sz w:val="20"/>
              </w:rPr>
              <w:t>2011 – 2012: UTB Zlín, prorektorka pro vědu a výzkum</w:t>
            </w:r>
          </w:p>
          <w:p w14:paraId="1AC29B26" w14:textId="77777777" w:rsidR="00687749" w:rsidRDefault="00687749" w:rsidP="00687749">
            <w:pPr>
              <w:pStyle w:val="TableParagraph"/>
              <w:spacing w:before="60" w:after="60" w:line="240" w:lineRule="auto"/>
              <w:ind w:left="0"/>
              <w:rPr>
                <w:sz w:val="20"/>
              </w:rPr>
            </w:pPr>
            <w:r>
              <w:rPr>
                <w:sz w:val="20"/>
              </w:rPr>
              <w:t>2009 – 2011: UTB Zlín, prorektorka pro zahraniční vztahy</w:t>
            </w:r>
          </w:p>
          <w:p w14:paraId="36C6B5B4" w14:textId="77777777" w:rsidR="00687749" w:rsidRPr="009B6AE3" w:rsidRDefault="00687749" w:rsidP="00687749">
            <w:pPr>
              <w:pStyle w:val="TableParagraph"/>
              <w:spacing w:before="60" w:after="100" w:line="240" w:lineRule="auto"/>
              <w:ind w:left="0"/>
              <w:rPr>
                <w:color w:val="FF0000"/>
              </w:rPr>
            </w:pPr>
            <w:r>
              <w:rPr>
                <w:sz w:val="20"/>
              </w:rPr>
              <w:t xml:space="preserve">2006 – 2009: UTB Zlín, FT, proděkanka pro doktorské studium a zahraniční styky </w:t>
            </w:r>
          </w:p>
        </w:tc>
      </w:tr>
      <w:tr w:rsidR="00687749" w14:paraId="5AE8F4DC" w14:textId="77777777" w:rsidTr="00F7238A">
        <w:trPr>
          <w:gridBefore w:val="1"/>
          <w:wBefore w:w="31" w:type="dxa"/>
          <w:trHeight w:val="250"/>
        </w:trPr>
        <w:tc>
          <w:tcPr>
            <w:tcW w:w="10145" w:type="dxa"/>
            <w:gridSpan w:val="42"/>
            <w:shd w:val="clear" w:color="auto" w:fill="F7CAAC"/>
          </w:tcPr>
          <w:p w14:paraId="23E31D54" w14:textId="77777777" w:rsidR="00687749" w:rsidRDefault="00687749" w:rsidP="00687749">
            <w:r>
              <w:rPr>
                <w:b/>
              </w:rPr>
              <w:t>Zkušenosti s vedením kvalifikačních a rigorózních prací</w:t>
            </w:r>
          </w:p>
        </w:tc>
      </w:tr>
      <w:tr w:rsidR="00687749" w14:paraId="32649A0E" w14:textId="77777777" w:rsidTr="00F7238A">
        <w:trPr>
          <w:gridBefore w:val="1"/>
          <w:wBefore w:w="31" w:type="dxa"/>
          <w:trHeight w:val="240"/>
        </w:trPr>
        <w:tc>
          <w:tcPr>
            <w:tcW w:w="10145" w:type="dxa"/>
            <w:gridSpan w:val="42"/>
          </w:tcPr>
          <w:p w14:paraId="36067FE1" w14:textId="1DF998A7" w:rsidR="00687749" w:rsidRDefault="00687749" w:rsidP="00687749">
            <w:pPr>
              <w:spacing w:before="100" w:after="100"/>
            </w:pPr>
            <w:r>
              <w:t xml:space="preserve">Počet obhájených prací, které vyučující vedl v období </w:t>
            </w:r>
            <w:r w:rsidRPr="00713913">
              <w:t xml:space="preserve">2015 – 2024: </w:t>
            </w:r>
            <w:r w:rsidRPr="00C66C82">
              <w:rPr>
                <w:b/>
              </w:rPr>
              <w:t xml:space="preserve">3 </w:t>
            </w:r>
            <w:r w:rsidRPr="00C66C82">
              <w:t xml:space="preserve">DP, </w:t>
            </w:r>
            <w:r w:rsidRPr="00C66C82">
              <w:rPr>
                <w:b/>
              </w:rPr>
              <w:t xml:space="preserve">11 </w:t>
            </w:r>
            <w:r w:rsidRPr="00C66C82">
              <w:t>DisP.</w:t>
            </w:r>
          </w:p>
        </w:tc>
      </w:tr>
      <w:tr w:rsidR="00687749" w14:paraId="2C634D24" w14:textId="77777777" w:rsidTr="00F7238A">
        <w:trPr>
          <w:gridBefore w:val="1"/>
          <w:wBefore w:w="31" w:type="dxa"/>
          <w:cantSplit/>
        </w:trPr>
        <w:tc>
          <w:tcPr>
            <w:tcW w:w="3345" w:type="dxa"/>
            <w:gridSpan w:val="9"/>
            <w:tcBorders>
              <w:top w:val="single" w:sz="12" w:space="0" w:color="auto"/>
            </w:tcBorders>
            <w:shd w:val="clear" w:color="auto" w:fill="F7CAAC"/>
          </w:tcPr>
          <w:p w14:paraId="5876D138" w14:textId="77777777" w:rsidR="00687749" w:rsidRDefault="00687749" w:rsidP="00687749">
            <w:r>
              <w:rPr>
                <w:b/>
              </w:rPr>
              <w:t xml:space="preserve">Obor habilitačního řízení </w:t>
            </w:r>
          </w:p>
        </w:tc>
        <w:tc>
          <w:tcPr>
            <w:tcW w:w="2243" w:type="dxa"/>
            <w:gridSpan w:val="9"/>
            <w:tcBorders>
              <w:top w:val="single" w:sz="12" w:space="0" w:color="auto"/>
            </w:tcBorders>
            <w:shd w:val="clear" w:color="auto" w:fill="F7CAAC"/>
          </w:tcPr>
          <w:p w14:paraId="61452BC8" w14:textId="77777777" w:rsidR="00687749" w:rsidRDefault="00687749" w:rsidP="00687749">
            <w:r>
              <w:rPr>
                <w:b/>
              </w:rPr>
              <w:t>Rok udělení hodnosti</w:t>
            </w:r>
          </w:p>
        </w:tc>
        <w:tc>
          <w:tcPr>
            <w:tcW w:w="2248" w:type="dxa"/>
            <w:gridSpan w:val="15"/>
            <w:tcBorders>
              <w:top w:val="single" w:sz="12" w:space="0" w:color="auto"/>
              <w:right w:val="single" w:sz="12" w:space="0" w:color="auto"/>
            </w:tcBorders>
            <w:shd w:val="clear" w:color="auto" w:fill="F7CAAC"/>
          </w:tcPr>
          <w:p w14:paraId="35AD7AB6" w14:textId="77777777" w:rsidR="00687749" w:rsidRDefault="00687749" w:rsidP="00687749">
            <w:r>
              <w:rPr>
                <w:b/>
              </w:rPr>
              <w:t>Řízení konáno na VŠ</w:t>
            </w:r>
          </w:p>
        </w:tc>
        <w:tc>
          <w:tcPr>
            <w:tcW w:w="2309" w:type="dxa"/>
            <w:gridSpan w:val="9"/>
            <w:tcBorders>
              <w:top w:val="single" w:sz="12" w:space="0" w:color="auto"/>
              <w:left w:val="single" w:sz="12" w:space="0" w:color="auto"/>
            </w:tcBorders>
            <w:shd w:val="clear" w:color="auto" w:fill="F7CAAC"/>
          </w:tcPr>
          <w:p w14:paraId="5B4976E6" w14:textId="77777777" w:rsidR="00687749" w:rsidRDefault="00687749" w:rsidP="00687749">
            <w:pPr>
              <w:rPr>
                <w:b/>
              </w:rPr>
            </w:pPr>
            <w:r>
              <w:rPr>
                <w:b/>
              </w:rPr>
              <w:t>Ohlasy publikací</w:t>
            </w:r>
          </w:p>
        </w:tc>
      </w:tr>
      <w:tr w:rsidR="00687749" w14:paraId="6DC414E6" w14:textId="77777777" w:rsidTr="00F7238A">
        <w:trPr>
          <w:gridBefore w:val="1"/>
          <w:wBefore w:w="31" w:type="dxa"/>
          <w:cantSplit/>
        </w:trPr>
        <w:tc>
          <w:tcPr>
            <w:tcW w:w="3345" w:type="dxa"/>
            <w:gridSpan w:val="9"/>
          </w:tcPr>
          <w:p w14:paraId="78933405" w14:textId="77777777" w:rsidR="00687749" w:rsidRDefault="00687749" w:rsidP="00687749">
            <w:pPr>
              <w:spacing w:before="60" w:after="60"/>
            </w:pPr>
            <w:r>
              <w:t>Technologie makromolekulárních látek</w:t>
            </w:r>
          </w:p>
        </w:tc>
        <w:tc>
          <w:tcPr>
            <w:tcW w:w="2243" w:type="dxa"/>
            <w:gridSpan w:val="9"/>
          </w:tcPr>
          <w:p w14:paraId="423F8AC5" w14:textId="77777777" w:rsidR="00687749" w:rsidRDefault="00687749" w:rsidP="00687749">
            <w:pPr>
              <w:spacing w:before="60" w:after="60"/>
            </w:pPr>
            <w:r>
              <w:t>2004</w:t>
            </w:r>
          </w:p>
        </w:tc>
        <w:tc>
          <w:tcPr>
            <w:tcW w:w="2248" w:type="dxa"/>
            <w:gridSpan w:val="15"/>
            <w:tcBorders>
              <w:right w:val="single" w:sz="12" w:space="0" w:color="auto"/>
            </w:tcBorders>
          </w:tcPr>
          <w:p w14:paraId="1ABB7139" w14:textId="77777777" w:rsidR="00687749" w:rsidRDefault="00687749" w:rsidP="00687749">
            <w:pPr>
              <w:spacing w:before="60" w:after="60"/>
            </w:pPr>
            <w:r>
              <w:t>UTB Zlín</w:t>
            </w:r>
          </w:p>
        </w:tc>
        <w:tc>
          <w:tcPr>
            <w:tcW w:w="698" w:type="dxa"/>
            <w:gridSpan w:val="5"/>
            <w:tcBorders>
              <w:left w:val="single" w:sz="12" w:space="0" w:color="auto"/>
            </w:tcBorders>
            <w:shd w:val="clear" w:color="auto" w:fill="F7CAAC"/>
          </w:tcPr>
          <w:p w14:paraId="23F36064" w14:textId="77777777" w:rsidR="00687749" w:rsidRPr="00F20AEF" w:rsidRDefault="00687749" w:rsidP="00687749">
            <w:pPr>
              <w:spacing w:before="60" w:after="60"/>
              <w:jc w:val="center"/>
            </w:pPr>
            <w:r w:rsidRPr="00F20AEF">
              <w:rPr>
                <w:b/>
              </w:rPr>
              <w:t>WoS</w:t>
            </w:r>
          </w:p>
        </w:tc>
        <w:tc>
          <w:tcPr>
            <w:tcW w:w="709" w:type="dxa"/>
            <w:gridSpan w:val="2"/>
            <w:shd w:val="clear" w:color="auto" w:fill="F7CAAC"/>
          </w:tcPr>
          <w:p w14:paraId="4AC59726" w14:textId="77777777" w:rsidR="00687749" w:rsidRPr="00F20AEF" w:rsidRDefault="00687749" w:rsidP="00687749">
            <w:pPr>
              <w:spacing w:before="60" w:after="60"/>
              <w:jc w:val="center"/>
              <w:rPr>
                <w:sz w:val="18"/>
              </w:rPr>
            </w:pPr>
            <w:r w:rsidRPr="00F20AEF">
              <w:rPr>
                <w:b/>
                <w:sz w:val="18"/>
              </w:rPr>
              <w:t>Scopus</w:t>
            </w:r>
          </w:p>
        </w:tc>
        <w:tc>
          <w:tcPr>
            <w:tcW w:w="902" w:type="dxa"/>
            <w:gridSpan w:val="2"/>
            <w:shd w:val="clear" w:color="auto" w:fill="F7CAAC"/>
          </w:tcPr>
          <w:p w14:paraId="194456D6" w14:textId="77777777" w:rsidR="00687749" w:rsidRDefault="00687749" w:rsidP="00687749">
            <w:pPr>
              <w:spacing w:before="60" w:after="60"/>
              <w:jc w:val="center"/>
            </w:pPr>
            <w:r>
              <w:rPr>
                <w:b/>
                <w:sz w:val="18"/>
              </w:rPr>
              <w:t>ostatní</w:t>
            </w:r>
          </w:p>
        </w:tc>
      </w:tr>
      <w:tr w:rsidR="00687749" w:rsidRPr="00587B69" w14:paraId="1D89128F" w14:textId="77777777" w:rsidTr="00F7238A">
        <w:trPr>
          <w:gridBefore w:val="1"/>
          <w:wBefore w:w="31" w:type="dxa"/>
          <w:cantSplit/>
          <w:trHeight w:val="70"/>
        </w:trPr>
        <w:tc>
          <w:tcPr>
            <w:tcW w:w="3345" w:type="dxa"/>
            <w:gridSpan w:val="9"/>
            <w:shd w:val="clear" w:color="auto" w:fill="F7CAAC"/>
          </w:tcPr>
          <w:p w14:paraId="1662AE7F" w14:textId="77777777" w:rsidR="00687749" w:rsidRDefault="00687749" w:rsidP="00687749">
            <w:r>
              <w:rPr>
                <w:b/>
              </w:rPr>
              <w:t>Obor jmenovacího řízení</w:t>
            </w:r>
          </w:p>
        </w:tc>
        <w:tc>
          <w:tcPr>
            <w:tcW w:w="2243" w:type="dxa"/>
            <w:gridSpan w:val="9"/>
            <w:shd w:val="clear" w:color="auto" w:fill="F7CAAC"/>
          </w:tcPr>
          <w:p w14:paraId="62CD0A30" w14:textId="77777777" w:rsidR="00687749" w:rsidRDefault="00687749" w:rsidP="00687749">
            <w:r>
              <w:rPr>
                <w:b/>
              </w:rPr>
              <w:t>Rok udělení hodnosti</w:t>
            </w:r>
          </w:p>
        </w:tc>
        <w:tc>
          <w:tcPr>
            <w:tcW w:w="2248" w:type="dxa"/>
            <w:gridSpan w:val="15"/>
            <w:tcBorders>
              <w:right w:val="single" w:sz="12" w:space="0" w:color="auto"/>
            </w:tcBorders>
            <w:shd w:val="clear" w:color="auto" w:fill="F7CAAC"/>
          </w:tcPr>
          <w:p w14:paraId="6F0CBB49" w14:textId="77777777" w:rsidR="00687749" w:rsidRDefault="00687749" w:rsidP="00687749">
            <w:r>
              <w:rPr>
                <w:b/>
              </w:rPr>
              <w:t>Řízení konáno na VŠ</w:t>
            </w:r>
          </w:p>
        </w:tc>
        <w:tc>
          <w:tcPr>
            <w:tcW w:w="698" w:type="dxa"/>
            <w:gridSpan w:val="5"/>
            <w:tcBorders>
              <w:left w:val="single" w:sz="12" w:space="0" w:color="auto"/>
            </w:tcBorders>
          </w:tcPr>
          <w:p w14:paraId="5679D648" w14:textId="46870338" w:rsidR="00687749" w:rsidRPr="00C66C82" w:rsidRDefault="00687749" w:rsidP="00687749">
            <w:pPr>
              <w:jc w:val="center"/>
              <w:rPr>
                <w:b/>
              </w:rPr>
            </w:pPr>
            <w:r w:rsidRPr="00C66C82">
              <w:rPr>
                <w:b/>
              </w:rPr>
              <w:t>880</w:t>
            </w:r>
          </w:p>
        </w:tc>
        <w:tc>
          <w:tcPr>
            <w:tcW w:w="709" w:type="dxa"/>
            <w:gridSpan w:val="2"/>
          </w:tcPr>
          <w:p w14:paraId="1B1E5E40" w14:textId="633BFF8E" w:rsidR="00687749" w:rsidRPr="00C66C82" w:rsidRDefault="00687749" w:rsidP="00687749">
            <w:pPr>
              <w:jc w:val="center"/>
              <w:rPr>
                <w:b/>
              </w:rPr>
            </w:pPr>
            <w:r w:rsidRPr="00C66C82">
              <w:rPr>
                <w:b/>
              </w:rPr>
              <w:t>1068</w:t>
            </w:r>
          </w:p>
        </w:tc>
        <w:tc>
          <w:tcPr>
            <w:tcW w:w="902" w:type="dxa"/>
            <w:gridSpan w:val="2"/>
          </w:tcPr>
          <w:p w14:paraId="77128BC6" w14:textId="77777777" w:rsidR="00687749" w:rsidRPr="00C66C82" w:rsidRDefault="00687749" w:rsidP="00687749">
            <w:pPr>
              <w:jc w:val="center"/>
              <w:rPr>
                <w:b/>
                <w:sz w:val="18"/>
                <w:szCs w:val="18"/>
              </w:rPr>
            </w:pPr>
            <w:r w:rsidRPr="00C66C82">
              <w:rPr>
                <w:b/>
                <w:sz w:val="18"/>
                <w:szCs w:val="18"/>
              </w:rPr>
              <w:t>neevid.</w:t>
            </w:r>
          </w:p>
        </w:tc>
      </w:tr>
      <w:tr w:rsidR="00687749" w:rsidRPr="004940C7" w14:paraId="17BDEED0" w14:textId="77777777" w:rsidTr="00F7238A">
        <w:trPr>
          <w:gridBefore w:val="1"/>
          <w:wBefore w:w="31" w:type="dxa"/>
          <w:trHeight w:val="205"/>
        </w:trPr>
        <w:tc>
          <w:tcPr>
            <w:tcW w:w="3345" w:type="dxa"/>
            <w:gridSpan w:val="9"/>
            <w:vAlign w:val="center"/>
          </w:tcPr>
          <w:p w14:paraId="2E99B385" w14:textId="77777777" w:rsidR="00687749" w:rsidRDefault="00687749" w:rsidP="00687749">
            <w:r>
              <w:t>Technologie makromolekulárních látek</w:t>
            </w:r>
          </w:p>
        </w:tc>
        <w:tc>
          <w:tcPr>
            <w:tcW w:w="2243" w:type="dxa"/>
            <w:gridSpan w:val="9"/>
            <w:vAlign w:val="center"/>
          </w:tcPr>
          <w:p w14:paraId="5988B84D" w14:textId="77777777" w:rsidR="00687749" w:rsidRDefault="00687749" w:rsidP="00687749">
            <w:r>
              <w:t>2012</w:t>
            </w:r>
          </w:p>
        </w:tc>
        <w:tc>
          <w:tcPr>
            <w:tcW w:w="2248" w:type="dxa"/>
            <w:gridSpan w:val="15"/>
            <w:tcBorders>
              <w:right w:val="single" w:sz="12" w:space="0" w:color="auto"/>
            </w:tcBorders>
            <w:vAlign w:val="center"/>
          </w:tcPr>
          <w:p w14:paraId="6D134AA5" w14:textId="77777777" w:rsidR="00687749" w:rsidRDefault="00687749" w:rsidP="00687749">
            <w:r>
              <w:t>UTB Zlín</w:t>
            </w:r>
          </w:p>
        </w:tc>
        <w:tc>
          <w:tcPr>
            <w:tcW w:w="1407" w:type="dxa"/>
            <w:gridSpan w:val="7"/>
            <w:tcBorders>
              <w:left w:val="single" w:sz="12" w:space="0" w:color="auto"/>
            </w:tcBorders>
            <w:shd w:val="clear" w:color="auto" w:fill="FBD4B4"/>
            <w:vAlign w:val="center"/>
          </w:tcPr>
          <w:p w14:paraId="182392A1" w14:textId="77777777" w:rsidR="00687749" w:rsidRPr="00C66C82" w:rsidRDefault="00687749" w:rsidP="00687749">
            <w:pPr>
              <w:rPr>
                <w:b/>
                <w:sz w:val="18"/>
              </w:rPr>
            </w:pPr>
            <w:r w:rsidRPr="00C66C82">
              <w:rPr>
                <w:b/>
                <w:sz w:val="18"/>
              </w:rPr>
              <w:t>H-index WoS/Scopus</w:t>
            </w:r>
          </w:p>
        </w:tc>
        <w:tc>
          <w:tcPr>
            <w:tcW w:w="902" w:type="dxa"/>
            <w:gridSpan w:val="2"/>
            <w:vAlign w:val="center"/>
          </w:tcPr>
          <w:p w14:paraId="27BCF98A" w14:textId="62DEA1C1" w:rsidR="00687749" w:rsidRPr="00C66C82" w:rsidRDefault="00687749" w:rsidP="00687749">
            <w:pPr>
              <w:jc w:val="center"/>
              <w:rPr>
                <w:b/>
              </w:rPr>
            </w:pPr>
            <w:r w:rsidRPr="00C66C82">
              <w:rPr>
                <w:b/>
              </w:rPr>
              <w:t>19/21</w:t>
            </w:r>
          </w:p>
        </w:tc>
      </w:tr>
      <w:tr w:rsidR="00687749" w14:paraId="6E8ED40A" w14:textId="77777777" w:rsidTr="00F7238A">
        <w:trPr>
          <w:gridBefore w:val="1"/>
          <w:wBefore w:w="31" w:type="dxa"/>
        </w:trPr>
        <w:tc>
          <w:tcPr>
            <w:tcW w:w="10145" w:type="dxa"/>
            <w:gridSpan w:val="42"/>
            <w:shd w:val="clear" w:color="auto" w:fill="F7CAAC"/>
          </w:tcPr>
          <w:p w14:paraId="6C7F6692" w14:textId="77777777" w:rsidR="00687749" w:rsidRDefault="00687749" w:rsidP="00687749">
            <w:pPr>
              <w:jc w:val="both"/>
              <w:rPr>
                <w:b/>
              </w:rPr>
            </w:pPr>
            <w:r>
              <w:rPr>
                <w:b/>
              </w:rPr>
              <w:t xml:space="preserve">Přehled o nejvýznamnější publikační a další tvůrčí činnosti nebo další profesní činnosti u odborníků z praxe vztahující se k zabezpečovaným předmětům </w:t>
            </w:r>
          </w:p>
        </w:tc>
      </w:tr>
      <w:tr w:rsidR="00687749" w14:paraId="5453ED1A" w14:textId="77777777" w:rsidTr="00F7238A">
        <w:trPr>
          <w:gridBefore w:val="1"/>
          <w:wBefore w:w="31" w:type="dxa"/>
          <w:trHeight w:val="1689"/>
        </w:trPr>
        <w:tc>
          <w:tcPr>
            <w:tcW w:w="10145" w:type="dxa"/>
            <w:gridSpan w:val="42"/>
          </w:tcPr>
          <w:p w14:paraId="40B3CD63" w14:textId="1C9EB8AB" w:rsidR="00C66C82" w:rsidRPr="00C66C82" w:rsidRDefault="00C66C82" w:rsidP="00C66C82">
            <w:pPr>
              <w:spacing w:before="100" w:after="100"/>
              <w:jc w:val="both"/>
            </w:pPr>
            <w:r w:rsidRPr="00C66C82">
              <w:t xml:space="preserve">NOVÁK, M., </w:t>
            </w:r>
            <w:r w:rsidRPr="00C66C82">
              <w:rPr>
                <w:b/>
                <w:bCs/>
              </w:rPr>
              <w:t>HAUSNEROVÁ, B. (40%)</w:t>
            </w:r>
            <w:r w:rsidRPr="00C66C82">
              <w:t xml:space="preserve">, PATA, V., SANÉTRNÍK, D.: On the possibilities of merging powder bed fusion, material extrusion and powder injection molding in the production of stainless-steel parts. </w:t>
            </w:r>
            <w:r w:rsidRPr="00C66C82">
              <w:rPr>
                <w:i/>
                <w:iCs/>
              </w:rPr>
              <w:t>Rapid Prototyping Journal</w:t>
            </w:r>
            <w:r w:rsidRPr="00C66C82">
              <w:t xml:space="preserve"> 30, 50</w:t>
            </w:r>
            <w:r w:rsidRPr="00C66C82">
              <w:rPr>
                <w:bCs/>
              </w:rPr>
              <w:t>-</w:t>
            </w:r>
            <w:r w:rsidRPr="00C66C82">
              <w:t>58,</w:t>
            </w:r>
            <w:r w:rsidRPr="00C66C82">
              <w:rPr>
                <w:b/>
                <w:bCs/>
              </w:rPr>
              <w:t xml:space="preserve"> 2024</w:t>
            </w:r>
            <w:r w:rsidRPr="00C66C82">
              <w:t xml:space="preserve">. </w:t>
            </w:r>
            <w:hyperlink r:id="rId161" w:history="1">
              <w:r w:rsidRPr="00C66C82">
                <w:rPr>
                  <w:rStyle w:val="Hypertextovodkaz"/>
                </w:rPr>
                <w:t>https://doi.org/10.1108/rpj-02-2023-0047</w:t>
              </w:r>
            </w:hyperlink>
            <w:r w:rsidRPr="00C66C82">
              <w:t>. Jimp (Q1)</w:t>
            </w:r>
          </w:p>
          <w:p w14:paraId="4CDB3218" w14:textId="3F862536" w:rsidR="00C66C82" w:rsidRPr="00C66C82" w:rsidRDefault="00C66C82" w:rsidP="00C66C82">
            <w:pPr>
              <w:spacing w:before="100" w:after="100"/>
              <w:jc w:val="both"/>
            </w:pPr>
            <w:r w:rsidRPr="00C66C82">
              <w:t>SAN</w:t>
            </w:r>
            <w:r>
              <w:t>É</w:t>
            </w:r>
            <w:r w:rsidRPr="00C66C82">
              <w:t>TRN</w:t>
            </w:r>
            <w:r>
              <w:t>Í</w:t>
            </w:r>
            <w:r w:rsidRPr="00C66C82">
              <w:t xml:space="preserve">K, D., </w:t>
            </w:r>
            <w:r w:rsidRPr="00C66C82">
              <w:rPr>
                <w:b/>
              </w:rPr>
              <w:t>HAUSNEROV</w:t>
            </w:r>
            <w:r>
              <w:rPr>
                <w:b/>
              </w:rPr>
              <w:t>Á</w:t>
            </w:r>
            <w:r w:rsidRPr="00C66C82">
              <w:rPr>
                <w:b/>
              </w:rPr>
              <w:t>, B. (55%)</w:t>
            </w:r>
            <w:r w:rsidRPr="00C66C82">
              <w:t>, PON</w:t>
            </w:r>
            <w:r>
              <w:t>ÍŽ</w:t>
            </w:r>
            <w:r w:rsidRPr="00C66C82">
              <w:t>IL, P., NOV</w:t>
            </w:r>
            <w:r>
              <w:t>Á</w:t>
            </w:r>
            <w:r w:rsidRPr="00C66C82">
              <w:t>K, M., MONKOV</w:t>
            </w:r>
            <w:r>
              <w:t>Á</w:t>
            </w:r>
            <w:r w:rsidRPr="00C66C82">
              <w:t>, K.</w:t>
            </w:r>
            <w:r>
              <w:rPr>
                <w:lang w:val="en-US"/>
              </w:rPr>
              <w:t>:</w:t>
            </w:r>
            <w:r w:rsidRPr="00C66C82">
              <w:t xml:space="preserve"> On the </w:t>
            </w:r>
            <w:r w:rsidR="006377F8">
              <w:t>p</w:t>
            </w:r>
            <w:r w:rsidRPr="00C66C82">
              <w:t xml:space="preserve">ossibilities of </w:t>
            </w:r>
            <w:r w:rsidR="006377F8">
              <w:t>m</w:t>
            </w:r>
            <w:r w:rsidRPr="00C66C82">
              <w:t xml:space="preserve">erging </w:t>
            </w:r>
            <w:r w:rsidR="006377F8">
              <w:t>p</w:t>
            </w:r>
            <w:r w:rsidRPr="00C66C82">
              <w:t xml:space="preserve">owder </w:t>
            </w:r>
            <w:r w:rsidR="006377F8">
              <w:t>b</w:t>
            </w:r>
            <w:r w:rsidRPr="00C66C82">
              <w:t xml:space="preserve">ed </w:t>
            </w:r>
            <w:r w:rsidR="006377F8">
              <w:t>f</w:t>
            </w:r>
            <w:r w:rsidRPr="00C66C82">
              <w:t xml:space="preserve">usion, </w:t>
            </w:r>
            <w:r w:rsidR="006377F8">
              <w:t>m</w:t>
            </w:r>
            <w:r w:rsidRPr="00C66C82">
              <w:t xml:space="preserve">aterial </w:t>
            </w:r>
            <w:r w:rsidR="006377F8">
              <w:t>e</w:t>
            </w:r>
            <w:r w:rsidRPr="00C66C82">
              <w:t xml:space="preserve">xtrusion and </w:t>
            </w:r>
            <w:r w:rsidR="006377F8">
              <w:t>p</w:t>
            </w:r>
            <w:r w:rsidRPr="00C66C82">
              <w:t xml:space="preserve">owder </w:t>
            </w:r>
            <w:r w:rsidR="006377F8">
              <w:t>i</w:t>
            </w:r>
            <w:r w:rsidRPr="00C66C82">
              <w:t xml:space="preserve">njection </w:t>
            </w:r>
            <w:r w:rsidR="006377F8">
              <w:t>m</w:t>
            </w:r>
            <w:r w:rsidRPr="00C66C82">
              <w:t xml:space="preserve">olding in the </w:t>
            </w:r>
            <w:r w:rsidR="006377F8">
              <w:t>p</w:t>
            </w:r>
            <w:r w:rsidRPr="00C66C82">
              <w:t xml:space="preserve">roduction of </w:t>
            </w:r>
            <w:r w:rsidR="006377F8">
              <w:t>s</w:t>
            </w:r>
            <w:r w:rsidRPr="00C66C82">
              <w:t>tainless-</w:t>
            </w:r>
            <w:r w:rsidR="006377F8">
              <w:t>s</w:t>
            </w:r>
            <w:r w:rsidRPr="00C66C82">
              <w:t xml:space="preserve">teel </w:t>
            </w:r>
            <w:r w:rsidR="006377F8">
              <w:t>pa</w:t>
            </w:r>
            <w:r w:rsidRPr="00C66C82">
              <w:t xml:space="preserve">rts. </w:t>
            </w:r>
            <w:r w:rsidRPr="006377F8">
              <w:rPr>
                <w:i/>
                <w:iCs/>
              </w:rPr>
              <w:t>Physics of Fluids</w:t>
            </w:r>
            <w:r w:rsidRPr="00C66C82">
              <w:t xml:space="preserve"> 8, 083334</w:t>
            </w:r>
            <w:r w:rsidR="006377F8">
              <w:t xml:space="preserve">, </w:t>
            </w:r>
            <w:r w:rsidRPr="006377F8">
              <w:rPr>
                <w:b/>
                <w:bCs/>
              </w:rPr>
              <w:t>2024</w:t>
            </w:r>
            <w:r w:rsidR="006377F8">
              <w:t>.</w:t>
            </w:r>
            <w:r w:rsidRPr="00C66C82">
              <w:t xml:space="preserve"> </w:t>
            </w:r>
            <w:hyperlink r:id="rId162" w:history="1">
              <w:r w:rsidRPr="00C66C82">
                <w:rPr>
                  <w:rStyle w:val="Hypertextovodkaz"/>
                </w:rPr>
                <w:t>https://doi.org/10.1063/5.0219410</w:t>
              </w:r>
            </w:hyperlink>
            <w:r w:rsidR="006377F8">
              <w:t>.</w:t>
            </w:r>
            <w:r w:rsidRPr="00C66C82">
              <w:t xml:space="preserve"> Jimp (Q1)</w:t>
            </w:r>
          </w:p>
          <w:p w14:paraId="101DA87A" w14:textId="752B4A79" w:rsidR="00C66C82" w:rsidRPr="00C66C82" w:rsidRDefault="00C66C82" w:rsidP="00C66C82">
            <w:pPr>
              <w:spacing w:before="100" w:after="100"/>
              <w:jc w:val="both"/>
            </w:pPr>
            <w:r w:rsidRPr="00C66C82">
              <w:t xml:space="preserve">MUKUND, B.N., </w:t>
            </w:r>
            <w:r w:rsidRPr="00C66C82">
              <w:rPr>
                <w:b/>
              </w:rPr>
              <w:t>HAUSNEROV</w:t>
            </w:r>
            <w:r>
              <w:rPr>
                <w:b/>
              </w:rPr>
              <w:t>Á</w:t>
            </w:r>
            <w:r w:rsidRPr="00C66C82">
              <w:rPr>
                <w:b/>
              </w:rPr>
              <w:t>, B. (70%)</w:t>
            </w:r>
            <w:r w:rsidRPr="00C66C82">
              <w:rPr>
                <w:bCs/>
              </w:rPr>
              <w:t>,</w:t>
            </w:r>
            <w:r w:rsidRPr="00C66C82">
              <w:t xml:space="preserve"> PON</w:t>
            </w:r>
            <w:r>
              <w:t>ÍŽ</w:t>
            </w:r>
            <w:r w:rsidRPr="00C66C82">
              <w:t xml:space="preserve">IL, P.: Quantification of </w:t>
            </w:r>
            <w:r w:rsidR="006377F8">
              <w:t>s</w:t>
            </w:r>
            <w:r w:rsidRPr="00C66C82">
              <w:t xml:space="preserve">hape </w:t>
            </w:r>
            <w:r w:rsidR="006377F8">
              <w:t>p</w:t>
            </w:r>
            <w:r w:rsidRPr="00C66C82">
              <w:t xml:space="preserve">arameters of Co-Cr-Mo-Si </w:t>
            </w:r>
            <w:r w:rsidR="006377F8">
              <w:t>a</w:t>
            </w:r>
            <w:r w:rsidRPr="00C66C82">
              <w:t xml:space="preserve">lloy </w:t>
            </w:r>
            <w:r w:rsidR="006377F8">
              <w:t>p</w:t>
            </w:r>
            <w:r w:rsidRPr="00C66C82">
              <w:t xml:space="preserve">owder and their </w:t>
            </w:r>
            <w:r w:rsidR="006377F8">
              <w:t>r</w:t>
            </w:r>
            <w:r w:rsidRPr="00C66C82">
              <w:t xml:space="preserve">ole in the </w:t>
            </w:r>
            <w:r w:rsidR="006377F8">
              <w:t>p</w:t>
            </w:r>
            <w:r w:rsidRPr="00C66C82">
              <w:t xml:space="preserve">rocessing of </w:t>
            </w:r>
            <w:r w:rsidR="006377F8">
              <w:t>m</w:t>
            </w:r>
            <w:r w:rsidRPr="00C66C82">
              <w:t xml:space="preserve">etal </w:t>
            </w:r>
            <w:r w:rsidR="006377F8">
              <w:t>i</w:t>
            </w:r>
            <w:r w:rsidRPr="00C66C82">
              <w:t xml:space="preserve">njection </w:t>
            </w:r>
            <w:r w:rsidR="006377F8">
              <w:t>m</w:t>
            </w:r>
            <w:r w:rsidRPr="00C66C82">
              <w:t xml:space="preserve">olding </w:t>
            </w:r>
            <w:r w:rsidR="006377F8">
              <w:t>f</w:t>
            </w:r>
            <w:r w:rsidRPr="00C66C82">
              <w:t xml:space="preserve">eedstocks. </w:t>
            </w:r>
            <w:r w:rsidRPr="006377F8">
              <w:rPr>
                <w:i/>
                <w:iCs/>
              </w:rPr>
              <w:t>Journal of Manufacturing Processes</w:t>
            </w:r>
            <w:r w:rsidRPr="00C66C82">
              <w:t xml:space="preserve"> 119, 436-442</w:t>
            </w:r>
            <w:r w:rsidR="006377F8">
              <w:t xml:space="preserve">, </w:t>
            </w:r>
            <w:r w:rsidRPr="006377F8">
              <w:rPr>
                <w:b/>
                <w:bCs/>
              </w:rPr>
              <w:t>2024</w:t>
            </w:r>
            <w:r w:rsidR="006377F8">
              <w:t xml:space="preserve">. </w:t>
            </w:r>
            <w:hyperlink r:id="rId163" w:history="1">
              <w:r w:rsidRPr="00C66C82">
                <w:rPr>
                  <w:rStyle w:val="Hypertextovodkaz"/>
                </w:rPr>
                <w:t>https://doi.org/10.1016/j.jmapro.2024.03.076</w:t>
              </w:r>
            </w:hyperlink>
            <w:r w:rsidR="006377F8">
              <w:t>.</w:t>
            </w:r>
            <w:r w:rsidRPr="00C66C82">
              <w:t xml:space="preserve"> Jimp (Q1)</w:t>
            </w:r>
          </w:p>
          <w:p w14:paraId="5CD4F70F" w14:textId="3744A3F8" w:rsidR="00C66C82" w:rsidRPr="00C66C82" w:rsidRDefault="00C66C82" w:rsidP="00C66C82">
            <w:pPr>
              <w:spacing w:before="100" w:after="100"/>
              <w:jc w:val="both"/>
            </w:pPr>
            <w:r w:rsidRPr="00C66C82">
              <w:t>SANÉTRNÍK, D., </w:t>
            </w:r>
            <w:r w:rsidRPr="00C66C82">
              <w:rPr>
                <w:b/>
                <w:bCs/>
                <w:lang w:eastAsia="en-US"/>
              </w:rPr>
              <w:t>HAUSNEROVÁ, B. (</w:t>
            </w:r>
            <w:r w:rsidRPr="00C66C82">
              <w:rPr>
                <w:b/>
                <w:bCs/>
              </w:rPr>
              <w:t>45%</w:t>
            </w:r>
            <w:r w:rsidRPr="00C66C82">
              <w:rPr>
                <w:b/>
                <w:bCs/>
                <w:lang w:eastAsia="en-US"/>
              </w:rPr>
              <w:t>)</w:t>
            </w:r>
            <w:r w:rsidRPr="00C66C82">
              <w:t>, NOVÁK, M., MUKUND, B.N.:  Effect of particle size and shape on wall slip of highly filled powder feedstocks for material extrusion and powder injection molding. </w:t>
            </w:r>
            <w:r w:rsidRPr="00C66C82">
              <w:rPr>
                <w:i/>
                <w:iCs/>
              </w:rPr>
              <w:t>3D printing and Additive Manufacturing</w:t>
            </w:r>
            <w:r w:rsidRPr="00C66C82">
              <w:t xml:space="preserve"> 10(2), 236-244, </w:t>
            </w:r>
            <w:r w:rsidRPr="00C66C82">
              <w:rPr>
                <w:b/>
                <w:bCs/>
              </w:rPr>
              <w:t>2023</w:t>
            </w:r>
            <w:r w:rsidRPr="00C66C82">
              <w:t xml:space="preserve">. DOI 10.1089/3dp.2021.0157. </w:t>
            </w:r>
            <w:hyperlink r:id="rId164" w:history="1">
              <w:r w:rsidR="00AF47D3" w:rsidRPr="004C4588">
                <w:rPr>
                  <w:rStyle w:val="Hypertextovodkaz"/>
                </w:rPr>
                <w:t>https://doi.org/10.1089/3dp.2021.0157</w:t>
              </w:r>
            </w:hyperlink>
            <w:r w:rsidR="00AF47D3">
              <w:t xml:space="preserve">. </w:t>
            </w:r>
            <w:r w:rsidRPr="00C66C82">
              <w:t>Jimp (Q1)</w:t>
            </w:r>
          </w:p>
          <w:p w14:paraId="5216EB76" w14:textId="473B4590" w:rsidR="00687749" w:rsidRDefault="00C66C82" w:rsidP="00C66C82">
            <w:pPr>
              <w:spacing w:before="100" w:after="100"/>
              <w:jc w:val="both"/>
              <w:rPr>
                <w:b/>
              </w:rPr>
            </w:pPr>
            <w:r w:rsidRPr="00C66C82">
              <w:t>SLOBODIAN, P., OLEJN</w:t>
            </w:r>
            <w:r>
              <w:t>Í</w:t>
            </w:r>
            <w:r w:rsidRPr="00C66C82">
              <w:t>K, R., MATY</w:t>
            </w:r>
            <w:r>
              <w:t>ÁŠ</w:t>
            </w:r>
            <w:r w:rsidRPr="00C66C82">
              <w:t xml:space="preserve">, J., </w:t>
            </w:r>
            <w:r>
              <w:t>ŘÍ</w:t>
            </w:r>
            <w:r w:rsidRPr="00C66C82">
              <w:t xml:space="preserve">HA, P., </w:t>
            </w:r>
            <w:r w:rsidRPr="00C66C82">
              <w:rPr>
                <w:b/>
              </w:rPr>
              <w:t>HAUSNEROV</w:t>
            </w:r>
            <w:r>
              <w:rPr>
                <w:b/>
              </w:rPr>
              <w:t>Á</w:t>
            </w:r>
            <w:r w:rsidRPr="00C66C82">
              <w:rPr>
                <w:b/>
              </w:rPr>
              <w:t>, B.</w:t>
            </w:r>
            <w:r>
              <w:rPr>
                <w:b/>
              </w:rPr>
              <w:t xml:space="preserve"> </w:t>
            </w:r>
            <w:r w:rsidRPr="00C66C82">
              <w:rPr>
                <w:b/>
              </w:rPr>
              <w:t>(30%)</w:t>
            </w:r>
            <w:r w:rsidRPr="00C66C82">
              <w:rPr>
                <w:bCs/>
              </w:rPr>
              <w:t>:</w:t>
            </w:r>
            <w:r w:rsidRPr="00C66C82">
              <w:t xml:space="preserve"> A coupled piezo-triboelectric nanogenerator based on the electrification of biaxially oriented polyethylene terephthalate food packaging films</w:t>
            </w:r>
            <w:r w:rsidR="00A37031">
              <w:t xml:space="preserve">. </w:t>
            </w:r>
            <w:r w:rsidRPr="006377F8">
              <w:rPr>
                <w:i/>
                <w:iCs/>
              </w:rPr>
              <w:t xml:space="preserve">NanoEnergy </w:t>
            </w:r>
            <w:r w:rsidRPr="00C66C82">
              <w:t xml:space="preserve">118, </w:t>
            </w:r>
            <w:r w:rsidR="006377F8" w:rsidRPr="006377F8">
              <w:t>Part A</w:t>
            </w:r>
            <w:r w:rsidR="006377F8">
              <w:t xml:space="preserve">, </w:t>
            </w:r>
            <w:r w:rsidR="006377F8" w:rsidRPr="00C66C82">
              <w:t>108986</w:t>
            </w:r>
            <w:r w:rsidR="006377F8">
              <w:t xml:space="preserve">, </w:t>
            </w:r>
            <w:r w:rsidRPr="006377F8">
              <w:rPr>
                <w:b/>
                <w:bCs/>
              </w:rPr>
              <w:t>2023</w:t>
            </w:r>
            <w:r w:rsidRPr="00C66C82">
              <w:t xml:space="preserve">. </w:t>
            </w:r>
            <w:hyperlink r:id="rId165" w:history="1">
              <w:r w:rsidRPr="00C66C82">
                <w:rPr>
                  <w:rStyle w:val="Hypertextovodkaz"/>
                </w:rPr>
                <w:t>https://doi.org/10.1016/j.nanoen.2023.108986</w:t>
              </w:r>
            </w:hyperlink>
            <w:r w:rsidR="006377F8">
              <w:t>.</w:t>
            </w:r>
            <w:r w:rsidRPr="00C66C82">
              <w:t xml:space="preserve"> Jimp (Q1)</w:t>
            </w:r>
            <w:r w:rsidR="00687749" w:rsidRPr="00570387">
              <w:t xml:space="preserve"> </w:t>
            </w:r>
          </w:p>
        </w:tc>
      </w:tr>
      <w:tr w:rsidR="00687749" w14:paraId="6A9EE31D" w14:textId="77777777" w:rsidTr="00F7238A">
        <w:trPr>
          <w:gridBefore w:val="1"/>
          <w:wBefore w:w="31" w:type="dxa"/>
          <w:trHeight w:val="218"/>
        </w:trPr>
        <w:tc>
          <w:tcPr>
            <w:tcW w:w="10145" w:type="dxa"/>
            <w:gridSpan w:val="42"/>
            <w:shd w:val="clear" w:color="auto" w:fill="F7CAAC"/>
          </w:tcPr>
          <w:p w14:paraId="32BBD31E" w14:textId="271EF34C" w:rsidR="00687749" w:rsidRDefault="000079C3" w:rsidP="00687749">
            <w:pPr>
              <w:rPr>
                <w:b/>
              </w:rPr>
            </w:pPr>
            <w:r>
              <w:rPr>
                <w:b/>
              </w:rPr>
              <w:t>P</w:t>
            </w:r>
            <w:r w:rsidR="00687749">
              <w:rPr>
                <w:b/>
              </w:rPr>
              <w:t>ůsobení v zahraničí</w:t>
            </w:r>
          </w:p>
        </w:tc>
      </w:tr>
      <w:tr w:rsidR="00687749" w:rsidRPr="00A02C8C" w14:paraId="5BFB34E9" w14:textId="77777777" w:rsidTr="00F7238A">
        <w:trPr>
          <w:gridBefore w:val="1"/>
          <w:wBefore w:w="31" w:type="dxa"/>
          <w:trHeight w:val="201"/>
        </w:trPr>
        <w:tc>
          <w:tcPr>
            <w:tcW w:w="10145" w:type="dxa"/>
            <w:gridSpan w:val="42"/>
          </w:tcPr>
          <w:p w14:paraId="6C7BB8BB" w14:textId="77777777" w:rsidR="00687749" w:rsidRDefault="00687749" w:rsidP="00C66C82">
            <w:pPr>
              <w:spacing w:before="100" w:after="60"/>
              <w:rPr>
                <w:bCs/>
              </w:rPr>
            </w:pPr>
            <w:r w:rsidRPr="00A02C8C">
              <w:rPr>
                <w:bCs/>
              </w:rPr>
              <w:t>1996: National Institute of Materials and Chemical Research, Tsukuba, Japonsko (1 měsíc)</w:t>
            </w:r>
          </w:p>
          <w:p w14:paraId="616ADF09" w14:textId="77777777" w:rsidR="00687749" w:rsidRPr="00A02C8C" w:rsidRDefault="00687749" w:rsidP="00C66C82">
            <w:pPr>
              <w:spacing w:before="60" w:after="100"/>
              <w:rPr>
                <w:bCs/>
              </w:rPr>
            </w:pPr>
            <w:r>
              <w:t>1994 – 1995: Chalmers University of Technology, Göteborg, Švédsko (10 měsíců)</w:t>
            </w:r>
          </w:p>
        </w:tc>
      </w:tr>
      <w:tr w:rsidR="00687749" w14:paraId="5D4D6E6C" w14:textId="77777777" w:rsidTr="00F7238A">
        <w:trPr>
          <w:gridBefore w:val="1"/>
          <w:wBefore w:w="31" w:type="dxa"/>
          <w:cantSplit/>
          <w:trHeight w:val="470"/>
        </w:trPr>
        <w:tc>
          <w:tcPr>
            <w:tcW w:w="2516" w:type="dxa"/>
            <w:gridSpan w:val="3"/>
            <w:shd w:val="clear" w:color="auto" w:fill="F7CAAC"/>
          </w:tcPr>
          <w:p w14:paraId="4F29A3EA" w14:textId="77777777" w:rsidR="00687749" w:rsidRDefault="00687749" w:rsidP="00687749">
            <w:pPr>
              <w:rPr>
                <w:b/>
              </w:rPr>
            </w:pPr>
            <w:r>
              <w:rPr>
                <w:b/>
              </w:rPr>
              <w:t xml:space="preserve">Podpis </w:t>
            </w:r>
          </w:p>
        </w:tc>
        <w:tc>
          <w:tcPr>
            <w:tcW w:w="4534" w:type="dxa"/>
            <w:gridSpan w:val="24"/>
          </w:tcPr>
          <w:p w14:paraId="0B82169C" w14:textId="77777777" w:rsidR="00687749" w:rsidRDefault="00687749" w:rsidP="00687749"/>
        </w:tc>
        <w:tc>
          <w:tcPr>
            <w:tcW w:w="786" w:type="dxa"/>
            <w:gridSpan w:val="6"/>
            <w:shd w:val="clear" w:color="auto" w:fill="F7CAAC"/>
          </w:tcPr>
          <w:p w14:paraId="18AA26E8" w14:textId="77777777" w:rsidR="00687749" w:rsidRDefault="00687749" w:rsidP="00687749">
            <w:r>
              <w:rPr>
                <w:b/>
              </w:rPr>
              <w:t>datum</w:t>
            </w:r>
          </w:p>
        </w:tc>
        <w:tc>
          <w:tcPr>
            <w:tcW w:w="2309" w:type="dxa"/>
            <w:gridSpan w:val="9"/>
          </w:tcPr>
          <w:p w14:paraId="52A349A7" w14:textId="77777777" w:rsidR="00687749" w:rsidRDefault="00687749" w:rsidP="00687749"/>
        </w:tc>
      </w:tr>
      <w:bookmarkEnd w:id="335"/>
      <w:tr w:rsidR="00687749" w14:paraId="67438159" w14:textId="77777777" w:rsidTr="006D6914">
        <w:trPr>
          <w:gridAfter w:val="1"/>
          <w:wAfter w:w="220" w:type="dxa"/>
        </w:trPr>
        <w:tc>
          <w:tcPr>
            <w:tcW w:w="9956" w:type="dxa"/>
            <w:gridSpan w:val="42"/>
            <w:tcBorders>
              <w:bottom w:val="double" w:sz="4" w:space="0" w:color="auto"/>
            </w:tcBorders>
            <w:shd w:val="clear" w:color="auto" w:fill="BDD6EE"/>
          </w:tcPr>
          <w:p w14:paraId="550977BD" w14:textId="77777777" w:rsidR="00687749" w:rsidRDefault="00687749" w:rsidP="00687749">
            <w:pPr>
              <w:jc w:val="both"/>
              <w:rPr>
                <w:b/>
                <w:sz w:val="28"/>
              </w:rPr>
            </w:pPr>
            <w:r>
              <w:rPr>
                <w:b/>
                <w:sz w:val="28"/>
              </w:rPr>
              <w:lastRenderedPageBreak/>
              <w:t>C-I – Personální zabezpečení</w:t>
            </w:r>
          </w:p>
        </w:tc>
      </w:tr>
      <w:tr w:rsidR="00687749" w14:paraId="43B2570E" w14:textId="77777777" w:rsidTr="00F7238A">
        <w:trPr>
          <w:gridAfter w:val="1"/>
          <w:wAfter w:w="220" w:type="dxa"/>
        </w:trPr>
        <w:tc>
          <w:tcPr>
            <w:tcW w:w="2514" w:type="dxa"/>
            <w:gridSpan w:val="3"/>
            <w:tcBorders>
              <w:top w:val="double" w:sz="4" w:space="0" w:color="auto"/>
            </w:tcBorders>
            <w:shd w:val="clear" w:color="auto" w:fill="F7CAAC"/>
          </w:tcPr>
          <w:p w14:paraId="23C61E8E" w14:textId="77777777" w:rsidR="00687749" w:rsidRDefault="00687749" w:rsidP="00687749">
            <w:pPr>
              <w:jc w:val="both"/>
              <w:rPr>
                <w:b/>
              </w:rPr>
            </w:pPr>
            <w:r>
              <w:rPr>
                <w:b/>
              </w:rPr>
              <w:t>Vysoká škola</w:t>
            </w:r>
          </w:p>
        </w:tc>
        <w:tc>
          <w:tcPr>
            <w:tcW w:w="7442" w:type="dxa"/>
            <w:gridSpan w:val="39"/>
          </w:tcPr>
          <w:p w14:paraId="028F04A8" w14:textId="77777777" w:rsidR="00687749" w:rsidRDefault="00687749" w:rsidP="00687749">
            <w:pPr>
              <w:jc w:val="both"/>
            </w:pPr>
            <w:r>
              <w:t>Univerzita Tomáše Bati ve Zlíně</w:t>
            </w:r>
          </w:p>
        </w:tc>
      </w:tr>
      <w:tr w:rsidR="00687749" w14:paraId="2D699155" w14:textId="77777777" w:rsidTr="00F7238A">
        <w:trPr>
          <w:gridAfter w:val="1"/>
          <w:wAfter w:w="220" w:type="dxa"/>
        </w:trPr>
        <w:tc>
          <w:tcPr>
            <w:tcW w:w="2514" w:type="dxa"/>
            <w:gridSpan w:val="3"/>
            <w:shd w:val="clear" w:color="auto" w:fill="F7CAAC"/>
          </w:tcPr>
          <w:p w14:paraId="2BC28C81" w14:textId="77777777" w:rsidR="00687749" w:rsidRDefault="00687749" w:rsidP="00687749">
            <w:pPr>
              <w:jc w:val="both"/>
              <w:rPr>
                <w:b/>
              </w:rPr>
            </w:pPr>
            <w:r>
              <w:rPr>
                <w:b/>
              </w:rPr>
              <w:t>Součást vysoké školy</w:t>
            </w:r>
          </w:p>
        </w:tc>
        <w:tc>
          <w:tcPr>
            <w:tcW w:w="7442" w:type="dxa"/>
            <w:gridSpan w:val="39"/>
          </w:tcPr>
          <w:p w14:paraId="6195083A" w14:textId="77777777" w:rsidR="00687749" w:rsidRDefault="00687749" w:rsidP="00687749">
            <w:pPr>
              <w:jc w:val="both"/>
            </w:pPr>
            <w:r>
              <w:t>Fakulta technologická</w:t>
            </w:r>
          </w:p>
        </w:tc>
      </w:tr>
      <w:tr w:rsidR="00687749" w14:paraId="7814B479" w14:textId="77777777" w:rsidTr="00F7238A">
        <w:trPr>
          <w:gridAfter w:val="1"/>
          <w:wAfter w:w="220" w:type="dxa"/>
        </w:trPr>
        <w:tc>
          <w:tcPr>
            <w:tcW w:w="2514" w:type="dxa"/>
            <w:gridSpan w:val="3"/>
            <w:shd w:val="clear" w:color="auto" w:fill="F7CAAC"/>
          </w:tcPr>
          <w:p w14:paraId="45F931CF" w14:textId="77777777" w:rsidR="00687749" w:rsidRDefault="00687749" w:rsidP="00687749">
            <w:pPr>
              <w:jc w:val="both"/>
              <w:rPr>
                <w:b/>
              </w:rPr>
            </w:pPr>
            <w:r>
              <w:rPr>
                <w:b/>
              </w:rPr>
              <w:t>Název studijního programu</w:t>
            </w:r>
          </w:p>
        </w:tc>
        <w:tc>
          <w:tcPr>
            <w:tcW w:w="7442" w:type="dxa"/>
            <w:gridSpan w:val="39"/>
          </w:tcPr>
          <w:p w14:paraId="03F8BA6E" w14:textId="6E9DFD08" w:rsidR="00687749" w:rsidRDefault="00687749" w:rsidP="00687749">
            <w:pPr>
              <w:jc w:val="both"/>
            </w:pPr>
            <w:r w:rsidRPr="00EB4C62">
              <w:t>Materiály a technologie – specializace Polovodičové materiály</w:t>
            </w:r>
          </w:p>
        </w:tc>
      </w:tr>
      <w:tr w:rsidR="00687749" w14:paraId="46F26315" w14:textId="77777777" w:rsidTr="00F7238A">
        <w:trPr>
          <w:gridAfter w:val="1"/>
          <w:wAfter w:w="220" w:type="dxa"/>
        </w:trPr>
        <w:tc>
          <w:tcPr>
            <w:tcW w:w="2514" w:type="dxa"/>
            <w:gridSpan w:val="3"/>
            <w:shd w:val="clear" w:color="auto" w:fill="F7CAAC"/>
          </w:tcPr>
          <w:p w14:paraId="4D5C6DBB" w14:textId="77777777" w:rsidR="00687749" w:rsidRDefault="00687749" w:rsidP="00687749">
            <w:pPr>
              <w:jc w:val="both"/>
              <w:rPr>
                <w:b/>
              </w:rPr>
            </w:pPr>
            <w:r>
              <w:rPr>
                <w:b/>
              </w:rPr>
              <w:t>Jméno a příjmení</w:t>
            </w:r>
          </w:p>
        </w:tc>
        <w:tc>
          <w:tcPr>
            <w:tcW w:w="4534" w:type="dxa"/>
            <w:gridSpan w:val="24"/>
          </w:tcPr>
          <w:p w14:paraId="6DEA8ECD" w14:textId="77777777" w:rsidR="00687749" w:rsidRPr="002005AC" w:rsidRDefault="00687749" w:rsidP="00687749">
            <w:pPr>
              <w:jc w:val="both"/>
              <w:rPr>
                <w:b/>
                <w:bCs/>
              </w:rPr>
            </w:pPr>
            <w:bookmarkStart w:id="337" w:name="Havelková"/>
            <w:bookmarkEnd w:id="337"/>
            <w:r>
              <w:rPr>
                <w:b/>
                <w:bCs/>
              </w:rPr>
              <w:t xml:space="preserve">Gabriela Havelková </w:t>
            </w:r>
          </w:p>
        </w:tc>
        <w:tc>
          <w:tcPr>
            <w:tcW w:w="709" w:type="dxa"/>
            <w:gridSpan w:val="3"/>
            <w:shd w:val="clear" w:color="auto" w:fill="F7CAAC"/>
          </w:tcPr>
          <w:p w14:paraId="5A752F94" w14:textId="77777777" w:rsidR="00687749" w:rsidRDefault="00687749" w:rsidP="00687749">
            <w:pPr>
              <w:jc w:val="both"/>
              <w:rPr>
                <w:b/>
              </w:rPr>
            </w:pPr>
            <w:r>
              <w:rPr>
                <w:b/>
              </w:rPr>
              <w:t>Tituly</w:t>
            </w:r>
          </w:p>
        </w:tc>
        <w:tc>
          <w:tcPr>
            <w:tcW w:w="2199" w:type="dxa"/>
            <w:gridSpan w:val="12"/>
          </w:tcPr>
          <w:p w14:paraId="5CAF2A30" w14:textId="77777777" w:rsidR="00687749" w:rsidRDefault="00687749" w:rsidP="00687749">
            <w:pPr>
              <w:jc w:val="both"/>
            </w:pPr>
            <w:r>
              <w:t>Ing.</w:t>
            </w:r>
          </w:p>
        </w:tc>
      </w:tr>
      <w:tr w:rsidR="00687749" w:rsidRPr="002C12E5" w14:paraId="0976A6B1" w14:textId="77777777" w:rsidTr="00F7238A">
        <w:trPr>
          <w:gridAfter w:val="1"/>
          <w:wAfter w:w="220" w:type="dxa"/>
        </w:trPr>
        <w:tc>
          <w:tcPr>
            <w:tcW w:w="2514" w:type="dxa"/>
            <w:gridSpan w:val="3"/>
            <w:shd w:val="clear" w:color="auto" w:fill="F7CAAC"/>
          </w:tcPr>
          <w:p w14:paraId="5BCFE8D4" w14:textId="77777777" w:rsidR="00687749" w:rsidRDefault="00687749" w:rsidP="00687749">
            <w:pPr>
              <w:jc w:val="both"/>
              <w:rPr>
                <w:b/>
              </w:rPr>
            </w:pPr>
            <w:r>
              <w:rPr>
                <w:b/>
              </w:rPr>
              <w:t>Rok narození</w:t>
            </w:r>
          </w:p>
        </w:tc>
        <w:tc>
          <w:tcPr>
            <w:tcW w:w="829" w:type="dxa"/>
            <w:gridSpan w:val="6"/>
          </w:tcPr>
          <w:p w14:paraId="522402CD" w14:textId="77777777" w:rsidR="00687749" w:rsidRDefault="00687749" w:rsidP="00687749">
            <w:pPr>
              <w:jc w:val="both"/>
            </w:pPr>
            <w:r w:rsidRPr="00F31717">
              <w:t>1981</w:t>
            </w:r>
          </w:p>
        </w:tc>
        <w:tc>
          <w:tcPr>
            <w:tcW w:w="1719" w:type="dxa"/>
            <w:gridSpan w:val="3"/>
            <w:shd w:val="clear" w:color="auto" w:fill="F7CAAC"/>
          </w:tcPr>
          <w:p w14:paraId="4A8C60FE" w14:textId="77777777" w:rsidR="00687749" w:rsidRDefault="00687749" w:rsidP="00687749">
            <w:pPr>
              <w:jc w:val="both"/>
              <w:rPr>
                <w:b/>
              </w:rPr>
            </w:pPr>
            <w:r>
              <w:rPr>
                <w:b/>
              </w:rPr>
              <w:t>typ vztahu k VŠ</w:t>
            </w:r>
          </w:p>
        </w:tc>
        <w:tc>
          <w:tcPr>
            <w:tcW w:w="992" w:type="dxa"/>
            <w:gridSpan w:val="12"/>
          </w:tcPr>
          <w:p w14:paraId="0671C70B" w14:textId="77777777" w:rsidR="00687749" w:rsidRPr="002C12E5" w:rsidRDefault="00687749" w:rsidP="00687749">
            <w:pPr>
              <w:jc w:val="both"/>
            </w:pPr>
            <w:r w:rsidRPr="002C12E5">
              <w:t>pp.</w:t>
            </w:r>
          </w:p>
        </w:tc>
        <w:tc>
          <w:tcPr>
            <w:tcW w:w="994" w:type="dxa"/>
            <w:gridSpan w:val="3"/>
            <w:shd w:val="clear" w:color="auto" w:fill="F7CAAC"/>
          </w:tcPr>
          <w:p w14:paraId="55EDB182" w14:textId="77777777" w:rsidR="00687749" w:rsidRPr="002C12E5" w:rsidRDefault="00687749" w:rsidP="00687749">
            <w:pPr>
              <w:jc w:val="both"/>
              <w:rPr>
                <w:b/>
              </w:rPr>
            </w:pPr>
            <w:r w:rsidRPr="002C12E5">
              <w:rPr>
                <w:b/>
              </w:rPr>
              <w:t>rozsah</w:t>
            </w:r>
          </w:p>
        </w:tc>
        <w:tc>
          <w:tcPr>
            <w:tcW w:w="709" w:type="dxa"/>
            <w:gridSpan w:val="3"/>
          </w:tcPr>
          <w:p w14:paraId="1ABFB121" w14:textId="77777777" w:rsidR="00687749" w:rsidRPr="002C12E5" w:rsidRDefault="00687749" w:rsidP="00687749">
            <w:pPr>
              <w:jc w:val="both"/>
            </w:pPr>
            <w:r w:rsidRPr="002C12E5">
              <w:t>40</w:t>
            </w:r>
          </w:p>
        </w:tc>
        <w:tc>
          <w:tcPr>
            <w:tcW w:w="775" w:type="dxa"/>
            <w:gridSpan w:val="7"/>
            <w:shd w:val="clear" w:color="auto" w:fill="F7CAAC"/>
          </w:tcPr>
          <w:p w14:paraId="46FAFDDA" w14:textId="77777777" w:rsidR="00687749" w:rsidRPr="002C12E5" w:rsidRDefault="00687749" w:rsidP="00687749">
            <w:pPr>
              <w:jc w:val="both"/>
              <w:rPr>
                <w:b/>
              </w:rPr>
            </w:pPr>
            <w:r w:rsidRPr="002C12E5">
              <w:rPr>
                <w:b/>
              </w:rPr>
              <w:t>do kdy</w:t>
            </w:r>
          </w:p>
        </w:tc>
        <w:tc>
          <w:tcPr>
            <w:tcW w:w="1424" w:type="dxa"/>
            <w:gridSpan w:val="5"/>
          </w:tcPr>
          <w:p w14:paraId="25E97D3F" w14:textId="77777777" w:rsidR="00687749" w:rsidRPr="002C12E5" w:rsidRDefault="00687749" w:rsidP="00687749">
            <w:pPr>
              <w:jc w:val="both"/>
            </w:pPr>
            <w:r w:rsidRPr="002C12E5">
              <w:t>N</w:t>
            </w:r>
          </w:p>
        </w:tc>
      </w:tr>
      <w:tr w:rsidR="00687749" w:rsidRPr="002C12E5" w14:paraId="647BC91E" w14:textId="77777777" w:rsidTr="00F7238A">
        <w:trPr>
          <w:gridAfter w:val="1"/>
          <w:wAfter w:w="220" w:type="dxa"/>
        </w:trPr>
        <w:tc>
          <w:tcPr>
            <w:tcW w:w="5062" w:type="dxa"/>
            <w:gridSpan w:val="12"/>
            <w:shd w:val="clear" w:color="auto" w:fill="F7CAAC"/>
          </w:tcPr>
          <w:p w14:paraId="27E58EBF" w14:textId="77777777" w:rsidR="00687749" w:rsidRDefault="00687749" w:rsidP="00687749">
            <w:pPr>
              <w:jc w:val="both"/>
              <w:rPr>
                <w:b/>
              </w:rPr>
            </w:pPr>
            <w:r>
              <w:rPr>
                <w:b/>
              </w:rPr>
              <w:t>Typ vztahu na součásti VŠ, která uskutečňuje st. program</w:t>
            </w:r>
          </w:p>
        </w:tc>
        <w:tc>
          <w:tcPr>
            <w:tcW w:w="992" w:type="dxa"/>
            <w:gridSpan w:val="12"/>
          </w:tcPr>
          <w:p w14:paraId="2CA202F0" w14:textId="77777777" w:rsidR="00687749" w:rsidRPr="002C12E5" w:rsidRDefault="00687749" w:rsidP="00687749">
            <w:pPr>
              <w:jc w:val="both"/>
            </w:pPr>
            <w:r w:rsidRPr="002C12E5">
              <w:t>pp.</w:t>
            </w:r>
          </w:p>
        </w:tc>
        <w:tc>
          <w:tcPr>
            <w:tcW w:w="994" w:type="dxa"/>
            <w:gridSpan w:val="3"/>
            <w:shd w:val="clear" w:color="auto" w:fill="F7CAAC"/>
          </w:tcPr>
          <w:p w14:paraId="5E578AF3" w14:textId="77777777" w:rsidR="00687749" w:rsidRPr="002C12E5" w:rsidRDefault="00687749" w:rsidP="00687749">
            <w:pPr>
              <w:jc w:val="both"/>
              <w:rPr>
                <w:b/>
              </w:rPr>
            </w:pPr>
            <w:r w:rsidRPr="002C12E5">
              <w:rPr>
                <w:b/>
              </w:rPr>
              <w:t>rozsah</w:t>
            </w:r>
          </w:p>
        </w:tc>
        <w:tc>
          <w:tcPr>
            <w:tcW w:w="709" w:type="dxa"/>
            <w:gridSpan w:val="3"/>
          </w:tcPr>
          <w:p w14:paraId="5F7A7D58" w14:textId="77777777" w:rsidR="00687749" w:rsidRPr="002C12E5" w:rsidRDefault="00687749" w:rsidP="00687749">
            <w:pPr>
              <w:jc w:val="both"/>
            </w:pPr>
            <w:r w:rsidRPr="002C12E5">
              <w:t>40</w:t>
            </w:r>
          </w:p>
        </w:tc>
        <w:tc>
          <w:tcPr>
            <w:tcW w:w="775" w:type="dxa"/>
            <w:gridSpan w:val="7"/>
            <w:shd w:val="clear" w:color="auto" w:fill="F7CAAC"/>
          </w:tcPr>
          <w:p w14:paraId="7927767A" w14:textId="77777777" w:rsidR="00687749" w:rsidRPr="002C12E5" w:rsidRDefault="00687749" w:rsidP="00687749">
            <w:pPr>
              <w:jc w:val="both"/>
              <w:rPr>
                <w:b/>
              </w:rPr>
            </w:pPr>
            <w:r w:rsidRPr="002C12E5">
              <w:rPr>
                <w:b/>
              </w:rPr>
              <w:t>do kdy</w:t>
            </w:r>
          </w:p>
        </w:tc>
        <w:tc>
          <w:tcPr>
            <w:tcW w:w="1424" w:type="dxa"/>
            <w:gridSpan w:val="5"/>
          </w:tcPr>
          <w:p w14:paraId="79F91A88" w14:textId="77777777" w:rsidR="00687749" w:rsidRPr="002C12E5" w:rsidRDefault="00687749" w:rsidP="00687749">
            <w:pPr>
              <w:jc w:val="both"/>
            </w:pPr>
            <w:r w:rsidRPr="002C12E5">
              <w:t>N</w:t>
            </w:r>
          </w:p>
        </w:tc>
      </w:tr>
      <w:tr w:rsidR="00687749" w14:paraId="406C1D58" w14:textId="77777777" w:rsidTr="00F7238A">
        <w:trPr>
          <w:gridAfter w:val="1"/>
          <w:wAfter w:w="220" w:type="dxa"/>
        </w:trPr>
        <w:tc>
          <w:tcPr>
            <w:tcW w:w="6054" w:type="dxa"/>
            <w:gridSpan w:val="24"/>
            <w:shd w:val="clear" w:color="auto" w:fill="F7CAAC"/>
          </w:tcPr>
          <w:p w14:paraId="7BDF6B85" w14:textId="77777777" w:rsidR="00687749" w:rsidRDefault="00687749" w:rsidP="00687749">
            <w:pPr>
              <w:jc w:val="both"/>
            </w:pPr>
            <w:r>
              <w:rPr>
                <w:b/>
              </w:rPr>
              <w:t>Další současná působení jako akademický pracovník na jiných VŠ</w:t>
            </w:r>
          </w:p>
        </w:tc>
        <w:tc>
          <w:tcPr>
            <w:tcW w:w="1703" w:type="dxa"/>
            <w:gridSpan w:val="6"/>
            <w:shd w:val="clear" w:color="auto" w:fill="F7CAAC"/>
          </w:tcPr>
          <w:p w14:paraId="452CD589" w14:textId="77777777" w:rsidR="00687749" w:rsidRDefault="00687749" w:rsidP="00687749">
            <w:pPr>
              <w:jc w:val="both"/>
              <w:rPr>
                <w:b/>
              </w:rPr>
            </w:pPr>
            <w:r>
              <w:rPr>
                <w:b/>
              </w:rPr>
              <w:t>typ prac. vztahu</w:t>
            </w:r>
          </w:p>
        </w:tc>
        <w:tc>
          <w:tcPr>
            <w:tcW w:w="2199" w:type="dxa"/>
            <w:gridSpan w:val="12"/>
            <w:shd w:val="clear" w:color="auto" w:fill="F7CAAC"/>
          </w:tcPr>
          <w:p w14:paraId="6408CB4C" w14:textId="77777777" w:rsidR="00687749" w:rsidRDefault="00687749" w:rsidP="00687749">
            <w:pPr>
              <w:jc w:val="both"/>
              <w:rPr>
                <w:b/>
              </w:rPr>
            </w:pPr>
            <w:r>
              <w:rPr>
                <w:b/>
              </w:rPr>
              <w:t>rozsah</w:t>
            </w:r>
          </w:p>
        </w:tc>
      </w:tr>
      <w:tr w:rsidR="00687749" w14:paraId="18C10094" w14:textId="77777777" w:rsidTr="00F7238A">
        <w:trPr>
          <w:gridAfter w:val="1"/>
          <w:wAfter w:w="220" w:type="dxa"/>
        </w:trPr>
        <w:tc>
          <w:tcPr>
            <w:tcW w:w="6054" w:type="dxa"/>
            <w:gridSpan w:val="24"/>
          </w:tcPr>
          <w:p w14:paraId="0EAE80AE" w14:textId="77777777" w:rsidR="00687749" w:rsidRDefault="00687749" w:rsidP="00687749">
            <w:pPr>
              <w:jc w:val="both"/>
            </w:pPr>
            <w:r>
              <w:t>---</w:t>
            </w:r>
          </w:p>
        </w:tc>
        <w:tc>
          <w:tcPr>
            <w:tcW w:w="1703" w:type="dxa"/>
            <w:gridSpan w:val="6"/>
          </w:tcPr>
          <w:p w14:paraId="578B402B" w14:textId="77777777" w:rsidR="00687749" w:rsidRDefault="00687749" w:rsidP="00687749">
            <w:pPr>
              <w:jc w:val="both"/>
            </w:pPr>
            <w:r>
              <w:t>---</w:t>
            </w:r>
          </w:p>
        </w:tc>
        <w:tc>
          <w:tcPr>
            <w:tcW w:w="2199" w:type="dxa"/>
            <w:gridSpan w:val="12"/>
          </w:tcPr>
          <w:p w14:paraId="14298ADD" w14:textId="77777777" w:rsidR="00687749" w:rsidRDefault="00687749" w:rsidP="00687749">
            <w:pPr>
              <w:jc w:val="both"/>
            </w:pPr>
            <w:r>
              <w:t>---</w:t>
            </w:r>
          </w:p>
        </w:tc>
      </w:tr>
      <w:tr w:rsidR="00687749" w14:paraId="073EA200" w14:textId="77777777" w:rsidTr="00F7238A">
        <w:trPr>
          <w:gridAfter w:val="1"/>
          <w:wAfter w:w="220" w:type="dxa"/>
        </w:trPr>
        <w:tc>
          <w:tcPr>
            <w:tcW w:w="6054" w:type="dxa"/>
            <w:gridSpan w:val="24"/>
          </w:tcPr>
          <w:p w14:paraId="3F3FDB66" w14:textId="77777777" w:rsidR="00687749" w:rsidRDefault="00687749" w:rsidP="00687749">
            <w:pPr>
              <w:jc w:val="both"/>
            </w:pPr>
          </w:p>
        </w:tc>
        <w:tc>
          <w:tcPr>
            <w:tcW w:w="1703" w:type="dxa"/>
            <w:gridSpan w:val="6"/>
          </w:tcPr>
          <w:p w14:paraId="0FD0A349" w14:textId="77777777" w:rsidR="00687749" w:rsidRDefault="00687749" w:rsidP="00687749">
            <w:pPr>
              <w:jc w:val="both"/>
            </w:pPr>
          </w:p>
        </w:tc>
        <w:tc>
          <w:tcPr>
            <w:tcW w:w="2199" w:type="dxa"/>
            <w:gridSpan w:val="12"/>
          </w:tcPr>
          <w:p w14:paraId="5214E915" w14:textId="77777777" w:rsidR="00687749" w:rsidRDefault="00687749" w:rsidP="00687749">
            <w:pPr>
              <w:jc w:val="both"/>
            </w:pPr>
          </w:p>
        </w:tc>
      </w:tr>
      <w:tr w:rsidR="00687749" w14:paraId="1BE4A0B4" w14:textId="77777777" w:rsidTr="006D6914">
        <w:trPr>
          <w:gridAfter w:val="1"/>
          <w:wAfter w:w="220" w:type="dxa"/>
        </w:trPr>
        <w:tc>
          <w:tcPr>
            <w:tcW w:w="9956" w:type="dxa"/>
            <w:gridSpan w:val="42"/>
            <w:shd w:val="clear" w:color="auto" w:fill="F7CAAC"/>
          </w:tcPr>
          <w:p w14:paraId="08D98589" w14:textId="77777777" w:rsidR="00687749" w:rsidRDefault="00687749" w:rsidP="00687749">
            <w:pPr>
              <w:jc w:val="both"/>
            </w:pPr>
            <w:r>
              <w:rPr>
                <w:b/>
              </w:rPr>
              <w:t>Předměty příslušného studijního programu a způsob zapojení do jejich výuky, příp. další zapojení do uskutečňování studijního programu</w:t>
            </w:r>
          </w:p>
        </w:tc>
      </w:tr>
      <w:tr w:rsidR="00687749" w:rsidRPr="002827C6" w14:paraId="6EE9197D" w14:textId="77777777" w:rsidTr="006D6914">
        <w:trPr>
          <w:gridAfter w:val="1"/>
          <w:wAfter w:w="220" w:type="dxa"/>
          <w:trHeight w:val="413"/>
        </w:trPr>
        <w:tc>
          <w:tcPr>
            <w:tcW w:w="9956" w:type="dxa"/>
            <w:gridSpan w:val="42"/>
            <w:tcBorders>
              <w:top w:val="nil"/>
            </w:tcBorders>
          </w:tcPr>
          <w:p w14:paraId="2CF5DB41" w14:textId="473A2681" w:rsidR="00687749" w:rsidRPr="002827C6" w:rsidRDefault="00687749" w:rsidP="00687749">
            <w:pPr>
              <w:spacing w:before="120" w:after="120"/>
              <w:jc w:val="both"/>
            </w:pPr>
            <w:r w:rsidRPr="00E7488D">
              <w:t>Projektový management (</w:t>
            </w:r>
            <w:r w:rsidR="006D6914">
              <w:t>5</w:t>
            </w:r>
            <w:r w:rsidRPr="00E7488D">
              <w:t>0% s)</w:t>
            </w:r>
          </w:p>
        </w:tc>
      </w:tr>
      <w:tr w:rsidR="00687749" w:rsidRPr="002827C6" w14:paraId="7B3DD2F0" w14:textId="77777777" w:rsidTr="006D6914">
        <w:trPr>
          <w:gridAfter w:val="1"/>
          <w:wAfter w:w="220" w:type="dxa"/>
          <w:trHeight w:val="238"/>
        </w:trPr>
        <w:tc>
          <w:tcPr>
            <w:tcW w:w="9956" w:type="dxa"/>
            <w:gridSpan w:val="42"/>
            <w:tcBorders>
              <w:top w:val="nil"/>
            </w:tcBorders>
            <w:shd w:val="clear" w:color="auto" w:fill="FBD4B4"/>
          </w:tcPr>
          <w:p w14:paraId="7F83B82F" w14:textId="1718D850" w:rsidR="00687749" w:rsidRPr="002827C6" w:rsidRDefault="004964CD" w:rsidP="00687749">
            <w:pPr>
              <w:jc w:val="both"/>
              <w:rPr>
                <w:b/>
              </w:rPr>
            </w:pPr>
            <w:r w:rsidRPr="002827C6">
              <w:rPr>
                <w:b/>
              </w:rPr>
              <w:t>Z</w:t>
            </w:r>
            <w:r w:rsidR="00687749" w:rsidRPr="002827C6">
              <w:rPr>
                <w:b/>
              </w:rPr>
              <w:t>apojení do výuky v dalších studijních programech na téže vysoké škole (pouze u garantů ZT a PZ předmětů)</w:t>
            </w:r>
          </w:p>
        </w:tc>
      </w:tr>
      <w:tr w:rsidR="00687749" w:rsidRPr="002827C6" w14:paraId="69C87D0D" w14:textId="77777777" w:rsidTr="00F7238A">
        <w:trPr>
          <w:gridAfter w:val="1"/>
          <w:wAfter w:w="220" w:type="dxa"/>
          <w:trHeight w:val="340"/>
        </w:trPr>
        <w:tc>
          <w:tcPr>
            <w:tcW w:w="2581" w:type="dxa"/>
            <w:gridSpan w:val="6"/>
            <w:tcBorders>
              <w:top w:val="nil"/>
            </w:tcBorders>
          </w:tcPr>
          <w:p w14:paraId="0DD248BC" w14:textId="77777777" w:rsidR="00687749" w:rsidRPr="002827C6" w:rsidRDefault="00687749" w:rsidP="00687749">
            <w:pPr>
              <w:jc w:val="both"/>
              <w:rPr>
                <w:b/>
              </w:rPr>
            </w:pPr>
            <w:r w:rsidRPr="002827C6">
              <w:rPr>
                <w:b/>
              </w:rPr>
              <w:t>Název studijního předmětu</w:t>
            </w:r>
          </w:p>
        </w:tc>
        <w:tc>
          <w:tcPr>
            <w:tcW w:w="2624" w:type="dxa"/>
            <w:gridSpan w:val="9"/>
            <w:tcBorders>
              <w:top w:val="nil"/>
            </w:tcBorders>
          </w:tcPr>
          <w:p w14:paraId="573D1E66" w14:textId="77777777" w:rsidR="00687749" w:rsidRPr="002827C6" w:rsidRDefault="00687749" w:rsidP="00687749">
            <w:pPr>
              <w:jc w:val="both"/>
              <w:rPr>
                <w:b/>
              </w:rPr>
            </w:pPr>
            <w:r w:rsidRPr="002827C6">
              <w:rPr>
                <w:b/>
              </w:rPr>
              <w:t>Název studijního programu</w:t>
            </w:r>
          </w:p>
        </w:tc>
        <w:tc>
          <w:tcPr>
            <w:tcW w:w="567" w:type="dxa"/>
            <w:gridSpan w:val="6"/>
            <w:tcBorders>
              <w:top w:val="nil"/>
            </w:tcBorders>
          </w:tcPr>
          <w:p w14:paraId="5EC4218B" w14:textId="77777777" w:rsidR="00687749" w:rsidRPr="002827C6" w:rsidRDefault="00687749" w:rsidP="00687749">
            <w:pPr>
              <w:jc w:val="both"/>
              <w:rPr>
                <w:b/>
              </w:rPr>
            </w:pPr>
            <w:r w:rsidRPr="002827C6">
              <w:rPr>
                <w:b/>
              </w:rPr>
              <w:t>Sem.</w:t>
            </w:r>
          </w:p>
        </w:tc>
        <w:tc>
          <w:tcPr>
            <w:tcW w:w="2109" w:type="dxa"/>
            <w:gridSpan w:val="14"/>
            <w:tcBorders>
              <w:top w:val="nil"/>
            </w:tcBorders>
          </w:tcPr>
          <w:p w14:paraId="2547C051" w14:textId="77777777" w:rsidR="00687749" w:rsidRPr="002827C6" w:rsidRDefault="00687749" w:rsidP="00687749">
            <w:pPr>
              <w:jc w:val="both"/>
              <w:rPr>
                <w:b/>
              </w:rPr>
            </w:pPr>
            <w:r w:rsidRPr="002827C6">
              <w:rPr>
                <w:b/>
              </w:rPr>
              <w:t>Role ve výuce daného předmětu</w:t>
            </w:r>
          </w:p>
        </w:tc>
        <w:tc>
          <w:tcPr>
            <w:tcW w:w="2075" w:type="dxa"/>
            <w:gridSpan w:val="7"/>
            <w:tcBorders>
              <w:top w:val="nil"/>
            </w:tcBorders>
          </w:tcPr>
          <w:p w14:paraId="4CA9AFB4" w14:textId="77777777" w:rsidR="00687749" w:rsidRPr="0064513E" w:rsidRDefault="00687749" w:rsidP="00687749">
            <w:pPr>
              <w:jc w:val="both"/>
              <w:rPr>
                <w:b/>
                <w:i/>
                <w:iCs/>
              </w:rPr>
            </w:pPr>
            <w:r w:rsidRPr="0064513E">
              <w:rPr>
                <w:b/>
                <w:i/>
                <w:iCs/>
              </w:rPr>
              <w:t xml:space="preserve">(nepovinný údaj) </w:t>
            </w:r>
          </w:p>
          <w:p w14:paraId="24C662C9" w14:textId="77777777" w:rsidR="00687749" w:rsidRPr="002827C6" w:rsidRDefault="00687749" w:rsidP="00687749">
            <w:pPr>
              <w:jc w:val="both"/>
              <w:rPr>
                <w:b/>
              </w:rPr>
            </w:pPr>
            <w:r w:rsidRPr="002827C6">
              <w:rPr>
                <w:b/>
              </w:rPr>
              <w:t>Počet hodin za semestr</w:t>
            </w:r>
          </w:p>
        </w:tc>
      </w:tr>
      <w:tr w:rsidR="00687749" w:rsidRPr="000F23DD" w14:paraId="19B81CAD" w14:textId="77777777" w:rsidTr="00F7238A">
        <w:trPr>
          <w:gridAfter w:val="1"/>
          <w:wAfter w:w="220" w:type="dxa"/>
          <w:trHeight w:val="285"/>
        </w:trPr>
        <w:tc>
          <w:tcPr>
            <w:tcW w:w="2581" w:type="dxa"/>
            <w:gridSpan w:val="6"/>
            <w:tcBorders>
              <w:top w:val="nil"/>
            </w:tcBorders>
            <w:vAlign w:val="center"/>
          </w:tcPr>
          <w:p w14:paraId="4B72593A" w14:textId="77777777" w:rsidR="00687749" w:rsidRPr="000F23DD" w:rsidRDefault="00687749" w:rsidP="00687749">
            <w:pPr>
              <w:rPr>
                <w:color w:val="FF0000"/>
                <w:highlight w:val="magenta"/>
              </w:rPr>
            </w:pPr>
          </w:p>
        </w:tc>
        <w:tc>
          <w:tcPr>
            <w:tcW w:w="2624" w:type="dxa"/>
            <w:gridSpan w:val="9"/>
            <w:tcBorders>
              <w:top w:val="nil"/>
            </w:tcBorders>
            <w:vAlign w:val="center"/>
          </w:tcPr>
          <w:p w14:paraId="7CD5E96C" w14:textId="77777777" w:rsidR="00687749" w:rsidRPr="000F23DD" w:rsidRDefault="00687749" w:rsidP="00687749">
            <w:pPr>
              <w:rPr>
                <w:highlight w:val="magenta"/>
              </w:rPr>
            </w:pPr>
          </w:p>
        </w:tc>
        <w:tc>
          <w:tcPr>
            <w:tcW w:w="567" w:type="dxa"/>
            <w:gridSpan w:val="6"/>
            <w:tcBorders>
              <w:top w:val="nil"/>
            </w:tcBorders>
            <w:vAlign w:val="center"/>
          </w:tcPr>
          <w:p w14:paraId="3568CEE5" w14:textId="77777777" w:rsidR="00687749" w:rsidRPr="000F23DD" w:rsidRDefault="00687749" w:rsidP="00687749">
            <w:pPr>
              <w:jc w:val="center"/>
              <w:rPr>
                <w:highlight w:val="magenta"/>
              </w:rPr>
            </w:pPr>
          </w:p>
        </w:tc>
        <w:tc>
          <w:tcPr>
            <w:tcW w:w="2109" w:type="dxa"/>
            <w:gridSpan w:val="14"/>
            <w:tcBorders>
              <w:top w:val="nil"/>
            </w:tcBorders>
            <w:vAlign w:val="center"/>
          </w:tcPr>
          <w:p w14:paraId="10D5E802" w14:textId="77777777" w:rsidR="00687749" w:rsidRPr="000F23DD" w:rsidRDefault="00687749" w:rsidP="00687749">
            <w:pPr>
              <w:rPr>
                <w:highlight w:val="magenta"/>
              </w:rPr>
            </w:pPr>
          </w:p>
        </w:tc>
        <w:tc>
          <w:tcPr>
            <w:tcW w:w="2075" w:type="dxa"/>
            <w:gridSpan w:val="7"/>
            <w:tcBorders>
              <w:top w:val="nil"/>
            </w:tcBorders>
            <w:vAlign w:val="center"/>
          </w:tcPr>
          <w:p w14:paraId="79324CC5" w14:textId="77777777" w:rsidR="00687749" w:rsidRPr="000F23DD" w:rsidRDefault="00687749" w:rsidP="00687749">
            <w:pPr>
              <w:rPr>
                <w:color w:val="FF0000"/>
                <w:highlight w:val="magenta"/>
              </w:rPr>
            </w:pPr>
          </w:p>
        </w:tc>
      </w:tr>
      <w:tr w:rsidR="00687749" w14:paraId="6235DBFD" w14:textId="77777777" w:rsidTr="006D6914">
        <w:trPr>
          <w:gridAfter w:val="1"/>
          <w:wAfter w:w="220" w:type="dxa"/>
        </w:trPr>
        <w:tc>
          <w:tcPr>
            <w:tcW w:w="9956" w:type="dxa"/>
            <w:gridSpan w:val="42"/>
            <w:shd w:val="clear" w:color="auto" w:fill="F7CAAC"/>
          </w:tcPr>
          <w:p w14:paraId="42E18EF3" w14:textId="77777777" w:rsidR="00687749" w:rsidRDefault="00687749" w:rsidP="00687749">
            <w:pPr>
              <w:jc w:val="both"/>
            </w:pPr>
            <w:r>
              <w:rPr>
                <w:b/>
              </w:rPr>
              <w:t xml:space="preserve">Údaje o vzdělání na VŠ </w:t>
            </w:r>
          </w:p>
        </w:tc>
      </w:tr>
      <w:tr w:rsidR="00687749" w14:paraId="4B674BB2" w14:textId="77777777" w:rsidTr="006D6914">
        <w:trPr>
          <w:gridAfter w:val="1"/>
          <w:wAfter w:w="220" w:type="dxa"/>
          <w:trHeight w:val="329"/>
        </w:trPr>
        <w:tc>
          <w:tcPr>
            <w:tcW w:w="9956" w:type="dxa"/>
            <w:gridSpan w:val="42"/>
          </w:tcPr>
          <w:p w14:paraId="47455F56" w14:textId="77777777" w:rsidR="00687749" w:rsidRDefault="00687749" w:rsidP="00687749">
            <w:pPr>
              <w:spacing w:before="120" w:after="120"/>
              <w:jc w:val="both"/>
              <w:rPr>
                <w:b/>
              </w:rPr>
            </w:pPr>
            <w:r w:rsidRPr="005571EC">
              <w:t xml:space="preserve">2006: UTB </w:t>
            </w:r>
            <w:r>
              <w:t>Zlín</w:t>
            </w:r>
            <w:r w:rsidRPr="005571EC">
              <w:t xml:space="preserve">, FaME, SP Hospodářská politika a správa, obor Finance, Ing.  </w:t>
            </w:r>
          </w:p>
        </w:tc>
      </w:tr>
      <w:tr w:rsidR="00687749" w14:paraId="41827B6A" w14:textId="77777777" w:rsidTr="006D6914">
        <w:trPr>
          <w:gridAfter w:val="1"/>
          <w:wAfter w:w="220" w:type="dxa"/>
        </w:trPr>
        <w:tc>
          <w:tcPr>
            <w:tcW w:w="9956" w:type="dxa"/>
            <w:gridSpan w:val="42"/>
            <w:shd w:val="clear" w:color="auto" w:fill="F7CAAC"/>
          </w:tcPr>
          <w:p w14:paraId="54CFC341" w14:textId="2FAA02C8" w:rsidR="00687749" w:rsidRDefault="00895794" w:rsidP="00687749">
            <w:pPr>
              <w:jc w:val="both"/>
              <w:rPr>
                <w:b/>
              </w:rPr>
            </w:pPr>
            <w:r>
              <w:rPr>
                <w:b/>
              </w:rPr>
              <w:t>Ú</w:t>
            </w:r>
            <w:r w:rsidR="00687749">
              <w:rPr>
                <w:b/>
              </w:rPr>
              <w:t>daje o odborném působení od absolvování VŠ</w:t>
            </w:r>
          </w:p>
        </w:tc>
      </w:tr>
      <w:tr w:rsidR="00687749" w:rsidRPr="00B55CF6" w14:paraId="402C9D36" w14:textId="77777777" w:rsidTr="006D6914">
        <w:trPr>
          <w:gridAfter w:val="1"/>
          <w:wAfter w:w="220" w:type="dxa"/>
          <w:trHeight w:val="288"/>
        </w:trPr>
        <w:tc>
          <w:tcPr>
            <w:tcW w:w="9956" w:type="dxa"/>
            <w:gridSpan w:val="42"/>
          </w:tcPr>
          <w:p w14:paraId="0C16342B" w14:textId="2197DF92" w:rsidR="00B842EC" w:rsidRPr="00F7238A" w:rsidRDefault="00B842EC" w:rsidP="00B842EC">
            <w:pPr>
              <w:autoSpaceDE w:val="0"/>
              <w:autoSpaceDN w:val="0"/>
              <w:adjustRightInd w:val="0"/>
              <w:spacing w:before="120" w:after="60"/>
              <w:jc w:val="both"/>
            </w:pPr>
            <w:r w:rsidRPr="00F7238A">
              <w:t xml:space="preserve">2023 </w:t>
            </w:r>
            <w:r w:rsidRPr="00F7238A">
              <w:rPr>
                <w:rFonts w:eastAsia="Calibri"/>
              </w:rPr>
              <w:t>–</w:t>
            </w:r>
            <w:r w:rsidRPr="00F7238A">
              <w:t xml:space="preserve"> dosud: UTB Zlín, FT, Projektové oddělení, vedoucí projektového oddělení (pp.)</w:t>
            </w:r>
          </w:p>
          <w:p w14:paraId="4ADBFDEF" w14:textId="4AE0F6CF" w:rsidR="00B842EC" w:rsidRPr="00F7238A" w:rsidRDefault="00B842EC" w:rsidP="00B842EC">
            <w:pPr>
              <w:autoSpaceDE w:val="0"/>
              <w:autoSpaceDN w:val="0"/>
              <w:adjustRightInd w:val="0"/>
              <w:spacing w:before="60" w:after="60"/>
              <w:jc w:val="both"/>
            </w:pPr>
            <w:r w:rsidRPr="00F7238A">
              <w:t xml:space="preserve">2017 </w:t>
            </w:r>
            <w:r w:rsidRPr="00F7238A">
              <w:rPr>
                <w:rFonts w:eastAsia="Calibri"/>
              </w:rPr>
              <w:t>– 2023</w:t>
            </w:r>
            <w:r w:rsidRPr="00F7238A">
              <w:t xml:space="preserve">: UTB Zlín, FT, </w:t>
            </w:r>
            <w:r w:rsidRPr="00F7238A">
              <w:rPr>
                <w:rFonts w:eastAsia="Calibri"/>
              </w:rPr>
              <w:t>Projektové oddělení, projektový manažer</w:t>
            </w:r>
            <w:r w:rsidRPr="00F7238A">
              <w:t xml:space="preserve"> (pp.)</w:t>
            </w:r>
          </w:p>
          <w:p w14:paraId="68688E04" w14:textId="77777777" w:rsidR="00497B3C" w:rsidRPr="00F7238A" w:rsidRDefault="00497B3C" w:rsidP="00497B3C">
            <w:pPr>
              <w:autoSpaceDE w:val="0"/>
              <w:autoSpaceDN w:val="0"/>
              <w:adjustRightInd w:val="0"/>
              <w:spacing w:before="60" w:after="60"/>
              <w:jc w:val="both"/>
            </w:pPr>
            <w:r w:rsidRPr="00F7238A">
              <w:t>2012 – 2014: UTB Zlín, UNI, Centrum polymerních systémů, administrativa výzkumného projektu (DPP)</w:t>
            </w:r>
          </w:p>
          <w:p w14:paraId="74A98905" w14:textId="77777777" w:rsidR="00B842EC" w:rsidRPr="00F7238A" w:rsidRDefault="00B842EC" w:rsidP="00B842EC">
            <w:pPr>
              <w:autoSpaceDE w:val="0"/>
              <w:autoSpaceDN w:val="0"/>
              <w:adjustRightInd w:val="0"/>
              <w:spacing w:before="60" w:after="60"/>
              <w:jc w:val="both"/>
            </w:pPr>
            <w:r w:rsidRPr="00F7238A">
              <w:t>2008 – 2011: UTB Zlín, UNI, Projektové oddělení, projektový manažer (pp.)</w:t>
            </w:r>
          </w:p>
          <w:p w14:paraId="7972B23C" w14:textId="26FA84CC" w:rsidR="00B842EC" w:rsidRPr="00B55CF6" w:rsidRDefault="00B842EC" w:rsidP="00B842EC">
            <w:pPr>
              <w:autoSpaceDE w:val="0"/>
              <w:autoSpaceDN w:val="0"/>
              <w:adjustRightInd w:val="0"/>
              <w:spacing w:before="60" w:after="120"/>
              <w:jc w:val="both"/>
            </w:pPr>
            <w:r w:rsidRPr="00F7238A">
              <w:t>2006 – 2008: Úřad práce ve Zlíně, Oddělení projektů EU, finanční a projektový manažer (pp.)</w:t>
            </w:r>
          </w:p>
        </w:tc>
      </w:tr>
      <w:tr w:rsidR="00687749" w14:paraId="0153C47E" w14:textId="77777777" w:rsidTr="006D6914">
        <w:trPr>
          <w:gridAfter w:val="1"/>
          <w:wAfter w:w="220" w:type="dxa"/>
          <w:trHeight w:val="161"/>
        </w:trPr>
        <w:tc>
          <w:tcPr>
            <w:tcW w:w="9956" w:type="dxa"/>
            <w:gridSpan w:val="42"/>
            <w:shd w:val="clear" w:color="auto" w:fill="F7CAAC"/>
          </w:tcPr>
          <w:p w14:paraId="0A97EC60" w14:textId="77777777" w:rsidR="00687749" w:rsidRDefault="00687749" w:rsidP="00687749">
            <w:pPr>
              <w:jc w:val="both"/>
            </w:pPr>
            <w:r>
              <w:rPr>
                <w:b/>
              </w:rPr>
              <w:t>Zkušenosti s vedením kvalifikačních a rigorózních prací</w:t>
            </w:r>
          </w:p>
        </w:tc>
      </w:tr>
      <w:tr w:rsidR="00687749" w14:paraId="4534A1C4" w14:textId="77777777" w:rsidTr="006D6914">
        <w:trPr>
          <w:gridAfter w:val="1"/>
          <w:wAfter w:w="220" w:type="dxa"/>
          <w:trHeight w:val="371"/>
        </w:trPr>
        <w:tc>
          <w:tcPr>
            <w:tcW w:w="9956" w:type="dxa"/>
            <w:gridSpan w:val="42"/>
          </w:tcPr>
          <w:p w14:paraId="05A5D04C" w14:textId="77777777" w:rsidR="00687749" w:rsidRDefault="00687749" w:rsidP="00687749">
            <w:pPr>
              <w:spacing w:before="120" w:after="120"/>
              <w:jc w:val="both"/>
            </w:pPr>
            <w:r w:rsidRPr="00C17F0F">
              <w:t>Není relevantní.</w:t>
            </w:r>
          </w:p>
        </w:tc>
      </w:tr>
      <w:tr w:rsidR="00687749" w14:paraId="7E752CC1" w14:textId="77777777" w:rsidTr="00F7238A">
        <w:trPr>
          <w:gridAfter w:val="1"/>
          <w:wAfter w:w="220" w:type="dxa"/>
          <w:cantSplit/>
        </w:trPr>
        <w:tc>
          <w:tcPr>
            <w:tcW w:w="3343" w:type="dxa"/>
            <w:gridSpan w:val="9"/>
            <w:tcBorders>
              <w:top w:val="single" w:sz="12" w:space="0" w:color="auto"/>
            </w:tcBorders>
            <w:shd w:val="clear" w:color="auto" w:fill="F7CAAC"/>
          </w:tcPr>
          <w:p w14:paraId="0F2EBD59" w14:textId="77777777" w:rsidR="00687749" w:rsidRDefault="00687749" w:rsidP="00687749">
            <w:pPr>
              <w:jc w:val="both"/>
            </w:pPr>
            <w:r>
              <w:rPr>
                <w:b/>
              </w:rPr>
              <w:t xml:space="preserve">Obor habilitačního řízení </w:t>
            </w:r>
          </w:p>
        </w:tc>
        <w:tc>
          <w:tcPr>
            <w:tcW w:w="2243" w:type="dxa"/>
            <w:gridSpan w:val="9"/>
            <w:tcBorders>
              <w:top w:val="single" w:sz="12" w:space="0" w:color="auto"/>
            </w:tcBorders>
            <w:shd w:val="clear" w:color="auto" w:fill="F7CAAC"/>
          </w:tcPr>
          <w:p w14:paraId="0F22AB18" w14:textId="77777777" w:rsidR="00687749" w:rsidRDefault="00687749" w:rsidP="00687749">
            <w:pPr>
              <w:jc w:val="both"/>
            </w:pPr>
            <w:r>
              <w:rPr>
                <w:b/>
              </w:rPr>
              <w:t>Rok udělení hodnosti</w:t>
            </w:r>
          </w:p>
        </w:tc>
        <w:tc>
          <w:tcPr>
            <w:tcW w:w="2248" w:type="dxa"/>
            <w:gridSpan w:val="14"/>
            <w:tcBorders>
              <w:top w:val="single" w:sz="12" w:space="0" w:color="auto"/>
              <w:right w:val="single" w:sz="12" w:space="0" w:color="auto"/>
            </w:tcBorders>
            <w:shd w:val="clear" w:color="auto" w:fill="F7CAAC"/>
          </w:tcPr>
          <w:p w14:paraId="400A6E31" w14:textId="77777777" w:rsidR="00687749" w:rsidRDefault="00687749" w:rsidP="00687749">
            <w:pPr>
              <w:jc w:val="both"/>
            </w:pPr>
            <w:r>
              <w:rPr>
                <w:b/>
              </w:rPr>
              <w:t>Řízení konáno na VŠ</w:t>
            </w:r>
          </w:p>
        </w:tc>
        <w:tc>
          <w:tcPr>
            <w:tcW w:w="2122" w:type="dxa"/>
            <w:gridSpan w:val="10"/>
            <w:tcBorders>
              <w:top w:val="single" w:sz="12" w:space="0" w:color="auto"/>
              <w:left w:val="single" w:sz="12" w:space="0" w:color="auto"/>
            </w:tcBorders>
            <w:shd w:val="clear" w:color="auto" w:fill="F7CAAC"/>
          </w:tcPr>
          <w:p w14:paraId="6B3229A9" w14:textId="77777777" w:rsidR="00687749" w:rsidRDefault="00687749" w:rsidP="00687749">
            <w:pPr>
              <w:jc w:val="both"/>
              <w:rPr>
                <w:b/>
              </w:rPr>
            </w:pPr>
            <w:r>
              <w:rPr>
                <w:b/>
              </w:rPr>
              <w:t>Ohlasy publikací</w:t>
            </w:r>
          </w:p>
        </w:tc>
      </w:tr>
      <w:tr w:rsidR="00687749" w14:paraId="29F4298A" w14:textId="77777777" w:rsidTr="00F7238A">
        <w:trPr>
          <w:gridAfter w:val="1"/>
          <w:wAfter w:w="220" w:type="dxa"/>
          <w:cantSplit/>
        </w:trPr>
        <w:tc>
          <w:tcPr>
            <w:tcW w:w="3343" w:type="dxa"/>
            <w:gridSpan w:val="9"/>
          </w:tcPr>
          <w:p w14:paraId="7042EBC2" w14:textId="77777777" w:rsidR="00687749" w:rsidRDefault="00687749" w:rsidP="00687749">
            <w:pPr>
              <w:spacing w:before="60" w:after="60"/>
              <w:jc w:val="both"/>
            </w:pPr>
            <w:r>
              <w:t>---</w:t>
            </w:r>
          </w:p>
        </w:tc>
        <w:tc>
          <w:tcPr>
            <w:tcW w:w="2243" w:type="dxa"/>
            <w:gridSpan w:val="9"/>
          </w:tcPr>
          <w:p w14:paraId="525B7739" w14:textId="77777777" w:rsidR="00687749" w:rsidRDefault="00687749" w:rsidP="00687749">
            <w:pPr>
              <w:spacing w:before="60" w:after="60"/>
              <w:jc w:val="both"/>
            </w:pPr>
            <w:r>
              <w:t>---</w:t>
            </w:r>
          </w:p>
        </w:tc>
        <w:tc>
          <w:tcPr>
            <w:tcW w:w="2248" w:type="dxa"/>
            <w:gridSpan w:val="14"/>
            <w:tcBorders>
              <w:right w:val="single" w:sz="12" w:space="0" w:color="auto"/>
            </w:tcBorders>
          </w:tcPr>
          <w:p w14:paraId="19F9A864" w14:textId="77777777" w:rsidR="00687749" w:rsidRDefault="00687749" w:rsidP="00687749">
            <w:pPr>
              <w:spacing w:before="60" w:after="60"/>
              <w:jc w:val="both"/>
            </w:pPr>
            <w:r>
              <w:t>---</w:t>
            </w:r>
          </w:p>
        </w:tc>
        <w:tc>
          <w:tcPr>
            <w:tcW w:w="698" w:type="dxa"/>
            <w:gridSpan w:val="5"/>
            <w:tcBorders>
              <w:left w:val="single" w:sz="12" w:space="0" w:color="auto"/>
            </w:tcBorders>
            <w:shd w:val="clear" w:color="auto" w:fill="F7CAAC"/>
          </w:tcPr>
          <w:p w14:paraId="19BDC046" w14:textId="77777777" w:rsidR="00687749" w:rsidRPr="00F20AEF" w:rsidRDefault="00687749" w:rsidP="00687749">
            <w:pPr>
              <w:spacing w:before="60" w:after="60"/>
              <w:jc w:val="both"/>
            </w:pPr>
            <w:r w:rsidRPr="00F20AEF">
              <w:rPr>
                <w:b/>
              </w:rPr>
              <w:t>WoS</w:t>
            </w:r>
          </w:p>
        </w:tc>
        <w:tc>
          <w:tcPr>
            <w:tcW w:w="715" w:type="dxa"/>
            <w:gridSpan w:val="3"/>
            <w:shd w:val="clear" w:color="auto" w:fill="F7CAAC"/>
          </w:tcPr>
          <w:p w14:paraId="1F85FCE5" w14:textId="77777777" w:rsidR="00687749" w:rsidRPr="00F20AEF" w:rsidRDefault="00687749" w:rsidP="00687749">
            <w:pPr>
              <w:spacing w:before="60" w:after="60"/>
              <w:jc w:val="both"/>
              <w:rPr>
                <w:sz w:val="18"/>
              </w:rPr>
            </w:pPr>
            <w:r w:rsidRPr="00F20AEF">
              <w:rPr>
                <w:b/>
                <w:sz w:val="18"/>
              </w:rPr>
              <w:t>Scopus</w:t>
            </w:r>
          </w:p>
        </w:tc>
        <w:tc>
          <w:tcPr>
            <w:tcW w:w="709" w:type="dxa"/>
            <w:gridSpan w:val="2"/>
            <w:shd w:val="clear" w:color="auto" w:fill="F7CAAC"/>
          </w:tcPr>
          <w:p w14:paraId="7243B142" w14:textId="77777777" w:rsidR="00687749" w:rsidRDefault="00687749" w:rsidP="00687749">
            <w:pPr>
              <w:spacing w:before="60" w:after="60"/>
              <w:jc w:val="both"/>
            </w:pPr>
            <w:r>
              <w:rPr>
                <w:b/>
                <w:sz w:val="18"/>
              </w:rPr>
              <w:t>ostatní</w:t>
            </w:r>
          </w:p>
        </w:tc>
      </w:tr>
      <w:tr w:rsidR="00687749" w14:paraId="2DFB422E" w14:textId="77777777" w:rsidTr="00F7238A">
        <w:trPr>
          <w:gridAfter w:val="1"/>
          <w:wAfter w:w="220" w:type="dxa"/>
          <w:cantSplit/>
          <w:trHeight w:val="70"/>
        </w:trPr>
        <w:tc>
          <w:tcPr>
            <w:tcW w:w="3343" w:type="dxa"/>
            <w:gridSpan w:val="9"/>
            <w:shd w:val="clear" w:color="auto" w:fill="F7CAAC"/>
          </w:tcPr>
          <w:p w14:paraId="16EA50A7" w14:textId="77777777" w:rsidR="00687749" w:rsidRDefault="00687749" w:rsidP="00687749">
            <w:pPr>
              <w:jc w:val="both"/>
            </w:pPr>
            <w:r>
              <w:rPr>
                <w:b/>
              </w:rPr>
              <w:t>Obor jmenovacího řízení</w:t>
            </w:r>
          </w:p>
        </w:tc>
        <w:tc>
          <w:tcPr>
            <w:tcW w:w="2243" w:type="dxa"/>
            <w:gridSpan w:val="9"/>
            <w:shd w:val="clear" w:color="auto" w:fill="F7CAAC"/>
          </w:tcPr>
          <w:p w14:paraId="3624CF04" w14:textId="77777777" w:rsidR="00687749" w:rsidRDefault="00687749" w:rsidP="00687749">
            <w:pPr>
              <w:jc w:val="both"/>
            </w:pPr>
            <w:r>
              <w:rPr>
                <w:b/>
              </w:rPr>
              <w:t>Rok udělení hodnosti</w:t>
            </w:r>
          </w:p>
        </w:tc>
        <w:tc>
          <w:tcPr>
            <w:tcW w:w="2248" w:type="dxa"/>
            <w:gridSpan w:val="14"/>
            <w:tcBorders>
              <w:right w:val="single" w:sz="12" w:space="0" w:color="auto"/>
            </w:tcBorders>
            <w:shd w:val="clear" w:color="auto" w:fill="F7CAAC"/>
          </w:tcPr>
          <w:p w14:paraId="3D2696B5" w14:textId="77777777" w:rsidR="00687749" w:rsidRDefault="00687749" w:rsidP="00687749">
            <w:pPr>
              <w:jc w:val="both"/>
            </w:pPr>
            <w:r>
              <w:rPr>
                <w:b/>
              </w:rPr>
              <w:t>Řízení konáno na VŠ</w:t>
            </w:r>
          </w:p>
        </w:tc>
        <w:tc>
          <w:tcPr>
            <w:tcW w:w="698" w:type="dxa"/>
            <w:gridSpan w:val="5"/>
            <w:tcBorders>
              <w:left w:val="single" w:sz="12" w:space="0" w:color="auto"/>
            </w:tcBorders>
          </w:tcPr>
          <w:p w14:paraId="0C7077D2" w14:textId="77777777" w:rsidR="00687749" w:rsidRPr="00B55CF6" w:rsidRDefault="00687749" w:rsidP="00687749">
            <w:pPr>
              <w:jc w:val="center"/>
              <w:rPr>
                <w:b/>
                <w:highlight w:val="yellow"/>
              </w:rPr>
            </w:pPr>
          </w:p>
        </w:tc>
        <w:tc>
          <w:tcPr>
            <w:tcW w:w="715" w:type="dxa"/>
            <w:gridSpan w:val="3"/>
          </w:tcPr>
          <w:p w14:paraId="51B17380" w14:textId="77777777" w:rsidR="00687749" w:rsidRPr="00B55CF6" w:rsidRDefault="00687749" w:rsidP="00687749">
            <w:pPr>
              <w:jc w:val="center"/>
              <w:rPr>
                <w:b/>
                <w:highlight w:val="yellow"/>
              </w:rPr>
            </w:pPr>
          </w:p>
        </w:tc>
        <w:tc>
          <w:tcPr>
            <w:tcW w:w="709" w:type="dxa"/>
            <w:gridSpan w:val="2"/>
          </w:tcPr>
          <w:p w14:paraId="1FA8E8E4" w14:textId="77777777" w:rsidR="00687749" w:rsidRPr="00D350E1" w:rsidRDefault="00687749" w:rsidP="00687749">
            <w:pPr>
              <w:jc w:val="both"/>
              <w:rPr>
                <w:b/>
                <w:sz w:val="18"/>
                <w:szCs w:val="18"/>
              </w:rPr>
            </w:pPr>
          </w:p>
        </w:tc>
      </w:tr>
      <w:tr w:rsidR="00687749" w14:paraId="21293F32" w14:textId="77777777" w:rsidTr="00F7238A">
        <w:trPr>
          <w:gridAfter w:val="1"/>
          <w:wAfter w:w="220" w:type="dxa"/>
          <w:trHeight w:val="205"/>
        </w:trPr>
        <w:tc>
          <w:tcPr>
            <w:tcW w:w="3343" w:type="dxa"/>
            <w:gridSpan w:val="9"/>
            <w:vAlign w:val="center"/>
          </w:tcPr>
          <w:p w14:paraId="1B269FE7" w14:textId="77777777" w:rsidR="00687749" w:rsidRDefault="00687749" w:rsidP="00687749">
            <w:r>
              <w:t>---</w:t>
            </w:r>
          </w:p>
        </w:tc>
        <w:tc>
          <w:tcPr>
            <w:tcW w:w="2243" w:type="dxa"/>
            <w:gridSpan w:val="9"/>
            <w:vAlign w:val="center"/>
          </w:tcPr>
          <w:p w14:paraId="33D11572" w14:textId="77777777" w:rsidR="00687749" w:rsidRDefault="00687749" w:rsidP="00687749">
            <w:r>
              <w:t>---</w:t>
            </w:r>
          </w:p>
        </w:tc>
        <w:tc>
          <w:tcPr>
            <w:tcW w:w="2248" w:type="dxa"/>
            <w:gridSpan w:val="14"/>
            <w:tcBorders>
              <w:right w:val="single" w:sz="12" w:space="0" w:color="auto"/>
            </w:tcBorders>
            <w:vAlign w:val="center"/>
          </w:tcPr>
          <w:p w14:paraId="7730768D" w14:textId="77777777" w:rsidR="00687749" w:rsidRDefault="00687749" w:rsidP="00687749">
            <w:r>
              <w:t>---</w:t>
            </w:r>
          </w:p>
        </w:tc>
        <w:tc>
          <w:tcPr>
            <w:tcW w:w="1413" w:type="dxa"/>
            <w:gridSpan w:val="8"/>
            <w:tcBorders>
              <w:left w:val="single" w:sz="12" w:space="0" w:color="auto"/>
            </w:tcBorders>
            <w:shd w:val="clear" w:color="auto" w:fill="FBD4B4"/>
            <w:vAlign w:val="center"/>
          </w:tcPr>
          <w:p w14:paraId="1940EBA6" w14:textId="77777777" w:rsidR="00687749" w:rsidRPr="00F20AEF" w:rsidRDefault="00687749" w:rsidP="00687749">
            <w:pPr>
              <w:jc w:val="both"/>
              <w:rPr>
                <w:b/>
                <w:sz w:val="18"/>
              </w:rPr>
            </w:pPr>
            <w:r w:rsidRPr="00F20AEF">
              <w:rPr>
                <w:b/>
                <w:sz w:val="18"/>
              </w:rPr>
              <w:t>H-index WoS/Scopus</w:t>
            </w:r>
          </w:p>
        </w:tc>
        <w:tc>
          <w:tcPr>
            <w:tcW w:w="709" w:type="dxa"/>
            <w:gridSpan w:val="2"/>
            <w:vAlign w:val="center"/>
          </w:tcPr>
          <w:p w14:paraId="6A9CEC7C" w14:textId="77777777" w:rsidR="00687749" w:rsidRDefault="00687749" w:rsidP="00687749">
            <w:pPr>
              <w:rPr>
                <w:b/>
              </w:rPr>
            </w:pPr>
          </w:p>
        </w:tc>
      </w:tr>
      <w:tr w:rsidR="00687749" w14:paraId="6EB7E879" w14:textId="77777777" w:rsidTr="006D6914">
        <w:trPr>
          <w:gridAfter w:val="1"/>
          <w:wAfter w:w="220" w:type="dxa"/>
        </w:trPr>
        <w:tc>
          <w:tcPr>
            <w:tcW w:w="9956" w:type="dxa"/>
            <w:gridSpan w:val="42"/>
            <w:shd w:val="clear" w:color="auto" w:fill="F7CAAC"/>
          </w:tcPr>
          <w:p w14:paraId="466A1517" w14:textId="77777777" w:rsidR="00687749" w:rsidRDefault="00687749" w:rsidP="00687749">
            <w:pPr>
              <w:jc w:val="both"/>
              <w:rPr>
                <w:b/>
              </w:rPr>
            </w:pPr>
            <w:r>
              <w:rPr>
                <w:b/>
              </w:rPr>
              <w:t xml:space="preserve">Přehled o nejvýznamnější publikační a další tvůrčí činnosti nebo další profesní činnosti u odborníků z praxe vztahující se k zabezpečovaným předmětům </w:t>
            </w:r>
          </w:p>
        </w:tc>
      </w:tr>
      <w:tr w:rsidR="00B842EC" w:rsidRPr="005571EC" w14:paraId="3C015FC4" w14:textId="77777777" w:rsidTr="006D6914">
        <w:trPr>
          <w:gridAfter w:val="1"/>
          <w:wAfter w:w="220" w:type="dxa"/>
          <w:trHeight w:val="572"/>
        </w:trPr>
        <w:tc>
          <w:tcPr>
            <w:tcW w:w="9956" w:type="dxa"/>
            <w:gridSpan w:val="42"/>
          </w:tcPr>
          <w:p w14:paraId="52CCCC0A" w14:textId="71EA17BA" w:rsidR="00B842EC" w:rsidRDefault="00B842EC" w:rsidP="00B842EC">
            <w:pPr>
              <w:spacing w:before="120" w:after="120"/>
              <w:jc w:val="both"/>
              <w:rPr>
                <w:rFonts w:eastAsiaTheme="minorHAnsi"/>
              </w:rPr>
            </w:pPr>
            <w:r>
              <w:rPr>
                <w:rFonts w:eastAsiaTheme="minorHAnsi"/>
              </w:rPr>
              <w:t xml:space="preserve">Modernizace infrastruktury a lepší akademické nástroje, CZ.02.02.01/00/23_023/0008905, OP Jan Amos Komenský, projekt zaměřený na podporu rozvoje infrastruktury pro bakalářské, magisterské, navazující magisterské a doktorské studijní programy UTB ve Zlíně, pozice: Projektový manažer součásti, </w:t>
            </w:r>
            <w:r w:rsidRPr="00FA5554">
              <w:rPr>
                <w:rFonts w:eastAsiaTheme="minorHAnsi"/>
                <w:b/>
              </w:rPr>
              <w:t xml:space="preserve">02/2025 </w:t>
            </w:r>
            <w:r w:rsidRPr="001B79A5">
              <w:rPr>
                <w:rFonts w:eastAsiaTheme="minorHAnsi"/>
                <w:b/>
                <w:bCs/>
              </w:rPr>
              <w:t>–</w:t>
            </w:r>
            <w:r w:rsidRPr="00FA5554">
              <w:rPr>
                <w:rFonts w:eastAsiaTheme="minorHAnsi"/>
                <w:b/>
              </w:rPr>
              <w:t xml:space="preserve"> dosud</w:t>
            </w:r>
            <w:r w:rsidRPr="00B842EC">
              <w:rPr>
                <w:rFonts w:eastAsiaTheme="minorHAnsi"/>
                <w:bCs/>
              </w:rPr>
              <w:t>.</w:t>
            </w:r>
          </w:p>
          <w:p w14:paraId="15BC8CA1" w14:textId="5026B7D9" w:rsidR="00B842EC" w:rsidRDefault="00B842EC" w:rsidP="00B842EC">
            <w:pPr>
              <w:spacing w:before="120" w:after="120"/>
              <w:jc w:val="both"/>
              <w:rPr>
                <w:rFonts w:eastAsiaTheme="minorHAnsi"/>
              </w:rPr>
            </w:pPr>
            <w:r>
              <w:rPr>
                <w:rFonts w:eastAsiaTheme="minorHAnsi"/>
              </w:rPr>
              <w:t xml:space="preserve">POKROK: Podpora a komplexní rozvoj kvality vzdělávání na UTB ve Zlíně, CZ.02.02.XX/00/23_022/0008836, OP Jan Amos Komenský, projekt zaměřený na komplexní zvýšení kvality vzdělávání na UTB ve Zlíně, pozice: Projektový manažer součásti, </w:t>
            </w:r>
            <w:r w:rsidRPr="00FA5554">
              <w:rPr>
                <w:rFonts w:eastAsiaTheme="minorHAnsi"/>
                <w:b/>
              </w:rPr>
              <w:t>01/2025</w:t>
            </w:r>
            <w:r>
              <w:rPr>
                <w:rFonts w:eastAsiaTheme="minorHAnsi"/>
                <w:b/>
              </w:rPr>
              <w:t xml:space="preserve"> </w:t>
            </w:r>
            <w:r w:rsidRPr="001B79A5">
              <w:rPr>
                <w:rFonts w:eastAsiaTheme="minorHAnsi"/>
                <w:b/>
                <w:bCs/>
              </w:rPr>
              <w:t>–</w:t>
            </w:r>
            <w:r>
              <w:rPr>
                <w:rFonts w:eastAsiaTheme="minorHAnsi"/>
                <w:b/>
                <w:bCs/>
              </w:rPr>
              <w:t xml:space="preserve"> </w:t>
            </w:r>
            <w:r w:rsidRPr="00FA5554">
              <w:rPr>
                <w:rFonts w:eastAsiaTheme="minorHAnsi"/>
                <w:b/>
              </w:rPr>
              <w:t>dosud</w:t>
            </w:r>
            <w:r w:rsidRPr="00B842EC">
              <w:rPr>
                <w:rFonts w:eastAsiaTheme="minorHAnsi"/>
                <w:bCs/>
              </w:rPr>
              <w:t>.</w:t>
            </w:r>
          </w:p>
          <w:p w14:paraId="7D6BACAA" w14:textId="37A3F212" w:rsidR="00B842EC" w:rsidRDefault="00B842EC" w:rsidP="00B842EC">
            <w:pPr>
              <w:spacing w:before="120" w:after="120"/>
              <w:jc w:val="both"/>
              <w:rPr>
                <w:rFonts w:eastAsiaTheme="minorHAnsi"/>
              </w:rPr>
            </w:pPr>
            <w:r>
              <w:rPr>
                <w:rFonts w:eastAsiaTheme="minorHAnsi"/>
              </w:rPr>
              <w:t xml:space="preserve">Podpora zelených dovedností a udržitelnosti na UTB ve Zlíně, NPO_UTB_MSMT-2145/2024-4, Národní plán obnovy, projekt zaměřený na podporu vzniku nových kurzů celoživotního vzdělávání a revizi stávajících studijních programů v oblasti zelené transformace a udržitelnosti, pozice: Projektový manažer, </w:t>
            </w:r>
            <w:r w:rsidRPr="00FA5554">
              <w:rPr>
                <w:rFonts w:eastAsiaTheme="minorHAnsi"/>
                <w:b/>
              </w:rPr>
              <w:t>04/2024</w:t>
            </w:r>
            <w:r>
              <w:rPr>
                <w:rFonts w:eastAsiaTheme="minorHAnsi"/>
                <w:b/>
              </w:rPr>
              <w:t xml:space="preserve"> </w:t>
            </w:r>
            <w:r w:rsidRPr="001B79A5">
              <w:rPr>
                <w:rFonts w:eastAsiaTheme="minorHAnsi"/>
                <w:b/>
                <w:bCs/>
              </w:rPr>
              <w:t>–</w:t>
            </w:r>
            <w:r>
              <w:rPr>
                <w:rFonts w:eastAsiaTheme="minorHAnsi"/>
                <w:b/>
                <w:bCs/>
              </w:rPr>
              <w:t xml:space="preserve"> </w:t>
            </w:r>
            <w:r w:rsidRPr="00FA5554">
              <w:rPr>
                <w:rFonts w:eastAsiaTheme="minorHAnsi"/>
                <w:b/>
              </w:rPr>
              <w:t>dosud</w:t>
            </w:r>
            <w:r w:rsidRPr="00B842EC">
              <w:rPr>
                <w:rFonts w:eastAsiaTheme="minorHAnsi"/>
                <w:bCs/>
              </w:rPr>
              <w:t>.</w:t>
            </w:r>
          </w:p>
          <w:p w14:paraId="26CBEE18" w14:textId="43CB8502" w:rsidR="00B842EC" w:rsidRPr="005571EC" w:rsidRDefault="00B842EC" w:rsidP="00B842EC">
            <w:pPr>
              <w:spacing w:before="120" w:after="120"/>
              <w:jc w:val="both"/>
              <w:rPr>
                <w:rFonts w:eastAsiaTheme="minorHAnsi"/>
              </w:rPr>
            </w:pPr>
            <w:r w:rsidRPr="005571EC">
              <w:rPr>
                <w:rFonts w:eastAsiaTheme="minorHAnsi"/>
              </w:rPr>
              <w:t>Strategický projekt UTB ve Zlíně, CZ.02.2.69/0.0/0.0/16_015/0002204, OP Výzkum, vývoj a vzdělávání, projekt zaměřený na rozvoj vzdělávací činnosti, pozice: Projektový manažer součásti</w:t>
            </w:r>
            <w:r>
              <w:rPr>
                <w:rFonts w:eastAsiaTheme="minorHAnsi"/>
              </w:rPr>
              <w:t xml:space="preserve">, </w:t>
            </w:r>
            <w:r w:rsidRPr="001B79A5">
              <w:rPr>
                <w:rFonts w:eastAsiaTheme="minorHAnsi"/>
                <w:b/>
                <w:bCs/>
              </w:rPr>
              <w:t>07/2017 – 06/2022</w:t>
            </w:r>
            <w:r w:rsidRPr="00B842EC">
              <w:rPr>
                <w:rFonts w:eastAsiaTheme="minorHAnsi"/>
                <w:bCs/>
              </w:rPr>
              <w:t>.</w:t>
            </w:r>
          </w:p>
          <w:p w14:paraId="0BF11D65" w14:textId="683B0C75" w:rsidR="00B842EC" w:rsidRPr="005571EC" w:rsidRDefault="00B842EC" w:rsidP="00B842EC">
            <w:pPr>
              <w:spacing w:before="120" w:after="120"/>
              <w:jc w:val="both"/>
              <w:rPr>
                <w:rFonts w:eastAsiaTheme="minorHAnsi"/>
              </w:rPr>
            </w:pPr>
            <w:r w:rsidRPr="005571EC">
              <w:rPr>
                <w:rFonts w:eastAsiaTheme="minorHAnsi"/>
              </w:rPr>
              <w:t>RIFT – Rozvoj infrastruktury Fakulty technologické, CZ.02.2.67/0.0/0.0/16_016/0002324, OP Výzkum vývoj a vzdělávání, projekt zaměřený na pořízení infrastruktury pro studijní programy FT, pozice: Projektový manažer součásti</w:t>
            </w:r>
            <w:r>
              <w:rPr>
                <w:rFonts w:eastAsiaTheme="minorHAnsi"/>
              </w:rPr>
              <w:t xml:space="preserve">, </w:t>
            </w:r>
            <w:r w:rsidRPr="001B79A5">
              <w:rPr>
                <w:rFonts w:eastAsiaTheme="minorHAnsi"/>
                <w:b/>
                <w:bCs/>
              </w:rPr>
              <w:t>07/2017</w:t>
            </w:r>
            <w:r>
              <w:rPr>
                <w:rFonts w:eastAsiaTheme="minorHAnsi"/>
                <w:b/>
                <w:bCs/>
              </w:rPr>
              <w:t xml:space="preserve"> </w:t>
            </w:r>
            <w:r w:rsidRPr="001B79A5">
              <w:rPr>
                <w:rFonts w:eastAsiaTheme="minorHAnsi"/>
                <w:b/>
                <w:bCs/>
              </w:rPr>
              <w:t>– 03/2021</w:t>
            </w:r>
            <w:r w:rsidRPr="005E78D3">
              <w:rPr>
                <w:rFonts w:eastAsiaTheme="minorHAnsi"/>
              </w:rPr>
              <w:t>.</w:t>
            </w:r>
          </w:p>
        </w:tc>
      </w:tr>
      <w:tr w:rsidR="00B842EC" w14:paraId="407353C3" w14:textId="77777777" w:rsidTr="006D6914">
        <w:trPr>
          <w:gridAfter w:val="1"/>
          <w:wAfter w:w="220" w:type="dxa"/>
          <w:trHeight w:val="218"/>
        </w:trPr>
        <w:tc>
          <w:tcPr>
            <w:tcW w:w="9956" w:type="dxa"/>
            <w:gridSpan w:val="42"/>
            <w:shd w:val="clear" w:color="auto" w:fill="F7CAAC"/>
          </w:tcPr>
          <w:p w14:paraId="1BC3C543" w14:textId="2A1939F6" w:rsidR="00B842EC" w:rsidRDefault="00B842EC" w:rsidP="00B842EC">
            <w:pPr>
              <w:rPr>
                <w:b/>
              </w:rPr>
            </w:pPr>
            <w:r>
              <w:rPr>
                <w:b/>
              </w:rPr>
              <w:t>Působení v zahraničí</w:t>
            </w:r>
          </w:p>
        </w:tc>
      </w:tr>
      <w:tr w:rsidR="00B842EC" w:rsidRPr="00BB63C6" w14:paraId="49F0BB11" w14:textId="77777777" w:rsidTr="006D6914">
        <w:trPr>
          <w:gridAfter w:val="1"/>
          <w:wAfter w:w="220" w:type="dxa"/>
          <w:trHeight w:val="328"/>
        </w:trPr>
        <w:tc>
          <w:tcPr>
            <w:tcW w:w="9956" w:type="dxa"/>
            <w:gridSpan w:val="42"/>
          </w:tcPr>
          <w:p w14:paraId="62A408C1" w14:textId="2F80BA07" w:rsidR="00B842EC" w:rsidRPr="00BB63C6" w:rsidRDefault="00B842EC" w:rsidP="00F7238A">
            <w:r>
              <w:t>---</w:t>
            </w:r>
          </w:p>
        </w:tc>
      </w:tr>
      <w:tr w:rsidR="00B842EC" w14:paraId="3EABEC86" w14:textId="77777777" w:rsidTr="00F7238A">
        <w:trPr>
          <w:gridAfter w:val="1"/>
          <w:wAfter w:w="220" w:type="dxa"/>
          <w:cantSplit/>
          <w:trHeight w:val="470"/>
        </w:trPr>
        <w:tc>
          <w:tcPr>
            <w:tcW w:w="2514" w:type="dxa"/>
            <w:gridSpan w:val="3"/>
            <w:shd w:val="clear" w:color="auto" w:fill="F7CAAC"/>
          </w:tcPr>
          <w:p w14:paraId="334544AE" w14:textId="77777777" w:rsidR="00B842EC" w:rsidRDefault="00B842EC" w:rsidP="00B842EC">
            <w:pPr>
              <w:jc w:val="both"/>
              <w:rPr>
                <w:b/>
              </w:rPr>
            </w:pPr>
            <w:r>
              <w:rPr>
                <w:b/>
              </w:rPr>
              <w:t xml:space="preserve">Podpis </w:t>
            </w:r>
          </w:p>
        </w:tc>
        <w:tc>
          <w:tcPr>
            <w:tcW w:w="4534" w:type="dxa"/>
            <w:gridSpan w:val="24"/>
          </w:tcPr>
          <w:p w14:paraId="0368A852" w14:textId="77777777" w:rsidR="00B842EC" w:rsidRDefault="00B842EC" w:rsidP="00B842EC">
            <w:pPr>
              <w:jc w:val="both"/>
            </w:pPr>
          </w:p>
        </w:tc>
        <w:tc>
          <w:tcPr>
            <w:tcW w:w="786" w:type="dxa"/>
            <w:gridSpan w:val="5"/>
            <w:shd w:val="clear" w:color="auto" w:fill="F7CAAC"/>
          </w:tcPr>
          <w:p w14:paraId="610E14D9" w14:textId="77777777" w:rsidR="00B842EC" w:rsidRDefault="00B842EC" w:rsidP="00B842EC">
            <w:pPr>
              <w:jc w:val="both"/>
            </w:pPr>
            <w:r>
              <w:rPr>
                <w:b/>
              </w:rPr>
              <w:t>datum</w:t>
            </w:r>
          </w:p>
        </w:tc>
        <w:tc>
          <w:tcPr>
            <w:tcW w:w="2122" w:type="dxa"/>
            <w:gridSpan w:val="10"/>
          </w:tcPr>
          <w:p w14:paraId="7442B879" w14:textId="77777777" w:rsidR="00B842EC" w:rsidRDefault="00B842EC" w:rsidP="00B842EC">
            <w:pPr>
              <w:jc w:val="both"/>
            </w:pPr>
          </w:p>
        </w:tc>
      </w:tr>
      <w:tr w:rsidR="00D61437" w14:paraId="00869C7B" w14:textId="77777777" w:rsidTr="006D6914">
        <w:trPr>
          <w:gridAfter w:val="1"/>
          <w:wAfter w:w="220" w:type="dxa"/>
        </w:trPr>
        <w:tc>
          <w:tcPr>
            <w:tcW w:w="9956" w:type="dxa"/>
            <w:gridSpan w:val="42"/>
            <w:tcBorders>
              <w:bottom w:val="double" w:sz="4" w:space="0" w:color="auto"/>
            </w:tcBorders>
            <w:shd w:val="clear" w:color="auto" w:fill="BDD6EE"/>
          </w:tcPr>
          <w:p w14:paraId="7A53EBB6" w14:textId="77777777" w:rsidR="00D61437" w:rsidRDefault="00D61437" w:rsidP="00573609">
            <w:pPr>
              <w:jc w:val="both"/>
              <w:rPr>
                <w:b/>
                <w:sz w:val="28"/>
              </w:rPr>
            </w:pPr>
            <w:r>
              <w:rPr>
                <w:b/>
                <w:sz w:val="28"/>
              </w:rPr>
              <w:lastRenderedPageBreak/>
              <w:t>C-I – Personální zabezpečení</w:t>
            </w:r>
          </w:p>
        </w:tc>
      </w:tr>
      <w:tr w:rsidR="00D61437" w14:paraId="0DA603A2" w14:textId="77777777" w:rsidTr="00F7238A">
        <w:trPr>
          <w:gridAfter w:val="1"/>
          <w:wAfter w:w="220" w:type="dxa"/>
        </w:trPr>
        <w:tc>
          <w:tcPr>
            <w:tcW w:w="2503" w:type="dxa"/>
            <w:gridSpan w:val="2"/>
            <w:tcBorders>
              <w:top w:val="double" w:sz="4" w:space="0" w:color="auto"/>
            </w:tcBorders>
            <w:shd w:val="clear" w:color="auto" w:fill="F7CAAC"/>
          </w:tcPr>
          <w:p w14:paraId="472DDBCC" w14:textId="77777777" w:rsidR="00D61437" w:rsidRDefault="00D61437" w:rsidP="00573609">
            <w:pPr>
              <w:jc w:val="both"/>
              <w:rPr>
                <w:b/>
              </w:rPr>
            </w:pPr>
            <w:r>
              <w:rPr>
                <w:b/>
              </w:rPr>
              <w:t>Vysoká škola</w:t>
            </w:r>
          </w:p>
        </w:tc>
        <w:tc>
          <w:tcPr>
            <w:tcW w:w="7453" w:type="dxa"/>
            <w:gridSpan w:val="40"/>
          </w:tcPr>
          <w:p w14:paraId="4555F508" w14:textId="77777777" w:rsidR="00D61437" w:rsidRDefault="00D61437" w:rsidP="00573609">
            <w:pPr>
              <w:jc w:val="both"/>
            </w:pPr>
            <w:r>
              <w:t>Univerzita Tomáše Bati ve Zlíně</w:t>
            </w:r>
          </w:p>
        </w:tc>
      </w:tr>
      <w:tr w:rsidR="00D61437" w14:paraId="60576CF5" w14:textId="77777777" w:rsidTr="00F7238A">
        <w:trPr>
          <w:gridAfter w:val="1"/>
          <w:wAfter w:w="220" w:type="dxa"/>
        </w:trPr>
        <w:tc>
          <w:tcPr>
            <w:tcW w:w="2503" w:type="dxa"/>
            <w:gridSpan w:val="2"/>
            <w:shd w:val="clear" w:color="auto" w:fill="F7CAAC"/>
          </w:tcPr>
          <w:p w14:paraId="34E61B85" w14:textId="77777777" w:rsidR="00D61437" w:rsidRDefault="00D61437" w:rsidP="00573609">
            <w:pPr>
              <w:jc w:val="both"/>
              <w:rPr>
                <w:b/>
              </w:rPr>
            </w:pPr>
            <w:r>
              <w:rPr>
                <w:b/>
              </w:rPr>
              <w:t>Součást vysoké školy</w:t>
            </w:r>
          </w:p>
        </w:tc>
        <w:tc>
          <w:tcPr>
            <w:tcW w:w="7453" w:type="dxa"/>
            <w:gridSpan w:val="40"/>
          </w:tcPr>
          <w:p w14:paraId="7ABA8399" w14:textId="77777777" w:rsidR="00D61437" w:rsidRDefault="00D61437" w:rsidP="00573609">
            <w:pPr>
              <w:jc w:val="both"/>
            </w:pPr>
            <w:r>
              <w:t>Fakulta technologická</w:t>
            </w:r>
          </w:p>
        </w:tc>
      </w:tr>
      <w:tr w:rsidR="00D61437" w14:paraId="4AC5A4F0" w14:textId="77777777" w:rsidTr="00F7238A">
        <w:trPr>
          <w:gridAfter w:val="1"/>
          <w:wAfter w:w="220" w:type="dxa"/>
        </w:trPr>
        <w:tc>
          <w:tcPr>
            <w:tcW w:w="2503" w:type="dxa"/>
            <w:gridSpan w:val="2"/>
            <w:shd w:val="clear" w:color="auto" w:fill="F7CAAC"/>
          </w:tcPr>
          <w:p w14:paraId="14FBCDE5" w14:textId="77777777" w:rsidR="00D61437" w:rsidRDefault="00D61437" w:rsidP="00573609">
            <w:pPr>
              <w:jc w:val="both"/>
              <w:rPr>
                <w:b/>
              </w:rPr>
            </w:pPr>
            <w:r>
              <w:rPr>
                <w:b/>
              </w:rPr>
              <w:t>Název studijního programu</w:t>
            </w:r>
          </w:p>
        </w:tc>
        <w:tc>
          <w:tcPr>
            <w:tcW w:w="7453" w:type="dxa"/>
            <w:gridSpan w:val="40"/>
          </w:tcPr>
          <w:p w14:paraId="1B168A55" w14:textId="3E0109C0" w:rsidR="00D61437" w:rsidRDefault="00EB4C62" w:rsidP="00573609">
            <w:pPr>
              <w:jc w:val="both"/>
            </w:pPr>
            <w:r w:rsidRPr="00EB4C62">
              <w:t>Materiály a technologie – specializace Polovodičové materiály</w:t>
            </w:r>
          </w:p>
        </w:tc>
      </w:tr>
      <w:tr w:rsidR="00D61437" w14:paraId="65AA180C" w14:textId="77777777" w:rsidTr="00F7238A">
        <w:trPr>
          <w:gridAfter w:val="1"/>
          <w:wAfter w:w="220" w:type="dxa"/>
        </w:trPr>
        <w:tc>
          <w:tcPr>
            <w:tcW w:w="2503" w:type="dxa"/>
            <w:gridSpan w:val="2"/>
            <w:shd w:val="clear" w:color="auto" w:fill="F7CAAC"/>
          </w:tcPr>
          <w:p w14:paraId="1B555EA9" w14:textId="77777777" w:rsidR="00D61437" w:rsidRDefault="00D61437" w:rsidP="00573609">
            <w:pPr>
              <w:jc w:val="both"/>
              <w:rPr>
                <w:b/>
              </w:rPr>
            </w:pPr>
            <w:r>
              <w:rPr>
                <w:b/>
              </w:rPr>
              <w:t>Jméno a příjmení</w:t>
            </w:r>
          </w:p>
        </w:tc>
        <w:tc>
          <w:tcPr>
            <w:tcW w:w="4513" w:type="dxa"/>
            <w:gridSpan w:val="24"/>
          </w:tcPr>
          <w:p w14:paraId="351D3A35" w14:textId="77777777" w:rsidR="00D61437" w:rsidRPr="002005AC" w:rsidRDefault="00D61437" w:rsidP="00573609">
            <w:pPr>
              <w:jc w:val="both"/>
              <w:rPr>
                <w:b/>
                <w:bCs/>
              </w:rPr>
            </w:pPr>
            <w:bookmarkStart w:id="338" w:name="Kafka"/>
            <w:bookmarkEnd w:id="338"/>
            <w:r>
              <w:rPr>
                <w:b/>
                <w:bCs/>
              </w:rPr>
              <w:t>Stanislav Kafka</w:t>
            </w:r>
          </w:p>
        </w:tc>
        <w:tc>
          <w:tcPr>
            <w:tcW w:w="706" w:type="dxa"/>
            <w:gridSpan w:val="3"/>
            <w:shd w:val="clear" w:color="auto" w:fill="F7CAAC"/>
          </w:tcPr>
          <w:p w14:paraId="3D4EE1AA" w14:textId="77777777" w:rsidR="00D61437" w:rsidRDefault="00D61437" w:rsidP="00573609">
            <w:pPr>
              <w:jc w:val="both"/>
              <w:rPr>
                <w:b/>
              </w:rPr>
            </w:pPr>
            <w:r>
              <w:rPr>
                <w:b/>
              </w:rPr>
              <w:t>Tituly</w:t>
            </w:r>
          </w:p>
        </w:tc>
        <w:tc>
          <w:tcPr>
            <w:tcW w:w="2234" w:type="dxa"/>
            <w:gridSpan w:val="13"/>
          </w:tcPr>
          <w:p w14:paraId="16340B81" w14:textId="77777777" w:rsidR="00D61437" w:rsidRDefault="00D61437" w:rsidP="00573609">
            <w:pPr>
              <w:jc w:val="both"/>
            </w:pPr>
            <w:r>
              <w:t>doc. Ing., CSc.</w:t>
            </w:r>
          </w:p>
        </w:tc>
      </w:tr>
      <w:tr w:rsidR="00D61437" w:rsidRPr="005E742D" w14:paraId="6AA05CF8" w14:textId="77777777" w:rsidTr="00F7238A">
        <w:trPr>
          <w:gridAfter w:val="1"/>
          <w:wAfter w:w="220" w:type="dxa"/>
        </w:trPr>
        <w:tc>
          <w:tcPr>
            <w:tcW w:w="2503" w:type="dxa"/>
            <w:gridSpan w:val="2"/>
            <w:shd w:val="clear" w:color="auto" w:fill="F7CAAC"/>
          </w:tcPr>
          <w:p w14:paraId="49696970" w14:textId="77777777" w:rsidR="00D61437" w:rsidRDefault="00D61437" w:rsidP="00573609">
            <w:pPr>
              <w:jc w:val="both"/>
              <w:rPr>
                <w:b/>
              </w:rPr>
            </w:pPr>
            <w:r>
              <w:rPr>
                <w:b/>
              </w:rPr>
              <w:t>Rok narození</w:t>
            </w:r>
          </w:p>
        </w:tc>
        <w:tc>
          <w:tcPr>
            <w:tcW w:w="825" w:type="dxa"/>
            <w:gridSpan w:val="6"/>
          </w:tcPr>
          <w:p w14:paraId="6BFEC8CC" w14:textId="77777777" w:rsidR="00D61437" w:rsidRDefault="00D61437" w:rsidP="00573609">
            <w:pPr>
              <w:jc w:val="both"/>
            </w:pPr>
            <w:r w:rsidRPr="00FB235A">
              <w:t>1954</w:t>
            </w:r>
          </w:p>
        </w:tc>
        <w:tc>
          <w:tcPr>
            <w:tcW w:w="1711" w:type="dxa"/>
            <w:gridSpan w:val="3"/>
            <w:shd w:val="clear" w:color="auto" w:fill="F7CAAC"/>
          </w:tcPr>
          <w:p w14:paraId="286A3585" w14:textId="77777777" w:rsidR="00D61437" w:rsidRDefault="00D61437" w:rsidP="00573609">
            <w:pPr>
              <w:jc w:val="both"/>
              <w:rPr>
                <w:b/>
              </w:rPr>
            </w:pPr>
            <w:r>
              <w:rPr>
                <w:b/>
              </w:rPr>
              <w:t>typ vztahu k VŠ</w:t>
            </w:r>
          </w:p>
        </w:tc>
        <w:tc>
          <w:tcPr>
            <w:tcW w:w="988" w:type="dxa"/>
            <w:gridSpan w:val="12"/>
          </w:tcPr>
          <w:p w14:paraId="0D93E917" w14:textId="77777777" w:rsidR="00D61437" w:rsidRPr="005E742D" w:rsidRDefault="00D61437" w:rsidP="00573609">
            <w:pPr>
              <w:jc w:val="both"/>
            </w:pPr>
            <w:r w:rsidRPr="005E742D">
              <w:t>pp.</w:t>
            </w:r>
          </w:p>
        </w:tc>
        <w:tc>
          <w:tcPr>
            <w:tcW w:w="989" w:type="dxa"/>
            <w:gridSpan w:val="3"/>
            <w:shd w:val="clear" w:color="auto" w:fill="F7CAAC"/>
          </w:tcPr>
          <w:p w14:paraId="7E61CC8D" w14:textId="77777777" w:rsidR="00D61437" w:rsidRPr="005E742D" w:rsidRDefault="00D61437" w:rsidP="00573609">
            <w:pPr>
              <w:jc w:val="both"/>
              <w:rPr>
                <w:b/>
              </w:rPr>
            </w:pPr>
            <w:r w:rsidRPr="005E742D">
              <w:rPr>
                <w:b/>
              </w:rPr>
              <w:t>rozsah</w:t>
            </w:r>
          </w:p>
        </w:tc>
        <w:tc>
          <w:tcPr>
            <w:tcW w:w="706" w:type="dxa"/>
            <w:gridSpan w:val="3"/>
          </w:tcPr>
          <w:p w14:paraId="08F13C14" w14:textId="77777777" w:rsidR="00D61437" w:rsidRPr="005E742D" w:rsidRDefault="00D61437" w:rsidP="00573609">
            <w:pPr>
              <w:jc w:val="both"/>
            </w:pPr>
            <w:r w:rsidRPr="005E742D">
              <w:t>40</w:t>
            </w:r>
          </w:p>
        </w:tc>
        <w:tc>
          <w:tcPr>
            <w:tcW w:w="819" w:type="dxa"/>
            <w:gridSpan w:val="9"/>
            <w:shd w:val="clear" w:color="auto" w:fill="F7CAAC"/>
          </w:tcPr>
          <w:p w14:paraId="299A92AD" w14:textId="77777777" w:rsidR="00D61437" w:rsidRPr="005E742D" w:rsidRDefault="00D61437" w:rsidP="00573609">
            <w:pPr>
              <w:jc w:val="both"/>
              <w:rPr>
                <w:b/>
              </w:rPr>
            </w:pPr>
            <w:r w:rsidRPr="005E742D">
              <w:rPr>
                <w:b/>
              </w:rPr>
              <w:t>do kdy</w:t>
            </w:r>
          </w:p>
        </w:tc>
        <w:tc>
          <w:tcPr>
            <w:tcW w:w="1415" w:type="dxa"/>
            <w:gridSpan w:val="4"/>
          </w:tcPr>
          <w:p w14:paraId="29F9AE4C" w14:textId="77777777" w:rsidR="00D61437" w:rsidRPr="005E742D" w:rsidRDefault="00D61437" w:rsidP="00573609">
            <w:pPr>
              <w:jc w:val="both"/>
            </w:pPr>
            <w:r w:rsidRPr="005E742D">
              <w:t>N</w:t>
            </w:r>
          </w:p>
        </w:tc>
      </w:tr>
      <w:tr w:rsidR="00D61437" w:rsidRPr="00E74392" w14:paraId="3921E7CD" w14:textId="77777777" w:rsidTr="00F7238A">
        <w:trPr>
          <w:gridAfter w:val="1"/>
          <w:wAfter w:w="220" w:type="dxa"/>
        </w:trPr>
        <w:tc>
          <w:tcPr>
            <w:tcW w:w="5039" w:type="dxa"/>
            <w:gridSpan w:val="11"/>
            <w:shd w:val="clear" w:color="auto" w:fill="F7CAAC"/>
          </w:tcPr>
          <w:p w14:paraId="251B7B40" w14:textId="77777777" w:rsidR="00D61437" w:rsidRDefault="00D61437" w:rsidP="00573609">
            <w:pPr>
              <w:jc w:val="both"/>
              <w:rPr>
                <w:b/>
              </w:rPr>
            </w:pPr>
            <w:r>
              <w:rPr>
                <w:b/>
              </w:rPr>
              <w:t>Typ vztahu na součásti VŠ, která uskutečňuje st. program</w:t>
            </w:r>
          </w:p>
        </w:tc>
        <w:tc>
          <w:tcPr>
            <w:tcW w:w="988" w:type="dxa"/>
            <w:gridSpan w:val="12"/>
          </w:tcPr>
          <w:p w14:paraId="2A5401F8" w14:textId="77777777" w:rsidR="00D61437" w:rsidRPr="00E74392" w:rsidRDefault="00D61437" w:rsidP="00573609">
            <w:pPr>
              <w:jc w:val="both"/>
            </w:pPr>
            <w:r w:rsidRPr="00E74392">
              <w:t>pp.</w:t>
            </w:r>
          </w:p>
        </w:tc>
        <w:tc>
          <w:tcPr>
            <w:tcW w:w="989" w:type="dxa"/>
            <w:gridSpan w:val="3"/>
            <w:shd w:val="clear" w:color="auto" w:fill="F7CAAC"/>
          </w:tcPr>
          <w:p w14:paraId="73DC5803" w14:textId="77777777" w:rsidR="00D61437" w:rsidRPr="00E74392" w:rsidRDefault="00D61437" w:rsidP="00573609">
            <w:pPr>
              <w:jc w:val="both"/>
              <w:rPr>
                <w:b/>
              </w:rPr>
            </w:pPr>
            <w:r w:rsidRPr="00E74392">
              <w:rPr>
                <w:b/>
              </w:rPr>
              <w:t>rozsah</w:t>
            </w:r>
          </w:p>
        </w:tc>
        <w:tc>
          <w:tcPr>
            <w:tcW w:w="706" w:type="dxa"/>
            <w:gridSpan w:val="3"/>
          </w:tcPr>
          <w:p w14:paraId="672971E2" w14:textId="77777777" w:rsidR="00D61437" w:rsidRPr="00E74392" w:rsidRDefault="00D61437" w:rsidP="00573609">
            <w:pPr>
              <w:jc w:val="both"/>
            </w:pPr>
            <w:r w:rsidRPr="00E74392">
              <w:t>40</w:t>
            </w:r>
          </w:p>
        </w:tc>
        <w:tc>
          <w:tcPr>
            <w:tcW w:w="819" w:type="dxa"/>
            <w:gridSpan w:val="9"/>
            <w:shd w:val="clear" w:color="auto" w:fill="F7CAAC"/>
          </w:tcPr>
          <w:p w14:paraId="3C02E29D" w14:textId="77777777" w:rsidR="00D61437" w:rsidRPr="00E74392" w:rsidRDefault="00D61437" w:rsidP="00573609">
            <w:pPr>
              <w:jc w:val="both"/>
              <w:rPr>
                <w:b/>
              </w:rPr>
            </w:pPr>
            <w:r w:rsidRPr="00E74392">
              <w:rPr>
                <w:b/>
              </w:rPr>
              <w:t>do kdy</w:t>
            </w:r>
          </w:p>
        </w:tc>
        <w:tc>
          <w:tcPr>
            <w:tcW w:w="1415" w:type="dxa"/>
            <w:gridSpan w:val="4"/>
          </w:tcPr>
          <w:p w14:paraId="55BC7002" w14:textId="77777777" w:rsidR="00D61437" w:rsidRPr="00E74392" w:rsidRDefault="00D61437" w:rsidP="00573609">
            <w:pPr>
              <w:jc w:val="both"/>
            </w:pPr>
            <w:r w:rsidRPr="00E74392">
              <w:t>N</w:t>
            </w:r>
          </w:p>
        </w:tc>
      </w:tr>
      <w:tr w:rsidR="00D61437" w14:paraId="096A50F3" w14:textId="77777777" w:rsidTr="00F7238A">
        <w:trPr>
          <w:gridAfter w:val="1"/>
          <w:wAfter w:w="220" w:type="dxa"/>
        </w:trPr>
        <w:tc>
          <w:tcPr>
            <w:tcW w:w="6027" w:type="dxa"/>
            <w:gridSpan w:val="23"/>
            <w:shd w:val="clear" w:color="auto" w:fill="F7CAAC"/>
          </w:tcPr>
          <w:p w14:paraId="64C66C9A" w14:textId="77777777" w:rsidR="00D61437" w:rsidRDefault="00D61437" w:rsidP="00573609">
            <w:pPr>
              <w:jc w:val="both"/>
            </w:pPr>
            <w:r>
              <w:rPr>
                <w:b/>
              </w:rPr>
              <w:t>Další současná působení jako akademický pracovník na jiných VŠ</w:t>
            </w:r>
          </w:p>
        </w:tc>
        <w:tc>
          <w:tcPr>
            <w:tcW w:w="1695" w:type="dxa"/>
            <w:gridSpan w:val="6"/>
            <w:shd w:val="clear" w:color="auto" w:fill="F7CAAC"/>
          </w:tcPr>
          <w:p w14:paraId="2B413493" w14:textId="77777777" w:rsidR="00D61437" w:rsidRDefault="00D61437" w:rsidP="00573609">
            <w:pPr>
              <w:jc w:val="both"/>
              <w:rPr>
                <w:b/>
              </w:rPr>
            </w:pPr>
            <w:r>
              <w:rPr>
                <w:b/>
              </w:rPr>
              <w:t>typ prac. vztahu</w:t>
            </w:r>
          </w:p>
        </w:tc>
        <w:tc>
          <w:tcPr>
            <w:tcW w:w="2234" w:type="dxa"/>
            <w:gridSpan w:val="13"/>
            <w:shd w:val="clear" w:color="auto" w:fill="F7CAAC"/>
          </w:tcPr>
          <w:p w14:paraId="7F8AC311" w14:textId="77777777" w:rsidR="00D61437" w:rsidRDefault="00D61437" w:rsidP="00573609">
            <w:pPr>
              <w:jc w:val="both"/>
              <w:rPr>
                <w:b/>
              </w:rPr>
            </w:pPr>
            <w:r>
              <w:rPr>
                <w:b/>
              </w:rPr>
              <w:t>rozsah</w:t>
            </w:r>
          </w:p>
        </w:tc>
      </w:tr>
      <w:tr w:rsidR="00D61437" w14:paraId="7788D351" w14:textId="77777777" w:rsidTr="00F7238A">
        <w:trPr>
          <w:gridAfter w:val="1"/>
          <w:wAfter w:w="220" w:type="dxa"/>
        </w:trPr>
        <w:tc>
          <w:tcPr>
            <w:tcW w:w="6027" w:type="dxa"/>
            <w:gridSpan w:val="23"/>
          </w:tcPr>
          <w:p w14:paraId="4EB031CC" w14:textId="77777777" w:rsidR="00D61437" w:rsidRDefault="00D61437" w:rsidP="00573609">
            <w:pPr>
              <w:jc w:val="both"/>
            </w:pPr>
            <w:r>
              <w:t>---</w:t>
            </w:r>
          </w:p>
        </w:tc>
        <w:tc>
          <w:tcPr>
            <w:tcW w:w="1695" w:type="dxa"/>
            <w:gridSpan w:val="6"/>
          </w:tcPr>
          <w:p w14:paraId="58734FCD" w14:textId="77777777" w:rsidR="00D61437" w:rsidRDefault="00D61437" w:rsidP="00573609">
            <w:pPr>
              <w:jc w:val="both"/>
            </w:pPr>
            <w:r>
              <w:t>---</w:t>
            </w:r>
          </w:p>
        </w:tc>
        <w:tc>
          <w:tcPr>
            <w:tcW w:w="2234" w:type="dxa"/>
            <w:gridSpan w:val="13"/>
          </w:tcPr>
          <w:p w14:paraId="5AC94C81" w14:textId="77777777" w:rsidR="00D61437" w:rsidRDefault="00D61437" w:rsidP="00573609">
            <w:pPr>
              <w:jc w:val="both"/>
            </w:pPr>
            <w:r>
              <w:t>---</w:t>
            </w:r>
          </w:p>
        </w:tc>
      </w:tr>
      <w:tr w:rsidR="00D61437" w14:paraId="399760FA" w14:textId="77777777" w:rsidTr="00F7238A">
        <w:trPr>
          <w:gridAfter w:val="1"/>
          <w:wAfter w:w="220" w:type="dxa"/>
        </w:trPr>
        <w:tc>
          <w:tcPr>
            <w:tcW w:w="6027" w:type="dxa"/>
            <w:gridSpan w:val="23"/>
          </w:tcPr>
          <w:p w14:paraId="571FBE30" w14:textId="77777777" w:rsidR="00D61437" w:rsidRDefault="00D61437" w:rsidP="00573609">
            <w:pPr>
              <w:jc w:val="both"/>
            </w:pPr>
          </w:p>
        </w:tc>
        <w:tc>
          <w:tcPr>
            <w:tcW w:w="1695" w:type="dxa"/>
            <w:gridSpan w:val="6"/>
          </w:tcPr>
          <w:p w14:paraId="77D029B3" w14:textId="77777777" w:rsidR="00D61437" w:rsidRDefault="00D61437" w:rsidP="00573609">
            <w:pPr>
              <w:jc w:val="both"/>
            </w:pPr>
          </w:p>
        </w:tc>
        <w:tc>
          <w:tcPr>
            <w:tcW w:w="2234" w:type="dxa"/>
            <w:gridSpan w:val="13"/>
          </w:tcPr>
          <w:p w14:paraId="07DCB84F" w14:textId="77777777" w:rsidR="00D61437" w:rsidRDefault="00D61437" w:rsidP="00573609">
            <w:pPr>
              <w:jc w:val="both"/>
            </w:pPr>
          </w:p>
        </w:tc>
      </w:tr>
      <w:tr w:rsidR="00D61437" w14:paraId="0D583CF5" w14:textId="77777777" w:rsidTr="006D6914">
        <w:trPr>
          <w:gridAfter w:val="1"/>
          <w:wAfter w:w="220" w:type="dxa"/>
        </w:trPr>
        <w:tc>
          <w:tcPr>
            <w:tcW w:w="9956" w:type="dxa"/>
            <w:gridSpan w:val="42"/>
            <w:shd w:val="clear" w:color="auto" w:fill="F7CAAC"/>
          </w:tcPr>
          <w:p w14:paraId="7F702C16" w14:textId="77777777" w:rsidR="00D61437" w:rsidRDefault="00D61437" w:rsidP="00573609">
            <w:pPr>
              <w:jc w:val="both"/>
            </w:pPr>
            <w:r>
              <w:rPr>
                <w:b/>
              </w:rPr>
              <w:t>Předměty příslušného studijního programu a způsob zapojení do jejich výuky, příp. další zapojení do uskutečňování studijního programu</w:t>
            </w:r>
          </w:p>
        </w:tc>
      </w:tr>
      <w:tr w:rsidR="00D61437" w:rsidRPr="002827C6" w14:paraId="3780FA67" w14:textId="77777777" w:rsidTr="006D6914">
        <w:trPr>
          <w:gridAfter w:val="1"/>
          <w:wAfter w:w="220" w:type="dxa"/>
          <w:trHeight w:val="413"/>
        </w:trPr>
        <w:tc>
          <w:tcPr>
            <w:tcW w:w="9956" w:type="dxa"/>
            <w:gridSpan w:val="42"/>
            <w:tcBorders>
              <w:top w:val="nil"/>
            </w:tcBorders>
          </w:tcPr>
          <w:p w14:paraId="0D274B50" w14:textId="0AF4A9D3" w:rsidR="00D61437" w:rsidRPr="002827C6" w:rsidRDefault="0062180B" w:rsidP="0062180B">
            <w:pPr>
              <w:spacing w:before="120" w:after="120"/>
              <w:jc w:val="both"/>
            </w:pPr>
            <w:r w:rsidRPr="00FB4021">
              <w:rPr>
                <w:b/>
                <w:bCs/>
              </w:rPr>
              <w:t>Obecná a anorganická chemie</w:t>
            </w:r>
            <w:r>
              <w:t xml:space="preserve"> (100% p)</w:t>
            </w:r>
          </w:p>
        </w:tc>
      </w:tr>
      <w:tr w:rsidR="00D61437" w:rsidRPr="002827C6" w14:paraId="7AC17C5E" w14:textId="77777777" w:rsidTr="006D6914">
        <w:trPr>
          <w:gridAfter w:val="1"/>
          <w:wAfter w:w="220" w:type="dxa"/>
          <w:trHeight w:val="238"/>
        </w:trPr>
        <w:tc>
          <w:tcPr>
            <w:tcW w:w="9956" w:type="dxa"/>
            <w:gridSpan w:val="42"/>
            <w:tcBorders>
              <w:top w:val="nil"/>
            </w:tcBorders>
            <w:shd w:val="clear" w:color="auto" w:fill="FBD4B4"/>
          </w:tcPr>
          <w:p w14:paraId="6A13200D" w14:textId="2B4B242C" w:rsidR="00D61437" w:rsidRPr="002827C6" w:rsidRDefault="004964CD" w:rsidP="00573609">
            <w:pPr>
              <w:jc w:val="both"/>
              <w:rPr>
                <w:b/>
              </w:rPr>
            </w:pPr>
            <w:r w:rsidRPr="002827C6">
              <w:rPr>
                <w:b/>
              </w:rPr>
              <w:t>Z</w:t>
            </w:r>
            <w:r w:rsidR="00D61437" w:rsidRPr="002827C6">
              <w:rPr>
                <w:b/>
              </w:rPr>
              <w:t>apojení do výuky v dalších studijních programech na téže vysoké škole (pouze u garantů ZT a PZ předmětů)</w:t>
            </w:r>
          </w:p>
        </w:tc>
      </w:tr>
      <w:tr w:rsidR="00D61437" w:rsidRPr="002827C6" w14:paraId="21412645" w14:textId="77777777" w:rsidTr="00F7238A">
        <w:trPr>
          <w:gridAfter w:val="1"/>
          <w:wAfter w:w="220" w:type="dxa"/>
          <w:trHeight w:val="340"/>
        </w:trPr>
        <w:tc>
          <w:tcPr>
            <w:tcW w:w="2570" w:type="dxa"/>
            <w:gridSpan w:val="5"/>
            <w:tcBorders>
              <w:top w:val="nil"/>
            </w:tcBorders>
          </w:tcPr>
          <w:p w14:paraId="6BCD26B2" w14:textId="77777777" w:rsidR="00D61437" w:rsidRPr="002827C6" w:rsidRDefault="00D61437" w:rsidP="00573609">
            <w:pPr>
              <w:jc w:val="both"/>
              <w:rPr>
                <w:b/>
              </w:rPr>
            </w:pPr>
            <w:r w:rsidRPr="002827C6">
              <w:rPr>
                <w:b/>
              </w:rPr>
              <w:t>Název studijního předmětu</w:t>
            </w:r>
          </w:p>
        </w:tc>
        <w:tc>
          <w:tcPr>
            <w:tcW w:w="2612" w:type="dxa"/>
            <w:gridSpan w:val="9"/>
            <w:tcBorders>
              <w:top w:val="nil"/>
            </w:tcBorders>
          </w:tcPr>
          <w:p w14:paraId="385260F1" w14:textId="77777777" w:rsidR="00D61437" w:rsidRPr="002827C6" w:rsidRDefault="00D61437" w:rsidP="00573609">
            <w:pPr>
              <w:jc w:val="both"/>
              <w:rPr>
                <w:b/>
              </w:rPr>
            </w:pPr>
            <w:r w:rsidRPr="002827C6">
              <w:rPr>
                <w:b/>
              </w:rPr>
              <w:t>Název studijního programu</w:t>
            </w:r>
          </w:p>
        </w:tc>
        <w:tc>
          <w:tcPr>
            <w:tcW w:w="564" w:type="dxa"/>
            <w:gridSpan w:val="6"/>
            <w:tcBorders>
              <w:top w:val="nil"/>
            </w:tcBorders>
          </w:tcPr>
          <w:p w14:paraId="4B5DD524" w14:textId="77777777" w:rsidR="00D61437" w:rsidRPr="002827C6" w:rsidRDefault="00D61437" w:rsidP="00573609">
            <w:pPr>
              <w:jc w:val="both"/>
              <w:rPr>
                <w:b/>
              </w:rPr>
            </w:pPr>
            <w:r w:rsidRPr="002827C6">
              <w:rPr>
                <w:b/>
              </w:rPr>
              <w:t>Sem.</w:t>
            </w:r>
          </w:p>
        </w:tc>
        <w:tc>
          <w:tcPr>
            <w:tcW w:w="2100" w:type="dxa"/>
            <w:gridSpan w:val="13"/>
            <w:tcBorders>
              <w:top w:val="nil"/>
            </w:tcBorders>
          </w:tcPr>
          <w:p w14:paraId="69C6ACE1" w14:textId="77777777" w:rsidR="00D61437" w:rsidRPr="002827C6" w:rsidRDefault="00D61437" w:rsidP="00573609">
            <w:pPr>
              <w:jc w:val="both"/>
              <w:rPr>
                <w:b/>
              </w:rPr>
            </w:pPr>
            <w:r w:rsidRPr="002827C6">
              <w:rPr>
                <w:b/>
              </w:rPr>
              <w:t>Role ve výuce daného předmětu</w:t>
            </w:r>
          </w:p>
        </w:tc>
        <w:tc>
          <w:tcPr>
            <w:tcW w:w="2110" w:type="dxa"/>
            <w:gridSpan w:val="9"/>
            <w:tcBorders>
              <w:top w:val="nil"/>
            </w:tcBorders>
          </w:tcPr>
          <w:p w14:paraId="05E315AC" w14:textId="77777777" w:rsidR="00D61437" w:rsidRPr="0064513E" w:rsidRDefault="00D61437" w:rsidP="00573609">
            <w:pPr>
              <w:jc w:val="both"/>
              <w:rPr>
                <w:b/>
                <w:i/>
                <w:iCs/>
              </w:rPr>
            </w:pPr>
            <w:r w:rsidRPr="0064513E">
              <w:rPr>
                <w:b/>
                <w:i/>
                <w:iCs/>
              </w:rPr>
              <w:t xml:space="preserve">(nepovinný údaj) </w:t>
            </w:r>
          </w:p>
          <w:p w14:paraId="73C32A78" w14:textId="77777777" w:rsidR="00D61437" w:rsidRPr="002827C6" w:rsidRDefault="00D61437" w:rsidP="00573609">
            <w:pPr>
              <w:jc w:val="both"/>
              <w:rPr>
                <w:b/>
              </w:rPr>
            </w:pPr>
            <w:r w:rsidRPr="002827C6">
              <w:rPr>
                <w:b/>
              </w:rPr>
              <w:t>Počet hodin za semestr</w:t>
            </w:r>
          </w:p>
        </w:tc>
      </w:tr>
      <w:tr w:rsidR="00D61437" w:rsidRPr="000F23DD" w14:paraId="579CCD77" w14:textId="77777777" w:rsidTr="00F7238A">
        <w:trPr>
          <w:gridAfter w:val="1"/>
          <w:wAfter w:w="220" w:type="dxa"/>
          <w:trHeight w:val="285"/>
        </w:trPr>
        <w:tc>
          <w:tcPr>
            <w:tcW w:w="2570" w:type="dxa"/>
            <w:gridSpan w:val="5"/>
            <w:tcBorders>
              <w:top w:val="nil"/>
            </w:tcBorders>
            <w:vAlign w:val="center"/>
          </w:tcPr>
          <w:p w14:paraId="5B65F577" w14:textId="74E0339D" w:rsidR="00D61437" w:rsidRPr="00992C88" w:rsidRDefault="00DE2509" w:rsidP="00DE2509">
            <w:r w:rsidRPr="00992C88">
              <w:t>Bioorganická chemie</w:t>
            </w:r>
          </w:p>
        </w:tc>
        <w:tc>
          <w:tcPr>
            <w:tcW w:w="2612" w:type="dxa"/>
            <w:gridSpan w:val="9"/>
            <w:tcBorders>
              <w:top w:val="nil"/>
            </w:tcBorders>
            <w:vAlign w:val="center"/>
          </w:tcPr>
          <w:p w14:paraId="49E660EF" w14:textId="77777777" w:rsidR="00D61437" w:rsidRPr="00992C88" w:rsidRDefault="00DE2509" w:rsidP="00DE2509">
            <w:r w:rsidRPr="00992C88">
              <w:t>Bc Technologie a hodnocení potravin</w:t>
            </w:r>
          </w:p>
          <w:p w14:paraId="7186AC3F" w14:textId="42B81ECE" w:rsidR="00DE2509" w:rsidRPr="00992C88" w:rsidRDefault="00DE2509" w:rsidP="00DE2509">
            <w:r w:rsidRPr="00992C88">
              <w:t>– Chemie a analýza potravin</w:t>
            </w:r>
          </w:p>
        </w:tc>
        <w:tc>
          <w:tcPr>
            <w:tcW w:w="564" w:type="dxa"/>
            <w:gridSpan w:val="6"/>
            <w:tcBorders>
              <w:top w:val="nil"/>
            </w:tcBorders>
            <w:vAlign w:val="center"/>
          </w:tcPr>
          <w:p w14:paraId="568ADACE" w14:textId="30501AF8" w:rsidR="00D61437" w:rsidRPr="00992C88" w:rsidRDefault="00DE2509" w:rsidP="00DE2509">
            <w:r w:rsidRPr="00992C88">
              <w:t>3/LS</w:t>
            </w:r>
          </w:p>
        </w:tc>
        <w:tc>
          <w:tcPr>
            <w:tcW w:w="2100" w:type="dxa"/>
            <w:gridSpan w:val="13"/>
            <w:tcBorders>
              <w:top w:val="nil"/>
            </w:tcBorders>
            <w:vAlign w:val="center"/>
          </w:tcPr>
          <w:p w14:paraId="27F8FCA9" w14:textId="468BB4F6" w:rsidR="00D61437" w:rsidRPr="00992C88" w:rsidRDefault="00DE2509" w:rsidP="00DE2509">
            <w:r w:rsidRPr="00992C88">
              <w:t>Garant, Přednášející, Vede seminář</w:t>
            </w:r>
          </w:p>
        </w:tc>
        <w:tc>
          <w:tcPr>
            <w:tcW w:w="2110" w:type="dxa"/>
            <w:gridSpan w:val="9"/>
            <w:tcBorders>
              <w:top w:val="nil"/>
            </w:tcBorders>
            <w:vAlign w:val="center"/>
          </w:tcPr>
          <w:p w14:paraId="1601A17C" w14:textId="77777777" w:rsidR="00D61437" w:rsidRPr="00DE2509" w:rsidRDefault="00D61437" w:rsidP="00DE2509"/>
        </w:tc>
      </w:tr>
      <w:tr w:rsidR="00D61437" w:rsidRPr="000F23DD" w14:paraId="77D7A2A5" w14:textId="77777777" w:rsidTr="00F7238A">
        <w:trPr>
          <w:gridAfter w:val="1"/>
          <w:wAfter w:w="220" w:type="dxa"/>
          <w:trHeight w:val="284"/>
        </w:trPr>
        <w:tc>
          <w:tcPr>
            <w:tcW w:w="2570" w:type="dxa"/>
            <w:gridSpan w:val="5"/>
            <w:tcBorders>
              <w:top w:val="nil"/>
            </w:tcBorders>
            <w:vAlign w:val="center"/>
          </w:tcPr>
          <w:p w14:paraId="358329A5" w14:textId="61D2DEE3" w:rsidR="00D61437" w:rsidRPr="00992C88" w:rsidRDefault="00DE2509" w:rsidP="00DE2509">
            <w:r w:rsidRPr="00992C88">
              <w:t>Farmakochemie</w:t>
            </w:r>
          </w:p>
        </w:tc>
        <w:tc>
          <w:tcPr>
            <w:tcW w:w="2612" w:type="dxa"/>
            <w:gridSpan w:val="9"/>
            <w:tcBorders>
              <w:top w:val="nil"/>
            </w:tcBorders>
            <w:vAlign w:val="center"/>
          </w:tcPr>
          <w:p w14:paraId="03E16980" w14:textId="18AE9967" w:rsidR="00D61437" w:rsidRPr="00992C88" w:rsidRDefault="00DE2509" w:rsidP="00DE2509">
            <w:r w:rsidRPr="00992C88">
              <w:t>NMgr Chemie potravin a bioaktivních látek</w:t>
            </w:r>
          </w:p>
        </w:tc>
        <w:tc>
          <w:tcPr>
            <w:tcW w:w="564" w:type="dxa"/>
            <w:gridSpan w:val="6"/>
            <w:tcBorders>
              <w:top w:val="nil"/>
            </w:tcBorders>
            <w:vAlign w:val="center"/>
          </w:tcPr>
          <w:p w14:paraId="7998FCB5" w14:textId="092F751B" w:rsidR="00D61437" w:rsidRPr="00992C88" w:rsidRDefault="00DE2509" w:rsidP="00DE2509">
            <w:r w:rsidRPr="00992C88">
              <w:t>1/LS</w:t>
            </w:r>
          </w:p>
        </w:tc>
        <w:tc>
          <w:tcPr>
            <w:tcW w:w="2100" w:type="dxa"/>
            <w:gridSpan w:val="13"/>
            <w:tcBorders>
              <w:top w:val="nil"/>
            </w:tcBorders>
            <w:vAlign w:val="center"/>
          </w:tcPr>
          <w:p w14:paraId="7D23A835" w14:textId="510AE903" w:rsidR="00D61437" w:rsidRPr="00992C88" w:rsidRDefault="00DE2509" w:rsidP="00DE2509">
            <w:r w:rsidRPr="00992C88">
              <w:t>Garant, Přednášející, Vede seminář</w:t>
            </w:r>
          </w:p>
        </w:tc>
        <w:tc>
          <w:tcPr>
            <w:tcW w:w="2110" w:type="dxa"/>
            <w:gridSpan w:val="9"/>
            <w:tcBorders>
              <w:top w:val="nil"/>
            </w:tcBorders>
            <w:vAlign w:val="center"/>
          </w:tcPr>
          <w:p w14:paraId="5BF8EE37" w14:textId="77777777" w:rsidR="00D61437" w:rsidRPr="00DE2509" w:rsidRDefault="00D61437" w:rsidP="00DE2509"/>
        </w:tc>
      </w:tr>
      <w:tr w:rsidR="00DE2509" w:rsidRPr="000F23DD" w14:paraId="6F373C92" w14:textId="77777777" w:rsidTr="00F7238A">
        <w:trPr>
          <w:gridAfter w:val="1"/>
          <w:wAfter w:w="220" w:type="dxa"/>
          <w:trHeight w:val="284"/>
        </w:trPr>
        <w:tc>
          <w:tcPr>
            <w:tcW w:w="2570" w:type="dxa"/>
            <w:gridSpan w:val="5"/>
            <w:tcBorders>
              <w:top w:val="nil"/>
            </w:tcBorders>
            <w:vAlign w:val="center"/>
          </w:tcPr>
          <w:p w14:paraId="345E7D3D" w14:textId="5CA8ACE5" w:rsidR="00DE2509" w:rsidRPr="00992C88" w:rsidRDefault="00DE2509" w:rsidP="00DE2509">
            <w:r w:rsidRPr="00992C88">
              <w:t>Metody syntézy organických látek</w:t>
            </w:r>
          </w:p>
        </w:tc>
        <w:tc>
          <w:tcPr>
            <w:tcW w:w="2612" w:type="dxa"/>
            <w:gridSpan w:val="9"/>
            <w:tcBorders>
              <w:top w:val="nil"/>
            </w:tcBorders>
            <w:vAlign w:val="center"/>
          </w:tcPr>
          <w:p w14:paraId="27F75DA3" w14:textId="20242CA2" w:rsidR="00DE2509" w:rsidRPr="00992C88" w:rsidRDefault="00DE2509" w:rsidP="00DE2509">
            <w:r w:rsidRPr="00992C88">
              <w:t>NMgr Chemie potravin a bioaktivních látek</w:t>
            </w:r>
          </w:p>
        </w:tc>
        <w:tc>
          <w:tcPr>
            <w:tcW w:w="564" w:type="dxa"/>
            <w:gridSpan w:val="6"/>
            <w:tcBorders>
              <w:top w:val="nil"/>
            </w:tcBorders>
            <w:vAlign w:val="center"/>
          </w:tcPr>
          <w:p w14:paraId="57CFECD6" w14:textId="7AA48536" w:rsidR="00DE2509" w:rsidRPr="00992C88" w:rsidRDefault="00DE2509" w:rsidP="00DE2509">
            <w:r w:rsidRPr="00992C88">
              <w:t>1/ZS</w:t>
            </w:r>
          </w:p>
        </w:tc>
        <w:tc>
          <w:tcPr>
            <w:tcW w:w="2100" w:type="dxa"/>
            <w:gridSpan w:val="13"/>
            <w:tcBorders>
              <w:top w:val="nil"/>
            </w:tcBorders>
            <w:vAlign w:val="center"/>
          </w:tcPr>
          <w:p w14:paraId="5EBDB78A" w14:textId="0657A18D" w:rsidR="00DE2509" w:rsidRPr="00992C88" w:rsidRDefault="00DE2509" w:rsidP="00DE2509">
            <w:r w:rsidRPr="00992C88">
              <w:t>Garant, Přednášející, Vede seminář</w:t>
            </w:r>
          </w:p>
        </w:tc>
        <w:tc>
          <w:tcPr>
            <w:tcW w:w="2110" w:type="dxa"/>
            <w:gridSpan w:val="9"/>
            <w:tcBorders>
              <w:top w:val="nil"/>
            </w:tcBorders>
            <w:vAlign w:val="center"/>
          </w:tcPr>
          <w:p w14:paraId="2F371541" w14:textId="77777777" w:rsidR="00DE2509" w:rsidRPr="00DE2509" w:rsidRDefault="00DE2509" w:rsidP="00DE2509"/>
        </w:tc>
      </w:tr>
      <w:tr w:rsidR="00DE2509" w:rsidRPr="000F23DD" w14:paraId="2427B7A7" w14:textId="77777777" w:rsidTr="00F7238A">
        <w:trPr>
          <w:gridAfter w:val="1"/>
          <w:wAfter w:w="220" w:type="dxa"/>
          <w:trHeight w:val="284"/>
        </w:trPr>
        <w:tc>
          <w:tcPr>
            <w:tcW w:w="2570" w:type="dxa"/>
            <w:gridSpan w:val="5"/>
            <w:tcBorders>
              <w:top w:val="nil"/>
            </w:tcBorders>
            <w:vAlign w:val="center"/>
          </w:tcPr>
          <w:p w14:paraId="351BA4B3" w14:textId="25148631" w:rsidR="00DE2509" w:rsidRPr="00992C88" w:rsidRDefault="00DE2509" w:rsidP="00DE2509">
            <w:r w:rsidRPr="00992C88">
              <w:t>Oborový seminář II</w:t>
            </w:r>
          </w:p>
        </w:tc>
        <w:tc>
          <w:tcPr>
            <w:tcW w:w="2612" w:type="dxa"/>
            <w:gridSpan w:val="9"/>
            <w:tcBorders>
              <w:top w:val="nil"/>
            </w:tcBorders>
            <w:vAlign w:val="center"/>
          </w:tcPr>
          <w:p w14:paraId="008A4404" w14:textId="3036FFCF" w:rsidR="00DE2509" w:rsidRPr="00992C88" w:rsidRDefault="00DE2509" w:rsidP="00DE2509">
            <w:r w:rsidRPr="00992C88">
              <w:t>NMgr Chemie potravin a bioaktivních látek</w:t>
            </w:r>
          </w:p>
        </w:tc>
        <w:tc>
          <w:tcPr>
            <w:tcW w:w="564" w:type="dxa"/>
            <w:gridSpan w:val="6"/>
            <w:tcBorders>
              <w:top w:val="nil"/>
            </w:tcBorders>
            <w:vAlign w:val="center"/>
          </w:tcPr>
          <w:p w14:paraId="536010E3" w14:textId="3151F529" w:rsidR="00DE2509" w:rsidRPr="00992C88" w:rsidRDefault="00DE2509" w:rsidP="00DE2509">
            <w:r w:rsidRPr="00992C88">
              <w:t>1/LS</w:t>
            </w:r>
          </w:p>
        </w:tc>
        <w:tc>
          <w:tcPr>
            <w:tcW w:w="2100" w:type="dxa"/>
            <w:gridSpan w:val="13"/>
            <w:tcBorders>
              <w:top w:val="nil"/>
            </w:tcBorders>
            <w:vAlign w:val="center"/>
          </w:tcPr>
          <w:p w14:paraId="2774C097" w14:textId="26348342" w:rsidR="00DE2509" w:rsidRPr="00992C88" w:rsidRDefault="00DE2509" w:rsidP="00DE2509">
            <w:r w:rsidRPr="00992C88">
              <w:t>Vede seminář</w:t>
            </w:r>
          </w:p>
        </w:tc>
        <w:tc>
          <w:tcPr>
            <w:tcW w:w="2110" w:type="dxa"/>
            <w:gridSpan w:val="9"/>
            <w:tcBorders>
              <w:top w:val="nil"/>
            </w:tcBorders>
            <w:vAlign w:val="center"/>
          </w:tcPr>
          <w:p w14:paraId="450D23EB" w14:textId="77777777" w:rsidR="00DE2509" w:rsidRPr="00DE2509" w:rsidRDefault="00DE2509" w:rsidP="00DE2509"/>
        </w:tc>
      </w:tr>
      <w:tr w:rsidR="00DE2509" w:rsidRPr="000F23DD" w14:paraId="3ED8F20A" w14:textId="77777777" w:rsidTr="00F7238A">
        <w:trPr>
          <w:gridAfter w:val="1"/>
          <w:wAfter w:w="220" w:type="dxa"/>
          <w:trHeight w:val="284"/>
        </w:trPr>
        <w:tc>
          <w:tcPr>
            <w:tcW w:w="2570" w:type="dxa"/>
            <w:gridSpan w:val="5"/>
            <w:tcBorders>
              <w:top w:val="nil"/>
            </w:tcBorders>
            <w:vAlign w:val="center"/>
          </w:tcPr>
          <w:p w14:paraId="51859362" w14:textId="42BAD972" w:rsidR="00DE2509" w:rsidRPr="00992C88" w:rsidRDefault="00DE2509" w:rsidP="00DE2509">
            <w:r w:rsidRPr="00992C88">
              <w:t>Organická chemie I</w:t>
            </w:r>
          </w:p>
        </w:tc>
        <w:tc>
          <w:tcPr>
            <w:tcW w:w="2612" w:type="dxa"/>
            <w:gridSpan w:val="9"/>
            <w:tcBorders>
              <w:top w:val="nil"/>
            </w:tcBorders>
            <w:vAlign w:val="center"/>
          </w:tcPr>
          <w:p w14:paraId="1042E5A1" w14:textId="77777777" w:rsidR="00DE2509" w:rsidRPr="00992C88" w:rsidRDefault="00DE2509" w:rsidP="00DE2509">
            <w:r w:rsidRPr="00992C88">
              <w:t>Bc Materiály a technologie</w:t>
            </w:r>
          </w:p>
          <w:p w14:paraId="7F581B19" w14:textId="77777777" w:rsidR="00DE2509" w:rsidRPr="00992C88" w:rsidRDefault="00DE2509" w:rsidP="00DE2509">
            <w:r w:rsidRPr="00992C88">
              <w:t>Bc Technologie a hodnocení potravin</w:t>
            </w:r>
          </w:p>
          <w:p w14:paraId="72149BC5" w14:textId="77777777" w:rsidR="00DE2509" w:rsidRPr="00992C88" w:rsidRDefault="00DE2509" w:rsidP="00DE2509">
            <w:r w:rsidRPr="00992C88">
              <w:t>– Chemie a analýza potravin</w:t>
            </w:r>
          </w:p>
          <w:p w14:paraId="1BA8C0FD" w14:textId="77777777" w:rsidR="00DE2509" w:rsidRPr="00992C88" w:rsidRDefault="00DE2509" w:rsidP="00DE2509">
            <w:r w:rsidRPr="00992C88">
              <w:t>– Potravinářské biotechnologie a aplikovaná mikrobiologie</w:t>
            </w:r>
          </w:p>
          <w:p w14:paraId="0C73FBD5" w14:textId="34007D75" w:rsidR="00DE2509" w:rsidRPr="00992C88" w:rsidRDefault="00DE2509" w:rsidP="00DE2509">
            <w:r w:rsidRPr="00992C88">
              <w:t>– Technologie potravin</w:t>
            </w:r>
          </w:p>
        </w:tc>
        <w:tc>
          <w:tcPr>
            <w:tcW w:w="564" w:type="dxa"/>
            <w:gridSpan w:val="6"/>
            <w:tcBorders>
              <w:top w:val="nil"/>
            </w:tcBorders>
            <w:vAlign w:val="center"/>
          </w:tcPr>
          <w:p w14:paraId="5890DD10" w14:textId="1A40928E" w:rsidR="00DE2509" w:rsidRPr="00992C88" w:rsidRDefault="00DE2509" w:rsidP="00DE2509">
            <w:r w:rsidRPr="00992C88">
              <w:t>1/LS</w:t>
            </w:r>
          </w:p>
        </w:tc>
        <w:tc>
          <w:tcPr>
            <w:tcW w:w="2100" w:type="dxa"/>
            <w:gridSpan w:val="13"/>
            <w:tcBorders>
              <w:top w:val="nil"/>
            </w:tcBorders>
            <w:vAlign w:val="center"/>
          </w:tcPr>
          <w:p w14:paraId="487DA1FA" w14:textId="4E6C80BE" w:rsidR="00DE2509" w:rsidRPr="00992C88" w:rsidRDefault="00DE2509" w:rsidP="00DE2509">
            <w:r w:rsidRPr="00992C88">
              <w:t>Přednášející</w:t>
            </w:r>
          </w:p>
        </w:tc>
        <w:tc>
          <w:tcPr>
            <w:tcW w:w="2110" w:type="dxa"/>
            <w:gridSpan w:val="9"/>
            <w:tcBorders>
              <w:top w:val="nil"/>
            </w:tcBorders>
            <w:vAlign w:val="center"/>
          </w:tcPr>
          <w:p w14:paraId="16BBD4A1" w14:textId="77777777" w:rsidR="00DE2509" w:rsidRPr="00DE2509" w:rsidRDefault="00DE2509" w:rsidP="00DE2509"/>
        </w:tc>
      </w:tr>
      <w:tr w:rsidR="00DE2509" w:rsidRPr="000F23DD" w14:paraId="5601051E" w14:textId="77777777" w:rsidTr="00F7238A">
        <w:trPr>
          <w:gridAfter w:val="1"/>
          <w:wAfter w:w="220" w:type="dxa"/>
          <w:trHeight w:val="284"/>
        </w:trPr>
        <w:tc>
          <w:tcPr>
            <w:tcW w:w="2570" w:type="dxa"/>
            <w:gridSpan w:val="5"/>
            <w:tcBorders>
              <w:top w:val="nil"/>
            </w:tcBorders>
            <w:vAlign w:val="center"/>
          </w:tcPr>
          <w:p w14:paraId="23CA4366" w14:textId="129E8ADC" w:rsidR="00DE2509" w:rsidRPr="00992C88" w:rsidRDefault="00DE2509" w:rsidP="00DE2509">
            <w:r w:rsidRPr="00992C88">
              <w:t>Organická chemie II</w:t>
            </w:r>
          </w:p>
        </w:tc>
        <w:tc>
          <w:tcPr>
            <w:tcW w:w="2612" w:type="dxa"/>
            <w:gridSpan w:val="9"/>
            <w:tcBorders>
              <w:top w:val="nil"/>
            </w:tcBorders>
            <w:vAlign w:val="center"/>
          </w:tcPr>
          <w:p w14:paraId="7D5BECCE" w14:textId="77777777" w:rsidR="00DE2509" w:rsidRPr="00992C88" w:rsidRDefault="00DE2509" w:rsidP="00DE2509">
            <w:r w:rsidRPr="00992C88">
              <w:t>Bc Technologie a hodnocení potravin</w:t>
            </w:r>
          </w:p>
          <w:p w14:paraId="21886AC3" w14:textId="5B9D5F16" w:rsidR="00DE2509" w:rsidRPr="00992C88" w:rsidRDefault="00DE2509" w:rsidP="00DE2509">
            <w:r w:rsidRPr="00992C88">
              <w:t>– Chemie a analýza potravin</w:t>
            </w:r>
          </w:p>
        </w:tc>
        <w:tc>
          <w:tcPr>
            <w:tcW w:w="564" w:type="dxa"/>
            <w:gridSpan w:val="6"/>
            <w:tcBorders>
              <w:top w:val="nil"/>
            </w:tcBorders>
            <w:vAlign w:val="center"/>
          </w:tcPr>
          <w:p w14:paraId="097471FE" w14:textId="74FB7373" w:rsidR="00DE2509" w:rsidRPr="00992C88" w:rsidRDefault="00DE2509" w:rsidP="00DE2509">
            <w:r w:rsidRPr="00992C88">
              <w:t>2/LS</w:t>
            </w:r>
          </w:p>
        </w:tc>
        <w:tc>
          <w:tcPr>
            <w:tcW w:w="2100" w:type="dxa"/>
            <w:gridSpan w:val="13"/>
            <w:tcBorders>
              <w:top w:val="nil"/>
            </w:tcBorders>
            <w:vAlign w:val="center"/>
          </w:tcPr>
          <w:p w14:paraId="5345C4C3" w14:textId="1C5F82D4" w:rsidR="00DE2509" w:rsidRPr="00992C88" w:rsidRDefault="00DE2509" w:rsidP="00DE2509">
            <w:r w:rsidRPr="00992C88">
              <w:t>Garant, Přednášející, Vede seminář</w:t>
            </w:r>
          </w:p>
        </w:tc>
        <w:tc>
          <w:tcPr>
            <w:tcW w:w="2110" w:type="dxa"/>
            <w:gridSpan w:val="9"/>
            <w:tcBorders>
              <w:top w:val="nil"/>
            </w:tcBorders>
            <w:vAlign w:val="center"/>
          </w:tcPr>
          <w:p w14:paraId="369A3C1D" w14:textId="77777777" w:rsidR="00DE2509" w:rsidRPr="00DE2509" w:rsidRDefault="00DE2509" w:rsidP="00DE2509"/>
        </w:tc>
      </w:tr>
      <w:tr w:rsidR="00D61437" w14:paraId="3BEBEE5D" w14:textId="77777777" w:rsidTr="006D6914">
        <w:trPr>
          <w:gridAfter w:val="1"/>
          <w:wAfter w:w="220" w:type="dxa"/>
        </w:trPr>
        <w:tc>
          <w:tcPr>
            <w:tcW w:w="9956" w:type="dxa"/>
            <w:gridSpan w:val="42"/>
            <w:shd w:val="clear" w:color="auto" w:fill="F7CAAC"/>
          </w:tcPr>
          <w:p w14:paraId="26879F03" w14:textId="77777777" w:rsidR="00D61437" w:rsidRDefault="00D61437" w:rsidP="00573609">
            <w:pPr>
              <w:jc w:val="both"/>
            </w:pPr>
            <w:r>
              <w:rPr>
                <w:b/>
              </w:rPr>
              <w:t xml:space="preserve">Údaje o vzdělání na VŠ </w:t>
            </w:r>
          </w:p>
        </w:tc>
      </w:tr>
      <w:tr w:rsidR="00D61437" w:rsidRPr="00570399" w14:paraId="374875BA" w14:textId="77777777" w:rsidTr="006D6914">
        <w:trPr>
          <w:gridAfter w:val="1"/>
          <w:wAfter w:w="220" w:type="dxa"/>
          <w:trHeight w:val="329"/>
        </w:trPr>
        <w:tc>
          <w:tcPr>
            <w:tcW w:w="9956" w:type="dxa"/>
            <w:gridSpan w:val="42"/>
          </w:tcPr>
          <w:p w14:paraId="65242912" w14:textId="77777777" w:rsidR="00D61437" w:rsidRPr="00570399" w:rsidRDefault="00D61437" w:rsidP="00573609">
            <w:pPr>
              <w:spacing w:before="120" w:after="120"/>
              <w:jc w:val="both"/>
              <w:rPr>
                <w:b/>
              </w:rPr>
            </w:pPr>
            <w:r w:rsidRPr="00FB235A">
              <w:rPr>
                <w:rFonts w:eastAsia="Arial Unicode MS"/>
              </w:rPr>
              <w:t>1982: VŠCHT Praha, FCHT, obor Organická chemie, CSc.</w:t>
            </w:r>
          </w:p>
        </w:tc>
      </w:tr>
      <w:tr w:rsidR="00D61437" w14:paraId="31BD2CB2" w14:textId="77777777" w:rsidTr="006D6914">
        <w:trPr>
          <w:gridAfter w:val="1"/>
          <w:wAfter w:w="220" w:type="dxa"/>
        </w:trPr>
        <w:tc>
          <w:tcPr>
            <w:tcW w:w="9956" w:type="dxa"/>
            <w:gridSpan w:val="42"/>
            <w:shd w:val="clear" w:color="auto" w:fill="F7CAAC"/>
          </w:tcPr>
          <w:p w14:paraId="71D92068" w14:textId="193BD787" w:rsidR="00D61437" w:rsidRDefault="00895794" w:rsidP="00573609">
            <w:pPr>
              <w:jc w:val="both"/>
              <w:rPr>
                <w:b/>
              </w:rPr>
            </w:pPr>
            <w:r>
              <w:rPr>
                <w:b/>
              </w:rPr>
              <w:t>Ú</w:t>
            </w:r>
            <w:r w:rsidR="00D61437">
              <w:rPr>
                <w:b/>
              </w:rPr>
              <w:t>daje o odborném působení od absolvování VŠ</w:t>
            </w:r>
          </w:p>
        </w:tc>
      </w:tr>
      <w:tr w:rsidR="00D61437" w:rsidRPr="00B55CF6" w14:paraId="5D2A9129" w14:textId="77777777" w:rsidTr="006D6914">
        <w:trPr>
          <w:gridAfter w:val="1"/>
          <w:wAfter w:w="220" w:type="dxa"/>
          <w:trHeight w:val="288"/>
        </w:trPr>
        <w:tc>
          <w:tcPr>
            <w:tcW w:w="9956" w:type="dxa"/>
            <w:gridSpan w:val="42"/>
          </w:tcPr>
          <w:p w14:paraId="41686655" w14:textId="77777777" w:rsidR="00D61437" w:rsidRPr="00B55CF6" w:rsidRDefault="00D61437" w:rsidP="00573609">
            <w:pPr>
              <w:spacing w:before="120" w:after="120"/>
              <w:ind w:left="2829" w:hanging="2829"/>
              <w:jc w:val="both"/>
            </w:pPr>
            <w:r w:rsidRPr="006B1BDE">
              <w:rPr>
                <w:rFonts w:eastAsia="Arial Unicode MS"/>
              </w:rPr>
              <w:t xml:space="preserve">1997 – dosud: VUT Brno/UTB Zlín, FT, akademický pracovník – </w:t>
            </w:r>
            <w:r w:rsidRPr="001B31C3">
              <w:rPr>
                <w:rFonts w:eastAsia="Arial Unicode MS"/>
              </w:rPr>
              <w:t xml:space="preserve">docent </w:t>
            </w:r>
            <w:r w:rsidRPr="001B31C3">
              <w:t>(pp.)</w:t>
            </w:r>
          </w:p>
        </w:tc>
      </w:tr>
      <w:tr w:rsidR="00D61437" w14:paraId="0769C3E2" w14:textId="77777777" w:rsidTr="006D6914">
        <w:trPr>
          <w:gridAfter w:val="1"/>
          <w:wAfter w:w="220" w:type="dxa"/>
          <w:trHeight w:val="250"/>
        </w:trPr>
        <w:tc>
          <w:tcPr>
            <w:tcW w:w="9956" w:type="dxa"/>
            <w:gridSpan w:val="42"/>
            <w:shd w:val="clear" w:color="auto" w:fill="F7CAAC"/>
          </w:tcPr>
          <w:p w14:paraId="450FBA45" w14:textId="799B5A4E" w:rsidR="00D61437" w:rsidRDefault="00895794" w:rsidP="00573609">
            <w:pPr>
              <w:jc w:val="both"/>
            </w:pPr>
            <w:r>
              <w:rPr>
                <w:b/>
              </w:rPr>
              <w:t>Z</w:t>
            </w:r>
            <w:r w:rsidR="00D61437">
              <w:rPr>
                <w:b/>
              </w:rPr>
              <w:t>kušenosti s vedením kvalifikačních a rigorózních prací</w:t>
            </w:r>
          </w:p>
        </w:tc>
      </w:tr>
      <w:tr w:rsidR="00D61437" w14:paraId="496F3D9C" w14:textId="77777777" w:rsidTr="006D6914">
        <w:trPr>
          <w:gridAfter w:val="1"/>
          <w:wAfter w:w="220" w:type="dxa"/>
          <w:trHeight w:val="371"/>
        </w:trPr>
        <w:tc>
          <w:tcPr>
            <w:tcW w:w="9956" w:type="dxa"/>
            <w:gridSpan w:val="42"/>
          </w:tcPr>
          <w:p w14:paraId="7F8C6E45" w14:textId="4C89A7BD" w:rsidR="00D61437" w:rsidRDefault="00D61437" w:rsidP="00573609">
            <w:pPr>
              <w:spacing w:before="120" w:after="120"/>
              <w:jc w:val="both"/>
            </w:pPr>
            <w:r>
              <w:t xml:space="preserve">Počet obhájených prací, které vyučující vedl v období </w:t>
            </w:r>
            <w:r w:rsidR="004E5163" w:rsidRPr="00713913">
              <w:t>2015 – 2024</w:t>
            </w:r>
            <w:r w:rsidRPr="0060741B">
              <w:t xml:space="preserve">: </w:t>
            </w:r>
            <w:r w:rsidR="00D6190D" w:rsidRPr="0060741B">
              <w:rPr>
                <w:b/>
                <w:bCs/>
              </w:rPr>
              <w:t>6</w:t>
            </w:r>
            <w:r w:rsidRPr="0060741B">
              <w:t xml:space="preserve"> DP, </w:t>
            </w:r>
            <w:r w:rsidRPr="0060741B">
              <w:rPr>
                <w:b/>
                <w:bCs/>
              </w:rPr>
              <w:t>2</w:t>
            </w:r>
            <w:r w:rsidRPr="0060741B">
              <w:t xml:space="preserve"> DisP.</w:t>
            </w:r>
          </w:p>
        </w:tc>
      </w:tr>
      <w:tr w:rsidR="00D61437" w14:paraId="11D0392E" w14:textId="77777777" w:rsidTr="00F7238A">
        <w:trPr>
          <w:gridAfter w:val="1"/>
          <w:wAfter w:w="220" w:type="dxa"/>
          <w:cantSplit/>
        </w:trPr>
        <w:tc>
          <w:tcPr>
            <w:tcW w:w="3328" w:type="dxa"/>
            <w:gridSpan w:val="8"/>
            <w:tcBorders>
              <w:top w:val="single" w:sz="12" w:space="0" w:color="auto"/>
            </w:tcBorders>
            <w:shd w:val="clear" w:color="auto" w:fill="F7CAAC"/>
          </w:tcPr>
          <w:p w14:paraId="4B9B5CEB" w14:textId="77777777" w:rsidR="00D61437" w:rsidRDefault="00D61437" w:rsidP="00573609">
            <w:pPr>
              <w:jc w:val="both"/>
            </w:pPr>
            <w:r>
              <w:rPr>
                <w:b/>
              </w:rPr>
              <w:t xml:space="preserve">Obor habilitačního řízení </w:t>
            </w:r>
          </w:p>
        </w:tc>
        <w:tc>
          <w:tcPr>
            <w:tcW w:w="2233" w:type="dxa"/>
            <w:gridSpan w:val="9"/>
            <w:tcBorders>
              <w:top w:val="single" w:sz="12" w:space="0" w:color="auto"/>
            </w:tcBorders>
            <w:shd w:val="clear" w:color="auto" w:fill="F7CAAC"/>
          </w:tcPr>
          <w:p w14:paraId="224875A5" w14:textId="77777777" w:rsidR="00D61437" w:rsidRDefault="00D61437" w:rsidP="00573609">
            <w:pPr>
              <w:jc w:val="both"/>
            </w:pPr>
            <w:r>
              <w:rPr>
                <w:b/>
              </w:rPr>
              <w:t>Rok udělení hodnosti</w:t>
            </w:r>
          </w:p>
        </w:tc>
        <w:tc>
          <w:tcPr>
            <w:tcW w:w="2285" w:type="dxa"/>
            <w:gridSpan w:val="16"/>
            <w:tcBorders>
              <w:top w:val="single" w:sz="12" w:space="0" w:color="auto"/>
              <w:right w:val="single" w:sz="12" w:space="0" w:color="auto"/>
            </w:tcBorders>
            <w:shd w:val="clear" w:color="auto" w:fill="F7CAAC"/>
          </w:tcPr>
          <w:p w14:paraId="50D5FF5A" w14:textId="77777777" w:rsidR="00D61437" w:rsidRDefault="00D61437" w:rsidP="00573609">
            <w:pPr>
              <w:jc w:val="both"/>
            </w:pPr>
            <w:r>
              <w:rPr>
                <w:b/>
              </w:rPr>
              <w:t>Řízení konáno na VŠ</w:t>
            </w:r>
          </w:p>
        </w:tc>
        <w:tc>
          <w:tcPr>
            <w:tcW w:w="2110" w:type="dxa"/>
            <w:gridSpan w:val="9"/>
            <w:tcBorders>
              <w:top w:val="single" w:sz="12" w:space="0" w:color="auto"/>
              <w:left w:val="single" w:sz="12" w:space="0" w:color="auto"/>
            </w:tcBorders>
            <w:shd w:val="clear" w:color="auto" w:fill="F7CAAC"/>
          </w:tcPr>
          <w:p w14:paraId="3CB1F351" w14:textId="753D3DA6" w:rsidR="00D61437" w:rsidRDefault="00895794" w:rsidP="00573609">
            <w:pPr>
              <w:jc w:val="both"/>
              <w:rPr>
                <w:b/>
              </w:rPr>
            </w:pPr>
            <w:r>
              <w:rPr>
                <w:b/>
              </w:rPr>
              <w:t>O</w:t>
            </w:r>
            <w:r w:rsidR="00D61437">
              <w:rPr>
                <w:b/>
              </w:rPr>
              <w:t>hlasy publikací</w:t>
            </w:r>
          </w:p>
        </w:tc>
      </w:tr>
      <w:tr w:rsidR="00D61437" w14:paraId="3CA7A1BC" w14:textId="77777777" w:rsidTr="00F7238A">
        <w:trPr>
          <w:gridAfter w:val="1"/>
          <w:wAfter w:w="220" w:type="dxa"/>
          <w:cantSplit/>
        </w:trPr>
        <w:tc>
          <w:tcPr>
            <w:tcW w:w="3328" w:type="dxa"/>
            <w:gridSpan w:val="8"/>
            <w:vAlign w:val="center"/>
          </w:tcPr>
          <w:p w14:paraId="7C2E4983" w14:textId="77777777" w:rsidR="00D61437" w:rsidRDefault="00D61437" w:rsidP="00DD0D9F">
            <w:pPr>
              <w:spacing w:before="60" w:after="60"/>
            </w:pPr>
            <w:r w:rsidRPr="00FB235A">
              <w:t>Organická chemie</w:t>
            </w:r>
          </w:p>
        </w:tc>
        <w:tc>
          <w:tcPr>
            <w:tcW w:w="2233" w:type="dxa"/>
            <w:gridSpan w:val="9"/>
            <w:vAlign w:val="center"/>
          </w:tcPr>
          <w:p w14:paraId="16C72273" w14:textId="77777777" w:rsidR="00D61437" w:rsidRDefault="00D61437" w:rsidP="00DD0D9F">
            <w:pPr>
              <w:spacing w:before="60" w:after="60"/>
            </w:pPr>
            <w:r w:rsidRPr="00FB235A">
              <w:t>1997</w:t>
            </w:r>
          </w:p>
        </w:tc>
        <w:tc>
          <w:tcPr>
            <w:tcW w:w="2285" w:type="dxa"/>
            <w:gridSpan w:val="16"/>
            <w:tcBorders>
              <w:right w:val="single" w:sz="12" w:space="0" w:color="auto"/>
            </w:tcBorders>
            <w:vAlign w:val="center"/>
          </w:tcPr>
          <w:p w14:paraId="708152FE" w14:textId="77777777" w:rsidR="00D61437" w:rsidRDefault="00D61437" w:rsidP="00DD0D9F">
            <w:pPr>
              <w:spacing w:before="60" w:after="60"/>
            </w:pPr>
            <w:r w:rsidRPr="00FB235A">
              <w:rPr>
                <w:rFonts w:eastAsia="Calibri"/>
              </w:rPr>
              <w:t>MU Brno</w:t>
            </w:r>
          </w:p>
        </w:tc>
        <w:tc>
          <w:tcPr>
            <w:tcW w:w="695" w:type="dxa"/>
            <w:gridSpan w:val="5"/>
            <w:tcBorders>
              <w:left w:val="single" w:sz="12" w:space="0" w:color="auto"/>
            </w:tcBorders>
            <w:shd w:val="clear" w:color="auto" w:fill="F7CAAC"/>
            <w:vAlign w:val="center"/>
          </w:tcPr>
          <w:p w14:paraId="2C59C379" w14:textId="77777777" w:rsidR="00D61437" w:rsidRPr="00F20AEF" w:rsidRDefault="00D61437" w:rsidP="00E70172">
            <w:pPr>
              <w:spacing w:before="60" w:after="60"/>
            </w:pPr>
            <w:r w:rsidRPr="00F20AEF">
              <w:rPr>
                <w:b/>
              </w:rPr>
              <w:t>WoS</w:t>
            </w:r>
          </w:p>
        </w:tc>
        <w:tc>
          <w:tcPr>
            <w:tcW w:w="706" w:type="dxa"/>
            <w:gridSpan w:val="2"/>
            <w:shd w:val="clear" w:color="auto" w:fill="F7CAAC"/>
            <w:vAlign w:val="center"/>
          </w:tcPr>
          <w:p w14:paraId="0AACD3B3" w14:textId="77777777" w:rsidR="00D61437" w:rsidRPr="00F20AEF" w:rsidRDefault="00D61437" w:rsidP="00E70172">
            <w:pPr>
              <w:spacing w:before="60" w:after="60"/>
              <w:rPr>
                <w:sz w:val="18"/>
              </w:rPr>
            </w:pPr>
            <w:r w:rsidRPr="00F20AEF">
              <w:rPr>
                <w:b/>
                <w:sz w:val="18"/>
              </w:rPr>
              <w:t>Scopus</w:t>
            </w:r>
          </w:p>
        </w:tc>
        <w:tc>
          <w:tcPr>
            <w:tcW w:w="709" w:type="dxa"/>
            <w:gridSpan w:val="2"/>
            <w:shd w:val="clear" w:color="auto" w:fill="F7CAAC"/>
            <w:vAlign w:val="center"/>
          </w:tcPr>
          <w:p w14:paraId="23422C3B" w14:textId="77777777" w:rsidR="00D61437" w:rsidRDefault="00D61437" w:rsidP="00E70172">
            <w:pPr>
              <w:spacing w:before="60" w:after="60"/>
            </w:pPr>
            <w:r>
              <w:rPr>
                <w:b/>
                <w:sz w:val="18"/>
              </w:rPr>
              <w:t>ostatní</w:t>
            </w:r>
          </w:p>
        </w:tc>
      </w:tr>
      <w:tr w:rsidR="00D61437" w:rsidRPr="001B31C3" w14:paraId="43BBF7FD" w14:textId="77777777" w:rsidTr="00F7238A">
        <w:trPr>
          <w:gridAfter w:val="1"/>
          <w:wAfter w:w="220" w:type="dxa"/>
          <w:cantSplit/>
          <w:trHeight w:val="70"/>
        </w:trPr>
        <w:tc>
          <w:tcPr>
            <w:tcW w:w="3328" w:type="dxa"/>
            <w:gridSpan w:val="8"/>
            <w:shd w:val="clear" w:color="auto" w:fill="F7CAAC"/>
          </w:tcPr>
          <w:p w14:paraId="05F47C06" w14:textId="77777777" w:rsidR="00D61437" w:rsidRDefault="00D61437" w:rsidP="00573609">
            <w:pPr>
              <w:jc w:val="both"/>
            </w:pPr>
            <w:r>
              <w:rPr>
                <w:b/>
              </w:rPr>
              <w:t>Obor jmenovacího řízení</w:t>
            </w:r>
          </w:p>
        </w:tc>
        <w:tc>
          <w:tcPr>
            <w:tcW w:w="2233" w:type="dxa"/>
            <w:gridSpan w:val="9"/>
            <w:shd w:val="clear" w:color="auto" w:fill="F7CAAC"/>
          </w:tcPr>
          <w:p w14:paraId="0F4693AD" w14:textId="77777777" w:rsidR="00D61437" w:rsidRDefault="00D61437" w:rsidP="00573609">
            <w:pPr>
              <w:jc w:val="both"/>
            </w:pPr>
            <w:r>
              <w:rPr>
                <w:b/>
              </w:rPr>
              <w:t>Rok udělení hodnosti</w:t>
            </w:r>
          </w:p>
        </w:tc>
        <w:tc>
          <w:tcPr>
            <w:tcW w:w="2285" w:type="dxa"/>
            <w:gridSpan w:val="16"/>
            <w:tcBorders>
              <w:right w:val="single" w:sz="12" w:space="0" w:color="auto"/>
            </w:tcBorders>
            <w:shd w:val="clear" w:color="auto" w:fill="F7CAAC"/>
          </w:tcPr>
          <w:p w14:paraId="219C0EBE" w14:textId="77777777" w:rsidR="00D61437" w:rsidRDefault="00D61437" w:rsidP="00573609">
            <w:pPr>
              <w:jc w:val="both"/>
            </w:pPr>
            <w:r>
              <w:rPr>
                <w:b/>
              </w:rPr>
              <w:t>Řízení konáno na VŠ</w:t>
            </w:r>
          </w:p>
        </w:tc>
        <w:tc>
          <w:tcPr>
            <w:tcW w:w="695" w:type="dxa"/>
            <w:gridSpan w:val="5"/>
            <w:tcBorders>
              <w:left w:val="single" w:sz="12" w:space="0" w:color="auto"/>
            </w:tcBorders>
          </w:tcPr>
          <w:p w14:paraId="7AEE6005" w14:textId="4337A075" w:rsidR="00D61437" w:rsidRPr="0060741B" w:rsidRDefault="0060741B" w:rsidP="00573609">
            <w:pPr>
              <w:jc w:val="center"/>
              <w:rPr>
                <w:b/>
              </w:rPr>
            </w:pPr>
            <w:r w:rsidRPr="0060741B">
              <w:rPr>
                <w:b/>
                <w:bCs/>
              </w:rPr>
              <w:t>326</w:t>
            </w:r>
          </w:p>
        </w:tc>
        <w:tc>
          <w:tcPr>
            <w:tcW w:w="706" w:type="dxa"/>
            <w:gridSpan w:val="2"/>
          </w:tcPr>
          <w:p w14:paraId="25E68738" w14:textId="4D54C320" w:rsidR="00D61437" w:rsidRPr="0060741B" w:rsidRDefault="00D61437" w:rsidP="00573609">
            <w:pPr>
              <w:jc w:val="center"/>
              <w:rPr>
                <w:b/>
              </w:rPr>
            </w:pPr>
            <w:r w:rsidRPr="0060741B">
              <w:rPr>
                <w:b/>
                <w:bCs/>
              </w:rPr>
              <w:t>27</w:t>
            </w:r>
            <w:r w:rsidR="0007633A" w:rsidRPr="0060741B">
              <w:rPr>
                <w:b/>
                <w:bCs/>
              </w:rPr>
              <w:t>6</w:t>
            </w:r>
          </w:p>
        </w:tc>
        <w:tc>
          <w:tcPr>
            <w:tcW w:w="709" w:type="dxa"/>
            <w:gridSpan w:val="2"/>
          </w:tcPr>
          <w:p w14:paraId="17DE3C4C" w14:textId="77777777" w:rsidR="00D61437" w:rsidRPr="0060741B" w:rsidRDefault="00D61437" w:rsidP="00573609">
            <w:pPr>
              <w:jc w:val="center"/>
              <w:rPr>
                <w:b/>
                <w:sz w:val="18"/>
                <w:szCs w:val="18"/>
              </w:rPr>
            </w:pPr>
            <w:r w:rsidRPr="0060741B">
              <w:rPr>
                <w:b/>
                <w:bCs/>
                <w:kern w:val="1"/>
                <w:sz w:val="18"/>
                <w:szCs w:val="18"/>
                <w:lang w:eastAsia="zh-CN"/>
              </w:rPr>
              <w:t>neevid.</w:t>
            </w:r>
          </w:p>
        </w:tc>
      </w:tr>
      <w:tr w:rsidR="00D61437" w:rsidRPr="00BF1154" w14:paraId="17B9807E" w14:textId="77777777" w:rsidTr="00F7238A">
        <w:trPr>
          <w:gridAfter w:val="1"/>
          <w:wAfter w:w="220" w:type="dxa"/>
          <w:trHeight w:val="205"/>
        </w:trPr>
        <w:tc>
          <w:tcPr>
            <w:tcW w:w="3328" w:type="dxa"/>
            <w:gridSpan w:val="8"/>
            <w:vAlign w:val="center"/>
          </w:tcPr>
          <w:p w14:paraId="1D259096" w14:textId="77777777" w:rsidR="00D61437" w:rsidRDefault="00D61437" w:rsidP="00573609">
            <w:r>
              <w:t>---</w:t>
            </w:r>
          </w:p>
        </w:tc>
        <w:tc>
          <w:tcPr>
            <w:tcW w:w="2233" w:type="dxa"/>
            <w:gridSpan w:val="9"/>
            <w:vAlign w:val="center"/>
          </w:tcPr>
          <w:p w14:paraId="45287EA4" w14:textId="77777777" w:rsidR="00D61437" w:rsidRDefault="00D61437" w:rsidP="00DD0D9F">
            <w:r>
              <w:t>---</w:t>
            </w:r>
          </w:p>
        </w:tc>
        <w:tc>
          <w:tcPr>
            <w:tcW w:w="2285" w:type="dxa"/>
            <w:gridSpan w:val="16"/>
            <w:tcBorders>
              <w:right w:val="single" w:sz="12" w:space="0" w:color="auto"/>
            </w:tcBorders>
            <w:vAlign w:val="center"/>
          </w:tcPr>
          <w:p w14:paraId="3D8F439A" w14:textId="77777777" w:rsidR="00D61437" w:rsidRDefault="00D61437" w:rsidP="00573609">
            <w:r>
              <w:t>---</w:t>
            </w:r>
          </w:p>
        </w:tc>
        <w:tc>
          <w:tcPr>
            <w:tcW w:w="1401" w:type="dxa"/>
            <w:gridSpan w:val="7"/>
            <w:tcBorders>
              <w:left w:val="single" w:sz="12" w:space="0" w:color="auto"/>
            </w:tcBorders>
            <w:shd w:val="clear" w:color="auto" w:fill="FBD4B4"/>
            <w:vAlign w:val="center"/>
          </w:tcPr>
          <w:p w14:paraId="3C21459C" w14:textId="77777777" w:rsidR="00D61437" w:rsidRPr="00F20AEF" w:rsidRDefault="00D61437" w:rsidP="00573609">
            <w:pPr>
              <w:jc w:val="both"/>
              <w:rPr>
                <w:b/>
                <w:sz w:val="18"/>
              </w:rPr>
            </w:pPr>
            <w:r w:rsidRPr="00F20AEF">
              <w:rPr>
                <w:b/>
                <w:sz w:val="18"/>
              </w:rPr>
              <w:t>H-index WoS/Scopus</w:t>
            </w:r>
          </w:p>
        </w:tc>
        <w:tc>
          <w:tcPr>
            <w:tcW w:w="709" w:type="dxa"/>
            <w:gridSpan w:val="2"/>
            <w:vAlign w:val="center"/>
          </w:tcPr>
          <w:p w14:paraId="63784344" w14:textId="7535EA47" w:rsidR="00D61437" w:rsidRPr="00BF1154" w:rsidRDefault="00D61437" w:rsidP="00573609">
            <w:pPr>
              <w:jc w:val="center"/>
              <w:rPr>
                <w:b/>
                <w:highlight w:val="yellow"/>
              </w:rPr>
            </w:pPr>
            <w:r w:rsidRPr="0060741B">
              <w:rPr>
                <w:b/>
              </w:rPr>
              <w:t>1</w:t>
            </w:r>
            <w:r w:rsidR="00383344" w:rsidRPr="0060741B">
              <w:rPr>
                <w:b/>
              </w:rPr>
              <w:t>2</w:t>
            </w:r>
            <w:r w:rsidRPr="0060741B">
              <w:rPr>
                <w:b/>
              </w:rPr>
              <w:t>/12</w:t>
            </w:r>
          </w:p>
        </w:tc>
      </w:tr>
      <w:tr w:rsidR="00D61437" w14:paraId="38B396DB" w14:textId="77777777" w:rsidTr="006D6914">
        <w:trPr>
          <w:gridAfter w:val="1"/>
          <w:wAfter w:w="220" w:type="dxa"/>
        </w:trPr>
        <w:tc>
          <w:tcPr>
            <w:tcW w:w="9956" w:type="dxa"/>
            <w:gridSpan w:val="42"/>
            <w:shd w:val="clear" w:color="auto" w:fill="F7CAAC"/>
          </w:tcPr>
          <w:p w14:paraId="42830DC2" w14:textId="5356AB95" w:rsidR="00D61437" w:rsidRDefault="000079C3" w:rsidP="00573609">
            <w:pPr>
              <w:jc w:val="both"/>
              <w:rPr>
                <w:b/>
              </w:rPr>
            </w:pPr>
            <w:r>
              <w:rPr>
                <w:b/>
              </w:rPr>
              <w:t>P</w:t>
            </w:r>
            <w:r w:rsidR="00D61437">
              <w:rPr>
                <w:b/>
              </w:rPr>
              <w:t xml:space="preserve">řehled o nejvýznamnější publikační a další tvůrčí činnosti nebo další profesní činnosti u odborníků z praxe vztahující se k zabezpečovaným předmětům </w:t>
            </w:r>
          </w:p>
        </w:tc>
      </w:tr>
      <w:tr w:rsidR="00D61437" w:rsidRPr="00641DD1" w14:paraId="50201F58" w14:textId="77777777" w:rsidTr="006D6914">
        <w:trPr>
          <w:gridAfter w:val="1"/>
          <w:wAfter w:w="220" w:type="dxa"/>
          <w:trHeight w:val="708"/>
        </w:trPr>
        <w:tc>
          <w:tcPr>
            <w:tcW w:w="9956" w:type="dxa"/>
            <w:gridSpan w:val="42"/>
          </w:tcPr>
          <w:p w14:paraId="5CAF1F0E" w14:textId="77777777" w:rsidR="00D61437" w:rsidRDefault="00D61437" w:rsidP="00573609">
            <w:pPr>
              <w:pStyle w:val="KartaC-I"/>
              <w:rPr>
                <w:caps/>
              </w:rPr>
            </w:pPr>
            <w:r>
              <w:rPr>
                <w:caps/>
              </w:rPr>
              <w:t xml:space="preserve">Klásek, A., </w:t>
            </w:r>
            <w:r>
              <w:rPr>
                <w:b/>
                <w:bCs/>
                <w:caps/>
              </w:rPr>
              <w:t>Kafka, S. (20%)</w:t>
            </w:r>
            <w:r>
              <w:rPr>
                <w:caps/>
              </w:rPr>
              <w:t>, Rudolf, O., Lyčka, A., Rouchal, M., Bednář, L.: R</w:t>
            </w:r>
            <w:r>
              <w:t>eaction of tertiary 2-chloroketones with cyanide ions: Application to 3-chloroquinolinediones</w:t>
            </w:r>
            <w:r>
              <w:rPr>
                <w:caps/>
              </w:rPr>
              <w:t xml:space="preserve">. </w:t>
            </w:r>
            <w:r w:rsidRPr="0070631B">
              <w:rPr>
                <w:i/>
                <w:iCs/>
                <w:kern w:val="20"/>
              </w:rPr>
              <w:t>ChemistryOpen</w:t>
            </w:r>
            <w:r>
              <w:rPr>
                <w:caps/>
              </w:rPr>
              <w:t xml:space="preserve"> 10, 645-652, </w:t>
            </w:r>
            <w:r>
              <w:rPr>
                <w:b/>
                <w:bCs/>
                <w:caps/>
              </w:rPr>
              <w:t>2021</w:t>
            </w:r>
            <w:r>
              <w:rPr>
                <w:caps/>
              </w:rPr>
              <w:t>. ISSN 2191-1363. J</w:t>
            </w:r>
            <w:r>
              <w:t>imp</w:t>
            </w:r>
            <w:r>
              <w:rPr>
                <w:caps/>
              </w:rPr>
              <w:t xml:space="preserve"> (Q3)</w:t>
            </w:r>
          </w:p>
          <w:p w14:paraId="45475193" w14:textId="77777777" w:rsidR="00D61437" w:rsidRPr="00557CCB" w:rsidRDefault="00D61437" w:rsidP="00573609">
            <w:pPr>
              <w:pStyle w:val="KartaC-I"/>
              <w:rPr>
                <w:caps/>
              </w:rPr>
            </w:pPr>
            <w:r>
              <w:rPr>
                <w:caps/>
              </w:rPr>
              <w:t xml:space="preserve">Milićević, D., Kimmel, R., Urankar, D., Pevec, A., KoŠmrlj, J., </w:t>
            </w:r>
            <w:r>
              <w:rPr>
                <w:b/>
                <w:bCs/>
                <w:caps/>
              </w:rPr>
              <w:t>Kafka, S. (39%)</w:t>
            </w:r>
            <w:r>
              <w:rPr>
                <w:caps/>
              </w:rPr>
              <w:t xml:space="preserve">: </w:t>
            </w:r>
            <w:r>
              <w:t xml:space="preserve">Preparation of quinoline-2,4-dione functionalized 1,2,3-trialzol-4-ylmethanols, 1,2,3-triazole-4-carbaldehydes and 1,2,3-triazole-4-carboxylic acids. </w:t>
            </w:r>
            <w:r w:rsidRPr="00557CCB">
              <w:rPr>
                <w:i/>
              </w:rPr>
              <w:t>Acta Chimica Slovenica</w:t>
            </w:r>
            <w:r w:rsidRPr="00557CCB">
              <w:t xml:space="preserve"> 67, 421-434, </w:t>
            </w:r>
            <w:r w:rsidRPr="00557CCB">
              <w:rPr>
                <w:b/>
              </w:rPr>
              <w:t>2020</w:t>
            </w:r>
            <w:r w:rsidRPr="00557CCB">
              <w:t>. ISSN 1318-0207. Jimp (Q4)</w:t>
            </w:r>
          </w:p>
          <w:p w14:paraId="5C11470C" w14:textId="77777777" w:rsidR="00D61437" w:rsidRPr="004D0E50" w:rsidRDefault="00D61437" w:rsidP="00573609">
            <w:pPr>
              <w:pStyle w:val="KartaC-I"/>
              <w:rPr>
                <w:rFonts w:eastAsiaTheme="minorHAnsi"/>
              </w:rPr>
            </w:pPr>
            <w:r w:rsidRPr="004D0E50">
              <w:rPr>
                <w:caps/>
              </w:rPr>
              <w:lastRenderedPageBreak/>
              <w:t xml:space="preserve">Milićević, D., Kimmel, R., Gazvoda, M., Urankar, D., </w:t>
            </w:r>
            <w:r w:rsidRPr="004D0E50">
              <w:rPr>
                <w:b/>
                <w:caps/>
              </w:rPr>
              <w:t>Kafka, S. (43%)</w:t>
            </w:r>
            <w:r w:rsidRPr="004D0E50">
              <w:rPr>
                <w:caps/>
              </w:rPr>
              <w:t xml:space="preserve">, Košmrlj, J.: </w:t>
            </w:r>
            <w:r w:rsidRPr="004D0E50">
              <w:t xml:space="preserve">Synthesis of bis(1,2,3-triazole) functionalized quinoline-2,4-diones. </w:t>
            </w:r>
            <w:r w:rsidRPr="004D0E50">
              <w:rPr>
                <w:i/>
              </w:rPr>
              <w:t>Molecules</w:t>
            </w:r>
            <w:r w:rsidRPr="004D0E50">
              <w:t xml:space="preserve"> 23, 2310, </w:t>
            </w:r>
            <w:r w:rsidRPr="004D0E50">
              <w:rPr>
                <w:b/>
              </w:rPr>
              <w:t>2018</w:t>
            </w:r>
            <w:r w:rsidRPr="004D0E50">
              <w:t xml:space="preserve">. ISSN 1420-3049. </w:t>
            </w:r>
            <w:r w:rsidRPr="004D0E50">
              <w:rPr>
                <w:rFonts w:eastAsiaTheme="minorHAnsi"/>
              </w:rPr>
              <w:t>Jimp (Q2)</w:t>
            </w:r>
          </w:p>
          <w:p w14:paraId="1DDF7E9D" w14:textId="77777777" w:rsidR="00D61437" w:rsidRPr="004D0E50" w:rsidRDefault="00D61437" w:rsidP="00573609">
            <w:pPr>
              <w:pStyle w:val="KartaC-I"/>
              <w:rPr>
                <w:caps/>
              </w:rPr>
            </w:pPr>
            <w:r w:rsidRPr="004D0E50">
              <w:rPr>
                <w:caps/>
                <w:color w:val="000000"/>
                <w:kern w:val="20"/>
              </w:rPr>
              <w:t>de Macedo, M.B.</w:t>
            </w:r>
            <w:r w:rsidRPr="004D0E50">
              <w:rPr>
                <w:caps/>
                <w:vanish/>
                <w:color w:val="000000"/>
                <w:kern w:val="20"/>
              </w:rPr>
              <w:t xml:space="preserve"> (5%)</w:t>
            </w:r>
            <w:r w:rsidRPr="004D0E50">
              <w:rPr>
                <w:caps/>
                <w:color w:val="000000"/>
                <w:kern w:val="20"/>
              </w:rPr>
              <w:t>, Kimmel, R.</w:t>
            </w:r>
            <w:r w:rsidRPr="004D0E50">
              <w:rPr>
                <w:caps/>
                <w:vanish/>
                <w:color w:val="000000"/>
                <w:kern w:val="20"/>
              </w:rPr>
              <w:t xml:space="preserve"> (9%)</w:t>
            </w:r>
            <w:r w:rsidRPr="004D0E50">
              <w:rPr>
                <w:caps/>
                <w:color w:val="000000"/>
                <w:kern w:val="20"/>
              </w:rPr>
              <w:t>, Urankar, D.</w:t>
            </w:r>
            <w:r w:rsidRPr="004D0E50">
              <w:rPr>
                <w:caps/>
                <w:vanish/>
                <w:color w:val="000000"/>
                <w:kern w:val="20"/>
              </w:rPr>
              <w:t xml:space="preserve"> (5%)</w:t>
            </w:r>
            <w:r w:rsidRPr="004D0E50">
              <w:rPr>
                <w:caps/>
                <w:color w:val="000000"/>
                <w:kern w:val="20"/>
              </w:rPr>
              <w:t>, Gazvoda, M.</w:t>
            </w:r>
            <w:r w:rsidRPr="004D0E50">
              <w:rPr>
                <w:caps/>
                <w:vanish/>
                <w:color w:val="000000"/>
                <w:kern w:val="20"/>
              </w:rPr>
              <w:t xml:space="preserve"> (5%)</w:t>
            </w:r>
            <w:r w:rsidRPr="004D0E50">
              <w:rPr>
                <w:caps/>
                <w:color w:val="000000"/>
                <w:kern w:val="20"/>
              </w:rPr>
              <w:t>, Peixoto, A.</w:t>
            </w:r>
            <w:r w:rsidRPr="004D0E50">
              <w:rPr>
                <w:caps/>
                <w:vanish/>
                <w:color w:val="000000"/>
                <w:kern w:val="20"/>
              </w:rPr>
              <w:t xml:space="preserve"> (5%)</w:t>
            </w:r>
            <w:r w:rsidRPr="004D0E50">
              <w:rPr>
                <w:caps/>
                <w:color w:val="000000"/>
                <w:kern w:val="20"/>
              </w:rPr>
              <w:t>, Cools, F.</w:t>
            </w:r>
            <w:r w:rsidRPr="004D0E50">
              <w:rPr>
                <w:caps/>
                <w:vanish/>
                <w:color w:val="000000"/>
                <w:kern w:val="20"/>
              </w:rPr>
              <w:t xml:space="preserve"> (5%)</w:t>
            </w:r>
            <w:r w:rsidRPr="004D0E50">
              <w:rPr>
                <w:caps/>
                <w:color w:val="000000"/>
                <w:kern w:val="20"/>
              </w:rPr>
              <w:t>, Torfs, E.</w:t>
            </w:r>
            <w:r w:rsidRPr="004D0E50">
              <w:rPr>
                <w:caps/>
                <w:vanish/>
                <w:color w:val="000000"/>
                <w:kern w:val="20"/>
              </w:rPr>
              <w:t xml:space="preserve"> (5%)</w:t>
            </w:r>
            <w:r w:rsidRPr="004D0E50">
              <w:rPr>
                <w:caps/>
                <w:color w:val="000000"/>
                <w:kern w:val="20"/>
              </w:rPr>
              <w:t>, Verschaeve, L.</w:t>
            </w:r>
            <w:r w:rsidRPr="004D0E50">
              <w:rPr>
                <w:caps/>
                <w:vanish/>
                <w:color w:val="000000"/>
                <w:kern w:val="20"/>
              </w:rPr>
              <w:t xml:space="preserve"> (5%)</w:t>
            </w:r>
            <w:r w:rsidRPr="004D0E50">
              <w:rPr>
                <w:caps/>
                <w:color w:val="000000"/>
                <w:kern w:val="20"/>
              </w:rPr>
              <w:t>, Lima, E.S.</w:t>
            </w:r>
            <w:r w:rsidRPr="004D0E50">
              <w:rPr>
                <w:caps/>
                <w:vanish/>
                <w:color w:val="000000"/>
                <w:kern w:val="20"/>
              </w:rPr>
              <w:t xml:space="preserve"> (5%)</w:t>
            </w:r>
            <w:r w:rsidRPr="004D0E50">
              <w:rPr>
                <w:caps/>
                <w:color w:val="000000"/>
                <w:kern w:val="20"/>
              </w:rPr>
              <w:t>, Lyčka, A.</w:t>
            </w:r>
            <w:r w:rsidRPr="004D0E50">
              <w:rPr>
                <w:caps/>
                <w:vanish/>
                <w:color w:val="000000"/>
                <w:kern w:val="20"/>
              </w:rPr>
              <w:t xml:space="preserve"> (5%)</w:t>
            </w:r>
            <w:r w:rsidRPr="004D0E50">
              <w:rPr>
                <w:caps/>
                <w:color w:val="000000"/>
                <w:kern w:val="20"/>
              </w:rPr>
              <w:t>, Milićević, D.</w:t>
            </w:r>
            <w:r w:rsidRPr="004D0E50">
              <w:rPr>
                <w:caps/>
                <w:vanish/>
                <w:color w:val="000000"/>
                <w:kern w:val="20"/>
              </w:rPr>
              <w:t xml:space="preserve"> (5%)</w:t>
            </w:r>
            <w:r w:rsidRPr="004D0E50">
              <w:rPr>
                <w:caps/>
                <w:color w:val="000000"/>
                <w:kern w:val="20"/>
              </w:rPr>
              <w:t>, Klásek, A.</w:t>
            </w:r>
            <w:r w:rsidRPr="004D0E50">
              <w:rPr>
                <w:caps/>
                <w:vanish/>
                <w:color w:val="000000"/>
                <w:kern w:val="20"/>
              </w:rPr>
              <w:t xml:space="preserve"> (9%)</w:t>
            </w:r>
            <w:r w:rsidRPr="004D0E50">
              <w:rPr>
                <w:caps/>
                <w:color w:val="000000"/>
                <w:kern w:val="20"/>
              </w:rPr>
              <w:t>, Cos, P.</w:t>
            </w:r>
            <w:r w:rsidRPr="004D0E50">
              <w:rPr>
                <w:caps/>
                <w:vanish/>
                <w:color w:val="000000"/>
                <w:kern w:val="20"/>
              </w:rPr>
              <w:t xml:space="preserve"> (5%)</w:t>
            </w:r>
            <w:r w:rsidRPr="004D0E50">
              <w:rPr>
                <w:caps/>
                <w:color w:val="000000"/>
                <w:kern w:val="20"/>
              </w:rPr>
              <w:t xml:space="preserve">, </w:t>
            </w:r>
            <w:r w:rsidRPr="004D0E50">
              <w:rPr>
                <w:b/>
                <w:bCs/>
                <w:caps/>
                <w:color w:val="000000"/>
                <w:kern w:val="20"/>
              </w:rPr>
              <w:t>Kafka, S. (17%)</w:t>
            </w:r>
            <w:r w:rsidRPr="004D0E50">
              <w:rPr>
                <w:b/>
                <w:bCs/>
                <w:caps/>
                <w:vanish/>
                <w:color w:val="000000"/>
                <w:kern w:val="20"/>
              </w:rPr>
              <w:t xml:space="preserve"> (17%)</w:t>
            </w:r>
            <w:r w:rsidRPr="004D0E50">
              <w:rPr>
                <w:caps/>
                <w:color w:val="000000"/>
                <w:kern w:val="20"/>
              </w:rPr>
              <w:t>, Košmrlj, J.</w:t>
            </w:r>
            <w:r w:rsidRPr="004D0E50">
              <w:rPr>
                <w:caps/>
                <w:vanish/>
                <w:color w:val="000000"/>
                <w:kern w:val="20"/>
              </w:rPr>
              <w:t xml:space="preserve"> (5%)</w:t>
            </w:r>
            <w:r w:rsidRPr="004D0E50">
              <w:rPr>
                <w:caps/>
                <w:color w:val="000000"/>
                <w:kern w:val="20"/>
              </w:rPr>
              <w:t>, Cappoen, D.</w:t>
            </w:r>
            <w:r w:rsidRPr="004D0E50">
              <w:rPr>
                <w:caps/>
                <w:vanish/>
                <w:color w:val="000000"/>
                <w:kern w:val="20"/>
              </w:rPr>
              <w:t xml:space="preserve"> (5%)</w:t>
            </w:r>
            <w:r w:rsidRPr="004D0E50">
              <w:rPr>
                <w:caps/>
                <w:color w:val="000000"/>
                <w:kern w:val="20"/>
              </w:rPr>
              <w:t>:</w:t>
            </w:r>
            <w:r w:rsidRPr="004D0E50">
              <w:rPr>
                <w:color w:val="000000"/>
              </w:rPr>
              <w:t xml:space="preserve"> Design, synthesis and antitubercular potency of 4-hydroxyquinolin-2(1</w:t>
            </w:r>
            <w:r w:rsidRPr="004D0E50">
              <w:rPr>
                <w:i/>
                <w:color w:val="000000"/>
              </w:rPr>
              <w:t>H</w:t>
            </w:r>
            <w:r w:rsidRPr="004D0E50">
              <w:rPr>
                <w:color w:val="000000"/>
              </w:rPr>
              <w:t xml:space="preserve">)-ones. </w:t>
            </w:r>
            <w:r w:rsidRPr="004D0E50">
              <w:rPr>
                <w:i/>
                <w:iCs/>
                <w:color w:val="000000"/>
              </w:rPr>
              <w:t>European Journal of Medicinal Chemistry</w:t>
            </w:r>
            <w:r w:rsidRPr="004D0E50">
              <w:rPr>
                <w:color w:val="000000"/>
              </w:rPr>
              <w:t xml:space="preserve"> </w:t>
            </w:r>
            <w:r w:rsidRPr="004D0E50">
              <w:rPr>
                <w:bCs/>
                <w:color w:val="000000"/>
              </w:rPr>
              <w:t>138</w:t>
            </w:r>
            <w:r w:rsidRPr="004D0E50">
              <w:rPr>
                <w:color w:val="000000"/>
              </w:rPr>
              <w:t xml:space="preserve">, 491-500, </w:t>
            </w:r>
            <w:r w:rsidRPr="004D0E50">
              <w:rPr>
                <w:b/>
                <w:bCs/>
                <w:iCs/>
                <w:color w:val="000000"/>
              </w:rPr>
              <w:t>2017</w:t>
            </w:r>
            <w:r w:rsidRPr="004D0E50">
              <w:rPr>
                <w:color w:val="000000"/>
              </w:rPr>
              <w:t xml:space="preserve">. ISSN 0223-5234. </w:t>
            </w:r>
            <w:r w:rsidRPr="004D0E50">
              <w:rPr>
                <w:caps/>
              </w:rPr>
              <w:t>J</w:t>
            </w:r>
            <w:r w:rsidRPr="004D0E50">
              <w:t>imp</w:t>
            </w:r>
            <w:r w:rsidRPr="004D0E50">
              <w:rPr>
                <w:caps/>
              </w:rPr>
              <w:t xml:space="preserve"> (Q1)</w:t>
            </w:r>
          </w:p>
          <w:p w14:paraId="22090C0D" w14:textId="77777777" w:rsidR="00D61437" w:rsidRPr="00641DD1" w:rsidRDefault="00D61437" w:rsidP="00573609">
            <w:pPr>
              <w:pStyle w:val="KartaC-I"/>
              <w:rPr>
                <w:b/>
                <w:sz w:val="16"/>
                <w:szCs w:val="16"/>
              </w:rPr>
            </w:pPr>
            <w:r w:rsidRPr="004D0E50">
              <w:rPr>
                <w:bCs/>
                <w:caps/>
                <w:kern w:val="20"/>
              </w:rPr>
              <w:t xml:space="preserve">Křemen, F., Gazvoda, M., </w:t>
            </w:r>
            <w:r w:rsidRPr="004D0E50">
              <w:rPr>
                <w:b/>
                <w:caps/>
                <w:kern w:val="20"/>
              </w:rPr>
              <w:t>Kafka, S. (35%)</w:t>
            </w:r>
            <w:r w:rsidRPr="004D0E50">
              <w:rPr>
                <w:bCs/>
                <w:caps/>
                <w:kern w:val="20"/>
              </w:rPr>
              <w:t>, Proisl, K., Srholcová, A., Klásek, A., Urankar, D., Košmrlj, J.:</w:t>
            </w:r>
            <w:r w:rsidRPr="004D0E50">
              <w:rPr>
                <w:bCs/>
              </w:rPr>
              <w:t xml:space="preserve"> Synthesis of 1,4-benzodiazepine-2,5-diones by base promoted ring expansion of 3-aminoquinoline-2,4-diones. </w:t>
            </w:r>
            <w:r w:rsidRPr="004D0E50">
              <w:rPr>
                <w:bCs/>
                <w:i/>
                <w:iCs/>
              </w:rPr>
              <w:t>Journal of Organic Chemistry</w:t>
            </w:r>
            <w:r w:rsidRPr="004D0E50">
              <w:rPr>
                <w:bCs/>
              </w:rPr>
              <w:t xml:space="preserve"> 82, 715-722, </w:t>
            </w:r>
            <w:r w:rsidRPr="004D0E50">
              <w:rPr>
                <w:b/>
              </w:rPr>
              <w:t>2017</w:t>
            </w:r>
            <w:r w:rsidRPr="004D0E50">
              <w:rPr>
                <w:bCs/>
              </w:rPr>
              <w:t xml:space="preserve">. ISSN 0022-3263. </w:t>
            </w:r>
            <w:r w:rsidRPr="004D0E50">
              <w:rPr>
                <w:caps/>
              </w:rPr>
              <w:t>J</w:t>
            </w:r>
            <w:r w:rsidRPr="004D0E50">
              <w:t>imp</w:t>
            </w:r>
            <w:r w:rsidRPr="004D0E50">
              <w:rPr>
                <w:caps/>
              </w:rPr>
              <w:t xml:space="preserve"> (Q1)</w:t>
            </w:r>
          </w:p>
        </w:tc>
      </w:tr>
      <w:tr w:rsidR="00D61437" w14:paraId="14A1D563" w14:textId="77777777" w:rsidTr="006D6914">
        <w:trPr>
          <w:gridAfter w:val="1"/>
          <w:wAfter w:w="220" w:type="dxa"/>
          <w:trHeight w:val="218"/>
        </w:trPr>
        <w:tc>
          <w:tcPr>
            <w:tcW w:w="9956" w:type="dxa"/>
            <w:gridSpan w:val="42"/>
            <w:shd w:val="clear" w:color="auto" w:fill="F7CAAC"/>
          </w:tcPr>
          <w:p w14:paraId="7B5F5DE3" w14:textId="01A9A5AE" w:rsidR="00D61437" w:rsidRDefault="000079C3" w:rsidP="00573609">
            <w:pPr>
              <w:rPr>
                <w:b/>
              </w:rPr>
            </w:pPr>
            <w:r>
              <w:rPr>
                <w:b/>
              </w:rPr>
              <w:lastRenderedPageBreak/>
              <w:t>P</w:t>
            </w:r>
            <w:r w:rsidR="00D61437">
              <w:rPr>
                <w:b/>
              </w:rPr>
              <w:t>ůsobení v zahraničí</w:t>
            </w:r>
          </w:p>
        </w:tc>
      </w:tr>
      <w:tr w:rsidR="00D61437" w14:paraId="565C4BB7" w14:textId="77777777" w:rsidTr="006D6914">
        <w:trPr>
          <w:gridAfter w:val="1"/>
          <w:wAfter w:w="220" w:type="dxa"/>
          <w:trHeight w:val="328"/>
        </w:trPr>
        <w:tc>
          <w:tcPr>
            <w:tcW w:w="9956" w:type="dxa"/>
            <w:gridSpan w:val="42"/>
          </w:tcPr>
          <w:p w14:paraId="1F83FDA0" w14:textId="77777777" w:rsidR="00D61437" w:rsidRDefault="00D61437" w:rsidP="00573609">
            <w:pPr>
              <w:tabs>
                <w:tab w:val="left" w:pos="1494"/>
              </w:tabs>
              <w:spacing w:before="60" w:after="60"/>
            </w:pPr>
            <w:r w:rsidRPr="00FB235A">
              <w:t xml:space="preserve">09/1996 – 11/1996: Univerzita v Ljubljaně, Slovinsko, výzkumný pracovník (3 měsíce) </w:t>
            </w:r>
          </w:p>
          <w:p w14:paraId="25A5A19E" w14:textId="77777777" w:rsidR="00D61437" w:rsidRPr="00FB235A" w:rsidRDefault="00D61437" w:rsidP="00573609">
            <w:pPr>
              <w:spacing w:before="60" w:after="60"/>
            </w:pPr>
            <w:r w:rsidRPr="00FB235A">
              <w:t>10/1991 – 07/1993: Univerzita v Grazu, Rakousko, post-doc, výzkumný pracovník (11 měsíců)</w:t>
            </w:r>
          </w:p>
          <w:p w14:paraId="5E35F09B" w14:textId="77777777" w:rsidR="00D61437" w:rsidRDefault="00D61437" w:rsidP="00573609">
            <w:pPr>
              <w:spacing w:before="60" w:after="60"/>
              <w:rPr>
                <w:b/>
              </w:rPr>
            </w:pPr>
            <w:r w:rsidRPr="00FB235A">
              <w:t>10/1985 – 02/1986: SFRJ, Univerzita v Ljubljaně, Slovinsko, post-doc, výzkumný pracovník (4 měsíce)</w:t>
            </w:r>
          </w:p>
        </w:tc>
      </w:tr>
      <w:tr w:rsidR="00D61437" w14:paraId="1AFF59BD" w14:textId="77777777" w:rsidTr="00F7238A">
        <w:trPr>
          <w:gridAfter w:val="1"/>
          <w:wAfter w:w="220" w:type="dxa"/>
          <w:cantSplit/>
          <w:trHeight w:val="470"/>
        </w:trPr>
        <w:tc>
          <w:tcPr>
            <w:tcW w:w="2503" w:type="dxa"/>
            <w:gridSpan w:val="2"/>
            <w:shd w:val="clear" w:color="auto" w:fill="F7CAAC"/>
          </w:tcPr>
          <w:p w14:paraId="2DD18A6B" w14:textId="77777777" w:rsidR="00D61437" w:rsidRDefault="00D61437" w:rsidP="00573609">
            <w:pPr>
              <w:jc w:val="both"/>
              <w:rPr>
                <w:b/>
              </w:rPr>
            </w:pPr>
            <w:r>
              <w:rPr>
                <w:b/>
              </w:rPr>
              <w:t xml:space="preserve">Podpis </w:t>
            </w:r>
          </w:p>
        </w:tc>
        <w:tc>
          <w:tcPr>
            <w:tcW w:w="4513" w:type="dxa"/>
            <w:gridSpan w:val="24"/>
          </w:tcPr>
          <w:p w14:paraId="5AB7E3AA" w14:textId="77777777" w:rsidR="00D61437" w:rsidRDefault="00D61437" w:rsidP="00573609">
            <w:pPr>
              <w:jc w:val="both"/>
            </w:pPr>
          </w:p>
        </w:tc>
        <w:tc>
          <w:tcPr>
            <w:tcW w:w="830" w:type="dxa"/>
            <w:gridSpan w:val="7"/>
            <w:shd w:val="clear" w:color="auto" w:fill="F7CAAC"/>
          </w:tcPr>
          <w:p w14:paraId="5BA5E4D2" w14:textId="77777777" w:rsidR="00D61437" w:rsidRDefault="00D61437" w:rsidP="00573609">
            <w:pPr>
              <w:jc w:val="both"/>
            </w:pPr>
            <w:r>
              <w:rPr>
                <w:b/>
              </w:rPr>
              <w:t>datum</w:t>
            </w:r>
          </w:p>
        </w:tc>
        <w:tc>
          <w:tcPr>
            <w:tcW w:w="2110" w:type="dxa"/>
            <w:gridSpan w:val="9"/>
          </w:tcPr>
          <w:p w14:paraId="064833FE" w14:textId="77777777" w:rsidR="00D61437" w:rsidRDefault="00D61437" w:rsidP="00573609">
            <w:pPr>
              <w:jc w:val="both"/>
            </w:pPr>
          </w:p>
        </w:tc>
      </w:tr>
    </w:tbl>
    <w:p w14:paraId="55F73C6A" w14:textId="77777777" w:rsidR="00A6621E" w:rsidRDefault="00A6621E">
      <w:r>
        <w:br w:type="page"/>
      </w:r>
    </w:p>
    <w:tbl>
      <w:tblPr>
        <w:tblW w:w="99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34"/>
        <w:gridCol w:w="795"/>
        <w:gridCol w:w="1756"/>
        <w:gridCol w:w="489"/>
        <w:gridCol w:w="78"/>
        <w:gridCol w:w="390"/>
        <w:gridCol w:w="994"/>
        <w:gridCol w:w="601"/>
        <w:gridCol w:w="108"/>
        <w:gridCol w:w="77"/>
        <w:gridCol w:w="698"/>
        <w:gridCol w:w="709"/>
        <w:gridCol w:w="717"/>
      </w:tblGrid>
      <w:tr w:rsidR="00203A94" w14:paraId="4FF3E2DA" w14:textId="77777777" w:rsidTr="00A6621E">
        <w:tc>
          <w:tcPr>
            <w:tcW w:w="9964" w:type="dxa"/>
            <w:gridSpan w:val="14"/>
            <w:tcBorders>
              <w:bottom w:val="double" w:sz="4" w:space="0" w:color="auto"/>
            </w:tcBorders>
            <w:shd w:val="clear" w:color="auto" w:fill="BDD6EE"/>
          </w:tcPr>
          <w:p w14:paraId="68F9BDD1" w14:textId="696800E5" w:rsidR="00203A94" w:rsidRDefault="00203A94" w:rsidP="00573609">
            <w:pPr>
              <w:rPr>
                <w:b/>
                <w:sz w:val="28"/>
              </w:rPr>
            </w:pPr>
            <w:bookmarkStart w:id="339" w:name="_Hlk191549437"/>
            <w:r>
              <w:rPr>
                <w:b/>
                <w:sz w:val="28"/>
              </w:rPr>
              <w:lastRenderedPageBreak/>
              <w:t>C-I – Personální zabezpečení</w:t>
            </w:r>
          </w:p>
        </w:tc>
      </w:tr>
      <w:tr w:rsidR="00203A94" w14:paraId="5DC0698C" w14:textId="77777777" w:rsidTr="00A6621E">
        <w:tc>
          <w:tcPr>
            <w:tcW w:w="2518" w:type="dxa"/>
            <w:tcBorders>
              <w:top w:val="double" w:sz="4" w:space="0" w:color="auto"/>
            </w:tcBorders>
            <w:shd w:val="clear" w:color="auto" w:fill="F7CAAC"/>
          </w:tcPr>
          <w:p w14:paraId="5A529C8F" w14:textId="77777777" w:rsidR="00203A94" w:rsidRDefault="00203A94" w:rsidP="00573609">
            <w:pPr>
              <w:rPr>
                <w:b/>
              </w:rPr>
            </w:pPr>
            <w:r>
              <w:rPr>
                <w:b/>
              </w:rPr>
              <w:t>Vysoká škola</w:t>
            </w:r>
          </w:p>
        </w:tc>
        <w:tc>
          <w:tcPr>
            <w:tcW w:w="7446" w:type="dxa"/>
            <w:gridSpan w:val="13"/>
          </w:tcPr>
          <w:p w14:paraId="2E4D1236" w14:textId="77777777" w:rsidR="00203A94" w:rsidRDefault="00203A94" w:rsidP="00573609">
            <w:r>
              <w:t>Univerzita Tomáše Bati ve Zlíně</w:t>
            </w:r>
          </w:p>
        </w:tc>
      </w:tr>
      <w:tr w:rsidR="00203A94" w14:paraId="34932C6D" w14:textId="77777777" w:rsidTr="00A6621E">
        <w:tc>
          <w:tcPr>
            <w:tcW w:w="2518" w:type="dxa"/>
            <w:shd w:val="clear" w:color="auto" w:fill="F7CAAC"/>
          </w:tcPr>
          <w:p w14:paraId="399E0816" w14:textId="77777777" w:rsidR="00203A94" w:rsidRDefault="00203A94" w:rsidP="00573609">
            <w:pPr>
              <w:rPr>
                <w:b/>
              </w:rPr>
            </w:pPr>
            <w:r>
              <w:rPr>
                <w:b/>
              </w:rPr>
              <w:t>Součást vysoké školy</w:t>
            </w:r>
          </w:p>
        </w:tc>
        <w:tc>
          <w:tcPr>
            <w:tcW w:w="7446" w:type="dxa"/>
            <w:gridSpan w:val="13"/>
          </w:tcPr>
          <w:p w14:paraId="7EA900DD" w14:textId="77777777" w:rsidR="00203A94" w:rsidRDefault="00203A94" w:rsidP="00573609">
            <w:r>
              <w:t>Fakulta technologická</w:t>
            </w:r>
          </w:p>
        </w:tc>
      </w:tr>
      <w:tr w:rsidR="00203A94" w14:paraId="1D9E2BA6" w14:textId="77777777" w:rsidTr="00A6621E">
        <w:tc>
          <w:tcPr>
            <w:tcW w:w="2518" w:type="dxa"/>
            <w:shd w:val="clear" w:color="auto" w:fill="F7CAAC"/>
          </w:tcPr>
          <w:p w14:paraId="0D1C1B1B" w14:textId="77777777" w:rsidR="00203A94" w:rsidRDefault="00203A94" w:rsidP="00573609">
            <w:pPr>
              <w:rPr>
                <w:b/>
              </w:rPr>
            </w:pPr>
            <w:r>
              <w:rPr>
                <w:b/>
              </w:rPr>
              <w:t>Název studijního programu</w:t>
            </w:r>
          </w:p>
        </w:tc>
        <w:tc>
          <w:tcPr>
            <w:tcW w:w="7446" w:type="dxa"/>
            <w:gridSpan w:val="13"/>
          </w:tcPr>
          <w:p w14:paraId="0A48958E" w14:textId="48DFEFAE" w:rsidR="00203A94" w:rsidRDefault="00EB4C62" w:rsidP="00573609">
            <w:r w:rsidRPr="00EB4C62">
              <w:t>Materiály a technologie – specializace Polovodičové materiály</w:t>
            </w:r>
          </w:p>
        </w:tc>
      </w:tr>
      <w:tr w:rsidR="00203A94" w14:paraId="5B4E0C6E" w14:textId="77777777" w:rsidTr="00A6621E">
        <w:tc>
          <w:tcPr>
            <w:tcW w:w="2518" w:type="dxa"/>
            <w:shd w:val="clear" w:color="auto" w:fill="F7CAAC"/>
          </w:tcPr>
          <w:p w14:paraId="57FD4895" w14:textId="77777777" w:rsidR="00203A94" w:rsidRDefault="00203A94" w:rsidP="00573609">
            <w:pPr>
              <w:rPr>
                <w:b/>
              </w:rPr>
            </w:pPr>
            <w:r>
              <w:rPr>
                <w:b/>
              </w:rPr>
              <w:t>Jméno a příjmení</w:t>
            </w:r>
          </w:p>
        </w:tc>
        <w:tc>
          <w:tcPr>
            <w:tcW w:w="4536" w:type="dxa"/>
            <w:gridSpan w:val="7"/>
          </w:tcPr>
          <w:p w14:paraId="2AD66EB2" w14:textId="6A0BFBD8" w:rsidR="00203A94" w:rsidRDefault="00023988" w:rsidP="00573609">
            <w:bookmarkStart w:id="340" w:name="Kimmel"/>
            <w:bookmarkEnd w:id="340"/>
            <w:r>
              <w:rPr>
                <w:b/>
                <w:bCs/>
              </w:rPr>
              <w:t>Roman Kimmel</w:t>
            </w:r>
          </w:p>
        </w:tc>
        <w:tc>
          <w:tcPr>
            <w:tcW w:w="709" w:type="dxa"/>
            <w:gridSpan w:val="2"/>
            <w:shd w:val="clear" w:color="auto" w:fill="F7CAAC"/>
          </w:tcPr>
          <w:p w14:paraId="7F617216" w14:textId="77777777" w:rsidR="00203A94" w:rsidRDefault="00203A94" w:rsidP="00573609">
            <w:pPr>
              <w:rPr>
                <w:b/>
              </w:rPr>
            </w:pPr>
            <w:r>
              <w:rPr>
                <w:b/>
              </w:rPr>
              <w:t>Tituly</w:t>
            </w:r>
          </w:p>
        </w:tc>
        <w:tc>
          <w:tcPr>
            <w:tcW w:w="2201" w:type="dxa"/>
            <w:gridSpan w:val="4"/>
          </w:tcPr>
          <w:p w14:paraId="5862A483" w14:textId="6AF162F7" w:rsidR="00203A94" w:rsidRDefault="00203A94" w:rsidP="00573609">
            <w:r w:rsidRPr="00C17141">
              <w:t>Ing., Ph.D.</w:t>
            </w:r>
          </w:p>
        </w:tc>
      </w:tr>
      <w:tr w:rsidR="00203A94" w14:paraId="463A21C2" w14:textId="77777777" w:rsidTr="00A6621E">
        <w:tc>
          <w:tcPr>
            <w:tcW w:w="2518" w:type="dxa"/>
            <w:shd w:val="clear" w:color="auto" w:fill="F7CAAC"/>
          </w:tcPr>
          <w:p w14:paraId="5C3FC5CE" w14:textId="77777777" w:rsidR="00203A94" w:rsidRDefault="00203A94" w:rsidP="00573609">
            <w:pPr>
              <w:rPr>
                <w:b/>
              </w:rPr>
            </w:pPr>
            <w:r>
              <w:rPr>
                <w:b/>
              </w:rPr>
              <w:t>Rok narození</w:t>
            </w:r>
          </w:p>
        </w:tc>
        <w:tc>
          <w:tcPr>
            <w:tcW w:w="829" w:type="dxa"/>
            <w:gridSpan w:val="2"/>
          </w:tcPr>
          <w:p w14:paraId="1594549E" w14:textId="6414F837" w:rsidR="00203A94" w:rsidRDefault="00203A94" w:rsidP="00573609">
            <w:r>
              <w:t>19</w:t>
            </w:r>
            <w:r w:rsidR="00023988">
              <w:t>82</w:t>
            </w:r>
          </w:p>
        </w:tc>
        <w:tc>
          <w:tcPr>
            <w:tcW w:w="1756" w:type="dxa"/>
            <w:shd w:val="clear" w:color="auto" w:fill="F7CAAC"/>
          </w:tcPr>
          <w:p w14:paraId="767EF0A3" w14:textId="77777777" w:rsidR="00203A94" w:rsidRDefault="00203A94" w:rsidP="00573609">
            <w:pPr>
              <w:rPr>
                <w:b/>
              </w:rPr>
            </w:pPr>
            <w:r>
              <w:rPr>
                <w:b/>
              </w:rPr>
              <w:t>typ vztahu k VŠ</w:t>
            </w:r>
          </w:p>
        </w:tc>
        <w:tc>
          <w:tcPr>
            <w:tcW w:w="957" w:type="dxa"/>
            <w:gridSpan w:val="3"/>
          </w:tcPr>
          <w:p w14:paraId="7EE282BD" w14:textId="77777777" w:rsidR="00203A94" w:rsidRDefault="00203A94" w:rsidP="00573609">
            <w:r>
              <w:t>pp.</w:t>
            </w:r>
          </w:p>
        </w:tc>
        <w:tc>
          <w:tcPr>
            <w:tcW w:w="994" w:type="dxa"/>
            <w:shd w:val="clear" w:color="auto" w:fill="F7CAAC"/>
          </w:tcPr>
          <w:p w14:paraId="52BE91A8" w14:textId="77777777" w:rsidR="00203A94" w:rsidRDefault="00203A94" w:rsidP="00573609">
            <w:pPr>
              <w:rPr>
                <w:b/>
              </w:rPr>
            </w:pPr>
            <w:r>
              <w:rPr>
                <w:b/>
              </w:rPr>
              <w:t>rozsah</w:t>
            </w:r>
          </w:p>
        </w:tc>
        <w:tc>
          <w:tcPr>
            <w:tcW w:w="709" w:type="dxa"/>
            <w:gridSpan w:val="2"/>
          </w:tcPr>
          <w:p w14:paraId="73E6C3C1" w14:textId="77777777" w:rsidR="00203A94" w:rsidRDefault="00203A94" w:rsidP="00573609">
            <w:r>
              <w:t>40</w:t>
            </w:r>
          </w:p>
        </w:tc>
        <w:tc>
          <w:tcPr>
            <w:tcW w:w="775" w:type="dxa"/>
            <w:gridSpan w:val="2"/>
            <w:shd w:val="clear" w:color="auto" w:fill="F7CAAC"/>
          </w:tcPr>
          <w:p w14:paraId="76F0A843" w14:textId="77777777" w:rsidR="00203A94" w:rsidRDefault="00203A94" w:rsidP="00573609">
            <w:pPr>
              <w:rPr>
                <w:b/>
              </w:rPr>
            </w:pPr>
            <w:r>
              <w:rPr>
                <w:b/>
              </w:rPr>
              <w:t>do kdy</w:t>
            </w:r>
          </w:p>
        </w:tc>
        <w:tc>
          <w:tcPr>
            <w:tcW w:w="1426" w:type="dxa"/>
            <w:gridSpan w:val="2"/>
          </w:tcPr>
          <w:p w14:paraId="09741AF0" w14:textId="77777777" w:rsidR="00203A94" w:rsidRDefault="00203A94" w:rsidP="00573609">
            <w:r>
              <w:t>N</w:t>
            </w:r>
          </w:p>
        </w:tc>
      </w:tr>
      <w:tr w:rsidR="00203A94" w14:paraId="0ABCABF1" w14:textId="77777777" w:rsidTr="00A6621E">
        <w:tc>
          <w:tcPr>
            <w:tcW w:w="5103" w:type="dxa"/>
            <w:gridSpan w:val="4"/>
            <w:shd w:val="clear" w:color="auto" w:fill="F7CAAC"/>
          </w:tcPr>
          <w:p w14:paraId="3F2DEEA3" w14:textId="77777777" w:rsidR="00203A94" w:rsidRDefault="00203A94" w:rsidP="00573609">
            <w:pPr>
              <w:rPr>
                <w:b/>
              </w:rPr>
            </w:pPr>
            <w:r>
              <w:rPr>
                <w:b/>
              </w:rPr>
              <w:t>Typ vztahu na součásti VŠ, která uskutečňuje st. program</w:t>
            </w:r>
          </w:p>
        </w:tc>
        <w:tc>
          <w:tcPr>
            <w:tcW w:w="957" w:type="dxa"/>
            <w:gridSpan w:val="3"/>
          </w:tcPr>
          <w:p w14:paraId="6028B0EA" w14:textId="77777777" w:rsidR="00203A94" w:rsidRDefault="00203A94" w:rsidP="00573609">
            <w:r>
              <w:t>pp.</w:t>
            </w:r>
          </w:p>
        </w:tc>
        <w:tc>
          <w:tcPr>
            <w:tcW w:w="994" w:type="dxa"/>
            <w:shd w:val="clear" w:color="auto" w:fill="F7CAAC"/>
          </w:tcPr>
          <w:p w14:paraId="1417E8B6" w14:textId="77777777" w:rsidR="00203A94" w:rsidRDefault="00203A94" w:rsidP="00573609">
            <w:pPr>
              <w:rPr>
                <w:b/>
              </w:rPr>
            </w:pPr>
            <w:r>
              <w:rPr>
                <w:b/>
              </w:rPr>
              <w:t>rozsah</w:t>
            </w:r>
          </w:p>
        </w:tc>
        <w:tc>
          <w:tcPr>
            <w:tcW w:w="709" w:type="dxa"/>
            <w:gridSpan w:val="2"/>
          </w:tcPr>
          <w:p w14:paraId="74475093" w14:textId="77777777" w:rsidR="00203A94" w:rsidRDefault="00203A94" w:rsidP="00573609">
            <w:r>
              <w:t>40</w:t>
            </w:r>
          </w:p>
        </w:tc>
        <w:tc>
          <w:tcPr>
            <w:tcW w:w="775" w:type="dxa"/>
            <w:gridSpan w:val="2"/>
            <w:shd w:val="clear" w:color="auto" w:fill="F7CAAC"/>
          </w:tcPr>
          <w:p w14:paraId="6EEB1C06" w14:textId="77777777" w:rsidR="00203A94" w:rsidRDefault="00203A94" w:rsidP="00573609">
            <w:pPr>
              <w:rPr>
                <w:b/>
              </w:rPr>
            </w:pPr>
            <w:r>
              <w:rPr>
                <w:b/>
              </w:rPr>
              <w:t>do kdy</w:t>
            </w:r>
          </w:p>
        </w:tc>
        <w:tc>
          <w:tcPr>
            <w:tcW w:w="1426" w:type="dxa"/>
            <w:gridSpan w:val="2"/>
          </w:tcPr>
          <w:p w14:paraId="4C9EFF80" w14:textId="77777777" w:rsidR="00203A94" w:rsidRDefault="00203A94" w:rsidP="00573609">
            <w:r>
              <w:t>N</w:t>
            </w:r>
          </w:p>
        </w:tc>
      </w:tr>
      <w:tr w:rsidR="00203A94" w14:paraId="40B303AC" w14:textId="77777777" w:rsidTr="00A6621E">
        <w:tc>
          <w:tcPr>
            <w:tcW w:w="6060" w:type="dxa"/>
            <w:gridSpan w:val="7"/>
            <w:shd w:val="clear" w:color="auto" w:fill="F7CAAC"/>
          </w:tcPr>
          <w:p w14:paraId="031CF93F" w14:textId="77777777" w:rsidR="00203A94" w:rsidRDefault="00203A94" w:rsidP="00573609">
            <w:r>
              <w:rPr>
                <w:b/>
              </w:rPr>
              <w:t>Další současná působení jako akademický pracovník na jiných VŠ</w:t>
            </w:r>
          </w:p>
        </w:tc>
        <w:tc>
          <w:tcPr>
            <w:tcW w:w="1703" w:type="dxa"/>
            <w:gridSpan w:val="3"/>
            <w:shd w:val="clear" w:color="auto" w:fill="F7CAAC"/>
          </w:tcPr>
          <w:p w14:paraId="09929E50" w14:textId="77777777" w:rsidR="00203A94" w:rsidRDefault="00203A94" w:rsidP="00573609">
            <w:pPr>
              <w:rPr>
                <w:b/>
              </w:rPr>
            </w:pPr>
            <w:r>
              <w:rPr>
                <w:b/>
              </w:rPr>
              <w:t>typ prac. vztahu</w:t>
            </w:r>
          </w:p>
        </w:tc>
        <w:tc>
          <w:tcPr>
            <w:tcW w:w="2201" w:type="dxa"/>
            <w:gridSpan w:val="4"/>
            <w:shd w:val="clear" w:color="auto" w:fill="F7CAAC"/>
          </w:tcPr>
          <w:p w14:paraId="58D00DEC" w14:textId="77777777" w:rsidR="00203A94" w:rsidRDefault="00203A94" w:rsidP="00573609">
            <w:pPr>
              <w:rPr>
                <w:b/>
              </w:rPr>
            </w:pPr>
            <w:r>
              <w:rPr>
                <w:b/>
              </w:rPr>
              <w:t>rozsah</w:t>
            </w:r>
          </w:p>
        </w:tc>
      </w:tr>
      <w:tr w:rsidR="00203A94" w14:paraId="5D3BA9CE" w14:textId="77777777" w:rsidTr="00A6621E">
        <w:tc>
          <w:tcPr>
            <w:tcW w:w="6060" w:type="dxa"/>
            <w:gridSpan w:val="7"/>
          </w:tcPr>
          <w:p w14:paraId="2EA0AC16" w14:textId="77777777" w:rsidR="00203A94" w:rsidRDefault="00203A94" w:rsidP="00573609">
            <w:r>
              <w:t>---</w:t>
            </w:r>
          </w:p>
        </w:tc>
        <w:tc>
          <w:tcPr>
            <w:tcW w:w="1703" w:type="dxa"/>
            <w:gridSpan w:val="3"/>
          </w:tcPr>
          <w:p w14:paraId="64F69039" w14:textId="77777777" w:rsidR="00203A94" w:rsidRDefault="00203A94" w:rsidP="00573609">
            <w:r>
              <w:t>---</w:t>
            </w:r>
          </w:p>
        </w:tc>
        <w:tc>
          <w:tcPr>
            <w:tcW w:w="2201" w:type="dxa"/>
            <w:gridSpan w:val="4"/>
          </w:tcPr>
          <w:p w14:paraId="6207B871" w14:textId="77777777" w:rsidR="00203A94" w:rsidRDefault="00203A94" w:rsidP="00573609">
            <w:r>
              <w:t>---</w:t>
            </w:r>
          </w:p>
        </w:tc>
      </w:tr>
      <w:tr w:rsidR="00203A94" w14:paraId="3F0281C0" w14:textId="77777777" w:rsidTr="00A6621E">
        <w:tc>
          <w:tcPr>
            <w:tcW w:w="6060" w:type="dxa"/>
            <w:gridSpan w:val="7"/>
          </w:tcPr>
          <w:p w14:paraId="54EE2D1C" w14:textId="77777777" w:rsidR="00203A94" w:rsidRDefault="00203A94" w:rsidP="00573609"/>
        </w:tc>
        <w:tc>
          <w:tcPr>
            <w:tcW w:w="1703" w:type="dxa"/>
            <w:gridSpan w:val="3"/>
          </w:tcPr>
          <w:p w14:paraId="50456CE1" w14:textId="77777777" w:rsidR="00203A94" w:rsidRDefault="00203A94" w:rsidP="00573609"/>
        </w:tc>
        <w:tc>
          <w:tcPr>
            <w:tcW w:w="2201" w:type="dxa"/>
            <w:gridSpan w:val="4"/>
          </w:tcPr>
          <w:p w14:paraId="126EC830" w14:textId="77777777" w:rsidR="00203A94" w:rsidRDefault="00203A94" w:rsidP="00573609"/>
        </w:tc>
      </w:tr>
      <w:tr w:rsidR="00203A94" w14:paraId="367850E4" w14:textId="77777777" w:rsidTr="00A6621E">
        <w:tc>
          <w:tcPr>
            <w:tcW w:w="9964" w:type="dxa"/>
            <w:gridSpan w:val="14"/>
            <w:shd w:val="clear" w:color="auto" w:fill="F7CAAC"/>
          </w:tcPr>
          <w:p w14:paraId="5E3871F3" w14:textId="77777777" w:rsidR="00203A94" w:rsidRDefault="00203A94" w:rsidP="005B52EB">
            <w:pPr>
              <w:jc w:val="both"/>
            </w:pPr>
            <w:r>
              <w:rPr>
                <w:b/>
              </w:rPr>
              <w:t>Předměty příslušného studijního programu a způsob zapojení do jejich výuky, příp. další zapojení do uskutečňování studijního programu</w:t>
            </w:r>
          </w:p>
        </w:tc>
      </w:tr>
      <w:tr w:rsidR="00203A94" w:rsidRPr="002827C6" w14:paraId="3EBE25C2" w14:textId="77777777" w:rsidTr="00A6621E">
        <w:trPr>
          <w:trHeight w:val="272"/>
        </w:trPr>
        <w:tc>
          <w:tcPr>
            <w:tcW w:w="9964" w:type="dxa"/>
            <w:gridSpan w:val="14"/>
            <w:tcBorders>
              <w:top w:val="nil"/>
            </w:tcBorders>
          </w:tcPr>
          <w:p w14:paraId="40C41DF5" w14:textId="775C6E2A" w:rsidR="00203A94" w:rsidRPr="00023988" w:rsidRDefault="00023988" w:rsidP="00E7488D">
            <w:pPr>
              <w:spacing w:before="120" w:after="120"/>
            </w:pPr>
            <w:r w:rsidRPr="00023988">
              <w:rPr>
                <w:lang w:val="en-US"/>
              </w:rPr>
              <w:t>Laboratoř anorganické chemie (100% l)</w:t>
            </w:r>
          </w:p>
        </w:tc>
      </w:tr>
      <w:tr w:rsidR="00203A94" w:rsidRPr="002827C6" w14:paraId="700F1415" w14:textId="77777777" w:rsidTr="00A6621E">
        <w:trPr>
          <w:trHeight w:val="241"/>
        </w:trPr>
        <w:tc>
          <w:tcPr>
            <w:tcW w:w="9964" w:type="dxa"/>
            <w:gridSpan w:val="14"/>
            <w:tcBorders>
              <w:top w:val="nil"/>
            </w:tcBorders>
            <w:shd w:val="clear" w:color="auto" w:fill="FBD4B4"/>
          </w:tcPr>
          <w:p w14:paraId="1FBB5094" w14:textId="551E3D6D" w:rsidR="00203A94" w:rsidRPr="002827C6" w:rsidRDefault="004964CD" w:rsidP="00573609">
            <w:pPr>
              <w:rPr>
                <w:b/>
              </w:rPr>
            </w:pPr>
            <w:r w:rsidRPr="002827C6">
              <w:rPr>
                <w:b/>
              </w:rPr>
              <w:t>Z</w:t>
            </w:r>
            <w:r w:rsidR="00203A94" w:rsidRPr="002827C6">
              <w:rPr>
                <w:b/>
              </w:rPr>
              <w:t>apojení do výuky v dalších studijních programech na téže vysoké škole (pouze u garantů ZT a PZ předmětů)</w:t>
            </w:r>
          </w:p>
        </w:tc>
      </w:tr>
      <w:tr w:rsidR="00203A94" w:rsidRPr="002827C6" w14:paraId="42C1DF88" w14:textId="77777777" w:rsidTr="00A6621E">
        <w:trPr>
          <w:trHeight w:val="340"/>
        </w:trPr>
        <w:tc>
          <w:tcPr>
            <w:tcW w:w="2552" w:type="dxa"/>
            <w:gridSpan w:val="2"/>
            <w:tcBorders>
              <w:top w:val="nil"/>
            </w:tcBorders>
          </w:tcPr>
          <w:p w14:paraId="0D824D10" w14:textId="77777777" w:rsidR="00203A94" w:rsidRPr="002827C6" w:rsidRDefault="00203A94" w:rsidP="00217BDE">
            <w:pPr>
              <w:jc w:val="both"/>
              <w:rPr>
                <w:b/>
              </w:rPr>
            </w:pPr>
            <w:r w:rsidRPr="002827C6">
              <w:rPr>
                <w:b/>
              </w:rPr>
              <w:t>Název studijního předmětu</w:t>
            </w:r>
          </w:p>
        </w:tc>
        <w:tc>
          <w:tcPr>
            <w:tcW w:w="2551" w:type="dxa"/>
            <w:gridSpan w:val="2"/>
            <w:tcBorders>
              <w:top w:val="nil"/>
            </w:tcBorders>
          </w:tcPr>
          <w:p w14:paraId="5AD313C9" w14:textId="77777777" w:rsidR="00203A94" w:rsidRPr="002827C6" w:rsidRDefault="00203A94" w:rsidP="00217BDE">
            <w:pPr>
              <w:jc w:val="both"/>
              <w:rPr>
                <w:b/>
              </w:rPr>
            </w:pPr>
            <w:r w:rsidRPr="002827C6">
              <w:rPr>
                <w:b/>
              </w:rPr>
              <w:t>Název studijního programu</w:t>
            </w:r>
          </w:p>
        </w:tc>
        <w:tc>
          <w:tcPr>
            <w:tcW w:w="567" w:type="dxa"/>
            <w:gridSpan w:val="2"/>
            <w:tcBorders>
              <w:top w:val="nil"/>
            </w:tcBorders>
          </w:tcPr>
          <w:p w14:paraId="6EAAEFF7" w14:textId="77777777" w:rsidR="00203A94" w:rsidRPr="002827C6" w:rsidRDefault="00203A94" w:rsidP="00217BDE">
            <w:pPr>
              <w:jc w:val="both"/>
              <w:rPr>
                <w:b/>
              </w:rPr>
            </w:pPr>
            <w:r w:rsidRPr="002827C6">
              <w:rPr>
                <w:b/>
              </w:rPr>
              <w:t>Sem.</w:t>
            </w:r>
          </w:p>
        </w:tc>
        <w:tc>
          <w:tcPr>
            <w:tcW w:w="1985" w:type="dxa"/>
            <w:gridSpan w:val="3"/>
            <w:tcBorders>
              <w:top w:val="nil"/>
            </w:tcBorders>
          </w:tcPr>
          <w:p w14:paraId="2EC4D0CA" w14:textId="77777777" w:rsidR="00203A94" w:rsidRPr="002827C6" w:rsidRDefault="00203A94" w:rsidP="00217BDE">
            <w:pPr>
              <w:jc w:val="both"/>
              <w:rPr>
                <w:b/>
              </w:rPr>
            </w:pPr>
            <w:r w:rsidRPr="002827C6">
              <w:rPr>
                <w:b/>
              </w:rPr>
              <w:t>Role ve výuce daného předmětu</w:t>
            </w:r>
          </w:p>
        </w:tc>
        <w:tc>
          <w:tcPr>
            <w:tcW w:w="2309" w:type="dxa"/>
            <w:gridSpan w:val="5"/>
            <w:tcBorders>
              <w:top w:val="nil"/>
            </w:tcBorders>
          </w:tcPr>
          <w:p w14:paraId="4F8AAB2D" w14:textId="77777777" w:rsidR="00203A94" w:rsidRDefault="00203A94" w:rsidP="00217BDE">
            <w:pPr>
              <w:jc w:val="both"/>
              <w:rPr>
                <w:b/>
              </w:rPr>
            </w:pPr>
            <w:r w:rsidRPr="0053377E">
              <w:rPr>
                <w:b/>
                <w:i/>
              </w:rPr>
              <w:t>(</w:t>
            </w:r>
            <w:r w:rsidRPr="00F20AEF">
              <w:rPr>
                <w:b/>
                <w:i/>
                <w:iCs/>
              </w:rPr>
              <w:t>nepovinný údaj</w:t>
            </w:r>
            <w:r w:rsidRPr="0053377E">
              <w:rPr>
                <w:b/>
                <w:i/>
              </w:rPr>
              <w:t>)</w:t>
            </w:r>
            <w:r>
              <w:rPr>
                <w:b/>
              </w:rPr>
              <w:t xml:space="preserve"> </w:t>
            </w:r>
          </w:p>
          <w:p w14:paraId="15D5B65E" w14:textId="77777777" w:rsidR="00203A94" w:rsidRPr="002827C6" w:rsidRDefault="00203A94" w:rsidP="00217BDE">
            <w:pPr>
              <w:jc w:val="both"/>
              <w:rPr>
                <w:b/>
              </w:rPr>
            </w:pPr>
            <w:r w:rsidRPr="002827C6">
              <w:rPr>
                <w:b/>
              </w:rPr>
              <w:t>Počet hodin za semestr</w:t>
            </w:r>
          </w:p>
        </w:tc>
      </w:tr>
      <w:tr w:rsidR="00203A94" w:rsidRPr="00461AFF" w14:paraId="26539631" w14:textId="77777777" w:rsidTr="00A6621E">
        <w:trPr>
          <w:trHeight w:val="285"/>
        </w:trPr>
        <w:tc>
          <w:tcPr>
            <w:tcW w:w="2552" w:type="dxa"/>
            <w:gridSpan w:val="2"/>
            <w:tcBorders>
              <w:top w:val="nil"/>
            </w:tcBorders>
            <w:vAlign w:val="center"/>
          </w:tcPr>
          <w:p w14:paraId="22A944C4" w14:textId="77777777" w:rsidR="00203A94" w:rsidRPr="00B73234" w:rsidRDefault="00203A94" w:rsidP="00573609"/>
        </w:tc>
        <w:tc>
          <w:tcPr>
            <w:tcW w:w="2551" w:type="dxa"/>
            <w:gridSpan w:val="2"/>
            <w:tcBorders>
              <w:top w:val="nil"/>
            </w:tcBorders>
            <w:vAlign w:val="center"/>
          </w:tcPr>
          <w:p w14:paraId="52BFDD4E" w14:textId="77777777" w:rsidR="00203A94" w:rsidRPr="00B73234" w:rsidRDefault="00203A94" w:rsidP="00573609"/>
        </w:tc>
        <w:tc>
          <w:tcPr>
            <w:tcW w:w="567" w:type="dxa"/>
            <w:gridSpan w:val="2"/>
            <w:tcBorders>
              <w:top w:val="nil"/>
            </w:tcBorders>
            <w:vAlign w:val="center"/>
          </w:tcPr>
          <w:p w14:paraId="2599EBD4" w14:textId="77777777" w:rsidR="00203A94" w:rsidRPr="00B73234" w:rsidRDefault="00203A94" w:rsidP="00573609"/>
        </w:tc>
        <w:tc>
          <w:tcPr>
            <w:tcW w:w="1985" w:type="dxa"/>
            <w:gridSpan w:val="3"/>
            <w:tcBorders>
              <w:top w:val="nil"/>
            </w:tcBorders>
            <w:vAlign w:val="center"/>
          </w:tcPr>
          <w:p w14:paraId="1CF8EC79" w14:textId="77777777" w:rsidR="00203A94" w:rsidRPr="00B73234" w:rsidRDefault="00203A94" w:rsidP="00573609"/>
        </w:tc>
        <w:tc>
          <w:tcPr>
            <w:tcW w:w="2309" w:type="dxa"/>
            <w:gridSpan w:val="5"/>
            <w:tcBorders>
              <w:top w:val="nil"/>
            </w:tcBorders>
          </w:tcPr>
          <w:p w14:paraId="1494AA3D" w14:textId="77777777" w:rsidR="00203A94" w:rsidRPr="00B73234" w:rsidRDefault="00203A94" w:rsidP="00573609"/>
        </w:tc>
      </w:tr>
      <w:tr w:rsidR="00203A94" w:rsidRPr="00461AFF" w14:paraId="72124242" w14:textId="77777777" w:rsidTr="00A6621E">
        <w:trPr>
          <w:trHeight w:val="284"/>
        </w:trPr>
        <w:tc>
          <w:tcPr>
            <w:tcW w:w="2552" w:type="dxa"/>
            <w:gridSpan w:val="2"/>
            <w:tcBorders>
              <w:top w:val="nil"/>
            </w:tcBorders>
            <w:vAlign w:val="center"/>
          </w:tcPr>
          <w:p w14:paraId="6FB599D5" w14:textId="77777777" w:rsidR="00203A94" w:rsidRPr="00F7624C" w:rsidRDefault="00203A94" w:rsidP="00573609"/>
        </w:tc>
        <w:tc>
          <w:tcPr>
            <w:tcW w:w="2551" w:type="dxa"/>
            <w:gridSpan w:val="2"/>
            <w:tcBorders>
              <w:top w:val="nil"/>
            </w:tcBorders>
            <w:vAlign w:val="center"/>
          </w:tcPr>
          <w:p w14:paraId="24DB7DE3" w14:textId="77777777" w:rsidR="00203A94" w:rsidRPr="00B73234" w:rsidRDefault="00203A94" w:rsidP="00573609"/>
        </w:tc>
        <w:tc>
          <w:tcPr>
            <w:tcW w:w="567" w:type="dxa"/>
            <w:gridSpan w:val="2"/>
            <w:tcBorders>
              <w:top w:val="nil"/>
            </w:tcBorders>
            <w:vAlign w:val="center"/>
          </w:tcPr>
          <w:p w14:paraId="13792A89" w14:textId="77777777" w:rsidR="00203A94" w:rsidRPr="00B73234" w:rsidRDefault="00203A94" w:rsidP="00573609"/>
        </w:tc>
        <w:tc>
          <w:tcPr>
            <w:tcW w:w="1985" w:type="dxa"/>
            <w:gridSpan w:val="3"/>
            <w:tcBorders>
              <w:top w:val="nil"/>
            </w:tcBorders>
            <w:vAlign w:val="center"/>
          </w:tcPr>
          <w:p w14:paraId="2A617EAC" w14:textId="77777777" w:rsidR="00203A94" w:rsidRPr="00B73234" w:rsidRDefault="00203A94" w:rsidP="00573609"/>
        </w:tc>
        <w:tc>
          <w:tcPr>
            <w:tcW w:w="2309" w:type="dxa"/>
            <w:gridSpan w:val="5"/>
            <w:tcBorders>
              <w:top w:val="nil"/>
            </w:tcBorders>
          </w:tcPr>
          <w:p w14:paraId="79454919" w14:textId="77777777" w:rsidR="00203A94" w:rsidRPr="00B73234" w:rsidRDefault="00203A94" w:rsidP="00573609"/>
        </w:tc>
      </w:tr>
      <w:tr w:rsidR="00203A94" w14:paraId="12CED1F3" w14:textId="77777777" w:rsidTr="00A6621E">
        <w:tc>
          <w:tcPr>
            <w:tcW w:w="9964" w:type="dxa"/>
            <w:gridSpan w:val="14"/>
            <w:shd w:val="clear" w:color="auto" w:fill="F7CAAC"/>
          </w:tcPr>
          <w:p w14:paraId="0BC15461" w14:textId="77777777" w:rsidR="00203A94" w:rsidRDefault="00203A94" w:rsidP="00573609">
            <w:r>
              <w:rPr>
                <w:b/>
              </w:rPr>
              <w:t xml:space="preserve">Údaje o vzdělání na VŠ </w:t>
            </w:r>
          </w:p>
        </w:tc>
      </w:tr>
      <w:tr w:rsidR="00203A94" w14:paraId="2D3D1A69" w14:textId="77777777" w:rsidTr="00A6621E">
        <w:trPr>
          <w:trHeight w:val="215"/>
        </w:trPr>
        <w:tc>
          <w:tcPr>
            <w:tcW w:w="9964" w:type="dxa"/>
            <w:gridSpan w:val="14"/>
          </w:tcPr>
          <w:p w14:paraId="23592069" w14:textId="5266F176" w:rsidR="00023988" w:rsidRDefault="00023988" w:rsidP="00573609">
            <w:pPr>
              <w:spacing w:before="120" w:after="120"/>
              <w:rPr>
                <w:b/>
              </w:rPr>
            </w:pPr>
            <w:r w:rsidRPr="006574D1">
              <w:t xml:space="preserve">2010: UTB </w:t>
            </w:r>
            <w:r w:rsidRPr="006574D1">
              <w:rPr>
                <w:rFonts w:eastAsia="Calibri"/>
              </w:rPr>
              <w:t xml:space="preserve">Zlín, FT, SP </w:t>
            </w:r>
            <w:r w:rsidRPr="006574D1">
              <w:t>Chemie a technologie potravin,</w:t>
            </w:r>
            <w:r w:rsidRPr="006574D1">
              <w:rPr>
                <w:rFonts w:eastAsia="Calibri"/>
              </w:rPr>
              <w:t xml:space="preserve"> obor T</w:t>
            </w:r>
            <w:r w:rsidRPr="006574D1">
              <w:t>echnologie potravin</w:t>
            </w:r>
            <w:r w:rsidRPr="006574D1">
              <w:rPr>
                <w:rFonts w:eastAsia="Calibri"/>
              </w:rPr>
              <w:t>, Ph.D.</w:t>
            </w:r>
          </w:p>
        </w:tc>
      </w:tr>
      <w:tr w:rsidR="00203A94" w14:paraId="398AC3F8" w14:textId="77777777" w:rsidTr="00A6621E">
        <w:tc>
          <w:tcPr>
            <w:tcW w:w="9964" w:type="dxa"/>
            <w:gridSpan w:val="14"/>
            <w:shd w:val="clear" w:color="auto" w:fill="F7CAAC"/>
          </w:tcPr>
          <w:p w14:paraId="1C2B05D0" w14:textId="6C87A3FC" w:rsidR="00203A94" w:rsidRDefault="00895794" w:rsidP="00573609">
            <w:pPr>
              <w:rPr>
                <w:b/>
              </w:rPr>
            </w:pPr>
            <w:r>
              <w:rPr>
                <w:b/>
              </w:rPr>
              <w:t>Ú</w:t>
            </w:r>
            <w:r w:rsidR="00203A94">
              <w:rPr>
                <w:b/>
              </w:rPr>
              <w:t>daje o odborném působení od absolvování VŠ</w:t>
            </w:r>
          </w:p>
        </w:tc>
      </w:tr>
      <w:tr w:rsidR="00203A94" w:rsidRPr="009B6AE3" w14:paraId="06502DA5" w14:textId="77777777" w:rsidTr="00A6621E">
        <w:trPr>
          <w:trHeight w:val="449"/>
        </w:trPr>
        <w:tc>
          <w:tcPr>
            <w:tcW w:w="9964" w:type="dxa"/>
            <w:gridSpan w:val="14"/>
          </w:tcPr>
          <w:p w14:paraId="1B8CDEE8" w14:textId="58D5EF72" w:rsidR="00023988" w:rsidRPr="009B6AE3" w:rsidRDefault="00203A94" w:rsidP="00023988">
            <w:pPr>
              <w:spacing w:before="120" w:after="120"/>
              <w:rPr>
                <w:color w:val="FF0000"/>
              </w:rPr>
            </w:pPr>
            <w:r w:rsidRPr="003571DC">
              <w:rPr>
                <w:kern w:val="1"/>
                <w:lang w:eastAsia="zh-CN"/>
              </w:rPr>
              <w:t>200</w:t>
            </w:r>
            <w:r w:rsidR="00023988">
              <w:rPr>
                <w:kern w:val="1"/>
                <w:lang w:eastAsia="zh-CN"/>
              </w:rPr>
              <w:t>6</w:t>
            </w:r>
            <w:r w:rsidRPr="003571DC">
              <w:rPr>
                <w:kern w:val="1"/>
                <w:lang w:eastAsia="zh-CN"/>
              </w:rPr>
              <w:t xml:space="preserve"> – dosud: UTB Zlín, FT, </w:t>
            </w:r>
            <w:r w:rsidR="00023988">
              <w:rPr>
                <w:kern w:val="1"/>
                <w:lang w:eastAsia="zh-CN"/>
              </w:rPr>
              <w:t xml:space="preserve">Ústav chemie, </w:t>
            </w:r>
            <w:r w:rsidRPr="003571DC">
              <w:rPr>
                <w:kern w:val="1"/>
                <w:lang w:eastAsia="zh-CN"/>
              </w:rPr>
              <w:t xml:space="preserve">asistent, od r. 2010 </w:t>
            </w:r>
            <w:r w:rsidR="00023988">
              <w:rPr>
                <w:kern w:val="1"/>
                <w:lang w:eastAsia="zh-CN"/>
              </w:rPr>
              <w:t>odborný asistent</w:t>
            </w:r>
            <w:r>
              <w:rPr>
                <w:kern w:val="1"/>
                <w:lang w:eastAsia="zh-CN"/>
              </w:rPr>
              <w:t xml:space="preserve"> </w:t>
            </w:r>
            <w:r>
              <w:t>(pp.)</w:t>
            </w:r>
          </w:p>
        </w:tc>
      </w:tr>
      <w:tr w:rsidR="00203A94" w14:paraId="40C1D504" w14:textId="77777777" w:rsidTr="00A6621E">
        <w:trPr>
          <w:trHeight w:val="250"/>
        </w:trPr>
        <w:tc>
          <w:tcPr>
            <w:tcW w:w="9964" w:type="dxa"/>
            <w:gridSpan w:val="14"/>
            <w:shd w:val="clear" w:color="auto" w:fill="F7CAAC"/>
          </w:tcPr>
          <w:p w14:paraId="4CF3D1BB" w14:textId="37E5032D" w:rsidR="00203A94" w:rsidRDefault="00895794" w:rsidP="00573609">
            <w:r>
              <w:rPr>
                <w:b/>
              </w:rPr>
              <w:t>Z</w:t>
            </w:r>
            <w:r w:rsidR="00203A94">
              <w:rPr>
                <w:b/>
              </w:rPr>
              <w:t>kušenosti s vedením kvalifikačních a rigorózních prací</w:t>
            </w:r>
          </w:p>
        </w:tc>
      </w:tr>
      <w:tr w:rsidR="00203A94" w14:paraId="4A28024F" w14:textId="77777777" w:rsidTr="00A6621E">
        <w:trPr>
          <w:trHeight w:val="240"/>
        </w:trPr>
        <w:tc>
          <w:tcPr>
            <w:tcW w:w="9964" w:type="dxa"/>
            <w:gridSpan w:val="14"/>
          </w:tcPr>
          <w:p w14:paraId="6715CB60" w14:textId="72D0222F" w:rsidR="00203A94" w:rsidRDefault="00203A94" w:rsidP="00573609">
            <w:pPr>
              <w:spacing w:before="120" w:after="120"/>
            </w:pPr>
            <w:r>
              <w:t xml:space="preserve">Počet obhájených prací, které vyučující vedl v období </w:t>
            </w:r>
            <w:r w:rsidR="004E5163" w:rsidRPr="00713913">
              <w:t>2015 – 2024</w:t>
            </w:r>
            <w:r w:rsidRPr="008E1653">
              <w:t xml:space="preserve">: </w:t>
            </w:r>
            <w:r w:rsidR="00D6190D" w:rsidRPr="008E1653">
              <w:rPr>
                <w:b/>
              </w:rPr>
              <w:t>8</w:t>
            </w:r>
            <w:r w:rsidRPr="008E1653">
              <w:rPr>
                <w:b/>
              </w:rPr>
              <w:t xml:space="preserve"> </w:t>
            </w:r>
            <w:r w:rsidRPr="008E1653">
              <w:t xml:space="preserve">BP, </w:t>
            </w:r>
            <w:r w:rsidR="00D6190D" w:rsidRPr="008E1653">
              <w:rPr>
                <w:b/>
              </w:rPr>
              <w:t>11</w:t>
            </w:r>
            <w:r w:rsidRPr="008E1653">
              <w:rPr>
                <w:b/>
              </w:rPr>
              <w:t xml:space="preserve"> </w:t>
            </w:r>
            <w:r w:rsidRPr="008E1653">
              <w:t>DP.</w:t>
            </w:r>
          </w:p>
        </w:tc>
      </w:tr>
      <w:tr w:rsidR="00203A94" w14:paraId="4009CB15" w14:textId="77777777" w:rsidTr="00A6621E">
        <w:trPr>
          <w:cantSplit/>
        </w:trPr>
        <w:tc>
          <w:tcPr>
            <w:tcW w:w="3347" w:type="dxa"/>
            <w:gridSpan w:val="3"/>
            <w:tcBorders>
              <w:top w:val="single" w:sz="12" w:space="0" w:color="auto"/>
            </w:tcBorders>
            <w:shd w:val="clear" w:color="auto" w:fill="F7CAAC"/>
          </w:tcPr>
          <w:p w14:paraId="7BED61C5" w14:textId="77777777" w:rsidR="00203A94" w:rsidRDefault="00203A94" w:rsidP="00573609">
            <w:r>
              <w:rPr>
                <w:b/>
              </w:rPr>
              <w:t xml:space="preserve">Obor habilitačního řízení </w:t>
            </w:r>
          </w:p>
        </w:tc>
        <w:tc>
          <w:tcPr>
            <w:tcW w:w="2245" w:type="dxa"/>
            <w:gridSpan w:val="2"/>
            <w:tcBorders>
              <w:top w:val="single" w:sz="12" w:space="0" w:color="auto"/>
            </w:tcBorders>
            <w:shd w:val="clear" w:color="auto" w:fill="F7CAAC"/>
          </w:tcPr>
          <w:p w14:paraId="5CCCB0EF" w14:textId="77777777" w:rsidR="00203A94" w:rsidRDefault="00203A94" w:rsidP="00573609">
            <w:r>
              <w:rPr>
                <w:b/>
              </w:rPr>
              <w:t>Rok udělení hodnosti</w:t>
            </w:r>
          </w:p>
        </w:tc>
        <w:tc>
          <w:tcPr>
            <w:tcW w:w="2248" w:type="dxa"/>
            <w:gridSpan w:val="6"/>
            <w:tcBorders>
              <w:top w:val="single" w:sz="12" w:space="0" w:color="auto"/>
              <w:right w:val="single" w:sz="12" w:space="0" w:color="auto"/>
            </w:tcBorders>
            <w:shd w:val="clear" w:color="auto" w:fill="F7CAAC"/>
          </w:tcPr>
          <w:p w14:paraId="33ACB018" w14:textId="77777777" w:rsidR="00203A94" w:rsidRDefault="00203A94" w:rsidP="00573609">
            <w:r>
              <w:rPr>
                <w:b/>
              </w:rPr>
              <w:t>Řízení konáno na VŠ</w:t>
            </w:r>
          </w:p>
        </w:tc>
        <w:tc>
          <w:tcPr>
            <w:tcW w:w="2124" w:type="dxa"/>
            <w:gridSpan w:val="3"/>
            <w:tcBorders>
              <w:top w:val="single" w:sz="12" w:space="0" w:color="auto"/>
              <w:left w:val="single" w:sz="12" w:space="0" w:color="auto"/>
            </w:tcBorders>
            <w:shd w:val="clear" w:color="auto" w:fill="F7CAAC"/>
          </w:tcPr>
          <w:p w14:paraId="02EC5872" w14:textId="7B08E1C3" w:rsidR="00203A94" w:rsidRDefault="00895794" w:rsidP="00573609">
            <w:pPr>
              <w:rPr>
                <w:b/>
              </w:rPr>
            </w:pPr>
            <w:r>
              <w:rPr>
                <w:b/>
              </w:rPr>
              <w:t>O</w:t>
            </w:r>
            <w:r w:rsidR="00203A94">
              <w:rPr>
                <w:b/>
              </w:rPr>
              <w:t>hlasy publikací</w:t>
            </w:r>
          </w:p>
        </w:tc>
      </w:tr>
      <w:tr w:rsidR="00023988" w14:paraId="463975EE" w14:textId="77777777" w:rsidTr="00A6621E">
        <w:trPr>
          <w:cantSplit/>
        </w:trPr>
        <w:tc>
          <w:tcPr>
            <w:tcW w:w="3347" w:type="dxa"/>
            <w:gridSpan w:val="3"/>
            <w:vAlign w:val="center"/>
          </w:tcPr>
          <w:p w14:paraId="52C0AAEA" w14:textId="74F08E73" w:rsidR="00023988" w:rsidRPr="00464159" w:rsidRDefault="00023988" w:rsidP="00E70172">
            <w:pPr>
              <w:spacing w:before="60" w:after="60"/>
              <w:rPr>
                <w:highlight w:val="yellow"/>
              </w:rPr>
            </w:pPr>
            <w:r>
              <w:t>---</w:t>
            </w:r>
          </w:p>
        </w:tc>
        <w:tc>
          <w:tcPr>
            <w:tcW w:w="2245" w:type="dxa"/>
            <w:gridSpan w:val="2"/>
            <w:vAlign w:val="center"/>
          </w:tcPr>
          <w:p w14:paraId="4469AC06" w14:textId="4C356C7C" w:rsidR="00023988" w:rsidRPr="00BD5103" w:rsidRDefault="00023988" w:rsidP="00E70172">
            <w:pPr>
              <w:spacing w:before="60" w:after="60"/>
            </w:pPr>
            <w:r>
              <w:t>---</w:t>
            </w:r>
          </w:p>
        </w:tc>
        <w:tc>
          <w:tcPr>
            <w:tcW w:w="2248" w:type="dxa"/>
            <w:gridSpan w:val="6"/>
            <w:tcBorders>
              <w:right w:val="single" w:sz="12" w:space="0" w:color="auto"/>
            </w:tcBorders>
            <w:vAlign w:val="center"/>
          </w:tcPr>
          <w:p w14:paraId="24F933EE" w14:textId="7A25BD70" w:rsidR="00023988" w:rsidRPr="00BD5103" w:rsidRDefault="00023988" w:rsidP="00E70172">
            <w:pPr>
              <w:spacing w:before="60" w:after="60"/>
            </w:pPr>
            <w:r>
              <w:t>---</w:t>
            </w:r>
          </w:p>
        </w:tc>
        <w:tc>
          <w:tcPr>
            <w:tcW w:w="698" w:type="dxa"/>
            <w:tcBorders>
              <w:left w:val="single" w:sz="12" w:space="0" w:color="auto"/>
            </w:tcBorders>
            <w:shd w:val="clear" w:color="auto" w:fill="F7CAAC"/>
            <w:vAlign w:val="center"/>
          </w:tcPr>
          <w:p w14:paraId="0749EB76" w14:textId="77777777" w:rsidR="00023988" w:rsidRPr="00F20AEF" w:rsidRDefault="00023988" w:rsidP="00E70172">
            <w:pPr>
              <w:spacing w:before="60" w:after="60"/>
              <w:jc w:val="center"/>
            </w:pPr>
            <w:r w:rsidRPr="00F20AEF">
              <w:rPr>
                <w:b/>
              </w:rPr>
              <w:t>WoS</w:t>
            </w:r>
          </w:p>
        </w:tc>
        <w:tc>
          <w:tcPr>
            <w:tcW w:w="709" w:type="dxa"/>
            <w:shd w:val="clear" w:color="auto" w:fill="F7CAAC"/>
            <w:vAlign w:val="center"/>
          </w:tcPr>
          <w:p w14:paraId="39DAB19C" w14:textId="77777777" w:rsidR="00023988" w:rsidRPr="00F20AEF" w:rsidRDefault="00023988" w:rsidP="00E70172">
            <w:pPr>
              <w:spacing w:before="60" w:after="60"/>
              <w:jc w:val="center"/>
              <w:rPr>
                <w:sz w:val="18"/>
              </w:rPr>
            </w:pPr>
            <w:r w:rsidRPr="00F20AEF">
              <w:rPr>
                <w:b/>
                <w:sz w:val="18"/>
              </w:rPr>
              <w:t>Scopus</w:t>
            </w:r>
          </w:p>
        </w:tc>
        <w:tc>
          <w:tcPr>
            <w:tcW w:w="717" w:type="dxa"/>
            <w:shd w:val="clear" w:color="auto" w:fill="F7CAAC"/>
            <w:vAlign w:val="center"/>
          </w:tcPr>
          <w:p w14:paraId="15DC79CD" w14:textId="77777777" w:rsidR="00023988" w:rsidRDefault="00023988" w:rsidP="00E70172">
            <w:pPr>
              <w:spacing w:before="60" w:after="60"/>
              <w:jc w:val="center"/>
            </w:pPr>
            <w:r>
              <w:rPr>
                <w:b/>
                <w:sz w:val="18"/>
              </w:rPr>
              <w:t>ostatní</w:t>
            </w:r>
          </w:p>
        </w:tc>
      </w:tr>
      <w:tr w:rsidR="00203A94" w:rsidRPr="00636AC3" w14:paraId="3D7BAAB3" w14:textId="77777777" w:rsidTr="00A6621E">
        <w:trPr>
          <w:cantSplit/>
          <w:trHeight w:val="70"/>
        </w:trPr>
        <w:tc>
          <w:tcPr>
            <w:tcW w:w="3347" w:type="dxa"/>
            <w:gridSpan w:val="3"/>
            <w:shd w:val="clear" w:color="auto" w:fill="F7CAAC"/>
          </w:tcPr>
          <w:p w14:paraId="256DF7BD" w14:textId="77777777" w:rsidR="00203A94" w:rsidRDefault="00203A94" w:rsidP="00573609">
            <w:r>
              <w:rPr>
                <w:b/>
              </w:rPr>
              <w:t>Obor jmenovacího řízení</w:t>
            </w:r>
          </w:p>
        </w:tc>
        <w:tc>
          <w:tcPr>
            <w:tcW w:w="2245" w:type="dxa"/>
            <w:gridSpan w:val="2"/>
            <w:shd w:val="clear" w:color="auto" w:fill="F7CAAC"/>
          </w:tcPr>
          <w:p w14:paraId="06C5E40E" w14:textId="77777777" w:rsidR="00203A94" w:rsidRDefault="00203A94" w:rsidP="00573609">
            <w:r>
              <w:rPr>
                <w:b/>
              </w:rPr>
              <w:t>Rok udělení hodnosti</w:t>
            </w:r>
          </w:p>
        </w:tc>
        <w:tc>
          <w:tcPr>
            <w:tcW w:w="2248" w:type="dxa"/>
            <w:gridSpan w:val="6"/>
            <w:tcBorders>
              <w:right w:val="single" w:sz="12" w:space="0" w:color="auto"/>
            </w:tcBorders>
            <w:shd w:val="clear" w:color="auto" w:fill="F7CAAC"/>
          </w:tcPr>
          <w:p w14:paraId="70CAB11E" w14:textId="77777777" w:rsidR="00203A94" w:rsidRDefault="00203A94" w:rsidP="00573609">
            <w:r>
              <w:rPr>
                <w:b/>
              </w:rPr>
              <w:t>Řízení konáno na VŠ</w:t>
            </w:r>
          </w:p>
        </w:tc>
        <w:tc>
          <w:tcPr>
            <w:tcW w:w="698" w:type="dxa"/>
            <w:tcBorders>
              <w:left w:val="single" w:sz="12" w:space="0" w:color="auto"/>
            </w:tcBorders>
          </w:tcPr>
          <w:p w14:paraId="2AF9C968" w14:textId="06EC7F5B" w:rsidR="00203A94" w:rsidRPr="008E1653" w:rsidRDefault="00637A1E" w:rsidP="00573609">
            <w:pPr>
              <w:jc w:val="center"/>
              <w:rPr>
                <w:b/>
              </w:rPr>
            </w:pPr>
            <w:r w:rsidRPr="008E1653">
              <w:rPr>
                <w:b/>
              </w:rPr>
              <w:t>76</w:t>
            </w:r>
          </w:p>
        </w:tc>
        <w:tc>
          <w:tcPr>
            <w:tcW w:w="709" w:type="dxa"/>
          </w:tcPr>
          <w:p w14:paraId="4BB057D9" w14:textId="26AEF86D" w:rsidR="00203A94" w:rsidRPr="008E1653" w:rsidRDefault="00637A1E" w:rsidP="00573609">
            <w:pPr>
              <w:jc w:val="center"/>
              <w:rPr>
                <w:b/>
              </w:rPr>
            </w:pPr>
            <w:r w:rsidRPr="008E1653">
              <w:rPr>
                <w:b/>
              </w:rPr>
              <w:t>81</w:t>
            </w:r>
          </w:p>
        </w:tc>
        <w:tc>
          <w:tcPr>
            <w:tcW w:w="717" w:type="dxa"/>
          </w:tcPr>
          <w:p w14:paraId="4726FB18" w14:textId="77777777" w:rsidR="00203A94" w:rsidRPr="008E1653" w:rsidRDefault="00203A94" w:rsidP="00573609">
            <w:pPr>
              <w:jc w:val="center"/>
              <w:rPr>
                <w:b/>
                <w:sz w:val="18"/>
                <w:szCs w:val="18"/>
              </w:rPr>
            </w:pPr>
            <w:r w:rsidRPr="008E1653">
              <w:rPr>
                <w:b/>
                <w:sz w:val="18"/>
                <w:szCs w:val="18"/>
              </w:rPr>
              <w:t>neevid.</w:t>
            </w:r>
          </w:p>
        </w:tc>
      </w:tr>
      <w:tr w:rsidR="00203A94" w14:paraId="2B58920E" w14:textId="77777777" w:rsidTr="00A6621E">
        <w:trPr>
          <w:trHeight w:val="205"/>
        </w:trPr>
        <w:tc>
          <w:tcPr>
            <w:tcW w:w="3347" w:type="dxa"/>
            <w:gridSpan w:val="3"/>
            <w:vAlign w:val="center"/>
          </w:tcPr>
          <w:p w14:paraId="4C506CD8" w14:textId="77777777" w:rsidR="00203A94" w:rsidRDefault="00203A94" w:rsidP="00573609">
            <w:r>
              <w:t>---</w:t>
            </w:r>
          </w:p>
        </w:tc>
        <w:tc>
          <w:tcPr>
            <w:tcW w:w="2245" w:type="dxa"/>
            <w:gridSpan w:val="2"/>
            <w:vAlign w:val="center"/>
          </w:tcPr>
          <w:p w14:paraId="446C6FD0" w14:textId="77777777" w:rsidR="00203A94" w:rsidRDefault="00203A94" w:rsidP="00573609">
            <w:r>
              <w:t>---</w:t>
            </w:r>
          </w:p>
        </w:tc>
        <w:tc>
          <w:tcPr>
            <w:tcW w:w="2248" w:type="dxa"/>
            <w:gridSpan w:val="6"/>
            <w:tcBorders>
              <w:right w:val="single" w:sz="12" w:space="0" w:color="auto"/>
            </w:tcBorders>
            <w:vAlign w:val="center"/>
          </w:tcPr>
          <w:p w14:paraId="0F0A5422" w14:textId="77777777" w:rsidR="00203A94" w:rsidRDefault="00203A94" w:rsidP="00573609">
            <w:r>
              <w:t>---</w:t>
            </w:r>
          </w:p>
        </w:tc>
        <w:tc>
          <w:tcPr>
            <w:tcW w:w="1407" w:type="dxa"/>
            <w:gridSpan w:val="2"/>
            <w:tcBorders>
              <w:left w:val="single" w:sz="12" w:space="0" w:color="auto"/>
            </w:tcBorders>
            <w:shd w:val="clear" w:color="auto" w:fill="FBD4B4"/>
            <w:vAlign w:val="center"/>
          </w:tcPr>
          <w:p w14:paraId="1A4A6077" w14:textId="77777777" w:rsidR="00203A94" w:rsidRPr="00F20AEF" w:rsidRDefault="00203A94" w:rsidP="00573609">
            <w:pPr>
              <w:rPr>
                <w:b/>
                <w:sz w:val="18"/>
              </w:rPr>
            </w:pPr>
            <w:r w:rsidRPr="00F20AEF">
              <w:rPr>
                <w:b/>
                <w:sz w:val="18"/>
              </w:rPr>
              <w:t>H-index WoS/Scopus</w:t>
            </w:r>
          </w:p>
        </w:tc>
        <w:tc>
          <w:tcPr>
            <w:tcW w:w="717" w:type="dxa"/>
            <w:vAlign w:val="center"/>
          </w:tcPr>
          <w:p w14:paraId="32636CFA" w14:textId="27288B99" w:rsidR="00203A94" w:rsidRDefault="00637A1E" w:rsidP="00573609">
            <w:pPr>
              <w:jc w:val="center"/>
              <w:rPr>
                <w:b/>
              </w:rPr>
            </w:pPr>
            <w:r w:rsidRPr="008E1653">
              <w:rPr>
                <w:b/>
              </w:rPr>
              <w:t>4</w:t>
            </w:r>
            <w:r w:rsidR="00203A94" w:rsidRPr="008E1653">
              <w:rPr>
                <w:b/>
              </w:rPr>
              <w:t>/</w:t>
            </w:r>
            <w:r w:rsidRPr="008E1653">
              <w:rPr>
                <w:b/>
              </w:rPr>
              <w:t>5</w:t>
            </w:r>
          </w:p>
        </w:tc>
      </w:tr>
      <w:tr w:rsidR="00203A94" w14:paraId="01188AB2" w14:textId="77777777" w:rsidTr="00A6621E">
        <w:tc>
          <w:tcPr>
            <w:tcW w:w="9964" w:type="dxa"/>
            <w:gridSpan w:val="14"/>
            <w:shd w:val="clear" w:color="auto" w:fill="F7CAAC"/>
          </w:tcPr>
          <w:p w14:paraId="7FE7F7C0" w14:textId="4084F6BD" w:rsidR="00203A94" w:rsidRDefault="000079C3" w:rsidP="00023988">
            <w:pPr>
              <w:jc w:val="both"/>
              <w:rPr>
                <w:b/>
              </w:rPr>
            </w:pPr>
            <w:r>
              <w:rPr>
                <w:b/>
              </w:rPr>
              <w:t>P</w:t>
            </w:r>
            <w:r w:rsidR="00203A94">
              <w:rPr>
                <w:b/>
              </w:rPr>
              <w:t xml:space="preserve">řehled o nejvýznamnější publikační a další tvůrčí činnosti nebo další profesní činnosti u odborníků z praxe vztahující se k zabezpečovaným předmětům </w:t>
            </w:r>
          </w:p>
        </w:tc>
      </w:tr>
      <w:tr w:rsidR="00203A94" w14:paraId="635F4640" w14:textId="77777777" w:rsidTr="00A6621E">
        <w:trPr>
          <w:trHeight w:val="707"/>
        </w:trPr>
        <w:tc>
          <w:tcPr>
            <w:tcW w:w="9964" w:type="dxa"/>
            <w:gridSpan w:val="14"/>
          </w:tcPr>
          <w:p w14:paraId="63DF79D7" w14:textId="68728409" w:rsidR="004A64CE" w:rsidRPr="00DD59A9" w:rsidRDefault="00C1539D" w:rsidP="00C1539D">
            <w:pPr>
              <w:spacing w:before="120" w:after="120"/>
              <w:jc w:val="both"/>
            </w:pPr>
            <w:r w:rsidRPr="00DD59A9">
              <w:rPr>
                <w:bCs/>
              </w:rPr>
              <w:t>Projekt</w:t>
            </w:r>
            <w:r w:rsidR="004A64CE" w:rsidRPr="00DD59A9">
              <w:rPr>
                <w:bCs/>
              </w:rPr>
              <w:t xml:space="preserve"> </w:t>
            </w:r>
            <w:r w:rsidRPr="00DD59A9">
              <w:t>GA24-10384S – Polymerní</w:t>
            </w:r>
            <w:r w:rsidR="004A64CE" w:rsidRPr="00DD59A9">
              <w:rPr>
                <w:color w:val="000000"/>
                <w:shd w:val="clear" w:color="auto" w:fill="FFFFFF"/>
              </w:rPr>
              <w:t xml:space="preserve"> memristory s neurosynaptickými vlastnostmi. </w:t>
            </w:r>
            <w:r w:rsidR="004A64CE" w:rsidRPr="00DD59A9">
              <w:t>GAČR</w:t>
            </w:r>
            <w:r w:rsidRPr="00DD59A9">
              <w:t xml:space="preserve">, spoluřešitel, </w:t>
            </w:r>
            <w:r w:rsidR="004A64CE" w:rsidRPr="00DD59A9">
              <w:rPr>
                <w:b/>
                <w:bCs/>
              </w:rPr>
              <w:t>2024 – 2026</w:t>
            </w:r>
            <w:r w:rsidR="004A64CE" w:rsidRPr="00DD59A9">
              <w:t>.</w:t>
            </w:r>
          </w:p>
          <w:p w14:paraId="2CCF00CD" w14:textId="1816D4B8" w:rsidR="008E1653" w:rsidRPr="00DD59A9" w:rsidRDefault="008E1653" w:rsidP="00C1539D">
            <w:pPr>
              <w:spacing w:before="120" w:after="120"/>
              <w:jc w:val="both"/>
              <w:rPr>
                <w:color w:val="000000"/>
                <w:kern w:val="1"/>
                <w:lang w:eastAsia="zh-CN"/>
              </w:rPr>
            </w:pPr>
            <w:r w:rsidRPr="00DD59A9">
              <w:t xml:space="preserve">MILIĆEVIĆ, D., </w:t>
            </w:r>
            <w:r w:rsidRPr="00DD59A9">
              <w:rPr>
                <w:b/>
              </w:rPr>
              <w:t>KIMMEL, R. (26%)</w:t>
            </w:r>
            <w:r w:rsidRPr="00DD59A9">
              <w:t xml:space="preserve">, URANKAR, D., PEVEC, A., KOŠMRLJ, J., KAFKA, S.: Preparation of quinoline-2,4-dione functionalized 1,2,3-triazol-4-ylmethanols, 1,2,3-triazole-4-carbaldehydes and 1,2,3-triazole-4-carboxylic acids. </w:t>
            </w:r>
            <w:r w:rsidRPr="00DD59A9">
              <w:rPr>
                <w:i/>
              </w:rPr>
              <w:t>Acta Chimica Slovenica</w:t>
            </w:r>
            <w:r w:rsidRPr="00DD59A9">
              <w:t xml:space="preserve"> </w:t>
            </w:r>
            <w:r w:rsidRPr="00DD59A9">
              <w:rPr>
                <w:iCs/>
              </w:rPr>
              <w:t>67,</w:t>
            </w:r>
            <w:r w:rsidRPr="00DD59A9">
              <w:t xml:space="preserve"> 421-434, </w:t>
            </w:r>
            <w:r w:rsidRPr="00DD59A9">
              <w:rPr>
                <w:b/>
              </w:rPr>
              <w:t>2020</w:t>
            </w:r>
            <w:r w:rsidRPr="00DD59A9">
              <w:rPr>
                <w:bCs/>
              </w:rPr>
              <w:t xml:space="preserve">. </w:t>
            </w:r>
            <w:r w:rsidRPr="00DD59A9">
              <w:rPr>
                <w:color w:val="000000"/>
                <w:lang w:val="en-GB"/>
              </w:rPr>
              <w:t>Jimp</w:t>
            </w:r>
            <w:r w:rsidRPr="00DD59A9">
              <w:rPr>
                <w:color w:val="000000"/>
                <w:kern w:val="1"/>
                <w:lang w:eastAsia="zh-CN"/>
              </w:rPr>
              <w:t xml:space="preserve"> (Q3)</w:t>
            </w:r>
          </w:p>
          <w:p w14:paraId="109A759A" w14:textId="7B64F7F0" w:rsidR="00C63CC8" w:rsidRPr="00DD59A9" w:rsidRDefault="00C63CC8" w:rsidP="00C1539D">
            <w:pPr>
              <w:pStyle w:val="KartaC-I"/>
            </w:pPr>
            <w:r w:rsidRPr="00DD59A9">
              <w:rPr>
                <w:b/>
              </w:rPr>
              <w:t>KIMMEL, R.</w:t>
            </w:r>
            <w:r w:rsidRPr="00DD59A9">
              <w:t xml:space="preserve"> </w:t>
            </w:r>
            <w:r w:rsidRPr="00DD59A9">
              <w:rPr>
                <w:b/>
              </w:rPr>
              <w:t>(28%)</w:t>
            </w:r>
            <w:r w:rsidRPr="00DD59A9">
              <w:t xml:space="preserve">, </w:t>
            </w:r>
            <w:r w:rsidRPr="00DD59A9">
              <w:rPr>
                <w:bCs/>
              </w:rPr>
              <w:t xml:space="preserve">MÁČALOVÁ, Z., KOŠMRLJ, J., KAFKA, S.: </w:t>
            </w:r>
            <w:r w:rsidRPr="00DD59A9">
              <w:rPr>
                <w:lang w:val="en-GB"/>
              </w:rPr>
              <w:t>Novel synthetic approach to benzo[</w:t>
            </w:r>
            <w:r w:rsidRPr="00DD59A9">
              <w:rPr>
                <w:i/>
                <w:lang w:val="en-GB"/>
              </w:rPr>
              <w:t>e</w:t>
            </w:r>
            <w:r w:rsidRPr="00DD59A9">
              <w:rPr>
                <w:lang w:val="en-GB"/>
              </w:rPr>
              <w:t>]pyrrolo[1,2-</w:t>
            </w:r>
            <w:r w:rsidRPr="00DD59A9">
              <w:rPr>
                <w:i/>
                <w:lang w:val="en-GB"/>
              </w:rPr>
              <w:t>a</w:t>
            </w:r>
            <w:r w:rsidRPr="00DD59A9">
              <w:rPr>
                <w:lang w:val="en-GB"/>
              </w:rPr>
              <w:t>][1,4]diazepine-5,11-dione derivatives</w:t>
            </w:r>
            <w:r w:rsidRPr="00DD59A9">
              <w:rPr>
                <w:bCs/>
              </w:rPr>
              <w:t>.</w:t>
            </w:r>
            <w:r w:rsidRPr="00DD59A9">
              <w:t xml:space="preserve"> </w:t>
            </w:r>
            <w:r w:rsidRPr="00DD59A9">
              <w:rPr>
                <w:color w:val="000000"/>
              </w:rPr>
              <w:t xml:space="preserve">54th Advances in Organic, Bioorganic and Pharmaceutical Chemistry </w:t>
            </w:r>
            <w:r w:rsidR="00B831CB" w:rsidRPr="00DD59A9">
              <w:rPr>
                <w:b/>
                <w:bCs/>
              </w:rPr>
              <w:t>–</w:t>
            </w:r>
            <w:r w:rsidRPr="00DD59A9">
              <w:rPr>
                <w:color w:val="000000"/>
              </w:rPr>
              <w:t xml:space="preserve"> „Liblice 2019“</w:t>
            </w:r>
            <w:r w:rsidRPr="00DD59A9">
              <w:t xml:space="preserve">, Špindlerův Mlýn. </w:t>
            </w:r>
            <w:r w:rsidRPr="00DD59A9">
              <w:rPr>
                <w:i/>
              </w:rPr>
              <w:t>Book of Abstract</w:t>
            </w:r>
            <w:r w:rsidRPr="00DD59A9">
              <w:t xml:space="preserve"> s. 105, </w:t>
            </w:r>
            <w:r w:rsidRPr="00DD59A9">
              <w:rPr>
                <w:b/>
              </w:rPr>
              <w:t>2019</w:t>
            </w:r>
            <w:r w:rsidRPr="00DD59A9">
              <w:t>.</w:t>
            </w:r>
            <w:r w:rsidR="00B831CB" w:rsidRPr="00DD59A9">
              <w:t xml:space="preserve"> </w:t>
            </w:r>
            <w:r w:rsidR="00C1539D" w:rsidRPr="00DD59A9">
              <w:t>D</w:t>
            </w:r>
          </w:p>
          <w:p w14:paraId="0FA99A18" w14:textId="55F8DC60" w:rsidR="00B831CB" w:rsidRPr="00C1539D" w:rsidRDefault="00C63CC8" w:rsidP="00C1539D">
            <w:pPr>
              <w:pStyle w:val="KartaC-I"/>
            </w:pPr>
            <w:r w:rsidRPr="00DD59A9">
              <w:t xml:space="preserve">MILIĆEVIĆ, D., </w:t>
            </w:r>
            <w:r w:rsidRPr="00DD59A9">
              <w:rPr>
                <w:b/>
              </w:rPr>
              <w:t>KIMMEL, R. (25%)</w:t>
            </w:r>
            <w:r w:rsidRPr="00DD59A9">
              <w:t xml:space="preserve">, KOŠMRLJ, J., KAFKA, S.: New compounds with 1,2,3-triazole moiety. 70th Congress of the Czech and Slovak Chemical Societies, Zlín. </w:t>
            </w:r>
            <w:r w:rsidRPr="00DD59A9">
              <w:rPr>
                <w:i/>
                <w:iCs/>
              </w:rPr>
              <w:t>Czech Chemical Society Symposium Series</w:t>
            </w:r>
            <w:r w:rsidRPr="00DD59A9">
              <w:t xml:space="preserve"> </w:t>
            </w:r>
            <w:r w:rsidRPr="00DD59A9">
              <w:rPr>
                <w:iCs/>
              </w:rPr>
              <w:t>16,</w:t>
            </w:r>
            <w:r w:rsidRPr="00DD59A9">
              <w:t xml:space="preserve"> 342-343, </w:t>
            </w:r>
            <w:r w:rsidRPr="00DD59A9">
              <w:rPr>
                <w:b/>
              </w:rPr>
              <w:t>2018</w:t>
            </w:r>
            <w:r w:rsidRPr="00DD59A9">
              <w:t>. ISSN 2336-7202.</w:t>
            </w:r>
            <w:r w:rsidR="00B831CB" w:rsidRPr="00DD59A9">
              <w:t xml:space="preserve"> </w:t>
            </w:r>
            <w:r w:rsidR="00C1539D" w:rsidRPr="00DD59A9">
              <w:t>D</w:t>
            </w:r>
          </w:p>
          <w:p w14:paraId="3C6AAC42" w14:textId="1E8A06BB" w:rsidR="00B831CB" w:rsidRDefault="00C63CC8" w:rsidP="00C1539D">
            <w:pPr>
              <w:autoSpaceDE w:val="0"/>
              <w:autoSpaceDN w:val="0"/>
              <w:adjustRightInd w:val="0"/>
              <w:spacing w:before="120" w:after="120"/>
              <w:jc w:val="both"/>
              <w:rPr>
                <w:b/>
              </w:rPr>
            </w:pPr>
            <w:r w:rsidRPr="00C1539D">
              <w:t xml:space="preserve">MILIĆEVIĆ, D., </w:t>
            </w:r>
            <w:r w:rsidRPr="00C1539D">
              <w:rPr>
                <w:b/>
              </w:rPr>
              <w:t>KIMMEL, R. (30%)</w:t>
            </w:r>
            <w:r w:rsidRPr="00C1539D">
              <w:t xml:space="preserve">, GAZVODA, M., URANKAR, D., KAFKA, S., KOŠMRLJ, J.: Synthesis of bis(1,2,3-triazole) functionalized quinoline-2,4-diones. </w:t>
            </w:r>
            <w:r w:rsidRPr="00C1539D">
              <w:rPr>
                <w:i/>
                <w:iCs/>
              </w:rPr>
              <w:t xml:space="preserve">Molecules </w:t>
            </w:r>
            <w:r w:rsidRPr="00C1539D">
              <w:t xml:space="preserve">23, 2310-2330, </w:t>
            </w:r>
            <w:r w:rsidRPr="00C1539D">
              <w:rPr>
                <w:b/>
                <w:bCs/>
              </w:rPr>
              <w:t>2018</w:t>
            </w:r>
            <w:r w:rsidRPr="00C1539D">
              <w:t>. ISSN 1420-3049.</w:t>
            </w:r>
            <w:r w:rsidR="00382402" w:rsidRPr="00C1539D">
              <w:t xml:space="preserve"> </w:t>
            </w:r>
            <w:r w:rsidR="00382402" w:rsidRPr="00400D62">
              <w:t>Jimp (Q2)</w:t>
            </w:r>
          </w:p>
        </w:tc>
      </w:tr>
      <w:tr w:rsidR="00203A94" w14:paraId="62DFE8D2" w14:textId="77777777" w:rsidTr="00A6621E">
        <w:trPr>
          <w:trHeight w:val="218"/>
        </w:trPr>
        <w:tc>
          <w:tcPr>
            <w:tcW w:w="9964" w:type="dxa"/>
            <w:gridSpan w:val="14"/>
            <w:shd w:val="clear" w:color="auto" w:fill="F7CAAC"/>
          </w:tcPr>
          <w:p w14:paraId="59170321" w14:textId="7FACAD6C" w:rsidR="00203A94" w:rsidRDefault="000079C3" w:rsidP="00573609">
            <w:pPr>
              <w:rPr>
                <w:b/>
              </w:rPr>
            </w:pPr>
            <w:r>
              <w:rPr>
                <w:b/>
              </w:rPr>
              <w:t>P</w:t>
            </w:r>
            <w:r w:rsidR="00203A94">
              <w:rPr>
                <w:b/>
              </w:rPr>
              <w:t>ůsobení v zahraničí</w:t>
            </w:r>
          </w:p>
        </w:tc>
      </w:tr>
      <w:tr w:rsidR="00203A94" w14:paraId="18414095" w14:textId="77777777" w:rsidTr="00A6621E">
        <w:trPr>
          <w:trHeight w:val="328"/>
        </w:trPr>
        <w:tc>
          <w:tcPr>
            <w:tcW w:w="9964" w:type="dxa"/>
            <w:gridSpan w:val="14"/>
          </w:tcPr>
          <w:p w14:paraId="32F7D57A" w14:textId="77777777" w:rsidR="008E1653" w:rsidRDefault="008E1653" w:rsidP="008E1653">
            <w:pPr>
              <w:spacing w:before="120" w:after="60"/>
            </w:pPr>
            <w:r w:rsidRPr="006574D1">
              <w:t>20</w:t>
            </w:r>
            <w:r>
              <w:t>22</w:t>
            </w:r>
            <w:r w:rsidRPr="006574D1">
              <w:t xml:space="preserve">: </w:t>
            </w:r>
            <w:r w:rsidRPr="006574D1">
              <w:rPr>
                <w:bCs/>
              </w:rPr>
              <w:t xml:space="preserve">Univerzita v Ljubljaně, </w:t>
            </w:r>
            <w:r w:rsidRPr="006574D1">
              <w:rPr>
                <w:bCs/>
                <w:color w:val="000000"/>
              </w:rPr>
              <w:t>Fakulta chemická a chemickotechnologická, Ústav org</w:t>
            </w:r>
            <w:r>
              <w:rPr>
                <w:bCs/>
                <w:color w:val="000000"/>
              </w:rPr>
              <w:t>anické</w:t>
            </w:r>
            <w:r w:rsidRPr="006574D1">
              <w:rPr>
                <w:bCs/>
                <w:color w:val="000000"/>
              </w:rPr>
              <w:t xml:space="preserve"> chemie, </w:t>
            </w:r>
            <w:r w:rsidRPr="006574D1">
              <w:t>Slovinsko (1 měsíc)</w:t>
            </w:r>
          </w:p>
          <w:p w14:paraId="4165C064" w14:textId="466A1A3C" w:rsidR="00E70172" w:rsidRDefault="00E70172" w:rsidP="008E1653">
            <w:pPr>
              <w:spacing w:before="60" w:after="60"/>
            </w:pPr>
            <w:r w:rsidRPr="006574D1">
              <w:t xml:space="preserve">2012: </w:t>
            </w:r>
            <w:r w:rsidRPr="006574D1">
              <w:rPr>
                <w:bCs/>
              </w:rPr>
              <w:t xml:space="preserve">Univerzita v Ljubljaně, </w:t>
            </w:r>
            <w:r w:rsidRPr="006574D1">
              <w:rPr>
                <w:bCs/>
                <w:color w:val="000000"/>
              </w:rPr>
              <w:t>Fakulta chemická a chemickotechnologická, Ústav org</w:t>
            </w:r>
            <w:r w:rsidR="00446DDC">
              <w:rPr>
                <w:bCs/>
                <w:color w:val="000000"/>
              </w:rPr>
              <w:t>anické</w:t>
            </w:r>
            <w:r w:rsidRPr="006574D1">
              <w:rPr>
                <w:bCs/>
                <w:color w:val="000000"/>
              </w:rPr>
              <w:t xml:space="preserve"> chemie, </w:t>
            </w:r>
            <w:r w:rsidRPr="006574D1">
              <w:t>Slovinsko (3 měsíce)</w:t>
            </w:r>
          </w:p>
          <w:p w14:paraId="1A9B782C" w14:textId="33F53553" w:rsidR="00E70172" w:rsidRPr="006574D1" w:rsidRDefault="00E70172" w:rsidP="00E70172">
            <w:pPr>
              <w:spacing w:before="60" w:after="60"/>
            </w:pPr>
            <w:r w:rsidRPr="006574D1">
              <w:t xml:space="preserve">2008: </w:t>
            </w:r>
            <w:r w:rsidRPr="006574D1">
              <w:rPr>
                <w:bCs/>
              </w:rPr>
              <w:t xml:space="preserve">Univerzita v Ljubljaně, </w:t>
            </w:r>
            <w:r w:rsidRPr="006574D1">
              <w:rPr>
                <w:bCs/>
                <w:color w:val="000000"/>
              </w:rPr>
              <w:t>Fakulta chemická a chemickotechnologická, Ústav org</w:t>
            </w:r>
            <w:r w:rsidR="00446DDC">
              <w:rPr>
                <w:bCs/>
                <w:color w:val="000000"/>
              </w:rPr>
              <w:t>anické</w:t>
            </w:r>
            <w:r w:rsidRPr="006574D1">
              <w:rPr>
                <w:bCs/>
                <w:color w:val="000000"/>
              </w:rPr>
              <w:t xml:space="preserve"> chemie, </w:t>
            </w:r>
            <w:r w:rsidRPr="006574D1">
              <w:t>Slovinsko (1 měsíc)</w:t>
            </w:r>
          </w:p>
          <w:p w14:paraId="42F3A657" w14:textId="11990BE2" w:rsidR="00203A94" w:rsidRDefault="00023988" w:rsidP="008E1653">
            <w:pPr>
              <w:spacing w:before="60" w:after="120"/>
              <w:rPr>
                <w:b/>
              </w:rPr>
            </w:pPr>
            <w:r w:rsidRPr="006574D1">
              <w:t xml:space="preserve">2007: </w:t>
            </w:r>
            <w:r w:rsidRPr="006574D1">
              <w:rPr>
                <w:bCs/>
              </w:rPr>
              <w:t xml:space="preserve">Univerzita v Ljubljaně, </w:t>
            </w:r>
            <w:r w:rsidRPr="006574D1">
              <w:rPr>
                <w:bCs/>
                <w:color w:val="000000"/>
              </w:rPr>
              <w:t>Fakulta chemická a chemickotechnologická, Ústav org</w:t>
            </w:r>
            <w:r w:rsidR="00446DDC">
              <w:rPr>
                <w:bCs/>
                <w:color w:val="000000"/>
              </w:rPr>
              <w:t>anické</w:t>
            </w:r>
            <w:r w:rsidRPr="006574D1">
              <w:rPr>
                <w:bCs/>
                <w:color w:val="000000"/>
              </w:rPr>
              <w:t xml:space="preserve"> chemie, </w:t>
            </w:r>
            <w:r w:rsidRPr="006574D1">
              <w:t>Slovinsko (1 měsíc)</w:t>
            </w:r>
          </w:p>
        </w:tc>
      </w:tr>
      <w:tr w:rsidR="00203A94" w14:paraId="60333EB8" w14:textId="77777777" w:rsidTr="00A6621E">
        <w:trPr>
          <w:cantSplit/>
          <w:trHeight w:val="470"/>
        </w:trPr>
        <w:tc>
          <w:tcPr>
            <w:tcW w:w="2518" w:type="dxa"/>
            <w:shd w:val="clear" w:color="auto" w:fill="F7CAAC"/>
          </w:tcPr>
          <w:p w14:paraId="1A5759F7" w14:textId="77777777" w:rsidR="00203A94" w:rsidRDefault="00203A94" w:rsidP="00573609">
            <w:pPr>
              <w:rPr>
                <w:b/>
              </w:rPr>
            </w:pPr>
            <w:r>
              <w:rPr>
                <w:b/>
              </w:rPr>
              <w:t xml:space="preserve">Podpis </w:t>
            </w:r>
          </w:p>
        </w:tc>
        <w:tc>
          <w:tcPr>
            <w:tcW w:w="4536" w:type="dxa"/>
            <w:gridSpan w:val="7"/>
          </w:tcPr>
          <w:p w14:paraId="2423174C" w14:textId="77777777" w:rsidR="00203A94" w:rsidRDefault="00203A94" w:rsidP="00573609"/>
        </w:tc>
        <w:tc>
          <w:tcPr>
            <w:tcW w:w="786" w:type="dxa"/>
            <w:gridSpan w:val="3"/>
            <w:shd w:val="clear" w:color="auto" w:fill="F7CAAC"/>
          </w:tcPr>
          <w:p w14:paraId="71418BC8" w14:textId="77777777" w:rsidR="00203A94" w:rsidRDefault="00203A94" w:rsidP="00573609">
            <w:r>
              <w:rPr>
                <w:b/>
              </w:rPr>
              <w:t>datum</w:t>
            </w:r>
          </w:p>
        </w:tc>
        <w:tc>
          <w:tcPr>
            <w:tcW w:w="2124" w:type="dxa"/>
            <w:gridSpan w:val="3"/>
          </w:tcPr>
          <w:p w14:paraId="7A9C7B4D" w14:textId="77777777" w:rsidR="00203A94" w:rsidRDefault="00203A94" w:rsidP="00573609"/>
        </w:tc>
      </w:tr>
    </w:tbl>
    <w:tbl>
      <w:tblPr>
        <w:tblpPr w:leftFromText="141" w:rightFromText="141" w:vertAnchor="page" w:horzAnchor="margin" w:tblpY="1277"/>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71"/>
        <w:gridCol w:w="658"/>
        <w:gridCol w:w="1751"/>
        <w:gridCol w:w="113"/>
        <w:gridCol w:w="381"/>
        <w:gridCol w:w="186"/>
        <w:gridCol w:w="282"/>
        <w:gridCol w:w="994"/>
        <w:gridCol w:w="709"/>
        <w:gridCol w:w="77"/>
        <w:gridCol w:w="93"/>
        <w:gridCol w:w="567"/>
        <w:gridCol w:w="709"/>
        <w:gridCol w:w="851"/>
      </w:tblGrid>
      <w:tr w:rsidR="00D704F4" w14:paraId="60BDDC05" w14:textId="77777777" w:rsidTr="002401AC">
        <w:tc>
          <w:tcPr>
            <w:tcW w:w="10060" w:type="dxa"/>
            <w:gridSpan w:val="15"/>
            <w:tcBorders>
              <w:bottom w:val="double" w:sz="4" w:space="0" w:color="auto"/>
            </w:tcBorders>
            <w:shd w:val="clear" w:color="auto" w:fill="BDD6EE"/>
          </w:tcPr>
          <w:bookmarkEnd w:id="339"/>
          <w:p w14:paraId="4E1D9A86" w14:textId="77777777" w:rsidR="00D704F4" w:rsidRDefault="00D704F4" w:rsidP="002401AC">
            <w:pPr>
              <w:rPr>
                <w:b/>
                <w:sz w:val="28"/>
              </w:rPr>
            </w:pPr>
            <w:r>
              <w:rPr>
                <w:b/>
                <w:sz w:val="28"/>
              </w:rPr>
              <w:lastRenderedPageBreak/>
              <w:t>C-I – Personální zabezpečení</w:t>
            </w:r>
          </w:p>
        </w:tc>
      </w:tr>
      <w:tr w:rsidR="00D704F4" w14:paraId="1506BA1C" w14:textId="77777777" w:rsidTr="002401AC">
        <w:tc>
          <w:tcPr>
            <w:tcW w:w="2518" w:type="dxa"/>
            <w:tcBorders>
              <w:top w:val="double" w:sz="4" w:space="0" w:color="auto"/>
            </w:tcBorders>
            <w:shd w:val="clear" w:color="auto" w:fill="F7CAAC"/>
          </w:tcPr>
          <w:p w14:paraId="6EAEA7BF" w14:textId="77777777" w:rsidR="00D704F4" w:rsidRDefault="00D704F4" w:rsidP="002401AC">
            <w:pPr>
              <w:rPr>
                <w:b/>
              </w:rPr>
            </w:pPr>
            <w:r>
              <w:rPr>
                <w:b/>
              </w:rPr>
              <w:t>Vysoká škola</w:t>
            </w:r>
          </w:p>
        </w:tc>
        <w:tc>
          <w:tcPr>
            <w:tcW w:w="7542" w:type="dxa"/>
            <w:gridSpan w:val="14"/>
          </w:tcPr>
          <w:p w14:paraId="3D6634DC" w14:textId="77777777" w:rsidR="00D704F4" w:rsidRDefault="00D704F4" w:rsidP="002401AC">
            <w:pPr>
              <w:tabs>
                <w:tab w:val="left" w:pos="933"/>
              </w:tabs>
            </w:pPr>
            <w:r>
              <w:t>Univerzita Tomáše Bati ve Zlíně</w:t>
            </w:r>
          </w:p>
        </w:tc>
      </w:tr>
      <w:tr w:rsidR="00D704F4" w14:paraId="30524C2C" w14:textId="77777777" w:rsidTr="002401AC">
        <w:tc>
          <w:tcPr>
            <w:tcW w:w="2518" w:type="dxa"/>
            <w:shd w:val="clear" w:color="auto" w:fill="F7CAAC"/>
          </w:tcPr>
          <w:p w14:paraId="3E1E8403" w14:textId="77777777" w:rsidR="00D704F4" w:rsidRDefault="00D704F4" w:rsidP="002401AC">
            <w:pPr>
              <w:rPr>
                <w:b/>
              </w:rPr>
            </w:pPr>
            <w:r>
              <w:rPr>
                <w:b/>
              </w:rPr>
              <w:t>Součást vysoké školy</w:t>
            </w:r>
          </w:p>
        </w:tc>
        <w:tc>
          <w:tcPr>
            <w:tcW w:w="7542" w:type="dxa"/>
            <w:gridSpan w:val="14"/>
          </w:tcPr>
          <w:p w14:paraId="33BB37A4" w14:textId="77777777" w:rsidR="00D704F4" w:rsidRDefault="00D704F4" w:rsidP="002401AC">
            <w:r>
              <w:t>Fakulta technologická</w:t>
            </w:r>
          </w:p>
        </w:tc>
      </w:tr>
      <w:tr w:rsidR="00D704F4" w:rsidRPr="00924C53" w14:paraId="622BC13F" w14:textId="77777777" w:rsidTr="002401AC">
        <w:tc>
          <w:tcPr>
            <w:tcW w:w="2518" w:type="dxa"/>
            <w:shd w:val="clear" w:color="auto" w:fill="F7CAAC"/>
          </w:tcPr>
          <w:p w14:paraId="6040F34C" w14:textId="77777777" w:rsidR="00D704F4" w:rsidRDefault="00D704F4" w:rsidP="002401AC">
            <w:pPr>
              <w:rPr>
                <w:b/>
              </w:rPr>
            </w:pPr>
            <w:r>
              <w:rPr>
                <w:b/>
              </w:rPr>
              <w:t>Název studijního programu</w:t>
            </w:r>
          </w:p>
        </w:tc>
        <w:tc>
          <w:tcPr>
            <w:tcW w:w="7542" w:type="dxa"/>
            <w:gridSpan w:val="14"/>
          </w:tcPr>
          <w:p w14:paraId="36C2971B" w14:textId="77777777" w:rsidR="00D704F4" w:rsidRPr="00924C53" w:rsidRDefault="00D704F4" w:rsidP="002401AC">
            <w:r w:rsidRPr="00EB4C62">
              <w:t>Materiály a technologie – specializace Polovodičové materiály</w:t>
            </w:r>
          </w:p>
        </w:tc>
      </w:tr>
      <w:tr w:rsidR="00D704F4" w14:paraId="3B5D4DF0" w14:textId="77777777" w:rsidTr="002401AC">
        <w:tc>
          <w:tcPr>
            <w:tcW w:w="2518" w:type="dxa"/>
            <w:shd w:val="clear" w:color="auto" w:fill="F7CAAC"/>
          </w:tcPr>
          <w:p w14:paraId="43A170F1" w14:textId="77777777" w:rsidR="00D704F4" w:rsidRDefault="00D704F4" w:rsidP="002401AC">
            <w:pPr>
              <w:rPr>
                <w:b/>
              </w:rPr>
            </w:pPr>
            <w:r>
              <w:rPr>
                <w:b/>
              </w:rPr>
              <w:t>Jméno a příjmení</w:t>
            </w:r>
          </w:p>
        </w:tc>
        <w:tc>
          <w:tcPr>
            <w:tcW w:w="4536" w:type="dxa"/>
            <w:gridSpan w:val="8"/>
          </w:tcPr>
          <w:p w14:paraId="2376AC56" w14:textId="55DD0B69" w:rsidR="00D704F4" w:rsidRDefault="00D704F4" w:rsidP="002401AC">
            <w:bookmarkStart w:id="341" w:name="Kočí"/>
            <w:bookmarkEnd w:id="341"/>
            <w:r>
              <w:rPr>
                <w:b/>
                <w:bCs/>
              </w:rPr>
              <w:t>Kamila Kočí</w:t>
            </w:r>
          </w:p>
        </w:tc>
        <w:tc>
          <w:tcPr>
            <w:tcW w:w="709" w:type="dxa"/>
            <w:shd w:val="clear" w:color="auto" w:fill="F7CAAC"/>
          </w:tcPr>
          <w:p w14:paraId="1ABE3078" w14:textId="77777777" w:rsidR="00D704F4" w:rsidRDefault="00D704F4" w:rsidP="002401AC">
            <w:pPr>
              <w:rPr>
                <w:b/>
              </w:rPr>
            </w:pPr>
            <w:r>
              <w:rPr>
                <w:b/>
              </w:rPr>
              <w:t>Tituly</w:t>
            </w:r>
          </w:p>
        </w:tc>
        <w:tc>
          <w:tcPr>
            <w:tcW w:w="2297" w:type="dxa"/>
            <w:gridSpan w:val="5"/>
          </w:tcPr>
          <w:p w14:paraId="0D561B2D" w14:textId="2F0FD31B" w:rsidR="00D704F4" w:rsidRDefault="00D704F4" w:rsidP="002401AC">
            <w:r>
              <w:t>prof. Ing., Ph.D.</w:t>
            </w:r>
          </w:p>
        </w:tc>
      </w:tr>
      <w:tr w:rsidR="00D704F4" w14:paraId="6D8A73BB" w14:textId="77777777" w:rsidTr="002401AC">
        <w:tc>
          <w:tcPr>
            <w:tcW w:w="2518" w:type="dxa"/>
            <w:shd w:val="clear" w:color="auto" w:fill="F7CAAC"/>
          </w:tcPr>
          <w:p w14:paraId="0583B9B2" w14:textId="77777777" w:rsidR="00D704F4" w:rsidRDefault="00D704F4" w:rsidP="002401AC">
            <w:pPr>
              <w:rPr>
                <w:b/>
              </w:rPr>
            </w:pPr>
            <w:r>
              <w:rPr>
                <w:b/>
              </w:rPr>
              <w:t>Rok narození</w:t>
            </w:r>
          </w:p>
        </w:tc>
        <w:tc>
          <w:tcPr>
            <w:tcW w:w="829" w:type="dxa"/>
            <w:gridSpan w:val="2"/>
          </w:tcPr>
          <w:p w14:paraId="29779C69" w14:textId="6E08F65A" w:rsidR="00D704F4" w:rsidRDefault="00813506" w:rsidP="002401AC">
            <w:r>
              <w:t>1967</w:t>
            </w:r>
          </w:p>
        </w:tc>
        <w:tc>
          <w:tcPr>
            <w:tcW w:w="1751" w:type="dxa"/>
            <w:shd w:val="clear" w:color="auto" w:fill="F7CAAC"/>
          </w:tcPr>
          <w:p w14:paraId="6CB82B34" w14:textId="77777777" w:rsidR="00D704F4" w:rsidRDefault="00D704F4" w:rsidP="002401AC">
            <w:pPr>
              <w:rPr>
                <w:b/>
              </w:rPr>
            </w:pPr>
            <w:r>
              <w:rPr>
                <w:b/>
              </w:rPr>
              <w:t>typ vztahu k VŠ</w:t>
            </w:r>
          </w:p>
        </w:tc>
        <w:tc>
          <w:tcPr>
            <w:tcW w:w="962" w:type="dxa"/>
            <w:gridSpan w:val="4"/>
          </w:tcPr>
          <w:p w14:paraId="705E5988" w14:textId="6CC0CCB8" w:rsidR="00D704F4" w:rsidRDefault="00813506" w:rsidP="002401AC">
            <w:r>
              <w:t>pp.</w:t>
            </w:r>
          </w:p>
        </w:tc>
        <w:tc>
          <w:tcPr>
            <w:tcW w:w="994" w:type="dxa"/>
            <w:shd w:val="clear" w:color="auto" w:fill="F7CAAC"/>
          </w:tcPr>
          <w:p w14:paraId="6E9DA91E" w14:textId="77777777" w:rsidR="00D704F4" w:rsidRDefault="00D704F4" w:rsidP="002401AC">
            <w:pPr>
              <w:rPr>
                <w:b/>
              </w:rPr>
            </w:pPr>
            <w:r>
              <w:rPr>
                <w:b/>
              </w:rPr>
              <w:t>rozsah</w:t>
            </w:r>
          </w:p>
        </w:tc>
        <w:tc>
          <w:tcPr>
            <w:tcW w:w="709" w:type="dxa"/>
          </w:tcPr>
          <w:p w14:paraId="316DE7B3" w14:textId="6ADAFB9F" w:rsidR="00D704F4" w:rsidRDefault="00813506" w:rsidP="002401AC">
            <w:r>
              <w:t>5</w:t>
            </w:r>
          </w:p>
        </w:tc>
        <w:tc>
          <w:tcPr>
            <w:tcW w:w="737" w:type="dxa"/>
            <w:gridSpan w:val="3"/>
            <w:shd w:val="clear" w:color="auto" w:fill="F7CAAC"/>
          </w:tcPr>
          <w:p w14:paraId="605E84FC" w14:textId="77777777" w:rsidR="00D704F4" w:rsidRDefault="00D704F4" w:rsidP="002401AC">
            <w:pPr>
              <w:rPr>
                <w:b/>
              </w:rPr>
            </w:pPr>
            <w:r>
              <w:rPr>
                <w:b/>
              </w:rPr>
              <w:t>do kdy</w:t>
            </w:r>
          </w:p>
        </w:tc>
        <w:tc>
          <w:tcPr>
            <w:tcW w:w="1560" w:type="dxa"/>
            <w:gridSpan w:val="2"/>
          </w:tcPr>
          <w:p w14:paraId="252091EA" w14:textId="3BF1DCC2" w:rsidR="00D704F4" w:rsidRPr="00813506" w:rsidRDefault="00813506" w:rsidP="002401AC">
            <w:r w:rsidRPr="00813506">
              <w:t>12/2026</w:t>
            </w:r>
          </w:p>
        </w:tc>
      </w:tr>
      <w:tr w:rsidR="00D704F4" w:rsidRPr="006467FC" w14:paraId="7BC7DBA3" w14:textId="77777777" w:rsidTr="002401AC">
        <w:tc>
          <w:tcPr>
            <w:tcW w:w="5098" w:type="dxa"/>
            <w:gridSpan w:val="4"/>
            <w:shd w:val="clear" w:color="auto" w:fill="F7CAAC"/>
          </w:tcPr>
          <w:p w14:paraId="7386AFD6" w14:textId="77777777" w:rsidR="00D704F4" w:rsidRDefault="00D704F4" w:rsidP="002401AC">
            <w:pPr>
              <w:rPr>
                <w:b/>
              </w:rPr>
            </w:pPr>
            <w:r>
              <w:rPr>
                <w:b/>
              </w:rPr>
              <w:t>Typ vztahu na součásti VŠ, která uskutečňuje st. program</w:t>
            </w:r>
          </w:p>
        </w:tc>
        <w:tc>
          <w:tcPr>
            <w:tcW w:w="962" w:type="dxa"/>
            <w:gridSpan w:val="4"/>
          </w:tcPr>
          <w:p w14:paraId="11149BF5" w14:textId="6E1608F0" w:rsidR="00D704F4" w:rsidRPr="006467FC" w:rsidRDefault="00813506" w:rsidP="002401AC">
            <w:r>
              <w:t>pp.</w:t>
            </w:r>
          </w:p>
        </w:tc>
        <w:tc>
          <w:tcPr>
            <w:tcW w:w="994" w:type="dxa"/>
            <w:shd w:val="clear" w:color="auto" w:fill="F7CAAC"/>
          </w:tcPr>
          <w:p w14:paraId="5EAFB92E" w14:textId="77777777" w:rsidR="00D704F4" w:rsidRPr="006467FC" w:rsidRDefault="00D704F4" w:rsidP="002401AC">
            <w:pPr>
              <w:rPr>
                <w:b/>
              </w:rPr>
            </w:pPr>
            <w:r w:rsidRPr="006467FC">
              <w:rPr>
                <w:b/>
              </w:rPr>
              <w:t>rozsah</w:t>
            </w:r>
          </w:p>
        </w:tc>
        <w:tc>
          <w:tcPr>
            <w:tcW w:w="709" w:type="dxa"/>
          </w:tcPr>
          <w:p w14:paraId="165FF5E0" w14:textId="45702C0F" w:rsidR="00D704F4" w:rsidRPr="006467FC" w:rsidRDefault="00813506" w:rsidP="002401AC">
            <w:r>
              <w:t>5</w:t>
            </w:r>
          </w:p>
        </w:tc>
        <w:tc>
          <w:tcPr>
            <w:tcW w:w="737" w:type="dxa"/>
            <w:gridSpan w:val="3"/>
            <w:shd w:val="clear" w:color="auto" w:fill="F7CAAC"/>
          </w:tcPr>
          <w:p w14:paraId="7A6855E2" w14:textId="77777777" w:rsidR="00D704F4" w:rsidRPr="006467FC" w:rsidRDefault="00D704F4" w:rsidP="002401AC">
            <w:pPr>
              <w:rPr>
                <w:b/>
              </w:rPr>
            </w:pPr>
            <w:r w:rsidRPr="006467FC">
              <w:rPr>
                <w:b/>
              </w:rPr>
              <w:t>do kdy</w:t>
            </w:r>
          </w:p>
        </w:tc>
        <w:tc>
          <w:tcPr>
            <w:tcW w:w="1560" w:type="dxa"/>
            <w:gridSpan w:val="2"/>
          </w:tcPr>
          <w:p w14:paraId="0FB3B232" w14:textId="18220F0C" w:rsidR="00D704F4" w:rsidRPr="00813506" w:rsidRDefault="00813506" w:rsidP="002401AC">
            <w:r w:rsidRPr="00813506">
              <w:t>12/2026</w:t>
            </w:r>
          </w:p>
        </w:tc>
      </w:tr>
      <w:tr w:rsidR="00D704F4" w14:paraId="1AEA6F5F" w14:textId="77777777" w:rsidTr="002401AC">
        <w:tc>
          <w:tcPr>
            <w:tcW w:w="6060" w:type="dxa"/>
            <w:gridSpan w:val="8"/>
            <w:shd w:val="clear" w:color="auto" w:fill="F7CAAC"/>
          </w:tcPr>
          <w:p w14:paraId="3D41F440" w14:textId="77777777" w:rsidR="00D704F4" w:rsidRDefault="00D704F4" w:rsidP="002401AC">
            <w:r>
              <w:rPr>
                <w:b/>
              </w:rPr>
              <w:t>Další současná působení jako akademický pracovník na jiných VŠ</w:t>
            </w:r>
          </w:p>
        </w:tc>
        <w:tc>
          <w:tcPr>
            <w:tcW w:w="1703" w:type="dxa"/>
            <w:gridSpan w:val="2"/>
            <w:shd w:val="clear" w:color="auto" w:fill="F7CAAC"/>
          </w:tcPr>
          <w:p w14:paraId="264414CB" w14:textId="77777777" w:rsidR="00D704F4" w:rsidRDefault="00D704F4" w:rsidP="002401AC">
            <w:pPr>
              <w:rPr>
                <w:b/>
              </w:rPr>
            </w:pPr>
            <w:r>
              <w:rPr>
                <w:b/>
              </w:rPr>
              <w:t>typ prac. vztahu</w:t>
            </w:r>
          </w:p>
        </w:tc>
        <w:tc>
          <w:tcPr>
            <w:tcW w:w="2297" w:type="dxa"/>
            <w:gridSpan w:val="5"/>
            <w:shd w:val="clear" w:color="auto" w:fill="F7CAAC"/>
          </w:tcPr>
          <w:p w14:paraId="1CDE658C" w14:textId="77777777" w:rsidR="00D704F4" w:rsidRDefault="00D704F4" w:rsidP="002401AC">
            <w:pPr>
              <w:rPr>
                <w:b/>
              </w:rPr>
            </w:pPr>
            <w:r>
              <w:rPr>
                <w:b/>
              </w:rPr>
              <w:t>rozsah</w:t>
            </w:r>
          </w:p>
        </w:tc>
      </w:tr>
      <w:tr w:rsidR="00D704F4" w:rsidRPr="006467FC" w14:paraId="163BC707" w14:textId="77777777" w:rsidTr="002401AC">
        <w:tc>
          <w:tcPr>
            <w:tcW w:w="6060" w:type="dxa"/>
            <w:gridSpan w:val="8"/>
          </w:tcPr>
          <w:p w14:paraId="2EBF5C3D" w14:textId="45BBA664" w:rsidR="00D704F4" w:rsidRPr="00813506" w:rsidRDefault="00813506" w:rsidP="002401AC">
            <w:r w:rsidRPr="00BD5103">
              <w:t>VŠB</w:t>
            </w:r>
            <w:r w:rsidR="00AC2961">
              <w:t>-</w:t>
            </w:r>
            <w:r w:rsidRPr="00BD5103">
              <w:t>TU Ostrava</w:t>
            </w:r>
          </w:p>
        </w:tc>
        <w:tc>
          <w:tcPr>
            <w:tcW w:w="1703" w:type="dxa"/>
            <w:gridSpan w:val="2"/>
          </w:tcPr>
          <w:p w14:paraId="7E4269FF" w14:textId="0790E225" w:rsidR="00D704F4" w:rsidRPr="00813506" w:rsidRDefault="00813506" w:rsidP="002401AC">
            <w:r w:rsidRPr="00813506">
              <w:t>pp.</w:t>
            </w:r>
          </w:p>
        </w:tc>
        <w:tc>
          <w:tcPr>
            <w:tcW w:w="2297" w:type="dxa"/>
            <w:gridSpan w:val="5"/>
          </w:tcPr>
          <w:p w14:paraId="54E953AC" w14:textId="28F0FFF4" w:rsidR="00D704F4" w:rsidRPr="00813506" w:rsidRDefault="00813506" w:rsidP="002401AC">
            <w:r w:rsidRPr="00813506">
              <w:t>4</w:t>
            </w:r>
          </w:p>
        </w:tc>
      </w:tr>
      <w:tr w:rsidR="00D704F4" w14:paraId="15B110FD" w14:textId="77777777" w:rsidTr="002401AC">
        <w:tc>
          <w:tcPr>
            <w:tcW w:w="6060" w:type="dxa"/>
            <w:gridSpan w:val="8"/>
          </w:tcPr>
          <w:p w14:paraId="0E4F0D58" w14:textId="77777777" w:rsidR="00D704F4" w:rsidRDefault="00D704F4" w:rsidP="002401AC"/>
        </w:tc>
        <w:tc>
          <w:tcPr>
            <w:tcW w:w="1703" w:type="dxa"/>
            <w:gridSpan w:val="2"/>
          </w:tcPr>
          <w:p w14:paraId="09BFAC7C" w14:textId="77777777" w:rsidR="00D704F4" w:rsidRDefault="00D704F4" w:rsidP="002401AC"/>
        </w:tc>
        <w:tc>
          <w:tcPr>
            <w:tcW w:w="2297" w:type="dxa"/>
            <w:gridSpan w:val="5"/>
          </w:tcPr>
          <w:p w14:paraId="1948B76A" w14:textId="77777777" w:rsidR="00D704F4" w:rsidRDefault="00D704F4" w:rsidP="002401AC"/>
        </w:tc>
      </w:tr>
      <w:tr w:rsidR="00D704F4" w14:paraId="2F68EEBC" w14:textId="77777777" w:rsidTr="002401AC">
        <w:tc>
          <w:tcPr>
            <w:tcW w:w="10060" w:type="dxa"/>
            <w:gridSpan w:val="15"/>
            <w:shd w:val="clear" w:color="auto" w:fill="F7CAAC"/>
          </w:tcPr>
          <w:p w14:paraId="44E56538" w14:textId="77777777" w:rsidR="00D704F4" w:rsidRDefault="00D704F4" w:rsidP="002401AC">
            <w:pPr>
              <w:jc w:val="both"/>
            </w:pPr>
            <w:r>
              <w:rPr>
                <w:b/>
              </w:rPr>
              <w:t>Předměty příslušného studijního programu a způsob zapojení do jejich výuky, příp. další zapojení do uskutečňování studijního programu</w:t>
            </w:r>
          </w:p>
        </w:tc>
      </w:tr>
      <w:tr w:rsidR="00D704F4" w:rsidRPr="002827C6" w14:paraId="5138906E" w14:textId="77777777" w:rsidTr="002401AC">
        <w:trPr>
          <w:trHeight w:val="226"/>
        </w:trPr>
        <w:tc>
          <w:tcPr>
            <w:tcW w:w="10060" w:type="dxa"/>
            <w:gridSpan w:val="15"/>
            <w:tcBorders>
              <w:top w:val="nil"/>
            </w:tcBorders>
          </w:tcPr>
          <w:p w14:paraId="3F51C181" w14:textId="38D7E56D" w:rsidR="00E7488D" w:rsidRDefault="00E7488D" w:rsidP="00DD0D9F">
            <w:pPr>
              <w:spacing w:before="120" w:after="60"/>
            </w:pPr>
            <w:r>
              <w:t>Fyzikální chemie I (100% p)</w:t>
            </w:r>
          </w:p>
          <w:p w14:paraId="679B7085" w14:textId="0D5A4D41" w:rsidR="00E7488D" w:rsidRPr="002827C6" w:rsidRDefault="00E7488D" w:rsidP="00E7488D">
            <w:pPr>
              <w:spacing w:before="60" w:after="120"/>
            </w:pPr>
            <w:r>
              <w:t>Fyzikální chemie II (100% p)</w:t>
            </w:r>
          </w:p>
        </w:tc>
      </w:tr>
      <w:tr w:rsidR="00D704F4" w:rsidRPr="002827C6" w14:paraId="4AD670DB" w14:textId="77777777" w:rsidTr="002401AC">
        <w:trPr>
          <w:trHeight w:val="224"/>
        </w:trPr>
        <w:tc>
          <w:tcPr>
            <w:tcW w:w="10060" w:type="dxa"/>
            <w:gridSpan w:val="15"/>
            <w:tcBorders>
              <w:top w:val="nil"/>
            </w:tcBorders>
            <w:shd w:val="clear" w:color="auto" w:fill="FBD4B4"/>
          </w:tcPr>
          <w:p w14:paraId="0209BE4E" w14:textId="0FA03AC8" w:rsidR="00D704F4" w:rsidRPr="002827C6" w:rsidRDefault="004964CD" w:rsidP="002401AC">
            <w:pPr>
              <w:rPr>
                <w:b/>
              </w:rPr>
            </w:pPr>
            <w:r w:rsidRPr="002827C6">
              <w:rPr>
                <w:b/>
              </w:rPr>
              <w:t>Z</w:t>
            </w:r>
            <w:r w:rsidR="00D704F4" w:rsidRPr="002827C6">
              <w:rPr>
                <w:b/>
              </w:rPr>
              <w:t>apojení do výuky v dalších studijních programech na téže vysoké škole (pouze u garantů ZT a PZ předmětů)</w:t>
            </w:r>
          </w:p>
        </w:tc>
      </w:tr>
      <w:tr w:rsidR="00D704F4" w:rsidRPr="002827C6" w14:paraId="4291C684" w14:textId="77777777" w:rsidTr="002401AC">
        <w:trPr>
          <w:trHeight w:val="340"/>
        </w:trPr>
        <w:tc>
          <w:tcPr>
            <w:tcW w:w="2689" w:type="dxa"/>
            <w:gridSpan w:val="2"/>
            <w:tcBorders>
              <w:top w:val="nil"/>
            </w:tcBorders>
          </w:tcPr>
          <w:p w14:paraId="1FB45615" w14:textId="77777777" w:rsidR="00D704F4" w:rsidRPr="002827C6" w:rsidRDefault="00D704F4" w:rsidP="002401AC">
            <w:pPr>
              <w:jc w:val="both"/>
              <w:rPr>
                <w:b/>
              </w:rPr>
            </w:pPr>
            <w:r w:rsidRPr="002827C6">
              <w:rPr>
                <w:b/>
              </w:rPr>
              <w:t>Název studijního předmětu</w:t>
            </w:r>
          </w:p>
        </w:tc>
        <w:tc>
          <w:tcPr>
            <w:tcW w:w="2522" w:type="dxa"/>
            <w:gridSpan w:val="3"/>
            <w:tcBorders>
              <w:top w:val="nil"/>
            </w:tcBorders>
          </w:tcPr>
          <w:p w14:paraId="645729E9" w14:textId="77777777" w:rsidR="00D704F4" w:rsidRPr="002827C6" w:rsidRDefault="00D704F4" w:rsidP="002401AC">
            <w:pPr>
              <w:jc w:val="both"/>
              <w:rPr>
                <w:b/>
              </w:rPr>
            </w:pPr>
            <w:r w:rsidRPr="002827C6">
              <w:rPr>
                <w:b/>
              </w:rPr>
              <w:t>Název studijního programu</w:t>
            </w:r>
          </w:p>
        </w:tc>
        <w:tc>
          <w:tcPr>
            <w:tcW w:w="567" w:type="dxa"/>
            <w:gridSpan w:val="2"/>
            <w:tcBorders>
              <w:top w:val="nil"/>
            </w:tcBorders>
          </w:tcPr>
          <w:p w14:paraId="7EEFB804" w14:textId="77777777" w:rsidR="00D704F4" w:rsidRPr="002827C6" w:rsidRDefault="00D704F4" w:rsidP="002401AC">
            <w:pPr>
              <w:jc w:val="both"/>
              <w:rPr>
                <w:b/>
              </w:rPr>
            </w:pPr>
            <w:r w:rsidRPr="002827C6">
              <w:rPr>
                <w:b/>
              </w:rPr>
              <w:t>Sem.</w:t>
            </w:r>
          </w:p>
        </w:tc>
        <w:tc>
          <w:tcPr>
            <w:tcW w:w="2155" w:type="dxa"/>
            <w:gridSpan w:val="5"/>
            <w:tcBorders>
              <w:top w:val="nil"/>
            </w:tcBorders>
          </w:tcPr>
          <w:p w14:paraId="4D7372A1" w14:textId="77777777" w:rsidR="00D704F4" w:rsidRPr="002827C6" w:rsidRDefault="00D704F4" w:rsidP="002401AC">
            <w:pPr>
              <w:jc w:val="both"/>
              <w:rPr>
                <w:b/>
              </w:rPr>
            </w:pPr>
            <w:r w:rsidRPr="002827C6">
              <w:rPr>
                <w:b/>
              </w:rPr>
              <w:t>Role ve výuce daného předmětu</w:t>
            </w:r>
          </w:p>
        </w:tc>
        <w:tc>
          <w:tcPr>
            <w:tcW w:w="2127" w:type="dxa"/>
            <w:gridSpan w:val="3"/>
            <w:tcBorders>
              <w:top w:val="nil"/>
            </w:tcBorders>
          </w:tcPr>
          <w:p w14:paraId="61016A05" w14:textId="77777777" w:rsidR="00D704F4" w:rsidRDefault="00D704F4" w:rsidP="002401AC">
            <w:pPr>
              <w:jc w:val="both"/>
              <w:rPr>
                <w:b/>
              </w:rPr>
            </w:pPr>
            <w:r w:rsidRPr="0053377E">
              <w:rPr>
                <w:b/>
                <w:i/>
              </w:rPr>
              <w:t>(</w:t>
            </w:r>
            <w:r w:rsidRPr="00F20AEF">
              <w:rPr>
                <w:b/>
                <w:i/>
                <w:iCs/>
              </w:rPr>
              <w:t>nepovinný údaj</w:t>
            </w:r>
            <w:r w:rsidRPr="0053377E">
              <w:rPr>
                <w:b/>
                <w:i/>
              </w:rPr>
              <w:t>)</w:t>
            </w:r>
            <w:r>
              <w:rPr>
                <w:b/>
              </w:rPr>
              <w:t xml:space="preserve"> </w:t>
            </w:r>
          </w:p>
          <w:p w14:paraId="0E4D325D" w14:textId="77777777" w:rsidR="00D704F4" w:rsidRPr="002827C6" w:rsidRDefault="00D704F4" w:rsidP="002401AC">
            <w:pPr>
              <w:jc w:val="both"/>
              <w:rPr>
                <w:b/>
              </w:rPr>
            </w:pPr>
            <w:r w:rsidRPr="002827C6">
              <w:rPr>
                <w:b/>
              </w:rPr>
              <w:t>Počet hodin za semestr</w:t>
            </w:r>
          </w:p>
        </w:tc>
      </w:tr>
      <w:tr w:rsidR="00D704F4" w:rsidRPr="00461AFF" w14:paraId="0896B409" w14:textId="77777777" w:rsidTr="002401AC">
        <w:trPr>
          <w:trHeight w:val="285"/>
        </w:trPr>
        <w:tc>
          <w:tcPr>
            <w:tcW w:w="2689" w:type="dxa"/>
            <w:gridSpan w:val="2"/>
            <w:tcBorders>
              <w:top w:val="nil"/>
            </w:tcBorders>
            <w:vAlign w:val="center"/>
          </w:tcPr>
          <w:p w14:paraId="6D79A0A6" w14:textId="6BDF3E45" w:rsidR="00D704F4" w:rsidRPr="00BE5842" w:rsidRDefault="00D704F4" w:rsidP="002401AC">
            <w:pPr>
              <w:rPr>
                <w:color w:val="FF0000"/>
                <w:highlight w:val="yellow"/>
              </w:rPr>
            </w:pPr>
          </w:p>
        </w:tc>
        <w:tc>
          <w:tcPr>
            <w:tcW w:w="2522" w:type="dxa"/>
            <w:gridSpan w:val="3"/>
            <w:tcBorders>
              <w:top w:val="nil"/>
            </w:tcBorders>
            <w:vAlign w:val="center"/>
          </w:tcPr>
          <w:p w14:paraId="604A0022" w14:textId="01AD2E8B" w:rsidR="00D704F4" w:rsidRPr="00BE5842" w:rsidRDefault="00D704F4" w:rsidP="002401AC">
            <w:pPr>
              <w:rPr>
                <w:color w:val="FF0000"/>
                <w:highlight w:val="yellow"/>
              </w:rPr>
            </w:pPr>
          </w:p>
        </w:tc>
        <w:tc>
          <w:tcPr>
            <w:tcW w:w="567" w:type="dxa"/>
            <w:gridSpan w:val="2"/>
            <w:tcBorders>
              <w:top w:val="nil"/>
            </w:tcBorders>
            <w:vAlign w:val="center"/>
          </w:tcPr>
          <w:p w14:paraId="11F3F437" w14:textId="7D3BFEDC" w:rsidR="00D704F4" w:rsidRPr="00BE5842" w:rsidRDefault="00D704F4" w:rsidP="002401AC">
            <w:pPr>
              <w:rPr>
                <w:color w:val="FF0000"/>
                <w:highlight w:val="yellow"/>
              </w:rPr>
            </w:pPr>
          </w:p>
        </w:tc>
        <w:tc>
          <w:tcPr>
            <w:tcW w:w="2155" w:type="dxa"/>
            <w:gridSpan w:val="5"/>
            <w:tcBorders>
              <w:top w:val="nil"/>
            </w:tcBorders>
            <w:vAlign w:val="center"/>
          </w:tcPr>
          <w:p w14:paraId="56ECAFFB" w14:textId="0D227054" w:rsidR="00D704F4" w:rsidRPr="00BE5842" w:rsidRDefault="00D704F4" w:rsidP="002401AC">
            <w:pPr>
              <w:rPr>
                <w:color w:val="FF0000"/>
                <w:highlight w:val="yellow"/>
              </w:rPr>
            </w:pPr>
          </w:p>
        </w:tc>
        <w:tc>
          <w:tcPr>
            <w:tcW w:w="2127" w:type="dxa"/>
            <w:gridSpan w:val="3"/>
            <w:tcBorders>
              <w:top w:val="nil"/>
            </w:tcBorders>
            <w:vAlign w:val="center"/>
          </w:tcPr>
          <w:p w14:paraId="51280D65" w14:textId="77777777" w:rsidR="00D704F4" w:rsidRPr="00BE5842" w:rsidRDefault="00D704F4" w:rsidP="002401AC">
            <w:pPr>
              <w:rPr>
                <w:color w:val="FF0000"/>
                <w:highlight w:val="yellow"/>
              </w:rPr>
            </w:pPr>
          </w:p>
        </w:tc>
      </w:tr>
      <w:tr w:rsidR="00D704F4" w:rsidRPr="00461AFF" w14:paraId="2D61D0DD" w14:textId="77777777" w:rsidTr="002401AC">
        <w:trPr>
          <w:trHeight w:val="285"/>
        </w:trPr>
        <w:tc>
          <w:tcPr>
            <w:tcW w:w="2689" w:type="dxa"/>
            <w:gridSpan w:val="2"/>
            <w:tcBorders>
              <w:top w:val="nil"/>
            </w:tcBorders>
            <w:vAlign w:val="center"/>
          </w:tcPr>
          <w:p w14:paraId="188576AB" w14:textId="5E62B9A7" w:rsidR="00D704F4" w:rsidRPr="00BE5842" w:rsidRDefault="00D704F4" w:rsidP="002401AC">
            <w:pPr>
              <w:rPr>
                <w:color w:val="FF0000"/>
                <w:highlight w:val="yellow"/>
              </w:rPr>
            </w:pPr>
          </w:p>
        </w:tc>
        <w:tc>
          <w:tcPr>
            <w:tcW w:w="2522" w:type="dxa"/>
            <w:gridSpan w:val="3"/>
            <w:tcBorders>
              <w:top w:val="nil"/>
            </w:tcBorders>
            <w:vAlign w:val="center"/>
          </w:tcPr>
          <w:p w14:paraId="7C12C333" w14:textId="2AD59285" w:rsidR="00D704F4" w:rsidRPr="00BE5842" w:rsidRDefault="00D704F4" w:rsidP="002401AC">
            <w:pPr>
              <w:rPr>
                <w:color w:val="FF0000"/>
                <w:highlight w:val="yellow"/>
              </w:rPr>
            </w:pPr>
          </w:p>
        </w:tc>
        <w:tc>
          <w:tcPr>
            <w:tcW w:w="567" w:type="dxa"/>
            <w:gridSpan w:val="2"/>
            <w:tcBorders>
              <w:top w:val="nil"/>
            </w:tcBorders>
            <w:vAlign w:val="center"/>
          </w:tcPr>
          <w:p w14:paraId="76D76759" w14:textId="2BBDC905" w:rsidR="00D704F4" w:rsidRPr="00BE5842" w:rsidRDefault="00D704F4" w:rsidP="002401AC">
            <w:pPr>
              <w:rPr>
                <w:color w:val="FF0000"/>
                <w:highlight w:val="yellow"/>
              </w:rPr>
            </w:pPr>
          </w:p>
        </w:tc>
        <w:tc>
          <w:tcPr>
            <w:tcW w:w="2155" w:type="dxa"/>
            <w:gridSpan w:val="5"/>
            <w:tcBorders>
              <w:top w:val="nil"/>
            </w:tcBorders>
            <w:vAlign w:val="center"/>
          </w:tcPr>
          <w:p w14:paraId="40A4A9DB" w14:textId="6E64CA9D" w:rsidR="00D704F4" w:rsidRPr="00BE5842" w:rsidRDefault="00D704F4" w:rsidP="002401AC">
            <w:pPr>
              <w:rPr>
                <w:color w:val="FF0000"/>
                <w:highlight w:val="yellow"/>
              </w:rPr>
            </w:pPr>
          </w:p>
        </w:tc>
        <w:tc>
          <w:tcPr>
            <w:tcW w:w="2127" w:type="dxa"/>
            <w:gridSpan w:val="3"/>
            <w:tcBorders>
              <w:top w:val="nil"/>
            </w:tcBorders>
            <w:vAlign w:val="center"/>
          </w:tcPr>
          <w:p w14:paraId="08151F63" w14:textId="77777777" w:rsidR="00D704F4" w:rsidRPr="00BE5842" w:rsidRDefault="00D704F4" w:rsidP="002401AC">
            <w:pPr>
              <w:rPr>
                <w:color w:val="FF0000"/>
                <w:highlight w:val="yellow"/>
              </w:rPr>
            </w:pPr>
          </w:p>
        </w:tc>
      </w:tr>
      <w:tr w:rsidR="00D704F4" w14:paraId="5D151826" w14:textId="77777777" w:rsidTr="002401AC">
        <w:tc>
          <w:tcPr>
            <w:tcW w:w="10060" w:type="dxa"/>
            <w:gridSpan w:val="15"/>
            <w:shd w:val="clear" w:color="auto" w:fill="F7CAAC"/>
          </w:tcPr>
          <w:p w14:paraId="1543976E" w14:textId="77777777" w:rsidR="00D704F4" w:rsidRDefault="00D704F4" w:rsidP="002401AC">
            <w:r>
              <w:rPr>
                <w:b/>
              </w:rPr>
              <w:t xml:space="preserve">Údaje o vzdělání na VŠ </w:t>
            </w:r>
          </w:p>
        </w:tc>
      </w:tr>
      <w:tr w:rsidR="00D704F4" w14:paraId="41F420CE" w14:textId="77777777" w:rsidTr="002401AC">
        <w:trPr>
          <w:trHeight w:val="400"/>
        </w:trPr>
        <w:tc>
          <w:tcPr>
            <w:tcW w:w="10060" w:type="dxa"/>
            <w:gridSpan w:val="15"/>
          </w:tcPr>
          <w:p w14:paraId="0D4C44B2" w14:textId="40A94011" w:rsidR="00D704F4" w:rsidRDefault="00813506" w:rsidP="00DD0D9F">
            <w:pPr>
              <w:tabs>
                <w:tab w:val="left" w:pos="1440"/>
              </w:tabs>
              <w:spacing w:before="120" w:after="120"/>
              <w:ind w:left="2699" w:hanging="2699"/>
              <w:rPr>
                <w:b/>
              </w:rPr>
            </w:pPr>
            <w:r w:rsidRPr="00813506">
              <w:t xml:space="preserve">2008: </w:t>
            </w:r>
            <w:r w:rsidRPr="00BD5103">
              <w:t>VŠB</w:t>
            </w:r>
            <w:r w:rsidR="00AC2961">
              <w:t>-</w:t>
            </w:r>
            <w:r w:rsidRPr="00BD5103">
              <w:t>TU Ostrava</w:t>
            </w:r>
            <w:r w:rsidRPr="00813506">
              <w:t>, FMMI, obor Chemická metalurgie, Ph.D.</w:t>
            </w:r>
          </w:p>
        </w:tc>
      </w:tr>
      <w:tr w:rsidR="00D704F4" w14:paraId="58AED8A9" w14:textId="77777777" w:rsidTr="002401AC">
        <w:tc>
          <w:tcPr>
            <w:tcW w:w="10060" w:type="dxa"/>
            <w:gridSpan w:val="15"/>
            <w:shd w:val="clear" w:color="auto" w:fill="F7CAAC"/>
          </w:tcPr>
          <w:p w14:paraId="4D9B44E5" w14:textId="0DDCC186" w:rsidR="00D704F4" w:rsidRDefault="00895794" w:rsidP="002401AC">
            <w:pPr>
              <w:rPr>
                <w:b/>
              </w:rPr>
            </w:pPr>
            <w:r>
              <w:rPr>
                <w:b/>
              </w:rPr>
              <w:t>Ú</w:t>
            </w:r>
            <w:r w:rsidR="00D704F4">
              <w:rPr>
                <w:b/>
              </w:rPr>
              <w:t>daje o odborném působení od absolvování VŠ</w:t>
            </w:r>
          </w:p>
        </w:tc>
      </w:tr>
      <w:tr w:rsidR="00D704F4" w:rsidRPr="009B6AE3" w14:paraId="7886185C" w14:textId="77777777" w:rsidTr="002401AC">
        <w:trPr>
          <w:trHeight w:val="1178"/>
        </w:trPr>
        <w:tc>
          <w:tcPr>
            <w:tcW w:w="10060" w:type="dxa"/>
            <w:gridSpan w:val="15"/>
          </w:tcPr>
          <w:p w14:paraId="349F28B2" w14:textId="3847C945" w:rsidR="00813506" w:rsidRPr="00DD0D9F" w:rsidRDefault="00813506" w:rsidP="00DD0D9F">
            <w:pPr>
              <w:pStyle w:val="akredleta"/>
              <w:spacing w:before="120" w:after="60"/>
              <w:ind w:left="1559" w:hanging="1559"/>
              <w:rPr>
                <w:sz w:val="20"/>
              </w:rPr>
            </w:pPr>
            <w:r w:rsidRPr="00DD0D9F">
              <w:rPr>
                <w:sz w:val="20"/>
              </w:rPr>
              <w:t xml:space="preserve">2017 </w:t>
            </w:r>
            <w:r w:rsidRPr="00DD0D9F">
              <w:rPr>
                <w:rFonts w:eastAsia="Calibri"/>
              </w:rPr>
              <w:t xml:space="preserve">– </w:t>
            </w:r>
            <w:r w:rsidRPr="00DD0D9F">
              <w:rPr>
                <w:sz w:val="20"/>
              </w:rPr>
              <w:t xml:space="preserve">dosud: </w:t>
            </w:r>
            <w:r w:rsidR="00457B11" w:rsidRPr="00DD0D9F">
              <w:rPr>
                <w:sz w:val="20"/>
              </w:rPr>
              <w:t>VŠB</w:t>
            </w:r>
            <w:r w:rsidR="00AC2961">
              <w:rPr>
                <w:rFonts w:eastAsia="Calibri"/>
              </w:rPr>
              <w:t>-</w:t>
            </w:r>
            <w:r w:rsidR="00457B11" w:rsidRPr="00DD0D9F">
              <w:rPr>
                <w:sz w:val="20"/>
              </w:rPr>
              <w:t xml:space="preserve">TU Ostrava, </w:t>
            </w:r>
            <w:r w:rsidRPr="00DD0D9F">
              <w:rPr>
                <w:sz w:val="20"/>
              </w:rPr>
              <w:t>Institut environmentálních technologií,</w:t>
            </w:r>
            <w:r w:rsidR="00457B11" w:rsidRPr="00DD0D9F">
              <w:rPr>
                <w:sz w:val="20"/>
              </w:rPr>
              <w:t xml:space="preserve"> profesor</w:t>
            </w:r>
            <w:r w:rsidRPr="00DD0D9F">
              <w:rPr>
                <w:sz w:val="20"/>
              </w:rPr>
              <w:t xml:space="preserve"> (pp</w:t>
            </w:r>
            <w:r w:rsidR="00457B11" w:rsidRPr="00DD0D9F">
              <w:rPr>
                <w:sz w:val="20"/>
              </w:rPr>
              <w:t>.</w:t>
            </w:r>
            <w:r w:rsidRPr="00DD0D9F">
              <w:rPr>
                <w:sz w:val="20"/>
              </w:rPr>
              <w:t>)</w:t>
            </w:r>
          </w:p>
          <w:p w14:paraId="58E9030A" w14:textId="0A07FC42" w:rsidR="00813506" w:rsidRPr="00DD0D9F" w:rsidRDefault="00813506" w:rsidP="00DD0D9F">
            <w:pPr>
              <w:pStyle w:val="akredleta"/>
              <w:spacing w:before="60" w:after="60"/>
              <w:rPr>
                <w:sz w:val="20"/>
              </w:rPr>
            </w:pPr>
            <w:r w:rsidRPr="00DD0D9F">
              <w:rPr>
                <w:sz w:val="20"/>
              </w:rPr>
              <w:t xml:space="preserve">2014 </w:t>
            </w:r>
            <w:r w:rsidRPr="00DD0D9F">
              <w:rPr>
                <w:rFonts w:eastAsia="Calibri"/>
              </w:rPr>
              <w:t xml:space="preserve">– </w:t>
            </w:r>
            <w:r w:rsidRPr="00DD0D9F">
              <w:rPr>
                <w:sz w:val="20"/>
              </w:rPr>
              <w:t xml:space="preserve">2016: </w:t>
            </w:r>
            <w:r w:rsidR="00457B11" w:rsidRPr="00DD0D9F">
              <w:rPr>
                <w:sz w:val="20"/>
              </w:rPr>
              <w:t>VŠB</w:t>
            </w:r>
            <w:r w:rsidR="00AC2961">
              <w:rPr>
                <w:rFonts w:eastAsia="Calibri"/>
              </w:rPr>
              <w:t>-</w:t>
            </w:r>
            <w:r w:rsidR="00457B11" w:rsidRPr="00DD0D9F">
              <w:rPr>
                <w:sz w:val="20"/>
              </w:rPr>
              <w:t xml:space="preserve">TU Ostrava, </w:t>
            </w:r>
            <w:r w:rsidRPr="00DD0D9F">
              <w:rPr>
                <w:sz w:val="20"/>
              </w:rPr>
              <w:t xml:space="preserve">Institut environmentálních technologií, </w:t>
            </w:r>
            <w:r w:rsidR="00457B11" w:rsidRPr="00DD0D9F">
              <w:rPr>
                <w:sz w:val="20"/>
              </w:rPr>
              <w:t>pracovník VaV</w:t>
            </w:r>
            <w:r w:rsidR="00055483">
              <w:rPr>
                <w:sz w:val="20"/>
              </w:rPr>
              <w:t xml:space="preserve">, </w:t>
            </w:r>
            <w:r w:rsidR="00055483" w:rsidRPr="00DD0D9F">
              <w:rPr>
                <w:sz w:val="20"/>
              </w:rPr>
              <w:t xml:space="preserve">částečný úvazek </w:t>
            </w:r>
            <w:r w:rsidRPr="00DD0D9F">
              <w:rPr>
                <w:sz w:val="20"/>
              </w:rPr>
              <w:t>(pp</w:t>
            </w:r>
            <w:r w:rsidR="00457B11" w:rsidRPr="00DD0D9F">
              <w:rPr>
                <w:sz w:val="20"/>
              </w:rPr>
              <w:t>.</w:t>
            </w:r>
            <w:r w:rsidRPr="00DD0D9F">
              <w:rPr>
                <w:sz w:val="20"/>
              </w:rPr>
              <w:t>)</w:t>
            </w:r>
          </w:p>
          <w:p w14:paraId="7E267052" w14:textId="184FB0D2" w:rsidR="00813506" w:rsidRPr="00DD0D9F" w:rsidRDefault="00813506" w:rsidP="00DD0D9F">
            <w:pPr>
              <w:pStyle w:val="akredleta"/>
              <w:spacing w:before="60" w:after="60"/>
              <w:rPr>
                <w:sz w:val="20"/>
              </w:rPr>
            </w:pPr>
            <w:r w:rsidRPr="00DD0D9F">
              <w:rPr>
                <w:sz w:val="20"/>
              </w:rPr>
              <w:t xml:space="preserve">2011 </w:t>
            </w:r>
            <w:r w:rsidRPr="00DD0D9F">
              <w:rPr>
                <w:rFonts w:eastAsia="Calibri"/>
              </w:rPr>
              <w:t xml:space="preserve">– </w:t>
            </w:r>
            <w:r w:rsidRPr="00DD0D9F">
              <w:rPr>
                <w:sz w:val="20"/>
              </w:rPr>
              <w:t xml:space="preserve">2016: </w:t>
            </w:r>
            <w:r w:rsidR="00457B11" w:rsidRPr="00DD0D9F">
              <w:rPr>
                <w:sz w:val="20"/>
              </w:rPr>
              <w:t>VŠB</w:t>
            </w:r>
            <w:r w:rsidR="00AC2961">
              <w:rPr>
                <w:rFonts w:eastAsia="Calibri"/>
              </w:rPr>
              <w:t>-</w:t>
            </w:r>
            <w:r w:rsidR="00CB5E17" w:rsidRPr="00CB5E17">
              <w:rPr>
                <w:rFonts w:eastAsia="Calibri"/>
                <w:sz w:val="20"/>
              </w:rPr>
              <w:t>T</w:t>
            </w:r>
            <w:r w:rsidR="00457B11" w:rsidRPr="00DD0D9F">
              <w:rPr>
                <w:sz w:val="20"/>
              </w:rPr>
              <w:t xml:space="preserve">U Ostrava, FMMI, </w:t>
            </w:r>
            <w:r w:rsidRPr="00DD0D9F">
              <w:rPr>
                <w:sz w:val="20"/>
              </w:rPr>
              <w:t xml:space="preserve">Katedra fyzikální chemie a teorie technologických procesů, </w:t>
            </w:r>
            <w:r w:rsidR="00457B11" w:rsidRPr="00DD0D9F">
              <w:rPr>
                <w:sz w:val="20"/>
              </w:rPr>
              <w:t>docent</w:t>
            </w:r>
            <w:r w:rsidRPr="00DD0D9F">
              <w:rPr>
                <w:sz w:val="20"/>
              </w:rPr>
              <w:t xml:space="preserve"> (pp</w:t>
            </w:r>
            <w:r w:rsidR="00457B11" w:rsidRPr="00DD0D9F">
              <w:rPr>
                <w:sz w:val="20"/>
              </w:rPr>
              <w:t>.</w:t>
            </w:r>
            <w:r w:rsidRPr="00DD0D9F">
              <w:rPr>
                <w:sz w:val="20"/>
              </w:rPr>
              <w:t>)</w:t>
            </w:r>
          </w:p>
          <w:p w14:paraId="23AFE3E4" w14:textId="4663657E" w:rsidR="00813506" w:rsidRPr="00DD0D9F" w:rsidRDefault="00813506" w:rsidP="00DD0D9F">
            <w:pPr>
              <w:pStyle w:val="akredleta"/>
              <w:spacing w:before="60" w:after="60"/>
              <w:rPr>
                <w:sz w:val="20"/>
              </w:rPr>
            </w:pPr>
            <w:r w:rsidRPr="00DD0D9F">
              <w:rPr>
                <w:sz w:val="20"/>
              </w:rPr>
              <w:t xml:space="preserve">2011 </w:t>
            </w:r>
            <w:r w:rsidRPr="00DD0D9F">
              <w:rPr>
                <w:rFonts w:eastAsia="Calibri"/>
              </w:rPr>
              <w:t xml:space="preserve">– </w:t>
            </w:r>
            <w:r w:rsidRPr="00DD0D9F">
              <w:rPr>
                <w:sz w:val="20"/>
              </w:rPr>
              <w:t xml:space="preserve">2016: </w:t>
            </w:r>
            <w:r w:rsidR="00457B11" w:rsidRPr="00DD0D9F">
              <w:rPr>
                <w:sz w:val="20"/>
              </w:rPr>
              <w:t>VŠB</w:t>
            </w:r>
            <w:r w:rsidR="00AC2961">
              <w:rPr>
                <w:rFonts w:eastAsia="Calibri"/>
              </w:rPr>
              <w:t>-</w:t>
            </w:r>
            <w:r w:rsidR="00457B11" w:rsidRPr="00DD0D9F">
              <w:rPr>
                <w:sz w:val="20"/>
              </w:rPr>
              <w:t xml:space="preserve">TU Ostrava, ENET, </w:t>
            </w:r>
            <w:r w:rsidRPr="00DD0D9F">
              <w:rPr>
                <w:sz w:val="20"/>
              </w:rPr>
              <w:t>pracovník VaV</w:t>
            </w:r>
            <w:r w:rsidR="00055483">
              <w:rPr>
                <w:sz w:val="20"/>
              </w:rPr>
              <w:t xml:space="preserve">, </w:t>
            </w:r>
            <w:r w:rsidR="00055483" w:rsidRPr="00DD0D9F">
              <w:rPr>
                <w:sz w:val="20"/>
              </w:rPr>
              <w:t xml:space="preserve">částečný úvazek </w:t>
            </w:r>
            <w:r w:rsidRPr="00DD0D9F">
              <w:rPr>
                <w:sz w:val="20"/>
              </w:rPr>
              <w:t>(pp</w:t>
            </w:r>
            <w:r w:rsidR="00457B11" w:rsidRPr="00DD0D9F">
              <w:rPr>
                <w:sz w:val="20"/>
              </w:rPr>
              <w:t>.</w:t>
            </w:r>
            <w:r w:rsidRPr="00DD0D9F">
              <w:rPr>
                <w:sz w:val="20"/>
              </w:rPr>
              <w:t>)</w:t>
            </w:r>
          </w:p>
          <w:p w14:paraId="2DC65D19" w14:textId="2C75CFCB" w:rsidR="00813506" w:rsidRPr="00DD0D9F" w:rsidRDefault="00813506" w:rsidP="00DD0D9F">
            <w:pPr>
              <w:pStyle w:val="akredleta"/>
              <w:spacing w:before="60" w:after="60"/>
              <w:rPr>
                <w:sz w:val="20"/>
              </w:rPr>
            </w:pPr>
            <w:r w:rsidRPr="00DD0D9F">
              <w:rPr>
                <w:sz w:val="20"/>
              </w:rPr>
              <w:t xml:space="preserve">2008 </w:t>
            </w:r>
            <w:r w:rsidRPr="00DD0D9F">
              <w:rPr>
                <w:rFonts w:eastAsia="Calibri"/>
              </w:rPr>
              <w:t>–</w:t>
            </w:r>
            <w:r w:rsidRPr="00DD0D9F">
              <w:rPr>
                <w:sz w:val="20"/>
              </w:rPr>
              <w:t xml:space="preserve"> 2011: </w:t>
            </w:r>
            <w:r w:rsidR="00457B11" w:rsidRPr="00DD0D9F">
              <w:rPr>
                <w:sz w:val="20"/>
              </w:rPr>
              <w:t>VŠB</w:t>
            </w:r>
            <w:r w:rsidR="00AC2961">
              <w:rPr>
                <w:rFonts w:eastAsia="Calibri"/>
              </w:rPr>
              <w:t>-</w:t>
            </w:r>
            <w:r w:rsidR="00457B11" w:rsidRPr="00DD0D9F">
              <w:rPr>
                <w:sz w:val="20"/>
              </w:rPr>
              <w:t xml:space="preserve">TU Ostrava, FMMI, </w:t>
            </w:r>
            <w:r w:rsidRPr="00DD0D9F">
              <w:rPr>
                <w:sz w:val="20"/>
              </w:rPr>
              <w:t xml:space="preserve">Katedra fyzikální chemie a teorie technologických procesů, </w:t>
            </w:r>
            <w:r w:rsidR="00457B11" w:rsidRPr="00DD0D9F">
              <w:rPr>
                <w:sz w:val="20"/>
              </w:rPr>
              <w:t xml:space="preserve">odborný asistent </w:t>
            </w:r>
            <w:r w:rsidRPr="00DD0D9F">
              <w:rPr>
                <w:sz w:val="20"/>
              </w:rPr>
              <w:t>(pp</w:t>
            </w:r>
            <w:r w:rsidR="00457B11" w:rsidRPr="00DD0D9F">
              <w:rPr>
                <w:sz w:val="20"/>
              </w:rPr>
              <w:t>.</w:t>
            </w:r>
            <w:r w:rsidRPr="00DD0D9F">
              <w:rPr>
                <w:sz w:val="20"/>
              </w:rPr>
              <w:t>)</w:t>
            </w:r>
          </w:p>
          <w:p w14:paraId="2DEE558F" w14:textId="38E1EA5F" w:rsidR="00813506" w:rsidRPr="00DD0D9F" w:rsidRDefault="00813506" w:rsidP="00DD0D9F">
            <w:pPr>
              <w:pStyle w:val="akredleta"/>
              <w:spacing w:before="60" w:after="60"/>
              <w:ind w:left="2126" w:hanging="2126"/>
              <w:rPr>
                <w:sz w:val="20"/>
              </w:rPr>
            </w:pPr>
            <w:r w:rsidRPr="00DD0D9F">
              <w:rPr>
                <w:sz w:val="20"/>
              </w:rPr>
              <w:t xml:space="preserve">2007 </w:t>
            </w:r>
            <w:r w:rsidRPr="00DD0D9F">
              <w:rPr>
                <w:rFonts w:eastAsia="Calibri"/>
              </w:rPr>
              <w:t xml:space="preserve">– </w:t>
            </w:r>
            <w:r w:rsidRPr="00DD0D9F">
              <w:rPr>
                <w:sz w:val="20"/>
              </w:rPr>
              <w:t>2008: VŠB</w:t>
            </w:r>
            <w:r w:rsidR="00AC2961">
              <w:rPr>
                <w:rFonts w:eastAsia="Calibri"/>
              </w:rPr>
              <w:t>-</w:t>
            </w:r>
            <w:r w:rsidRPr="00DD0D9F">
              <w:rPr>
                <w:sz w:val="20"/>
              </w:rPr>
              <w:t>TU Ostrava, pracovník VaV (pp.)</w:t>
            </w:r>
          </w:p>
          <w:p w14:paraId="546D19DD" w14:textId="63C6F42D" w:rsidR="003904E7" w:rsidRPr="009B6AE3" w:rsidRDefault="00813506" w:rsidP="00DD0D9F">
            <w:pPr>
              <w:pStyle w:val="akredleta"/>
              <w:spacing w:before="60" w:after="120"/>
              <w:ind w:left="2126" w:hanging="2126"/>
              <w:rPr>
                <w:color w:val="FF0000"/>
              </w:rPr>
            </w:pPr>
            <w:r w:rsidRPr="00DD0D9F">
              <w:rPr>
                <w:sz w:val="20"/>
              </w:rPr>
              <w:t xml:space="preserve">2004 </w:t>
            </w:r>
            <w:r w:rsidRPr="00DD0D9F">
              <w:rPr>
                <w:rFonts w:eastAsia="Calibri"/>
              </w:rPr>
              <w:t>–</w:t>
            </w:r>
            <w:r w:rsidRPr="00DD0D9F">
              <w:rPr>
                <w:sz w:val="20"/>
              </w:rPr>
              <w:t xml:space="preserve"> 2006: ZŠ Bohumín, učitelka (pp.)</w:t>
            </w:r>
          </w:p>
        </w:tc>
      </w:tr>
      <w:tr w:rsidR="00D704F4" w14:paraId="76E78698" w14:textId="77777777" w:rsidTr="002401AC">
        <w:trPr>
          <w:trHeight w:val="250"/>
        </w:trPr>
        <w:tc>
          <w:tcPr>
            <w:tcW w:w="10060" w:type="dxa"/>
            <w:gridSpan w:val="15"/>
            <w:shd w:val="clear" w:color="auto" w:fill="F7CAAC"/>
          </w:tcPr>
          <w:p w14:paraId="4B6182E6" w14:textId="56D6B2BD" w:rsidR="00D704F4" w:rsidRDefault="00895794" w:rsidP="002401AC">
            <w:r>
              <w:rPr>
                <w:b/>
              </w:rPr>
              <w:t>Z</w:t>
            </w:r>
            <w:r w:rsidR="00D704F4">
              <w:rPr>
                <w:b/>
              </w:rPr>
              <w:t>kušenosti s vedením kvalifikačních a rigorózních prací</w:t>
            </w:r>
          </w:p>
        </w:tc>
      </w:tr>
      <w:tr w:rsidR="00D704F4" w14:paraId="0B4B1753" w14:textId="77777777" w:rsidTr="002401AC">
        <w:trPr>
          <w:trHeight w:val="450"/>
        </w:trPr>
        <w:tc>
          <w:tcPr>
            <w:tcW w:w="10060" w:type="dxa"/>
            <w:gridSpan w:val="15"/>
          </w:tcPr>
          <w:p w14:paraId="2B237BA4" w14:textId="4EC35901" w:rsidR="00D704F4" w:rsidRDefault="00D704F4" w:rsidP="00DD0D9F">
            <w:pPr>
              <w:spacing w:before="120" w:after="120"/>
              <w:jc w:val="both"/>
            </w:pPr>
            <w:r>
              <w:t xml:space="preserve">Počet obhájených prací, které vyučující vedl v období </w:t>
            </w:r>
            <w:r w:rsidRPr="00713913">
              <w:t xml:space="preserve">2015 – 2024: </w:t>
            </w:r>
            <w:r w:rsidR="00813506">
              <w:rPr>
                <w:b/>
                <w:bCs/>
              </w:rPr>
              <w:t>7</w:t>
            </w:r>
            <w:r w:rsidRPr="003F7C8E">
              <w:t xml:space="preserve"> </w:t>
            </w:r>
            <w:r w:rsidR="00813506">
              <w:t>BP</w:t>
            </w:r>
            <w:r w:rsidRPr="003F7C8E">
              <w:t xml:space="preserve">, </w:t>
            </w:r>
            <w:r w:rsidR="00813506">
              <w:rPr>
                <w:b/>
                <w:bCs/>
              </w:rPr>
              <w:t>8</w:t>
            </w:r>
            <w:r w:rsidRPr="003F7C8E">
              <w:t xml:space="preserve"> </w:t>
            </w:r>
            <w:r w:rsidR="00813506" w:rsidRPr="00813506">
              <w:t>DP</w:t>
            </w:r>
            <w:r w:rsidR="0084146D" w:rsidRPr="00813506">
              <w:t xml:space="preserve">, </w:t>
            </w:r>
            <w:r w:rsidR="00813506" w:rsidRPr="00813506">
              <w:rPr>
                <w:b/>
                <w:bCs/>
              </w:rPr>
              <w:t>6</w:t>
            </w:r>
            <w:r w:rsidR="0084146D" w:rsidRPr="00813506">
              <w:rPr>
                <w:b/>
                <w:bCs/>
              </w:rPr>
              <w:t xml:space="preserve"> </w:t>
            </w:r>
            <w:r w:rsidR="00813506" w:rsidRPr="00813506">
              <w:t>DisP</w:t>
            </w:r>
            <w:r w:rsidRPr="00813506">
              <w:t>.</w:t>
            </w:r>
          </w:p>
        </w:tc>
      </w:tr>
      <w:tr w:rsidR="00D704F4" w14:paraId="3B54126D" w14:textId="77777777" w:rsidTr="002401AC">
        <w:trPr>
          <w:cantSplit/>
        </w:trPr>
        <w:tc>
          <w:tcPr>
            <w:tcW w:w="3347" w:type="dxa"/>
            <w:gridSpan w:val="3"/>
            <w:tcBorders>
              <w:top w:val="single" w:sz="12" w:space="0" w:color="auto"/>
            </w:tcBorders>
            <w:shd w:val="clear" w:color="auto" w:fill="F7CAAC"/>
          </w:tcPr>
          <w:p w14:paraId="5ACA8F56" w14:textId="77777777" w:rsidR="00D704F4" w:rsidRDefault="00D704F4" w:rsidP="002401AC">
            <w:r>
              <w:rPr>
                <w:b/>
              </w:rPr>
              <w:t xml:space="preserve">Obor habilitačního řízení </w:t>
            </w:r>
          </w:p>
        </w:tc>
        <w:tc>
          <w:tcPr>
            <w:tcW w:w="2245" w:type="dxa"/>
            <w:gridSpan w:val="3"/>
            <w:tcBorders>
              <w:top w:val="single" w:sz="12" w:space="0" w:color="auto"/>
            </w:tcBorders>
            <w:shd w:val="clear" w:color="auto" w:fill="F7CAAC"/>
          </w:tcPr>
          <w:p w14:paraId="27E9BB52" w14:textId="77777777" w:rsidR="00D704F4" w:rsidRDefault="00D704F4" w:rsidP="002401AC">
            <w:r>
              <w:rPr>
                <w:b/>
              </w:rPr>
              <w:t>Rok udělení hodnosti</w:t>
            </w:r>
          </w:p>
        </w:tc>
        <w:tc>
          <w:tcPr>
            <w:tcW w:w="2248" w:type="dxa"/>
            <w:gridSpan w:val="5"/>
            <w:tcBorders>
              <w:top w:val="single" w:sz="12" w:space="0" w:color="auto"/>
              <w:right w:val="single" w:sz="12" w:space="0" w:color="auto"/>
            </w:tcBorders>
            <w:shd w:val="clear" w:color="auto" w:fill="F7CAAC"/>
          </w:tcPr>
          <w:p w14:paraId="4CC413E7" w14:textId="77777777" w:rsidR="00D704F4" w:rsidRDefault="00D704F4" w:rsidP="002401AC">
            <w:r>
              <w:rPr>
                <w:b/>
              </w:rPr>
              <w:t>Řízení konáno na VŠ</w:t>
            </w:r>
          </w:p>
        </w:tc>
        <w:tc>
          <w:tcPr>
            <w:tcW w:w="2220" w:type="dxa"/>
            <w:gridSpan w:val="4"/>
            <w:tcBorders>
              <w:top w:val="single" w:sz="12" w:space="0" w:color="auto"/>
              <w:left w:val="single" w:sz="12" w:space="0" w:color="auto"/>
            </w:tcBorders>
            <w:shd w:val="clear" w:color="auto" w:fill="F7CAAC"/>
          </w:tcPr>
          <w:p w14:paraId="193C59F7" w14:textId="1E3A27F4" w:rsidR="00D704F4" w:rsidRDefault="00895794" w:rsidP="002401AC">
            <w:pPr>
              <w:rPr>
                <w:b/>
              </w:rPr>
            </w:pPr>
            <w:r>
              <w:rPr>
                <w:b/>
              </w:rPr>
              <w:t>O</w:t>
            </w:r>
            <w:r w:rsidR="00D704F4">
              <w:rPr>
                <w:b/>
              </w:rPr>
              <w:t>hlasy publikací</w:t>
            </w:r>
          </w:p>
        </w:tc>
      </w:tr>
      <w:tr w:rsidR="00813506" w14:paraId="152E9960" w14:textId="77777777" w:rsidTr="002401AC">
        <w:trPr>
          <w:cantSplit/>
        </w:trPr>
        <w:tc>
          <w:tcPr>
            <w:tcW w:w="3347" w:type="dxa"/>
            <w:gridSpan w:val="3"/>
          </w:tcPr>
          <w:p w14:paraId="2353B432" w14:textId="796BEB4C" w:rsidR="00813506" w:rsidRPr="00813506" w:rsidRDefault="00813506" w:rsidP="00DD0D9F">
            <w:pPr>
              <w:spacing w:before="60" w:after="60"/>
            </w:pPr>
            <w:r w:rsidRPr="00813506">
              <w:t>Chemická metalurgie</w:t>
            </w:r>
          </w:p>
        </w:tc>
        <w:tc>
          <w:tcPr>
            <w:tcW w:w="2245" w:type="dxa"/>
            <w:gridSpan w:val="3"/>
          </w:tcPr>
          <w:p w14:paraId="5D349869" w14:textId="69113604" w:rsidR="00813506" w:rsidRPr="00813506" w:rsidRDefault="00813506" w:rsidP="00DD0D9F">
            <w:pPr>
              <w:spacing w:before="60" w:after="60"/>
            </w:pPr>
            <w:r w:rsidRPr="00813506">
              <w:t>2011</w:t>
            </w:r>
          </w:p>
        </w:tc>
        <w:tc>
          <w:tcPr>
            <w:tcW w:w="2248" w:type="dxa"/>
            <w:gridSpan w:val="5"/>
            <w:tcBorders>
              <w:right w:val="single" w:sz="12" w:space="0" w:color="auto"/>
            </w:tcBorders>
          </w:tcPr>
          <w:p w14:paraId="45C7E177" w14:textId="032CBCCD" w:rsidR="00813506" w:rsidRPr="00B371EE" w:rsidRDefault="00813506" w:rsidP="00DD0D9F">
            <w:pPr>
              <w:spacing w:before="60" w:after="60"/>
              <w:rPr>
                <w:highlight w:val="yellow"/>
              </w:rPr>
            </w:pPr>
            <w:r w:rsidRPr="00BD5103">
              <w:t>VŠB</w:t>
            </w:r>
            <w:r w:rsidR="00AC2961">
              <w:t>-</w:t>
            </w:r>
            <w:r w:rsidRPr="00BD5103">
              <w:t>TU Ostrava</w:t>
            </w:r>
          </w:p>
        </w:tc>
        <w:tc>
          <w:tcPr>
            <w:tcW w:w="660" w:type="dxa"/>
            <w:gridSpan w:val="2"/>
            <w:tcBorders>
              <w:left w:val="single" w:sz="12" w:space="0" w:color="auto"/>
            </w:tcBorders>
            <w:shd w:val="clear" w:color="auto" w:fill="F7CAAC"/>
            <w:vAlign w:val="center"/>
          </w:tcPr>
          <w:p w14:paraId="20216C99" w14:textId="77777777" w:rsidR="00813506" w:rsidRPr="00F20AEF" w:rsidRDefault="00813506" w:rsidP="00813506">
            <w:pPr>
              <w:spacing w:before="60" w:after="60"/>
              <w:jc w:val="center"/>
            </w:pPr>
            <w:r w:rsidRPr="00F20AEF">
              <w:rPr>
                <w:b/>
              </w:rPr>
              <w:t>WoS</w:t>
            </w:r>
          </w:p>
        </w:tc>
        <w:tc>
          <w:tcPr>
            <w:tcW w:w="709" w:type="dxa"/>
            <w:shd w:val="clear" w:color="auto" w:fill="F7CAAC"/>
            <w:vAlign w:val="center"/>
          </w:tcPr>
          <w:p w14:paraId="3D4FDF4E" w14:textId="77777777" w:rsidR="00813506" w:rsidRPr="00F20AEF" w:rsidRDefault="00813506" w:rsidP="00813506">
            <w:pPr>
              <w:spacing w:before="60" w:after="60"/>
              <w:jc w:val="center"/>
              <w:rPr>
                <w:sz w:val="18"/>
              </w:rPr>
            </w:pPr>
            <w:r w:rsidRPr="00F20AEF">
              <w:rPr>
                <w:b/>
                <w:sz w:val="18"/>
              </w:rPr>
              <w:t>Scopus</w:t>
            </w:r>
          </w:p>
        </w:tc>
        <w:tc>
          <w:tcPr>
            <w:tcW w:w="851" w:type="dxa"/>
            <w:shd w:val="clear" w:color="auto" w:fill="F7CAAC"/>
            <w:vAlign w:val="center"/>
          </w:tcPr>
          <w:p w14:paraId="3C36963E" w14:textId="77777777" w:rsidR="00813506" w:rsidRDefault="00813506" w:rsidP="00813506">
            <w:pPr>
              <w:spacing w:before="60" w:after="60"/>
              <w:jc w:val="center"/>
            </w:pPr>
            <w:r>
              <w:rPr>
                <w:b/>
                <w:sz w:val="18"/>
              </w:rPr>
              <w:t>ostatní</w:t>
            </w:r>
          </w:p>
        </w:tc>
      </w:tr>
      <w:tr w:rsidR="00813506" w:rsidRPr="00CE7E67" w14:paraId="5F052343" w14:textId="77777777" w:rsidTr="002401AC">
        <w:trPr>
          <w:cantSplit/>
          <w:trHeight w:val="70"/>
        </w:trPr>
        <w:tc>
          <w:tcPr>
            <w:tcW w:w="3347" w:type="dxa"/>
            <w:gridSpan w:val="3"/>
            <w:shd w:val="clear" w:color="auto" w:fill="F7CAAC"/>
          </w:tcPr>
          <w:p w14:paraId="37BEAAFA" w14:textId="77777777" w:rsidR="00813506" w:rsidRPr="00813506" w:rsidRDefault="00813506" w:rsidP="00813506">
            <w:r w:rsidRPr="00813506">
              <w:rPr>
                <w:b/>
              </w:rPr>
              <w:t>Obor jmenovacího řízení</w:t>
            </w:r>
          </w:p>
        </w:tc>
        <w:tc>
          <w:tcPr>
            <w:tcW w:w="2245" w:type="dxa"/>
            <w:gridSpan w:val="3"/>
            <w:shd w:val="clear" w:color="auto" w:fill="F7CAAC"/>
          </w:tcPr>
          <w:p w14:paraId="28B20E04" w14:textId="77777777" w:rsidR="00813506" w:rsidRPr="00813506" w:rsidRDefault="00813506" w:rsidP="00813506">
            <w:r w:rsidRPr="00813506">
              <w:rPr>
                <w:b/>
              </w:rPr>
              <w:t>Rok udělení hodnosti</w:t>
            </w:r>
          </w:p>
        </w:tc>
        <w:tc>
          <w:tcPr>
            <w:tcW w:w="2248" w:type="dxa"/>
            <w:gridSpan w:val="5"/>
            <w:tcBorders>
              <w:right w:val="single" w:sz="12" w:space="0" w:color="auto"/>
            </w:tcBorders>
            <w:shd w:val="clear" w:color="auto" w:fill="F7CAAC"/>
          </w:tcPr>
          <w:p w14:paraId="51D07715" w14:textId="77777777" w:rsidR="00813506" w:rsidRDefault="00813506" w:rsidP="00813506">
            <w:r>
              <w:rPr>
                <w:b/>
              </w:rPr>
              <w:t>Řízení konáno na VŠ</w:t>
            </w:r>
          </w:p>
        </w:tc>
        <w:tc>
          <w:tcPr>
            <w:tcW w:w="660" w:type="dxa"/>
            <w:gridSpan w:val="2"/>
            <w:tcBorders>
              <w:left w:val="single" w:sz="12" w:space="0" w:color="auto"/>
            </w:tcBorders>
          </w:tcPr>
          <w:p w14:paraId="45755358" w14:textId="52CC34DD" w:rsidR="00813506" w:rsidRPr="00813506" w:rsidRDefault="00813506" w:rsidP="00813506">
            <w:pPr>
              <w:jc w:val="center"/>
              <w:rPr>
                <w:b/>
              </w:rPr>
            </w:pPr>
            <w:r w:rsidRPr="00813506">
              <w:rPr>
                <w:b/>
              </w:rPr>
              <w:t>3413</w:t>
            </w:r>
          </w:p>
        </w:tc>
        <w:tc>
          <w:tcPr>
            <w:tcW w:w="709" w:type="dxa"/>
          </w:tcPr>
          <w:p w14:paraId="410B3454" w14:textId="616F8537" w:rsidR="00813506" w:rsidRPr="00813506" w:rsidRDefault="00813506" w:rsidP="00813506">
            <w:pPr>
              <w:jc w:val="center"/>
              <w:rPr>
                <w:b/>
              </w:rPr>
            </w:pPr>
            <w:r w:rsidRPr="00813506">
              <w:rPr>
                <w:b/>
              </w:rPr>
              <w:t>3843</w:t>
            </w:r>
          </w:p>
        </w:tc>
        <w:tc>
          <w:tcPr>
            <w:tcW w:w="851" w:type="dxa"/>
          </w:tcPr>
          <w:p w14:paraId="65E360CA" w14:textId="2CB129A5" w:rsidR="00813506" w:rsidRPr="00813506" w:rsidRDefault="00813506" w:rsidP="00813506">
            <w:pPr>
              <w:jc w:val="center"/>
              <w:rPr>
                <w:b/>
                <w:sz w:val="18"/>
                <w:szCs w:val="18"/>
              </w:rPr>
            </w:pPr>
            <w:r w:rsidRPr="00813506">
              <w:rPr>
                <w:b/>
                <w:sz w:val="18"/>
                <w:szCs w:val="18"/>
              </w:rPr>
              <w:t>neevid.</w:t>
            </w:r>
          </w:p>
        </w:tc>
      </w:tr>
      <w:tr w:rsidR="00813506" w14:paraId="49484F1B" w14:textId="77777777" w:rsidTr="002401AC">
        <w:trPr>
          <w:trHeight w:val="205"/>
        </w:trPr>
        <w:tc>
          <w:tcPr>
            <w:tcW w:w="3347" w:type="dxa"/>
            <w:gridSpan w:val="3"/>
            <w:vAlign w:val="center"/>
          </w:tcPr>
          <w:p w14:paraId="6326A12C" w14:textId="69AC5ADA" w:rsidR="00813506" w:rsidRPr="00813506" w:rsidRDefault="00813506" w:rsidP="00DD0D9F">
            <w:r w:rsidRPr="00813506">
              <w:t>Ochrana životního prostředí</w:t>
            </w:r>
          </w:p>
        </w:tc>
        <w:tc>
          <w:tcPr>
            <w:tcW w:w="2245" w:type="dxa"/>
            <w:gridSpan w:val="3"/>
            <w:vAlign w:val="center"/>
          </w:tcPr>
          <w:p w14:paraId="5C01FB09" w14:textId="1EA6260F" w:rsidR="00813506" w:rsidRPr="00813506" w:rsidRDefault="00813506" w:rsidP="00DD0D9F">
            <w:r w:rsidRPr="00813506">
              <w:t>2016</w:t>
            </w:r>
          </w:p>
        </w:tc>
        <w:tc>
          <w:tcPr>
            <w:tcW w:w="2248" w:type="dxa"/>
            <w:gridSpan w:val="5"/>
            <w:tcBorders>
              <w:right w:val="single" w:sz="12" w:space="0" w:color="auto"/>
            </w:tcBorders>
            <w:vAlign w:val="center"/>
          </w:tcPr>
          <w:p w14:paraId="5308713E" w14:textId="34FE345E" w:rsidR="00813506" w:rsidRPr="00B371EE" w:rsidRDefault="00813506" w:rsidP="00DD0D9F">
            <w:pPr>
              <w:rPr>
                <w:highlight w:val="yellow"/>
              </w:rPr>
            </w:pPr>
            <w:r w:rsidRPr="00BD5103">
              <w:t>VŠB</w:t>
            </w:r>
            <w:r w:rsidR="00AC2961">
              <w:t>-</w:t>
            </w:r>
            <w:r w:rsidRPr="00BD5103">
              <w:t>TU Ostrava</w:t>
            </w:r>
          </w:p>
        </w:tc>
        <w:tc>
          <w:tcPr>
            <w:tcW w:w="1369" w:type="dxa"/>
            <w:gridSpan w:val="3"/>
            <w:tcBorders>
              <w:left w:val="single" w:sz="12" w:space="0" w:color="auto"/>
            </w:tcBorders>
            <w:shd w:val="clear" w:color="auto" w:fill="FBD4B4"/>
            <w:vAlign w:val="center"/>
          </w:tcPr>
          <w:p w14:paraId="05ED43B9" w14:textId="77777777" w:rsidR="00813506" w:rsidRPr="00813506" w:rsidRDefault="00813506" w:rsidP="00813506">
            <w:pPr>
              <w:rPr>
                <w:b/>
                <w:sz w:val="18"/>
              </w:rPr>
            </w:pPr>
            <w:r w:rsidRPr="00813506">
              <w:rPr>
                <w:b/>
                <w:sz w:val="18"/>
              </w:rPr>
              <w:t>H-index WoS/Scopus</w:t>
            </w:r>
          </w:p>
        </w:tc>
        <w:tc>
          <w:tcPr>
            <w:tcW w:w="851" w:type="dxa"/>
            <w:vAlign w:val="center"/>
          </w:tcPr>
          <w:p w14:paraId="7A4BCEC5" w14:textId="007E06AB" w:rsidR="00813506" w:rsidRPr="00813506" w:rsidRDefault="00813506" w:rsidP="00813506">
            <w:pPr>
              <w:jc w:val="center"/>
              <w:rPr>
                <w:b/>
              </w:rPr>
            </w:pPr>
            <w:r w:rsidRPr="00813506">
              <w:rPr>
                <w:b/>
              </w:rPr>
              <w:t>32/35</w:t>
            </w:r>
          </w:p>
        </w:tc>
      </w:tr>
      <w:tr w:rsidR="00D704F4" w14:paraId="4FE9E3C5" w14:textId="77777777" w:rsidTr="002401AC">
        <w:tc>
          <w:tcPr>
            <w:tcW w:w="10060" w:type="dxa"/>
            <w:gridSpan w:val="15"/>
            <w:shd w:val="clear" w:color="auto" w:fill="F7CAAC"/>
          </w:tcPr>
          <w:p w14:paraId="760F9C3E" w14:textId="2C9DBD7F" w:rsidR="00D704F4" w:rsidRDefault="000079C3" w:rsidP="002401AC">
            <w:pPr>
              <w:jc w:val="both"/>
              <w:rPr>
                <w:b/>
              </w:rPr>
            </w:pPr>
            <w:r>
              <w:rPr>
                <w:b/>
              </w:rPr>
              <w:t>P</w:t>
            </w:r>
            <w:r w:rsidR="00D704F4">
              <w:rPr>
                <w:b/>
              </w:rPr>
              <w:t xml:space="preserve">řehled o nejvýznamnější publikační a další tvůrčí činnosti nebo další profesní činnosti u odborníků z praxe vztahující se k zabezpečovaným předmětům </w:t>
            </w:r>
          </w:p>
        </w:tc>
      </w:tr>
      <w:tr w:rsidR="00D704F4" w14:paraId="660FDF25" w14:textId="77777777" w:rsidTr="002401AC">
        <w:trPr>
          <w:trHeight w:val="553"/>
        </w:trPr>
        <w:tc>
          <w:tcPr>
            <w:tcW w:w="10060" w:type="dxa"/>
            <w:gridSpan w:val="15"/>
          </w:tcPr>
          <w:p w14:paraId="6C269722" w14:textId="47ADD0A5" w:rsidR="00813506" w:rsidRPr="00813506" w:rsidRDefault="00813506" w:rsidP="00DD0D9F">
            <w:pPr>
              <w:pStyle w:val="KartaC-I"/>
              <w:rPr>
                <w:rFonts w:eastAsia="Calibri"/>
              </w:rPr>
            </w:pPr>
            <w:r w:rsidRPr="00813506">
              <w:rPr>
                <w:rFonts w:eastAsia="Calibri"/>
                <w:caps/>
                <w:kern w:val="20"/>
              </w:rPr>
              <w:t xml:space="preserve">Kmentová, H., Filip Edelmannová, M., Baďura, Z., Zbořil, R., Obalová, L., Kment, Š., </w:t>
            </w:r>
            <w:r w:rsidRPr="00813506">
              <w:rPr>
                <w:rFonts w:eastAsia="Calibri"/>
                <w:b/>
                <w:caps/>
                <w:kern w:val="20"/>
              </w:rPr>
              <w:t>Kočí, K. (15%)</w:t>
            </w:r>
            <w:r w:rsidRPr="00813506">
              <w:rPr>
                <w:rFonts w:eastAsia="Calibri"/>
                <w:bCs/>
                <w:caps/>
                <w:kern w:val="20"/>
              </w:rPr>
              <w:t>:</w:t>
            </w:r>
            <w:r w:rsidRPr="00813506">
              <w:rPr>
                <w:rFonts w:eastAsia="Calibri"/>
              </w:rPr>
              <w:t xml:space="preserve"> Controlling CO</w:t>
            </w:r>
            <w:r w:rsidRPr="00813506">
              <w:rPr>
                <w:rFonts w:eastAsia="Calibri"/>
                <w:vertAlign w:val="subscript"/>
              </w:rPr>
              <w:t>2</w:t>
            </w:r>
            <w:r w:rsidRPr="00813506">
              <w:rPr>
                <w:rFonts w:eastAsia="Calibri"/>
              </w:rPr>
              <w:t xml:space="preserve"> reduction selectivity through structural doping of photocatalysts. </w:t>
            </w:r>
            <w:r w:rsidRPr="00813506">
              <w:rPr>
                <w:rFonts w:eastAsia="Calibri"/>
                <w:i/>
              </w:rPr>
              <w:t>Journal of CO</w:t>
            </w:r>
            <w:r w:rsidRPr="00813506">
              <w:rPr>
                <w:rFonts w:eastAsia="Calibri"/>
                <w:i/>
                <w:vertAlign w:val="subscript"/>
              </w:rPr>
              <w:t>2</w:t>
            </w:r>
            <w:r w:rsidRPr="00813506">
              <w:rPr>
                <w:rFonts w:eastAsia="Calibri"/>
                <w:i/>
              </w:rPr>
              <w:t xml:space="preserve"> Utilization</w:t>
            </w:r>
            <w:r w:rsidRPr="00813506">
              <w:rPr>
                <w:rFonts w:eastAsia="Calibri"/>
              </w:rPr>
              <w:t xml:space="preserve"> 91, 103008, </w:t>
            </w:r>
            <w:r w:rsidRPr="00813506">
              <w:rPr>
                <w:rFonts w:eastAsia="Calibri"/>
                <w:b/>
              </w:rPr>
              <w:t>2025</w:t>
            </w:r>
            <w:r w:rsidRPr="00813506">
              <w:rPr>
                <w:rFonts w:eastAsia="Calibri"/>
              </w:rPr>
              <w:t>.</w:t>
            </w:r>
            <w:r w:rsidRPr="00813506">
              <w:t xml:space="preserve"> Jimp (Q1)</w:t>
            </w:r>
          </w:p>
          <w:p w14:paraId="1F80E71E" w14:textId="2264A0F9" w:rsidR="00813506" w:rsidRPr="00813506" w:rsidRDefault="00813506" w:rsidP="00DD0D9F">
            <w:pPr>
              <w:pStyle w:val="KartaC-I"/>
            </w:pPr>
            <w:r w:rsidRPr="00813506">
              <w:rPr>
                <w:caps/>
                <w:color w:val="000000"/>
                <w:kern w:val="20"/>
              </w:rPr>
              <w:t xml:space="preserve">Ricka, R., Amen, T.W.M., Tsunoji, N., Reli, M., Filip Edelmannová, M., Kormunda, M., Ritz, M., </w:t>
            </w:r>
            <w:r w:rsidRPr="00813506">
              <w:rPr>
                <w:b/>
                <w:caps/>
                <w:color w:val="000000"/>
                <w:kern w:val="20"/>
              </w:rPr>
              <w:t>Kočí, K. (15%)</w:t>
            </w:r>
            <w:r w:rsidRPr="00813506">
              <w:rPr>
                <w:bCs/>
                <w:caps/>
                <w:color w:val="000000"/>
                <w:kern w:val="20"/>
              </w:rPr>
              <w:t>:</w:t>
            </w:r>
            <w:r w:rsidRPr="00813506">
              <w:rPr>
                <w:color w:val="000000"/>
              </w:rPr>
              <w:t xml:space="preserve"> Titanium-supported layered HUS-7 silicate as a catalyst for photocatalytic CO</w:t>
            </w:r>
            <w:r w:rsidRPr="00813506">
              <w:rPr>
                <w:color w:val="000000"/>
                <w:vertAlign w:val="subscript"/>
              </w:rPr>
              <w:t>2</w:t>
            </w:r>
            <w:r w:rsidRPr="00813506">
              <w:rPr>
                <w:color w:val="000000"/>
              </w:rPr>
              <w:t xml:space="preserve"> reduction. </w:t>
            </w:r>
            <w:r w:rsidRPr="00813506">
              <w:rPr>
                <w:i/>
              </w:rPr>
              <w:t>ChemSusChem</w:t>
            </w:r>
            <w:r w:rsidRPr="00813506">
              <w:t xml:space="preserve"> 17, e202400434, </w:t>
            </w:r>
            <w:r w:rsidRPr="00813506">
              <w:rPr>
                <w:b/>
              </w:rPr>
              <w:t>2024</w:t>
            </w:r>
            <w:r w:rsidRPr="00813506">
              <w:rPr>
                <w:bCs/>
              </w:rPr>
              <w:t>.</w:t>
            </w:r>
            <w:r w:rsidRPr="00813506">
              <w:t xml:space="preserve"> </w:t>
            </w:r>
            <w:r w:rsidRPr="00813506">
              <w:rPr>
                <w:color w:val="000000"/>
              </w:rPr>
              <w:t>Jimp (Q1)</w:t>
            </w:r>
          </w:p>
          <w:p w14:paraId="183E3412" w14:textId="09802B81" w:rsidR="00813506" w:rsidRPr="00813506" w:rsidRDefault="00813506" w:rsidP="00DD0D9F">
            <w:pPr>
              <w:pStyle w:val="KartaC-I"/>
            </w:pPr>
            <w:r w:rsidRPr="00813506">
              <w:rPr>
                <w:caps/>
                <w:kern w:val="20"/>
              </w:rPr>
              <w:t xml:space="preserve">Filip Edelmannová, M., Reli, M., Nadrah, P., Rozman, N., Ricka, R., Sever Škapin, A., Nosan, M., Lavrenčič Štangar, U., </w:t>
            </w:r>
            <w:r w:rsidRPr="00813506">
              <w:rPr>
                <w:b/>
                <w:caps/>
                <w:kern w:val="20"/>
              </w:rPr>
              <w:t>Kočí, K. (20%)</w:t>
            </w:r>
            <w:r w:rsidRPr="00813506">
              <w:rPr>
                <w:bCs/>
                <w:caps/>
                <w:kern w:val="20"/>
              </w:rPr>
              <w:t>:</w:t>
            </w:r>
            <w:r w:rsidRPr="00813506">
              <w:t xml:space="preserve"> A comparative study of TiO</w:t>
            </w:r>
            <w:r w:rsidRPr="00813506">
              <w:rPr>
                <w:vertAlign w:val="subscript"/>
              </w:rPr>
              <w:t>2</w:t>
            </w:r>
            <w:r w:rsidRPr="00813506">
              <w:t xml:space="preserve"> preparation method on their photocatalytic activity for CO</w:t>
            </w:r>
            <w:r w:rsidRPr="00813506">
              <w:rPr>
                <w:vertAlign w:val="subscript"/>
              </w:rPr>
              <w:t>2</w:t>
            </w:r>
            <w:r w:rsidRPr="00813506">
              <w:t xml:space="preserve"> reduction. </w:t>
            </w:r>
            <w:r w:rsidRPr="00813506">
              <w:rPr>
                <w:i/>
              </w:rPr>
              <w:t>Catalysis Toda</w:t>
            </w:r>
            <w:r w:rsidRPr="00813506">
              <w:t xml:space="preserve">y 413, 113944, </w:t>
            </w:r>
            <w:r w:rsidRPr="00813506">
              <w:rPr>
                <w:b/>
              </w:rPr>
              <w:t>2023</w:t>
            </w:r>
            <w:r w:rsidRPr="00813506">
              <w:t xml:space="preserve">. </w:t>
            </w:r>
            <w:r w:rsidRPr="00813506">
              <w:rPr>
                <w:color w:val="000000"/>
              </w:rPr>
              <w:t>Jimp (Q1)</w:t>
            </w:r>
          </w:p>
          <w:p w14:paraId="256065E4" w14:textId="1511AC70" w:rsidR="00813506" w:rsidRPr="00813506" w:rsidRDefault="00813506" w:rsidP="00DD0D9F">
            <w:pPr>
              <w:spacing w:before="120" w:after="120"/>
              <w:jc w:val="both"/>
            </w:pPr>
            <w:r w:rsidRPr="00813506">
              <w:rPr>
                <w:caps/>
              </w:rPr>
              <w:t xml:space="preserve">Wang, H., Jiang, H., Huo, P., Filip Edelmannová, M., Čapek, L., </w:t>
            </w:r>
            <w:r w:rsidRPr="00813506">
              <w:rPr>
                <w:b/>
                <w:caps/>
              </w:rPr>
              <w:t>Kočí, K. (25%)</w:t>
            </w:r>
            <w:r w:rsidRPr="00813506">
              <w:rPr>
                <w:bCs/>
                <w:caps/>
              </w:rPr>
              <w:t>:</w:t>
            </w:r>
            <w:r w:rsidRPr="00813506">
              <w:t xml:space="preserve"> Hydrogen production from methanol-water mixture over NiO/TiO</w:t>
            </w:r>
            <w:r w:rsidRPr="00813506">
              <w:rPr>
                <w:vertAlign w:val="subscript"/>
              </w:rPr>
              <w:t>2</w:t>
            </w:r>
            <w:r w:rsidRPr="00813506">
              <w:t xml:space="preserve"> nanorods structure photocatalysts. </w:t>
            </w:r>
            <w:r w:rsidRPr="00813506">
              <w:rPr>
                <w:i/>
              </w:rPr>
              <w:t>Journal of Environmental Chemical Engineering</w:t>
            </w:r>
            <w:r w:rsidRPr="00813506">
              <w:t xml:space="preserve"> 10, 106908, </w:t>
            </w:r>
            <w:r w:rsidRPr="00813506">
              <w:rPr>
                <w:b/>
              </w:rPr>
              <w:t>2022</w:t>
            </w:r>
            <w:r w:rsidRPr="00813506">
              <w:rPr>
                <w:shd w:val="clear" w:color="auto" w:fill="FFFFFF"/>
                <w:lang w:val="en-US"/>
              </w:rPr>
              <w:t xml:space="preserve">. </w:t>
            </w:r>
            <w:r w:rsidRPr="00813506">
              <w:rPr>
                <w:color w:val="000000"/>
              </w:rPr>
              <w:t>Jimp (Q1)</w:t>
            </w:r>
          </w:p>
          <w:p w14:paraId="16C3869C" w14:textId="1E99A4DB" w:rsidR="00D704F4" w:rsidRDefault="00813506" w:rsidP="00DD0D9F">
            <w:pPr>
              <w:spacing w:before="120" w:after="120"/>
              <w:jc w:val="both"/>
              <w:rPr>
                <w:b/>
              </w:rPr>
            </w:pPr>
            <w:r w:rsidRPr="00813506">
              <w:rPr>
                <w:caps/>
                <w:lang w:val="en-GB"/>
              </w:rPr>
              <w:lastRenderedPageBreak/>
              <w:t xml:space="preserve">Edelmannová, M., Ballari, M.M., Přibyl, M., </w:t>
            </w:r>
            <w:r w:rsidRPr="00813506">
              <w:rPr>
                <w:b/>
                <w:caps/>
                <w:lang w:val="en-GB"/>
              </w:rPr>
              <w:t>Kočí, K. (20%)</w:t>
            </w:r>
            <w:r w:rsidRPr="00813506">
              <w:rPr>
                <w:bCs/>
                <w:caps/>
                <w:lang w:val="en-GB"/>
              </w:rPr>
              <w:t>:</w:t>
            </w:r>
            <w:r w:rsidRPr="00813506">
              <w:rPr>
                <w:caps/>
                <w:lang w:val="en-GB"/>
              </w:rPr>
              <w:t xml:space="preserve"> </w:t>
            </w:r>
            <w:r w:rsidRPr="00813506">
              <w:rPr>
                <w:color w:val="2E2E2E"/>
                <w:shd w:val="clear" w:color="auto" w:fill="FFFFFF"/>
              </w:rPr>
              <w:t>Experimental and modelling studies on the photocatalytic generation of hydrogen during water-splitting over a commercial TiO</w:t>
            </w:r>
            <w:r w:rsidRPr="00813506">
              <w:rPr>
                <w:color w:val="2E2E2E"/>
                <w:shd w:val="clear" w:color="auto" w:fill="FFFFFF"/>
                <w:vertAlign w:val="subscript"/>
              </w:rPr>
              <w:t>2</w:t>
            </w:r>
            <w:r w:rsidRPr="00813506">
              <w:rPr>
                <w:color w:val="2E2E2E"/>
                <w:shd w:val="clear" w:color="auto" w:fill="FFFFFF"/>
              </w:rPr>
              <w:t xml:space="preserve"> photocatalyst P25. </w:t>
            </w:r>
            <w:r w:rsidRPr="00813506">
              <w:rPr>
                <w:i/>
                <w:lang w:val="en-US"/>
              </w:rPr>
              <w:t>Energy Conversion and Management</w:t>
            </w:r>
            <w:r w:rsidRPr="00813506">
              <w:rPr>
                <w:shd w:val="clear" w:color="auto" w:fill="FFFFFF"/>
                <w:lang w:val="en-US"/>
              </w:rPr>
              <w:t xml:space="preserve"> 245, 114582, </w:t>
            </w:r>
            <w:r w:rsidRPr="00813506">
              <w:rPr>
                <w:b/>
                <w:shd w:val="clear" w:color="auto" w:fill="FFFFFF"/>
                <w:lang w:val="en-US"/>
              </w:rPr>
              <w:t>2021</w:t>
            </w:r>
            <w:r w:rsidRPr="00813506">
              <w:rPr>
                <w:bCs/>
                <w:shd w:val="clear" w:color="auto" w:fill="FFFFFF"/>
                <w:lang w:val="en-US"/>
              </w:rPr>
              <w:t>.</w:t>
            </w:r>
            <w:r w:rsidRPr="00813506">
              <w:rPr>
                <w:shd w:val="clear" w:color="auto" w:fill="FFFFFF"/>
                <w:lang w:val="en-US"/>
              </w:rPr>
              <w:t xml:space="preserve"> </w:t>
            </w:r>
            <w:r w:rsidRPr="00813506">
              <w:rPr>
                <w:color w:val="000000"/>
              </w:rPr>
              <w:t>Jimp (Q1)</w:t>
            </w:r>
          </w:p>
        </w:tc>
      </w:tr>
      <w:tr w:rsidR="00D704F4" w14:paraId="67561E65" w14:textId="77777777" w:rsidTr="002401AC">
        <w:trPr>
          <w:trHeight w:val="218"/>
        </w:trPr>
        <w:tc>
          <w:tcPr>
            <w:tcW w:w="10060" w:type="dxa"/>
            <w:gridSpan w:val="15"/>
            <w:shd w:val="clear" w:color="auto" w:fill="F7CAAC"/>
          </w:tcPr>
          <w:p w14:paraId="09F06B6E" w14:textId="4B489F9B" w:rsidR="00D704F4" w:rsidRDefault="000079C3" w:rsidP="002401AC">
            <w:pPr>
              <w:rPr>
                <w:b/>
              </w:rPr>
            </w:pPr>
            <w:r>
              <w:rPr>
                <w:b/>
              </w:rPr>
              <w:lastRenderedPageBreak/>
              <w:t>P</w:t>
            </w:r>
            <w:r w:rsidR="00D704F4">
              <w:rPr>
                <w:b/>
              </w:rPr>
              <w:t>ůsobení v zahraničí</w:t>
            </w:r>
          </w:p>
        </w:tc>
      </w:tr>
      <w:tr w:rsidR="00D704F4" w14:paraId="3734AD86" w14:textId="77777777" w:rsidTr="002401AC">
        <w:trPr>
          <w:trHeight w:val="328"/>
        </w:trPr>
        <w:tc>
          <w:tcPr>
            <w:tcW w:w="10060" w:type="dxa"/>
            <w:gridSpan w:val="15"/>
          </w:tcPr>
          <w:p w14:paraId="6DD8F4CF" w14:textId="72D69B78" w:rsidR="00D704F4" w:rsidRPr="00813506" w:rsidRDefault="00813506" w:rsidP="00813506">
            <w:pPr>
              <w:rPr>
                <w:bCs/>
              </w:rPr>
            </w:pPr>
            <w:r>
              <w:t>---</w:t>
            </w:r>
          </w:p>
        </w:tc>
      </w:tr>
      <w:tr w:rsidR="00D704F4" w14:paraId="684D4FBB" w14:textId="77777777" w:rsidTr="002401AC">
        <w:trPr>
          <w:cantSplit/>
          <w:trHeight w:val="470"/>
        </w:trPr>
        <w:tc>
          <w:tcPr>
            <w:tcW w:w="2518" w:type="dxa"/>
            <w:shd w:val="clear" w:color="auto" w:fill="F7CAAC"/>
          </w:tcPr>
          <w:p w14:paraId="7AF1BF20" w14:textId="77777777" w:rsidR="00D704F4" w:rsidRDefault="00D704F4" w:rsidP="002401AC">
            <w:pPr>
              <w:rPr>
                <w:b/>
              </w:rPr>
            </w:pPr>
            <w:r>
              <w:rPr>
                <w:b/>
              </w:rPr>
              <w:t xml:space="preserve">Podpis </w:t>
            </w:r>
          </w:p>
        </w:tc>
        <w:tc>
          <w:tcPr>
            <w:tcW w:w="4536" w:type="dxa"/>
            <w:gridSpan w:val="8"/>
          </w:tcPr>
          <w:p w14:paraId="273E1979" w14:textId="77777777" w:rsidR="00D704F4" w:rsidRDefault="00D704F4" w:rsidP="002401AC"/>
        </w:tc>
        <w:tc>
          <w:tcPr>
            <w:tcW w:w="786" w:type="dxa"/>
            <w:gridSpan w:val="2"/>
            <w:shd w:val="clear" w:color="auto" w:fill="F7CAAC"/>
          </w:tcPr>
          <w:p w14:paraId="146411B3" w14:textId="77777777" w:rsidR="00D704F4" w:rsidRDefault="00D704F4" w:rsidP="002401AC">
            <w:r>
              <w:rPr>
                <w:b/>
              </w:rPr>
              <w:t>datum</w:t>
            </w:r>
          </w:p>
        </w:tc>
        <w:tc>
          <w:tcPr>
            <w:tcW w:w="2220" w:type="dxa"/>
            <w:gridSpan w:val="4"/>
          </w:tcPr>
          <w:p w14:paraId="5E07B23A" w14:textId="77777777" w:rsidR="00D704F4" w:rsidRDefault="00D704F4" w:rsidP="002401AC"/>
        </w:tc>
      </w:tr>
    </w:tbl>
    <w:p w14:paraId="6DF6C9CC" w14:textId="0106E137" w:rsidR="00D704F4" w:rsidRDefault="00D704F4">
      <w:r>
        <w:br w:type="page"/>
      </w:r>
    </w:p>
    <w:tbl>
      <w:tblPr>
        <w:tblpPr w:leftFromText="141" w:rightFromText="141" w:vertAnchor="page" w:horzAnchor="margin" w:tblpY="1277"/>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71"/>
        <w:gridCol w:w="658"/>
        <w:gridCol w:w="1751"/>
        <w:gridCol w:w="113"/>
        <w:gridCol w:w="381"/>
        <w:gridCol w:w="186"/>
        <w:gridCol w:w="282"/>
        <w:gridCol w:w="994"/>
        <w:gridCol w:w="709"/>
        <w:gridCol w:w="77"/>
        <w:gridCol w:w="93"/>
        <w:gridCol w:w="567"/>
        <w:gridCol w:w="709"/>
        <w:gridCol w:w="851"/>
      </w:tblGrid>
      <w:tr w:rsidR="00023988" w14:paraId="2A46CBCB" w14:textId="77777777" w:rsidTr="00023988">
        <w:tc>
          <w:tcPr>
            <w:tcW w:w="10060" w:type="dxa"/>
            <w:gridSpan w:val="15"/>
            <w:tcBorders>
              <w:bottom w:val="double" w:sz="4" w:space="0" w:color="auto"/>
            </w:tcBorders>
            <w:shd w:val="clear" w:color="auto" w:fill="BDD6EE"/>
          </w:tcPr>
          <w:p w14:paraId="6CAFAB2D" w14:textId="33FF8DFC" w:rsidR="00023988" w:rsidRDefault="00023988" w:rsidP="00023988">
            <w:pPr>
              <w:rPr>
                <w:b/>
                <w:sz w:val="28"/>
              </w:rPr>
            </w:pPr>
            <w:bookmarkStart w:id="342" w:name="_Hlk190815420"/>
            <w:r>
              <w:rPr>
                <w:b/>
                <w:sz w:val="28"/>
              </w:rPr>
              <w:lastRenderedPageBreak/>
              <w:t>C-I – Personální zabezpečení</w:t>
            </w:r>
          </w:p>
        </w:tc>
      </w:tr>
      <w:tr w:rsidR="00023988" w14:paraId="0CC34B3C" w14:textId="77777777" w:rsidTr="00023988">
        <w:tc>
          <w:tcPr>
            <w:tcW w:w="2518" w:type="dxa"/>
            <w:tcBorders>
              <w:top w:val="double" w:sz="4" w:space="0" w:color="auto"/>
            </w:tcBorders>
            <w:shd w:val="clear" w:color="auto" w:fill="F7CAAC"/>
          </w:tcPr>
          <w:p w14:paraId="7904FAB1" w14:textId="77777777" w:rsidR="00023988" w:rsidRDefault="00023988" w:rsidP="00023988">
            <w:pPr>
              <w:rPr>
                <w:b/>
              </w:rPr>
            </w:pPr>
            <w:r>
              <w:rPr>
                <w:b/>
              </w:rPr>
              <w:t>Vysoká škola</w:t>
            </w:r>
          </w:p>
        </w:tc>
        <w:tc>
          <w:tcPr>
            <w:tcW w:w="7542" w:type="dxa"/>
            <w:gridSpan w:val="14"/>
          </w:tcPr>
          <w:p w14:paraId="4F12513C" w14:textId="77777777" w:rsidR="00023988" w:rsidRDefault="00023988" w:rsidP="00023988">
            <w:pPr>
              <w:tabs>
                <w:tab w:val="left" w:pos="933"/>
              </w:tabs>
            </w:pPr>
            <w:r>
              <w:t>Univerzita Tomáše Bati ve Zlíně</w:t>
            </w:r>
          </w:p>
        </w:tc>
      </w:tr>
      <w:tr w:rsidR="00023988" w14:paraId="7C317CA0" w14:textId="77777777" w:rsidTr="00023988">
        <w:tc>
          <w:tcPr>
            <w:tcW w:w="2518" w:type="dxa"/>
            <w:shd w:val="clear" w:color="auto" w:fill="F7CAAC"/>
          </w:tcPr>
          <w:p w14:paraId="3B29E782" w14:textId="77777777" w:rsidR="00023988" w:rsidRDefault="00023988" w:rsidP="00023988">
            <w:pPr>
              <w:rPr>
                <w:b/>
              </w:rPr>
            </w:pPr>
            <w:r>
              <w:rPr>
                <w:b/>
              </w:rPr>
              <w:t>Součást vysoké školy</w:t>
            </w:r>
          </w:p>
        </w:tc>
        <w:tc>
          <w:tcPr>
            <w:tcW w:w="7542" w:type="dxa"/>
            <w:gridSpan w:val="14"/>
          </w:tcPr>
          <w:p w14:paraId="51A32E3B" w14:textId="77777777" w:rsidR="00023988" w:rsidRDefault="00023988" w:rsidP="00023988">
            <w:r>
              <w:t>Fakulta technologická</w:t>
            </w:r>
          </w:p>
        </w:tc>
      </w:tr>
      <w:tr w:rsidR="00023988" w:rsidRPr="00924C53" w14:paraId="6E7D19A0" w14:textId="77777777" w:rsidTr="00023988">
        <w:tc>
          <w:tcPr>
            <w:tcW w:w="2518" w:type="dxa"/>
            <w:shd w:val="clear" w:color="auto" w:fill="F7CAAC"/>
          </w:tcPr>
          <w:p w14:paraId="1186F53F" w14:textId="77777777" w:rsidR="00023988" w:rsidRDefault="00023988" w:rsidP="00023988">
            <w:pPr>
              <w:rPr>
                <w:b/>
              </w:rPr>
            </w:pPr>
            <w:r>
              <w:rPr>
                <w:b/>
              </w:rPr>
              <w:t>Název studijního programu</w:t>
            </w:r>
          </w:p>
        </w:tc>
        <w:tc>
          <w:tcPr>
            <w:tcW w:w="7542" w:type="dxa"/>
            <w:gridSpan w:val="14"/>
          </w:tcPr>
          <w:p w14:paraId="017B33C1" w14:textId="51FAB363" w:rsidR="00023988" w:rsidRPr="00924C53" w:rsidRDefault="00EB4C62" w:rsidP="00023988">
            <w:r w:rsidRPr="00EB4C62">
              <w:t>Materiály a technologie – specializace Polovodičové materiály</w:t>
            </w:r>
          </w:p>
        </w:tc>
      </w:tr>
      <w:tr w:rsidR="00023988" w14:paraId="334AEB7D" w14:textId="77777777" w:rsidTr="00023988">
        <w:tc>
          <w:tcPr>
            <w:tcW w:w="2518" w:type="dxa"/>
            <w:shd w:val="clear" w:color="auto" w:fill="F7CAAC"/>
          </w:tcPr>
          <w:p w14:paraId="504CF6E7" w14:textId="77777777" w:rsidR="00023988" w:rsidRDefault="00023988" w:rsidP="00023988">
            <w:pPr>
              <w:rPr>
                <w:b/>
              </w:rPr>
            </w:pPr>
            <w:r>
              <w:rPr>
                <w:b/>
              </w:rPr>
              <w:t>Jméno a příjmení</w:t>
            </w:r>
          </w:p>
        </w:tc>
        <w:tc>
          <w:tcPr>
            <w:tcW w:w="4536" w:type="dxa"/>
            <w:gridSpan w:val="8"/>
          </w:tcPr>
          <w:p w14:paraId="33A8D0F6" w14:textId="77777777" w:rsidR="00023988" w:rsidRDefault="00023988" w:rsidP="00023988">
            <w:bookmarkStart w:id="343" w:name="Kutálková"/>
            <w:bookmarkEnd w:id="343"/>
            <w:r w:rsidRPr="0050780A">
              <w:rPr>
                <w:b/>
                <w:bCs/>
              </w:rPr>
              <w:t>Eva Kutálková</w:t>
            </w:r>
          </w:p>
        </w:tc>
        <w:tc>
          <w:tcPr>
            <w:tcW w:w="709" w:type="dxa"/>
            <w:shd w:val="clear" w:color="auto" w:fill="F7CAAC"/>
          </w:tcPr>
          <w:p w14:paraId="6E654D6C" w14:textId="77777777" w:rsidR="00023988" w:rsidRDefault="00023988" w:rsidP="00023988">
            <w:pPr>
              <w:rPr>
                <w:b/>
              </w:rPr>
            </w:pPr>
            <w:r>
              <w:rPr>
                <w:b/>
              </w:rPr>
              <w:t>Tituly</w:t>
            </w:r>
          </w:p>
        </w:tc>
        <w:tc>
          <w:tcPr>
            <w:tcW w:w="2297" w:type="dxa"/>
            <w:gridSpan w:val="5"/>
          </w:tcPr>
          <w:p w14:paraId="3F582331" w14:textId="77777777" w:rsidR="00023988" w:rsidRDefault="00023988" w:rsidP="00023988">
            <w:r>
              <w:t>RNDr., Ph.D.</w:t>
            </w:r>
          </w:p>
        </w:tc>
      </w:tr>
      <w:tr w:rsidR="00023988" w14:paraId="047FA6D3" w14:textId="77777777" w:rsidTr="00023988">
        <w:tc>
          <w:tcPr>
            <w:tcW w:w="2518" w:type="dxa"/>
            <w:shd w:val="clear" w:color="auto" w:fill="F7CAAC"/>
          </w:tcPr>
          <w:p w14:paraId="5C38E856" w14:textId="77777777" w:rsidR="00023988" w:rsidRDefault="00023988" w:rsidP="00023988">
            <w:pPr>
              <w:rPr>
                <w:b/>
              </w:rPr>
            </w:pPr>
            <w:r>
              <w:rPr>
                <w:b/>
              </w:rPr>
              <w:t>Rok narození</w:t>
            </w:r>
          </w:p>
        </w:tc>
        <w:tc>
          <w:tcPr>
            <w:tcW w:w="829" w:type="dxa"/>
            <w:gridSpan w:val="2"/>
          </w:tcPr>
          <w:p w14:paraId="0E36017D" w14:textId="77777777" w:rsidR="00023988" w:rsidRDefault="00023988" w:rsidP="00023988">
            <w:r>
              <w:t>1970</w:t>
            </w:r>
          </w:p>
        </w:tc>
        <w:tc>
          <w:tcPr>
            <w:tcW w:w="1751" w:type="dxa"/>
            <w:shd w:val="clear" w:color="auto" w:fill="F7CAAC"/>
          </w:tcPr>
          <w:p w14:paraId="48E3CE82" w14:textId="77777777" w:rsidR="00023988" w:rsidRDefault="00023988" w:rsidP="00023988">
            <w:pPr>
              <w:rPr>
                <w:b/>
              </w:rPr>
            </w:pPr>
            <w:r>
              <w:rPr>
                <w:b/>
              </w:rPr>
              <w:t>typ vztahu k VŠ</w:t>
            </w:r>
          </w:p>
        </w:tc>
        <w:tc>
          <w:tcPr>
            <w:tcW w:w="962" w:type="dxa"/>
            <w:gridSpan w:val="4"/>
          </w:tcPr>
          <w:p w14:paraId="6676309C" w14:textId="77777777" w:rsidR="00023988" w:rsidRDefault="00023988" w:rsidP="00023988">
            <w:r>
              <w:t>pp.</w:t>
            </w:r>
          </w:p>
        </w:tc>
        <w:tc>
          <w:tcPr>
            <w:tcW w:w="994" w:type="dxa"/>
            <w:shd w:val="clear" w:color="auto" w:fill="F7CAAC"/>
          </w:tcPr>
          <w:p w14:paraId="5F33B347" w14:textId="77777777" w:rsidR="00023988" w:rsidRDefault="00023988" w:rsidP="00023988">
            <w:pPr>
              <w:rPr>
                <w:b/>
              </w:rPr>
            </w:pPr>
            <w:r>
              <w:rPr>
                <w:b/>
              </w:rPr>
              <w:t>rozsah</w:t>
            </w:r>
          </w:p>
        </w:tc>
        <w:tc>
          <w:tcPr>
            <w:tcW w:w="709" w:type="dxa"/>
          </w:tcPr>
          <w:p w14:paraId="5D718621" w14:textId="77777777" w:rsidR="00023988" w:rsidRDefault="00023988" w:rsidP="00023988">
            <w:r>
              <w:t>40</w:t>
            </w:r>
          </w:p>
        </w:tc>
        <w:tc>
          <w:tcPr>
            <w:tcW w:w="737" w:type="dxa"/>
            <w:gridSpan w:val="3"/>
            <w:shd w:val="clear" w:color="auto" w:fill="F7CAAC"/>
          </w:tcPr>
          <w:p w14:paraId="673389EF" w14:textId="77777777" w:rsidR="00023988" w:rsidRDefault="00023988" w:rsidP="00023988">
            <w:pPr>
              <w:rPr>
                <w:b/>
              </w:rPr>
            </w:pPr>
            <w:r>
              <w:rPr>
                <w:b/>
              </w:rPr>
              <w:t>do kdy</w:t>
            </w:r>
          </w:p>
        </w:tc>
        <w:tc>
          <w:tcPr>
            <w:tcW w:w="1560" w:type="dxa"/>
            <w:gridSpan w:val="2"/>
          </w:tcPr>
          <w:p w14:paraId="3F3F8FE2" w14:textId="77777777" w:rsidR="00023988" w:rsidRDefault="00023988" w:rsidP="00023988">
            <w:r>
              <w:t>N</w:t>
            </w:r>
          </w:p>
        </w:tc>
      </w:tr>
      <w:tr w:rsidR="00023988" w:rsidRPr="006467FC" w14:paraId="0F4B6B68" w14:textId="77777777" w:rsidTr="00023988">
        <w:tc>
          <w:tcPr>
            <w:tcW w:w="5098" w:type="dxa"/>
            <w:gridSpan w:val="4"/>
            <w:shd w:val="clear" w:color="auto" w:fill="F7CAAC"/>
          </w:tcPr>
          <w:p w14:paraId="302F9856" w14:textId="77777777" w:rsidR="00023988" w:rsidRDefault="00023988" w:rsidP="00023988">
            <w:pPr>
              <w:rPr>
                <w:b/>
              </w:rPr>
            </w:pPr>
            <w:r>
              <w:rPr>
                <w:b/>
              </w:rPr>
              <w:t>Typ vztahu na součásti VŠ, která uskutečňuje st. program</w:t>
            </w:r>
          </w:p>
        </w:tc>
        <w:tc>
          <w:tcPr>
            <w:tcW w:w="962" w:type="dxa"/>
            <w:gridSpan w:val="4"/>
          </w:tcPr>
          <w:p w14:paraId="2CF3F11D" w14:textId="77777777" w:rsidR="00023988" w:rsidRPr="006467FC" w:rsidRDefault="00023988" w:rsidP="00023988">
            <w:r w:rsidRPr="006467FC">
              <w:t>pp.</w:t>
            </w:r>
          </w:p>
        </w:tc>
        <w:tc>
          <w:tcPr>
            <w:tcW w:w="994" w:type="dxa"/>
            <w:shd w:val="clear" w:color="auto" w:fill="F7CAAC"/>
          </w:tcPr>
          <w:p w14:paraId="25759F28" w14:textId="77777777" w:rsidR="00023988" w:rsidRPr="006467FC" w:rsidRDefault="00023988" w:rsidP="00023988">
            <w:pPr>
              <w:rPr>
                <w:b/>
              </w:rPr>
            </w:pPr>
            <w:r w:rsidRPr="006467FC">
              <w:rPr>
                <w:b/>
              </w:rPr>
              <w:t>rozsah</w:t>
            </w:r>
          </w:p>
        </w:tc>
        <w:tc>
          <w:tcPr>
            <w:tcW w:w="709" w:type="dxa"/>
          </w:tcPr>
          <w:p w14:paraId="2C678F29" w14:textId="77777777" w:rsidR="00023988" w:rsidRPr="006467FC" w:rsidRDefault="00023988" w:rsidP="00023988">
            <w:r w:rsidRPr="006467FC">
              <w:t>40</w:t>
            </w:r>
          </w:p>
        </w:tc>
        <w:tc>
          <w:tcPr>
            <w:tcW w:w="737" w:type="dxa"/>
            <w:gridSpan w:val="3"/>
            <w:shd w:val="clear" w:color="auto" w:fill="F7CAAC"/>
          </w:tcPr>
          <w:p w14:paraId="1BEBD244" w14:textId="77777777" w:rsidR="00023988" w:rsidRPr="006467FC" w:rsidRDefault="00023988" w:rsidP="00023988">
            <w:pPr>
              <w:rPr>
                <w:b/>
              </w:rPr>
            </w:pPr>
            <w:r w:rsidRPr="006467FC">
              <w:rPr>
                <w:b/>
              </w:rPr>
              <w:t>do kdy</w:t>
            </w:r>
          </w:p>
        </w:tc>
        <w:tc>
          <w:tcPr>
            <w:tcW w:w="1560" w:type="dxa"/>
            <w:gridSpan w:val="2"/>
          </w:tcPr>
          <w:p w14:paraId="40EE4149" w14:textId="77777777" w:rsidR="00023988" w:rsidRPr="006467FC" w:rsidRDefault="00023988" w:rsidP="00023988">
            <w:r w:rsidRPr="006467FC">
              <w:t>N</w:t>
            </w:r>
          </w:p>
        </w:tc>
      </w:tr>
      <w:tr w:rsidR="00023988" w14:paraId="12E722BC" w14:textId="77777777" w:rsidTr="00023988">
        <w:tc>
          <w:tcPr>
            <w:tcW w:w="6060" w:type="dxa"/>
            <w:gridSpan w:val="8"/>
            <w:shd w:val="clear" w:color="auto" w:fill="F7CAAC"/>
          </w:tcPr>
          <w:p w14:paraId="5B643F1C" w14:textId="77777777" w:rsidR="00023988" w:rsidRDefault="00023988" w:rsidP="00023988">
            <w:r>
              <w:rPr>
                <w:b/>
              </w:rPr>
              <w:t>Další současná působení jako akademický pracovník na jiných VŠ</w:t>
            </w:r>
          </w:p>
        </w:tc>
        <w:tc>
          <w:tcPr>
            <w:tcW w:w="1703" w:type="dxa"/>
            <w:gridSpan w:val="2"/>
            <w:shd w:val="clear" w:color="auto" w:fill="F7CAAC"/>
          </w:tcPr>
          <w:p w14:paraId="2FD5F635" w14:textId="77777777" w:rsidR="00023988" w:rsidRDefault="00023988" w:rsidP="00023988">
            <w:pPr>
              <w:rPr>
                <w:b/>
              </w:rPr>
            </w:pPr>
            <w:r>
              <w:rPr>
                <w:b/>
              </w:rPr>
              <w:t>typ prac. vztahu</w:t>
            </w:r>
          </w:p>
        </w:tc>
        <w:tc>
          <w:tcPr>
            <w:tcW w:w="2297" w:type="dxa"/>
            <w:gridSpan w:val="5"/>
            <w:shd w:val="clear" w:color="auto" w:fill="F7CAAC"/>
          </w:tcPr>
          <w:p w14:paraId="3E530B59" w14:textId="77777777" w:rsidR="00023988" w:rsidRDefault="00023988" w:rsidP="00023988">
            <w:pPr>
              <w:rPr>
                <w:b/>
              </w:rPr>
            </w:pPr>
            <w:r>
              <w:rPr>
                <w:b/>
              </w:rPr>
              <w:t>rozsah</w:t>
            </w:r>
          </w:p>
        </w:tc>
      </w:tr>
      <w:tr w:rsidR="00023988" w:rsidRPr="006467FC" w14:paraId="6240DE5D" w14:textId="77777777" w:rsidTr="00023988">
        <w:tc>
          <w:tcPr>
            <w:tcW w:w="6060" w:type="dxa"/>
            <w:gridSpan w:val="8"/>
          </w:tcPr>
          <w:p w14:paraId="482C5220" w14:textId="77777777" w:rsidR="00023988" w:rsidRPr="006467FC" w:rsidRDefault="00023988" w:rsidP="00023988">
            <w:r w:rsidRPr="006467FC">
              <w:t>---</w:t>
            </w:r>
          </w:p>
        </w:tc>
        <w:tc>
          <w:tcPr>
            <w:tcW w:w="1703" w:type="dxa"/>
            <w:gridSpan w:val="2"/>
          </w:tcPr>
          <w:p w14:paraId="67576892" w14:textId="77777777" w:rsidR="00023988" w:rsidRPr="006467FC" w:rsidRDefault="00023988" w:rsidP="00023988">
            <w:r w:rsidRPr="006467FC">
              <w:t>---</w:t>
            </w:r>
          </w:p>
        </w:tc>
        <w:tc>
          <w:tcPr>
            <w:tcW w:w="2297" w:type="dxa"/>
            <w:gridSpan w:val="5"/>
          </w:tcPr>
          <w:p w14:paraId="1F5385CD" w14:textId="77777777" w:rsidR="00023988" w:rsidRPr="006467FC" w:rsidRDefault="00023988" w:rsidP="00023988">
            <w:r w:rsidRPr="006467FC">
              <w:t>---</w:t>
            </w:r>
          </w:p>
        </w:tc>
      </w:tr>
      <w:tr w:rsidR="00023988" w14:paraId="4F4E6C87" w14:textId="77777777" w:rsidTr="00023988">
        <w:tc>
          <w:tcPr>
            <w:tcW w:w="6060" w:type="dxa"/>
            <w:gridSpan w:val="8"/>
          </w:tcPr>
          <w:p w14:paraId="6D9F8E44" w14:textId="77777777" w:rsidR="00023988" w:rsidRDefault="00023988" w:rsidP="00023988"/>
        </w:tc>
        <w:tc>
          <w:tcPr>
            <w:tcW w:w="1703" w:type="dxa"/>
            <w:gridSpan w:val="2"/>
          </w:tcPr>
          <w:p w14:paraId="1D21C9E8" w14:textId="77777777" w:rsidR="00023988" w:rsidRDefault="00023988" w:rsidP="00023988"/>
        </w:tc>
        <w:tc>
          <w:tcPr>
            <w:tcW w:w="2297" w:type="dxa"/>
            <w:gridSpan w:val="5"/>
          </w:tcPr>
          <w:p w14:paraId="344B7EDB" w14:textId="77777777" w:rsidR="00023988" w:rsidRDefault="00023988" w:rsidP="00023988"/>
        </w:tc>
      </w:tr>
      <w:tr w:rsidR="00023988" w14:paraId="1D5D0112" w14:textId="77777777" w:rsidTr="00023988">
        <w:tc>
          <w:tcPr>
            <w:tcW w:w="10060" w:type="dxa"/>
            <w:gridSpan w:val="15"/>
            <w:shd w:val="clear" w:color="auto" w:fill="F7CAAC"/>
          </w:tcPr>
          <w:p w14:paraId="0EA65023" w14:textId="77777777" w:rsidR="00023988" w:rsidRDefault="00023988" w:rsidP="005B52EB">
            <w:pPr>
              <w:jc w:val="both"/>
            </w:pPr>
            <w:r>
              <w:rPr>
                <w:b/>
              </w:rPr>
              <w:t>Předměty příslušného studijního programu a způsob zapojení do jejich výuky, příp. další zapojení do uskutečňování studijního programu</w:t>
            </w:r>
          </w:p>
        </w:tc>
      </w:tr>
      <w:tr w:rsidR="00023988" w:rsidRPr="002827C6" w14:paraId="7B9EDB83" w14:textId="77777777" w:rsidTr="00023988">
        <w:trPr>
          <w:trHeight w:val="226"/>
        </w:trPr>
        <w:tc>
          <w:tcPr>
            <w:tcW w:w="10060" w:type="dxa"/>
            <w:gridSpan w:val="15"/>
            <w:tcBorders>
              <w:top w:val="nil"/>
            </w:tcBorders>
          </w:tcPr>
          <w:p w14:paraId="0D1E299B" w14:textId="7F74186A" w:rsidR="00E7488D" w:rsidRDefault="00E7488D" w:rsidP="00E7488D">
            <w:pPr>
              <w:spacing w:before="120" w:after="60"/>
            </w:pPr>
            <w:r w:rsidRPr="00F95029">
              <w:t>Aplikovaná statistika I (100% s)</w:t>
            </w:r>
          </w:p>
          <w:p w14:paraId="23D997CA" w14:textId="250ED429" w:rsidR="00E7488D" w:rsidRDefault="00E7488D" w:rsidP="00E7488D">
            <w:pPr>
              <w:spacing w:before="60" w:after="60"/>
            </w:pPr>
            <w:r>
              <w:t>Fyzika III (100% p)</w:t>
            </w:r>
          </w:p>
          <w:p w14:paraId="679431EB" w14:textId="5ABFDA14" w:rsidR="00E7488D" w:rsidRDefault="00E7488D" w:rsidP="00E7488D">
            <w:pPr>
              <w:spacing w:before="60" w:after="60"/>
            </w:pPr>
            <w:r>
              <w:t>Laboratoř fyziky I (100% l)</w:t>
            </w:r>
          </w:p>
          <w:p w14:paraId="5B997FE9" w14:textId="6A207C91" w:rsidR="00E7488D" w:rsidRDefault="00E7488D" w:rsidP="00E7488D">
            <w:pPr>
              <w:spacing w:before="60" w:after="60"/>
            </w:pPr>
            <w:r>
              <w:t>Laboratoř fyziky II (100% l)</w:t>
            </w:r>
          </w:p>
          <w:p w14:paraId="6B08796C" w14:textId="77777777" w:rsidR="00E7488D" w:rsidRDefault="00E7488D" w:rsidP="00E7488D">
            <w:pPr>
              <w:spacing w:before="60" w:after="60"/>
            </w:pPr>
            <w:r>
              <w:t>Laboratoř fyziky III (100% l)</w:t>
            </w:r>
          </w:p>
          <w:p w14:paraId="47E51FBA" w14:textId="77777777" w:rsidR="00E7488D" w:rsidRDefault="00E7488D" w:rsidP="00E7488D">
            <w:pPr>
              <w:spacing w:before="60" w:after="60"/>
            </w:pPr>
            <w:r>
              <w:t>Seminář z fyziky (100% s)</w:t>
            </w:r>
          </w:p>
          <w:p w14:paraId="2FE83DFD" w14:textId="5AAA8512" w:rsidR="00E7488D" w:rsidRPr="002827C6" w:rsidRDefault="00E7488D" w:rsidP="00E7488D">
            <w:pPr>
              <w:spacing w:before="60" w:after="120"/>
            </w:pPr>
            <w:r>
              <w:t>Zpracování experimentu I (100% p)</w:t>
            </w:r>
          </w:p>
        </w:tc>
      </w:tr>
      <w:tr w:rsidR="00023988" w:rsidRPr="002827C6" w14:paraId="0A630CC6" w14:textId="77777777" w:rsidTr="00023988">
        <w:trPr>
          <w:trHeight w:val="224"/>
        </w:trPr>
        <w:tc>
          <w:tcPr>
            <w:tcW w:w="10060" w:type="dxa"/>
            <w:gridSpan w:val="15"/>
            <w:tcBorders>
              <w:top w:val="nil"/>
            </w:tcBorders>
            <w:shd w:val="clear" w:color="auto" w:fill="FBD4B4"/>
          </w:tcPr>
          <w:p w14:paraId="1858312B" w14:textId="7DF0CA43" w:rsidR="00023988" w:rsidRPr="002827C6" w:rsidRDefault="004964CD" w:rsidP="00023988">
            <w:pPr>
              <w:rPr>
                <w:b/>
              </w:rPr>
            </w:pPr>
            <w:r w:rsidRPr="002827C6">
              <w:rPr>
                <w:b/>
              </w:rPr>
              <w:t>Z</w:t>
            </w:r>
            <w:r w:rsidR="00023988" w:rsidRPr="002827C6">
              <w:rPr>
                <w:b/>
              </w:rPr>
              <w:t>apojení do výuky v dalších studijních programech na téže vysoké škole (pouze u garantů ZT a PZ předmětů)</w:t>
            </w:r>
          </w:p>
        </w:tc>
      </w:tr>
      <w:tr w:rsidR="00023988" w:rsidRPr="002827C6" w14:paraId="6A813583" w14:textId="77777777" w:rsidTr="00023988">
        <w:trPr>
          <w:trHeight w:val="340"/>
        </w:trPr>
        <w:tc>
          <w:tcPr>
            <w:tcW w:w="2689" w:type="dxa"/>
            <w:gridSpan w:val="2"/>
            <w:tcBorders>
              <w:top w:val="nil"/>
            </w:tcBorders>
          </w:tcPr>
          <w:p w14:paraId="14EDCCB8" w14:textId="77777777" w:rsidR="00023988" w:rsidRPr="002827C6" w:rsidRDefault="00023988" w:rsidP="00023988">
            <w:pPr>
              <w:jc w:val="both"/>
              <w:rPr>
                <w:b/>
              </w:rPr>
            </w:pPr>
            <w:r w:rsidRPr="002827C6">
              <w:rPr>
                <w:b/>
              </w:rPr>
              <w:t>Název studijního předmětu</w:t>
            </w:r>
          </w:p>
        </w:tc>
        <w:tc>
          <w:tcPr>
            <w:tcW w:w="2522" w:type="dxa"/>
            <w:gridSpan w:val="3"/>
            <w:tcBorders>
              <w:top w:val="nil"/>
            </w:tcBorders>
          </w:tcPr>
          <w:p w14:paraId="01D35895" w14:textId="77777777" w:rsidR="00023988" w:rsidRPr="002827C6" w:rsidRDefault="00023988" w:rsidP="00023988">
            <w:pPr>
              <w:jc w:val="both"/>
              <w:rPr>
                <w:b/>
              </w:rPr>
            </w:pPr>
            <w:r w:rsidRPr="002827C6">
              <w:rPr>
                <w:b/>
              </w:rPr>
              <w:t>Název studijního programu</w:t>
            </w:r>
          </w:p>
        </w:tc>
        <w:tc>
          <w:tcPr>
            <w:tcW w:w="567" w:type="dxa"/>
            <w:gridSpan w:val="2"/>
            <w:tcBorders>
              <w:top w:val="nil"/>
            </w:tcBorders>
          </w:tcPr>
          <w:p w14:paraId="23FA0646" w14:textId="77777777" w:rsidR="00023988" w:rsidRPr="002827C6" w:rsidRDefault="00023988" w:rsidP="00023988">
            <w:pPr>
              <w:jc w:val="both"/>
              <w:rPr>
                <w:b/>
              </w:rPr>
            </w:pPr>
            <w:r w:rsidRPr="002827C6">
              <w:rPr>
                <w:b/>
              </w:rPr>
              <w:t>Sem.</w:t>
            </w:r>
          </w:p>
        </w:tc>
        <w:tc>
          <w:tcPr>
            <w:tcW w:w="2155" w:type="dxa"/>
            <w:gridSpan w:val="5"/>
            <w:tcBorders>
              <w:top w:val="nil"/>
            </w:tcBorders>
          </w:tcPr>
          <w:p w14:paraId="49CF8379" w14:textId="77777777" w:rsidR="00023988" w:rsidRPr="002827C6" w:rsidRDefault="00023988" w:rsidP="00023988">
            <w:pPr>
              <w:jc w:val="both"/>
              <w:rPr>
                <w:b/>
              </w:rPr>
            </w:pPr>
            <w:r w:rsidRPr="002827C6">
              <w:rPr>
                <w:b/>
              </w:rPr>
              <w:t>Role ve výuce daného předmětu</w:t>
            </w:r>
          </w:p>
        </w:tc>
        <w:tc>
          <w:tcPr>
            <w:tcW w:w="2127" w:type="dxa"/>
            <w:gridSpan w:val="3"/>
            <w:tcBorders>
              <w:top w:val="nil"/>
            </w:tcBorders>
          </w:tcPr>
          <w:p w14:paraId="38F393D9" w14:textId="77777777" w:rsidR="00023988" w:rsidRDefault="00023988" w:rsidP="00023988">
            <w:pPr>
              <w:jc w:val="both"/>
              <w:rPr>
                <w:b/>
              </w:rPr>
            </w:pPr>
            <w:r w:rsidRPr="0053377E">
              <w:rPr>
                <w:b/>
                <w:i/>
              </w:rPr>
              <w:t>(</w:t>
            </w:r>
            <w:r w:rsidRPr="00F20AEF">
              <w:rPr>
                <w:b/>
                <w:i/>
                <w:iCs/>
              </w:rPr>
              <w:t>nepovinný údaj</w:t>
            </w:r>
            <w:r w:rsidRPr="0053377E">
              <w:rPr>
                <w:b/>
                <w:i/>
              </w:rPr>
              <w:t>)</w:t>
            </w:r>
            <w:r>
              <w:rPr>
                <w:b/>
              </w:rPr>
              <w:t xml:space="preserve"> </w:t>
            </w:r>
          </w:p>
          <w:p w14:paraId="737BABF8" w14:textId="77777777" w:rsidR="00023988" w:rsidRPr="002827C6" w:rsidRDefault="00023988" w:rsidP="00023988">
            <w:pPr>
              <w:jc w:val="both"/>
              <w:rPr>
                <w:b/>
              </w:rPr>
            </w:pPr>
            <w:r w:rsidRPr="002827C6">
              <w:rPr>
                <w:b/>
              </w:rPr>
              <w:t>Počet hodin za semestr</w:t>
            </w:r>
          </w:p>
        </w:tc>
      </w:tr>
      <w:tr w:rsidR="00BE5842" w:rsidRPr="00461AFF" w14:paraId="241B6AF2" w14:textId="77777777" w:rsidTr="00023988">
        <w:trPr>
          <w:trHeight w:val="285"/>
        </w:trPr>
        <w:tc>
          <w:tcPr>
            <w:tcW w:w="2689" w:type="dxa"/>
            <w:gridSpan w:val="2"/>
            <w:tcBorders>
              <w:top w:val="nil"/>
            </w:tcBorders>
            <w:vAlign w:val="center"/>
          </w:tcPr>
          <w:p w14:paraId="79EEDC7F" w14:textId="52DA8715" w:rsidR="00BE5842" w:rsidRPr="00BE5842" w:rsidRDefault="00BE5842" w:rsidP="00BE5842">
            <w:pPr>
              <w:rPr>
                <w:color w:val="FF0000"/>
                <w:highlight w:val="yellow"/>
              </w:rPr>
            </w:pPr>
          </w:p>
        </w:tc>
        <w:tc>
          <w:tcPr>
            <w:tcW w:w="2522" w:type="dxa"/>
            <w:gridSpan w:val="3"/>
            <w:tcBorders>
              <w:top w:val="nil"/>
            </w:tcBorders>
            <w:vAlign w:val="center"/>
          </w:tcPr>
          <w:p w14:paraId="5B8DE248" w14:textId="42E47EA0" w:rsidR="00BE5842" w:rsidRPr="00BE5842" w:rsidRDefault="00BE5842" w:rsidP="00BE5842">
            <w:pPr>
              <w:rPr>
                <w:color w:val="FF0000"/>
                <w:highlight w:val="yellow"/>
              </w:rPr>
            </w:pPr>
          </w:p>
        </w:tc>
        <w:tc>
          <w:tcPr>
            <w:tcW w:w="567" w:type="dxa"/>
            <w:gridSpan w:val="2"/>
            <w:tcBorders>
              <w:top w:val="nil"/>
            </w:tcBorders>
            <w:vAlign w:val="center"/>
          </w:tcPr>
          <w:p w14:paraId="6D2EBE98" w14:textId="25DDA3E0" w:rsidR="00BE5842" w:rsidRPr="00BE5842" w:rsidRDefault="00BE5842" w:rsidP="00BE5842">
            <w:pPr>
              <w:rPr>
                <w:color w:val="FF0000"/>
                <w:highlight w:val="yellow"/>
              </w:rPr>
            </w:pPr>
          </w:p>
        </w:tc>
        <w:tc>
          <w:tcPr>
            <w:tcW w:w="2155" w:type="dxa"/>
            <w:gridSpan w:val="5"/>
            <w:tcBorders>
              <w:top w:val="nil"/>
            </w:tcBorders>
            <w:vAlign w:val="center"/>
          </w:tcPr>
          <w:p w14:paraId="3552B046" w14:textId="4F2DA9F3" w:rsidR="00BE5842" w:rsidRPr="00BE5842" w:rsidRDefault="00BE5842" w:rsidP="00BE5842">
            <w:pPr>
              <w:rPr>
                <w:color w:val="FF0000"/>
                <w:highlight w:val="yellow"/>
              </w:rPr>
            </w:pPr>
          </w:p>
        </w:tc>
        <w:tc>
          <w:tcPr>
            <w:tcW w:w="2127" w:type="dxa"/>
            <w:gridSpan w:val="3"/>
            <w:tcBorders>
              <w:top w:val="nil"/>
            </w:tcBorders>
            <w:vAlign w:val="center"/>
          </w:tcPr>
          <w:p w14:paraId="40414C5D" w14:textId="77777777" w:rsidR="00BE5842" w:rsidRPr="00BE5842" w:rsidRDefault="00BE5842" w:rsidP="00BE5842">
            <w:pPr>
              <w:rPr>
                <w:color w:val="FF0000"/>
                <w:highlight w:val="yellow"/>
              </w:rPr>
            </w:pPr>
          </w:p>
        </w:tc>
      </w:tr>
      <w:tr w:rsidR="00BE5842" w:rsidRPr="00461AFF" w14:paraId="33E5758B" w14:textId="77777777" w:rsidTr="00023988">
        <w:trPr>
          <w:trHeight w:val="285"/>
        </w:trPr>
        <w:tc>
          <w:tcPr>
            <w:tcW w:w="2689" w:type="dxa"/>
            <w:gridSpan w:val="2"/>
            <w:tcBorders>
              <w:top w:val="nil"/>
            </w:tcBorders>
            <w:vAlign w:val="center"/>
          </w:tcPr>
          <w:p w14:paraId="58BD75F2" w14:textId="14CA615E" w:rsidR="00BE5842" w:rsidRPr="00BE5842" w:rsidRDefault="00BE5842" w:rsidP="00BE5842">
            <w:pPr>
              <w:rPr>
                <w:color w:val="FF0000"/>
                <w:highlight w:val="yellow"/>
              </w:rPr>
            </w:pPr>
          </w:p>
        </w:tc>
        <w:tc>
          <w:tcPr>
            <w:tcW w:w="2522" w:type="dxa"/>
            <w:gridSpan w:val="3"/>
            <w:tcBorders>
              <w:top w:val="nil"/>
            </w:tcBorders>
            <w:vAlign w:val="center"/>
          </w:tcPr>
          <w:p w14:paraId="7762A7F7" w14:textId="78314253" w:rsidR="00BE5842" w:rsidRPr="00BE5842" w:rsidRDefault="00BE5842" w:rsidP="00BE5842">
            <w:pPr>
              <w:rPr>
                <w:color w:val="FF0000"/>
                <w:highlight w:val="yellow"/>
              </w:rPr>
            </w:pPr>
          </w:p>
        </w:tc>
        <w:tc>
          <w:tcPr>
            <w:tcW w:w="567" w:type="dxa"/>
            <w:gridSpan w:val="2"/>
            <w:tcBorders>
              <w:top w:val="nil"/>
            </w:tcBorders>
            <w:vAlign w:val="center"/>
          </w:tcPr>
          <w:p w14:paraId="1ED2B3E1" w14:textId="6C1B8E5C" w:rsidR="00BE5842" w:rsidRPr="00BE5842" w:rsidRDefault="00BE5842" w:rsidP="00BE5842">
            <w:pPr>
              <w:rPr>
                <w:color w:val="FF0000"/>
                <w:highlight w:val="yellow"/>
              </w:rPr>
            </w:pPr>
          </w:p>
        </w:tc>
        <w:tc>
          <w:tcPr>
            <w:tcW w:w="2155" w:type="dxa"/>
            <w:gridSpan w:val="5"/>
            <w:tcBorders>
              <w:top w:val="nil"/>
            </w:tcBorders>
            <w:vAlign w:val="center"/>
          </w:tcPr>
          <w:p w14:paraId="144B900A" w14:textId="247D0AFF" w:rsidR="00BE5842" w:rsidRPr="00BE5842" w:rsidRDefault="00BE5842" w:rsidP="00BE5842">
            <w:pPr>
              <w:rPr>
                <w:color w:val="FF0000"/>
                <w:highlight w:val="yellow"/>
              </w:rPr>
            </w:pPr>
          </w:p>
        </w:tc>
        <w:tc>
          <w:tcPr>
            <w:tcW w:w="2127" w:type="dxa"/>
            <w:gridSpan w:val="3"/>
            <w:tcBorders>
              <w:top w:val="nil"/>
            </w:tcBorders>
            <w:vAlign w:val="center"/>
          </w:tcPr>
          <w:p w14:paraId="31E1862F" w14:textId="77777777" w:rsidR="00BE5842" w:rsidRPr="00BE5842" w:rsidRDefault="00BE5842" w:rsidP="00BE5842">
            <w:pPr>
              <w:rPr>
                <w:color w:val="FF0000"/>
                <w:highlight w:val="yellow"/>
              </w:rPr>
            </w:pPr>
          </w:p>
        </w:tc>
      </w:tr>
      <w:tr w:rsidR="00BE5842" w14:paraId="1A9614D9" w14:textId="77777777" w:rsidTr="00023988">
        <w:tc>
          <w:tcPr>
            <w:tcW w:w="10060" w:type="dxa"/>
            <w:gridSpan w:val="15"/>
            <w:shd w:val="clear" w:color="auto" w:fill="F7CAAC"/>
          </w:tcPr>
          <w:p w14:paraId="0936E905" w14:textId="77777777" w:rsidR="00BE5842" w:rsidRDefault="00BE5842" w:rsidP="00BE5842">
            <w:r>
              <w:rPr>
                <w:b/>
              </w:rPr>
              <w:t xml:space="preserve">Údaje o vzdělání na VŠ </w:t>
            </w:r>
          </w:p>
        </w:tc>
      </w:tr>
      <w:tr w:rsidR="00BE5842" w14:paraId="4BEAF7CA" w14:textId="77777777" w:rsidTr="00023988">
        <w:trPr>
          <w:trHeight w:val="400"/>
        </w:trPr>
        <w:tc>
          <w:tcPr>
            <w:tcW w:w="10060" w:type="dxa"/>
            <w:gridSpan w:val="15"/>
          </w:tcPr>
          <w:p w14:paraId="0AAA8CDF" w14:textId="59BD7EA8" w:rsidR="00BE5842" w:rsidRDefault="00BE5842" w:rsidP="00BE5842">
            <w:pPr>
              <w:spacing w:before="120" w:after="120"/>
              <w:rPr>
                <w:b/>
              </w:rPr>
            </w:pPr>
            <w:r w:rsidRPr="00F245F7">
              <w:t>1998: MU Brno, PřF, obor Obecné otázky fyziky, Ph.D.</w:t>
            </w:r>
          </w:p>
        </w:tc>
      </w:tr>
      <w:tr w:rsidR="00BE5842" w14:paraId="3E9D9DF4" w14:textId="77777777" w:rsidTr="00023988">
        <w:tc>
          <w:tcPr>
            <w:tcW w:w="10060" w:type="dxa"/>
            <w:gridSpan w:val="15"/>
            <w:shd w:val="clear" w:color="auto" w:fill="F7CAAC"/>
          </w:tcPr>
          <w:p w14:paraId="1030E3BE" w14:textId="246ED51A" w:rsidR="00BE5842" w:rsidRDefault="00895794" w:rsidP="00BE5842">
            <w:pPr>
              <w:rPr>
                <w:b/>
              </w:rPr>
            </w:pPr>
            <w:r>
              <w:rPr>
                <w:b/>
              </w:rPr>
              <w:t>Ú</w:t>
            </w:r>
            <w:r w:rsidR="00BE5842">
              <w:rPr>
                <w:b/>
              </w:rPr>
              <w:t>daje o odborném působení od absolvování VŠ</w:t>
            </w:r>
          </w:p>
        </w:tc>
      </w:tr>
      <w:tr w:rsidR="00BE5842" w:rsidRPr="009B6AE3" w14:paraId="4CD4BB2B" w14:textId="77777777" w:rsidTr="00023988">
        <w:trPr>
          <w:trHeight w:val="1178"/>
        </w:trPr>
        <w:tc>
          <w:tcPr>
            <w:tcW w:w="10060" w:type="dxa"/>
            <w:gridSpan w:val="15"/>
          </w:tcPr>
          <w:p w14:paraId="3FC180BE" w14:textId="77777777" w:rsidR="00BE5842" w:rsidRPr="00CE7E67" w:rsidRDefault="00BE5842" w:rsidP="00BE5842">
            <w:pPr>
              <w:suppressAutoHyphens/>
              <w:spacing w:before="120" w:after="60"/>
              <w:rPr>
                <w:kern w:val="1"/>
              </w:rPr>
            </w:pPr>
            <w:r w:rsidRPr="00CB281B">
              <w:rPr>
                <w:kern w:val="1"/>
              </w:rPr>
              <w:t xml:space="preserve">2010 – dosud: UTB Zlín, FT, Ústav fyziky a materiálového inženýrství, odborný </w:t>
            </w:r>
            <w:r w:rsidRPr="00CE7E67">
              <w:rPr>
                <w:kern w:val="1"/>
              </w:rPr>
              <w:t>asistent (pp.)</w:t>
            </w:r>
          </w:p>
          <w:p w14:paraId="7D74D076" w14:textId="77777777" w:rsidR="00BE5842" w:rsidRPr="00CE7E67" w:rsidRDefault="00BE5842" w:rsidP="00BE5842">
            <w:pPr>
              <w:suppressAutoHyphens/>
              <w:spacing w:before="60" w:after="60"/>
              <w:rPr>
                <w:kern w:val="1"/>
              </w:rPr>
            </w:pPr>
            <w:r w:rsidRPr="00CE7E67">
              <w:rPr>
                <w:kern w:val="1"/>
              </w:rPr>
              <w:t>2009 – 2010: UTB Zlín, FT, Ústav fyziky a materiálového inženýrství, externí vyučující (pp.)</w:t>
            </w:r>
          </w:p>
          <w:p w14:paraId="056E3E19" w14:textId="77777777" w:rsidR="00BE5842" w:rsidRPr="00CE7E67" w:rsidRDefault="00BE5842" w:rsidP="00BE5842">
            <w:pPr>
              <w:suppressAutoHyphens/>
              <w:spacing w:before="60" w:after="60"/>
              <w:rPr>
                <w:kern w:val="1"/>
              </w:rPr>
            </w:pPr>
            <w:r w:rsidRPr="00CE7E67">
              <w:rPr>
                <w:kern w:val="1"/>
              </w:rPr>
              <w:t>2006 – 2010: MU Brno, PřF, Ústav fyzikální elektroniky, odborný asistent, od r. 2007 externí vyučující (pp.)</w:t>
            </w:r>
          </w:p>
          <w:p w14:paraId="7151090A" w14:textId="77777777" w:rsidR="00BE5842" w:rsidRPr="009B6AE3" w:rsidRDefault="00BE5842" w:rsidP="00BE5842">
            <w:pPr>
              <w:spacing w:before="60" w:after="120"/>
              <w:rPr>
                <w:color w:val="FF0000"/>
              </w:rPr>
            </w:pPr>
            <w:r w:rsidRPr="00CE7E67">
              <w:rPr>
                <w:kern w:val="1"/>
              </w:rPr>
              <w:t>1997 – 2006: MU Brno, PřF, Katedra obecné fyziky, odborný pracovník, od r. 1998 odborný asistent (pp.)</w:t>
            </w:r>
          </w:p>
        </w:tc>
      </w:tr>
      <w:tr w:rsidR="00BE5842" w14:paraId="36697ABE" w14:textId="77777777" w:rsidTr="00023988">
        <w:trPr>
          <w:trHeight w:val="250"/>
        </w:trPr>
        <w:tc>
          <w:tcPr>
            <w:tcW w:w="10060" w:type="dxa"/>
            <w:gridSpan w:val="15"/>
            <w:shd w:val="clear" w:color="auto" w:fill="F7CAAC"/>
          </w:tcPr>
          <w:p w14:paraId="181D4840" w14:textId="4FF27FCB" w:rsidR="00BE5842" w:rsidRDefault="00895794" w:rsidP="00BE5842">
            <w:r>
              <w:rPr>
                <w:b/>
              </w:rPr>
              <w:t>Z</w:t>
            </w:r>
            <w:r w:rsidR="00BE5842">
              <w:rPr>
                <w:b/>
              </w:rPr>
              <w:t>kušenosti s vedením kvalifikačních a rigorózních prací</w:t>
            </w:r>
          </w:p>
        </w:tc>
      </w:tr>
      <w:tr w:rsidR="00BE5842" w14:paraId="3A873537" w14:textId="77777777" w:rsidTr="00023988">
        <w:trPr>
          <w:trHeight w:val="450"/>
        </w:trPr>
        <w:tc>
          <w:tcPr>
            <w:tcW w:w="10060" w:type="dxa"/>
            <w:gridSpan w:val="15"/>
          </w:tcPr>
          <w:p w14:paraId="0796AD68" w14:textId="3DF2CE13" w:rsidR="00BE5842" w:rsidRDefault="00BE5842" w:rsidP="00BE5842">
            <w:pPr>
              <w:spacing w:before="120" w:after="120"/>
            </w:pPr>
            <w:r>
              <w:t xml:space="preserve">Počet obhájených prací, které vyučující vedl v období </w:t>
            </w:r>
            <w:r w:rsidR="004E5163" w:rsidRPr="00713913">
              <w:t>2015 – 2024</w:t>
            </w:r>
            <w:r w:rsidRPr="00713913">
              <w:t xml:space="preserve">: </w:t>
            </w:r>
            <w:r w:rsidRPr="002123D8">
              <w:rPr>
                <w:b/>
                <w:bCs/>
              </w:rPr>
              <w:t>2</w:t>
            </w:r>
            <w:r w:rsidRPr="002123D8">
              <w:t xml:space="preserve"> BP, </w:t>
            </w:r>
            <w:r w:rsidRPr="002123D8">
              <w:rPr>
                <w:b/>
                <w:bCs/>
              </w:rPr>
              <w:t>2</w:t>
            </w:r>
            <w:r w:rsidRPr="002123D8">
              <w:t xml:space="preserve"> DP.</w:t>
            </w:r>
          </w:p>
        </w:tc>
      </w:tr>
      <w:tr w:rsidR="00BE5842" w14:paraId="3E181738" w14:textId="77777777" w:rsidTr="00023988">
        <w:trPr>
          <w:cantSplit/>
        </w:trPr>
        <w:tc>
          <w:tcPr>
            <w:tcW w:w="3347" w:type="dxa"/>
            <w:gridSpan w:val="3"/>
            <w:tcBorders>
              <w:top w:val="single" w:sz="12" w:space="0" w:color="auto"/>
            </w:tcBorders>
            <w:shd w:val="clear" w:color="auto" w:fill="F7CAAC"/>
          </w:tcPr>
          <w:p w14:paraId="70114EED" w14:textId="77777777" w:rsidR="00BE5842" w:rsidRDefault="00BE5842" w:rsidP="00BE5842">
            <w:r>
              <w:rPr>
                <w:b/>
              </w:rPr>
              <w:t xml:space="preserve">Obor habilitačního řízení </w:t>
            </w:r>
          </w:p>
        </w:tc>
        <w:tc>
          <w:tcPr>
            <w:tcW w:w="2245" w:type="dxa"/>
            <w:gridSpan w:val="3"/>
            <w:tcBorders>
              <w:top w:val="single" w:sz="12" w:space="0" w:color="auto"/>
            </w:tcBorders>
            <w:shd w:val="clear" w:color="auto" w:fill="F7CAAC"/>
          </w:tcPr>
          <w:p w14:paraId="630DD308" w14:textId="77777777" w:rsidR="00BE5842" w:rsidRDefault="00BE5842" w:rsidP="00BE5842">
            <w:r>
              <w:rPr>
                <w:b/>
              </w:rPr>
              <w:t>Rok udělení hodnosti</w:t>
            </w:r>
          </w:p>
        </w:tc>
        <w:tc>
          <w:tcPr>
            <w:tcW w:w="2248" w:type="dxa"/>
            <w:gridSpan w:val="5"/>
            <w:tcBorders>
              <w:top w:val="single" w:sz="12" w:space="0" w:color="auto"/>
              <w:right w:val="single" w:sz="12" w:space="0" w:color="auto"/>
            </w:tcBorders>
            <w:shd w:val="clear" w:color="auto" w:fill="F7CAAC"/>
          </w:tcPr>
          <w:p w14:paraId="2465BA57" w14:textId="77777777" w:rsidR="00BE5842" w:rsidRDefault="00BE5842" w:rsidP="00BE5842">
            <w:r>
              <w:rPr>
                <w:b/>
              </w:rPr>
              <w:t>Řízení konáno na VŠ</w:t>
            </w:r>
          </w:p>
        </w:tc>
        <w:tc>
          <w:tcPr>
            <w:tcW w:w="2220" w:type="dxa"/>
            <w:gridSpan w:val="4"/>
            <w:tcBorders>
              <w:top w:val="single" w:sz="12" w:space="0" w:color="auto"/>
              <w:left w:val="single" w:sz="12" w:space="0" w:color="auto"/>
            </w:tcBorders>
            <w:shd w:val="clear" w:color="auto" w:fill="F7CAAC"/>
          </w:tcPr>
          <w:p w14:paraId="6DAA6CAD" w14:textId="7AA9DC1B" w:rsidR="00BE5842" w:rsidRDefault="00895794" w:rsidP="00BE5842">
            <w:pPr>
              <w:rPr>
                <w:b/>
              </w:rPr>
            </w:pPr>
            <w:r>
              <w:rPr>
                <w:b/>
              </w:rPr>
              <w:t>O</w:t>
            </w:r>
            <w:r w:rsidR="00BE5842">
              <w:rPr>
                <w:b/>
              </w:rPr>
              <w:t>hlasy publikací</w:t>
            </w:r>
          </w:p>
        </w:tc>
      </w:tr>
      <w:tr w:rsidR="00BE5842" w14:paraId="34988AEE" w14:textId="77777777" w:rsidTr="00023988">
        <w:trPr>
          <w:cantSplit/>
        </w:trPr>
        <w:tc>
          <w:tcPr>
            <w:tcW w:w="3347" w:type="dxa"/>
            <w:gridSpan w:val="3"/>
          </w:tcPr>
          <w:p w14:paraId="3D3F8840" w14:textId="77777777" w:rsidR="00BE5842" w:rsidRDefault="00BE5842" w:rsidP="00BE5842">
            <w:pPr>
              <w:spacing w:before="60" w:after="60"/>
            </w:pPr>
            <w:r>
              <w:t>---</w:t>
            </w:r>
          </w:p>
        </w:tc>
        <w:tc>
          <w:tcPr>
            <w:tcW w:w="2245" w:type="dxa"/>
            <w:gridSpan w:val="3"/>
          </w:tcPr>
          <w:p w14:paraId="495ACEF9" w14:textId="77777777" w:rsidR="00BE5842" w:rsidRDefault="00BE5842" w:rsidP="00BE5842">
            <w:pPr>
              <w:spacing w:before="60" w:after="60"/>
            </w:pPr>
            <w:r>
              <w:t>---</w:t>
            </w:r>
          </w:p>
        </w:tc>
        <w:tc>
          <w:tcPr>
            <w:tcW w:w="2248" w:type="dxa"/>
            <w:gridSpan w:val="5"/>
            <w:tcBorders>
              <w:right w:val="single" w:sz="12" w:space="0" w:color="auto"/>
            </w:tcBorders>
          </w:tcPr>
          <w:p w14:paraId="3BC30A7D" w14:textId="77777777" w:rsidR="00BE5842" w:rsidRDefault="00BE5842" w:rsidP="00BE5842">
            <w:pPr>
              <w:spacing w:before="60" w:after="60"/>
            </w:pPr>
            <w:r>
              <w:t>---</w:t>
            </w:r>
          </w:p>
        </w:tc>
        <w:tc>
          <w:tcPr>
            <w:tcW w:w="660" w:type="dxa"/>
            <w:gridSpan w:val="2"/>
            <w:tcBorders>
              <w:left w:val="single" w:sz="12" w:space="0" w:color="auto"/>
            </w:tcBorders>
            <w:shd w:val="clear" w:color="auto" w:fill="F7CAAC"/>
            <w:vAlign w:val="center"/>
          </w:tcPr>
          <w:p w14:paraId="447623B1" w14:textId="77777777" w:rsidR="00BE5842" w:rsidRPr="00F20AEF" w:rsidRDefault="00BE5842" w:rsidP="00BE5842">
            <w:pPr>
              <w:spacing w:before="60" w:after="60"/>
              <w:jc w:val="center"/>
            </w:pPr>
            <w:r w:rsidRPr="00F20AEF">
              <w:rPr>
                <w:b/>
              </w:rPr>
              <w:t>WoS</w:t>
            </w:r>
          </w:p>
        </w:tc>
        <w:tc>
          <w:tcPr>
            <w:tcW w:w="709" w:type="dxa"/>
            <w:shd w:val="clear" w:color="auto" w:fill="F7CAAC"/>
            <w:vAlign w:val="center"/>
          </w:tcPr>
          <w:p w14:paraId="034425AE" w14:textId="77777777" w:rsidR="00BE5842" w:rsidRPr="00F20AEF" w:rsidRDefault="00BE5842" w:rsidP="00BE5842">
            <w:pPr>
              <w:spacing w:before="60" w:after="60"/>
              <w:jc w:val="center"/>
              <w:rPr>
                <w:sz w:val="18"/>
              </w:rPr>
            </w:pPr>
            <w:r w:rsidRPr="00F20AEF">
              <w:rPr>
                <w:b/>
                <w:sz w:val="18"/>
              </w:rPr>
              <w:t>Scopus</w:t>
            </w:r>
          </w:p>
        </w:tc>
        <w:tc>
          <w:tcPr>
            <w:tcW w:w="851" w:type="dxa"/>
            <w:shd w:val="clear" w:color="auto" w:fill="F7CAAC"/>
            <w:vAlign w:val="center"/>
          </w:tcPr>
          <w:p w14:paraId="686638A9" w14:textId="77777777" w:rsidR="00BE5842" w:rsidRDefault="00BE5842" w:rsidP="00BE5842">
            <w:pPr>
              <w:spacing w:before="60" w:after="60"/>
              <w:jc w:val="center"/>
            </w:pPr>
            <w:r>
              <w:rPr>
                <w:b/>
                <w:sz w:val="18"/>
              </w:rPr>
              <w:t>ostatní</w:t>
            </w:r>
          </w:p>
        </w:tc>
      </w:tr>
      <w:tr w:rsidR="00BE5842" w:rsidRPr="00CE7E67" w14:paraId="581A64E7" w14:textId="77777777" w:rsidTr="00023988">
        <w:trPr>
          <w:cantSplit/>
          <w:trHeight w:val="70"/>
        </w:trPr>
        <w:tc>
          <w:tcPr>
            <w:tcW w:w="3347" w:type="dxa"/>
            <w:gridSpan w:val="3"/>
            <w:shd w:val="clear" w:color="auto" w:fill="F7CAAC"/>
          </w:tcPr>
          <w:p w14:paraId="5B16ADA4" w14:textId="77777777" w:rsidR="00BE5842" w:rsidRDefault="00BE5842" w:rsidP="00BE5842">
            <w:r>
              <w:rPr>
                <w:b/>
              </w:rPr>
              <w:t>Obor jmenovacího řízení</w:t>
            </w:r>
          </w:p>
        </w:tc>
        <w:tc>
          <w:tcPr>
            <w:tcW w:w="2245" w:type="dxa"/>
            <w:gridSpan w:val="3"/>
            <w:shd w:val="clear" w:color="auto" w:fill="F7CAAC"/>
          </w:tcPr>
          <w:p w14:paraId="10105CF9" w14:textId="77777777" w:rsidR="00BE5842" w:rsidRDefault="00BE5842" w:rsidP="00BE5842">
            <w:r>
              <w:rPr>
                <w:b/>
              </w:rPr>
              <w:t>Rok udělení hodnosti</w:t>
            </w:r>
          </w:p>
        </w:tc>
        <w:tc>
          <w:tcPr>
            <w:tcW w:w="2248" w:type="dxa"/>
            <w:gridSpan w:val="5"/>
            <w:tcBorders>
              <w:right w:val="single" w:sz="12" w:space="0" w:color="auto"/>
            </w:tcBorders>
            <w:shd w:val="clear" w:color="auto" w:fill="F7CAAC"/>
          </w:tcPr>
          <w:p w14:paraId="5ECB819D" w14:textId="77777777" w:rsidR="00BE5842" w:rsidRDefault="00BE5842" w:rsidP="00BE5842">
            <w:r>
              <w:rPr>
                <w:b/>
              </w:rPr>
              <w:t>Řízení konáno na VŠ</w:t>
            </w:r>
          </w:p>
        </w:tc>
        <w:tc>
          <w:tcPr>
            <w:tcW w:w="660" w:type="dxa"/>
            <w:gridSpan w:val="2"/>
            <w:tcBorders>
              <w:left w:val="single" w:sz="12" w:space="0" w:color="auto"/>
            </w:tcBorders>
          </w:tcPr>
          <w:p w14:paraId="403856FA" w14:textId="543AEB8B" w:rsidR="00BE5842" w:rsidRPr="00851D5A" w:rsidRDefault="00BE5842" w:rsidP="00BE5842">
            <w:pPr>
              <w:jc w:val="center"/>
              <w:rPr>
                <w:b/>
              </w:rPr>
            </w:pPr>
            <w:r w:rsidRPr="00851D5A">
              <w:rPr>
                <w:b/>
              </w:rPr>
              <w:t>4</w:t>
            </w:r>
            <w:r w:rsidR="00AC4665" w:rsidRPr="00851D5A">
              <w:rPr>
                <w:b/>
              </w:rPr>
              <w:t>6</w:t>
            </w:r>
          </w:p>
        </w:tc>
        <w:tc>
          <w:tcPr>
            <w:tcW w:w="709" w:type="dxa"/>
          </w:tcPr>
          <w:p w14:paraId="4C6D80B9" w14:textId="6B675F5F" w:rsidR="00BE5842" w:rsidRPr="00851D5A" w:rsidRDefault="00BE5842" w:rsidP="00BE5842">
            <w:pPr>
              <w:jc w:val="center"/>
              <w:rPr>
                <w:b/>
              </w:rPr>
            </w:pPr>
            <w:r w:rsidRPr="00851D5A">
              <w:rPr>
                <w:b/>
              </w:rPr>
              <w:t>4</w:t>
            </w:r>
            <w:r w:rsidR="00AC4665" w:rsidRPr="00851D5A">
              <w:rPr>
                <w:b/>
              </w:rPr>
              <w:t>6</w:t>
            </w:r>
          </w:p>
        </w:tc>
        <w:tc>
          <w:tcPr>
            <w:tcW w:w="851" w:type="dxa"/>
          </w:tcPr>
          <w:p w14:paraId="1FF01320" w14:textId="77777777" w:rsidR="00BE5842" w:rsidRPr="00851D5A" w:rsidRDefault="00BE5842" w:rsidP="00BE5842">
            <w:pPr>
              <w:jc w:val="center"/>
              <w:rPr>
                <w:b/>
                <w:sz w:val="18"/>
                <w:szCs w:val="18"/>
              </w:rPr>
            </w:pPr>
            <w:r w:rsidRPr="00851D5A">
              <w:rPr>
                <w:b/>
                <w:sz w:val="18"/>
                <w:szCs w:val="18"/>
              </w:rPr>
              <w:t>neevid.</w:t>
            </w:r>
          </w:p>
        </w:tc>
      </w:tr>
      <w:tr w:rsidR="00BE5842" w14:paraId="4B921E51" w14:textId="77777777" w:rsidTr="00023988">
        <w:trPr>
          <w:trHeight w:val="205"/>
        </w:trPr>
        <w:tc>
          <w:tcPr>
            <w:tcW w:w="3347" w:type="dxa"/>
            <w:gridSpan w:val="3"/>
            <w:vAlign w:val="center"/>
          </w:tcPr>
          <w:p w14:paraId="079DC731" w14:textId="77777777" w:rsidR="00BE5842" w:rsidRDefault="00BE5842" w:rsidP="00BE5842">
            <w:r>
              <w:t>---</w:t>
            </w:r>
          </w:p>
        </w:tc>
        <w:tc>
          <w:tcPr>
            <w:tcW w:w="2245" w:type="dxa"/>
            <w:gridSpan w:val="3"/>
            <w:vAlign w:val="center"/>
          </w:tcPr>
          <w:p w14:paraId="4AEF4B09" w14:textId="77777777" w:rsidR="00BE5842" w:rsidRDefault="00BE5842" w:rsidP="00BE5842">
            <w:r>
              <w:t>---</w:t>
            </w:r>
          </w:p>
        </w:tc>
        <w:tc>
          <w:tcPr>
            <w:tcW w:w="2248" w:type="dxa"/>
            <w:gridSpan w:val="5"/>
            <w:tcBorders>
              <w:right w:val="single" w:sz="12" w:space="0" w:color="auto"/>
            </w:tcBorders>
            <w:vAlign w:val="center"/>
          </w:tcPr>
          <w:p w14:paraId="591E86DD" w14:textId="77777777" w:rsidR="00BE5842" w:rsidRDefault="00BE5842" w:rsidP="00BE5842">
            <w:r>
              <w:t>---</w:t>
            </w:r>
          </w:p>
        </w:tc>
        <w:tc>
          <w:tcPr>
            <w:tcW w:w="1369" w:type="dxa"/>
            <w:gridSpan w:val="3"/>
            <w:tcBorders>
              <w:left w:val="single" w:sz="12" w:space="0" w:color="auto"/>
            </w:tcBorders>
            <w:shd w:val="clear" w:color="auto" w:fill="FBD4B4"/>
            <w:vAlign w:val="center"/>
          </w:tcPr>
          <w:p w14:paraId="0328AA06" w14:textId="77777777" w:rsidR="00BE5842" w:rsidRPr="00851D5A" w:rsidRDefault="00BE5842" w:rsidP="00BE5842">
            <w:pPr>
              <w:rPr>
                <w:b/>
                <w:sz w:val="18"/>
              </w:rPr>
            </w:pPr>
            <w:r w:rsidRPr="00851D5A">
              <w:rPr>
                <w:b/>
                <w:sz w:val="18"/>
              </w:rPr>
              <w:t>H-index WoS/Scopus</w:t>
            </w:r>
          </w:p>
        </w:tc>
        <w:tc>
          <w:tcPr>
            <w:tcW w:w="851" w:type="dxa"/>
            <w:vAlign w:val="center"/>
          </w:tcPr>
          <w:p w14:paraId="4A0F6492" w14:textId="77777777" w:rsidR="00BE5842" w:rsidRPr="00851D5A" w:rsidRDefault="00BE5842" w:rsidP="00BE5842">
            <w:pPr>
              <w:jc w:val="center"/>
              <w:rPr>
                <w:b/>
              </w:rPr>
            </w:pPr>
            <w:r w:rsidRPr="00851D5A">
              <w:rPr>
                <w:b/>
              </w:rPr>
              <w:t>4/4</w:t>
            </w:r>
          </w:p>
        </w:tc>
      </w:tr>
      <w:tr w:rsidR="00BE5842" w14:paraId="3F79064F" w14:textId="77777777" w:rsidTr="00023988">
        <w:tc>
          <w:tcPr>
            <w:tcW w:w="10060" w:type="dxa"/>
            <w:gridSpan w:val="15"/>
            <w:shd w:val="clear" w:color="auto" w:fill="F7CAAC"/>
          </w:tcPr>
          <w:p w14:paraId="3FA1DBC6" w14:textId="7129B291" w:rsidR="00BE5842" w:rsidRDefault="000079C3" w:rsidP="00BE5842">
            <w:pPr>
              <w:jc w:val="both"/>
              <w:rPr>
                <w:b/>
              </w:rPr>
            </w:pPr>
            <w:r>
              <w:rPr>
                <w:b/>
              </w:rPr>
              <w:t>P</w:t>
            </w:r>
            <w:r w:rsidR="00BE5842">
              <w:rPr>
                <w:b/>
              </w:rPr>
              <w:t xml:space="preserve">řehled o nejvýznamnější publikační a další tvůrčí činnosti nebo další profesní činnosti u odborníků z praxe vztahující se k zabezpečovaným předmětům </w:t>
            </w:r>
          </w:p>
        </w:tc>
      </w:tr>
      <w:tr w:rsidR="00BE5842" w14:paraId="3B3A41AD" w14:textId="77777777" w:rsidTr="00023988">
        <w:trPr>
          <w:trHeight w:val="553"/>
        </w:trPr>
        <w:tc>
          <w:tcPr>
            <w:tcW w:w="10060" w:type="dxa"/>
            <w:gridSpan w:val="15"/>
          </w:tcPr>
          <w:p w14:paraId="71943622" w14:textId="3EB91234" w:rsidR="009F33DE" w:rsidRPr="009F33DE" w:rsidRDefault="009F33DE" w:rsidP="009F33DE">
            <w:pPr>
              <w:pStyle w:val="Default"/>
              <w:spacing w:before="120" w:after="120"/>
              <w:jc w:val="both"/>
              <w:rPr>
                <w:b/>
                <w:sz w:val="20"/>
                <w:szCs w:val="20"/>
              </w:rPr>
            </w:pPr>
            <w:r w:rsidRPr="009F33DE">
              <w:rPr>
                <w:rFonts w:ascii="Times New Roman" w:hAnsi="Times New Roman" w:cs="Times New Roman"/>
                <w:caps/>
                <w:sz w:val="20"/>
                <w:szCs w:val="20"/>
              </w:rPr>
              <w:t xml:space="preserve">KolaříkovÁ, A., </w:t>
            </w:r>
            <w:r w:rsidRPr="009F33DE">
              <w:rPr>
                <w:rFonts w:ascii="Times New Roman" w:hAnsi="Times New Roman" w:cs="Times New Roman"/>
                <w:b/>
                <w:bCs/>
                <w:caps/>
                <w:sz w:val="20"/>
                <w:szCs w:val="20"/>
              </w:rPr>
              <w:t>Kutálková E. (30%)</w:t>
            </w:r>
            <w:r w:rsidRPr="009F33DE">
              <w:rPr>
                <w:rFonts w:ascii="Times New Roman" w:hAnsi="Times New Roman" w:cs="Times New Roman"/>
                <w:caps/>
                <w:sz w:val="20"/>
                <w:szCs w:val="20"/>
              </w:rPr>
              <w:t>, Hrnčiřík, J., Ingr, M.:</w:t>
            </w:r>
            <w:r w:rsidRPr="009F33DE">
              <w:rPr>
                <w:rFonts w:ascii="Times New Roman" w:eastAsia="Times New Roman" w:hAnsi="Times New Roman" w:cs="Times New Roman"/>
                <w:color w:val="auto"/>
                <w:sz w:val="20"/>
                <w:szCs w:val="20"/>
              </w:rPr>
              <w:t xml:space="preserve"> Hyaluronan oligosaccharides form double-helical duplexes in water:1,4-dioxane mixed solvent. </w:t>
            </w:r>
            <w:r w:rsidRPr="009F33DE">
              <w:rPr>
                <w:rFonts w:ascii="Times New Roman" w:eastAsia="Times New Roman" w:hAnsi="Times New Roman" w:cs="Times New Roman"/>
                <w:i/>
                <w:iCs/>
                <w:color w:val="auto"/>
                <w:sz w:val="20"/>
                <w:szCs w:val="20"/>
              </w:rPr>
              <w:t>Carbohydrate Polymers</w:t>
            </w:r>
            <w:r w:rsidRPr="009F33DE">
              <w:rPr>
                <w:rFonts w:ascii="Times New Roman" w:eastAsia="Times New Roman" w:hAnsi="Times New Roman" w:cs="Times New Roman"/>
                <w:color w:val="auto"/>
                <w:sz w:val="20"/>
                <w:szCs w:val="20"/>
              </w:rPr>
              <w:t xml:space="preserve"> 326, </w:t>
            </w:r>
            <w:r w:rsidRPr="009F33DE">
              <w:rPr>
                <w:rFonts w:ascii="Times New Roman" w:eastAsia="Times New Roman" w:hAnsi="Times New Roman" w:cs="Times New Roman"/>
                <w:b/>
                <w:bCs/>
                <w:color w:val="auto"/>
                <w:sz w:val="20"/>
                <w:szCs w:val="20"/>
              </w:rPr>
              <w:t>2024</w:t>
            </w:r>
            <w:r w:rsidRPr="009F33DE">
              <w:rPr>
                <w:rFonts w:ascii="Times New Roman" w:eastAsia="Times New Roman" w:hAnsi="Times New Roman" w:cs="Times New Roman"/>
                <w:color w:val="auto"/>
                <w:sz w:val="20"/>
                <w:szCs w:val="20"/>
              </w:rPr>
              <w:t>. Jimp (Q1)</w:t>
            </w:r>
          </w:p>
          <w:p w14:paraId="20F3D433" w14:textId="48975B3E" w:rsidR="00BE5842" w:rsidRPr="00573C8E" w:rsidRDefault="00BE5842" w:rsidP="009F33DE">
            <w:pPr>
              <w:spacing w:before="120" w:after="120"/>
              <w:jc w:val="both"/>
            </w:pPr>
            <w:r w:rsidRPr="00573C8E">
              <w:rPr>
                <w:b/>
              </w:rPr>
              <w:t>KUTÁLKOVÁ, E. (35%)</w:t>
            </w:r>
            <w:r w:rsidRPr="00573C8E">
              <w:t>, INGR, M., KOLAŘÍKOVÁ, A., HRNČIŘÍK, J., WITASEK, R., HERMANNOVÁ, M.,</w:t>
            </w:r>
            <w:r>
              <w:t xml:space="preserve"> </w:t>
            </w:r>
            <w:r w:rsidRPr="00573C8E">
              <w:t>ŠTRYMPL, O., HUERTA-ÁNGELES, G.</w:t>
            </w:r>
            <w:r>
              <w:t>:</w:t>
            </w:r>
            <w:r w:rsidRPr="00573C8E">
              <w:t xml:space="preserve"> Structure and dynamics of the hyaluronan oligosaccharides and their solvation shell in water: organic mixed solvents. </w:t>
            </w:r>
            <w:r w:rsidRPr="00573C8E">
              <w:rPr>
                <w:i/>
              </w:rPr>
              <w:t>Carbohydrate Polymers</w:t>
            </w:r>
            <w:r w:rsidRPr="00573C8E">
              <w:t xml:space="preserve"> </w:t>
            </w:r>
            <w:r>
              <w:t>3</w:t>
            </w:r>
            <w:r w:rsidRPr="00573C8E">
              <w:t>04</w:t>
            </w:r>
            <w:r>
              <w:t xml:space="preserve">, </w:t>
            </w:r>
            <w:r w:rsidRPr="00573C8E">
              <w:rPr>
                <w:b/>
                <w:bCs/>
              </w:rPr>
              <w:t>2023</w:t>
            </w:r>
            <w:r w:rsidRPr="00573C8E">
              <w:t>. ISSN 0144-8617.</w:t>
            </w:r>
            <w:r>
              <w:t xml:space="preserve"> </w:t>
            </w:r>
            <w:hyperlink r:id="rId166" w:history="1">
              <w:r w:rsidRPr="009721EA">
                <w:rPr>
                  <w:rStyle w:val="Hypertextovodkaz"/>
                </w:rPr>
                <w:t>https://www.sciencedirect.com/science/article/pii/S0144861722014114</w:t>
              </w:r>
            </w:hyperlink>
            <w:r w:rsidRPr="00573C8E">
              <w:t>.</w:t>
            </w:r>
            <w:r>
              <w:t xml:space="preserve"> </w:t>
            </w:r>
            <w:r w:rsidRPr="002353A2">
              <w:rPr>
                <w:color w:val="000000"/>
              </w:rPr>
              <w:t>Jimp (Q1)</w:t>
            </w:r>
            <w:r>
              <w:rPr>
                <w:color w:val="000000"/>
              </w:rPr>
              <w:t xml:space="preserve"> </w:t>
            </w:r>
          </w:p>
          <w:p w14:paraId="452077A7" w14:textId="77777777" w:rsidR="00BE5842" w:rsidRDefault="00BE5842" w:rsidP="009F33DE">
            <w:pPr>
              <w:spacing w:before="120" w:after="120"/>
              <w:jc w:val="both"/>
              <w:rPr>
                <w:color w:val="000000"/>
              </w:rPr>
            </w:pPr>
            <w:r w:rsidRPr="00573C8E">
              <w:t xml:space="preserve">KOLAŘÍKOVÁ, A., </w:t>
            </w:r>
            <w:r w:rsidRPr="00573C8E">
              <w:rPr>
                <w:b/>
                <w:bCs/>
              </w:rPr>
              <w:t>KUTÁLKOVÁ, E. (25%)</w:t>
            </w:r>
            <w:r w:rsidRPr="00573C8E">
              <w:t>, BUŠ, V., WITASEK, R., HRNČIŘÍK, J., INGR, M.: Salt-dependent intermolecular interactions of hyaluronan molecules mediate the formation of temporary duplex structures. </w:t>
            </w:r>
            <w:r w:rsidRPr="00573C8E">
              <w:rPr>
                <w:i/>
                <w:iCs/>
              </w:rPr>
              <w:t>Carbohydrate Polymers</w:t>
            </w:r>
            <w:r w:rsidRPr="00573C8E">
              <w:t xml:space="preserve"> 286, 119288, </w:t>
            </w:r>
            <w:r w:rsidRPr="00573C8E">
              <w:rPr>
                <w:b/>
                <w:bCs/>
              </w:rPr>
              <w:t>2022</w:t>
            </w:r>
            <w:r w:rsidRPr="00573C8E">
              <w:t>. ISSN 0144-8617.</w:t>
            </w:r>
            <w:r>
              <w:t xml:space="preserve"> </w:t>
            </w:r>
            <w:hyperlink r:id="rId167" w:tgtFrame="_blank" w:tooltip="Persistent link using digital object identifier" w:history="1">
              <w:r>
                <w:rPr>
                  <w:rStyle w:val="anchor-text"/>
                  <w:color w:val="0000FF"/>
                  <w:u w:val="single"/>
                </w:rPr>
                <w:t>https://doi.org/10.1016/j.carbpol.2022.119288</w:t>
              </w:r>
            </w:hyperlink>
            <w:r w:rsidRPr="00FE73C0">
              <w:t xml:space="preserve">. </w:t>
            </w:r>
            <w:r w:rsidRPr="002353A2">
              <w:rPr>
                <w:color w:val="000000"/>
              </w:rPr>
              <w:t>Jimp (Q1)</w:t>
            </w:r>
          </w:p>
          <w:p w14:paraId="099B1451" w14:textId="77777777" w:rsidR="00BE5842" w:rsidRPr="00573C8E" w:rsidRDefault="00BE5842" w:rsidP="009F33DE">
            <w:pPr>
              <w:spacing w:before="120" w:after="120"/>
              <w:jc w:val="both"/>
            </w:pPr>
            <w:r w:rsidRPr="00573C8E">
              <w:rPr>
                <w:b/>
                <w:bCs/>
              </w:rPr>
              <w:t>KUTÁLKOVÁ, E. (30%)</w:t>
            </w:r>
            <w:r w:rsidRPr="00573C8E">
              <w:t xml:space="preserve">, HRNČIŘÍK, J., WITASEK, R., INGR, M., HUERTA-ÁNGELES, G., HERMANNOVÁ, M., VELEBNÝ, V.: The rate and evenness of the substitutions on hyaluronan grafted by dodecanoic acid influenced by the </w:t>
            </w:r>
            <w:r w:rsidRPr="00573C8E">
              <w:lastRenderedPageBreak/>
              <w:t>mixed-solvent composition. </w:t>
            </w:r>
            <w:r w:rsidRPr="00573C8E">
              <w:rPr>
                <w:i/>
                <w:iCs/>
              </w:rPr>
              <w:t>International Journal of Biological Macromolecules</w:t>
            </w:r>
            <w:r w:rsidRPr="00573C8E">
              <w:t xml:space="preserve"> 189, 826-836, </w:t>
            </w:r>
            <w:r w:rsidRPr="00573C8E">
              <w:rPr>
                <w:b/>
                <w:bCs/>
              </w:rPr>
              <w:t>2021</w:t>
            </w:r>
            <w:r w:rsidRPr="00573C8E">
              <w:t xml:space="preserve">. ISSN 0141-8130. </w:t>
            </w:r>
            <w:hyperlink r:id="rId168" w:history="1">
              <w:r w:rsidRPr="009721EA">
                <w:rPr>
                  <w:rStyle w:val="Hypertextovodkaz"/>
                </w:rPr>
                <w:t>https://doi.org/10.1016/j.ijbiomac.2021.08.137</w:t>
              </w:r>
            </w:hyperlink>
            <w:r>
              <w:t>.</w:t>
            </w:r>
            <w:r w:rsidRPr="00573C8E">
              <w:t xml:space="preserve"> </w:t>
            </w:r>
            <w:r w:rsidRPr="002353A2">
              <w:rPr>
                <w:color w:val="000000"/>
              </w:rPr>
              <w:t>Jimp (Q1)</w:t>
            </w:r>
          </w:p>
          <w:p w14:paraId="19826A71" w14:textId="2426A90B" w:rsidR="00BE5842" w:rsidRDefault="00BE5842" w:rsidP="00492D7E">
            <w:pPr>
              <w:pStyle w:val="KartaC-I"/>
              <w:rPr>
                <w:b/>
              </w:rPr>
            </w:pPr>
            <w:r w:rsidRPr="00573C8E">
              <w:rPr>
                <w:b/>
                <w:lang w:val="en-GB"/>
              </w:rPr>
              <w:t>KUTÁLKOVÁ, E. (40%)</w:t>
            </w:r>
            <w:r w:rsidRPr="00573C8E">
              <w:rPr>
                <w:lang w:val="en-GB"/>
              </w:rPr>
              <w:t xml:space="preserve">, HRNČIŘÍK, J., WITASEK, R., INGR, M.: Effect of solvent and ions on the structure and dynamics of a hyaluronan molecule. </w:t>
            </w:r>
            <w:r w:rsidRPr="00573C8E">
              <w:rPr>
                <w:i/>
                <w:lang w:val="en-GB"/>
              </w:rPr>
              <w:t>Carbohydrate Polymers</w:t>
            </w:r>
            <w:r w:rsidRPr="00573C8E">
              <w:rPr>
                <w:lang w:val="en-GB"/>
              </w:rPr>
              <w:t xml:space="preserve"> 234, 115919, </w:t>
            </w:r>
            <w:r w:rsidRPr="00573C8E">
              <w:rPr>
                <w:b/>
                <w:lang w:val="en-GB"/>
              </w:rPr>
              <w:t>2020</w:t>
            </w:r>
            <w:r w:rsidRPr="00573C8E">
              <w:rPr>
                <w:lang w:val="en-GB"/>
              </w:rPr>
              <w:t>.</w:t>
            </w:r>
            <w:r w:rsidRPr="002353A2">
              <w:rPr>
                <w:color w:val="000000"/>
              </w:rPr>
              <w:t xml:space="preserve"> Jimp (Q1)</w:t>
            </w:r>
          </w:p>
        </w:tc>
      </w:tr>
      <w:tr w:rsidR="00BE5842" w14:paraId="382ACD57" w14:textId="77777777" w:rsidTr="00023988">
        <w:trPr>
          <w:trHeight w:val="218"/>
        </w:trPr>
        <w:tc>
          <w:tcPr>
            <w:tcW w:w="10060" w:type="dxa"/>
            <w:gridSpan w:val="15"/>
            <w:shd w:val="clear" w:color="auto" w:fill="F7CAAC"/>
          </w:tcPr>
          <w:p w14:paraId="44F64E68" w14:textId="247ED44C" w:rsidR="00BE5842" w:rsidRDefault="000079C3" w:rsidP="00BE5842">
            <w:pPr>
              <w:rPr>
                <w:b/>
              </w:rPr>
            </w:pPr>
            <w:r>
              <w:rPr>
                <w:b/>
              </w:rPr>
              <w:lastRenderedPageBreak/>
              <w:t>P</w:t>
            </w:r>
            <w:r w:rsidR="00BE5842">
              <w:rPr>
                <w:b/>
              </w:rPr>
              <w:t>ůsobení v zahraničí</w:t>
            </w:r>
          </w:p>
        </w:tc>
      </w:tr>
      <w:tr w:rsidR="00BE5842" w14:paraId="6E45B473" w14:textId="77777777" w:rsidTr="00023988">
        <w:trPr>
          <w:trHeight w:val="328"/>
        </w:trPr>
        <w:tc>
          <w:tcPr>
            <w:tcW w:w="10060" w:type="dxa"/>
            <w:gridSpan w:val="15"/>
          </w:tcPr>
          <w:p w14:paraId="5D14491D" w14:textId="77777777" w:rsidR="00BE5842" w:rsidRDefault="00BE5842" w:rsidP="00BE5842">
            <w:pPr>
              <w:rPr>
                <w:b/>
              </w:rPr>
            </w:pPr>
            <w:r>
              <w:t>---</w:t>
            </w:r>
          </w:p>
        </w:tc>
      </w:tr>
      <w:tr w:rsidR="00BE5842" w14:paraId="28FBD008" w14:textId="77777777" w:rsidTr="00023988">
        <w:trPr>
          <w:cantSplit/>
          <w:trHeight w:val="470"/>
        </w:trPr>
        <w:tc>
          <w:tcPr>
            <w:tcW w:w="2518" w:type="dxa"/>
            <w:shd w:val="clear" w:color="auto" w:fill="F7CAAC"/>
          </w:tcPr>
          <w:p w14:paraId="03289498" w14:textId="77777777" w:rsidR="00BE5842" w:rsidRDefault="00BE5842" w:rsidP="00BE5842">
            <w:pPr>
              <w:rPr>
                <w:b/>
              </w:rPr>
            </w:pPr>
            <w:r>
              <w:rPr>
                <w:b/>
              </w:rPr>
              <w:t xml:space="preserve">Podpis </w:t>
            </w:r>
          </w:p>
        </w:tc>
        <w:tc>
          <w:tcPr>
            <w:tcW w:w="4536" w:type="dxa"/>
            <w:gridSpan w:val="8"/>
          </w:tcPr>
          <w:p w14:paraId="46D94596" w14:textId="77777777" w:rsidR="00BE5842" w:rsidRDefault="00BE5842" w:rsidP="00BE5842"/>
        </w:tc>
        <w:tc>
          <w:tcPr>
            <w:tcW w:w="786" w:type="dxa"/>
            <w:gridSpan w:val="2"/>
            <w:shd w:val="clear" w:color="auto" w:fill="F7CAAC"/>
          </w:tcPr>
          <w:p w14:paraId="184F7871" w14:textId="77777777" w:rsidR="00BE5842" w:rsidRDefault="00BE5842" w:rsidP="00BE5842">
            <w:r>
              <w:rPr>
                <w:b/>
              </w:rPr>
              <w:t>datum</w:t>
            </w:r>
          </w:p>
        </w:tc>
        <w:tc>
          <w:tcPr>
            <w:tcW w:w="2220" w:type="dxa"/>
            <w:gridSpan w:val="4"/>
          </w:tcPr>
          <w:p w14:paraId="3BCC5594" w14:textId="77777777" w:rsidR="00BE5842" w:rsidRDefault="00BE5842" w:rsidP="00BE5842"/>
        </w:tc>
      </w:tr>
      <w:bookmarkEnd w:id="342"/>
    </w:tbl>
    <w:p w14:paraId="230FCA15" w14:textId="345035C7" w:rsidR="009A4974" w:rsidRDefault="00E041AC">
      <w:r>
        <w:br w:type="page"/>
      </w:r>
    </w:p>
    <w:tbl>
      <w:tblPr>
        <w:tblpPr w:leftFromText="141" w:rightFromText="141" w:vertAnchor="page" w:horzAnchor="margin" w:tblpY="1326"/>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9"/>
        <w:gridCol w:w="800"/>
        <w:gridCol w:w="1751"/>
        <w:gridCol w:w="494"/>
        <w:gridCol w:w="186"/>
        <w:gridCol w:w="282"/>
        <w:gridCol w:w="994"/>
        <w:gridCol w:w="709"/>
        <w:gridCol w:w="77"/>
        <w:gridCol w:w="93"/>
        <w:gridCol w:w="567"/>
        <w:gridCol w:w="709"/>
        <w:gridCol w:w="851"/>
      </w:tblGrid>
      <w:tr w:rsidR="009A4974" w14:paraId="27C35147" w14:textId="77777777" w:rsidTr="009A4974">
        <w:tc>
          <w:tcPr>
            <w:tcW w:w="10060" w:type="dxa"/>
            <w:gridSpan w:val="14"/>
            <w:tcBorders>
              <w:bottom w:val="double" w:sz="4" w:space="0" w:color="auto"/>
            </w:tcBorders>
            <w:shd w:val="clear" w:color="auto" w:fill="BDD6EE"/>
          </w:tcPr>
          <w:p w14:paraId="6F804AD2" w14:textId="33FA4402" w:rsidR="009A4974" w:rsidRDefault="009A4974" w:rsidP="009A4974">
            <w:pPr>
              <w:rPr>
                <w:b/>
                <w:sz w:val="28"/>
              </w:rPr>
            </w:pPr>
            <w:bookmarkStart w:id="344" w:name="_Hlk190815617"/>
            <w:r>
              <w:rPr>
                <w:b/>
                <w:sz w:val="28"/>
              </w:rPr>
              <w:lastRenderedPageBreak/>
              <w:t>C-I – Personální zabezpečení</w:t>
            </w:r>
          </w:p>
        </w:tc>
      </w:tr>
      <w:tr w:rsidR="009A4974" w14:paraId="23DFE71F" w14:textId="77777777" w:rsidTr="009A4974">
        <w:tc>
          <w:tcPr>
            <w:tcW w:w="2518" w:type="dxa"/>
            <w:tcBorders>
              <w:top w:val="double" w:sz="4" w:space="0" w:color="auto"/>
            </w:tcBorders>
            <w:shd w:val="clear" w:color="auto" w:fill="F7CAAC"/>
          </w:tcPr>
          <w:p w14:paraId="0B11D55B" w14:textId="77777777" w:rsidR="009A4974" w:rsidRDefault="009A4974" w:rsidP="009A4974">
            <w:pPr>
              <w:rPr>
                <w:b/>
              </w:rPr>
            </w:pPr>
            <w:r>
              <w:rPr>
                <w:b/>
              </w:rPr>
              <w:t>Vysoká škola</w:t>
            </w:r>
          </w:p>
        </w:tc>
        <w:tc>
          <w:tcPr>
            <w:tcW w:w="7542" w:type="dxa"/>
            <w:gridSpan w:val="13"/>
          </w:tcPr>
          <w:p w14:paraId="4632BF40" w14:textId="77777777" w:rsidR="009A4974" w:rsidRDefault="009A4974" w:rsidP="009A4974">
            <w:pPr>
              <w:tabs>
                <w:tab w:val="left" w:pos="933"/>
              </w:tabs>
            </w:pPr>
            <w:r>
              <w:t>Univerzita Tomáše Bati ve Zlíně</w:t>
            </w:r>
          </w:p>
        </w:tc>
      </w:tr>
      <w:tr w:rsidR="009A4974" w14:paraId="0FEAEB8E" w14:textId="77777777" w:rsidTr="009A4974">
        <w:tc>
          <w:tcPr>
            <w:tcW w:w="2518" w:type="dxa"/>
            <w:shd w:val="clear" w:color="auto" w:fill="F7CAAC"/>
          </w:tcPr>
          <w:p w14:paraId="5FB2672D" w14:textId="77777777" w:rsidR="009A4974" w:rsidRDefault="009A4974" w:rsidP="009A4974">
            <w:pPr>
              <w:rPr>
                <w:b/>
              </w:rPr>
            </w:pPr>
            <w:r>
              <w:rPr>
                <w:b/>
              </w:rPr>
              <w:t>Součást vysoké školy</w:t>
            </w:r>
          </w:p>
        </w:tc>
        <w:tc>
          <w:tcPr>
            <w:tcW w:w="7542" w:type="dxa"/>
            <w:gridSpan w:val="13"/>
          </w:tcPr>
          <w:p w14:paraId="5A2D1E29" w14:textId="77777777" w:rsidR="009A4974" w:rsidRDefault="009A4974" w:rsidP="009A4974">
            <w:r>
              <w:t>Fakulta technologická</w:t>
            </w:r>
          </w:p>
        </w:tc>
      </w:tr>
      <w:tr w:rsidR="009A4974" w:rsidRPr="00924C53" w14:paraId="2B8B15BA" w14:textId="77777777" w:rsidTr="009A4974">
        <w:tc>
          <w:tcPr>
            <w:tcW w:w="2518" w:type="dxa"/>
            <w:shd w:val="clear" w:color="auto" w:fill="F7CAAC"/>
          </w:tcPr>
          <w:p w14:paraId="425B6633" w14:textId="77777777" w:rsidR="009A4974" w:rsidRDefault="009A4974" w:rsidP="009A4974">
            <w:pPr>
              <w:rPr>
                <w:b/>
              </w:rPr>
            </w:pPr>
            <w:r>
              <w:rPr>
                <w:b/>
              </w:rPr>
              <w:t>Název studijního programu</w:t>
            </w:r>
          </w:p>
        </w:tc>
        <w:tc>
          <w:tcPr>
            <w:tcW w:w="7542" w:type="dxa"/>
            <w:gridSpan w:val="13"/>
          </w:tcPr>
          <w:p w14:paraId="476C9489" w14:textId="19C0BA41" w:rsidR="009A4974" w:rsidRPr="00924C53" w:rsidRDefault="00EB4C62" w:rsidP="009A4974">
            <w:r w:rsidRPr="00EB4C62">
              <w:t>Materiály a technologie – specializace Polovodičové materiály</w:t>
            </w:r>
          </w:p>
        </w:tc>
      </w:tr>
      <w:tr w:rsidR="009A4974" w14:paraId="1424EE57" w14:textId="77777777" w:rsidTr="009A4974">
        <w:tc>
          <w:tcPr>
            <w:tcW w:w="2518" w:type="dxa"/>
            <w:shd w:val="clear" w:color="auto" w:fill="F7CAAC"/>
          </w:tcPr>
          <w:p w14:paraId="11CD3EC4" w14:textId="77777777" w:rsidR="009A4974" w:rsidRDefault="009A4974" w:rsidP="009A4974">
            <w:pPr>
              <w:rPr>
                <w:b/>
              </w:rPr>
            </w:pPr>
            <w:r>
              <w:rPr>
                <w:b/>
              </w:rPr>
              <w:t>Jméno a příjmení</w:t>
            </w:r>
          </w:p>
        </w:tc>
        <w:tc>
          <w:tcPr>
            <w:tcW w:w="4536" w:type="dxa"/>
            <w:gridSpan w:val="7"/>
          </w:tcPr>
          <w:p w14:paraId="09ED8F8B" w14:textId="77777777" w:rsidR="009A4974" w:rsidRDefault="009A4974" w:rsidP="009A4974">
            <w:bookmarkStart w:id="345" w:name="Mráček"/>
            <w:bookmarkEnd w:id="345"/>
            <w:r w:rsidRPr="0050780A">
              <w:rPr>
                <w:b/>
                <w:bCs/>
              </w:rPr>
              <w:t>Aleš Mráček</w:t>
            </w:r>
          </w:p>
        </w:tc>
        <w:tc>
          <w:tcPr>
            <w:tcW w:w="709" w:type="dxa"/>
            <w:shd w:val="clear" w:color="auto" w:fill="F7CAAC"/>
          </w:tcPr>
          <w:p w14:paraId="79A86CA8" w14:textId="77777777" w:rsidR="009A4974" w:rsidRDefault="009A4974" w:rsidP="009A4974">
            <w:pPr>
              <w:rPr>
                <w:b/>
              </w:rPr>
            </w:pPr>
            <w:r>
              <w:rPr>
                <w:b/>
              </w:rPr>
              <w:t>Tituly</w:t>
            </w:r>
          </w:p>
        </w:tc>
        <w:tc>
          <w:tcPr>
            <w:tcW w:w="2297" w:type="dxa"/>
            <w:gridSpan w:val="5"/>
          </w:tcPr>
          <w:p w14:paraId="4D5D6CD4" w14:textId="77777777" w:rsidR="009A4974" w:rsidRDefault="009A4974" w:rsidP="009A4974">
            <w:r>
              <w:t>prof. Mgr., Ph.D.</w:t>
            </w:r>
          </w:p>
        </w:tc>
      </w:tr>
      <w:tr w:rsidR="009A4974" w14:paraId="14D2EF84" w14:textId="77777777" w:rsidTr="009A4974">
        <w:tc>
          <w:tcPr>
            <w:tcW w:w="2518" w:type="dxa"/>
            <w:shd w:val="clear" w:color="auto" w:fill="F7CAAC"/>
          </w:tcPr>
          <w:p w14:paraId="67D8339B" w14:textId="77777777" w:rsidR="009A4974" w:rsidRDefault="009A4974" w:rsidP="009A4974">
            <w:pPr>
              <w:rPr>
                <w:b/>
              </w:rPr>
            </w:pPr>
            <w:r>
              <w:rPr>
                <w:b/>
              </w:rPr>
              <w:t>Rok narození</w:t>
            </w:r>
          </w:p>
        </w:tc>
        <w:tc>
          <w:tcPr>
            <w:tcW w:w="829" w:type="dxa"/>
            <w:gridSpan w:val="2"/>
          </w:tcPr>
          <w:p w14:paraId="6C409D65" w14:textId="77777777" w:rsidR="009A4974" w:rsidRDefault="009A4974" w:rsidP="009A4974">
            <w:r>
              <w:t>1977</w:t>
            </w:r>
          </w:p>
        </w:tc>
        <w:tc>
          <w:tcPr>
            <w:tcW w:w="1751" w:type="dxa"/>
            <w:shd w:val="clear" w:color="auto" w:fill="F7CAAC"/>
          </w:tcPr>
          <w:p w14:paraId="05E30E9A" w14:textId="77777777" w:rsidR="009A4974" w:rsidRDefault="009A4974" w:rsidP="009A4974">
            <w:pPr>
              <w:rPr>
                <w:b/>
              </w:rPr>
            </w:pPr>
            <w:r>
              <w:rPr>
                <w:b/>
              </w:rPr>
              <w:t>typ vztahu k VŠ</w:t>
            </w:r>
          </w:p>
        </w:tc>
        <w:tc>
          <w:tcPr>
            <w:tcW w:w="962" w:type="dxa"/>
            <w:gridSpan w:val="3"/>
          </w:tcPr>
          <w:p w14:paraId="72B3D46D" w14:textId="77777777" w:rsidR="009A4974" w:rsidRDefault="009A4974" w:rsidP="009A4974">
            <w:r>
              <w:t>pp.</w:t>
            </w:r>
          </w:p>
        </w:tc>
        <w:tc>
          <w:tcPr>
            <w:tcW w:w="994" w:type="dxa"/>
            <w:shd w:val="clear" w:color="auto" w:fill="F7CAAC"/>
          </w:tcPr>
          <w:p w14:paraId="77E9596C" w14:textId="77777777" w:rsidR="009A4974" w:rsidRDefault="009A4974" w:rsidP="009A4974">
            <w:pPr>
              <w:rPr>
                <w:b/>
              </w:rPr>
            </w:pPr>
            <w:r>
              <w:rPr>
                <w:b/>
              </w:rPr>
              <w:t>rozsah</w:t>
            </w:r>
          </w:p>
        </w:tc>
        <w:tc>
          <w:tcPr>
            <w:tcW w:w="709" w:type="dxa"/>
          </w:tcPr>
          <w:p w14:paraId="4E187FF1" w14:textId="77777777" w:rsidR="009A4974" w:rsidRDefault="009A4974" w:rsidP="009A4974">
            <w:r>
              <w:t>40</w:t>
            </w:r>
          </w:p>
        </w:tc>
        <w:tc>
          <w:tcPr>
            <w:tcW w:w="737" w:type="dxa"/>
            <w:gridSpan w:val="3"/>
            <w:shd w:val="clear" w:color="auto" w:fill="F7CAAC"/>
          </w:tcPr>
          <w:p w14:paraId="1CF11632" w14:textId="77777777" w:rsidR="009A4974" w:rsidRDefault="009A4974" w:rsidP="009A4974">
            <w:pPr>
              <w:rPr>
                <w:b/>
              </w:rPr>
            </w:pPr>
            <w:r>
              <w:rPr>
                <w:b/>
              </w:rPr>
              <w:t>do kdy</w:t>
            </w:r>
          </w:p>
        </w:tc>
        <w:tc>
          <w:tcPr>
            <w:tcW w:w="1560" w:type="dxa"/>
            <w:gridSpan w:val="2"/>
          </w:tcPr>
          <w:p w14:paraId="67ED473D" w14:textId="77777777" w:rsidR="009A4974" w:rsidRDefault="009A4974" w:rsidP="009A4974">
            <w:r>
              <w:t>N</w:t>
            </w:r>
          </w:p>
        </w:tc>
      </w:tr>
      <w:tr w:rsidR="009A4974" w:rsidRPr="006467FC" w14:paraId="575BB440" w14:textId="77777777" w:rsidTr="009A4974">
        <w:tc>
          <w:tcPr>
            <w:tcW w:w="5098" w:type="dxa"/>
            <w:gridSpan w:val="4"/>
            <w:shd w:val="clear" w:color="auto" w:fill="F7CAAC"/>
          </w:tcPr>
          <w:p w14:paraId="7B3B5432" w14:textId="77777777" w:rsidR="009A4974" w:rsidRDefault="009A4974" w:rsidP="009A4974">
            <w:pPr>
              <w:rPr>
                <w:b/>
              </w:rPr>
            </w:pPr>
            <w:r>
              <w:rPr>
                <w:b/>
              </w:rPr>
              <w:t>Typ vztahu na součásti VŠ, která uskutečňuje st. program</w:t>
            </w:r>
          </w:p>
        </w:tc>
        <w:tc>
          <w:tcPr>
            <w:tcW w:w="962" w:type="dxa"/>
            <w:gridSpan w:val="3"/>
          </w:tcPr>
          <w:p w14:paraId="2E19F9AD" w14:textId="77777777" w:rsidR="009A4974" w:rsidRPr="006467FC" w:rsidRDefault="009A4974" w:rsidP="009A4974">
            <w:r w:rsidRPr="006467FC">
              <w:t>pp.</w:t>
            </w:r>
          </w:p>
        </w:tc>
        <w:tc>
          <w:tcPr>
            <w:tcW w:w="994" w:type="dxa"/>
            <w:shd w:val="clear" w:color="auto" w:fill="F7CAAC"/>
          </w:tcPr>
          <w:p w14:paraId="358C30E6" w14:textId="77777777" w:rsidR="009A4974" w:rsidRPr="006467FC" w:rsidRDefault="009A4974" w:rsidP="009A4974">
            <w:pPr>
              <w:rPr>
                <w:b/>
              </w:rPr>
            </w:pPr>
            <w:r w:rsidRPr="006467FC">
              <w:rPr>
                <w:b/>
              </w:rPr>
              <w:t>rozsah</w:t>
            </w:r>
          </w:p>
        </w:tc>
        <w:tc>
          <w:tcPr>
            <w:tcW w:w="709" w:type="dxa"/>
          </w:tcPr>
          <w:p w14:paraId="5E3CB33B" w14:textId="77777777" w:rsidR="009A4974" w:rsidRPr="006467FC" w:rsidRDefault="009A4974" w:rsidP="009A4974">
            <w:r w:rsidRPr="006467FC">
              <w:t>40</w:t>
            </w:r>
          </w:p>
        </w:tc>
        <w:tc>
          <w:tcPr>
            <w:tcW w:w="737" w:type="dxa"/>
            <w:gridSpan w:val="3"/>
            <w:shd w:val="clear" w:color="auto" w:fill="F7CAAC"/>
          </w:tcPr>
          <w:p w14:paraId="59B4C9CE" w14:textId="77777777" w:rsidR="009A4974" w:rsidRPr="006467FC" w:rsidRDefault="009A4974" w:rsidP="009A4974">
            <w:pPr>
              <w:rPr>
                <w:b/>
              </w:rPr>
            </w:pPr>
            <w:r w:rsidRPr="006467FC">
              <w:rPr>
                <w:b/>
              </w:rPr>
              <w:t>do kdy</w:t>
            </w:r>
          </w:p>
        </w:tc>
        <w:tc>
          <w:tcPr>
            <w:tcW w:w="1560" w:type="dxa"/>
            <w:gridSpan w:val="2"/>
          </w:tcPr>
          <w:p w14:paraId="07AEC8D8" w14:textId="77777777" w:rsidR="009A4974" w:rsidRPr="006467FC" w:rsidRDefault="009A4974" w:rsidP="009A4974">
            <w:r w:rsidRPr="006467FC">
              <w:t>N</w:t>
            </w:r>
          </w:p>
        </w:tc>
      </w:tr>
      <w:tr w:rsidR="009A4974" w14:paraId="498A6B18" w14:textId="77777777" w:rsidTr="009A4974">
        <w:tc>
          <w:tcPr>
            <w:tcW w:w="6060" w:type="dxa"/>
            <w:gridSpan w:val="7"/>
            <w:shd w:val="clear" w:color="auto" w:fill="F7CAAC"/>
          </w:tcPr>
          <w:p w14:paraId="741ED469" w14:textId="77777777" w:rsidR="009A4974" w:rsidRDefault="009A4974" w:rsidP="009A4974">
            <w:r>
              <w:rPr>
                <w:b/>
              </w:rPr>
              <w:t>Další současná působení jako akademický pracovník na jiných VŠ</w:t>
            </w:r>
          </w:p>
        </w:tc>
        <w:tc>
          <w:tcPr>
            <w:tcW w:w="1703" w:type="dxa"/>
            <w:gridSpan w:val="2"/>
            <w:shd w:val="clear" w:color="auto" w:fill="F7CAAC"/>
          </w:tcPr>
          <w:p w14:paraId="5DC7C631" w14:textId="77777777" w:rsidR="009A4974" w:rsidRDefault="009A4974" w:rsidP="009A4974">
            <w:pPr>
              <w:rPr>
                <w:b/>
              </w:rPr>
            </w:pPr>
            <w:r>
              <w:rPr>
                <w:b/>
              </w:rPr>
              <w:t>typ prac. vztahu</w:t>
            </w:r>
          </w:p>
        </w:tc>
        <w:tc>
          <w:tcPr>
            <w:tcW w:w="2297" w:type="dxa"/>
            <w:gridSpan w:val="5"/>
            <w:shd w:val="clear" w:color="auto" w:fill="F7CAAC"/>
          </w:tcPr>
          <w:p w14:paraId="540B1DFE" w14:textId="77777777" w:rsidR="009A4974" w:rsidRDefault="009A4974" w:rsidP="009A4974">
            <w:pPr>
              <w:rPr>
                <w:b/>
              </w:rPr>
            </w:pPr>
            <w:r>
              <w:rPr>
                <w:b/>
              </w:rPr>
              <w:t>rozsah</w:t>
            </w:r>
          </w:p>
        </w:tc>
      </w:tr>
      <w:tr w:rsidR="009A4974" w:rsidRPr="006467FC" w14:paraId="4392EFE4" w14:textId="77777777" w:rsidTr="009A4974">
        <w:tc>
          <w:tcPr>
            <w:tcW w:w="6060" w:type="dxa"/>
            <w:gridSpan w:val="7"/>
          </w:tcPr>
          <w:p w14:paraId="5E3B5F0B" w14:textId="77777777" w:rsidR="009A4974" w:rsidRPr="006467FC" w:rsidRDefault="009A4974" w:rsidP="009A4974">
            <w:r w:rsidRPr="006467FC">
              <w:t>---</w:t>
            </w:r>
          </w:p>
        </w:tc>
        <w:tc>
          <w:tcPr>
            <w:tcW w:w="1703" w:type="dxa"/>
            <w:gridSpan w:val="2"/>
          </w:tcPr>
          <w:p w14:paraId="26BA1558" w14:textId="77777777" w:rsidR="009A4974" w:rsidRPr="006467FC" w:rsidRDefault="009A4974" w:rsidP="009A4974">
            <w:r w:rsidRPr="006467FC">
              <w:t>---</w:t>
            </w:r>
          </w:p>
        </w:tc>
        <w:tc>
          <w:tcPr>
            <w:tcW w:w="2297" w:type="dxa"/>
            <w:gridSpan w:val="5"/>
          </w:tcPr>
          <w:p w14:paraId="4BD19D78" w14:textId="77777777" w:rsidR="009A4974" w:rsidRPr="006467FC" w:rsidRDefault="009A4974" w:rsidP="009A4974">
            <w:r w:rsidRPr="006467FC">
              <w:t>---</w:t>
            </w:r>
          </w:p>
        </w:tc>
      </w:tr>
      <w:tr w:rsidR="009A4974" w14:paraId="58845509" w14:textId="77777777" w:rsidTr="009A4974">
        <w:tc>
          <w:tcPr>
            <w:tcW w:w="6060" w:type="dxa"/>
            <w:gridSpan w:val="7"/>
          </w:tcPr>
          <w:p w14:paraId="7709DBDC" w14:textId="77777777" w:rsidR="009A4974" w:rsidRDefault="009A4974" w:rsidP="009A4974"/>
        </w:tc>
        <w:tc>
          <w:tcPr>
            <w:tcW w:w="1703" w:type="dxa"/>
            <w:gridSpan w:val="2"/>
          </w:tcPr>
          <w:p w14:paraId="5044858D" w14:textId="77777777" w:rsidR="009A4974" w:rsidRDefault="009A4974" w:rsidP="009A4974"/>
        </w:tc>
        <w:tc>
          <w:tcPr>
            <w:tcW w:w="2297" w:type="dxa"/>
            <w:gridSpan w:val="5"/>
          </w:tcPr>
          <w:p w14:paraId="6FC44B29" w14:textId="77777777" w:rsidR="009A4974" w:rsidRDefault="009A4974" w:rsidP="009A4974"/>
        </w:tc>
      </w:tr>
      <w:tr w:rsidR="009A4974" w14:paraId="2A113539" w14:textId="77777777" w:rsidTr="009A4974">
        <w:tc>
          <w:tcPr>
            <w:tcW w:w="10060" w:type="dxa"/>
            <w:gridSpan w:val="14"/>
            <w:shd w:val="clear" w:color="auto" w:fill="F7CAAC"/>
          </w:tcPr>
          <w:p w14:paraId="67BF1EE5" w14:textId="77777777" w:rsidR="009A4974" w:rsidRDefault="009A4974" w:rsidP="00CA7BEC">
            <w:pPr>
              <w:jc w:val="both"/>
            </w:pPr>
            <w:r>
              <w:rPr>
                <w:b/>
              </w:rPr>
              <w:t>Předměty příslušného studijního programu a způsob zapojení do jejich výuky, příp. další zapojení do uskutečňování studijního programu</w:t>
            </w:r>
          </w:p>
        </w:tc>
      </w:tr>
      <w:tr w:rsidR="009A4974" w:rsidRPr="002827C6" w14:paraId="206422B2" w14:textId="77777777" w:rsidTr="009A4974">
        <w:trPr>
          <w:trHeight w:val="226"/>
        </w:trPr>
        <w:tc>
          <w:tcPr>
            <w:tcW w:w="10060" w:type="dxa"/>
            <w:gridSpan w:val="14"/>
            <w:tcBorders>
              <w:top w:val="nil"/>
            </w:tcBorders>
          </w:tcPr>
          <w:p w14:paraId="7133931C" w14:textId="77777777" w:rsidR="009A4974" w:rsidRPr="0017792F" w:rsidRDefault="009A4974" w:rsidP="00FB6D20">
            <w:pPr>
              <w:spacing w:before="120" w:after="60"/>
            </w:pPr>
            <w:r w:rsidRPr="0017792F">
              <w:t>Fyzika I (100% p)</w:t>
            </w:r>
          </w:p>
          <w:p w14:paraId="398E574F" w14:textId="77777777" w:rsidR="009A4974" w:rsidRDefault="009A4974" w:rsidP="0017792F">
            <w:pPr>
              <w:spacing w:before="60" w:after="60"/>
            </w:pPr>
            <w:r w:rsidRPr="0017792F">
              <w:t>Fyzika II (100% p)</w:t>
            </w:r>
          </w:p>
          <w:p w14:paraId="629F9D58" w14:textId="4D62FA39" w:rsidR="0017792F" w:rsidRPr="002827C6" w:rsidRDefault="0017792F" w:rsidP="0017792F">
            <w:pPr>
              <w:spacing w:before="60" w:after="120"/>
            </w:pPr>
            <w:r w:rsidRPr="00FB6D20">
              <w:rPr>
                <w:b/>
                <w:bCs/>
              </w:rPr>
              <w:t>Mikroskopické metody</w:t>
            </w:r>
            <w:r>
              <w:t xml:space="preserve"> (100% p)</w:t>
            </w:r>
          </w:p>
        </w:tc>
      </w:tr>
      <w:tr w:rsidR="009A4974" w:rsidRPr="002827C6" w14:paraId="0C0AD53A" w14:textId="77777777" w:rsidTr="009A4974">
        <w:trPr>
          <w:trHeight w:val="224"/>
        </w:trPr>
        <w:tc>
          <w:tcPr>
            <w:tcW w:w="10060" w:type="dxa"/>
            <w:gridSpan w:val="14"/>
            <w:tcBorders>
              <w:top w:val="nil"/>
            </w:tcBorders>
            <w:shd w:val="clear" w:color="auto" w:fill="FBD4B4"/>
          </w:tcPr>
          <w:p w14:paraId="3C93C574" w14:textId="27266A64" w:rsidR="009A4974" w:rsidRPr="002827C6" w:rsidRDefault="004964CD" w:rsidP="009A4974">
            <w:pPr>
              <w:rPr>
                <w:b/>
              </w:rPr>
            </w:pPr>
            <w:r w:rsidRPr="002827C6">
              <w:rPr>
                <w:b/>
              </w:rPr>
              <w:t>Z</w:t>
            </w:r>
            <w:r w:rsidR="009A4974" w:rsidRPr="002827C6">
              <w:rPr>
                <w:b/>
              </w:rPr>
              <w:t>apojení do výuky v dalších studijních programech na téže vysoké škole (pouze u garantů ZT a PZ předmětů)</w:t>
            </w:r>
          </w:p>
        </w:tc>
      </w:tr>
      <w:tr w:rsidR="009A4974" w:rsidRPr="002827C6" w14:paraId="23E960F2" w14:textId="77777777" w:rsidTr="00BB4D3C">
        <w:trPr>
          <w:trHeight w:val="340"/>
        </w:trPr>
        <w:tc>
          <w:tcPr>
            <w:tcW w:w="2547" w:type="dxa"/>
            <w:gridSpan w:val="2"/>
            <w:tcBorders>
              <w:top w:val="nil"/>
            </w:tcBorders>
          </w:tcPr>
          <w:p w14:paraId="16A2BCA2" w14:textId="77777777" w:rsidR="009A4974" w:rsidRPr="002827C6" w:rsidRDefault="009A4974" w:rsidP="009A4974">
            <w:pPr>
              <w:jc w:val="both"/>
              <w:rPr>
                <w:b/>
              </w:rPr>
            </w:pPr>
            <w:r w:rsidRPr="002827C6">
              <w:rPr>
                <w:b/>
              </w:rPr>
              <w:t>Název studijního předmětu</w:t>
            </w:r>
          </w:p>
        </w:tc>
        <w:tc>
          <w:tcPr>
            <w:tcW w:w="2551" w:type="dxa"/>
            <w:gridSpan w:val="2"/>
            <w:tcBorders>
              <w:top w:val="nil"/>
            </w:tcBorders>
          </w:tcPr>
          <w:p w14:paraId="7C2B4CEB" w14:textId="77777777" w:rsidR="009A4974" w:rsidRPr="002827C6" w:rsidRDefault="009A4974" w:rsidP="009A4974">
            <w:pPr>
              <w:jc w:val="both"/>
              <w:rPr>
                <w:b/>
              </w:rPr>
            </w:pPr>
            <w:r w:rsidRPr="002827C6">
              <w:rPr>
                <w:b/>
              </w:rPr>
              <w:t>Název studijního programu</w:t>
            </w:r>
          </w:p>
        </w:tc>
        <w:tc>
          <w:tcPr>
            <w:tcW w:w="680" w:type="dxa"/>
            <w:gridSpan w:val="2"/>
            <w:tcBorders>
              <w:top w:val="nil"/>
            </w:tcBorders>
          </w:tcPr>
          <w:p w14:paraId="2432CACF" w14:textId="77777777" w:rsidR="009A4974" w:rsidRPr="002827C6" w:rsidRDefault="009A4974" w:rsidP="009A4974">
            <w:pPr>
              <w:jc w:val="both"/>
              <w:rPr>
                <w:b/>
              </w:rPr>
            </w:pPr>
            <w:r w:rsidRPr="002827C6">
              <w:rPr>
                <w:b/>
              </w:rPr>
              <w:t>Sem.</w:t>
            </w:r>
          </w:p>
        </w:tc>
        <w:tc>
          <w:tcPr>
            <w:tcW w:w="2155" w:type="dxa"/>
            <w:gridSpan w:val="5"/>
            <w:tcBorders>
              <w:top w:val="nil"/>
            </w:tcBorders>
          </w:tcPr>
          <w:p w14:paraId="4B9B2F5B" w14:textId="77777777" w:rsidR="009A4974" w:rsidRPr="002827C6" w:rsidRDefault="009A4974" w:rsidP="009A4974">
            <w:pPr>
              <w:jc w:val="both"/>
              <w:rPr>
                <w:b/>
              </w:rPr>
            </w:pPr>
            <w:r w:rsidRPr="002827C6">
              <w:rPr>
                <w:b/>
              </w:rPr>
              <w:t>Role ve výuce daného předmětu</w:t>
            </w:r>
          </w:p>
        </w:tc>
        <w:tc>
          <w:tcPr>
            <w:tcW w:w="2127" w:type="dxa"/>
            <w:gridSpan w:val="3"/>
            <w:tcBorders>
              <w:top w:val="nil"/>
            </w:tcBorders>
          </w:tcPr>
          <w:p w14:paraId="1B748CD4" w14:textId="77777777" w:rsidR="009A4974" w:rsidRDefault="009A4974" w:rsidP="009A4974">
            <w:pPr>
              <w:jc w:val="both"/>
              <w:rPr>
                <w:b/>
              </w:rPr>
            </w:pPr>
            <w:r w:rsidRPr="0053377E">
              <w:rPr>
                <w:b/>
                <w:i/>
              </w:rPr>
              <w:t>(</w:t>
            </w:r>
            <w:r w:rsidRPr="00F20AEF">
              <w:rPr>
                <w:b/>
                <w:i/>
                <w:iCs/>
              </w:rPr>
              <w:t>nepovinný údaj</w:t>
            </w:r>
            <w:r w:rsidRPr="0053377E">
              <w:rPr>
                <w:b/>
                <w:i/>
              </w:rPr>
              <w:t>)</w:t>
            </w:r>
            <w:r>
              <w:rPr>
                <w:b/>
              </w:rPr>
              <w:t xml:space="preserve"> </w:t>
            </w:r>
          </w:p>
          <w:p w14:paraId="614B6187" w14:textId="77777777" w:rsidR="009A4974" w:rsidRPr="002827C6" w:rsidRDefault="009A4974" w:rsidP="009A4974">
            <w:pPr>
              <w:jc w:val="both"/>
              <w:rPr>
                <w:b/>
              </w:rPr>
            </w:pPr>
            <w:r w:rsidRPr="002827C6">
              <w:rPr>
                <w:b/>
              </w:rPr>
              <w:t>Počet hodin za semestr</w:t>
            </w:r>
          </w:p>
        </w:tc>
      </w:tr>
      <w:tr w:rsidR="00736D4A" w:rsidRPr="00921A19" w14:paraId="05D8865E" w14:textId="77777777" w:rsidTr="00BB4D3C">
        <w:trPr>
          <w:trHeight w:val="285"/>
        </w:trPr>
        <w:tc>
          <w:tcPr>
            <w:tcW w:w="2547" w:type="dxa"/>
            <w:gridSpan w:val="2"/>
            <w:tcBorders>
              <w:top w:val="nil"/>
            </w:tcBorders>
            <w:vAlign w:val="center"/>
          </w:tcPr>
          <w:p w14:paraId="4B38E2C7" w14:textId="7D90F131" w:rsidR="00736D4A" w:rsidRPr="00A6621E" w:rsidRDefault="00736D4A" w:rsidP="00736D4A">
            <w:r w:rsidRPr="00A6621E">
              <w:t>Aplikovaná fyzika povrchů</w:t>
            </w:r>
          </w:p>
        </w:tc>
        <w:tc>
          <w:tcPr>
            <w:tcW w:w="2551" w:type="dxa"/>
            <w:gridSpan w:val="2"/>
            <w:tcBorders>
              <w:top w:val="nil"/>
            </w:tcBorders>
            <w:vAlign w:val="center"/>
          </w:tcPr>
          <w:p w14:paraId="6060D557" w14:textId="3C81F291" w:rsidR="00736D4A" w:rsidRPr="00A6621E" w:rsidRDefault="00736D4A" w:rsidP="00736D4A">
            <w:r w:rsidRPr="00A6621E">
              <w:t>NMgr Materiálové inženýrství a nanotechnologie</w:t>
            </w:r>
          </w:p>
        </w:tc>
        <w:tc>
          <w:tcPr>
            <w:tcW w:w="680" w:type="dxa"/>
            <w:gridSpan w:val="2"/>
            <w:tcBorders>
              <w:top w:val="nil"/>
            </w:tcBorders>
            <w:vAlign w:val="center"/>
          </w:tcPr>
          <w:p w14:paraId="7DE55DC4" w14:textId="604371A0" w:rsidR="00736D4A" w:rsidRPr="00A6621E" w:rsidRDefault="00736D4A" w:rsidP="004D6AD4">
            <w:pPr>
              <w:jc w:val="center"/>
            </w:pPr>
            <w:r w:rsidRPr="00A6621E">
              <w:t>2/ZS</w:t>
            </w:r>
          </w:p>
        </w:tc>
        <w:tc>
          <w:tcPr>
            <w:tcW w:w="2155" w:type="dxa"/>
            <w:gridSpan w:val="5"/>
            <w:tcBorders>
              <w:top w:val="nil"/>
            </w:tcBorders>
            <w:vAlign w:val="center"/>
          </w:tcPr>
          <w:p w14:paraId="634B2F5F" w14:textId="014803CE" w:rsidR="00736D4A" w:rsidRPr="00A6621E" w:rsidRDefault="00A6621E" w:rsidP="00736D4A">
            <w:r w:rsidRPr="00A6621E">
              <w:t xml:space="preserve">Garant, </w:t>
            </w:r>
            <w:r w:rsidR="00736D4A" w:rsidRPr="00A6621E">
              <w:t>Přednášející, Vede seminář</w:t>
            </w:r>
          </w:p>
        </w:tc>
        <w:tc>
          <w:tcPr>
            <w:tcW w:w="2127" w:type="dxa"/>
            <w:gridSpan w:val="3"/>
            <w:tcBorders>
              <w:top w:val="nil"/>
            </w:tcBorders>
            <w:vAlign w:val="center"/>
          </w:tcPr>
          <w:p w14:paraId="5665436D" w14:textId="77777777" w:rsidR="00736D4A" w:rsidRPr="00A6621E" w:rsidRDefault="00736D4A" w:rsidP="00736D4A"/>
        </w:tc>
      </w:tr>
      <w:tr w:rsidR="00736D4A" w:rsidRPr="00921A19" w14:paraId="484E6907" w14:textId="77777777" w:rsidTr="00BB4D3C">
        <w:trPr>
          <w:trHeight w:val="284"/>
        </w:trPr>
        <w:tc>
          <w:tcPr>
            <w:tcW w:w="2547" w:type="dxa"/>
            <w:gridSpan w:val="2"/>
            <w:tcBorders>
              <w:top w:val="nil"/>
            </w:tcBorders>
            <w:vAlign w:val="center"/>
          </w:tcPr>
          <w:p w14:paraId="5EA7687D" w14:textId="20673153" w:rsidR="00736D4A" w:rsidRPr="00A6621E" w:rsidRDefault="00736D4A" w:rsidP="00736D4A">
            <w:r w:rsidRPr="00A6621E">
              <w:t>Elektřina a magnetizmus</w:t>
            </w:r>
          </w:p>
        </w:tc>
        <w:tc>
          <w:tcPr>
            <w:tcW w:w="2551" w:type="dxa"/>
            <w:gridSpan w:val="2"/>
            <w:tcBorders>
              <w:top w:val="nil"/>
            </w:tcBorders>
            <w:vAlign w:val="center"/>
          </w:tcPr>
          <w:p w14:paraId="576060EB" w14:textId="31DBF14E" w:rsidR="00736D4A" w:rsidRPr="00A6621E" w:rsidRDefault="00736D4A" w:rsidP="00736D4A">
            <w:r w:rsidRPr="00A6621E">
              <w:t>Bc Bezpečnostní technologie, systémy a management</w:t>
            </w:r>
          </w:p>
        </w:tc>
        <w:tc>
          <w:tcPr>
            <w:tcW w:w="680" w:type="dxa"/>
            <w:gridSpan w:val="2"/>
            <w:tcBorders>
              <w:top w:val="nil"/>
            </w:tcBorders>
            <w:vAlign w:val="center"/>
          </w:tcPr>
          <w:p w14:paraId="27730B96" w14:textId="5DC500FF" w:rsidR="00736D4A" w:rsidRPr="00A6621E" w:rsidRDefault="00736D4A" w:rsidP="004D6AD4">
            <w:pPr>
              <w:jc w:val="center"/>
            </w:pPr>
            <w:r w:rsidRPr="00A6621E">
              <w:t>2/ZS</w:t>
            </w:r>
          </w:p>
        </w:tc>
        <w:tc>
          <w:tcPr>
            <w:tcW w:w="2155" w:type="dxa"/>
            <w:gridSpan w:val="5"/>
            <w:tcBorders>
              <w:top w:val="nil"/>
            </w:tcBorders>
            <w:vAlign w:val="center"/>
          </w:tcPr>
          <w:p w14:paraId="039048C5" w14:textId="69C4114C" w:rsidR="00736D4A" w:rsidRPr="00A6621E" w:rsidRDefault="00736D4A" w:rsidP="00736D4A">
            <w:r w:rsidRPr="00A6621E">
              <w:t>Garant, Přednášející </w:t>
            </w:r>
          </w:p>
        </w:tc>
        <w:tc>
          <w:tcPr>
            <w:tcW w:w="2127" w:type="dxa"/>
            <w:gridSpan w:val="3"/>
            <w:tcBorders>
              <w:top w:val="nil"/>
            </w:tcBorders>
            <w:vAlign w:val="center"/>
          </w:tcPr>
          <w:p w14:paraId="514467C9" w14:textId="77777777" w:rsidR="00736D4A" w:rsidRPr="00736D4A" w:rsidRDefault="00736D4A" w:rsidP="00736D4A">
            <w:pPr>
              <w:rPr>
                <w:highlight w:val="yellow"/>
              </w:rPr>
            </w:pPr>
          </w:p>
        </w:tc>
      </w:tr>
      <w:tr w:rsidR="00736D4A" w:rsidRPr="00921A19" w14:paraId="4B9820A1" w14:textId="77777777" w:rsidTr="00BB4D3C">
        <w:trPr>
          <w:trHeight w:val="284"/>
        </w:trPr>
        <w:tc>
          <w:tcPr>
            <w:tcW w:w="2547" w:type="dxa"/>
            <w:gridSpan w:val="2"/>
            <w:tcBorders>
              <w:top w:val="nil"/>
            </w:tcBorders>
            <w:vAlign w:val="center"/>
          </w:tcPr>
          <w:p w14:paraId="2C8DD2B8" w14:textId="21D88892" w:rsidR="00736D4A" w:rsidRPr="00A6621E" w:rsidRDefault="00736D4A" w:rsidP="00736D4A">
            <w:r w:rsidRPr="00A6621E">
              <w:t>Experimenty z fyziky I</w:t>
            </w:r>
          </w:p>
        </w:tc>
        <w:tc>
          <w:tcPr>
            <w:tcW w:w="2551" w:type="dxa"/>
            <w:gridSpan w:val="2"/>
            <w:tcBorders>
              <w:top w:val="nil"/>
            </w:tcBorders>
            <w:vAlign w:val="center"/>
          </w:tcPr>
          <w:p w14:paraId="0AFC1B77" w14:textId="77777777" w:rsidR="00736D4A" w:rsidRPr="00A6621E" w:rsidRDefault="00736D4A" w:rsidP="00736D4A">
            <w:r w:rsidRPr="00A6621E">
              <w:t>Bc Materiály a technologie</w:t>
            </w:r>
          </w:p>
          <w:p w14:paraId="04B65038" w14:textId="77777777" w:rsidR="00736D4A" w:rsidRPr="00A6621E" w:rsidRDefault="00736D4A" w:rsidP="00736D4A">
            <w:r w:rsidRPr="00A6621E">
              <w:t>– Materiálové inženýrství</w:t>
            </w:r>
          </w:p>
          <w:p w14:paraId="57D9A333" w14:textId="6130195B" w:rsidR="00736D4A" w:rsidRPr="00A6621E" w:rsidRDefault="00736D4A" w:rsidP="00736D4A">
            <w:r w:rsidRPr="00A6621E">
              <w:t>– Polymerní materiály a technologie</w:t>
            </w:r>
          </w:p>
        </w:tc>
        <w:tc>
          <w:tcPr>
            <w:tcW w:w="680" w:type="dxa"/>
            <w:gridSpan w:val="2"/>
            <w:tcBorders>
              <w:top w:val="nil"/>
            </w:tcBorders>
            <w:vAlign w:val="center"/>
          </w:tcPr>
          <w:p w14:paraId="5356CADF" w14:textId="0D49ADED" w:rsidR="00736D4A" w:rsidRPr="00A6621E" w:rsidRDefault="00736D4A" w:rsidP="004D6AD4">
            <w:pPr>
              <w:jc w:val="center"/>
            </w:pPr>
            <w:r w:rsidRPr="00A6621E">
              <w:t>1/LS</w:t>
            </w:r>
          </w:p>
        </w:tc>
        <w:tc>
          <w:tcPr>
            <w:tcW w:w="2155" w:type="dxa"/>
            <w:gridSpan w:val="5"/>
            <w:tcBorders>
              <w:top w:val="nil"/>
            </w:tcBorders>
            <w:vAlign w:val="center"/>
          </w:tcPr>
          <w:p w14:paraId="43B1A3B4" w14:textId="5EA205DB" w:rsidR="00736D4A" w:rsidRPr="00A6621E" w:rsidRDefault="00736D4A" w:rsidP="00736D4A">
            <w:r w:rsidRPr="00A6621E">
              <w:t>Garant, Vede seminář</w:t>
            </w:r>
          </w:p>
        </w:tc>
        <w:tc>
          <w:tcPr>
            <w:tcW w:w="2127" w:type="dxa"/>
            <w:gridSpan w:val="3"/>
            <w:tcBorders>
              <w:top w:val="nil"/>
            </w:tcBorders>
            <w:vAlign w:val="center"/>
          </w:tcPr>
          <w:p w14:paraId="10E2104D" w14:textId="77777777" w:rsidR="00736D4A" w:rsidRPr="00A6621E" w:rsidRDefault="00736D4A" w:rsidP="00736D4A"/>
        </w:tc>
      </w:tr>
      <w:tr w:rsidR="00A6621E" w:rsidRPr="00921A19" w14:paraId="5040D730" w14:textId="77777777" w:rsidTr="00BB4D3C">
        <w:trPr>
          <w:trHeight w:val="284"/>
        </w:trPr>
        <w:tc>
          <w:tcPr>
            <w:tcW w:w="2547" w:type="dxa"/>
            <w:gridSpan w:val="2"/>
            <w:tcBorders>
              <w:top w:val="nil"/>
            </w:tcBorders>
            <w:vAlign w:val="center"/>
          </w:tcPr>
          <w:p w14:paraId="2628A558" w14:textId="08C79B92" w:rsidR="00A6621E" w:rsidRPr="00E45D60" w:rsidRDefault="00A6621E" w:rsidP="00A6621E">
            <w:r w:rsidRPr="00E45D60">
              <w:t>Laboratoř z fyziky II</w:t>
            </w:r>
          </w:p>
        </w:tc>
        <w:tc>
          <w:tcPr>
            <w:tcW w:w="2551" w:type="dxa"/>
            <w:gridSpan w:val="2"/>
            <w:tcBorders>
              <w:top w:val="nil"/>
            </w:tcBorders>
            <w:vAlign w:val="center"/>
          </w:tcPr>
          <w:p w14:paraId="6CA7F0ED" w14:textId="77777777" w:rsidR="00A6621E" w:rsidRPr="00E45D60" w:rsidRDefault="00A6621E" w:rsidP="00A6621E">
            <w:r w:rsidRPr="00E45D60">
              <w:t>Bc Materiály a technologie</w:t>
            </w:r>
          </w:p>
          <w:p w14:paraId="005BE72E" w14:textId="01D2997B" w:rsidR="00A6621E" w:rsidRPr="00E45D60" w:rsidRDefault="00A6621E" w:rsidP="00A6621E">
            <w:r w:rsidRPr="00E45D60">
              <w:t>– Materiálové inženýrství</w:t>
            </w:r>
          </w:p>
        </w:tc>
        <w:tc>
          <w:tcPr>
            <w:tcW w:w="680" w:type="dxa"/>
            <w:gridSpan w:val="2"/>
            <w:tcBorders>
              <w:top w:val="nil"/>
            </w:tcBorders>
            <w:vAlign w:val="center"/>
          </w:tcPr>
          <w:p w14:paraId="60C08AC1" w14:textId="0756AE06" w:rsidR="00A6621E" w:rsidRPr="00E45D60" w:rsidRDefault="00A6621E" w:rsidP="004D6AD4">
            <w:pPr>
              <w:jc w:val="center"/>
            </w:pPr>
            <w:r w:rsidRPr="00E45D60">
              <w:t>2/ZS</w:t>
            </w:r>
          </w:p>
        </w:tc>
        <w:tc>
          <w:tcPr>
            <w:tcW w:w="2155" w:type="dxa"/>
            <w:gridSpan w:val="5"/>
            <w:tcBorders>
              <w:top w:val="nil"/>
            </w:tcBorders>
            <w:vAlign w:val="center"/>
          </w:tcPr>
          <w:p w14:paraId="5597ED0C" w14:textId="235EC159" w:rsidR="00A6621E" w:rsidRPr="00E45D60" w:rsidRDefault="00A6621E" w:rsidP="00A6621E">
            <w:r w:rsidRPr="00E45D60">
              <w:t>Garant, Cvičící</w:t>
            </w:r>
          </w:p>
        </w:tc>
        <w:tc>
          <w:tcPr>
            <w:tcW w:w="2127" w:type="dxa"/>
            <w:gridSpan w:val="3"/>
            <w:tcBorders>
              <w:top w:val="nil"/>
            </w:tcBorders>
            <w:vAlign w:val="center"/>
          </w:tcPr>
          <w:p w14:paraId="406DD2E8" w14:textId="77777777" w:rsidR="00A6621E" w:rsidRPr="00736D4A" w:rsidRDefault="00A6621E" w:rsidP="00A6621E">
            <w:pPr>
              <w:rPr>
                <w:highlight w:val="yellow"/>
              </w:rPr>
            </w:pPr>
          </w:p>
        </w:tc>
      </w:tr>
      <w:tr w:rsidR="00A6621E" w:rsidRPr="00921A19" w14:paraId="02F20F19" w14:textId="77777777" w:rsidTr="00BB4D3C">
        <w:trPr>
          <w:trHeight w:val="284"/>
        </w:trPr>
        <w:tc>
          <w:tcPr>
            <w:tcW w:w="2547" w:type="dxa"/>
            <w:gridSpan w:val="2"/>
            <w:tcBorders>
              <w:top w:val="nil"/>
            </w:tcBorders>
            <w:vAlign w:val="center"/>
          </w:tcPr>
          <w:p w14:paraId="2DE2579D" w14:textId="052C4167" w:rsidR="00A6621E" w:rsidRPr="00E45D60" w:rsidRDefault="00A6621E" w:rsidP="00A6621E">
            <w:r w:rsidRPr="00E45D60">
              <w:t>Mechanika a termika</w:t>
            </w:r>
          </w:p>
        </w:tc>
        <w:tc>
          <w:tcPr>
            <w:tcW w:w="2551" w:type="dxa"/>
            <w:gridSpan w:val="2"/>
            <w:tcBorders>
              <w:top w:val="nil"/>
            </w:tcBorders>
            <w:vAlign w:val="center"/>
          </w:tcPr>
          <w:p w14:paraId="5F47DF8D" w14:textId="0DD5BAFD" w:rsidR="00A6621E" w:rsidRPr="00E45D60" w:rsidRDefault="00A6621E" w:rsidP="00A6621E">
            <w:r w:rsidRPr="00E45D60">
              <w:t>Bc Bezpečnostní technologie, systémy a management</w:t>
            </w:r>
          </w:p>
        </w:tc>
        <w:tc>
          <w:tcPr>
            <w:tcW w:w="680" w:type="dxa"/>
            <w:gridSpan w:val="2"/>
            <w:tcBorders>
              <w:top w:val="nil"/>
            </w:tcBorders>
            <w:vAlign w:val="center"/>
          </w:tcPr>
          <w:p w14:paraId="635802EE" w14:textId="5B733E55" w:rsidR="00A6621E" w:rsidRPr="00E45D60" w:rsidRDefault="00A6621E" w:rsidP="004D6AD4">
            <w:pPr>
              <w:jc w:val="center"/>
            </w:pPr>
            <w:r w:rsidRPr="00E45D60">
              <w:t>1/LS</w:t>
            </w:r>
          </w:p>
        </w:tc>
        <w:tc>
          <w:tcPr>
            <w:tcW w:w="2155" w:type="dxa"/>
            <w:gridSpan w:val="5"/>
            <w:tcBorders>
              <w:top w:val="nil"/>
            </w:tcBorders>
            <w:vAlign w:val="center"/>
          </w:tcPr>
          <w:p w14:paraId="42755514" w14:textId="6F2B30D5" w:rsidR="00A6621E" w:rsidRPr="00E45D60" w:rsidRDefault="00A6621E" w:rsidP="00A6621E">
            <w:r w:rsidRPr="00E45D60">
              <w:t>Garant, Přednášející </w:t>
            </w:r>
          </w:p>
        </w:tc>
        <w:tc>
          <w:tcPr>
            <w:tcW w:w="2127" w:type="dxa"/>
            <w:gridSpan w:val="3"/>
            <w:tcBorders>
              <w:top w:val="nil"/>
            </w:tcBorders>
            <w:vAlign w:val="center"/>
          </w:tcPr>
          <w:p w14:paraId="2A4DBA55" w14:textId="77777777" w:rsidR="00A6621E" w:rsidRPr="00736D4A" w:rsidRDefault="00A6621E" w:rsidP="00A6621E">
            <w:pPr>
              <w:rPr>
                <w:highlight w:val="yellow"/>
              </w:rPr>
            </w:pPr>
          </w:p>
        </w:tc>
      </w:tr>
      <w:tr w:rsidR="00A6621E" w:rsidRPr="00921A19" w14:paraId="7219D0AA" w14:textId="77777777" w:rsidTr="00BB4D3C">
        <w:trPr>
          <w:trHeight w:val="284"/>
        </w:trPr>
        <w:tc>
          <w:tcPr>
            <w:tcW w:w="2547" w:type="dxa"/>
            <w:gridSpan w:val="2"/>
            <w:tcBorders>
              <w:top w:val="nil"/>
            </w:tcBorders>
            <w:vAlign w:val="center"/>
          </w:tcPr>
          <w:p w14:paraId="71FC5C32" w14:textId="0AA7F120" w:rsidR="00A6621E" w:rsidRPr="00E45D60" w:rsidRDefault="00A6621E" w:rsidP="00A6621E">
            <w:r w:rsidRPr="00E45D60">
              <w:t>Seminář z fyziky</w:t>
            </w:r>
          </w:p>
        </w:tc>
        <w:tc>
          <w:tcPr>
            <w:tcW w:w="2551" w:type="dxa"/>
            <w:gridSpan w:val="2"/>
            <w:tcBorders>
              <w:top w:val="nil"/>
            </w:tcBorders>
            <w:vAlign w:val="center"/>
          </w:tcPr>
          <w:p w14:paraId="67DA1F48" w14:textId="77777777" w:rsidR="00A6621E" w:rsidRPr="00E45D60" w:rsidRDefault="00A6621E" w:rsidP="00A6621E">
            <w:r w:rsidRPr="00E45D60">
              <w:t>Bc Materiály a technologie</w:t>
            </w:r>
          </w:p>
          <w:p w14:paraId="35EEF203" w14:textId="77777777" w:rsidR="00A6621E" w:rsidRPr="00E45D60" w:rsidRDefault="00A6621E" w:rsidP="00A6621E">
            <w:r w:rsidRPr="00E45D60">
              <w:t>Bc Procesní inženýrství</w:t>
            </w:r>
          </w:p>
          <w:p w14:paraId="62F525F2" w14:textId="77777777" w:rsidR="00A6621E" w:rsidRPr="00E45D60" w:rsidRDefault="00A6621E" w:rsidP="00A6621E">
            <w:r w:rsidRPr="00E45D60">
              <w:t>Bc Technologie a hodnocení potravin</w:t>
            </w:r>
          </w:p>
          <w:p w14:paraId="37E28A32" w14:textId="057C9653" w:rsidR="00E45D60" w:rsidRPr="00E45D60" w:rsidRDefault="00E45D60" w:rsidP="00A6621E">
            <w:r w:rsidRPr="00E45D60">
              <w:t>– Chemie a analýza potravin</w:t>
            </w:r>
          </w:p>
          <w:p w14:paraId="5EF7A9C6" w14:textId="496D2F26" w:rsidR="00E45D60" w:rsidRPr="00E45D60" w:rsidRDefault="00E45D60" w:rsidP="00A6621E">
            <w:r w:rsidRPr="00E45D60">
              <w:t>– Potravinářské biotechnologie a aplikovaná mikrobiologie</w:t>
            </w:r>
          </w:p>
          <w:p w14:paraId="7969EE42" w14:textId="1BE96569" w:rsidR="00E45D60" w:rsidRPr="00E45D60" w:rsidRDefault="00E45D60" w:rsidP="00A6621E">
            <w:r w:rsidRPr="00E45D60">
              <w:t>– Technologie potravin</w:t>
            </w:r>
          </w:p>
        </w:tc>
        <w:tc>
          <w:tcPr>
            <w:tcW w:w="680" w:type="dxa"/>
            <w:gridSpan w:val="2"/>
            <w:tcBorders>
              <w:top w:val="nil"/>
            </w:tcBorders>
            <w:vAlign w:val="center"/>
          </w:tcPr>
          <w:p w14:paraId="6FE6632B" w14:textId="34A1FC04" w:rsidR="00A6621E" w:rsidRPr="00E45D60" w:rsidRDefault="00A6621E" w:rsidP="004D6AD4">
            <w:pPr>
              <w:jc w:val="center"/>
            </w:pPr>
            <w:r w:rsidRPr="00E45D60">
              <w:t>1/ZS</w:t>
            </w:r>
          </w:p>
        </w:tc>
        <w:tc>
          <w:tcPr>
            <w:tcW w:w="2155" w:type="dxa"/>
            <w:gridSpan w:val="5"/>
            <w:tcBorders>
              <w:top w:val="nil"/>
            </w:tcBorders>
            <w:vAlign w:val="center"/>
          </w:tcPr>
          <w:p w14:paraId="747758F0" w14:textId="454E0463" w:rsidR="00A6621E" w:rsidRPr="00E45D60" w:rsidRDefault="00A6621E" w:rsidP="00A6621E">
            <w:r w:rsidRPr="00E45D60">
              <w:t>Vede seminář</w:t>
            </w:r>
          </w:p>
        </w:tc>
        <w:tc>
          <w:tcPr>
            <w:tcW w:w="2127" w:type="dxa"/>
            <w:gridSpan w:val="3"/>
            <w:tcBorders>
              <w:top w:val="nil"/>
            </w:tcBorders>
            <w:vAlign w:val="center"/>
          </w:tcPr>
          <w:p w14:paraId="219BD3D2" w14:textId="77777777" w:rsidR="00A6621E" w:rsidRPr="00736D4A" w:rsidRDefault="00A6621E" w:rsidP="00A6621E">
            <w:pPr>
              <w:rPr>
                <w:highlight w:val="yellow"/>
              </w:rPr>
            </w:pPr>
          </w:p>
        </w:tc>
      </w:tr>
      <w:tr w:rsidR="00A6621E" w:rsidRPr="00921A19" w14:paraId="14205404" w14:textId="77777777" w:rsidTr="00BB4D3C">
        <w:trPr>
          <w:trHeight w:val="284"/>
        </w:trPr>
        <w:tc>
          <w:tcPr>
            <w:tcW w:w="2547" w:type="dxa"/>
            <w:gridSpan w:val="2"/>
            <w:tcBorders>
              <w:top w:val="nil"/>
            </w:tcBorders>
            <w:vAlign w:val="center"/>
          </w:tcPr>
          <w:p w14:paraId="6366FE7F" w14:textId="5D0B291F" w:rsidR="00A6621E" w:rsidRPr="000F531C" w:rsidRDefault="00A6621E" w:rsidP="00A6621E">
            <w:r w:rsidRPr="000F531C">
              <w:t>Úvod do materiálového inženýrství</w:t>
            </w:r>
          </w:p>
        </w:tc>
        <w:tc>
          <w:tcPr>
            <w:tcW w:w="2551" w:type="dxa"/>
            <w:gridSpan w:val="2"/>
            <w:tcBorders>
              <w:top w:val="nil"/>
            </w:tcBorders>
            <w:vAlign w:val="center"/>
          </w:tcPr>
          <w:p w14:paraId="10357E54" w14:textId="77777777" w:rsidR="00A6621E" w:rsidRPr="000F531C" w:rsidRDefault="00A6621E" w:rsidP="00A6621E">
            <w:r w:rsidRPr="000F531C">
              <w:t>Bc Materiály a technologie</w:t>
            </w:r>
          </w:p>
          <w:p w14:paraId="013E27FB" w14:textId="6F3C1DDA" w:rsidR="00A6621E" w:rsidRPr="000F531C" w:rsidRDefault="00A6621E" w:rsidP="00A6621E">
            <w:r w:rsidRPr="000F531C">
              <w:t>– Materiálové inženýrství</w:t>
            </w:r>
          </w:p>
        </w:tc>
        <w:tc>
          <w:tcPr>
            <w:tcW w:w="680" w:type="dxa"/>
            <w:gridSpan w:val="2"/>
            <w:tcBorders>
              <w:top w:val="nil"/>
            </w:tcBorders>
            <w:vAlign w:val="center"/>
          </w:tcPr>
          <w:p w14:paraId="4890737E" w14:textId="70521D04" w:rsidR="00A6621E" w:rsidRPr="000F531C" w:rsidRDefault="00A6621E" w:rsidP="004D6AD4">
            <w:pPr>
              <w:jc w:val="center"/>
            </w:pPr>
            <w:r w:rsidRPr="000F531C">
              <w:t>1/ZS</w:t>
            </w:r>
          </w:p>
        </w:tc>
        <w:tc>
          <w:tcPr>
            <w:tcW w:w="2155" w:type="dxa"/>
            <w:gridSpan w:val="5"/>
            <w:tcBorders>
              <w:top w:val="nil"/>
            </w:tcBorders>
            <w:vAlign w:val="center"/>
          </w:tcPr>
          <w:p w14:paraId="68AB8229" w14:textId="19302727" w:rsidR="00A6621E" w:rsidRPr="000F531C" w:rsidRDefault="00A6621E" w:rsidP="00A6621E">
            <w:r w:rsidRPr="000F531C">
              <w:t>Garant, Cvičící, Vede seminář</w:t>
            </w:r>
          </w:p>
        </w:tc>
        <w:tc>
          <w:tcPr>
            <w:tcW w:w="2127" w:type="dxa"/>
            <w:gridSpan w:val="3"/>
            <w:tcBorders>
              <w:top w:val="nil"/>
            </w:tcBorders>
            <w:vAlign w:val="center"/>
          </w:tcPr>
          <w:p w14:paraId="16AD5EF3" w14:textId="77777777" w:rsidR="00A6621E" w:rsidRPr="00736D4A" w:rsidRDefault="00A6621E" w:rsidP="00A6621E">
            <w:pPr>
              <w:rPr>
                <w:highlight w:val="yellow"/>
              </w:rPr>
            </w:pPr>
          </w:p>
        </w:tc>
      </w:tr>
      <w:tr w:rsidR="00A6621E" w14:paraId="0138EB11" w14:textId="77777777" w:rsidTr="009A4974">
        <w:tc>
          <w:tcPr>
            <w:tcW w:w="10060" w:type="dxa"/>
            <w:gridSpan w:val="14"/>
            <w:shd w:val="clear" w:color="auto" w:fill="F7CAAC"/>
          </w:tcPr>
          <w:p w14:paraId="032017AD" w14:textId="77777777" w:rsidR="00A6621E" w:rsidRDefault="00A6621E" w:rsidP="00A6621E">
            <w:r>
              <w:rPr>
                <w:b/>
              </w:rPr>
              <w:t xml:space="preserve">Údaje o vzdělání na VŠ </w:t>
            </w:r>
          </w:p>
        </w:tc>
      </w:tr>
      <w:tr w:rsidR="00A6621E" w14:paraId="055B7CC5" w14:textId="77777777" w:rsidTr="009A4974">
        <w:trPr>
          <w:trHeight w:val="290"/>
        </w:trPr>
        <w:tc>
          <w:tcPr>
            <w:tcW w:w="10060" w:type="dxa"/>
            <w:gridSpan w:val="14"/>
          </w:tcPr>
          <w:p w14:paraId="7F9EACE3" w14:textId="77777777" w:rsidR="00A6621E" w:rsidRDefault="00A6621E" w:rsidP="00A6621E">
            <w:pPr>
              <w:spacing w:before="120" w:after="120"/>
              <w:rPr>
                <w:b/>
              </w:rPr>
            </w:pPr>
            <w:r w:rsidRPr="00E9299D">
              <w:t xml:space="preserve">2005: UTB Zlín, FT, </w:t>
            </w:r>
            <w:r w:rsidRPr="00E9299D">
              <w:rPr>
                <w:rFonts w:eastAsia="Calibri"/>
              </w:rPr>
              <w:t xml:space="preserve">SP Chemie a technologie materiálů, </w:t>
            </w:r>
            <w:r w:rsidRPr="00E9299D">
              <w:t>obor Technologie makromolekulárních látek, Ph.D.</w:t>
            </w:r>
          </w:p>
        </w:tc>
      </w:tr>
      <w:tr w:rsidR="00A6621E" w14:paraId="00559305" w14:textId="77777777" w:rsidTr="009A4974">
        <w:tc>
          <w:tcPr>
            <w:tcW w:w="10060" w:type="dxa"/>
            <w:gridSpan w:val="14"/>
            <w:shd w:val="clear" w:color="auto" w:fill="F7CAAC"/>
          </w:tcPr>
          <w:p w14:paraId="21CE3F0D" w14:textId="1C8839AA" w:rsidR="00A6621E" w:rsidRDefault="00895794" w:rsidP="00A6621E">
            <w:pPr>
              <w:rPr>
                <w:b/>
              </w:rPr>
            </w:pPr>
            <w:r>
              <w:rPr>
                <w:b/>
              </w:rPr>
              <w:t>Ú</w:t>
            </w:r>
            <w:r w:rsidR="00A6621E">
              <w:rPr>
                <w:b/>
              </w:rPr>
              <w:t>daje o odborném působení od absolvování VŠ</w:t>
            </w:r>
          </w:p>
        </w:tc>
      </w:tr>
      <w:tr w:rsidR="00A6621E" w:rsidRPr="009B6AE3" w14:paraId="095D1C99" w14:textId="77777777" w:rsidTr="009A4974">
        <w:trPr>
          <w:trHeight w:val="409"/>
        </w:trPr>
        <w:tc>
          <w:tcPr>
            <w:tcW w:w="10060" w:type="dxa"/>
            <w:gridSpan w:val="14"/>
          </w:tcPr>
          <w:p w14:paraId="6DF5CA41" w14:textId="77777777" w:rsidR="00A6621E" w:rsidRPr="009B6AE3" w:rsidRDefault="00A6621E" w:rsidP="00A6621E">
            <w:pPr>
              <w:spacing w:before="120" w:after="120"/>
              <w:jc w:val="both"/>
              <w:rPr>
                <w:color w:val="FF0000"/>
              </w:rPr>
            </w:pPr>
            <w:r w:rsidRPr="00E9299D">
              <w:rPr>
                <w:rFonts w:eastAsia="Arial Unicode MS"/>
              </w:rPr>
              <w:t>2001 – dosud: UTB Zlín, FT, Ústav fyziky a materiálového inženýrství, odborný asistent, od r. 2013 docent</w:t>
            </w:r>
            <w:r>
              <w:rPr>
                <w:rFonts w:eastAsia="Arial Unicode MS"/>
              </w:rPr>
              <w:t xml:space="preserve">, 2009 – 2023 </w:t>
            </w:r>
            <w:r w:rsidRPr="00E9299D">
              <w:rPr>
                <w:rFonts w:eastAsia="Arial Unicode MS"/>
              </w:rPr>
              <w:t xml:space="preserve">ředitel </w:t>
            </w:r>
            <w:r w:rsidRPr="00816C2C">
              <w:rPr>
                <w:rFonts w:eastAsia="Arial Unicode MS"/>
              </w:rPr>
              <w:t>ústavu</w:t>
            </w:r>
            <w:r>
              <w:t xml:space="preserve">, </w:t>
            </w:r>
            <w:r>
              <w:rPr>
                <w:rFonts w:eastAsia="Arial Unicode MS"/>
              </w:rPr>
              <w:t xml:space="preserve">od r. 2023 </w:t>
            </w:r>
            <w:r w:rsidRPr="00DD7EC2">
              <w:rPr>
                <w:rFonts w:eastAsia="Arial Unicode MS"/>
              </w:rPr>
              <w:t>profesor (pp.)</w:t>
            </w:r>
          </w:p>
        </w:tc>
      </w:tr>
      <w:tr w:rsidR="00A6621E" w14:paraId="3EB2F2D8" w14:textId="77777777" w:rsidTr="009A4974">
        <w:trPr>
          <w:trHeight w:val="250"/>
        </w:trPr>
        <w:tc>
          <w:tcPr>
            <w:tcW w:w="10060" w:type="dxa"/>
            <w:gridSpan w:val="14"/>
            <w:shd w:val="clear" w:color="auto" w:fill="F7CAAC"/>
          </w:tcPr>
          <w:p w14:paraId="541EDA8B" w14:textId="2002C057" w:rsidR="00A6621E" w:rsidRDefault="00895794" w:rsidP="00A6621E">
            <w:r>
              <w:rPr>
                <w:b/>
              </w:rPr>
              <w:t>Z</w:t>
            </w:r>
            <w:r w:rsidR="00A6621E">
              <w:rPr>
                <w:b/>
              </w:rPr>
              <w:t>kušenosti s vedením kvalifikačních a rigorózních prací</w:t>
            </w:r>
          </w:p>
        </w:tc>
      </w:tr>
      <w:tr w:rsidR="00A6621E" w14:paraId="14005965" w14:textId="77777777" w:rsidTr="009A4974">
        <w:trPr>
          <w:trHeight w:val="450"/>
        </w:trPr>
        <w:tc>
          <w:tcPr>
            <w:tcW w:w="10060" w:type="dxa"/>
            <w:gridSpan w:val="14"/>
          </w:tcPr>
          <w:p w14:paraId="721B14F8" w14:textId="04B95135" w:rsidR="00A6621E" w:rsidRDefault="00A6621E" w:rsidP="00A6621E">
            <w:pPr>
              <w:spacing w:before="120" w:after="120"/>
            </w:pPr>
            <w:r>
              <w:t xml:space="preserve">Počet obhájených prací, které vyučující vedl v </w:t>
            </w:r>
            <w:r w:rsidRPr="00713913">
              <w:t xml:space="preserve">období 2015 – 2024: </w:t>
            </w:r>
            <w:r w:rsidRPr="00C216EF">
              <w:rPr>
                <w:b/>
                <w:bCs/>
              </w:rPr>
              <w:t>6</w:t>
            </w:r>
            <w:r w:rsidRPr="00C216EF">
              <w:t xml:space="preserve"> BP, </w:t>
            </w:r>
            <w:r w:rsidRPr="00C216EF">
              <w:rPr>
                <w:b/>
                <w:bCs/>
              </w:rPr>
              <w:t>2</w:t>
            </w:r>
            <w:r w:rsidRPr="00C216EF">
              <w:t xml:space="preserve"> DP, </w:t>
            </w:r>
            <w:r w:rsidRPr="00C216EF">
              <w:rPr>
                <w:b/>
                <w:bCs/>
              </w:rPr>
              <w:t>1</w:t>
            </w:r>
            <w:r w:rsidRPr="00C216EF">
              <w:t xml:space="preserve"> DisP.</w:t>
            </w:r>
          </w:p>
        </w:tc>
      </w:tr>
      <w:tr w:rsidR="00A6621E" w14:paraId="6B86AA31" w14:textId="77777777" w:rsidTr="009A4974">
        <w:trPr>
          <w:cantSplit/>
        </w:trPr>
        <w:tc>
          <w:tcPr>
            <w:tcW w:w="3347" w:type="dxa"/>
            <w:gridSpan w:val="3"/>
            <w:tcBorders>
              <w:top w:val="single" w:sz="12" w:space="0" w:color="auto"/>
            </w:tcBorders>
            <w:shd w:val="clear" w:color="auto" w:fill="F7CAAC"/>
          </w:tcPr>
          <w:p w14:paraId="6C722F5C" w14:textId="77777777" w:rsidR="00A6621E" w:rsidRDefault="00A6621E" w:rsidP="00A6621E">
            <w:r>
              <w:rPr>
                <w:b/>
              </w:rPr>
              <w:t xml:space="preserve">Obor habilitačního řízení </w:t>
            </w:r>
          </w:p>
        </w:tc>
        <w:tc>
          <w:tcPr>
            <w:tcW w:w="2245" w:type="dxa"/>
            <w:gridSpan w:val="2"/>
            <w:tcBorders>
              <w:top w:val="single" w:sz="12" w:space="0" w:color="auto"/>
            </w:tcBorders>
            <w:shd w:val="clear" w:color="auto" w:fill="F7CAAC"/>
          </w:tcPr>
          <w:p w14:paraId="738FDB0C" w14:textId="77777777" w:rsidR="00A6621E" w:rsidRDefault="00A6621E" w:rsidP="00A6621E">
            <w:r>
              <w:rPr>
                <w:b/>
              </w:rPr>
              <w:t>Rok udělení hodnosti</w:t>
            </w:r>
          </w:p>
        </w:tc>
        <w:tc>
          <w:tcPr>
            <w:tcW w:w="2248" w:type="dxa"/>
            <w:gridSpan w:val="5"/>
            <w:tcBorders>
              <w:top w:val="single" w:sz="12" w:space="0" w:color="auto"/>
              <w:right w:val="single" w:sz="12" w:space="0" w:color="auto"/>
            </w:tcBorders>
            <w:shd w:val="clear" w:color="auto" w:fill="F7CAAC"/>
          </w:tcPr>
          <w:p w14:paraId="70D35AA9" w14:textId="77777777" w:rsidR="00A6621E" w:rsidRDefault="00A6621E" w:rsidP="00A6621E">
            <w:r>
              <w:rPr>
                <w:b/>
              </w:rPr>
              <w:t>Řízení konáno na VŠ</w:t>
            </w:r>
          </w:p>
        </w:tc>
        <w:tc>
          <w:tcPr>
            <w:tcW w:w="2220" w:type="dxa"/>
            <w:gridSpan w:val="4"/>
            <w:tcBorders>
              <w:top w:val="single" w:sz="12" w:space="0" w:color="auto"/>
              <w:left w:val="single" w:sz="12" w:space="0" w:color="auto"/>
            </w:tcBorders>
            <w:shd w:val="clear" w:color="auto" w:fill="F7CAAC"/>
          </w:tcPr>
          <w:p w14:paraId="7749F69C" w14:textId="40E2B7DE" w:rsidR="00A6621E" w:rsidRDefault="00895794" w:rsidP="00A6621E">
            <w:pPr>
              <w:rPr>
                <w:b/>
              </w:rPr>
            </w:pPr>
            <w:r>
              <w:rPr>
                <w:b/>
              </w:rPr>
              <w:t>O</w:t>
            </w:r>
            <w:r w:rsidR="00A6621E">
              <w:rPr>
                <w:b/>
              </w:rPr>
              <w:t>hlasy publikací</w:t>
            </w:r>
          </w:p>
        </w:tc>
      </w:tr>
      <w:tr w:rsidR="00A6621E" w14:paraId="67798A23" w14:textId="77777777" w:rsidTr="009A4974">
        <w:trPr>
          <w:cantSplit/>
        </w:trPr>
        <w:tc>
          <w:tcPr>
            <w:tcW w:w="3347" w:type="dxa"/>
            <w:gridSpan w:val="3"/>
          </w:tcPr>
          <w:p w14:paraId="283C0CD1" w14:textId="77777777" w:rsidR="00A6621E" w:rsidRDefault="00A6621E" w:rsidP="00A6621E">
            <w:pPr>
              <w:spacing w:before="60" w:after="60"/>
            </w:pPr>
            <w:r w:rsidRPr="009E659B">
              <w:rPr>
                <w:rFonts w:eastAsia="Calibri"/>
              </w:rPr>
              <w:t>Technologie makromolekulárních látek</w:t>
            </w:r>
          </w:p>
        </w:tc>
        <w:tc>
          <w:tcPr>
            <w:tcW w:w="2245" w:type="dxa"/>
            <w:gridSpan w:val="2"/>
          </w:tcPr>
          <w:p w14:paraId="22C480E0" w14:textId="77777777" w:rsidR="00A6621E" w:rsidRDefault="00A6621E" w:rsidP="00A6621E">
            <w:pPr>
              <w:spacing w:before="60" w:after="60"/>
            </w:pPr>
            <w:r w:rsidRPr="009E659B">
              <w:t>2013</w:t>
            </w:r>
          </w:p>
        </w:tc>
        <w:tc>
          <w:tcPr>
            <w:tcW w:w="2248" w:type="dxa"/>
            <w:gridSpan w:val="5"/>
            <w:tcBorders>
              <w:right w:val="single" w:sz="12" w:space="0" w:color="auto"/>
            </w:tcBorders>
          </w:tcPr>
          <w:p w14:paraId="6790C7C5" w14:textId="77777777" w:rsidR="00A6621E" w:rsidRDefault="00A6621E" w:rsidP="00A6621E">
            <w:pPr>
              <w:spacing w:before="60" w:after="60"/>
            </w:pPr>
            <w:r w:rsidRPr="009E659B">
              <w:rPr>
                <w:rFonts w:eastAsia="Calibri"/>
              </w:rPr>
              <w:t>UTB Zlín</w:t>
            </w:r>
          </w:p>
        </w:tc>
        <w:tc>
          <w:tcPr>
            <w:tcW w:w="660" w:type="dxa"/>
            <w:gridSpan w:val="2"/>
            <w:tcBorders>
              <w:left w:val="single" w:sz="12" w:space="0" w:color="auto"/>
            </w:tcBorders>
            <w:shd w:val="clear" w:color="auto" w:fill="F7CAAC"/>
            <w:vAlign w:val="center"/>
          </w:tcPr>
          <w:p w14:paraId="384CCBD3" w14:textId="77777777" w:rsidR="00A6621E" w:rsidRPr="00F20AEF" w:rsidRDefault="00A6621E" w:rsidP="00A6621E">
            <w:pPr>
              <w:spacing w:before="60" w:after="60"/>
              <w:jc w:val="center"/>
            </w:pPr>
            <w:r w:rsidRPr="00F20AEF">
              <w:rPr>
                <w:b/>
              </w:rPr>
              <w:t>WoS</w:t>
            </w:r>
          </w:p>
        </w:tc>
        <w:tc>
          <w:tcPr>
            <w:tcW w:w="709" w:type="dxa"/>
            <w:shd w:val="clear" w:color="auto" w:fill="F7CAAC"/>
            <w:vAlign w:val="center"/>
          </w:tcPr>
          <w:p w14:paraId="75342FC5" w14:textId="77777777" w:rsidR="00A6621E" w:rsidRPr="00F20AEF" w:rsidRDefault="00A6621E" w:rsidP="00A6621E">
            <w:pPr>
              <w:spacing w:before="60" w:after="60"/>
              <w:jc w:val="center"/>
              <w:rPr>
                <w:sz w:val="18"/>
              </w:rPr>
            </w:pPr>
            <w:r w:rsidRPr="00F20AEF">
              <w:rPr>
                <w:b/>
                <w:sz w:val="18"/>
              </w:rPr>
              <w:t>Scopus</w:t>
            </w:r>
          </w:p>
        </w:tc>
        <w:tc>
          <w:tcPr>
            <w:tcW w:w="851" w:type="dxa"/>
            <w:shd w:val="clear" w:color="auto" w:fill="F7CAAC"/>
            <w:vAlign w:val="center"/>
          </w:tcPr>
          <w:p w14:paraId="6E199BC3" w14:textId="77777777" w:rsidR="00A6621E" w:rsidRDefault="00A6621E" w:rsidP="00A6621E">
            <w:pPr>
              <w:spacing w:before="60" w:after="60"/>
              <w:jc w:val="center"/>
            </w:pPr>
            <w:r>
              <w:rPr>
                <w:b/>
                <w:sz w:val="18"/>
              </w:rPr>
              <w:t>ostatní</w:t>
            </w:r>
          </w:p>
        </w:tc>
      </w:tr>
      <w:tr w:rsidR="00A6621E" w:rsidRPr="00881A3F" w14:paraId="512F654F" w14:textId="77777777" w:rsidTr="009A4974">
        <w:trPr>
          <w:cantSplit/>
          <w:trHeight w:val="70"/>
        </w:trPr>
        <w:tc>
          <w:tcPr>
            <w:tcW w:w="3347" w:type="dxa"/>
            <w:gridSpan w:val="3"/>
            <w:shd w:val="clear" w:color="auto" w:fill="F7CAAC"/>
          </w:tcPr>
          <w:p w14:paraId="3CB55C1F" w14:textId="77777777" w:rsidR="00A6621E" w:rsidRDefault="00A6621E" w:rsidP="00A6621E">
            <w:r>
              <w:rPr>
                <w:b/>
              </w:rPr>
              <w:t>Obor jmenovacího řízení</w:t>
            </w:r>
          </w:p>
        </w:tc>
        <w:tc>
          <w:tcPr>
            <w:tcW w:w="2245" w:type="dxa"/>
            <w:gridSpan w:val="2"/>
            <w:shd w:val="clear" w:color="auto" w:fill="F7CAAC"/>
          </w:tcPr>
          <w:p w14:paraId="149BF153" w14:textId="77777777" w:rsidR="00A6621E" w:rsidRDefault="00A6621E" w:rsidP="00A6621E">
            <w:r>
              <w:rPr>
                <w:b/>
              </w:rPr>
              <w:t>Rok udělení hodnosti</w:t>
            </w:r>
          </w:p>
        </w:tc>
        <w:tc>
          <w:tcPr>
            <w:tcW w:w="2248" w:type="dxa"/>
            <w:gridSpan w:val="5"/>
            <w:tcBorders>
              <w:right w:val="single" w:sz="12" w:space="0" w:color="auto"/>
            </w:tcBorders>
            <w:shd w:val="clear" w:color="auto" w:fill="F7CAAC"/>
          </w:tcPr>
          <w:p w14:paraId="3D85AB62" w14:textId="77777777" w:rsidR="00A6621E" w:rsidRDefault="00A6621E" w:rsidP="00A6621E">
            <w:r>
              <w:rPr>
                <w:b/>
              </w:rPr>
              <w:t>Řízení konáno na VŠ</w:t>
            </w:r>
          </w:p>
        </w:tc>
        <w:tc>
          <w:tcPr>
            <w:tcW w:w="660" w:type="dxa"/>
            <w:gridSpan w:val="2"/>
            <w:tcBorders>
              <w:left w:val="single" w:sz="12" w:space="0" w:color="auto"/>
            </w:tcBorders>
          </w:tcPr>
          <w:p w14:paraId="4C0CAB36" w14:textId="2694E8EE" w:rsidR="00A6621E" w:rsidRPr="00C216EF" w:rsidRDefault="00A6621E" w:rsidP="00A6621E">
            <w:pPr>
              <w:jc w:val="center"/>
              <w:rPr>
                <w:b/>
              </w:rPr>
            </w:pPr>
            <w:r w:rsidRPr="00C216EF">
              <w:rPr>
                <w:b/>
              </w:rPr>
              <w:t>462</w:t>
            </w:r>
          </w:p>
        </w:tc>
        <w:tc>
          <w:tcPr>
            <w:tcW w:w="709" w:type="dxa"/>
          </w:tcPr>
          <w:p w14:paraId="1D1123F1" w14:textId="60456A10" w:rsidR="00A6621E" w:rsidRPr="00C216EF" w:rsidRDefault="00A6621E" w:rsidP="00A6621E">
            <w:pPr>
              <w:jc w:val="center"/>
              <w:rPr>
                <w:b/>
              </w:rPr>
            </w:pPr>
            <w:r w:rsidRPr="00C216EF">
              <w:rPr>
                <w:b/>
              </w:rPr>
              <w:t>515</w:t>
            </w:r>
          </w:p>
        </w:tc>
        <w:tc>
          <w:tcPr>
            <w:tcW w:w="851" w:type="dxa"/>
          </w:tcPr>
          <w:p w14:paraId="359C888D" w14:textId="77777777" w:rsidR="00A6621E" w:rsidRPr="00C216EF" w:rsidRDefault="00A6621E" w:rsidP="00A6621E">
            <w:pPr>
              <w:jc w:val="center"/>
              <w:rPr>
                <w:b/>
                <w:sz w:val="18"/>
                <w:szCs w:val="18"/>
              </w:rPr>
            </w:pPr>
            <w:r w:rsidRPr="00C216EF">
              <w:rPr>
                <w:b/>
                <w:sz w:val="18"/>
                <w:szCs w:val="18"/>
              </w:rPr>
              <w:t>neevid.</w:t>
            </w:r>
          </w:p>
        </w:tc>
      </w:tr>
      <w:tr w:rsidR="00A6621E" w14:paraId="3DAF3971" w14:textId="77777777" w:rsidTr="009A4974">
        <w:trPr>
          <w:trHeight w:val="205"/>
        </w:trPr>
        <w:tc>
          <w:tcPr>
            <w:tcW w:w="3347" w:type="dxa"/>
            <w:gridSpan w:val="3"/>
            <w:vAlign w:val="center"/>
          </w:tcPr>
          <w:p w14:paraId="224E6A9B" w14:textId="77777777" w:rsidR="00A6621E" w:rsidRDefault="00A6621E" w:rsidP="00A6621E">
            <w:r>
              <w:t>Materiálové inženýrství</w:t>
            </w:r>
          </w:p>
        </w:tc>
        <w:tc>
          <w:tcPr>
            <w:tcW w:w="2245" w:type="dxa"/>
            <w:gridSpan w:val="2"/>
            <w:vAlign w:val="center"/>
          </w:tcPr>
          <w:p w14:paraId="355C8D28" w14:textId="77777777" w:rsidR="00A6621E" w:rsidRDefault="00A6621E" w:rsidP="00A6621E">
            <w:r>
              <w:t>2023</w:t>
            </w:r>
          </w:p>
        </w:tc>
        <w:tc>
          <w:tcPr>
            <w:tcW w:w="2248" w:type="dxa"/>
            <w:gridSpan w:val="5"/>
            <w:tcBorders>
              <w:right w:val="single" w:sz="12" w:space="0" w:color="auto"/>
            </w:tcBorders>
            <w:vAlign w:val="center"/>
          </w:tcPr>
          <w:p w14:paraId="3AA010FF" w14:textId="77777777" w:rsidR="00A6621E" w:rsidRDefault="00A6621E" w:rsidP="00A6621E">
            <w:r>
              <w:t>ČVUT Praha</w:t>
            </w:r>
          </w:p>
        </w:tc>
        <w:tc>
          <w:tcPr>
            <w:tcW w:w="1369" w:type="dxa"/>
            <w:gridSpan w:val="3"/>
            <w:tcBorders>
              <w:left w:val="single" w:sz="12" w:space="0" w:color="auto"/>
            </w:tcBorders>
            <w:shd w:val="clear" w:color="auto" w:fill="FBD4B4"/>
            <w:vAlign w:val="center"/>
          </w:tcPr>
          <w:p w14:paraId="29B8DBD5" w14:textId="77777777" w:rsidR="00A6621E" w:rsidRPr="00F20AEF" w:rsidRDefault="00A6621E" w:rsidP="00A6621E">
            <w:pPr>
              <w:rPr>
                <w:b/>
                <w:sz w:val="18"/>
              </w:rPr>
            </w:pPr>
            <w:r w:rsidRPr="00F20AEF">
              <w:rPr>
                <w:b/>
                <w:sz w:val="18"/>
              </w:rPr>
              <w:t>H-index WoS/Scopus</w:t>
            </w:r>
          </w:p>
        </w:tc>
        <w:tc>
          <w:tcPr>
            <w:tcW w:w="851" w:type="dxa"/>
            <w:vAlign w:val="center"/>
          </w:tcPr>
          <w:p w14:paraId="33D64203" w14:textId="7F3AF1E5" w:rsidR="00A6621E" w:rsidRDefault="00A6621E" w:rsidP="00A6621E">
            <w:pPr>
              <w:jc w:val="center"/>
              <w:rPr>
                <w:b/>
              </w:rPr>
            </w:pPr>
            <w:r w:rsidRPr="00C216EF">
              <w:rPr>
                <w:b/>
              </w:rPr>
              <w:t>14/14</w:t>
            </w:r>
          </w:p>
        </w:tc>
      </w:tr>
      <w:tr w:rsidR="00A6621E" w14:paraId="33E07F6C" w14:textId="77777777" w:rsidTr="009A4974">
        <w:tc>
          <w:tcPr>
            <w:tcW w:w="10060" w:type="dxa"/>
            <w:gridSpan w:val="14"/>
            <w:shd w:val="clear" w:color="auto" w:fill="F7CAAC"/>
          </w:tcPr>
          <w:p w14:paraId="063B816A" w14:textId="7631E1C3" w:rsidR="00A6621E" w:rsidRDefault="000079C3" w:rsidP="00A6621E">
            <w:pPr>
              <w:jc w:val="both"/>
              <w:rPr>
                <w:b/>
              </w:rPr>
            </w:pPr>
            <w:r>
              <w:rPr>
                <w:b/>
              </w:rPr>
              <w:t>P</w:t>
            </w:r>
            <w:r w:rsidR="00A6621E">
              <w:rPr>
                <w:b/>
              </w:rPr>
              <w:t xml:space="preserve">řehled o nejvýznamnější publikační a další tvůrčí činnosti nebo další profesní činnosti u odborníků z praxe vztahující se k zabezpečovaným předmětům </w:t>
            </w:r>
          </w:p>
        </w:tc>
      </w:tr>
      <w:tr w:rsidR="00A6621E" w14:paraId="531B5025" w14:textId="77777777" w:rsidTr="009A4974">
        <w:trPr>
          <w:trHeight w:val="963"/>
        </w:trPr>
        <w:tc>
          <w:tcPr>
            <w:tcW w:w="10060" w:type="dxa"/>
            <w:gridSpan w:val="14"/>
          </w:tcPr>
          <w:p w14:paraId="2061CD12" w14:textId="5D1DA00D" w:rsidR="00204D68" w:rsidRDefault="003E7DE1" w:rsidP="00A6621E">
            <w:pPr>
              <w:spacing w:before="120" w:after="120"/>
              <w:jc w:val="both"/>
              <w:rPr>
                <w:caps/>
                <w:lang w:val="en-GB"/>
              </w:rPr>
            </w:pPr>
            <w:r w:rsidRPr="00196EAA">
              <w:rPr>
                <w:caps/>
                <w:lang w:val="en-GB"/>
              </w:rPr>
              <w:lastRenderedPageBreak/>
              <w:t xml:space="preserve">Kadlečková, M., Kocourková, K., Mikulka, F., Smolka, P., </w:t>
            </w:r>
            <w:r w:rsidRPr="00366374">
              <w:rPr>
                <w:b/>
                <w:caps/>
                <w:lang w:val="en-GB"/>
              </w:rPr>
              <w:t>Mráček, A. (5%)</w:t>
            </w:r>
            <w:r w:rsidRPr="00196EAA">
              <w:rPr>
                <w:caps/>
                <w:lang w:val="en-GB"/>
              </w:rPr>
              <w:t>, Sedláček, T., Musilová, L</w:t>
            </w:r>
            <w:r>
              <w:rPr>
                <w:caps/>
                <w:lang w:val="en-GB"/>
              </w:rPr>
              <w:t>.</w:t>
            </w:r>
            <w:r w:rsidRPr="00196EAA">
              <w:rPr>
                <w:caps/>
                <w:lang w:val="en-GB"/>
              </w:rPr>
              <w:t>, Humeník, M., Minařík, A.:</w:t>
            </w:r>
            <w:r>
              <w:rPr>
                <w:caps/>
                <w:lang w:val="en-GB"/>
              </w:rPr>
              <w:t xml:space="preserve"> </w:t>
            </w:r>
            <w:r w:rsidRPr="00366374">
              <w:rPr>
                <w:lang w:val="en-GB"/>
              </w:rPr>
              <w:t>Release of contaminants from polymer surfaces under condition of organized fluid flows</w:t>
            </w:r>
            <w:r>
              <w:rPr>
                <w:lang w:val="en-GB"/>
              </w:rPr>
              <w:t>.</w:t>
            </w:r>
            <w:r>
              <w:rPr>
                <w:caps/>
                <w:lang w:val="en-GB"/>
              </w:rPr>
              <w:t xml:space="preserve"> </w:t>
            </w:r>
            <w:r>
              <w:rPr>
                <w:i/>
                <w:lang w:val="en-GB"/>
              </w:rPr>
              <w:t>Water Research X</w:t>
            </w:r>
            <w:r w:rsidRPr="00196EAA">
              <w:rPr>
                <w:caps/>
                <w:lang w:val="en-GB"/>
              </w:rPr>
              <w:t xml:space="preserve"> 24, 100248, </w:t>
            </w:r>
            <w:r w:rsidRPr="00366374">
              <w:rPr>
                <w:b/>
                <w:caps/>
                <w:lang w:val="en-GB"/>
              </w:rPr>
              <w:t>2024</w:t>
            </w:r>
            <w:r w:rsidRPr="00196EAA">
              <w:rPr>
                <w:caps/>
                <w:lang w:val="en-GB"/>
              </w:rPr>
              <w:t>.</w:t>
            </w:r>
            <w:r>
              <w:rPr>
                <w:caps/>
                <w:lang w:val="en-GB"/>
              </w:rPr>
              <w:t xml:space="preserve"> J</w:t>
            </w:r>
            <w:r>
              <w:rPr>
                <w:lang w:val="en-GB"/>
              </w:rPr>
              <w:t>imp (D1)</w:t>
            </w:r>
          </w:p>
          <w:p w14:paraId="468529C0" w14:textId="587F22AB" w:rsidR="00A6621E" w:rsidRDefault="00A6621E" w:rsidP="00A6621E">
            <w:pPr>
              <w:spacing w:before="120" w:after="120"/>
              <w:jc w:val="both"/>
              <w:rPr>
                <w:lang w:val="en-GB"/>
              </w:rPr>
            </w:pPr>
            <w:r>
              <w:rPr>
                <w:caps/>
                <w:lang w:val="en-GB"/>
              </w:rPr>
              <w:t xml:space="preserve">Smolka, P., Kadlečková, M., Kocourková, K., Bartoňová, M., Mikulka, F., Knechtová, E., </w:t>
            </w:r>
            <w:r>
              <w:rPr>
                <w:b/>
                <w:caps/>
                <w:lang w:val="en-GB"/>
              </w:rPr>
              <w:t>Mráček, A. (5%)</w:t>
            </w:r>
            <w:r>
              <w:rPr>
                <w:caps/>
                <w:lang w:val="en-GB"/>
              </w:rPr>
              <w:t xml:space="preserve">, Musilová, L., Humenik, M., Minařík, A.: </w:t>
            </w:r>
            <w:r>
              <w:rPr>
                <w:lang w:val="en-GB"/>
              </w:rPr>
              <w:t xml:space="preserve">Controlled structuring of hyaluronan films by phase separation and inversion. </w:t>
            </w:r>
            <w:r>
              <w:rPr>
                <w:i/>
                <w:lang w:val="en-GB"/>
              </w:rPr>
              <w:t>Langmuir</w:t>
            </w:r>
            <w:r>
              <w:rPr>
                <w:lang w:val="en-GB"/>
              </w:rPr>
              <w:t xml:space="preserve"> 39, 13140-13148, </w:t>
            </w:r>
            <w:r w:rsidRPr="006D446F">
              <w:rPr>
                <w:b/>
                <w:lang w:val="en-GB"/>
              </w:rPr>
              <w:t>2023</w:t>
            </w:r>
            <w:r>
              <w:rPr>
                <w:lang w:val="en-GB"/>
              </w:rPr>
              <w:t>. Jimp (Q1)</w:t>
            </w:r>
          </w:p>
          <w:p w14:paraId="7D9F8A94" w14:textId="77777777" w:rsidR="00A6621E" w:rsidRPr="00816C2C" w:rsidRDefault="00A6621E" w:rsidP="00A6621E">
            <w:pPr>
              <w:spacing w:before="120" w:after="120"/>
              <w:jc w:val="both"/>
              <w:rPr>
                <w:i/>
                <w:lang w:val="en-GB"/>
              </w:rPr>
            </w:pPr>
            <w:r w:rsidRPr="00816C2C">
              <w:rPr>
                <w:caps/>
                <w:lang w:val="en-GB"/>
              </w:rPr>
              <w:t xml:space="preserve">Vítková, L., Smolková, I., Kazantseva, N., Musilová, L., Smolka, P., Valášková, K., Kocourková, K., Humeník, M., Minařík, A., Humpolíček, P., </w:t>
            </w:r>
            <w:r w:rsidRPr="00816C2C">
              <w:rPr>
                <w:b/>
                <w:caps/>
                <w:lang w:val="en-GB"/>
              </w:rPr>
              <w:t>Mráček,</w:t>
            </w:r>
            <w:r w:rsidRPr="00816C2C">
              <w:rPr>
                <w:b/>
                <w:lang w:val="en-GB"/>
              </w:rPr>
              <w:t xml:space="preserve"> A.</w:t>
            </w:r>
            <w:r>
              <w:rPr>
                <w:b/>
                <w:lang w:val="en-GB"/>
              </w:rPr>
              <w:t xml:space="preserve"> </w:t>
            </w:r>
            <w:r w:rsidRPr="00816C2C">
              <w:rPr>
                <w:b/>
                <w:lang w:val="en-GB"/>
              </w:rPr>
              <w:t>(10%)</w:t>
            </w:r>
            <w:r w:rsidRPr="00816C2C">
              <w:rPr>
                <w:lang w:val="en-GB"/>
              </w:rPr>
              <w:t xml:space="preserve">: Magneto-responsive hyaluronan hydrogel for hyperthermia and bioprinting: </w:t>
            </w:r>
            <w:r>
              <w:rPr>
                <w:lang w:val="en-GB"/>
              </w:rPr>
              <w:t>M</w:t>
            </w:r>
            <w:r w:rsidRPr="00816C2C">
              <w:rPr>
                <w:lang w:val="en-GB"/>
              </w:rPr>
              <w:t>agnetic, rheological properties and biocompatibility</w:t>
            </w:r>
            <w:r>
              <w:rPr>
                <w:lang w:val="en-GB"/>
              </w:rPr>
              <w:t>.</w:t>
            </w:r>
            <w:r w:rsidRPr="00816C2C">
              <w:rPr>
                <w:lang w:val="en-GB"/>
              </w:rPr>
              <w:t xml:space="preserve"> </w:t>
            </w:r>
            <w:r w:rsidRPr="00816C2C">
              <w:rPr>
                <w:i/>
                <w:lang w:val="en-GB"/>
              </w:rPr>
              <w:t>APL Bioengineering</w:t>
            </w:r>
            <w:r>
              <w:rPr>
                <w:lang w:val="en-GB"/>
              </w:rPr>
              <w:t xml:space="preserve"> </w:t>
            </w:r>
            <w:r w:rsidRPr="00816C2C">
              <w:rPr>
                <w:lang w:val="en-GB"/>
              </w:rPr>
              <w:t xml:space="preserve">7, 036113, </w:t>
            </w:r>
            <w:r w:rsidRPr="00816C2C">
              <w:rPr>
                <w:b/>
                <w:bCs/>
                <w:lang w:val="en-GB"/>
              </w:rPr>
              <w:t>2023</w:t>
            </w:r>
            <w:r w:rsidRPr="00816C2C">
              <w:rPr>
                <w:lang w:val="en-GB"/>
              </w:rPr>
              <w:t>. Jimp (Q1)</w:t>
            </w:r>
          </w:p>
          <w:p w14:paraId="6C945C2E" w14:textId="77777777" w:rsidR="00A6621E" w:rsidRDefault="00A6621E" w:rsidP="00A6621E">
            <w:pPr>
              <w:spacing w:before="120" w:after="120"/>
              <w:jc w:val="both"/>
              <w:rPr>
                <w:caps/>
                <w:lang w:val="en-GB"/>
              </w:rPr>
            </w:pPr>
            <w:r w:rsidRPr="00816C2C">
              <w:rPr>
                <w:caps/>
                <w:lang w:val="en-GB"/>
              </w:rPr>
              <w:t xml:space="preserve">Kopecká, K., Vítková, L., Kroneková, Z., Musilová, L., Smolka, P., Mikulka, F., Melánová, K., Knotek, P., Humeník, M., Minařík, A., </w:t>
            </w:r>
            <w:r w:rsidRPr="00816C2C">
              <w:rPr>
                <w:b/>
                <w:caps/>
                <w:lang w:val="en-GB"/>
              </w:rPr>
              <w:t>Mráček, A.</w:t>
            </w:r>
            <w:r>
              <w:rPr>
                <w:b/>
                <w:caps/>
                <w:lang w:val="en-GB"/>
              </w:rPr>
              <w:t xml:space="preserve"> </w:t>
            </w:r>
            <w:r w:rsidRPr="00816C2C">
              <w:rPr>
                <w:b/>
                <w:caps/>
                <w:lang w:val="en-GB"/>
              </w:rPr>
              <w:t>(</w:t>
            </w:r>
            <w:r>
              <w:rPr>
                <w:b/>
                <w:caps/>
                <w:lang w:val="en-GB"/>
              </w:rPr>
              <w:t>2</w:t>
            </w:r>
            <w:r w:rsidRPr="00816C2C">
              <w:rPr>
                <w:b/>
                <w:caps/>
                <w:lang w:val="en-GB"/>
              </w:rPr>
              <w:t>0%)</w:t>
            </w:r>
            <w:r w:rsidRPr="00816C2C">
              <w:rPr>
                <w:lang w:val="en-GB"/>
              </w:rPr>
              <w:t xml:space="preserve">: Synthesis and </w:t>
            </w:r>
            <w:r>
              <w:rPr>
                <w:lang w:val="en-GB"/>
              </w:rPr>
              <w:t>e</w:t>
            </w:r>
            <w:r w:rsidRPr="00816C2C">
              <w:rPr>
                <w:lang w:val="en-GB"/>
              </w:rPr>
              <w:t xml:space="preserve">xfoliation of </w:t>
            </w:r>
            <w:r>
              <w:rPr>
                <w:lang w:val="en-GB"/>
              </w:rPr>
              <w:t>c</w:t>
            </w:r>
            <w:r w:rsidRPr="00816C2C">
              <w:rPr>
                <w:lang w:val="en-GB"/>
              </w:rPr>
              <w:t xml:space="preserve">alcium </w:t>
            </w:r>
            <w:r>
              <w:rPr>
                <w:lang w:val="en-GB"/>
              </w:rPr>
              <w:t>o</w:t>
            </w:r>
            <w:r w:rsidRPr="00816C2C">
              <w:rPr>
                <w:lang w:val="en-GB"/>
              </w:rPr>
              <w:t xml:space="preserve">rganophosphonates for </w:t>
            </w:r>
            <w:r>
              <w:rPr>
                <w:lang w:val="en-GB"/>
              </w:rPr>
              <w:t>t</w:t>
            </w:r>
            <w:r w:rsidRPr="00816C2C">
              <w:rPr>
                <w:lang w:val="en-GB"/>
              </w:rPr>
              <w:t xml:space="preserve">ailoring </w:t>
            </w:r>
            <w:r>
              <w:rPr>
                <w:lang w:val="en-GB"/>
              </w:rPr>
              <w:t>r</w:t>
            </w:r>
            <w:r w:rsidRPr="00816C2C">
              <w:rPr>
                <w:lang w:val="en-GB"/>
              </w:rPr>
              <w:t xml:space="preserve">heological </w:t>
            </w:r>
            <w:r>
              <w:rPr>
                <w:lang w:val="en-GB"/>
              </w:rPr>
              <w:t>p</w:t>
            </w:r>
            <w:r w:rsidRPr="00816C2C">
              <w:rPr>
                <w:lang w:val="en-GB"/>
              </w:rPr>
              <w:t xml:space="preserve">roperties of </w:t>
            </w:r>
            <w:r>
              <w:rPr>
                <w:lang w:val="en-GB"/>
              </w:rPr>
              <w:t>s</w:t>
            </w:r>
            <w:r w:rsidRPr="00816C2C">
              <w:rPr>
                <w:lang w:val="en-GB"/>
              </w:rPr>
              <w:t xml:space="preserve">odium </w:t>
            </w:r>
            <w:r>
              <w:rPr>
                <w:lang w:val="en-GB"/>
              </w:rPr>
              <w:t>a</w:t>
            </w:r>
            <w:r w:rsidRPr="00816C2C">
              <w:rPr>
                <w:lang w:val="en-GB"/>
              </w:rPr>
              <w:t xml:space="preserve">lginate </w:t>
            </w:r>
            <w:r>
              <w:rPr>
                <w:lang w:val="en-GB"/>
              </w:rPr>
              <w:t>s</w:t>
            </w:r>
            <w:r w:rsidRPr="00816C2C">
              <w:rPr>
                <w:lang w:val="en-GB"/>
              </w:rPr>
              <w:t xml:space="preserve">olutions: A </w:t>
            </w:r>
            <w:r>
              <w:rPr>
                <w:lang w:val="en-GB"/>
              </w:rPr>
              <w:t>p</w:t>
            </w:r>
            <w:r w:rsidRPr="00816C2C">
              <w:rPr>
                <w:lang w:val="en-GB"/>
              </w:rPr>
              <w:t xml:space="preserve">ath toward </w:t>
            </w:r>
            <w:r>
              <w:rPr>
                <w:lang w:val="en-GB"/>
              </w:rPr>
              <w:t>p</w:t>
            </w:r>
            <w:r w:rsidRPr="00816C2C">
              <w:rPr>
                <w:lang w:val="en-GB"/>
              </w:rPr>
              <w:t>olysaccharide-</w:t>
            </w:r>
            <w:r>
              <w:rPr>
                <w:lang w:val="en-GB"/>
              </w:rPr>
              <w:t>b</w:t>
            </w:r>
            <w:r w:rsidRPr="00816C2C">
              <w:rPr>
                <w:lang w:val="en-GB"/>
              </w:rPr>
              <w:t xml:space="preserve">ased </w:t>
            </w:r>
            <w:r>
              <w:rPr>
                <w:lang w:val="en-GB"/>
              </w:rPr>
              <w:t>b</w:t>
            </w:r>
            <w:r w:rsidRPr="00816C2C">
              <w:rPr>
                <w:lang w:val="en-GB"/>
              </w:rPr>
              <w:t>ioink</w:t>
            </w:r>
            <w:r>
              <w:rPr>
                <w:lang w:val="en-GB"/>
              </w:rPr>
              <w:t xml:space="preserve">. </w:t>
            </w:r>
            <w:r w:rsidRPr="00816C2C">
              <w:rPr>
                <w:i/>
                <w:lang w:val="en-GB"/>
              </w:rPr>
              <w:t>ACS Biomacromolecules</w:t>
            </w:r>
            <w:r>
              <w:rPr>
                <w:lang w:val="en-GB"/>
              </w:rPr>
              <w:t xml:space="preserve"> </w:t>
            </w:r>
            <w:r w:rsidRPr="00816C2C">
              <w:rPr>
                <w:lang w:val="en-GB"/>
              </w:rPr>
              <w:t xml:space="preserve">24(7), 3016-3031, </w:t>
            </w:r>
            <w:r w:rsidRPr="00816C2C">
              <w:rPr>
                <w:b/>
                <w:bCs/>
                <w:lang w:val="en-GB"/>
              </w:rPr>
              <w:t>2023</w:t>
            </w:r>
            <w:r w:rsidRPr="00816C2C">
              <w:rPr>
                <w:lang w:val="en-GB"/>
              </w:rPr>
              <w:t>. Jimp (Q1)</w:t>
            </w:r>
          </w:p>
          <w:p w14:paraId="4E349A96" w14:textId="260FD88C" w:rsidR="00A6621E" w:rsidRDefault="00A6621E" w:rsidP="00204D68">
            <w:pPr>
              <w:pStyle w:val="Normlnweb"/>
              <w:shd w:val="clear" w:color="auto" w:fill="FFFFFF"/>
              <w:spacing w:before="120" w:beforeAutospacing="0" w:after="120" w:afterAutospacing="0"/>
              <w:jc w:val="both"/>
              <w:rPr>
                <w:b/>
              </w:rPr>
            </w:pPr>
            <w:r>
              <w:rPr>
                <w:caps/>
                <w:sz w:val="20"/>
                <w:szCs w:val="20"/>
                <w:lang w:val="en-GB"/>
              </w:rPr>
              <w:t xml:space="preserve">Mrázek, J., Bysakh, S., Skála, R., </w:t>
            </w:r>
            <w:r>
              <w:rPr>
                <w:b/>
                <w:caps/>
                <w:sz w:val="20"/>
                <w:szCs w:val="20"/>
                <w:lang w:val="en-GB"/>
              </w:rPr>
              <w:t>Mráček, A. (10%)</w:t>
            </w:r>
            <w:r>
              <w:rPr>
                <w:caps/>
                <w:sz w:val="20"/>
                <w:szCs w:val="20"/>
                <w:lang w:val="en-GB"/>
              </w:rPr>
              <w:t>, Dhar, A., Bartoň, I., Kašík, I.</w:t>
            </w:r>
            <w:r>
              <w:rPr>
                <w:sz w:val="20"/>
                <w:szCs w:val="20"/>
                <w:lang w:val="en-GB"/>
              </w:rPr>
              <w:t xml:space="preserve">: Crystallization kinetics and structural properties of nanocrystalline europium-yttrium-titanate (Eu0.5Y0.5)2Ti2O7. </w:t>
            </w:r>
            <w:r>
              <w:rPr>
                <w:i/>
                <w:sz w:val="20"/>
                <w:szCs w:val="20"/>
                <w:lang w:val="en-GB"/>
              </w:rPr>
              <w:t>Advanced Powder Technology</w:t>
            </w:r>
            <w:r>
              <w:rPr>
                <w:sz w:val="20"/>
                <w:szCs w:val="20"/>
                <w:lang w:val="en-GB"/>
              </w:rPr>
              <w:t xml:space="preserve"> 33, 103501, </w:t>
            </w:r>
            <w:r w:rsidRPr="006D446F">
              <w:rPr>
                <w:b/>
                <w:sz w:val="20"/>
                <w:szCs w:val="20"/>
                <w:lang w:val="en-GB"/>
              </w:rPr>
              <w:t>2022</w:t>
            </w:r>
            <w:r>
              <w:rPr>
                <w:sz w:val="20"/>
                <w:szCs w:val="20"/>
                <w:lang w:val="en-GB"/>
              </w:rPr>
              <w:t>. Jimp (Q2)</w:t>
            </w:r>
          </w:p>
        </w:tc>
      </w:tr>
      <w:tr w:rsidR="00A6621E" w14:paraId="499EB64A" w14:textId="77777777" w:rsidTr="009A4974">
        <w:trPr>
          <w:trHeight w:val="218"/>
        </w:trPr>
        <w:tc>
          <w:tcPr>
            <w:tcW w:w="10060" w:type="dxa"/>
            <w:gridSpan w:val="14"/>
            <w:shd w:val="clear" w:color="auto" w:fill="F7CAAC"/>
          </w:tcPr>
          <w:p w14:paraId="59DE8B9C" w14:textId="5F83F210" w:rsidR="00A6621E" w:rsidRDefault="000079C3" w:rsidP="00A6621E">
            <w:pPr>
              <w:rPr>
                <w:b/>
              </w:rPr>
            </w:pPr>
            <w:r>
              <w:rPr>
                <w:b/>
              </w:rPr>
              <w:t>P</w:t>
            </w:r>
            <w:r w:rsidR="00A6621E">
              <w:rPr>
                <w:b/>
              </w:rPr>
              <w:t>ůsobení v zahraničí</w:t>
            </w:r>
          </w:p>
        </w:tc>
      </w:tr>
      <w:tr w:rsidR="00A6621E" w14:paraId="4666AA4E" w14:textId="77777777" w:rsidTr="009A4974">
        <w:trPr>
          <w:trHeight w:val="328"/>
        </w:trPr>
        <w:tc>
          <w:tcPr>
            <w:tcW w:w="10060" w:type="dxa"/>
            <w:gridSpan w:val="14"/>
          </w:tcPr>
          <w:p w14:paraId="68C40DD2" w14:textId="77777777" w:rsidR="00A6621E" w:rsidRDefault="00A6621E" w:rsidP="00A6621E">
            <w:pPr>
              <w:spacing w:before="120" w:after="60"/>
              <w:rPr>
                <w:rFonts w:eastAsia="Arial Unicode MS"/>
              </w:rPr>
            </w:pPr>
            <w:r>
              <w:rPr>
                <w:rFonts w:eastAsia="Arial Unicode MS"/>
              </w:rPr>
              <w:t>2023: Queen’s University, Department of Chemical Engineering, Kingston, Kanada (1 měsíc)</w:t>
            </w:r>
          </w:p>
          <w:p w14:paraId="4453226E" w14:textId="77777777" w:rsidR="00A6621E" w:rsidRDefault="00A6621E" w:rsidP="00A6621E">
            <w:pPr>
              <w:spacing w:before="60" w:after="60"/>
              <w:rPr>
                <w:rFonts w:eastAsia="Arial Unicode MS"/>
              </w:rPr>
            </w:pPr>
            <w:r w:rsidRPr="00E9299D">
              <w:rPr>
                <w:rFonts w:eastAsia="Arial Unicode MS"/>
              </w:rPr>
              <w:t>2017 – 2019: University of Coimbra, Department of Chemistry, Coimbra, Portugalsko (celkem 1 měsíc)</w:t>
            </w:r>
          </w:p>
          <w:p w14:paraId="445CBA71" w14:textId="77777777" w:rsidR="00A6621E" w:rsidRPr="00E9299D" w:rsidRDefault="00A6621E" w:rsidP="00A6621E">
            <w:pPr>
              <w:spacing w:before="60" w:after="60"/>
              <w:rPr>
                <w:rFonts w:eastAsia="Arial Unicode MS"/>
              </w:rPr>
            </w:pPr>
            <w:r w:rsidRPr="00E9299D">
              <w:rPr>
                <w:rFonts w:eastAsia="Arial Unicode MS"/>
              </w:rPr>
              <w:t>2010: Jožef Stefan Institut, Ljubljana, Slovinsko, přednáškové pobyty (celkem 3 měsíce)</w:t>
            </w:r>
          </w:p>
          <w:p w14:paraId="34694AC8" w14:textId="457F544D" w:rsidR="00A6621E" w:rsidRDefault="00A6621E" w:rsidP="00A6621E">
            <w:pPr>
              <w:spacing w:before="60" w:after="120"/>
              <w:rPr>
                <w:b/>
              </w:rPr>
            </w:pPr>
            <w:r w:rsidRPr="00E9299D">
              <w:rPr>
                <w:rFonts w:eastAsia="Arial Unicode MS"/>
              </w:rPr>
              <w:t>2005: Université de Rennes, Francie (3 měsíce)</w:t>
            </w:r>
          </w:p>
        </w:tc>
      </w:tr>
      <w:tr w:rsidR="00A6621E" w14:paraId="5C433EFB" w14:textId="77777777" w:rsidTr="009A4974">
        <w:trPr>
          <w:cantSplit/>
          <w:trHeight w:val="470"/>
        </w:trPr>
        <w:tc>
          <w:tcPr>
            <w:tcW w:w="2518" w:type="dxa"/>
            <w:shd w:val="clear" w:color="auto" w:fill="F7CAAC"/>
          </w:tcPr>
          <w:p w14:paraId="6BA04F65" w14:textId="77777777" w:rsidR="00A6621E" w:rsidRDefault="00A6621E" w:rsidP="00A6621E">
            <w:pPr>
              <w:rPr>
                <w:b/>
              </w:rPr>
            </w:pPr>
            <w:r>
              <w:rPr>
                <w:b/>
              </w:rPr>
              <w:t xml:space="preserve">Podpis </w:t>
            </w:r>
          </w:p>
        </w:tc>
        <w:tc>
          <w:tcPr>
            <w:tcW w:w="4536" w:type="dxa"/>
            <w:gridSpan w:val="7"/>
          </w:tcPr>
          <w:p w14:paraId="0012C676" w14:textId="77777777" w:rsidR="00A6621E" w:rsidRDefault="00A6621E" w:rsidP="00A6621E"/>
        </w:tc>
        <w:tc>
          <w:tcPr>
            <w:tcW w:w="786" w:type="dxa"/>
            <w:gridSpan w:val="2"/>
            <w:shd w:val="clear" w:color="auto" w:fill="F7CAAC"/>
          </w:tcPr>
          <w:p w14:paraId="6B545E94" w14:textId="77777777" w:rsidR="00A6621E" w:rsidRDefault="00A6621E" w:rsidP="00A6621E">
            <w:r>
              <w:rPr>
                <w:b/>
              </w:rPr>
              <w:t>datum</w:t>
            </w:r>
          </w:p>
        </w:tc>
        <w:tc>
          <w:tcPr>
            <w:tcW w:w="2220" w:type="dxa"/>
            <w:gridSpan w:val="4"/>
          </w:tcPr>
          <w:p w14:paraId="1EBD3913" w14:textId="77777777" w:rsidR="00A6621E" w:rsidRDefault="00A6621E" w:rsidP="00A6621E"/>
        </w:tc>
      </w:tr>
      <w:bookmarkEnd w:id="344"/>
    </w:tbl>
    <w:p w14:paraId="0DDC8B83" w14:textId="2FC4D548" w:rsidR="00E041AC" w:rsidRDefault="00E041AC">
      <w:r>
        <w:br w:type="page"/>
      </w:r>
    </w:p>
    <w:tbl>
      <w:tblPr>
        <w:tblpPr w:leftFromText="141" w:rightFromText="141" w:vertAnchor="page" w:horzAnchor="margin" w:tblpY="1326"/>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71"/>
        <w:gridCol w:w="658"/>
        <w:gridCol w:w="1721"/>
        <w:gridCol w:w="143"/>
        <w:gridCol w:w="381"/>
        <w:gridCol w:w="186"/>
        <w:gridCol w:w="282"/>
        <w:gridCol w:w="994"/>
        <w:gridCol w:w="709"/>
        <w:gridCol w:w="77"/>
        <w:gridCol w:w="93"/>
        <w:gridCol w:w="567"/>
        <w:gridCol w:w="709"/>
        <w:gridCol w:w="851"/>
      </w:tblGrid>
      <w:tr w:rsidR="00F2523D" w14:paraId="2B9FA228" w14:textId="77777777" w:rsidTr="002401AC">
        <w:tc>
          <w:tcPr>
            <w:tcW w:w="10060" w:type="dxa"/>
            <w:gridSpan w:val="15"/>
            <w:tcBorders>
              <w:bottom w:val="double" w:sz="4" w:space="0" w:color="auto"/>
            </w:tcBorders>
            <w:shd w:val="clear" w:color="auto" w:fill="BDD6EE"/>
          </w:tcPr>
          <w:p w14:paraId="726F1C5A" w14:textId="77777777" w:rsidR="00F2523D" w:rsidRDefault="00F2523D" w:rsidP="002401AC">
            <w:pPr>
              <w:rPr>
                <w:b/>
                <w:sz w:val="28"/>
              </w:rPr>
            </w:pPr>
            <w:bookmarkStart w:id="346" w:name="_Hlk190855018"/>
            <w:r>
              <w:rPr>
                <w:b/>
                <w:sz w:val="28"/>
              </w:rPr>
              <w:lastRenderedPageBreak/>
              <w:t>C-I – Personální zabezpečení</w:t>
            </w:r>
          </w:p>
        </w:tc>
      </w:tr>
      <w:tr w:rsidR="00F2523D" w14:paraId="2F436FBC" w14:textId="77777777" w:rsidTr="002401AC">
        <w:tc>
          <w:tcPr>
            <w:tcW w:w="2518" w:type="dxa"/>
            <w:tcBorders>
              <w:top w:val="double" w:sz="4" w:space="0" w:color="auto"/>
            </w:tcBorders>
            <w:shd w:val="clear" w:color="auto" w:fill="F7CAAC"/>
          </w:tcPr>
          <w:p w14:paraId="261C9CF1" w14:textId="77777777" w:rsidR="00F2523D" w:rsidRDefault="00F2523D" w:rsidP="002401AC">
            <w:pPr>
              <w:rPr>
                <w:b/>
              </w:rPr>
            </w:pPr>
            <w:r>
              <w:rPr>
                <w:b/>
              </w:rPr>
              <w:t>Vysoká škola</w:t>
            </w:r>
          </w:p>
        </w:tc>
        <w:tc>
          <w:tcPr>
            <w:tcW w:w="7542" w:type="dxa"/>
            <w:gridSpan w:val="14"/>
          </w:tcPr>
          <w:p w14:paraId="32BD9D2C" w14:textId="77777777" w:rsidR="00F2523D" w:rsidRDefault="00F2523D" w:rsidP="002401AC">
            <w:pPr>
              <w:tabs>
                <w:tab w:val="left" w:pos="933"/>
              </w:tabs>
            </w:pPr>
            <w:r>
              <w:t>Univerzita Tomáše Bati ve Zlíně</w:t>
            </w:r>
          </w:p>
        </w:tc>
      </w:tr>
      <w:tr w:rsidR="00F2523D" w14:paraId="323E1BB7" w14:textId="77777777" w:rsidTr="002401AC">
        <w:tc>
          <w:tcPr>
            <w:tcW w:w="2518" w:type="dxa"/>
            <w:shd w:val="clear" w:color="auto" w:fill="F7CAAC"/>
          </w:tcPr>
          <w:p w14:paraId="49225577" w14:textId="77777777" w:rsidR="00F2523D" w:rsidRDefault="00F2523D" w:rsidP="002401AC">
            <w:pPr>
              <w:rPr>
                <w:b/>
              </w:rPr>
            </w:pPr>
            <w:r>
              <w:rPr>
                <w:b/>
              </w:rPr>
              <w:t>Součást vysoké školy</w:t>
            </w:r>
          </w:p>
        </w:tc>
        <w:tc>
          <w:tcPr>
            <w:tcW w:w="7542" w:type="dxa"/>
            <w:gridSpan w:val="14"/>
          </w:tcPr>
          <w:p w14:paraId="45358BB9" w14:textId="77777777" w:rsidR="00F2523D" w:rsidRDefault="00F2523D" w:rsidP="002401AC">
            <w:r>
              <w:t>Fakulta technologická</w:t>
            </w:r>
          </w:p>
        </w:tc>
      </w:tr>
      <w:tr w:rsidR="00F2523D" w:rsidRPr="00924C53" w14:paraId="68D55FFD" w14:textId="77777777" w:rsidTr="002401AC">
        <w:tc>
          <w:tcPr>
            <w:tcW w:w="2518" w:type="dxa"/>
            <w:shd w:val="clear" w:color="auto" w:fill="F7CAAC"/>
          </w:tcPr>
          <w:p w14:paraId="13B9F75A" w14:textId="77777777" w:rsidR="00F2523D" w:rsidRDefault="00F2523D" w:rsidP="002401AC">
            <w:pPr>
              <w:rPr>
                <w:b/>
              </w:rPr>
            </w:pPr>
            <w:r>
              <w:rPr>
                <w:b/>
              </w:rPr>
              <w:t>Název studijního programu</w:t>
            </w:r>
          </w:p>
        </w:tc>
        <w:tc>
          <w:tcPr>
            <w:tcW w:w="7542" w:type="dxa"/>
            <w:gridSpan w:val="14"/>
          </w:tcPr>
          <w:p w14:paraId="6052F031" w14:textId="77777777" w:rsidR="00F2523D" w:rsidRPr="00924C53" w:rsidRDefault="00F2523D" w:rsidP="002401AC">
            <w:r w:rsidRPr="00EB4C62">
              <w:t>Materiály a technologie – specializace Polovodičové materiály</w:t>
            </w:r>
          </w:p>
        </w:tc>
      </w:tr>
      <w:tr w:rsidR="00F2523D" w14:paraId="674A09F7" w14:textId="77777777" w:rsidTr="002401AC">
        <w:tc>
          <w:tcPr>
            <w:tcW w:w="2518" w:type="dxa"/>
            <w:shd w:val="clear" w:color="auto" w:fill="F7CAAC"/>
          </w:tcPr>
          <w:p w14:paraId="5CD06518" w14:textId="77777777" w:rsidR="00F2523D" w:rsidRDefault="00F2523D" w:rsidP="002401AC">
            <w:pPr>
              <w:rPr>
                <w:b/>
              </w:rPr>
            </w:pPr>
            <w:r>
              <w:rPr>
                <w:b/>
              </w:rPr>
              <w:t>Jméno a příjmení</w:t>
            </w:r>
          </w:p>
        </w:tc>
        <w:tc>
          <w:tcPr>
            <w:tcW w:w="4536" w:type="dxa"/>
            <w:gridSpan w:val="8"/>
          </w:tcPr>
          <w:p w14:paraId="41C3310C" w14:textId="74CE35F3" w:rsidR="00F2523D" w:rsidRPr="008336AC" w:rsidRDefault="00F2523D" w:rsidP="002401AC">
            <w:pPr>
              <w:rPr>
                <w:b/>
              </w:rPr>
            </w:pPr>
            <w:bookmarkStart w:id="347" w:name="Mrázek"/>
            <w:bookmarkEnd w:id="347"/>
            <w:r>
              <w:rPr>
                <w:b/>
              </w:rPr>
              <w:t>Jan Mrázek</w:t>
            </w:r>
          </w:p>
        </w:tc>
        <w:tc>
          <w:tcPr>
            <w:tcW w:w="709" w:type="dxa"/>
            <w:shd w:val="clear" w:color="auto" w:fill="F7CAAC"/>
          </w:tcPr>
          <w:p w14:paraId="783D5F57" w14:textId="77777777" w:rsidR="00F2523D" w:rsidRDefault="00F2523D" w:rsidP="002401AC">
            <w:pPr>
              <w:rPr>
                <w:b/>
              </w:rPr>
            </w:pPr>
            <w:r>
              <w:rPr>
                <w:b/>
              </w:rPr>
              <w:t>Tituly</w:t>
            </w:r>
          </w:p>
        </w:tc>
        <w:tc>
          <w:tcPr>
            <w:tcW w:w="2297" w:type="dxa"/>
            <w:gridSpan w:val="5"/>
          </w:tcPr>
          <w:p w14:paraId="657F7F78" w14:textId="77777777" w:rsidR="00F2523D" w:rsidRDefault="00F2523D" w:rsidP="002401AC">
            <w:r>
              <w:t>Ing., Ph.D.</w:t>
            </w:r>
          </w:p>
        </w:tc>
      </w:tr>
      <w:tr w:rsidR="00F2523D" w:rsidRPr="00E64DB3" w14:paraId="06AC7220" w14:textId="77777777" w:rsidTr="002401AC">
        <w:tc>
          <w:tcPr>
            <w:tcW w:w="2518" w:type="dxa"/>
            <w:shd w:val="clear" w:color="auto" w:fill="F7CAAC"/>
          </w:tcPr>
          <w:p w14:paraId="1E6D2DBC" w14:textId="77777777" w:rsidR="00F2523D" w:rsidRDefault="00F2523D" w:rsidP="002401AC">
            <w:pPr>
              <w:rPr>
                <w:b/>
              </w:rPr>
            </w:pPr>
            <w:r>
              <w:rPr>
                <w:b/>
              </w:rPr>
              <w:t>Rok narození</w:t>
            </w:r>
          </w:p>
        </w:tc>
        <w:tc>
          <w:tcPr>
            <w:tcW w:w="829" w:type="dxa"/>
            <w:gridSpan w:val="2"/>
          </w:tcPr>
          <w:p w14:paraId="5D805971" w14:textId="1EEABE50" w:rsidR="00F2523D" w:rsidRDefault="0061011A" w:rsidP="002401AC">
            <w:r>
              <w:t>1977</w:t>
            </w:r>
          </w:p>
        </w:tc>
        <w:tc>
          <w:tcPr>
            <w:tcW w:w="1721" w:type="dxa"/>
            <w:shd w:val="clear" w:color="auto" w:fill="F7CAAC"/>
          </w:tcPr>
          <w:p w14:paraId="1FF41D38" w14:textId="77777777" w:rsidR="00F2523D" w:rsidRDefault="00F2523D" w:rsidP="002401AC">
            <w:pPr>
              <w:rPr>
                <w:b/>
              </w:rPr>
            </w:pPr>
            <w:r>
              <w:rPr>
                <w:b/>
              </w:rPr>
              <w:t>typ vztahu k VŠ</w:t>
            </w:r>
          </w:p>
        </w:tc>
        <w:tc>
          <w:tcPr>
            <w:tcW w:w="992" w:type="dxa"/>
            <w:gridSpan w:val="4"/>
          </w:tcPr>
          <w:p w14:paraId="7311A6A9" w14:textId="74A4C91B" w:rsidR="00F2523D" w:rsidRPr="0061011A" w:rsidRDefault="0061011A" w:rsidP="002401AC">
            <w:r w:rsidRPr="0061011A">
              <w:t>pp.</w:t>
            </w:r>
          </w:p>
        </w:tc>
        <w:tc>
          <w:tcPr>
            <w:tcW w:w="994" w:type="dxa"/>
            <w:shd w:val="clear" w:color="auto" w:fill="F7CAAC"/>
          </w:tcPr>
          <w:p w14:paraId="07339FE1" w14:textId="77777777" w:rsidR="00F2523D" w:rsidRPr="00E64DB3" w:rsidRDefault="00F2523D" w:rsidP="002401AC">
            <w:pPr>
              <w:rPr>
                <w:b/>
              </w:rPr>
            </w:pPr>
            <w:r w:rsidRPr="00E64DB3">
              <w:rPr>
                <w:b/>
              </w:rPr>
              <w:t>rozsah</w:t>
            </w:r>
          </w:p>
        </w:tc>
        <w:tc>
          <w:tcPr>
            <w:tcW w:w="709" w:type="dxa"/>
          </w:tcPr>
          <w:p w14:paraId="62891F3A" w14:textId="3D3D8CE8" w:rsidR="00F2523D" w:rsidRPr="0013244D" w:rsidRDefault="0013244D" w:rsidP="002401AC">
            <w:r w:rsidRPr="0013244D">
              <w:t>12</w:t>
            </w:r>
          </w:p>
        </w:tc>
        <w:tc>
          <w:tcPr>
            <w:tcW w:w="737" w:type="dxa"/>
            <w:gridSpan w:val="3"/>
            <w:shd w:val="clear" w:color="auto" w:fill="F7CAAC"/>
          </w:tcPr>
          <w:p w14:paraId="417FDF85" w14:textId="77777777" w:rsidR="00F2523D" w:rsidRPr="00E64DB3" w:rsidRDefault="00F2523D" w:rsidP="002401AC">
            <w:pPr>
              <w:rPr>
                <w:b/>
              </w:rPr>
            </w:pPr>
            <w:r w:rsidRPr="00E64DB3">
              <w:rPr>
                <w:b/>
              </w:rPr>
              <w:t>do kdy</w:t>
            </w:r>
          </w:p>
        </w:tc>
        <w:tc>
          <w:tcPr>
            <w:tcW w:w="1560" w:type="dxa"/>
            <w:gridSpan w:val="2"/>
          </w:tcPr>
          <w:p w14:paraId="61AEB6EC" w14:textId="74A5BD53" w:rsidR="00F2523D" w:rsidRPr="0061011A" w:rsidRDefault="0061011A" w:rsidP="002401AC">
            <w:r w:rsidRPr="0061011A">
              <w:t>08/2025</w:t>
            </w:r>
          </w:p>
        </w:tc>
      </w:tr>
      <w:tr w:rsidR="00F2523D" w:rsidRPr="00E64DB3" w14:paraId="1F4FEB2B" w14:textId="77777777" w:rsidTr="002401AC">
        <w:tc>
          <w:tcPr>
            <w:tcW w:w="5068" w:type="dxa"/>
            <w:gridSpan w:val="4"/>
            <w:shd w:val="clear" w:color="auto" w:fill="F7CAAC"/>
          </w:tcPr>
          <w:p w14:paraId="20A2E8CE" w14:textId="77777777" w:rsidR="00F2523D" w:rsidRDefault="00F2523D" w:rsidP="002401AC">
            <w:pPr>
              <w:jc w:val="both"/>
              <w:rPr>
                <w:b/>
              </w:rPr>
            </w:pPr>
            <w:r>
              <w:rPr>
                <w:b/>
              </w:rPr>
              <w:t>Typ vztahu na součásti VŠ, která uskutečňuje st. program</w:t>
            </w:r>
          </w:p>
        </w:tc>
        <w:tc>
          <w:tcPr>
            <w:tcW w:w="992" w:type="dxa"/>
            <w:gridSpan w:val="4"/>
          </w:tcPr>
          <w:p w14:paraId="24C9DCA3" w14:textId="2425EA93" w:rsidR="00F2523D" w:rsidRPr="0061011A" w:rsidRDefault="0061011A" w:rsidP="002401AC">
            <w:r w:rsidRPr="0061011A">
              <w:t>pp.</w:t>
            </w:r>
          </w:p>
        </w:tc>
        <w:tc>
          <w:tcPr>
            <w:tcW w:w="994" w:type="dxa"/>
            <w:shd w:val="clear" w:color="auto" w:fill="F7CAAC"/>
          </w:tcPr>
          <w:p w14:paraId="6F221CB9" w14:textId="77777777" w:rsidR="00F2523D" w:rsidRPr="00E64DB3" w:rsidRDefault="00F2523D" w:rsidP="002401AC">
            <w:pPr>
              <w:rPr>
                <w:b/>
              </w:rPr>
            </w:pPr>
            <w:r w:rsidRPr="00E64DB3">
              <w:rPr>
                <w:b/>
              </w:rPr>
              <w:t>rozsah</w:t>
            </w:r>
          </w:p>
        </w:tc>
        <w:tc>
          <w:tcPr>
            <w:tcW w:w="709" w:type="dxa"/>
          </w:tcPr>
          <w:p w14:paraId="0AB4D84D" w14:textId="52EE194D" w:rsidR="00F2523D" w:rsidRPr="0013244D" w:rsidRDefault="0013244D" w:rsidP="002401AC">
            <w:r w:rsidRPr="0013244D">
              <w:t>12</w:t>
            </w:r>
          </w:p>
        </w:tc>
        <w:tc>
          <w:tcPr>
            <w:tcW w:w="737" w:type="dxa"/>
            <w:gridSpan w:val="3"/>
            <w:shd w:val="clear" w:color="auto" w:fill="F7CAAC"/>
          </w:tcPr>
          <w:p w14:paraId="56DAB573" w14:textId="77777777" w:rsidR="00F2523D" w:rsidRPr="00E64DB3" w:rsidRDefault="00F2523D" w:rsidP="002401AC">
            <w:pPr>
              <w:rPr>
                <w:b/>
              </w:rPr>
            </w:pPr>
            <w:r w:rsidRPr="00E64DB3">
              <w:rPr>
                <w:b/>
              </w:rPr>
              <w:t>do kdy</w:t>
            </w:r>
          </w:p>
        </w:tc>
        <w:tc>
          <w:tcPr>
            <w:tcW w:w="1560" w:type="dxa"/>
            <w:gridSpan w:val="2"/>
          </w:tcPr>
          <w:p w14:paraId="1F6FCE74" w14:textId="3248F97C" w:rsidR="00F2523D" w:rsidRPr="0061011A" w:rsidRDefault="0061011A" w:rsidP="002401AC">
            <w:r w:rsidRPr="0061011A">
              <w:t>08/2025</w:t>
            </w:r>
          </w:p>
        </w:tc>
      </w:tr>
      <w:tr w:rsidR="00F2523D" w14:paraId="435B307A" w14:textId="77777777" w:rsidTr="002401AC">
        <w:tc>
          <w:tcPr>
            <w:tcW w:w="6060" w:type="dxa"/>
            <w:gridSpan w:val="8"/>
            <w:shd w:val="clear" w:color="auto" w:fill="F7CAAC"/>
          </w:tcPr>
          <w:p w14:paraId="57FD9ED8" w14:textId="77777777" w:rsidR="00F2523D" w:rsidRDefault="00F2523D" w:rsidP="002401AC">
            <w:r>
              <w:rPr>
                <w:b/>
              </w:rPr>
              <w:t>Další současná působení jako akademický pracovník na jiných VŠ</w:t>
            </w:r>
          </w:p>
        </w:tc>
        <w:tc>
          <w:tcPr>
            <w:tcW w:w="1703" w:type="dxa"/>
            <w:gridSpan w:val="2"/>
            <w:shd w:val="clear" w:color="auto" w:fill="F7CAAC"/>
          </w:tcPr>
          <w:p w14:paraId="37C3B696" w14:textId="77777777" w:rsidR="00F2523D" w:rsidRDefault="00F2523D" w:rsidP="002401AC">
            <w:pPr>
              <w:rPr>
                <w:b/>
              </w:rPr>
            </w:pPr>
            <w:r>
              <w:rPr>
                <w:b/>
              </w:rPr>
              <w:t>typ prac. vztahu</w:t>
            </w:r>
          </w:p>
        </w:tc>
        <w:tc>
          <w:tcPr>
            <w:tcW w:w="2297" w:type="dxa"/>
            <w:gridSpan w:val="5"/>
            <w:shd w:val="clear" w:color="auto" w:fill="F7CAAC"/>
          </w:tcPr>
          <w:p w14:paraId="6A406478" w14:textId="77777777" w:rsidR="00F2523D" w:rsidRDefault="00F2523D" w:rsidP="002401AC">
            <w:pPr>
              <w:rPr>
                <w:b/>
              </w:rPr>
            </w:pPr>
            <w:r>
              <w:rPr>
                <w:b/>
              </w:rPr>
              <w:t>rozsah</w:t>
            </w:r>
          </w:p>
        </w:tc>
      </w:tr>
      <w:tr w:rsidR="00F2523D" w:rsidRPr="006E79E3" w14:paraId="07DBE002" w14:textId="77777777" w:rsidTr="002401AC">
        <w:tc>
          <w:tcPr>
            <w:tcW w:w="6060" w:type="dxa"/>
            <w:gridSpan w:val="8"/>
          </w:tcPr>
          <w:p w14:paraId="1C5F8CD8" w14:textId="68AA6E69" w:rsidR="00F2523D" w:rsidRPr="004D0E50" w:rsidRDefault="0061011A" w:rsidP="002401AC">
            <w:r w:rsidRPr="004D0E50">
              <w:t>AV ČR, Ústav fotoniky a elektroniky</w:t>
            </w:r>
          </w:p>
        </w:tc>
        <w:tc>
          <w:tcPr>
            <w:tcW w:w="1703" w:type="dxa"/>
            <w:gridSpan w:val="2"/>
          </w:tcPr>
          <w:p w14:paraId="18AAE9C0" w14:textId="5176DC80" w:rsidR="00F2523D" w:rsidRPr="004D0E50" w:rsidRDefault="0061011A" w:rsidP="002401AC">
            <w:r w:rsidRPr="004D0E50">
              <w:t>pp.</w:t>
            </w:r>
          </w:p>
        </w:tc>
        <w:tc>
          <w:tcPr>
            <w:tcW w:w="2297" w:type="dxa"/>
            <w:gridSpan w:val="5"/>
          </w:tcPr>
          <w:p w14:paraId="6FD635D3" w14:textId="28A77131" w:rsidR="00F2523D" w:rsidRPr="004D0E50" w:rsidRDefault="0061011A" w:rsidP="002401AC">
            <w:r w:rsidRPr="004D0E50">
              <w:t>40</w:t>
            </w:r>
          </w:p>
        </w:tc>
      </w:tr>
      <w:tr w:rsidR="00F2523D" w14:paraId="03552C83" w14:textId="77777777" w:rsidTr="002401AC">
        <w:tc>
          <w:tcPr>
            <w:tcW w:w="6060" w:type="dxa"/>
            <w:gridSpan w:val="8"/>
          </w:tcPr>
          <w:p w14:paraId="192D660D" w14:textId="77777777" w:rsidR="00F2523D" w:rsidRDefault="00F2523D" w:rsidP="002401AC"/>
        </w:tc>
        <w:tc>
          <w:tcPr>
            <w:tcW w:w="1703" w:type="dxa"/>
            <w:gridSpan w:val="2"/>
          </w:tcPr>
          <w:p w14:paraId="7DB0B279" w14:textId="77777777" w:rsidR="00F2523D" w:rsidRDefault="00F2523D" w:rsidP="002401AC"/>
        </w:tc>
        <w:tc>
          <w:tcPr>
            <w:tcW w:w="2297" w:type="dxa"/>
            <w:gridSpan w:val="5"/>
          </w:tcPr>
          <w:p w14:paraId="7EBBBD2C" w14:textId="77777777" w:rsidR="00F2523D" w:rsidRDefault="00F2523D" w:rsidP="002401AC"/>
        </w:tc>
      </w:tr>
      <w:tr w:rsidR="00F2523D" w14:paraId="13CDE19D" w14:textId="77777777" w:rsidTr="002401AC">
        <w:tc>
          <w:tcPr>
            <w:tcW w:w="10060" w:type="dxa"/>
            <w:gridSpan w:val="15"/>
            <w:shd w:val="clear" w:color="auto" w:fill="F7CAAC"/>
          </w:tcPr>
          <w:p w14:paraId="759943E0" w14:textId="77777777" w:rsidR="00F2523D" w:rsidRDefault="00F2523D" w:rsidP="002401AC">
            <w:r>
              <w:rPr>
                <w:b/>
              </w:rPr>
              <w:t>Předměty příslušného studijního programu a způsob zapojení do jejich výuky, příp. další zapojení do uskutečňování studijního programu</w:t>
            </w:r>
          </w:p>
        </w:tc>
      </w:tr>
      <w:tr w:rsidR="00F2523D" w:rsidRPr="002827C6" w14:paraId="45824D6A" w14:textId="77777777" w:rsidTr="002401AC">
        <w:trPr>
          <w:trHeight w:val="226"/>
        </w:trPr>
        <w:tc>
          <w:tcPr>
            <w:tcW w:w="10060" w:type="dxa"/>
            <w:gridSpan w:val="15"/>
            <w:tcBorders>
              <w:top w:val="nil"/>
            </w:tcBorders>
          </w:tcPr>
          <w:p w14:paraId="5C550A8B" w14:textId="648A39A5" w:rsidR="00F2523D" w:rsidRPr="002827C6" w:rsidRDefault="006F512E" w:rsidP="006F512E">
            <w:pPr>
              <w:spacing w:before="120" w:after="120"/>
            </w:pPr>
            <w:r w:rsidRPr="006F512E">
              <w:rPr>
                <w:b/>
                <w:bCs/>
              </w:rPr>
              <w:t>Nekovové materiály</w:t>
            </w:r>
            <w:r>
              <w:t xml:space="preserve"> (100% p)</w:t>
            </w:r>
          </w:p>
        </w:tc>
      </w:tr>
      <w:tr w:rsidR="00F2523D" w:rsidRPr="002827C6" w14:paraId="6FE4FCA9" w14:textId="77777777" w:rsidTr="002401AC">
        <w:trPr>
          <w:trHeight w:val="224"/>
        </w:trPr>
        <w:tc>
          <w:tcPr>
            <w:tcW w:w="10060" w:type="dxa"/>
            <w:gridSpan w:val="15"/>
            <w:tcBorders>
              <w:top w:val="nil"/>
            </w:tcBorders>
            <w:shd w:val="clear" w:color="auto" w:fill="FBD4B4"/>
          </w:tcPr>
          <w:p w14:paraId="32E0A9F5" w14:textId="25E080F0" w:rsidR="00F2523D" w:rsidRPr="002827C6" w:rsidRDefault="004964CD" w:rsidP="002401AC">
            <w:pPr>
              <w:rPr>
                <w:b/>
              </w:rPr>
            </w:pPr>
            <w:r w:rsidRPr="002827C6">
              <w:rPr>
                <w:b/>
              </w:rPr>
              <w:t>Z</w:t>
            </w:r>
            <w:r w:rsidR="00F2523D" w:rsidRPr="002827C6">
              <w:rPr>
                <w:b/>
              </w:rPr>
              <w:t>apojení do výuky v dalších studijních programech na téže vysoké škole (pouze u garantů ZT a PZ předmětů)</w:t>
            </w:r>
          </w:p>
        </w:tc>
      </w:tr>
      <w:tr w:rsidR="00F2523D" w:rsidRPr="002827C6" w14:paraId="2A8EBB09" w14:textId="77777777" w:rsidTr="002401AC">
        <w:trPr>
          <w:trHeight w:val="340"/>
        </w:trPr>
        <w:tc>
          <w:tcPr>
            <w:tcW w:w="2689" w:type="dxa"/>
            <w:gridSpan w:val="2"/>
            <w:tcBorders>
              <w:top w:val="nil"/>
            </w:tcBorders>
          </w:tcPr>
          <w:p w14:paraId="3EBDC55F" w14:textId="77777777" w:rsidR="00F2523D" w:rsidRPr="002827C6" w:rsidRDefault="00F2523D" w:rsidP="002401AC">
            <w:pPr>
              <w:jc w:val="both"/>
              <w:rPr>
                <w:b/>
              </w:rPr>
            </w:pPr>
            <w:r w:rsidRPr="002827C6">
              <w:rPr>
                <w:b/>
              </w:rPr>
              <w:t>Název studijního předmětu</w:t>
            </w:r>
          </w:p>
        </w:tc>
        <w:tc>
          <w:tcPr>
            <w:tcW w:w="2522" w:type="dxa"/>
            <w:gridSpan w:val="3"/>
            <w:tcBorders>
              <w:top w:val="nil"/>
            </w:tcBorders>
          </w:tcPr>
          <w:p w14:paraId="1149AF99" w14:textId="77777777" w:rsidR="00F2523D" w:rsidRPr="002827C6" w:rsidRDefault="00F2523D" w:rsidP="002401AC">
            <w:pPr>
              <w:jc w:val="both"/>
              <w:rPr>
                <w:b/>
              </w:rPr>
            </w:pPr>
            <w:r w:rsidRPr="002827C6">
              <w:rPr>
                <w:b/>
              </w:rPr>
              <w:t>Název studijního programu</w:t>
            </w:r>
          </w:p>
        </w:tc>
        <w:tc>
          <w:tcPr>
            <w:tcW w:w="567" w:type="dxa"/>
            <w:gridSpan w:val="2"/>
            <w:tcBorders>
              <w:top w:val="nil"/>
            </w:tcBorders>
          </w:tcPr>
          <w:p w14:paraId="52E22B24" w14:textId="77777777" w:rsidR="00F2523D" w:rsidRPr="002827C6" w:rsidRDefault="00F2523D" w:rsidP="002401AC">
            <w:pPr>
              <w:jc w:val="both"/>
              <w:rPr>
                <w:b/>
              </w:rPr>
            </w:pPr>
            <w:r w:rsidRPr="002827C6">
              <w:rPr>
                <w:b/>
              </w:rPr>
              <w:t>Sem.</w:t>
            </w:r>
          </w:p>
        </w:tc>
        <w:tc>
          <w:tcPr>
            <w:tcW w:w="2155" w:type="dxa"/>
            <w:gridSpan w:val="5"/>
            <w:tcBorders>
              <w:top w:val="nil"/>
            </w:tcBorders>
          </w:tcPr>
          <w:p w14:paraId="499DE483" w14:textId="77777777" w:rsidR="00F2523D" w:rsidRPr="002827C6" w:rsidRDefault="00F2523D" w:rsidP="002401AC">
            <w:pPr>
              <w:jc w:val="both"/>
              <w:rPr>
                <w:b/>
              </w:rPr>
            </w:pPr>
            <w:r w:rsidRPr="002827C6">
              <w:rPr>
                <w:b/>
              </w:rPr>
              <w:t>Role ve výuce daného předmětu</w:t>
            </w:r>
          </w:p>
        </w:tc>
        <w:tc>
          <w:tcPr>
            <w:tcW w:w="2127" w:type="dxa"/>
            <w:gridSpan w:val="3"/>
            <w:tcBorders>
              <w:top w:val="nil"/>
            </w:tcBorders>
          </w:tcPr>
          <w:p w14:paraId="495446A9" w14:textId="77777777" w:rsidR="00F2523D" w:rsidRDefault="00F2523D" w:rsidP="002401AC">
            <w:pPr>
              <w:jc w:val="both"/>
              <w:rPr>
                <w:b/>
              </w:rPr>
            </w:pPr>
            <w:r w:rsidRPr="0053377E">
              <w:rPr>
                <w:b/>
                <w:i/>
              </w:rPr>
              <w:t>(</w:t>
            </w:r>
            <w:r w:rsidRPr="00F20AEF">
              <w:rPr>
                <w:b/>
                <w:i/>
                <w:iCs/>
              </w:rPr>
              <w:t>nepovinný údaj</w:t>
            </w:r>
            <w:r w:rsidRPr="0053377E">
              <w:rPr>
                <w:b/>
                <w:i/>
              </w:rPr>
              <w:t>)</w:t>
            </w:r>
            <w:r>
              <w:rPr>
                <w:b/>
              </w:rPr>
              <w:t xml:space="preserve"> </w:t>
            </w:r>
          </w:p>
          <w:p w14:paraId="4127AFC4" w14:textId="77777777" w:rsidR="00F2523D" w:rsidRPr="002827C6" w:rsidRDefault="00F2523D" w:rsidP="002401AC">
            <w:pPr>
              <w:jc w:val="both"/>
              <w:rPr>
                <w:b/>
              </w:rPr>
            </w:pPr>
            <w:r w:rsidRPr="002827C6">
              <w:rPr>
                <w:b/>
              </w:rPr>
              <w:t>Počet hodin za semestr</w:t>
            </w:r>
          </w:p>
        </w:tc>
      </w:tr>
      <w:tr w:rsidR="00F2523D" w:rsidRPr="0008625F" w14:paraId="2238053B" w14:textId="77777777" w:rsidTr="002401AC">
        <w:trPr>
          <w:trHeight w:val="284"/>
        </w:trPr>
        <w:tc>
          <w:tcPr>
            <w:tcW w:w="2689" w:type="dxa"/>
            <w:gridSpan w:val="2"/>
            <w:tcBorders>
              <w:top w:val="nil"/>
            </w:tcBorders>
            <w:vAlign w:val="center"/>
          </w:tcPr>
          <w:p w14:paraId="40AA1106" w14:textId="0842C3A2" w:rsidR="00F2523D" w:rsidRPr="004D6AD4" w:rsidRDefault="00943228" w:rsidP="004D6AD4">
            <w:r w:rsidRPr="004D6AD4">
              <w:t>Nekovové materiály a technologie</w:t>
            </w:r>
          </w:p>
        </w:tc>
        <w:tc>
          <w:tcPr>
            <w:tcW w:w="2522" w:type="dxa"/>
            <w:gridSpan w:val="3"/>
            <w:tcBorders>
              <w:top w:val="nil"/>
            </w:tcBorders>
            <w:vAlign w:val="center"/>
          </w:tcPr>
          <w:p w14:paraId="7EC5B1C9" w14:textId="0D51CB25" w:rsidR="00F2523D" w:rsidRPr="004D6AD4" w:rsidRDefault="00943228" w:rsidP="004D6AD4">
            <w:r w:rsidRPr="004D6AD4">
              <w:t xml:space="preserve">NMgr Materiálové inženýrství a </w:t>
            </w:r>
            <w:r w:rsidR="004D6AD4" w:rsidRPr="004D6AD4">
              <w:t>n</w:t>
            </w:r>
            <w:r w:rsidRPr="004D6AD4">
              <w:t>anotechnologie</w:t>
            </w:r>
          </w:p>
        </w:tc>
        <w:tc>
          <w:tcPr>
            <w:tcW w:w="567" w:type="dxa"/>
            <w:gridSpan w:val="2"/>
            <w:tcBorders>
              <w:top w:val="nil"/>
            </w:tcBorders>
            <w:vAlign w:val="center"/>
          </w:tcPr>
          <w:p w14:paraId="014257EC" w14:textId="20D51C2C" w:rsidR="00F2523D" w:rsidRPr="004D6AD4" w:rsidRDefault="00943228" w:rsidP="004D6AD4">
            <w:pPr>
              <w:jc w:val="center"/>
            </w:pPr>
            <w:r w:rsidRPr="004D6AD4">
              <w:t>2/ZS</w:t>
            </w:r>
          </w:p>
        </w:tc>
        <w:tc>
          <w:tcPr>
            <w:tcW w:w="2155" w:type="dxa"/>
            <w:gridSpan w:val="5"/>
            <w:tcBorders>
              <w:top w:val="nil"/>
            </w:tcBorders>
            <w:vAlign w:val="center"/>
          </w:tcPr>
          <w:p w14:paraId="69339B6D" w14:textId="7153BAA6" w:rsidR="00F2523D" w:rsidRPr="004D6AD4" w:rsidRDefault="00943228" w:rsidP="004D6AD4">
            <w:r w:rsidRPr="004D6AD4">
              <w:t>Přednášející</w:t>
            </w:r>
          </w:p>
        </w:tc>
        <w:tc>
          <w:tcPr>
            <w:tcW w:w="2127" w:type="dxa"/>
            <w:gridSpan w:val="3"/>
            <w:tcBorders>
              <w:top w:val="nil"/>
            </w:tcBorders>
            <w:vAlign w:val="center"/>
          </w:tcPr>
          <w:p w14:paraId="7BDE8242" w14:textId="77777777" w:rsidR="00F2523D" w:rsidRPr="004D6AD4" w:rsidRDefault="00F2523D" w:rsidP="004D6AD4"/>
        </w:tc>
      </w:tr>
      <w:tr w:rsidR="00F2523D" w:rsidRPr="0008625F" w14:paraId="6887ED1D" w14:textId="77777777" w:rsidTr="002401AC">
        <w:trPr>
          <w:trHeight w:val="284"/>
        </w:trPr>
        <w:tc>
          <w:tcPr>
            <w:tcW w:w="2689" w:type="dxa"/>
            <w:gridSpan w:val="2"/>
            <w:tcBorders>
              <w:top w:val="nil"/>
            </w:tcBorders>
            <w:vAlign w:val="center"/>
          </w:tcPr>
          <w:p w14:paraId="5A2D6799" w14:textId="3A03F210" w:rsidR="00F2523D" w:rsidRPr="004D6AD4" w:rsidRDefault="00943228" w:rsidP="004D6AD4">
            <w:r w:rsidRPr="004D6AD4">
              <w:t>Pokročilé materiály a technologie</w:t>
            </w:r>
          </w:p>
        </w:tc>
        <w:tc>
          <w:tcPr>
            <w:tcW w:w="2522" w:type="dxa"/>
            <w:gridSpan w:val="3"/>
            <w:tcBorders>
              <w:top w:val="nil"/>
            </w:tcBorders>
            <w:vAlign w:val="center"/>
          </w:tcPr>
          <w:p w14:paraId="1AEC3725" w14:textId="10F454C4" w:rsidR="00F2523D" w:rsidRPr="004D6AD4" w:rsidRDefault="00943228" w:rsidP="004D6AD4">
            <w:r w:rsidRPr="004D6AD4">
              <w:t>NMgr Inženýrství polymerů</w:t>
            </w:r>
          </w:p>
        </w:tc>
        <w:tc>
          <w:tcPr>
            <w:tcW w:w="567" w:type="dxa"/>
            <w:gridSpan w:val="2"/>
            <w:tcBorders>
              <w:top w:val="nil"/>
            </w:tcBorders>
            <w:vAlign w:val="center"/>
          </w:tcPr>
          <w:p w14:paraId="730C42C2" w14:textId="07512F22" w:rsidR="00F2523D" w:rsidRPr="004D6AD4" w:rsidRDefault="00943228" w:rsidP="004D6AD4">
            <w:pPr>
              <w:jc w:val="center"/>
            </w:pPr>
            <w:r w:rsidRPr="004D6AD4">
              <w:t>2/ZS</w:t>
            </w:r>
          </w:p>
        </w:tc>
        <w:tc>
          <w:tcPr>
            <w:tcW w:w="2155" w:type="dxa"/>
            <w:gridSpan w:val="5"/>
            <w:tcBorders>
              <w:top w:val="nil"/>
            </w:tcBorders>
            <w:vAlign w:val="center"/>
          </w:tcPr>
          <w:p w14:paraId="3869EEC9" w14:textId="79B443B8" w:rsidR="00F2523D" w:rsidRPr="004D6AD4" w:rsidRDefault="00943228" w:rsidP="004D6AD4">
            <w:r w:rsidRPr="004D6AD4">
              <w:t>Přednášející</w:t>
            </w:r>
          </w:p>
        </w:tc>
        <w:tc>
          <w:tcPr>
            <w:tcW w:w="2127" w:type="dxa"/>
            <w:gridSpan w:val="3"/>
            <w:tcBorders>
              <w:top w:val="nil"/>
            </w:tcBorders>
            <w:vAlign w:val="center"/>
          </w:tcPr>
          <w:p w14:paraId="52FA547C" w14:textId="77777777" w:rsidR="00F2523D" w:rsidRPr="004D6AD4" w:rsidRDefault="00F2523D" w:rsidP="004D6AD4"/>
        </w:tc>
      </w:tr>
      <w:tr w:rsidR="00F2523D" w:rsidRPr="0008625F" w14:paraId="65292442" w14:textId="77777777" w:rsidTr="002401AC">
        <w:trPr>
          <w:trHeight w:val="284"/>
        </w:trPr>
        <w:tc>
          <w:tcPr>
            <w:tcW w:w="2689" w:type="dxa"/>
            <w:gridSpan w:val="2"/>
            <w:tcBorders>
              <w:top w:val="nil"/>
            </w:tcBorders>
            <w:vAlign w:val="center"/>
          </w:tcPr>
          <w:p w14:paraId="41A06A18" w14:textId="64EB5470" w:rsidR="00F2523D" w:rsidRPr="004D6AD4" w:rsidRDefault="00943228" w:rsidP="004D6AD4">
            <w:r w:rsidRPr="004D6AD4">
              <w:t>Technologie výroby keramických a kovových biomateriálů</w:t>
            </w:r>
          </w:p>
        </w:tc>
        <w:tc>
          <w:tcPr>
            <w:tcW w:w="2522" w:type="dxa"/>
            <w:gridSpan w:val="3"/>
            <w:tcBorders>
              <w:top w:val="nil"/>
            </w:tcBorders>
            <w:vAlign w:val="center"/>
          </w:tcPr>
          <w:p w14:paraId="4212FE86" w14:textId="3E182D34" w:rsidR="00F2523D" w:rsidRPr="004D6AD4" w:rsidRDefault="00943228" w:rsidP="004D6AD4">
            <w:r w:rsidRPr="004D6AD4">
              <w:t>NMgr Biomateriály a kosmetika</w:t>
            </w:r>
          </w:p>
        </w:tc>
        <w:tc>
          <w:tcPr>
            <w:tcW w:w="567" w:type="dxa"/>
            <w:gridSpan w:val="2"/>
            <w:tcBorders>
              <w:top w:val="nil"/>
            </w:tcBorders>
            <w:vAlign w:val="center"/>
          </w:tcPr>
          <w:p w14:paraId="6DBB326B" w14:textId="6AF551A4" w:rsidR="00F2523D" w:rsidRPr="004D6AD4" w:rsidRDefault="00943228" w:rsidP="004D6AD4">
            <w:pPr>
              <w:jc w:val="center"/>
            </w:pPr>
            <w:r w:rsidRPr="004D6AD4">
              <w:t>1/LS</w:t>
            </w:r>
          </w:p>
        </w:tc>
        <w:tc>
          <w:tcPr>
            <w:tcW w:w="2155" w:type="dxa"/>
            <w:gridSpan w:val="5"/>
            <w:tcBorders>
              <w:top w:val="nil"/>
            </w:tcBorders>
            <w:vAlign w:val="center"/>
          </w:tcPr>
          <w:p w14:paraId="418A279C" w14:textId="50C69C26" w:rsidR="00F2523D" w:rsidRPr="004D6AD4" w:rsidRDefault="00943228" w:rsidP="00AB7E99">
            <w:r w:rsidRPr="004D6AD4">
              <w:t>Garant, Přednášející,</w:t>
            </w:r>
            <w:r w:rsidR="00AB7E99">
              <w:t xml:space="preserve"> </w:t>
            </w:r>
            <w:r w:rsidRPr="004D6AD4">
              <w:t>Vede seminář</w:t>
            </w:r>
          </w:p>
        </w:tc>
        <w:tc>
          <w:tcPr>
            <w:tcW w:w="2127" w:type="dxa"/>
            <w:gridSpan w:val="3"/>
            <w:tcBorders>
              <w:top w:val="nil"/>
            </w:tcBorders>
            <w:vAlign w:val="center"/>
          </w:tcPr>
          <w:p w14:paraId="6C1E6582" w14:textId="77777777" w:rsidR="00F2523D" w:rsidRPr="004D6AD4" w:rsidRDefault="00F2523D" w:rsidP="004D6AD4"/>
        </w:tc>
      </w:tr>
      <w:tr w:rsidR="00F2523D" w14:paraId="01124EE7" w14:textId="77777777" w:rsidTr="002401AC">
        <w:tc>
          <w:tcPr>
            <w:tcW w:w="10060" w:type="dxa"/>
            <w:gridSpan w:val="15"/>
            <w:shd w:val="clear" w:color="auto" w:fill="F7CAAC"/>
          </w:tcPr>
          <w:p w14:paraId="7660F7E0" w14:textId="77777777" w:rsidR="00F2523D" w:rsidRDefault="00F2523D" w:rsidP="002401AC">
            <w:r>
              <w:rPr>
                <w:b/>
              </w:rPr>
              <w:t xml:space="preserve">Údaje o vzdělání na VŠ </w:t>
            </w:r>
          </w:p>
        </w:tc>
      </w:tr>
      <w:tr w:rsidR="00F2523D" w14:paraId="10B4836F" w14:textId="77777777" w:rsidTr="002401AC">
        <w:trPr>
          <w:trHeight w:val="356"/>
        </w:trPr>
        <w:tc>
          <w:tcPr>
            <w:tcW w:w="10060" w:type="dxa"/>
            <w:gridSpan w:val="15"/>
          </w:tcPr>
          <w:p w14:paraId="4B7F73FB" w14:textId="70E56E2B" w:rsidR="0061011A" w:rsidRPr="0061011A" w:rsidRDefault="0061011A" w:rsidP="0061011A">
            <w:pPr>
              <w:spacing w:before="120" w:after="60"/>
            </w:pPr>
            <w:r w:rsidRPr="0061011A">
              <w:rPr>
                <w:rFonts w:eastAsia="Arial Unicode MS"/>
              </w:rPr>
              <w:t xml:space="preserve">2011: </w:t>
            </w:r>
            <w:r w:rsidRPr="0061011A">
              <w:t>UK Praha, PřF, SP</w:t>
            </w:r>
            <w:r w:rsidR="00302FD4">
              <w:t xml:space="preserve"> </w:t>
            </w:r>
            <w:r w:rsidRPr="0061011A">
              <w:t>Anorganická chemie, Ph.D.</w:t>
            </w:r>
          </w:p>
          <w:p w14:paraId="3669B794" w14:textId="54E7B1F1" w:rsidR="00F2523D" w:rsidRDefault="0061011A" w:rsidP="0061011A">
            <w:pPr>
              <w:spacing w:before="60" w:after="120"/>
              <w:rPr>
                <w:b/>
              </w:rPr>
            </w:pPr>
            <w:r w:rsidRPr="0061011A">
              <w:rPr>
                <w:rFonts w:eastAsia="Arial Unicode MS"/>
              </w:rPr>
              <w:t xml:space="preserve">2011: </w:t>
            </w:r>
            <w:r w:rsidRPr="0061011A">
              <w:t>Université de Rennes 1, Francie, SP Chimie, Ph.D.</w:t>
            </w:r>
          </w:p>
        </w:tc>
      </w:tr>
      <w:tr w:rsidR="00F2523D" w14:paraId="6F5EE095" w14:textId="77777777" w:rsidTr="002401AC">
        <w:tc>
          <w:tcPr>
            <w:tcW w:w="10060" w:type="dxa"/>
            <w:gridSpan w:val="15"/>
            <w:shd w:val="clear" w:color="auto" w:fill="F7CAAC"/>
          </w:tcPr>
          <w:p w14:paraId="7822F005" w14:textId="0DB53E1D" w:rsidR="00F2523D" w:rsidRDefault="00895794" w:rsidP="002401AC">
            <w:pPr>
              <w:rPr>
                <w:b/>
              </w:rPr>
            </w:pPr>
            <w:r>
              <w:rPr>
                <w:b/>
              </w:rPr>
              <w:t>Ú</w:t>
            </w:r>
            <w:r w:rsidR="00F2523D">
              <w:rPr>
                <w:b/>
              </w:rPr>
              <w:t>daje o odborném působení od absolvování VŠ</w:t>
            </w:r>
          </w:p>
        </w:tc>
      </w:tr>
      <w:tr w:rsidR="00F2523D" w:rsidRPr="009B6AE3" w14:paraId="56ADB1DC" w14:textId="77777777" w:rsidTr="002401AC">
        <w:trPr>
          <w:trHeight w:val="409"/>
        </w:trPr>
        <w:tc>
          <w:tcPr>
            <w:tcW w:w="10060" w:type="dxa"/>
            <w:gridSpan w:val="15"/>
          </w:tcPr>
          <w:p w14:paraId="30017CD4" w14:textId="1FCCABAD" w:rsidR="0061011A" w:rsidRPr="0061011A" w:rsidRDefault="0061011A" w:rsidP="0061011A">
            <w:pPr>
              <w:widowControl w:val="0"/>
              <w:autoSpaceDE w:val="0"/>
              <w:autoSpaceDN w:val="0"/>
              <w:adjustRightInd w:val="0"/>
              <w:spacing w:before="120" w:after="60"/>
              <w:jc w:val="both"/>
              <w:rPr>
                <w:rFonts w:eastAsia="Arial Unicode MS"/>
              </w:rPr>
            </w:pPr>
            <w:r w:rsidRPr="0061011A">
              <w:rPr>
                <w:rFonts w:eastAsia="Arial Unicode MS"/>
              </w:rPr>
              <w:t>2024 – dosud: AV</w:t>
            </w:r>
            <w:r w:rsidR="00281A61">
              <w:rPr>
                <w:rFonts w:eastAsia="Arial Unicode MS"/>
              </w:rPr>
              <w:t xml:space="preserve"> </w:t>
            </w:r>
            <w:r w:rsidRPr="0061011A">
              <w:rPr>
                <w:rFonts w:eastAsia="Arial Unicode MS"/>
              </w:rPr>
              <w:t>ČR, Ú</w:t>
            </w:r>
            <w:r w:rsidR="00D957E1">
              <w:rPr>
                <w:rFonts w:eastAsia="Arial Unicode MS"/>
              </w:rPr>
              <w:t>stav fotoniky a elektroniky</w:t>
            </w:r>
            <w:r>
              <w:rPr>
                <w:rFonts w:eastAsia="Arial Unicode MS"/>
              </w:rPr>
              <w:t>, v</w:t>
            </w:r>
            <w:r w:rsidRPr="0061011A">
              <w:rPr>
                <w:rFonts w:eastAsia="Arial Unicode MS"/>
              </w:rPr>
              <w:t>edoucí vědecký pracovník (pp.)</w:t>
            </w:r>
          </w:p>
          <w:p w14:paraId="286D81BA" w14:textId="77777777" w:rsidR="0061011A" w:rsidRPr="0061011A" w:rsidRDefault="0061011A" w:rsidP="0061011A">
            <w:pPr>
              <w:widowControl w:val="0"/>
              <w:autoSpaceDE w:val="0"/>
              <w:autoSpaceDN w:val="0"/>
              <w:adjustRightInd w:val="0"/>
              <w:spacing w:before="60" w:after="60"/>
              <w:jc w:val="both"/>
              <w:rPr>
                <w:rFonts w:eastAsia="Arial Unicode MS"/>
              </w:rPr>
            </w:pPr>
            <w:r w:rsidRPr="0061011A">
              <w:rPr>
                <w:rFonts w:eastAsia="Arial Unicode MS"/>
              </w:rPr>
              <w:t>2019 – dosud: UTB Zlín, FT, Ústav fyziky a materiálového inženýrství, odborný asistent (pp.)</w:t>
            </w:r>
          </w:p>
          <w:p w14:paraId="130AF50A" w14:textId="2C95BEA8" w:rsidR="0061011A" w:rsidRPr="0061011A" w:rsidRDefault="0061011A" w:rsidP="0061011A">
            <w:pPr>
              <w:widowControl w:val="0"/>
              <w:autoSpaceDE w:val="0"/>
              <w:autoSpaceDN w:val="0"/>
              <w:adjustRightInd w:val="0"/>
              <w:spacing w:before="60" w:after="60"/>
              <w:jc w:val="both"/>
              <w:rPr>
                <w:rFonts w:eastAsia="Arial Unicode MS"/>
              </w:rPr>
            </w:pPr>
            <w:r w:rsidRPr="0061011A">
              <w:rPr>
                <w:rFonts w:eastAsia="Arial Unicode MS"/>
              </w:rPr>
              <w:t>2011 – 2024: AV</w:t>
            </w:r>
            <w:r w:rsidR="00281A61">
              <w:rPr>
                <w:rFonts w:eastAsia="Arial Unicode MS"/>
              </w:rPr>
              <w:t xml:space="preserve"> </w:t>
            </w:r>
            <w:r w:rsidRPr="0061011A">
              <w:rPr>
                <w:rFonts w:eastAsia="Arial Unicode MS"/>
              </w:rPr>
              <w:t xml:space="preserve">ČR, </w:t>
            </w:r>
            <w:r w:rsidR="00D957E1" w:rsidRPr="0061011A">
              <w:rPr>
                <w:rFonts w:eastAsia="Arial Unicode MS"/>
              </w:rPr>
              <w:t>Ú</w:t>
            </w:r>
            <w:r w:rsidR="00D957E1">
              <w:rPr>
                <w:rFonts w:eastAsia="Arial Unicode MS"/>
              </w:rPr>
              <w:t>stav fotoniky a elektroniky</w:t>
            </w:r>
            <w:r>
              <w:rPr>
                <w:rFonts w:eastAsia="Arial Unicode MS"/>
              </w:rPr>
              <w:t>, v</w:t>
            </w:r>
            <w:r w:rsidRPr="0061011A">
              <w:rPr>
                <w:rFonts w:eastAsia="Arial Unicode MS"/>
              </w:rPr>
              <w:t>ědecký pracovník (pp.)</w:t>
            </w:r>
          </w:p>
          <w:p w14:paraId="058B93B1" w14:textId="07C00AC7" w:rsidR="0061011A" w:rsidRPr="009B6AE3" w:rsidRDefault="0061011A" w:rsidP="0061011A">
            <w:pPr>
              <w:widowControl w:val="0"/>
              <w:autoSpaceDE w:val="0"/>
              <w:autoSpaceDN w:val="0"/>
              <w:adjustRightInd w:val="0"/>
              <w:spacing w:before="60" w:after="120"/>
              <w:jc w:val="both"/>
              <w:rPr>
                <w:color w:val="FF0000"/>
              </w:rPr>
            </w:pPr>
            <w:r w:rsidRPr="0061011A">
              <w:rPr>
                <w:rFonts w:eastAsia="Arial Unicode MS"/>
              </w:rPr>
              <w:t>2003 – 2011: AV</w:t>
            </w:r>
            <w:r w:rsidR="00281A61">
              <w:rPr>
                <w:rFonts w:eastAsia="Arial Unicode MS"/>
              </w:rPr>
              <w:t xml:space="preserve"> </w:t>
            </w:r>
            <w:r w:rsidRPr="0061011A">
              <w:rPr>
                <w:rFonts w:eastAsia="Arial Unicode MS"/>
              </w:rPr>
              <w:t xml:space="preserve">ČR, </w:t>
            </w:r>
            <w:r w:rsidR="00D957E1" w:rsidRPr="0061011A">
              <w:rPr>
                <w:rFonts w:eastAsia="Arial Unicode MS"/>
              </w:rPr>
              <w:t>Ú</w:t>
            </w:r>
            <w:r w:rsidR="00D957E1">
              <w:rPr>
                <w:rFonts w:eastAsia="Arial Unicode MS"/>
              </w:rPr>
              <w:t>stav fotoniky a elektroniky</w:t>
            </w:r>
            <w:r>
              <w:rPr>
                <w:rFonts w:eastAsia="Arial Unicode MS"/>
              </w:rPr>
              <w:t>, o</w:t>
            </w:r>
            <w:r w:rsidRPr="0061011A">
              <w:rPr>
                <w:rFonts w:eastAsia="Arial Unicode MS"/>
              </w:rPr>
              <w:t>dborný asistent (pp.)</w:t>
            </w:r>
          </w:p>
        </w:tc>
      </w:tr>
      <w:tr w:rsidR="00F2523D" w14:paraId="220A0331" w14:textId="77777777" w:rsidTr="002401AC">
        <w:trPr>
          <w:trHeight w:val="250"/>
        </w:trPr>
        <w:tc>
          <w:tcPr>
            <w:tcW w:w="10060" w:type="dxa"/>
            <w:gridSpan w:val="15"/>
            <w:shd w:val="clear" w:color="auto" w:fill="F7CAAC"/>
          </w:tcPr>
          <w:p w14:paraId="608D267A" w14:textId="6266582B" w:rsidR="00F2523D" w:rsidRDefault="00895794" w:rsidP="002401AC">
            <w:r>
              <w:rPr>
                <w:b/>
              </w:rPr>
              <w:t>Z</w:t>
            </w:r>
            <w:r w:rsidR="00F2523D">
              <w:rPr>
                <w:b/>
              </w:rPr>
              <w:t>kušenosti s vedením kvalifikačních a rigorózních prací</w:t>
            </w:r>
          </w:p>
        </w:tc>
      </w:tr>
      <w:tr w:rsidR="00F2523D" w14:paraId="4B64724B" w14:textId="77777777" w:rsidTr="002401AC">
        <w:trPr>
          <w:trHeight w:val="450"/>
        </w:trPr>
        <w:tc>
          <w:tcPr>
            <w:tcW w:w="10060" w:type="dxa"/>
            <w:gridSpan w:val="15"/>
          </w:tcPr>
          <w:p w14:paraId="752945B7" w14:textId="0CDE46AC" w:rsidR="004D648A" w:rsidRDefault="004D648A" w:rsidP="002401AC">
            <w:pPr>
              <w:spacing w:before="120" w:after="120"/>
            </w:pPr>
            <w:r>
              <w:t xml:space="preserve">Počet obhájených prací, které vyučující vedl v období </w:t>
            </w:r>
            <w:r w:rsidRPr="00713913">
              <w:t>2015 – 2024</w:t>
            </w:r>
            <w:r w:rsidRPr="0061011A">
              <w:t xml:space="preserve">: </w:t>
            </w:r>
            <w:r w:rsidR="0061011A" w:rsidRPr="0061011A">
              <w:rPr>
                <w:b/>
                <w:bCs/>
              </w:rPr>
              <w:t>2</w:t>
            </w:r>
            <w:r w:rsidRPr="0061011A">
              <w:rPr>
                <w:b/>
                <w:bCs/>
              </w:rPr>
              <w:t xml:space="preserve"> </w:t>
            </w:r>
            <w:r w:rsidR="0061011A" w:rsidRPr="0061011A">
              <w:t>DisP</w:t>
            </w:r>
            <w:r w:rsidRPr="0061011A">
              <w:t>.</w:t>
            </w:r>
          </w:p>
        </w:tc>
      </w:tr>
      <w:tr w:rsidR="00F2523D" w14:paraId="5B8ED17A" w14:textId="77777777" w:rsidTr="002401AC">
        <w:trPr>
          <w:cantSplit/>
        </w:trPr>
        <w:tc>
          <w:tcPr>
            <w:tcW w:w="3347" w:type="dxa"/>
            <w:gridSpan w:val="3"/>
            <w:tcBorders>
              <w:top w:val="single" w:sz="12" w:space="0" w:color="auto"/>
            </w:tcBorders>
            <w:shd w:val="clear" w:color="auto" w:fill="F7CAAC"/>
          </w:tcPr>
          <w:p w14:paraId="678187FA" w14:textId="77777777" w:rsidR="00F2523D" w:rsidRDefault="00F2523D" w:rsidP="002401AC">
            <w:r>
              <w:rPr>
                <w:b/>
              </w:rPr>
              <w:t xml:space="preserve">Obor habilitačního řízení </w:t>
            </w:r>
          </w:p>
        </w:tc>
        <w:tc>
          <w:tcPr>
            <w:tcW w:w="2245" w:type="dxa"/>
            <w:gridSpan w:val="3"/>
            <w:tcBorders>
              <w:top w:val="single" w:sz="12" w:space="0" w:color="auto"/>
            </w:tcBorders>
            <w:shd w:val="clear" w:color="auto" w:fill="F7CAAC"/>
          </w:tcPr>
          <w:p w14:paraId="6F4A6EC3" w14:textId="77777777" w:rsidR="00F2523D" w:rsidRDefault="00F2523D" w:rsidP="002401AC">
            <w:r>
              <w:rPr>
                <w:b/>
              </w:rPr>
              <w:t>Rok udělení hodnosti</w:t>
            </w:r>
          </w:p>
        </w:tc>
        <w:tc>
          <w:tcPr>
            <w:tcW w:w="2248" w:type="dxa"/>
            <w:gridSpan w:val="5"/>
            <w:tcBorders>
              <w:top w:val="single" w:sz="12" w:space="0" w:color="auto"/>
              <w:right w:val="single" w:sz="12" w:space="0" w:color="auto"/>
            </w:tcBorders>
            <w:shd w:val="clear" w:color="auto" w:fill="F7CAAC"/>
          </w:tcPr>
          <w:p w14:paraId="15883317" w14:textId="77777777" w:rsidR="00F2523D" w:rsidRDefault="00F2523D" w:rsidP="002401AC">
            <w:r>
              <w:rPr>
                <w:b/>
              </w:rPr>
              <w:t>Řízení konáno na VŠ</w:t>
            </w:r>
          </w:p>
        </w:tc>
        <w:tc>
          <w:tcPr>
            <w:tcW w:w="2220" w:type="dxa"/>
            <w:gridSpan w:val="4"/>
            <w:tcBorders>
              <w:top w:val="single" w:sz="12" w:space="0" w:color="auto"/>
              <w:left w:val="single" w:sz="12" w:space="0" w:color="auto"/>
            </w:tcBorders>
            <w:shd w:val="clear" w:color="auto" w:fill="F7CAAC"/>
          </w:tcPr>
          <w:p w14:paraId="251CC3C3" w14:textId="60DD0030" w:rsidR="00F2523D" w:rsidRDefault="00895794" w:rsidP="002401AC">
            <w:pPr>
              <w:rPr>
                <w:b/>
              </w:rPr>
            </w:pPr>
            <w:r>
              <w:rPr>
                <w:b/>
              </w:rPr>
              <w:t>O</w:t>
            </w:r>
            <w:r w:rsidR="00F2523D">
              <w:rPr>
                <w:b/>
              </w:rPr>
              <w:t>hlasy publikací</w:t>
            </w:r>
          </w:p>
        </w:tc>
      </w:tr>
      <w:tr w:rsidR="00F2523D" w14:paraId="76FEDC84" w14:textId="77777777" w:rsidTr="002401AC">
        <w:trPr>
          <w:cantSplit/>
        </w:trPr>
        <w:tc>
          <w:tcPr>
            <w:tcW w:w="3347" w:type="dxa"/>
            <w:gridSpan w:val="3"/>
          </w:tcPr>
          <w:p w14:paraId="110713A9" w14:textId="77777777" w:rsidR="00F2523D" w:rsidRPr="00B7295D" w:rsidRDefault="00F2523D" w:rsidP="002401AC">
            <w:pPr>
              <w:spacing w:before="60" w:after="60"/>
              <w:rPr>
                <w:highlight w:val="yellow"/>
              </w:rPr>
            </w:pPr>
            <w:r>
              <w:t>---</w:t>
            </w:r>
          </w:p>
        </w:tc>
        <w:tc>
          <w:tcPr>
            <w:tcW w:w="2245" w:type="dxa"/>
            <w:gridSpan w:val="3"/>
          </w:tcPr>
          <w:p w14:paraId="5789E1CE" w14:textId="77777777" w:rsidR="00F2523D" w:rsidRPr="00B7295D" w:rsidRDefault="00F2523D" w:rsidP="002401AC">
            <w:pPr>
              <w:spacing w:before="60" w:after="60"/>
              <w:rPr>
                <w:highlight w:val="yellow"/>
              </w:rPr>
            </w:pPr>
            <w:r>
              <w:t>---</w:t>
            </w:r>
          </w:p>
        </w:tc>
        <w:tc>
          <w:tcPr>
            <w:tcW w:w="2248" w:type="dxa"/>
            <w:gridSpan w:val="5"/>
            <w:tcBorders>
              <w:right w:val="single" w:sz="12" w:space="0" w:color="auto"/>
            </w:tcBorders>
          </w:tcPr>
          <w:p w14:paraId="5FA88A81" w14:textId="77777777" w:rsidR="00F2523D" w:rsidRPr="00B7295D" w:rsidRDefault="00F2523D" w:rsidP="002401AC">
            <w:pPr>
              <w:spacing w:before="60" w:after="60"/>
              <w:rPr>
                <w:highlight w:val="yellow"/>
              </w:rPr>
            </w:pPr>
            <w:r>
              <w:t>---</w:t>
            </w:r>
          </w:p>
        </w:tc>
        <w:tc>
          <w:tcPr>
            <w:tcW w:w="660" w:type="dxa"/>
            <w:gridSpan w:val="2"/>
            <w:tcBorders>
              <w:left w:val="single" w:sz="12" w:space="0" w:color="auto"/>
            </w:tcBorders>
            <w:shd w:val="clear" w:color="auto" w:fill="F7CAAC"/>
            <w:vAlign w:val="center"/>
          </w:tcPr>
          <w:p w14:paraId="5FD65B91" w14:textId="77777777" w:rsidR="00F2523D" w:rsidRPr="00F20AEF" w:rsidRDefault="00F2523D" w:rsidP="002401AC">
            <w:pPr>
              <w:spacing w:before="60" w:after="60"/>
              <w:jc w:val="center"/>
            </w:pPr>
            <w:r w:rsidRPr="00F20AEF">
              <w:rPr>
                <w:b/>
              </w:rPr>
              <w:t>WoS</w:t>
            </w:r>
          </w:p>
        </w:tc>
        <w:tc>
          <w:tcPr>
            <w:tcW w:w="709" w:type="dxa"/>
            <w:shd w:val="clear" w:color="auto" w:fill="F7CAAC"/>
            <w:vAlign w:val="center"/>
          </w:tcPr>
          <w:p w14:paraId="3D83A850" w14:textId="77777777" w:rsidR="00F2523D" w:rsidRPr="00F20AEF" w:rsidRDefault="00F2523D" w:rsidP="002401AC">
            <w:pPr>
              <w:spacing w:before="60" w:after="60"/>
              <w:jc w:val="center"/>
              <w:rPr>
                <w:sz w:val="18"/>
              </w:rPr>
            </w:pPr>
            <w:r w:rsidRPr="00F20AEF">
              <w:rPr>
                <w:b/>
                <w:sz w:val="18"/>
              </w:rPr>
              <w:t>Scopus</w:t>
            </w:r>
          </w:p>
        </w:tc>
        <w:tc>
          <w:tcPr>
            <w:tcW w:w="851" w:type="dxa"/>
            <w:shd w:val="clear" w:color="auto" w:fill="F7CAAC"/>
            <w:vAlign w:val="center"/>
          </w:tcPr>
          <w:p w14:paraId="7EDCC858" w14:textId="77777777" w:rsidR="00F2523D" w:rsidRDefault="00F2523D" w:rsidP="002401AC">
            <w:pPr>
              <w:spacing w:before="60" w:after="60"/>
              <w:jc w:val="center"/>
            </w:pPr>
            <w:r>
              <w:rPr>
                <w:b/>
                <w:sz w:val="18"/>
              </w:rPr>
              <w:t>ostatní</w:t>
            </w:r>
          </w:p>
        </w:tc>
      </w:tr>
      <w:tr w:rsidR="004D648A" w:rsidRPr="007509BE" w14:paraId="289B6D5C" w14:textId="77777777" w:rsidTr="002401AC">
        <w:trPr>
          <w:cantSplit/>
          <w:trHeight w:val="70"/>
        </w:trPr>
        <w:tc>
          <w:tcPr>
            <w:tcW w:w="3347" w:type="dxa"/>
            <w:gridSpan w:val="3"/>
            <w:shd w:val="clear" w:color="auto" w:fill="F7CAAC"/>
          </w:tcPr>
          <w:p w14:paraId="2A5E9A3B" w14:textId="77777777" w:rsidR="004D648A" w:rsidRDefault="004D648A" w:rsidP="004D648A">
            <w:r>
              <w:rPr>
                <w:b/>
              </w:rPr>
              <w:t>Obor jmenovacího řízení</w:t>
            </w:r>
          </w:p>
        </w:tc>
        <w:tc>
          <w:tcPr>
            <w:tcW w:w="2245" w:type="dxa"/>
            <w:gridSpan w:val="3"/>
            <w:shd w:val="clear" w:color="auto" w:fill="F7CAAC"/>
          </w:tcPr>
          <w:p w14:paraId="0A4FA107" w14:textId="77777777" w:rsidR="004D648A" w:rsidRDefault="004D648A" w:rsidP="004D648A">
            <w:r>
              <w:rPr>
                <w:b/>
              </w:rPr>
              <w:t>Rok udělení hodnosti</w:t>
            </w:r>
          </w:p>
        </w:tc>
        <w:tc>
          <w:tcPr>
            <w:tcW w:w="2248" w:type="dxa"/>
            <w:gridSpan w:val="5"/>
            <w:tcBorders>
              <w:right w:val="single" w:sz="12" w:space="0" w:color="auto"/>
            </w:tcBorders>
            <w:shd w:val="clear" w:color="auto" w:fill="F7CAAC"/>
          </w:tcPr>
          <w:p w14:paraId="2BE149FC" w14:textId="77777777" w:rsidR="004D648A" w:rsidRDefault="004D648A" w:rsidP="004D648A">
            <w:r>
              <w:rPr>
                <w:b/>
              </w:rPr>
              <w:t>Řízení konáno na VŠ</w:t>
            </w:r>
          </w:p>
        </w:tc>
        <w:tc>
          <w:tcPr>
            <w:tcW w:w="660" w:type="dxa"/>
            <w:gridSpan w:val="2"/>
            <w:tcBorders>
              <w:left w:val="single" w:sz="12" w:space="0" w:color="auto"/>
            </w:tcBorders>
          </w:tcPr>
          <w:p w14:paraId="7CE0041D" w14:textId="463BE4D8" w:rsidR="004D648A" w:rsidRPr="007E35CE" w:rsidRDefault="0061011A" w:rsidP="004D648A">
            <w:pPr>
              <w:jc w:val="center"/>
              <w:rPr>
                <w:b/>
              </w:rPr>
            </w:pPr>
            <w:r w:rsidRPr="007E35CE">
              <w:rPr>
                <w:b/>
              </w:rPr>
              <w:t>608</w:t>
            </w:r>
          </w:p>
        </w:tc>
        <w:tc>
          <w:tcPr>
            <w:tcW w:w="709" w:type="dxa"/>
          </w:tcPr>
          <w:p w14:paraId="390AB5E3" w14:textId="752B430D" w:rsidR="004D648A" w:rsidRPr="007E35CE" w:rsidRDefault="00A65AEC" w:rsidP="004D648A">
            <w:pPr>
              <w:jc w:val="center"/>
              <w:rPr>
                <w:b/>
              </w:rPr>
            </w:pPr>
            <w:r w:rsidRPr="007E35CE">
              <w:rPr>
                <w:b/>
              </w:rPr>
              <w:t>1126</w:t>
            </w:r>
          </w:p>
        </w:tc>
        <w:tc>
          <w:tcPr>
            <w:tcW w:w="851" w:type="dxa"/>
          </w:tcPr>
          <w:p w14:paraId="6AF087ED" w14:textId="2B12501C" w:rsidR="004D648A" w:rsidRPr="007E35CE" w:rsidRDefault="00A65AEC" w:rsidP="004D648A">
            <w:pPr>
              <w:jc w:val="center"/>
              <w:rPr>
                <w:b/>
                <w:sz w:val="18"/>
                <w:szCs w:val="18"/>
              </w:rPr>
            </w:pPr>
            <w:r w:rsidRPr="007E35CE">
              <w:rPr>
                <w:b/>
                <w:sz w:val="18"/>
                <w:szCs w:val="18"/>
              </w:rPr>
              <w:t>neevid.</w:t>
            </w:r>
          </w:p>
        </w:tc>
      </w:tr>
      <w:tr w:rsidR="00F2523D" w14:paraId="2220B717" w14:textId="77777777" w:rsidTr="002401AC">
        <w:trPr>
          <w:trHeight w:val="205"/>
        </w:trPr>
        <w:tc>
          <w:tcPr>
            <w:tcW w:w="3347" w:type="dxa"/>
            <w:gridSpan w:val="3"/>
            <w:vAlign w:val="center"/>
          </w:tcPr>
          <w:p w14:paraId="6DBF2960" w14:textId="77777777" w:rsidR="00F2523D" w:rsidRDefault="00F2523D" w:rsidP="002401AC">
            <w:r>
              <w:t>---</w:t>
            </w:r>
          </w:p>
        </w:tc>
        <w:tc>
          <w:tcPr>
            <w:tcW w:w="2245" w:type="dxa"/>
            <w:gridSpan w:val="3"/>
            <w:vAlign w:val="center"/>
          </w:tcPr>
          <w:p w14:paraId="59A3489A" w14:textId="77777777" w:rsidR="00F2523D" w:rsidRDefault="00F2523D" w:rsidP="002401AC">
            <w:r>
              <w:t>---</w:t>
            </w:r>
          </w:p>
        </w:tc>
        <w:tc>
          <w:tcPr>
            <w:tcW w:w="2248" w:type="dxa"/>
            <w:gridSpan w:val="5"/>
            <w:tcBorders>
              <w:right w:val="single" w:sz="12" w:space="0" w:color="auto"/>
            </w:tcBorders>
            <w:vAlign w:val="center"/>
          </w:tcPr>
          <w:p w14:paraId="6825182E" w14:textId="77777777" w:rsidR="00F2523D" w:rsidRDefault="00F2523D" w:rsidP="002401AC">
            <w:r>
              <w:t>---</w:t>
            </w:r>
          </w:p>
        </w:tc>
        <w:tc>
          <w:tcPr>
            <w:tcW w:w="1369" w:type="dxa"/>
            <w:gridSpan w:val="3"/>
            <w:tcBorders>
              <w:left w:val="single" w:sz="12" w:space="0" w:color="auto"/>
            </w:tcBorders>
            <w:shd w:val="clear" w:color="auto" w:fill="FBD4B4"/>
            <w:vAlign w:val="center"/>
          </w:tcPr>
          <w:p w14:paraId="721D8D8D" w14:textId="77777777" w:rsidR="00F2523D" w:rsidRPr="007E35CE" w:rsidRDefault="00F2523D" w:rsidP="002401AC">
            <w:pPr>
              <w:rPr>
                <w:b/>
                <w:sz w:val="18"/>
              </w:rPr>
            </w:pPr>
            <w:r w:rsidRPr="007E35CE">
              <w:rPr>
                <w:b/>
                <w:sz w:val="18"/>
              </w:rPr>
              <w:t>H-index WoS/Scopus</w:t>
            </w:r>
          </w:p>
        </w:tc>
        <w:tc>
          <w:tcPr>
            <w:tcW w:w="851" w:type="dxa"/>
            <w:vAlign w:val="center"/>
          </w:tcPr>
          <w:p w14:paraId="72CC4930" w14:textId="5F029705" w:rsidR="00F2523D" w:rsidRPr="007E35CE" w:rsidRDefault="00A65AEC" w:rsidP="002401AC">
            <w:pPr>
              <w:jc w:val="center"/>
              <w:rPr>
                <w:b/>
              </w:rPr>
            </w:pPr>
            <w:r w:rsidRPr="007E35CE">
              <w:rPr>
                <w:b/>
              </w:rPr>
              <w:t>19</w:t>
            </w:r>
            <w:r w:rsidR="004D648A" w:rsidRPr="007E35CE">
              <w:rPr>
                <w:b/>
              </w:rPr>
              <w:t>/</w:t>
            </w:r>
            <w:r w:rsidRPr="007E35CE">
              <w:rPr>
                <w:b/>
              </w:rPr>
              <w:t>21</w:t>
            </w:r>
          </w:p>
        </w:tc>
      </w:tr>
      <w:tr w:rsidR="00F2523D" w14:paraId="566062DA" w14:textId="77777777" w:rsidTr="002401AC">
        <w:tc>
          <w:tcPr>
            <w:tcW w:w="10060" w:type="dxa"/>
            <w:gridSpan w:val="15"/>
            <w:shd w:val="clear" w:color="auto" w:fill="F7CAAC"/>
          </w:tcPr>
          <w:p w14:paraId="5C1CC28C" w14:textId="718923D3" w:rsidR="00F2523D" w:rsidRDefault="000079C3" w:rsidP="008A72BA">
            <w:pPr>
              <w:jc w:val="both"/>
              <w:rPr>
                <w:b/>
              </w:rPr>
            </w:pPr>
            <w:r>
              <w:rPr>
                <w:b/>
              </w:rPr>
              <w:t>P</w:t>
            </w:r>
            <w:r w:rsidR="00F2523D">
              <w:rPr>
                <w:b/>
              </w:rPr>
              <w:t xml:space="preserve">řehled o nejvýznamnější publikační a další tvůrčí činnosti nebo další profesní činnosti u odborníků z praxe vztahující se k zabezpečovaným předmětům </w:t>
            </w:r>
          </w:p>
        </w:tc>
      </w:tr>
      <w:tr w:rsidR="00F2523D" w14:paraId="36F91147" w14:textId="77777777" w:rsidTr="002401AC">
        <w:trPr>
          <w:trHeight w:val="963"/>
        </w:trPr>
        <w:tc>
          <w:tcPr>
            <w:tcW w:w="10060" w:type="dxa"/>
            <w:gridSpan w:val="15"/>
          </w:tcPr>
          <w:p w14:paraId="2E915D6A" w14:textId="4B8BEAF1" w:rsidR="00A65AEC" w:rsidRPr="00613164" w:rsidRDefault="00A65AEC" w:rsidP="00A65AEC">
            <w:pPr>
              <w:pStyle w:val="Bibliografie"/>
              <w:tabs>
                <w:tab w:val="left" w:pos="0"/>
              </w:tabs>
              <w:spacing w:before="120" w:after="120"/>
              <w:jc w:val="both"/>
            </w:pPr>
            <w:r w:rsidRPr="00613164">
              <w:t>NE</w:t>
            </w:r>
            <w:r w:rsidR="00281A61">
              <w:t>Č</w:t>
            </w:r>
            <w:r w:rsidRPr="00613164">
              <w:t>INA, V., UHL</w:t>
            </w:r>
            <w:r w:rsidR="00986351">
              <w:t>ÍŘ</w:t>
            </w:r>
            <w:r w:rsidRPr="00613164">
              <w:t>OV</w:t>
            </w:r>
            <w:r w:rsidR="00281A61">
              <w:t>Á</w:t>
            </w:r>
            <w:r w:rsidRPr="00613164">
              <w:t>, T., KOTRBOV</w:t>
            </w:r>
            <w:r w:rsidR="00281A61">
              <w:t>Á</w:t>
            </w:r>
            <w:r w:rsidRPr="00613164">
              <w:t xml:space="preserve">, L., </w:t>
            </w:r>
            <w:r w:rsidRPr="00613164">
              <w:rPr>
                <w:b/>
                <w:bCs/>
              </w:rPr>
              <w:t>MR</w:t>
            </w:r>
            <w:r>
              <w:rPr>
                <w:b/>
                <w:bCs/>
              </w:rPr>
              <w:t>Á</w:t>
            </w:r>
            <w:r w:rsidRPr="00613164">
              <w:rPr>
                <w:b/>
                <w:bCs/>
              </w:rPr>
              <w:t xml:space="preserve">ZEK, J. </w:t>
            </w:r>
            <w:r w:rsidRPr="00613164">
              <w:rPr>
                <w:b/>
                <w:bCs/>
                <w:lang w:val="en-GB"/>
              </w:rPr>
              <w:t>(25%)</w:t>
            </w:r>
            <w:r w:rsidRPr="00613164">
              <w:t>, PABST, W.</w:t>
            </w:r>
            <w:r>
              <w:t xml:space="preserve">: </w:t>
            </w:r>
            <w:r w:rsidRPr="00613164">
              <w:t xml:space="preserve">Thermal </w:t>
            </w:r>
            <w:r>
              <w:t>c</w:t>
            </w:r>
            <w:r w:rsidRPr="00613164">
              <w:t>onductivity of Eu-</w:t>
            </w:r>
            <w:r>
              <w:t>d</w:t>
            </w:r>
            <w:r w:rsidRPr="00613164">
              <w:t>oped La</w:t>
            </w:r>
            <w:r w:rsidRPr="00613164">
              <w:rPr>
                <w:vertAlign w:val="subscript"/>
              </w:rPr>
              <w:t>2</w:t>
            </w:r>
            <w:r w:rsidRPr="00613164">
              <w:t>Zr</w:t>
            </w:r>
            <w:r w:rsidRPr="00613164">
              <w:rPr>
                <w:vertAlign w:val="subscript"/>
              </w:rPr>
              <w:t>2</w:t>
            </w:r>
            <w:r w:rsidRPr="00613164">
              <w:t>O</w:t>
            </w:r>
            <w:r w:rsidRPr="00613164">
              <w:rPr>
                <w:vertAlign w:val="subscript"/>
              </w:rPr>
              <w:t>7</w:t>
            </w:r>
            <w:r w:rsidRPr="00613164">
              <w:t xml:space="preserve"> </w:t>
            </w:r>
            <w:r>
              <w:t>t</w:t>
            </w:r>
            <w:r w:rsidRPr="00613164">
              <w:t xml:space="preserve">ransparent </w:t>
            </w:r>
            <w:r>
              <w:t>c</w:t>
            </w:r>
            <w:r w:rsidRPr="00613164">
              <w:t xml:space="preserve">eramics. </w:t>
            </w:r>
            <w:r w:rsidRPr="00613164">
              <w:rPr>
                <w:i/>
                <w:iCs/>
              </w:rPr>
              <w:t>Journal of the European Ceramic Society</w:t>
            </w:r>
            <w:r w:rsidRPr="00613164">
              <w:t xml:space="preserve"> </w:t>
            </w:r>
            <w:r w:rsidRPr="00A65AEC">
              <w:t>45</w:t>
            </w:r>
            <w:r w:rsidRPr="00613164">
              <w:t>(1</w:t>
            </w:r>
            <w:r>
              <w:t xml:space="preserve">), </w:t>
            </w:r>
            <w:r w:rsidRPr="00613164">
              <w:rPr>
                <w:b/>
                <w:bCs/>
              </w:rPr>
              <w:t>2025</w:t>
            </w:r>
            <w:r w:rsidRPr="00A65AEC">
              <w:t>.</w:t>
            </w:r>
            <w:r>
              <w:rPr>
                <w:b/>
                <w:bCs/>
              </w:rPr>
              <w:t xml:space="preserve"> </w:t>
            </w:r>
            <w:hyperlink r:id="rId169" w:history="1">
              <w:r w:rsidRPr="00613164">
                <w:rPr>
                  <w:rStyle w:val="Hypertextovodkaz"/>
                </w:rPr>
                <w:t>https://doi.org/10.1016/j.jeurceramsoc.2024.116821</w:t>
              </w:r>
            </w:hyperlink>
            <w:r w:rsidRPr="00613164">
              <w:t xml:space="preserve">. </w:t>
            </w:r>
            <w:r>
              <w:t xml:space="preserve">Jimp </w:t>
            </w:r>
            <w:r w:rsidRPr="00613164">
              <w:rPr>
                <w:lang w:val="en-GB"/>
              </w:rPr>
              <w:t>(Q1)</w:t>
            </w:r>
          </w:p>
          <w:p w14:paraId="7CD5FDA8" w14:textId="31819089" w:rsidR="00A65AEC" w:rsidRPr="00613164" w:rsidRDefault="00A65AEC" w:rsidP="00A65AEC">
            <w:pPr>
              <w:pStyle w:val="Bibliografie"/>
              <w:tabs>
                <w:tab w:val="left" w:pos="0"/>
              </w:tabs>
              <w:spacing w:before="120" w:after="120"/>
              <w:jc w:val="both"/>
            </w:pPr>
            <w:r w:rsidRPr="00613164">
              <w:t>NE</w:t>
            </w:r>
            <w:r w:rsidR="00281A61">
              <w:t>Č</w:t>
            </w:r>
            <w:r w:rsidRPr="00613164">
              <w:t xml:space="preserve">INA, V., </w:t>
            </w:r>
            <w:r w:rsidRPr="00613164">
              <w:rPr>
                <w:b/>
                <w:bCs/>
              </w:rPr>
              <w:t>MR</w:t>
            </w:r>
            <w:r>
              <w:rPr>
                <w:b/>
                <w:bCs/>
              </w:rPr>
              <w:t>Á</w:t>
            </w:r>
            <w:r w:rsidRPr="00613164">
              <w:rPr>
                <w:b/>
                <w:bCs/>
              </w:rPr>
              <w:t>ZEK, J.</w:t>
            </w:r>
            <w:r w:rsidRPr="00613164">
              <w:rPr>
                <w:b/>
                <w:bCs/>
                <w:lang w:val="en-GB"/>
              </w:rPr>
              <w:t xml:space="preserve"> (25%)</w:t>
            </w:r>
            <w:r w:rsidRPr="00613164">
              <w:t>, PABST, W., SK</w:t>
            </w:r>
            <w:r>
              <w:t>Á</w:t>
            </w:r>
            <w:r w:rsidRPr="00613164">
              <w:t>LA, R., MIKYSEK, P.</w:t>
            </w:r>
            <w:r>
              <w:t>:</w:t>
            </w:r>
            <w:r w:rsidRPr="00613164">
              <w:t xml:space="preserve"> The </w:t>
            </w:r>
            <w:r>
              <w:t>e</w:t>
            </w:r>
            <w:r w:rsidRPr="00613164">
              <w:t xml:space="preserve">ffect of LiF on </w:t>
            </w:r>
            <w:r>
              <w:t>p</w:t>
            </w:r>
            <w:r w:rsidRPr="00613164">
              <w:t xml:space="preserve">reparation of </w:t>
            </w:r>
            <w:r>
              <w:t>t</w:t>
            </w:r>
            <w:r w:rsidRPr="00613164">
              <w:t xml:space="preserve">ransparent Eu:La2Zr2O7 </w:t>
            </w:r>
            <w:r>
              <w:t>c</w:t>
            </w:r>
            <w:r w:rsidRPr="00613164">
              <w:t xml:space="preserve">eramics by SPS. </w:t>
            </w:r>
            <w:r w:rsidRPr="00613164">
              <w:rPr>
                <w:i/>
                <w:iCs/>
              </w:rPr>
              <w:t>Ceramics International</w:t>
            </w:r>
            <w:r w:rsidRPr="00613164">
              <w:t xml:space="preserve"> </w:t>
            </w:r>
            <w:r w:rsidRPr="00A65AEC">
              <w:t>49</w:t>
            </w:r>
            <w:r w:rsidRPr="00613164">
              <w:t>(24,</w:t>
            </w:r>
            <w:r>
              <w:t xml:space="preserve"> </w:t>
            </w:r>
            <w:r w:rsidRPr="00613164">
              <w:t>A), 41007</w:t>
            </w:r>
            <w:r w:rsidR="00973E0E">
              <w:t>-</w:t>
            </w:r>
            <w:r w:rsidRPr="00613164">
              <w:t>41009</w:t>
            </w:r>
            <w:r>
              <w:t xml:space="preserve">, </w:t>
            </w:r>
            <w:r w:rsidRPr="00613164">
              <w:rPr>
                <w:b/>
                <w:bCs/>
              </w:rPr>
              <w:t>2023</w:t>
            </w:r>
            <w:r w:rsidRPr="00613164">
              <w:t>.</w:t>
            </w:r>
            <w:r>
              <w:t xml:space="preserve"> </w:t>
            </w:r>
            <w:hyperlink r:id="rId170" w:history="1">
              <w:r w:rsidRPr="004C4588">
                <w:rPr>
                  <w:rStyle w:val="Hypertextovodkaz"/>
                </w:rPr>
                <w:t>https://doi.org/10.1016/j.ceramint.2023.09.364</w:t>
              </w:r>
            </w:hyperlink>
            <w:r w:rsidRPr="00613164">
              <w:t>.</w:t>
            </w:r>
            <w:r w:rsidRPr="00613164">
              <w:rPr>
                <w:lang w:val="en-GB"/>
              </w:rPr>
              <w:t xml:space="preserve"> </w:t>
            </w:r>
            <w:r>
              <w:t>Jimp</w:t>
            </w:r>
            <w:r w:rsidRPr="00613164">
              <w:rPr>
                <w:lang w:val="en-GB"/>
              </w:rPr>
              <w:t xml:space="preserve"> (Q1)</w:t>
            </w:r>
          </w:p>
          <w:p w14:paraId="387110B1" w14:textId="77777777" w:rsidR="00A65AEC" w:rsidRPr="00613164" w:rsidRDefault="00A65AEC" w:rsidP="00A65AEC">
            <w:pPr>
              <w:pStyle w:val="Normlnweb"/>
              <w:shd w:val="clear" w:color="auto" w:fill="FFFFFF"/>
              <w:spacing w:before="120" w:beforeAutospacing="0" w:after="120" w:afterAutospacing="0"/>
              <w:jc w:val="both"/>
              <w:rPr>
                <w:sz w:val="20"/>
                <w:szCs w:val="20"/>
                <w:lang w:val="en-GB"/>
              </w:rPr>
            </w:pPr>
            <w:r w:rsidRPr="00613164">
              <w:rPr>
                <w:b/>
                <w:bCs/>
                <w:caps/>
                <w:sz w:val="20"/>
                <w:szCs w:val="20"/>
                <w:lang w:val="en-GB"/>
              </w:rPr>
              <w:t>Mrázek, J. (60%)</w:t>
            </w:r>
            <w:r w:rsidRPr="00613164">
              <w:rPr>
                <w:caps/>
                <w:sz w:val="20"/>
                <w:szCs w:val="20"/>
                <w:lang w:val="en-GB"/>
              </w:rPr>
              <w:t xml:space="preserve">, Bysakh, S., Skála, R., </w:t>
            </w:r>
            <w:r w:rsidRPr="00613164">
              <w:rPr>
                <w:bCs/>
                <w:caps/>
                <w:sz w:val="20"/>
                <w:szCs w:val="20"/>
                <w:lang w:val="en-GB"/>
              </w:rPr>
              <w:t>Mráček, A.</w:t>
            </w:r>
            <w:r w:rsidRPr="00613164">
              <w:rPr>
                <w:caps/>
                <w:sz w:val="20"/>
                <w:szCs w:val="20"/>
                <w:lang w:val="en-GB"/>
              </w:rPr>
              <w:t>, Dhar, A., Bartoň, I., Kašík, I.:</w:t>
            </w:r>
            <w:r w:rsidRPr="00613164">
              <w:rPr>
                <w:sz w:val="20"/>
                <w:szCs w:val="20"/>
                <w:lang w:val="en-GB"/>
              </w:rPr>
              <w:t xml:space="preserve"> Crystallization kinetics and structural properties of nanocrystalline europium-yttrium-titanate (Eu0.5Y0.5)2Ti2O7. </w:t>
            </w:r>
            <w:r w:rsidRPr="00613164">
              <w:rPr>
                <w:i/>
                <w:sz w:val="20"/>
                <w:szCs w:val="20"/>
                <w:lang w:val="en-GB"/>
              </w:rPr>
              <w:t>Advanced Powder Technology</w:t>
            </w:r>
            <w:r w:rsidRPr="00613164">
              <w:rPr>
                <w:sz w:val="20"/>
                <w:szCs w:val="20"/>
                <w:lang w:val="en-GB"/>
              </w:rPr>
              <w:t xml:space="preserve"> 33, 103501, </w:t>
            </w:r>
            <w:r w:rsidRPr="00613164">
              <w:rPr>
                <w:b/>
                <w:sz w:val="20"/>
                <w:szCs w:val="20"/>
                <w:lang w:val="en-GB"/>
              </w:rPr>
              <w:t>2022</w:t>
            </w:r>
            <w:r w:rsidRPr="00613164">
              <w:rPr>
                <w:sz w:val="20"/>
                <w:szCs w:val="20"/>
                <w:lang w:val="en-GB"/>
              </w:rPr>
              <w:t>. Jimp</w:t>
            </w:r>
            <w:r>
              <w:rPr>
                <w:sz w:val="20"/>
                <w:szCs w:val="20"/>
                <w:lang w:val="en-GB"/>
              </w:rPr>
              <w:t xml:space="preserve"> </w:t>
            </w:r>
            <w:r w:rsidRPr="00613164">
              <w:rPr>
                <w:sz w:val="20"/>
                <w:szCs w:val="20"/>
                <w:lang w:val="en-GB"/>
              </w:rPr>
              <w:t>(Q1)</w:t>
            </w:r>
          </w:p>
          <w:p w14:paraId="649A171D" w14:textId="49380FF7" w:rsidR="00A65AEC" w:rsidRPr="00613164" w:rsidRDefault="00A65AEC" w:rsidP="00A65AEC">
            <w:pPr>
              <w:pStyle w:val="Bibliografie"/>
              <w:tabs>
                <w:tab w:val="left" w:pos="0"/>
              </w:tabs>
              <w:spacing w:before="120" w:after="120"/>
              <w:jc w:val="both"/>
            </w:pPr>
            <w:r w:rsidRPr="00613164">
              <w:rPr>
                <w:b/>
                <w:bCs/>
              </w:rPr>
              <w:t>MR</w:t>
            </w:r>
            <w:r>
              <w:rPr>
                <w:b/>
                <w:bCs/>
              </w:rPr>
              <w:t>Á</w:t>
            </w:r>
            <w:r w:rsidRPr="00613164">
              <w:rPr>
                <w:b/>
                <w:bCs/>
              </w:rPr>
              <w:t>ZEK, J</w:t>
            </w:r>
            <w:r w:rsidR="00281A61">
              <w:rPr>
                <w:b/>
                <w:bCs/>
              </w:rPr>
              <w:t>.</w:t>
            </w:r>
            <w:r w:rsidRPr="00613164">
              <w:rPr>
                <w:b/>
                <w:bCs/>
              </w:rPr>
              <w:t xml:space="preserve"> </w:t>
            </w:r>
            <w:r w:rsidRPr="00613164">
              <w:rPr>
                <w:b/>
                <w:bCs/>
                <w:lang w:val="en-GB"/>
              </w:rPr>
              <w:t>(60%)</w:t>
            </w:r>
            <w:r w:rsidRPr="00613164">
              <w:t>, SPANHEL, L., MAT</w:t>
            </w:r>
            <w:r w:rsidR="00281A61">
              <w:t>Ě</w:t>
            </w:r>
            <w:r w:rsidRPr="00613164">
              <w:t>JEC, V., BARTO</w:t>
            </w:r>
            <w:r w:rsidRPr="00613164">
              <w:rPr>
                <w:caps/>
                <w:lang w:val="en-GB"/>
              </w:rPr>
              <w:t>ň</w:t>
            </w:r>
            <w:r w:rsidRPr="00613164">
              <w:t>, I., D</w:t>
            </w:r>
            <w:r w:rsidR="00281A61">
              <w:t>Ž</w:t>
            </w:r>
            <w:r w:rsidRPr="00613164">
              <w:t>UNDA, R., PUCH</w:t>
            </w:r>
            <w:r w:rsidR="00281A61">
              <w:t>Ý</w:t>
            </w:r>
            <w:r w:rsidRPr="00613164">
              <w:t>, V.</w:t>
            </w:r>
            <w:r>
              <w:t xml:space="preserve">: </w:t>
            </w:r>
            <w:r w:rsidRPr="00613164">
              <w:t>Nanocrystalline Zn</w:t>
            </w:r>
            <w:r w:rsidRPr="00973E0E">
              <w:rPr>
                <w:vertAlign w:val="subscript"/>
              </w:rPr>
              <w:t>2</w:t>
            </w:r>
            <w:r w:rsidRPr="00613164">
              <w:t>TiO</w:t>
            </w:r>
            <w:r w:rsidRPr="00973E0E">
              <w:rPr>
                <w:vertAlign w:val="subscript"/>
              </w:rPr>
              <w:t>4</w:t>
            </w:r>
            <w:r w:rsidRPr="00613164">
              <w:t xml:space="preserve"> </w:t>
            </w:r>
            <w:r>
              <w:t>f</w:t>
            </w:r>
            <w:r w:rsidRPr="00613164">
              <w:t xml:space="preserve">ilms for </w:t>
            </w:r>
            <w:r>
              <w:t>d</w:t>
            </w:r>
            <w:r w:rsidRPr="00613164">
              <w:t xml:space="preserve">istributed Bragg’s </w:t>
            </w:r>
            <w:r>
              <w:t>r</w:t>
            </w:r>
            <w:r w:rsidRPr="00613164">
              <w:t xml:space="preserve">eflectors </w:t>
            </w:r>
            <w:r>
              <w:t>o</w:t>
            </w:r>
            <w:r w:rsidRPr="00613164">
              <w:t xml:space="preserve">perating in near </w:t>
            </w:r>
            <w:r>
              <w:t>i</w:t>
            </w:r>
            <w:r w:rsidRPr="00613164">
              <w:t xml:space="preserve">nfrared </w:t>
            </w:r>
            <w:r>
              <w:t>r</w:t>
            </w:r>
            <w:r w:rsidRPr="00613164">
              <w:t xml:space="preserve">egion. </w:t>
            </w:r>
            <w:r w:rsidRPr="00613164">
              <w:rPr>
                <w:i/>
                <w:iCs/>
              </w:rPr>
              <w:t>Optical Materials</w:t>
            </w:r>
            <w:r w:rsidRPr="00613164">
              <w:t xml:space="preserve"> </w:t>
            </w:r>
            <w:r w:rsidRPr="00A65AEC">
              <w:t>112,</w:t>
            </w:r>
            <w:r>
              <w:rPr>
                <w:i/>
                <w:iCs/>
              </w:rPr>
              <w:t xml:space="preserve"> </w:t>
            </w:r>
            <w:r w:rsidRPr="00613164">
              <w:rPr>
                <w:b/>
                <w:bCs/>
              </w:rPr>
              <w:t>2021</w:t>
            </w:r>
            <w:r w:rsidRPr="00613164">
              <w:t>.</w:t>
            </w:r>
            <w:r>
              <w:t xml:space="preserve"> </w:t>
            </w:r>
            <w:hyperlink r:id="rId171" w:history="1">
              <w:r w:rsidRPr="004C4588">
                <w:rPr>
                  <w:rStyle w:val="Hypertextovodkaz"/>
                </w:rPr>
                <w:t>https://doi.org/10.1016/j.optmat.2021.110805</w:t>
              </w:r>
            </w:hyperlink>
            <w:r w:rsidRPr="00613164">
              <w:t>.</w:t>
            </w:r>
            <w:r w:rsidRPr="00613164">
              <w:rPr>
                <w:lang w:val="en-GB"/>
              </w:rPr>
              <w:t xml:space="preserve"> </w:t>
            </w:r>
            <w:r>
              <w:t xml:space="preserve">Jimp </w:t>
            </w:r>
            <w:r w:rsidRPr="00613164">
              <w:rPr>
                <w:lang w:val="en-GB"/>
              </w:rPr>
              <w:t>(Q2)</w:t>
            </w:r>
          </w:p>
          <w:p w14:paraId="126E928E" w14:textId="1766F9AF" w:rsidR="00F2523D" w:rsidRDefault="00A65AEC" w:rsidP="00A65AEC">
            <w:pPr>
              <w:pStyle w:val="Bibliografie"/>
              <w:tabs>
                <w:tab w:val="left" w:pos="0"/>
              </w:tabs>
              <w:spacing w:before="120" w:after="120"/>
              <w:jc w:val="both"/>
              <w:rPr>
                <w:b/>
              </w:rPr>
            </w:pPr>
            <w:r w:rsidRPr="00613164">
              <w:lastRenderedPageBreak/>
              <w:t>VA</w:t>
            </w:r>
            <w:r w:rsidR="00281A61">
              <w:t>ŘÁ</w:t>
            </w:r>
            <w:r w:rsidRPr="00613164">
              <w:t xml:space="preserve">K, P., </w:t>
            </w:r>
            <w:r w:rsidRPr="00613164">
              <w:rPr>
                <w:b/>
                <w:bCs/>
              </w:rPr>
              <w:t>MR</w:t>
            </w:r>
            <w:r>
              <w:rPr>
                <w:b/>
                <w:bCs/>
              </w:rPr>
              <w:t>Á</w:t>
            </w:r>
            <w:r w:rsidRPr="00613164">
              <w:rPr>
                <w:b/>
                <w:bCs/>
              </w:rPr>
              <w:t>ZEK, J.</w:t>
            </w:r>
            <w:r w:rsidRPr="00613164">
              <w:rPr>
                <w:b/>
                <w:bCs/>
                <w:lang w:val="en-GB"/>
              </w:rPr>
              <w:t xml:space="preserve"> (25%)</w:t>
            </w:r>
            <w:r w:rsidRPr="00613164">
              <w:t>, JASIM, A.A., BYSAKH, S., DHAR, A., KAMR</w:t>
            </w:r>
            <w:r w:rsidR="00281A61">
              <w:t>Á</w:t>
            </w:r>
            <w:r w:rsidRPr="00613164">
              <w:t>DEK, M., PODRAZK</w:t>
            </w:r>
            <w:r w:rsidR="00281A61">
              <w:t>Ý</w:t>
            </w:r>
            <w:r w:rsidRPr="00613164">
              <w:t>, O., KA</w:t>
            </w:r>
            <w:r>
              <w:t>ŠÍ</w:t>
            </w:r>
            <w:r w:rsidRPr="00613164">
              <w:t>K, I., BARTO</w:t>
            </w:r>
            <w:r>
              <w:t>Ň</w:t>
            </w:r>
            <w:r w:rsidRPr="00613164">
              <w:t>, I., NEKVINDOV</w:t>
            </w:r>
            <w:r>
              <w:t>Á</w:t>
            </w:r>
            <w:r w:rsidRPr="00613164">
              <w:t>, P.</w:t>
            </w:r>
            <w:r>
              <w:t xml:space="preserve">: </w:t>
            </w:r>
            <w:r w:rsidRPr="00613164">
              <w:t xml:space="preserve">Thermal </w:t>
            </w:r>
            <w:r>
              <w:t>s</w:t>
            </w:r>
            <w:r w:rsidRPr="00613164">
              <w:t xml:space="preserve">tability and </w:t>
            </w:r>
            <w:r>
              <w:t>p</w:t>
            </w:r>
            <w:r w:rsidRPr="00613164">
              <w:t xml:space="preserve">hotoluminescence </w:t>
            </w:r>
            <w:r>
              <w:t>p</w:t>
            </w:r>
            <w:r w:rsidRPr="00613164">
              <w:t xml:space="preserve">roperties of RE-Doped (RE = Ho, Er, Tm) </w:t>
            </w:r>
            <w:r>
              <w:t>a</w:t>
            </w:r>
            <w:r w:rsidRPr="00613164">
              <w:t xml:space="preserve">lumina </w:t>
            </w:r>
            <w:r>
              <w:t>n</w:t>
            </w:r>
            <w:r w:rsidRPr="00613164">
              <w:t xml:space="preserve">anoparticles in </w:t>
            </w:r>
            <w:r>
              <w:t>b</w:t>
            </w:r>
            <w:r w:rsidRPr="00613164">
              <w:t xml:space="preserve">ulk and </w:t>
            </w:r>
            <w:r>
              <w:t>f</w:t>
            </w:r>
            <w:r w:rsidRPr="00613164">
              <w:t>iber-</w:t>
            </w:r>
            <w:r>
              <w:t>o</w:t>
            </w:r>
            <w:r w:rsidRPr="00613164">
              <w:t xml:space="preserve">ptic </w:t>
            </w:r>
            <w:r>
              <w:t>s</w:t>
            </w:r>
            <w:r w:rsidRPr="00613164">
              <w:t xml:space="preserve">ilica </w:t>
            </w:r>
            <w:r>
              <w:t>g</w:t>
            </w:r>
            <w:r w:rsidRPr="00613164">
              <w:t xml:space="preserve">lass. </w:t>
            </w:r>
            <w:r w:rsidRPr="00613164">
              <w:rPr>
                <w:i/>
                <w:iCs/>
              </w:rPr>
              <w:t>Optical Materials</w:t>
            </w:r>
            <w:r w:rsidRPr="00613164">
              <w:t xml:space="preserve"> </w:t>
            </w:r>
            <w:r w:rsidRPr="00A65AEC">
              <w:t>118,</w:t>
            </w:r>
            <w:r>
              <w:rPr>
                <w:i/>
                <w:iCs/>
              </w:rPr>
              <w:t xml:space="preserve"> </w:t>
            </w:r>
            <w:r w:rsidRPr="00613164">
              <w:rPr>
                <w:b/>
                <w:bCs/>
              </w:rPr>
              <w:t>2021</w:t>
            </w:r>
            <w:r w:rsidRPr="00613164">
              <w:t xml:space="preserve">. </w:t>
            </w:r>
            <w:hyperlink r:id="rId172" w:history="1">
              <w:r w:rsidRPr="004C4588">
                <w:rPr>
                  <w:rStyle w:val="Hypertextovodkaz"/>
                </w:rPr>
                <w:t>https://doi.org/10.1016/j.optmat.2021.111239</w:t>
              </w:r>
            </w:hyperlink>
            <w:r w:rsidRPr="00613164">
              <w:t>.</w:t>
            </w:r>
            <w:r w:rsidRPr="00613164">
              <w:rPr>
                <w:lang w:val="en-GB"/>
              </w:rPr>
              <w:t xml:space="preserve"> </w:t>
            </w:r>
            <w:r>
              <w:t xml:space="preserve">Jimp </w:t>
            </w:r>
            <w:r>
              <w:rPr>
                <w:lang w:val="en-GB"/>
              </w:rPr>
              <w:t>(</w:t>
            </w:r>
            <w:r w:rsidRPr="00613164">
              <w:rPr>
                <w:lang w:val="en-GB"/>
              </w:rPr>
              <w:t>Q2)</w:t>
            </w:r>
          </w:p>
        </w:tc>
      </w:tr>
      <w:tr w:rsidR="00F2523D" w14:paraId="25DBC29E" w14:textId="77777777" w:rsidTr="002401AC">
        <w:trPr>
          <w:trHeight w:val="218"/>
        </w:trPr>
        <w:tc>
          <w:tcPr>
            <w:tcW w:w="10060" w:type="dxa"/>
            <w:gridSpan w:val="15"/>
            <w:shd w:val="clear" w:color="auto" w:fill="F7CAAC"/>
          </w:tcPr>
          <w:p w14:paraId="0C189368" w14:textId="35F651AC" w:rsidR="00F2523D" w:rsidRDefault="000079C3" w:rsidP="002401AC">
            <w:pPr>
              <w:rPr>
                <w:b/>
              </w:rPr>
            </w:pPr>
            <w:r>
              <w:rPr>
                <w:b/>
              </w:rPr>
              <w:lastRenderedPageBreak/>
              <w:t>P</w:t>
            </w:r>
            <w:r w:rsidR="00F2523D">
              <w:rPr>
                <w:b/>
              </w:rPr>
              <w:t>ůsobení v zahraničí</w:t>
            </w:r>
          </w:p>
        </w:tc>
      </w:tr>
      <w:tr w:rsidR="00F2523D" w:rsidRPr="00B7295D" w14:paraId="1DCD9FBA" w14:textId="77777777" w:rsidTr="002401AC">
        <w:trPr>
          <w:trHeight w:val="328"/>
        </w:trPr>
        <w:tc>
          <w:tcPr>
            <w:tcW w:w="10060" w:type="dxa"/>
            <w:gridSpan w:val="15"/>
          </w:tcPr>
          <w:p w14:paraId="3B99FEB8" w14:textId="79490967" w:rsidR="00F2523D" w:rsidRPr="00A65AEC" w:rsidRDefault="00A65AEC" w:rsidP="00A65AEC">
            <w:pPr>
              <w:pStyle w:val="Textkomente"/>
              <w:spacing w:before="120" w:after="120"/>
              <w:jc w:val="both"/>
              <w:rPr>
                <w:kern w:val="1"/>
              </w:rPr>
            </w:pPr>
            <w:r w:rsidRPr="00A65AEC">
              <w:t>2016:</w:t>
            </w:r>
            <w:r>
              <w:t xml:space="preserve"> </w:t>
            </w:r>
            <w:r w:rsidRPr="00A65AEC">
              <w:t>Université de Nice-Sophia Antipolis, Nice, Francie, zvaný vědecký pracovník „Chercheur invité“ (1 měsíc)</w:t>
            </w:r>
          </w:p>
        </w:tc>
      </w:tr>
      <w:tr w:rsidR="00F2523D" w14:paraId="58E4C5B0" w14:textId="77777777" w:rsidTr="002401AC">
        <w:trPr>
          <w:cantSplit/>
          <w:trHeight w:val="470"/>
        </w:trPr>
        <w:tc>
          <w:tcPr>
            <w:tcW w:w="2518" w:type="dxa"/>
            <w:shd w:val="clear" w:color="auto" w:fill="F7CAAC"/>
          </w:tcPr>
          <w:p w14:paraId="747575F6" w14:textId="77777777" w:rsidR="00F2523D" w:rsidRDefault="00F2523D" w:rsidP="002401AC">
            <w:pPr>
              <w:rPr>
                <w:b/>
              </w:rPr>
            </w:pPr>
            <w:r>
              <w:rPr>
                <w:b/>
              </w:rPr>
              <w:t xml:space="preserve">Podpis </w:t>
            </w:r>
          </w:p>
        </w:tc>
        <w:tc>
          <w:tcPr>
            <w:tcW w:w="4536" w:type="dxa"/>
            <w:gridSpan w:val="8"/>
          </w:tcPr>
          <w:p w14:paraId="593B64F0" w14:textId="77777777" w:rsidR="00F2523D" w:rsidRDefault="00F2523D" w:rsidP="002401AC"/>
        </w:tc>
        <w:tc>
          <w:tcPr>
            <w:tcW w:w="786" w:type="dxa"/>
            <w:gridSpan w:val="2"/>
            <w:shd w:val="clear" w:color="auto" w:fill="F7CAAC"/>
          </w:tcPr>
          <w:p w14:paraId="569C2DB8" w14:textId="77777777" w:rsidR="00F2523D" w:rsidRDefault="00F2523D" w:rsidP="002401AC">
            <w:r>
              <w:rPr>
                <w:b/>
              </w:rPr>
              <w:t>datum</w:t>
            </w:r>
          </w:p>
        </w:tc>
        <w:tc>
          <w:tcPr>
            <w:tcW w:w="2220" w:type="dxa"/>
            <w:gridSpan w:val="4"/>
          </w:tcPr>
          <w:p w14:paraId="4092C037" w14:textId="77777777" w:rsidR="00F2523D" w:rsidRDefault="00F2523D" w:rsidP="002401AC"/>
        </w:tc>
      </w:tr>
      <w:bookmarkEnd w:id="346"/>
    </w:tbl>
    <w:p w14:paraId="2D397A76" w14:textId="77777777" w:rsidR="004D648A" w:rsidRDefault="004D648A">
      <w:r>
        <w:br w:type="page"/>
      </w:r>
    </w:p>
    <w:tbl>
      <w:tblPr>
        <w:tblpPr w:leftFromText="141" w:rightFromText="141" w:vertAnchor="page" w:horzAnchor="margin" w:tblpY="1326"/>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71"/>
        <w:gridCol w:w="658"/>
        <w:gridCol w:w="1721"/>
        <w:gridCol w:w="143"/>
        <w:gridCol w:w="381"/>
        <w:gridCol w:w="186"/>
        <w:gridCol w:w="282"/>
        <w:gridCol w:w="994"/>
        <w:gridCol w:w="709"/>
        <w:gridCol w:w="77"/>
        <w:gridCol w:w="93"/>
        <w:gridCol w:w="567"/>
        <w:gridCol w:w="709"/>
        <w:gridCol w:w="851"/>
      </w:tblGrid>
      <w:tr w:rsidR="005C6FC0" w14:paraId="16A51549" w14:textId="77777777" w:rsidTr="005C6FC0">
        <w:tc>
          <w:tcPr>
            <w:tcW w:w="10060" w:type="dxa"/>
            <w:gridSpan w:val="15"/>
            <w:tcBorders>
              <w:bottom w:val="double" w:sz="4" w:space="0" w:color="auto"/>
            </w:tcBorders>
            <w:shd w:val="clear" w:color="auto" w:fill="BDD6EE"/>
          </w:tcPr>
          <w:p w14:paraId="73837ED1" w14:textId="0C6F8477" w:rsidR="005C6FC0" w:rsidRDefault="005C6FC0" w:rsidP="005C6FC0">
            <w:pPr>
              <w:rPr>
                <w:b/>
                <w:sz w:val="28"/>
              </w:rPr>
            </w:pPr>
            <w:r>
              <w:rPr>
                <w:b/>
                <w:sz w:val="28"/>
              </w:rPr>
              <w:lastRenderedPageBreak/>
              <w:t>C-I – Personální zabezpečení</w:t>
            </w:r>
          </w:p>
        </w:tc>
      </w:tr>
      <w:tr w:rsidR="005C6FC0" w14:paraId="2265FE6F" w14:textId="77777777" w:rsidTr="005C6FC0">
        <w:tc>
          <w:tcPr>
            <w:tcW w:w="2518" w:type="dxa"/>
            <w:tcBorders>
              <w:top w:val="double" w:sz="4" w:space="0" w:color="auto"/>
            </w:tcBorders>
            <w:shd w:val="clear" w:color="auto" w:fill="F7CAAC"/>
          </w:tcPr>
          <w:p w14:paraId="562E40A6" w14:textId="77777777" w:rsidR="005C6FC0" w:rsidRDefault="005C6FC0" w:rsidP="005C6FC0">
            <w:pPr>
              <w:rPr>
                <w:b/>
              </w:rPr>
            </w:pPr>
            <w:r>
              <w:rPr>
                <w:b/>
              </w:rPr>
              <w:t>Vysoká škola</w:t>
            </w:r>
          </w:p>
        </w:tc>
        <w:tc>
          <w:tcPr>
            <w:tcW w:w="7542" w:type="dxa"/>
            <w:gridSpan w:val="14"/>
          </w:tcPr>
          <w:p w14:paraId="477303CF" w14:textId="77777777" w:rsidR="005C6FC0" w:rsidRDefault="005C6FC0" w:rsidP="005C6FC0">
            <w:pPr>
              <w:tabs>
                <w:tab w:val="left" w:pos="933"/>
              </w:tabs>
            </w:pPr>
            <w:r>
              <w:t>Univerzita Tomáše Bati ve Zlíně</w:t>
            </w:r>
          </w:p>
        </w:tc>
      </w:tr>
      <w:tr w:rsidR="005C6FC0" w14:paraId="5E03F081" w14:textId="77777777" w:rsidTr="005C6FC0">
        <w:tc>
          <w:tcPr>
            <w:tcW w:w="2518" w:type="dxa"/>
            <w:shd w:val="clear" w:color="auto" w:fill="F7CAAC"/>
          </w:tcPr>
          <w:p w14:paraId="3DDEA0D2" w14:textId="77777777" w:rsidR="005C6FC0" w:rsidRDefault="005C6FC0" w:rsidP="005C6FC0">
            <w:pPr>
              <w:rPr>
                <w:b/>
              </w:rPr>
            </w:pPr>
            <w:r>
              <w:rPr>
                <w:b/>
              </w:rPr>
              <w:t>Součást vysoké školy</w:t>
            </w:r>
          </w:p>
        </w:tc>
        <w:tc>
          <w:tcPr>
            <w:tcW w:w="7542" w:type="dxa"/>
            <w:gridSpan w:val="14"/>
          </w:tcPr>
          <w:p w14:paraId="20CC707B" w14:textId="77777777" w:rsidR="005C6FC0" w:rsidRDefault="005C6FC0" w:rsidP="005C6FC0">
            <w:r>
              <w:t>Fakulta technologická</w:t>
            </w:r>
          </w:p>
        </w:tc>
      </w:tr>
      <w:tr w:rsidR="005C6FC0" w:rsidRPr="00924C53" w14:paraId="03F64086" w14:textId="77777777" w:rsidTr="005C6FC0">
        <w:tc>
          <w:tcPr>
            <w:tcW w:w="2518" w:type="dxa"/>
            <w:shd w:val="clear" w:color="auto" w:fill="F7CAAC"/>
          </w:tcPr>
          <w:p w14:paraId="582E6C30" w14:textId="77777777" w:rsidR="005C6FC0" w:rsidRDefault="005C6FC0" w:rsidP="005C6FC0">
            <w:pPr>
              <w:rPr>
                <w:b/>
              </w:rPr>
            </w:pPr>
            <w:r>
              <w:rPr>
                <w:b/>
              </w:rPr>
              <w:t>Název studijního programu</w:t>
            </w:r>
          </w:p>
        </w:tc>
        <w:tc>
          <w:tcPr>
            <w:tcW w:w="7542" w:type="dxa"/>
            <w:gridSpan w:val="14"/>
          </w:tcPr>
          <w:p w14:paraId="07F959CA" w14:textId="081FA982" w:rsidR="005C6FC0" w:rsidRPr="00924C53" w:rsidRDefault="005C6FC0" w:rsidP="005C6FC0">
            <w:r w:rsidRPr="00EB4C62">
              <w:t>Materiály a technologie – specializace Polovodičové materiály</w:t>
            </w:r>
          </w:p>
        </w:tc>
      </w:tr>
      <w:tr w:rsidR="005C6FC0" w14:paraId="5A02D412" w14:textId="77777777" w:rsidTr="005C6FC0">
        <w:tc>
          <w:tcPr>
            <w:tcW w:w="2518" w:type="dxa"/>
            <w:shd w:val="clear" w:color="auto" w:fill="F7CAAC"/>
          </w:tcPr>
          <w:p w14:paraId="1916199E" w14:textId="77777777" w:rsidR="005C6FC0" w:rsidRDefault="005C6FC0" w:rsidP="005C6FC0">
            <w:pPr>
              <w:rPr>
                <w:b/>
              </w:rPr>
            </w:pPr>
            <w:r>
              <w:rPr>
                <w:b/>
              </w:rPr>
              <w:t>Jméno a příjmení</w:t>
            </w:r>
          </w:p>
        </w:tc>
        <w:tc>
          <w:tcPr>
            <w:tcW w:w="4536" w:type="dxa"/>
            <w:gridSpan w:val="8"/>
          </w:tcPr>
          <w:p w14:paraId="7FE17A11" w14:textId="77777777" w:rsidR="005C6FC0" w:rsidRPr="008336AC" w:rsidRDefault="005C6FC0" w:rsidP="005C6FC0">
            <w:pPr>
              <w:rPr>
                <w:b/>
              </w:rPr>
            </w:pPr>
            <w:bookmarkStart w:id="348" w:name="Mrkvičková"/>
            <w:bookmarkEnd w:id="348"/>
            <w:r>
              <w:rPr>
                <w:b/>
              </w:rPr>
              <w:t>Simona Mrkvičková</w:t>
            </w:r>
          </w:p>
        </w:tc>
        <w:tc>
          <w:tcPr>
            <w:tcW w:w="709" w:type="dxa"/>
            <w:shd w:val="clear" w:color="auto" w:fill="F7CAAC"/>
          </w:tcPr>
          <w:p w14:paraId="0814DCCF" w14:textId="77777777" w:rsidR="005C6FC0" w:rsidRDefault="005C6FC0" w:rsidP="005C6FC0">
            <w:pPr>
              <w:rPr>
                <w:b/>
              </w:rPr>
            </w:pPr>
            <w:r>
              <w:rPr>
                <w:b/>
              </w:rPr>
              <w:t>Tituly</w:t>
            </w:r>
          </w:p>
        </w:tc>
        <w:tc>
          <w:tcPr>
            <w:tcW w:w="2297" w:type="dxa"/>
            <w:gridSpan w:val="5"/>
          </w:tcPr>
          <w:p w14:paraId="2367A3C7" w14:textId="77777777" w:rsidR="005C6FC0" w:rsidRDefault="005C6FC0" w:rsidP="005C6FC0">
            <w:r>
              <w:t>Ing., Ph.D.</w:t>
            </w:r>
          </w:p>
        </w:tc>
      </w:tr>
      <w:tr w:rsidR="005C6FC0" w:rsidRPr="00E64DB3" w14:paraId="5EC5E0B8" w14:textId="77777777" w:rsidTr="005C6FC0">
        <w:tc>
          <w:tcPr>
            <w:tcW w:w="2518" w:type="dxa"/>
            <w:shd w:val="clear" w:color="auto" w:fill="F7CAAC"/>
          </w:tcPr>
          <w:p w14:paraId="398E9B05" w14:textId="77777777" w:rsidR="005C6FC0" w:rsidRDefault="005C6FC0" w:rsidP="005C6FC0">
            <w:pPr>
              <w:rPr>
                <w:b/>
              </w:rPr>
            </w:pPr>
            <w:r>
              <w:rPr>
                <w:b/>
              </w:rPr>
              <w:t>Rok narození</w:t>
            </w:r>
          </w:p>
        </w:tc>
        <w:tc>
          <w:tcPr>
            <w:tcW w:w="829" w:type="dxa"/>
            <w:gridSpan w:val="2"/>
          </w:tcPr>
          <w:p w14:paraId="2EDDD88C" w14:textId="77777777" w:rsidR="005C6FC0" w:rsidRDefault="005C6FC0" w:rsidP="005C6FC0">
            <w:r>
              <w:t>1977</w:t>
            </w:r>
          </w:p>
        </w:tc>
        <w:tc>
          <w:tcPr>
            <w:tcW w:w="1721" w:type="dxa"/>
            <w:shd w:val="clear" w:color="auto" w:fill="F7CAAC"/>
          </w:tcPr>
          <w:p w14:paraId="0FC94283" w14:textId="77777777" w:rsidR="005C6FC0" w:rsidRDefault="005C6FC0" w:rsidP="005C6FC0">
            <w:pPr>
              <w:rPr>
                <w:b/>
              </w:rPr>
            </w:pPr>
            <w:r>
              <w:rPr>
                <w:b/>
              </w:rPr>
              <w:t>typ vztahu k VŠ</w:t>
            </w:r>
          </w:p>
        </w:tc>
        <w:tc>
          <w:tcPr>
            <w:tcW w:w="992" w:type="dxa"/>
            <w:gridSpan w:val="4"/>
          </w:tcPr>
          <w:p w14:paraId="3709524A" w14:textId="77777777" w:rsidR="005C6FC0" w:rsidRPr="00E64DB3" w:rsidRDefault="005C6FC0" w:rsidP="005C6FC0">
            <w:r w:rsidRPr="00E64DB3">
              <w:t>pp.</w:t>
            </w:r>
          </w:p>
        </w:tc>
        <w:tc>
          <w:tcPr>
            <w:tcW w:w="994" w:type="dxa"/>
            <w:shd w:val="clear" w:color="auto" w:fill="F7CAAC"/>
          </w:tcPr>
          <w:p w14:paraId="7BA6AB49" w14:textId="77777777" w:rsidR="005C6FC0" w:rsidRPr="00E64DB3" w:rsidRDefault="005C6FC0" w:rsidP="005C6FC0">
            <w:pPr>
              <w:rPr>
                <w:b/>
              </w:rPr>
            </w:pPr>
            <w:r w:rsidRPr="00E64DB3">
              <w:rPr>
                <w:b/>
              </w:rPr>
              <w:t>rozsah</w:t>
            </w:r>
          </w:p>
        </w:tc>
        <w:tc>
          <w:tcPr>
            <w:tcW w:w="709" w:type="dxa"/>
          </w:tcPr>
          <w:p w14:paraId="4405F785" w14:textId="77777777" w:rsidR="005C6FC0" w:rsidRPr="00E64DB3" w:rsidRDefault="005C6FC0" w:rsidP="005C6FC0">
            <w:r w:rsidRPr="00E64DB3">
              <w:t>40</w:t>
            </w:r>
          </w:p>
        </w:tc>
        <w:tc>
          <w:tcPr>
            <w:tcW w:w="737" w:type="dxa"/>
            <w:gridSpan w:val="3"/>
            <w:shd w:val="clear" w:color="auto" w:fill="F7CAAC"/>
          </w:tcPr>
          <w:p w14:paraId="33F587A7" w14:textId="77777777" w:rsidR="005C6FC0" w:rsidRPr="00E64DB3" w:rsidRDefault="005C6FC0" w:rsidP="005C6FC0">
            <w:pPr>
              <w:rPr>
                <w:b/>
              </w:rPr>
            </w:pPr>
            <w:r w:rsidRPr="00E64DB3">
              <w:rPr>
                <w:b/>
              </w:rPr>
              <w:t>do kdy</w:t>
            </w:r>
          </w:p>
        </w:tc>
        <w:tc>
          <w:tcPr>
            <w:tcW w:w="1560" w:type="dxa"/>
            <w:gridSpan w:val="2"/>
          </w:tcPr>
          <w:p w14:paraId="6D61DF71" w14:textId="77777777" w:rsidR="005C6FC0" w:rsidRPr="00E64DB3" w:rsidRDefault="005C6FC0" w:rsidP="005C6FC0">
            <w:r w:rsidRPr="00E64DB3">
              <w:t>N</w:t>
            </w:r>
          </w:p>
        </w:tc>
      </w:tr>
      <w:tr w:rsidR="005C6FC0" w:rsidRPr="00E64DB3" w14:paraId="7ABC9FD0" w14:textId="77777777" w:rsidTr="005C6FC0">
        <w:tc>
          <w:tcPr>
            <w:tcW w:w="5068" w:type="dxa"/>
            <w:gridSpan w:val="4"/>
            <w:shd w:val="clear" w:color="auto" w:fill="F7CAAC"/>
          </w:tcPr>
          <w:p w14:paraId="684AD79F" w14:textId="77777777" w:rsidR="005C6FC0" w:rsidRDefault="005C6FC0" w:rsidP="005460E1">
            <w:pPr>
              <w:jc w:val="both"/>
              <w:rPr>
                <w:b/>
              </w:rPr>
            </w:pPr>
            <w:r>
              <w:rPr>
                <w:b/>
              </w:rPr>
              <w:t>Typ vztahu na součásti VŠ, která uskutečňuje st. program</w:t>
            </w:r>
          </w:p>
        </w:tc>
        <w:tc>
          <w:tcPr>
            <w:tcW w:w="992" w:type="dxa"/>
            <w:gridSpan w:val="4"/>
          </w:tcPr>
          <w:p w14:paraId="1A3ED45E" w14:textId="77777777" w:rsidR="005C6FC0" w:rsidRPr="00E64DB3" w:rsidRDefault="005C6FC0" w:rsidP="005C6FC0">
            <w:r w:rsidRPr="00E64DB3">
              <w:t>pp.</w:t>
            </w:r>
          </w:p>
        </w:tc>
        <w:tc>
          <w:tcPr>
            <w:tcW w:w="994" w:type="dxa"/>
            <w:shd w:val="clear" w:color="auto" w:fill="F7CAAC"/>
          </w:tcPr>
          <w:p w14:paraId="7765D94F" w14:textId="77777777" w:rsidR="005C6FC0" w:rsidRPr="00E64DB3" w:rsidRDefault="005C6FC0" w:rsidP="005C6FC0">
            <w:pPr>
              <w:rPr>
                <w:b/>
              </w:rPr>
            </w:pPr>
            <w:r w:rsidRPr="00E64DB3">
              <w:rPr>
                <w:b/>
              </w:rPr>
              <w:t>rozsah</w:t>
            </w:r>
          </w:p>
        </w:tc>
        <w:tc>
          <w:tcPr>
            <w:tcW w:w="709" w:type="dxa"/>
          </w:tcPr>
          <w:p w14:paraId="194EB0A0" w14:textId="77777777" w:rsidR="005C6FC0" w:rsidRPr="00E64DB3" w:rsidRDefault="005C6FC0" w:rsidP="005C6FC0">
            <w:r w:rsidRPr="00E64DB3">
              <w:t>40</w:t>
            </w:r>
          </w:p>
        </w:tc>
        <w:tc>
          <w:tcPr>
            <w:tcW w:w="737" w:type="dxa"/>
            <w:gridSpan w:val="3"/>
            <w:shd w:val="clear" w:color="auto" w:fill="F7CAAC"/>
          </w:tcPr>
          <w:p w14:paraId="7ADAA697" w14:textId="77777777" w:rsidR="005C6FC0" w:rsidRPr="00E64DB3" w:rsidRDefault="005C6FC0" w:rsidP="005C6FC0">
            <w:pPr>
              <w:rPr>
                <w:b/>
              </w:rPr>
            </w:pPr>
            <w:r w:rsidRPr="00E64DB3">
              <w:rPr>
                <w:b/>
              </w:rPr>
              <w:t>do kdy</w:t>
            </w:r>
          </w:p>
        </w:tc>
        <w:tc>
          <w:tcPr>
            <w:tcW w:w="1560" w:type="dxa"/>
            <w:gridSpan w:val="2"/>
          </w:tcPr>
          <w:p w14:paraId="3135DF19" w14:textId="77777777" w:rsidR="005C6FC0" w:rsidRPr="00E64DB3" w:rsidRDefault="005C6FC0" w:rsidP="005C6FC0">
            <w:r w:rsidRPr="00E64DB3">
              <w:t>N</w:t>
            </w:r>
          </w:p>
        </w:tc>
      </w:tr>
      <w:tr w:rsidR="005C6FC0" w14:paraId="7FC42156" w14:textId="77777777" w:rsidTr="005C6FC0">
        <w:tc>
          <w:tcPr>
            <w:tcW w:w="6060" w:type="dxa"/>
            <w:gridSpan w:val="8"/>
            <w:shd w:val="clear" w:color="auto" w:fill="F7CAAC"/>
          </w:tcPr>
          <w:p w14:paraId="314BF7AF" w14:textId="77777777" w:rsidR="005C6FC0" w:rsidRDefault="005C6FC0" w:rsidP="005C6FC0">
            <w:r>
              <w:rPr>
                <w:b/>
              </w:rPr>
              <w:t>Další současná působení jako akademický pracovník na jiných VŠ</w:t>
            </w:r>
          </w:p>
        </w:tc>
        <w:tc>
          <w:tcPr>
            <w:tcW w:w="1703" w:type="dxa"/>
            <w:gridSpan w:val="2"/>
            <w:shd w:val="clear" w:color="auto" w:fill="F7CAAC"/>
          </w:tcPr>
          <w:p w14:paraId="4A69B7A2" w14:textId="77777777" w:rsidR="005C6FC0" w:rsidRDefault="005C6FC0" w:rsidP="005C6FC0">
            <w:pPr>
              <w:rPr>
                <w:b/>
              </w:rPr>
            </w:pPr>
            <w:r>
              <w:rPr>
                <w:b/>
              </w:rPr>
              <w:t>typ prac. vztahu</w:t>
            </w:r>
          </w:p>
        </w:tc>
        <w:tc>
          <w:tcPr>
            <w:tcW w:w="2297" w:type="dxa"/>
            <w:gridSpan w:val="5"/>
            <w:shd w:val="clear" w:color="auto" w:fill="F7CAAC"/>
          </w:tcPr>
          <w:p w14:paraId="54B6B17E" w14:textId="77777777" w:rsidR="005C6FC0" w:rsidRDefault="005C6FC0" w:rsidP="005C6FC0">
            <w:pPr>
              <w:rPr>
                <w:b/>
              </w:rPr>
            </w:pPr>
            <w:r>
              <w:rPr>
                <w:b/>
              </w:rPr>
              <w:t>rozsah</w:t>
            </w:r>
          </w:p>
        </w:tc>
      </w:tr>
      <w:tr w:rsidR="005C6FC0" w:rsidRPr="006E79E3" w14:paraId="744C21A4" w14:textId="77777777" w:rsidTr="005C6FC0">
        <w:tc>
          <w:tcPr>
            <w:tcW w:w="6060" w:type="dxa"/>
            <w:gridSpan w:val="8"/>
          </w:tcPr>
          <w:p w14:paraId="223FD608" w14:textId="77777777" w:rsidR="005C6FC0" w:rsidRPr="006E79E3" w:rsidRDefault="005C6FC0" w:rsidP="005C6FC0">
            <w:r w:rsidRPr="006E79E3">
              <w:t>---</w:t>
            </w:r>
          </w:p>
        </w:tc>
        <w:tc>
          <w:tcPr>
            <w:tcW w:w="1703" w:type="dxa"/>
            <w:gridSpan w:val="2"/>
          </w:tcPr>
          <w:p w14:paraId="0602B911" w14:textId="77777777" w:rsidR="005C6FC0" w:rsidRPr="006E79E3" w:rsidRDefault="005C6FC0" w:rsidP="005C6FC0">
            <w:r w:rsidRPr="006E79E3">
              <w:t>---</w:t>
            </w:r>
          </w:p>
        </w:tc>
        <w:tc>
          <w:tcPr>
            <w:tcW w:w="2297" w:type="dxa"/>
            <w:gridSpan w:val="5"/>
          </w:tcPr>
          <w:p w14:paraId="31827195" w14:textId="77777777" w:rsidR="005C6FC0" w:rsidRPr="006E79E3" w:rsidRDefault="005C6FC0" w:rsidP="005C6FC0">
            <w:r w:rsidRPr="006E79E3">
              <w:t>---</w:t>
            </w:r>
          </w:p>
        </w:tc>
      </w:tr>
      <w:tr w:rsidR="005C6FC0" w14:paraId="18EDE073" w14:textId="77777777" w:rsidTr="005C6FC0">
        <w:tc>
          <w:tcPr>
            <w:tcW w:w="6060" w:type="dxa"/>
            <w:gridSpan w:val="8"/>
          </w:tcPr>
          <w:p w14:paraId="27B3797B" w14:textId="77777777" w:rsidR="005C6FC0" w:rsidRDefault="005C6FC0" w:rsidP="005C6FC0"/>
        </w:tc>
        <w:tc>
          <w:tcPr>
            <w:tcW w:w="1703" w:type="dxa"/>
            <w:gridSpan w:val="2"/>
          </w:tcPr>
          <w:p w14:paraId="2B48228D" w14:textId="77777777" w:rsidR="005C6FC0" w:rsidRDefault="005C6FC0" w:rsidP="005C6FC0"/>
        </w:tc>
        <w:tc>
          <w:tcPr>
            <w:tcW w:w="2297" w:type="dxa"/>
            <w:gridSpan w:val="5"/>
          </w:tcPr>
          <w:p w14:paraId="09623DEA" w14:textId="77777777" w:rsidR="005C6FC0" w:rsidRDefault="005C6FC0" w:rsidP="005C6FC0"/>
        </w:tc>
      </w:tr>
      <w:tr w:rsidR="005C6FC0" w14:paraId="38A09642" w14:textId="77777777" w:rsidTr="005C6FC0">
        <w:tc>
          <w:tcPr>
            <w:tcW w:w="10060" w:type="dxa"/>
            <w:gridSpan w:val="15"/>
            <w:shd w:val="clear" w:color="auto" w:fill="F7CAAC"/>
          </w:tcPr>
          <w:p w14:paraId="78C85638" w14:textId="77777777" w:rsidR="005C6FC0" w:rsidRDefault="005C6FC0" w:rsidP="005C6FC0">
            <w:r>
              <w:rPr>
                <w:b/>
              </w:rPr>
              <w:t>Předměty příslušného studijního programu a způsob zapojení do jejich výuky, příp. další zapojení do uskutečňování studijního programu</w:t>
            </w:r>
          </w:p>
        </w:tc>
      </w:tr>
      <w:tr w:rsidR="005C6FC0" w:rsidRPr="002827C6" w14:paraId="41509299" w14:textId="77777777" w:rsidTr="005C6FC0">
        <w:trPr>
          <w:trHeight w:val="226"/>
        </w:trPr>
        <w:tc>
          <w:tcPr>
            <w:tcW w:w="10060" w:type="dxa"/>
            <w:gridSpan w:val="15"/>
            <w:tcBorders>
              <w:top w:val="nil"/>
            </w:tcBorders>
          </w:tcPr>
          <w:p w14:paraId="03B13BD2" w14:textId="77777777" w:rsidR="005C6FC0" w:rsidRPr="002827C6" w:rsidRDefault="005C6FC0" w:rsidP="006F512E">
            <w:pPr>
              <w:spacing w:before="120" w:after="120"/>
            </w:pPr>
            <w:r w:rsidRPr="006F512E">
              <w:rPr>
                <w:b/>
              </w:rPr>
              <w:t>Procesní inženýrství I</w:t>
            </w:r>
            <w:r w:rsidRPr="006F512E">
              <w:t xml:space="preserve"> (100% s)</w:t>
            </w:r>
          </w:p>
        </w:tc>
      </w:tr>
      <w:tr w:rsidR="005C6FC0" w:rsidRPr="002827C6" w14:paraId="78A1AEAE" w14:textId="77777777" w:rsidTr="005C6FC0">
        <w:trPr>
          <w:trHeight w:val="224"/>
        </w:trPr>
        <w:tc>
          <w:tcPr>
            <w:tcW w:w="10060" w:type="dxa"/>
            <w:gridSpan w:val="15"/>
            <w:tcBorders>
              <w:top w:val="nil"/>
            </w:tcBorders>
            <w:shd w:val="clear" w:color="auto" w:fill="FBD4B4"/>
          </w:tcPr>
          <w:p w14:paraId="4B14D0F9" w14:textId="64977C66" w:rsidR="005C6FC0" w:rsidRPr="002827C6" w:rsidRDefault="004964CD" w:rsidP="005C6FC0">
            <w:pPr>
              <w:rPr>
                <w:b/>
              </w:rPr>
            </w:pPr>
            <w:r w:rsidRPr="002827C6">
              <w:rPr>
                <w:b/>
              </w:rPr>
              <w:t>Z</w:t>
            </w:r>
            <w:r w:rsidR="005C6FC0" w:rsidRPr="002827C6">
              <w:rPr>
                <w:b/>
              </w:rPr>
              <w:t>apojení do výuky v dalších studijních programech na téže vysoké škole (pouze u garantů ZT a PZ předmětů)</w:t>
            </w:r>
          </w:p>
        </w:tc>
      </w:tr>
      <w:tr w:rsidR="005C6FC0" w:rsidRPr="002827C6" w14:paraId="563B50D5" w14:textId="77777777" w:rsidTr="005C6FC0">
        <w:trPr>
          <w:trHeight w:val="340"/>
        </w:trPr>
        <w:tc>
          <w:tcPr>
            <w:tcW w:w="2689" w:type="dxa"/>
            <w:gridSpan w:val="2"/>
            <w:tcBorders>
              <w:top w:val="nil"/>
            </w:tcBorders>
          </w:tcPr>
          <w:p w14:paraId="6DB73B53" w14:textId="77777777" w:rsidR="005C6FC0" w:rsidRPr="002827C6" w:rsidRDefault="005C6FC0" w:rsidP="005460E1">
            <w:pPr>
              <w:jc w:val="both"/>
              <w:rPr>
                <w:b/>
              </w:rPr>
            </w:pPr>
            <w:r w:rsidRPr="002827C6">
              <w:rPr>
                <w:b/>
              </w:rPr>
              <w:t>Název studijního předmětu</w:t>
            </w:r>
          </w:p>
        </w:tc>
        <w:tc>
          <w:tcPr>
            <w:tcW w:w="2522" w:type="dxa"/>
            <w:gridSpan w:val="3"/>
            <w:tcBorders>
              <w:top w:val="nil"/>
            </w:tcBorders>
          </w:tcPr>
          <w:p w14:paraId="296BD192" w14:textId="77777777" w:rsidR="005C6FC0" w:rsidRPr="002827C6" w:rsidRDefault="005C6FC0" w:rsidP="005460E1">
            <w:pPr>
              <w:jc w:val="both"/>
              <w:rPr>
                <w:b/>
              </w:rPr>
            </w:pPr>
            <w:r w:rsidRPr="002827C6">
              <w:rPr>
                <w:b/>
              </w:rPr>
              <w:t>Název studijního programu</w:t>
            </w:r>
          </w:p>
        </w:tc>
        <w:tc>
          <w:tcPr>
            <w:tcW w:w="567" w:type="dxa"/>
            <w:gridSpan w:val="2"/>
            <w:tcBorders>
              <w:top w:val="nil"/>
            </w:tcBorders>
          </w:tcPr>
          <w:p w14:paraId="28538F9A" w14:textId="77777777" w:rsidR="005C6FC0" w:rsidRPr="002827C6" w:rsidRDefault="005C6FC0" w:rsidP="005460E1">
            <w:pPr>
              <w:jc w:val="both"/>
              <w:rPr>
                <w:b/>
              </w:rPr>
            </w:pPr>
            <w:r w:rsidRPr="002827C6">
              <w:rPr>
                <w:b/>
              </w:rPr>
              <w:t>Sem.</w:t>
            </w:r>
          </w:p>
        </w:tc>
        <w:tc>
          <w:tcPr>
            <w:tcW w:w="2155" w:type="dxa"/>
            <w:gridSpan w:val="5"/>
            <w:tcBorders>
              <w:top w:val="nil"/>
            </w:tcBorders>
          </w:tcPr>
          <w:p w14:paraId="28B8DE50" w14:textId="77777777" w:rsidR="005C6FC0" w:rsidRPr="002827C6" w:rsidRDefault="005C6FC0" w:rsidP="005460E1">
            <w:pPr>
              <w:jc w:val="both"/>
              <w:rPr>
                <w:b/>
              </w:rPr>
            </w:pPr>
            <w:r w:rsidRPr="002827C6">
              <w:rPr>
                <w:b/>
              </w:rPr>
              <w:t>Role ve výuce daného předmětu</w:t>
            </w:r>
          </w:p>
        </w:tc>
        <w:tc>
          <w:tcPr>
            <w:tcW w:w="2127" w:type="dxa"/>
            <w:gridSpan w:val="3"/>
            <w:tcBorders>
              <w:top w:val="nil"/>
            </w:tcBorders>
          </w:tcPr>
          <w:p w14:paraId="573574F5" w14:textId="77777777" w:rsidR="005C6FC0" w:rsidRDefault="005C6FC0" w:rsidP="005460E1">
            <w:pPr>
              <w:jc w:val="both"/>
              <w:rPr>
                <w:b/>
              </w:rPr>
            </w:pPr>
            <w:r w:rsidRPr="0053377E">
              <w:rPr>
                <w:b/>
                <w:i/>
              </w:rPr>
              <w:t>(</w:t>
            </w:r>
            <w:r w:rsidRPr="00F20AEF">
              <w:rPr>
                <w:b/>
                <w:i/>
                <w:iCs/>
              </w:rPr>
              <w:t>nepovinný údaj</w:t>
            </w:r>
            <w:r w:rsidRPr="0053377E">
              <w:rPr>
                <w:b/>
                <w:i/>
              </w:rPr>
              <w:t>)</w:t>
            </w:r>
            <w:r>
              <w:rPr>
                <w:b/>
              </w:rPr>
              <w:t xml:space="preserve"> </w:t>
            </w:r>
          </w:p>
          <w:p w14:paraId="38D4C94D" w14:textId="77777777" w:rsidR="005C6FC0" w:rsidRPr="002827C6" w:rsidRDefault="005C6FC0" w:rsidP="005460E1">
            <w:pPr>
              <w:jc w:val="both"/>
              <w:rPr>
                <w:b/>
              </w:rPr>
            </w:pPr>
            <w:r w:rsidRPr="002827C6">
              <w:rPr>
                <w:b/>
              </w:rPr>
              <w:t>Počet hodin za semestr</w:t>
            </w:r>
          </w:p>
        </w:tc>
      </w:tr>
      <w:tr w:rsidR="005C6FC0" w:rsidRPr="0008625F" w14:paraId="14D638F8" w14:textId="77777777" w:rsidTr="005C6FC0">
        <w:trPr>
          <w:trHeight w:val="284"/>
        </w:trPr>
        <w:tc>
          <w:tcPr>
            <w:tcW w:w="2689" w:type="dxa"/>
            <w:gridSpan w:val="2"/>
            <w:tcBorders>
              <w:top w:val="nil"/>
            </w:tcBorders>
            <w:vAlign w:val="center"/>
          </w:tcPr>
          <w:p w14:paraId="3C98EE9F" w14:textId="77777777" w:rsidR="005C6FC0" w:rsidRPr="00AB7E99" w:rsidRDefault="005C6FC0" w:rsidP="005C6FC0">
            <w:r w:rsidRPr="00AB7E99">
              <w:t>Oborový seminář</w:t>
            </w:r>
          </w:p>
        </w:tc>
        <w:tc>
          <w:tcPr>
            <w:tcW w:w="2522" w:type="dxa"/>
            <w:gridSpan w:val="3"/>
            <w:tcBorders>
              <w:top w:val="nil"/>
            </w:tcBorders>
            <w:vAlign w:val="center"/>
          </w:tcPr>
          <w:p w14:paraId="52070B2C" w14:textId="77777777" w:rsidR="005C6FC0" w:rsidRPr="00AB7E99" w:rsidRDefault="005C6FC0" w:rsidP="005C6FC0">
            <w:r w:rsidRPr="00AB7E99">
              <w:t>Bc Materiály a technologie</w:t>
            </w:r>
          </w:p>
          <w:p w14:paraId="734486C6" w14:textId="77777777" w:rsidR="005C6FC0" w:rsidRPr="00AB7E99" w:rsidRDefault="005C6FC0" w:rsidP="005C6FC0">
            <w:r w:rsidRPr="00AB7E99">
              <w:t>– Polymerní materiály a technologie</w:t>
            </w:r>
          </w:p>
        </w:tc>
        <w:tc>
          <w:tcPr>
            <w:tcW w:w="567" w:type="dxa"/>
            <w:gridSpan w:val="2"/>
            <w:tcBorders>
              <w:top w:val="nil"/>
            </w:tcBorders>
            <w:vAlign w:val="center"/>
          </w:tcPr>
          <w:p w14:paraId="26F35A6F" w14:textId="77777777" w:rsidR="005C6FC0" w:rsidRPr="00AB7E99" w:rsidRDefault="005C6FC0" w:rsidP="00AB7E99">
            <w:pPr>
              <w:jc w:val="center"/>
            </w:pPr>
            <w:r w:rsidRPr="00AB7E99">
              <w:t>1/LS</w:t>
            </w:r>
          </w:p>
        </w:tc>
        <w:tc>
          <w:tcPr>
            <w:tcW w:w="2155" w:type="dxa"/>
            <w:gridSpan w:val="5"/>
            <w:tcBorders>
              <w:top w:val="nil"/>
            </w:tcBorders>
            <w:vAlign w:val="center"/>
          </w:tcPr>
          <w:p w14:paraId="60E11B94" w14:textId="77777777" w:rsidR="005C6FC0" w:rsidRPr="00AB7E99" w:rsidRDefault="005C6FC0" w:rsidP="005C6FC0">
            <w:r w:rsidRPr="00AB7E99">
              <w:t>Vede seminář</w:t>
            </w:r>
          </w:p>
        </w:tc>
        <w:tc>
          <w:tcPr>
            <w:tcW w:w="2127" w:type="dxa"/>
            <w:gridSpan w:val="3"/>
            <w:tcBorders>
              <w:top w:val="nil"/>
            </w:tcBorders>
            <w:vAlign w:val="center"/>
          </w:tcPr>
          <w:p w14:paraId="36EBF301" w14:textId="77777777" w:rsidR="005C6FC0" w:rsidRPr="005460E1" w:rsidRDefault="005C6FC0" w:rsidP="005C6FC0">
            <w:pPr>
              <w:rPr>
                <w:highlight w:val="yellow"/>
              </w:rPr>
            </w:pPr>
          </w:p>
        </w:tc>
      </w:tr>
      <w:tr w:rsidR="005C6FC0" w:rsidRPr="0008625F" w14:paraId="6683EF2D" w14:textId="77777777" w:rsidTr="005C6FC0">
        <w:trPr>
          <w:trHeight w:val="284"/>
        </w:trPr>
        <w:tc>
          <w:tcPr>
            <w:tcW w:w="2689" w:type="dxa"/>
            <w:gridSpan w:val="2"/>
            <w:tcBorders>
              <w:top w:val="nil"/>
            </w:tcBorders>
            <w:vAlign w:val="center"/>
          </w:tcPr>
          <w:p w14:paraId="79544022" w14:textId="77777777" w:rsidR="005C6FC0" w:rsidRPr="00AB7E99" w:rsidRDefault="005C6FC0" w:rsidP="005C6FC0">
            <w:r w:rsidRPr="00AB7E99">
              <w:t>Povrchové úpravy a lepení</w:t>
            </w:r>
          </w:p>
        </w:tc>
        <w:tc>
          <w:tcPr>
            <w:tcW w:w="2522" w:type="dxa"/>
            <w:gridSpan w:val="3"/>
            <w:tcBorders>
              <w:top w:val="nil"/>
            </w:tcBorders>
            <w:vAlign w:val="center"/>
          </w:tcPr>
          <w:p w14:paraId="302D417A" w14:textId="77777777" w:rsidR="005C6FC0" w:rsidRPr="00AB7E99" w:rsidRDefault="005C6FC0" w:rsidP="005C6FC0">
            <w:r w:rsidRPr="00AB7E99">
              <w:t>NMgr Inženýrství polymerů</w:t>
            </w:r>
          </w:p>
        </w:tc>
        <w:tc>
          <w:tcPr>
            <w:tcW w:w="567" w:type="dxa"/>
            <w:gridSpan w:val="2"/>
            <w:tcBorders>
              <w:top w:val="nil"/>
            </w:tcBorders>
            <w:vAlign w:val="center"/>
          </w:tcPr>
          <w:p w14:paraId="5335B92A" w14:textId="77777777" w:rsidR="005C6FC0" w:rsidRPr="00AB7E99" w:rsidRDefault="005C6FC0" w:rsidP="00AB7E99">
            <w:pPr>
              <w:jc w:val="center"/>
            </w:pPr>
            <w:r w:rsidRPr="00AB7E99">
              <w:t>2/ZS</w:t>
            </w:r>
          </w:p>
        </w:tc>
        <w:tc>
          <w:tcPr>
            <w:tcW w:w="2155" w:type="dxa"/>
            <w:gridSpan w:val="5"/>
            <w:tcBorders>
              <w:top w:val="nil"/>
            </w:tcBorders>
            <w:vAlign w:val="center"/>
          </w:tcPr>
          <w:p w14:paraId="4F0D63E9" w14:textId="77777777" w:rsidR="005C6FC0" w:rsidRPr="00AB7E99" w:rsidRDefault="005C6FC0" w:rsidP="005C6FC0">
            <w:r w:rsidRPr="00AB7E99">
              <w:t>Garant, Přednášející, Cvičící </w:t>
            </w:r>
          </w:p>
        </w:tc>
        <w:tc>
          <w:tcPr>
            <w:tcW w:w="2127" w:type="dxa"/>
            <w:gridSpan w:val="3"/>
            <w:tcBorders>
              <w:top w:val="nil"/>
            </w:tcBorders>
            <w:vAlign w:val="center"/>
          </w:tcPr>
          <w:p w14:paraId="4FBED1D0" w14:textId="77777777" w:rsidR="005C6FC0" w:rsidRPr="005460E1" w:rsidRDefault="005C6FC0" w:rsidP="005C6FC0">
            <w:pPr>
              <w:rPr>
                <w:highlight w:val="yellow"/>
              </w:rPr>
            </w:pPr>
          </w:p>
        </w:tc>
      </w:tr>
      <w:tr w:rsidR="005C6FC0" w:rsidRPr="0008625F" w14:paraId="414E7DE2" w14:textId="77777777" w:rsidTr="005C6FC0">
        <w:trPr>
          <w:trHeight w:val="284"/>
        </w:trPr>
        <w:tc>
          <w:tcPr>
            <w:tcW w:w="2689" w:type="dxa"/>
            <w:gridSpan w:val="2"/>
            <w:tcBorders>
              <w:top w:val="nil"/>
            </w:tcBorders>
            <w:vAlign w:val="center"/>
          </w:tcPr>
          <w:p w14:paraId="6E7B90A6" w14:textId="77777777" w:rsidR="005C6FC0" w:rsidRPr="00AB7E99" w:rsidRDefault="005C6FC0" w:rsidP="005C6FC0">
            <w:r w:rsidRPr="00AB7E99">
              <w:t>Technologie zpracování reaktoplastů</w:t>
            </w:r>
          </w:p>
        </w:tc>
        <w:tc>
          <w:tcPr>
            <w:tcW w:w="2522" w:type="dxa"/>
            <w:gridSpan w:val="3"/>
            <w:tcBorders>
              <w:top w:val="nil"/>
            </w:tcBorders>
            <w:vAlign w:val="center"/>
          </w:tcPr>
          <w:p w14:paraId="15692173" w14:textId="77777777" w:rsidR="005C6FC0" w:rsidRPr="00AB7E99" w:rsidRDefault="005C6FC0" w:rsidP="005C6FC0">
            <w:r w:rsidRPr="00AB7E99">
              <w:t>NMgr Inženýrství polymerů</w:t>
            </w:r>
          </w:p>
        </w:tc>
        <w:tc>
          <w:tcPr>
            <w:tcW w:w="567" w:type="dxa"/>
            <w:gridSpan w:val="2"/>
            <w:tcBorders>
              <w:top w:val="nil"/>
            </w:tcBorders>
            <w:vAlign w:val="center"/>
          </w:tcPr>
          <w:p w14:paraId="7D34F70A" w14:textId="77777777" w:rsidR="005C6FC0" w:rsidRPr="00AB7E99" w:rsidRDefault="005C6FC0" w:rsidP="00AB7E99">
            <w:pPr>
              <w:jc w:val="center"/>
            </w:pPr>
            <w:r w:rsidRPr="00AB7E99">
              <w:t>1/ZS</w:t>
            </w:r>
          </w:p>
        </w:tc>
        <w:tc>
          <w:tcPr>
            <w:tcW w:w="2155" w:type="dxa"/>
            <w:gridSpan w:val="5"/>
            <w:tcBorders>
              <w:top w:val="nil"/>
            </w:tcBorders>
            <w:vAlign w:val="center"/>
          </w:tcPr>
          <w:p w14:paraId="73F638A9" w14:textId="77777777" w:rsidR="005C6FC0" w:rsidRPr="00AB7E99" w:rsidRDefault="005C6FC0" w:rsidP="005C6FC0">
            <w:r w:rsidRPr="00AB7E99">
              <w:t>Garant, Přednášející, Cvičící, Vede seminář</w:t>
            </w:r>
          </w:p>
        </w:tc>
        <w:tc>
          <w:tcPr>
            <w:tcW w:w="2127" w:type="dxa"/>
            <w:gridSpan w:val="3"/>
            <w:tcBorders>
              <w:top w:val="nil"/>
            </w:tcBorders>
            <w:vAlign w:val="center"/>
          </w:tcPr>
          <w:p w14:paraId="47E89950" w14:textId="77777777" w:rsidR="005C6FC0" w:rsidRPr="005460E1" w:rsidRDefault="005C6FC0" w:rsidP="005C6FC0">
            <w:pPr>
              <w:rPr>
                <w:highlight w:val="yellow"/>
              </w:rPr>
            </w:pPr>
          </w:p>
        </w:tc>
      </w:tr>
      <w:tr w:rsidR="005C6FC0" w14:paraId="686D1600" w14:textId="77777777" w:rsidTr="005C6FC0">
        <w:tc>
          <w:tcPr>
            <w:tcW w:w="10060" w:type="dxa"/>
            <w:gridSpan w:val="15"/>
            <w:shd w:val="clear" w:color="auto" w:fill="F7CAAC"/>
          </w:tcPr>
          <w:p w14:paraId="7B402F8C" w14:textId="77777777" w:rsidR="005C6FC0" w:rsidRDefault="005C6FC0" w:rsidP="005C6FC0">
            <w:r>
              <w:rPr>
                <w:b/>
              </w:rPr>
              <w:t xml:space="preserve">Údaje o vzdělání na VŠ </w:t>
            </w:r>
          </w:p>
        </w:tc>
      </w:tr>
      <w:tr w:rsidR="005C6FC0" w14:paraId="4DF11FB7" w14:textId="77777777" w:rsidTr="005C6FC0">
        <w:trPr>
          <w:trHeight w:val="356"/>
        </w:trPr>
        <w:tc>
          <w:tcPr>
            <w:tcW w:w="10060" w:type="dxa"/>
            <w:gridSpan w:val="15"/>
          </w:tcPr>
          <w:p w14:paraId="3BF1FFDA" w14:textId="77777777" w:rsidR="005C6FC0" w:rsidRDefault="005C6FC0" w:rsidP="005460E1">
            <w:pPr>
              <w:spacing w:before="120" w:after="120"/>
              <w:rPr>
                <w:b/>
              </w:rPr>
            </w:pPr>
            <w:r w:rsidRPr="008A4322">
              <w:rPr>
                <w:kern w:val="1"/>
              </w:rPr>
              <w:t>2005: UTB Zlín, FT, SP Chemie a technologie materiálů, obor Technologie makromolekulárních látek, Ph.D.</w:t>
            </w:r>
          </w:p>
        </w:tc>
      </w:tr>
      <w:tr w:rsidR="005C6FC0" w14:paraId="4DEAB713" w14:textId="77777777" w:rsidTr="005C6FC0">
        <w:tc>
          <w:tcPr>
            <w:tcW w:w="10060" w:type="dxa"/>
            <w:gridSpan w:val="15"/>
            <w:shd w:val="clear" w:color="auto" w:fill="F7CAAC"/>
          </w:tcPr>
          <w:p w14:paraId="365AA14C" w14:textId="4BC06B91" w:rsidR="005C6FC0" w:rsidRDefault="00895794" w:rsidP="005C6FC0">
            <w:pPr>
              <w:rPr>
                <w:b/>
              </w:rPr>
            </w:pPr>
            <w:r>
              <w:rPr>
                <w:b/>
              </w:rPr>
              <w:t>Ú</w:t>
            </w:r>
            <w:r w:rsidR="005C6FC0">
              <w:rPr>
                <w:b/>
              </w:rPr>
              <w:t>daje o odborném působení od absolvování VŠ</w:t>
            </w:r>
          </w:p>
        </w:tc>
      </w:tr>
      <w:tr w:rsidR="005C6FC0" w:rsidRPr="009B6AE3" w14:paraId="5394EFFB" w14:textId="77777777" w:rsidTr="005C6FC0">
        <w:trPr>
          <w:trHeight w:val="409"/>
        </w:trPr>
        <w:tc>
          <w:tcPr>
            <w:tcW w:w="10060" w:type="dxa"/>
            <w:gridSpan w:val="15"/>
          </w:tcPr>
          <w:p w14:paraId="407E4545" w14:textId="77777777" w:rsidR="005C6FC0" w:rsidRDefault="005C6FC0" w:rsidP="005460E1">
            <w:pPr>
              <w:suppressAutoHyphens/>
              <w:spacing w:before="120" w:after="60"/>
              <w:rPr>
                <w:kern w:val="1"/>
              </w:rPr>
            </w:pPr>
            <w:r w:rsidRPr="008A4322">
              <w:rPr>
                <w:kern w:val="1"/>
              </w:rPr>
              <w:t xml:space="preserve">2016 – dosud: UTB Zlín, FT, proděkanka pro pedagogickou činnost magisterského studia </w:t>
            </w:r>
          </w:p>
          <w:p w14:paraId="47343B16" w14:textId="77777777" w:rsidR="005C6FC0" w:rsidRPr="008A4322" w:rsidRDefault="005C6FC0" w:rsidP="005C6FC0">
            <w:pPr>
              <w:suppressAutoHyphens/>
              <w:spacing w:before="60" w:after="60"/>
              <w:rPr>
                <w:kern w:val="1"/>
              </w:rPr>
            </w:pPr>
            <w:r w:rsidRPr="00B971D3">
              <w:rPr>
                <w:kern w:val="1"/>
              </w:rPr>
              <w:t>2011 – dosud: UTB Zlín, FT, odborný asistent (pp.)</w:t>
            </w:r>
          </w:p>
          <w:p w14:paraId="39CB9EB9" w14:textId="77777777" w:rsidR="005C6FC0" w:rsidRPr="009B6AE3" w:rsidRDefault="005C6FC0" w:rsidP="005C6FC0">
            <w:pPr>
              <w:suppressAutoHyphens/>
              <w:spacing w:before="60" w:after="120"/>
              <w:rPr>
                <w:color w:val="FF0000"/>
              </w:rPr>
            </w:pPr>
            <w:r w:rsidRPr="008A4322">
              <w:rPr>
                <w:kern w:val="1"/>
              </w:rPr>
              <w:t xml:space="preserve">2004 – 2011: UTB Zlín, FT, </w:t>
            </w:r>
            <w:r w:rsidRPr="00B971D3">
              <w:rPr>
                <w:kern w:val="1"/>
              </w:rPr>
              <w:t xml:space="preserve">technický pracovník </w:t>
            </w:r>
            <w:r w:rsidRPr="00B971D3">
              <w:t>(pp.)</w:t>
            </w:r>
          </w:p>
        </w:tc>
      </w:tr>
      <w:tr w:rsidR="005C6FC0" w14:paraId="5E55E686" w14:textId="77777777" w:rsidTr="005C6FC0">
        <w:trPr>
          <w:trHeight w:val="250"/>
        </w:trPr>
        <w:tc>
          <w:tcPr>
            <w:tcW w:w="10060" w:type="dxa"/>
            <w:gridSpan w:val="15"/>
            <w:shd w:val="clear" w:color="auto" w:fill="F7CAAC"/>
          </w:tcPr>
          <w:p w14:paraId="13C742AF" w14:textId="1353FCD9" w:rsidR="005C6FC0" w:rsidRDefault="00895794" w:rsidP="005C6FC0">
            <w:r>
              <w:rPr>
                <w:b/>
              </w:rPr>
              <w:t>Z</w:t>
            </w:r>
            <w:r w:rsidR="005C6FC0">
              <w:rPr>
                <w:b/>
              </w:rPr>
              <w:t>kušenosti s vedením kvalifikačních a rigorózních prací</w:t>
            </w:r>
          </w:p>
        </w:tc>
      </w:tr>
      <w:tr w:rsidR="005C6FC0" w14:paraId="72A1A9D8" w14:textId="77777777" w:rsidTr="005C6FC0">
        <w:trPr>
          <w:trHeight w:val="450"/>
        </w:trPr>
        <w:tc>
          <w:tcPr>
            <w:tcW w:w="10060" w:type="dxa"/>
            <w:gridSpan w:val="15"/>
          </w:tcPr>
          <w:p w14:paraId="2079904D" w14:textId="42E95B2F" w:rsidR="005C6FC0" w:rsidRDefault="005C6FC0" w:rsidP="005460E1">
            <w:pPr>
              <w:spacing w:before="120" w:after="120"/>
            </w:pPr>
            <w:r>
              <w:t xml:space="preserve">Počet obhájených prací, které vyučující vedl v období </w:t>
            </w:r>
            <w:r w:rsidRPr="00713913">
              <w:t>201</w:t>
            </w:r>
            <w:r w:rsidR="005460E1" w:rsidRPr="00713913">
              <w:t>5</w:t>
            </w:r>
            <w:r w:rsidRPr="00713913">
              <w:t xml:space="preserve"> – 202</w:t>
            </w:r>
            <w:r w:rsidR="005460E1" w:rsidRPr="00713913">
              <w:t>4</w:t>
            </w:r>
            <w:r w:rsidRPr="00EB600F">
              <w:t xml:space="preserve">: </w:t>
            </w:r>
            <w:r w:rsidR="00001B3E" w:rsidRPr="00EB600F">
              <w:rPr>
                <w:b/>
              </w:rPr>
              <w:t>5</w:t>
            </w:r>
            <w:r w:rsidRPr="00EB600F">
              <w:rPr>
                <w:b/>
              </w:rPr>
              <w:t xml:space="preserve"> </w:t>
            </w:r>
            <w:r w:rsidRPr="00EB600F">
              <w:t xml:space="preserve">BP, </w:t>
            </w:r>
            <w:r w:rsidRPr="00EB600F">
              <w:rPr>
                <w:b/>
                <w:bCs/>
              </w:rPr>
              <w:t>9</w:t>
            </w:r>
            <w:r w:rsidRPr="00EB600F">
              <w:t xml:space="preserve"> DP.</w:t>
            </w:r>
          </w:p>
        </w:tc>
      </w:tr>
      <w:tr w:rsidR="005C6FC0" w14:paraId="2AA7BA37" w14:textId="77777777" w:rsidTr="005C6FC0">
        <w:trPr>
          <w:cantSplit/>
        </w:trPr>
        <w:tc>
          <w:tcPr>
            <w:tcW w:w="3347" w:type="dxa"/>
            <w:gridSpan w:val="3"/>
            <w:tcBorders>
              <w:top w:val="single" w:sz="12" w:space="0" w:color="auto"/>
            </w:tcBorders>
            <w:shd w:val="clear" w:color="auto" w:fill="F7CAAC"/>
          </w:tcPr>
          <w:p w14:paraId="3EFDB56F" w14:textId="77777777" w:rsidR="005C6FC0" w:rsidRDefault="005C6FC0" w:rsidP="005C6FC0">
            <w:r>
              <w:rPr>
                <w:b/>
              </w:rPr>
              <w:t xml:space="preserve">Obor habilitačního řízení </w:t>
            </w:r>
          </w:p>
        </w:tc>
        <w:tc>
          <w:tcPr>
            <w:tcW w:w="2245" w:type="dxa"/>
            <w:gridSpan w:val="3"/>
            <w:tcBorders>
              <w:top w:val="single" w:sz="12" w:space="0" w:color="auto"/>
            </w:tcBorders>
            <w:shd w:val="clear" w:color="auto" w:fill="F7CAAC"/>
          </w:tcPr>
          <w:p w14:paraId="262647CE" w14:textId="77777777" w:rsidR="005C6FC0" w:rsidRDefault="005C6FC0" w:rsidP="005C6FC0">
            <w:r>
              <w:rPr>
                <w:b/>
              </w:rPr>
              <w:t>Rok udělení hodnosti</w:t>
            </w:r>
          </w:p>
        </w:tc>
        <w:tc>
          <w:tcPr>
            <w:tcW w:w="2248" w:type="dxa"/>
            <w:gridSpan w:val="5"/>
            <w:tcBorders>
              <w:top w:val="single" w:sz="12" w:space="0" w:color="auto"/>
              <w:right w:val="single" w:sz="12" w:space="0" w:color="auto"/>
            </w:tcBorders>
            <w:shd w:val="clear" w:color="auto" w:fill="F7CAAC"/>
          </w:tcPr>
          <w:p w14:paraId="259D7391" w14:textId="77777777" w:rsidR="005C6FC0" w:rsidRDefault="005C6FC0" w:rsidP="005C6FC0">
            <w:r>
              <w:rPr>
                <w:b/>
              </w:rPr>
              <w:t>Řízení konáno na VŠ</w:t>
            </w:r>
          </w:p>
        </w:tc>
        <w:tc>
          <w:tcPr>
            <w:tcW w:w="2220" w:type="dxa"/>
            <w:gridSpan w:val="4"/>
            <w:tcBorders>
              <w:top w:val="single" w:sz="12" w:space="0" w:color="auto"/>
              <w:left w:val="single" w:sz="12" w:space="0" w:color="auto"/>
            </w:tcBorders>
            <w:shd w:val="clear" w:color="auto" w:fill="F7CAAC"/>
          </w:tcPr>
          <w:p w14:paraId="24675154" w14:textId="327ECCB0" w:rsidR="005C6FC0" w:rsidRDefault="00895794" w:rsidP="005C6FC0">
            <w:pPr>
              <w:rPr>
                <w:b/>
              </w:rPr>
            </w:pPr>
            <w:r>
              <w:rPr>
                <w:b/>
              </w:rPr>
              <w:t>O</w:t>
            </w:r>
            <w:r w:rsidR="005C6FC0">
              <w:rPr>
                <w:b/>
              </w:rPr>
              <w:t>hlasy publikací</w:t>
            </w:r>
          </w:p>
        </w:tc>
      </w:tr>
      <w:tr w:rsidR="005C6FC0" w14:paraId="405971B8" w14:textId="77777777" w:rsidTr="005C6FC0">
        <w:trPr>
          <w:cantSplit/>
        </w:trPr>
        <w:tc>
          <w:tcPr>
            <w:tcW w:w="3347" w:type="dxa"/>
            <w:gridSpan w:val="3"/>
          </w:tcPr>
          <w:p w14:paraId="7F9F9A61" w14:textId="77777777" w:rsidR="005C6FC0" w:rsidRPr="00B7295D" w:rsidRDefault="005C6FC0" w:rsidP="005460E1">
            <w:pPr>
              <w:spacing w:before="60" w:after="60"/>
              <w:rPr>
                <w:highlight w:val="yellow"/>
              </w:rPr>
            </w:pPr>
            <w:r>
              <w:t>---</w:t>
            </w:r>
          </w:p>
        </w:tc>
        <w:tc>
          <w:tcPr>
            <w:tcW w:w="2245" w:type="dxa"/>
            <w:gridSpan w:val="3"/>
          </w:tcPr>
          <w:p w14:paraId="28F2899B" w14:textId="77777777" w:rsidR="005C6FC0" w:rsidRPr="00B7295D" w:rsidRDefault="005C6FC0" w:rsidP="005460E1">
            <w:pPr>
              <w:spacing w:before="60" w:after="60"/>
              <w:rPr>
                <w:highlight w:val="yellow"/>
              </w:rPr>
            </w:pPr>
            <w:r>
              <w:t>---</w:t>
            </w:r>
          </w:p>
        </w:tc>
        <w:tc>
          <w:tcPr>
            <w:tcW w:w="2248" w:type="dxa"/>
            <w:gridSpan w:val="5"/>
            <w:tcBorders>
              <w:right w:val="single" w:sz="12" w:space="0" w:color="auto"/>
            </w:tcBorders>
          </w:tcPr>
          <w:p w14:paraId="7B95B747" w14:textId="77777777" w:rsidR="005C6FC0" w:rsidRPr="00B7295D" w:rsidRDefault="005C6FC0" w:rsidP="005460E1">
            <w:pPr>
              <w:spacing w:before="60" w:after="60"/>
              <w:rPr>
                <w:highlight w:val="yellow"/>
              </w:rPr>
            </w:pPr>
            <w:r>
              <w:t>---</w:t>
            </w:r>
          </w:p>
        </w:tc>
        <w:tc>
          <w:tcPr>
            <w:tcW w:w="660" w:type="dxa"/>
            <w:gridSpan w:val="2"/>
            <w:tcBorders>
              <w:left w:val="single" w:sz="12" w:space="0" w:color="auto"/>
            </w:tcBorders>
            <w:shd w:val="clear" w:color="auto" w:fill="F7CAAC"/>
            <w:vAlign w:val="center"/>
          </w:tcPr>
          <w:p w14:paraId="39A512EF" w14:textId="77777777" w:rsidR="005C6FC0" w:rsidRPr="00F20AEF" w:rsidRDefault="005C6FC0" w:rsidP="005460E1">
            <w:pPr>
              <w:spacing w:before="60" w:after="60"/>
              <w:jc w:val="center"/>
            </w:pPr>
            <w:r w:rsidRPr="00F20AEF">
              <w:rPr>
                <w:b/>
              </w:rPr>
              <w:t>WoS</w:t>
            </w:r>
          </w:p>
        </w:tc>
        <w:tc>
          <w:tcPr>
            <w:tcW w:w="709" w:type="dxa"/>
            <w:shd w:val="clear" w:color="auto" w:fill="F7CAAC"/>
            <w:vAlign w:val="center"/>
          </w:tcPr>
          <w:p w14:paraId="0CD42349" w14:textId="77777777" w:rsidR="005C6FC0" w:rsidRPr="00F20AEF" w:rsidRDefault="005C6FC0" w:rsidP="005460E1">
            <w:pPr>
              <w:spacing w:before="60" w:after="60"/>
              <w:jc w:val="center"/>
              <w:rPr>
                <w:sz w:val="18"/>
              </w:rPr>
            </w:pPr>
            <w:r w:rsidRPr="00F20AEF">
              <w:rPr>
                <w:b/>
                <w:sz w:val="18"/>
              </w:rPr>
              <w:t>Scopus</w:t>
            </w:r>
          </w:p>
        </w:tc>
        <w:tc>
          <w:tcPr>
            <w:tcW w:w="851" w:type="dxa"/>
            <w:shd w:val="clear" w:color="auto" w:fill="F7CAAC"/>
            <w:vAlign w:val="center"/>
          </w:tcPr>
          <w:p w14:paraId="415A4D6F" w14:textId="77777777" w:rsidR="005C6FC0" w:rsidRDefault="005C6FC0" w:rsidP="005460E1">
            <w:pPr>
              <w:spacing w:before="60" w:after="60"/>
              <w:jc w:val="center"/>
            </w:pPr>
            <w:r>
              <w:rPr>
                <w:b/>
                <w:sz w:val="18"/>
              </w:rPr>
              <w:t>ostatní</w:t>
            </w:r>
          </w:p>
        </w:tc>
      </w:tr>
      <w:tr w:rsidR="005C6FC0" w:rsidRPr="007509BE" w14:paraId="7CE41747" w14:textId="77777777" w:rsidTr="005C6FC0">
        <w:trPr>
          <w:cantSplit/>
          <w:trHeight w:val="70"/>
        </w:trPr>
        <w:tc>
          <w:tcPr>
            <w:tcW w:w="3347" w:type="dxa"/>
            <w:gridSpan w:val="3"/>
            <w:shd w:val="clear" w:color="auto" w:fill="F7CAAC"/>
          </w:tcPr>
          <w:p w14:paraId="426C63E1" w14:textId="77777777" w:rsidR="005C6FC0" w:rsidRDefault="005C6FC0" w:rsidP="005C6FC0">
            <w:r>
              <w:rPr>
                <w:b/>
              </w:rPr>
              <w:t>Obor jmenovacího řízení</w:t>
            </w:r>
          </w:p>
        </w:tc>
        <w:tc>
          <w:tcPr>
            <w:tcW w:w="2245" w:type="dxa"/>
            <w:gridSpan w:val="3"/>
            <w:shd w:val="clear" w:color="auto" w:fill="F7CAAC"/>
          </w:tcPr>
          <w:p w14:paraId="534085E1" w14:textId="77777777" w:rsidR="005C6FC0" w:rsidRDefault="005C6FC0" w:rsidP="005C6FC0">
            <w:r>
              <w:rPr>
                <w:b/>
              </w:rPr>
              <w:t>Rok udělení hodnosti</w:t>
            </w:r>
          </w:p>
        </w:tc>
        <w:tc>
          <w:tcPr>
            <w:tcW w:w="2248" w:type="dxa"/>
            <w:gridSpan w:val="5"/>
            <w:tcBorders>
              <w:right w:val="single" w:sz="12" w:space="0" w:color="auto"/>
            </w:tcBorders>
            <w:shd w:val="clear" w:color="auto" w:fill="F7CAAC"/>
          </w:tcPr>
          <w:p w14:paraId="6D5CEC17" w14:textId="77777777" w:rsidR="005C6FC0" w:rsidRDefault="005C6FC0" w:rsidP="005C6FC0">
            <w:r>
              <w:rPr>
                <w:b/>
              </w:rPr>
              <w:t>Řízení konáno na VŠ</w:t>
            </w:r>
          </w:p>
        </w:tc>
        <w:tc>
          <w:tcPr>
            <w:tcW w:w="660" w:type="dxa"/>
            <w:gridSpan w:val="2"/>
            <w:tcBorders>
              <w:left w:val="single" w:sz="12" w:space="0" w:color="auto"/>
            </w:tcBorders>
          </w:tcPr>
          <w:p w14:paraId="20DA2904" w14:textId="2E79BC80" w:rsidR="005C6FC0" w:rsidRPr="00895794" w:rsidRDefault="005C6FC0" w:rsidP="005C6FC0">
            <w:pPr>
              <w:jc w:val="center"/>
              <w:rPr>
                <w:b/>
                <w:highlight w:val="red"/>
              </w:rPr>
            </w:pPr>
          </w:p>
        </w:tc>
        <w:tc>
          <w:tcPr>
            <w:tcW w:w="709" w:type="dxa"/>
          </w:tcPr>
          <w:p w14:paraId="6C643F44" w14:textId="77777777" w:rsidR="005C6FC0" w:rsidRPr="00001B3E" w:rsidRDefault="005C6FC0" w:rsidP="005C6FC0">
            <w:pPr>
              <w:jc w:val="center"/>
              <w:rPr>
                <w:b/>
              </w:rPr>
            </w:pPr>
            <w:r w:rsidRPr="00001B3E">
              <w:rPr>
                <w:b/>
              </w:rPr>
              <w:t>1</w:t>
            </w:r>
          </w:p>
        </w:tc>
        <w:tc>
          <w:tcPr>
            <w:tcW w:w="851" w:type="dxa"/>
          </w:tcPr>
          <w:p w14:paraId="5CDBF21D" w14:textId="77777777" w:rsidR="005C6FC0" w:rsidRPr="00001B3E" w:rsidRDefault="005C6FC0" w:rsidP="005C6FC0">
            <w:pPr>
              <w:jc w:val="center"/>
              <w:rPr>
                <w:b/>
                <w:sz w:val="18"/>
                <w:szCs w:val="18"/>
              </w:rPr>
            </w:pPr>
            <w:r w:rsidRPr="00001B3E">
              <w:rPr>
                <w:b/>
                <w:sz w:val="18"/>
                <w:szCs w:val="18"/>
              </w:rPr>
              <w:t>neevid.</w:t>
            </w:r>
          </w:p>
        </w:tc>
      </w:tr>
      <w:tr w:rsidR="005C6FC0" w14:paraId="4EC951BA" w14:textId="77777777" w:rsidTr="005C6FC0">
        <w:trPr>
          <w:trHeight w:val="205"/>
        </w:trPr>
        <w:tc>
          <w:tcPr>
            <w:tcW w:w="3347" w:type="dxa"/>
            <w:gridSpan w:val="3"/>
            <w:vAlign w:val="center"/>
          </w:tcPr>
          <w:p w14:paraId="555DE957" w14:textId="77777777" w:rsidR="005C6FC0" w:rsidRDefault="005C6FC0" w:rsidP="005460E1">
            <w:r>
              <w:t>---</w:t>
            </w:r>
          </w:p>
        </w:tc>
        <w:tc>
          <w:tcPr>
            <w:tcW w:w="2245" w:type="dxa"/>
            <w:gridSpan w:val="3"/>
            <w:vAlign w:val="center"/>
          </w:tcPr>
          <w:p w14:paraId="0ECD93D6" w14:textId="77777777" w:rsidR="005C6FC0" w:rsidRDefault="005C6FC0" w:rsidP="005460E1">
            <w:r>
              <w:t>---</w:t>
            </w:r>
          </w:p>
        </w:tc>
        <w:tc>
          <w:tcPr>
            <w:tcW w:w="2248" w:type="dxa"/>
            <w:gridSpan w:val="5"/>
            <w:tcBorders>
              <w:right w:val="single" w:sz="12" w:space="0" w:color="auto"/>
            </w:tcBorders>
            <w:vAlign w:val="center"/>
          </w:tcPr>
          <w:p w14:paraId="7FAD3B6D" w14:textId="77777777" w:rsidR="005C6FC0" w:rsidRDefault="005C6FC0" w:rsidP="005460E1">
            <w:r>
              <w:t>---</w:t>
            </w:r>
          </w:p>
        </w:tc>
        <w:tc>
          <w:tcPr>
            <w:tcW w:w="1369" w:type="dxa"/>
            <w:gridSpan w:val="3"/>
            <w:tcBorders>
              <w:left w:val="single" w:sz="12" w:space="0" w:color="auto"/>
            </w:tcBorders>
            <w:shd w:val="clear" w:color="auto" w:fill="FBD4B4"/>
            <w:vAlign w:val="center"/>
          </w:tcPr>
          <w:p w14:paraId="33CDB7C3" w14:textId="77777777" w:rsidR="005C6FC0" w:rsidRPr="00F20AEF" w:rsidRDefault="005C6FC0" w:rsidP="005460E1">
            <w:pPr>
              <w:rPr>
                <w:b/>
                <w:sz w:val="18"/>
              </w:rPr>
            </w:pPr>
            <w:r w:rsidRPr="00F20AEF">
              <w:rPr>
                <w:b/>
                <w:sz w:val="18"/>
              </w:rPr>
              <w:t>H-index WoS/Scopus</w:t>
            </w:r>
          </w:p>
        </w:tc>
        <w:tc>
          <w:tcPr>
            <w:tcW w:w="851" w:type="dxa"/>
            <w:vAlign w:val="center"/>
          </w:tcPr>
          <w:p w14:paraId="760F94B8" w14:textId="77777777" w:rsidR="005C6FC0" w:rsidRPr="00895794" w:rsidRDefault="005C6FC0" w:rsidP="005460E1">
            <w:pPr>
              <w:jc w:val="center"/>
              <w:rPr>
                <w:b/>
                <w:highlight w:val="red"/>
              </w:rPr>
            </w:pPr>
            <w:r w:rsidRPr="00001B3E">
              <w:rPr>
                <w:b/>
              </w:rPr>
              <w:t>1</w:t>
            </w:r>
          </w:p>
        </w:tc>
      </w:tr>
      <w:tr w:rsidR="005C6FC0" w14:paraId="6F9A630E" w14:textId="77777777" w:rsidTr="005C6FC0">
        <w:tc>
          <w:tcPr>
            <w:tcW w:w="10060" w:type="dxa"/>
            <w:gridSpan w:val="15"/>
            <w:shd w:val="clear" w:color="auto" w:fill="F7CAAC"/>
          </w:tcPr>
          <w:p w14:paraId="1C512237" w14:textId="1C08204D" w:rsidR="005C6FC0" w:rsidRDefault="000079C3" w:rsidP="008A72BA">
            <w:pPr>
              <w:jc w:val="both"/>
              <w:rPr>
                <w:b/>
              </w:rPr>
            </w:pPr>
            <w:r>
              <w:rPr>
                <w:b/>
              </w:rPr>
              <w:t>P</w:t>
            </w:r>
            <w:r w:rsidR="005C6FC0">
              <w:rPr>
                <w:b/>
              </w:rPr>
              <w:t xml:space="preserve">řehled o nejvýznamnější publikační a další tvůrčí činnosti nebo další profesní činnosti u odborníků z praxe vztahující se k zabezpečovaným předmětům </w:t>
            </w:r>
          </w:p>
        </w:tc>
      </w:tr>
      <w:tr w:rsidR="005C6FC0" w14:paraId="5825BEB1" w14:textId="77777777" w:rsidTr="005C6FC0">
        <w:trPr>
          <w:trHeight w:val="963"/>
        </w:trPr>
        <w:tc>
          <w:tcPr>
            <w:tcW w:w="10060" w:type="dxa"/>
            <w:gridSpan w:val="15"/>
          </w:tcPr>
          <w:p w14:paraId="2DDB9547" w14:textId="01913833" w:rsidR="00EB600F" w:rsidRDefault="00EB600F" w:rsidP="00EB600F">
            <w:pPr>
              <w:spacing w:before="120" w:after="120"/>
              <w:jc w:val="both"/>
            </w:pPr>
            <w:r>
              <w:t xml:space="preserve">Smluvní výzkum: </w:t>
            </w:r>
            <w:r w:rsidRPr="00EB600F">
              <w:rPr>
                <w:b/>
                <w:bCs/>
                <w:caps/>
              </w:rPr>
              <w:t>Mrkvičková, S. (60%)</w:t>
            </w:r>
            <w:r w:rsidRPr="00EB600F">
              <w:rPr>
                <w:caps/>
              </w:rPr>
              <w:t>, Zádrapa, P.</w:t>
            </w:r>
            <w:r>
              <w:rPr>
                <w:caps/>
              </w:rPr>
              <w:t>:</w:t>
            </w:r>
            <w:r>
              <w:t xml:space="preserve"> Testování relaxačního chování FKM pryže za zvýšené teploty a radiace za účelem vhodnosti využití pryže jako těsnícího elementu v jaderné energetice. </w:t>
            </w:r>
            <w:r w:rsidRPr="00364B9E">
              <w:t>MICo servis, spol. s r.o</w:t>
            </w:r>
            <w:r>
              <w:t xml:space="preserve">., </w:t>
            </w:r>
            <w:r w:rsidRPr="00EE0215">
              <w:rPr>
                <w:b/>
              </w:rPr>
              <w:t>2024</w:t>
            </w:r>
            <w:r>
              <w:rPr>
                <w:b/>
              </w:rPr>
              <w:t xml:space="preserve"> </w:t>
            </w:r>
            <w:r w:rsidRPr="00EE0215">
              <w:rPr>
                <w:b/>
              </w:rPr>
              <w:t xml:space="preserve">– </w:t>
            </w:r>
            <w:r>
              <w:rPr>
                <w:b/>
              </w:rPr>
              <w:t>2025</w:t>
            </w:r>
            <w:r>
              <w:t>.</w:t>
            </w:r>
          </w:p>
          <w:p w14:paraId="5BFA88FA" w14:textId="482FF9BC" w:rsidR="00EB600F" w:rsidRDefault="00EB600F" w:rsidP="00EB600F">
            <w:pPr>
              <w:spacing w:before="120" w:after="120"/>
              <w:jc w:val="both"/>
            </w:pPr>
            <w:r>
              <w:t xml:space="preserve">Smluvní výzkum: </w:t>
            </w:r>
            <w:r w:rsidRPr="00EB600F">
              <w:rPr>
                <w:b/>
                <w:bCs/>
                <w:caps/>
              </w:rPr>
              <w:t>Mrkvičková</w:t>
            </w:r>
            <w:r w:rsidRPr="00EB600F">
              <w:rPr>
                <w:b/>
                <w:bCs/>
              </w:rPr>
              <w:t>, S. (50</w:t>
            </w:r>
            <w:r>
              <w:rPr>
                <w:b/>
                <w:bCs/>
              </w:rPr>
              <w:t>%</w:t>
            </w:r>
            <w:r w:rsidRPr="00EB600F">
              <w:rPr>
                <w:b/>
                <w:bCs/>
              </w:rPr>
              <w:t>)</w:t>
            </w:r>
            <w:r>
              <w:t xml:space="preserve">, </w:t>
            </w:r>
            <w:r w:rsidRPr="00EB600F">
              <w:rPr>
                <w:caps/>
              </w:rPr>
              <w:t>Mokrejš, P.:</w:t>
            </w:r>
            <w:r>
              <w:t xml:space="preserve"> </w:t>
            </w:r>
            <w:r w:rsidRPr="004E075C">
              <w:t xml:space="preserve">Pilotní výzkum </w:t>
            </w:r>
            <w:r w:rsidRPr="00EB600F">
              <w:rPr>
                <w:bCs/>
              </w:rPr>
              <w:t>–</w:t>
            </w:r>
            <w:r w:rsidRPr="004E075C">
              <w:t xml:space="preserve"> povlaky papírových obalů. TVVU, </w:t>
            </w:r>
            <w:r w:rsidRPr="00EB600F">
              <w:rPr>
                <w:b/>
                <w:bCs/>
              </w:rPr>
              <w:t>2024</w:t>
            </w:r>
            <w:r w:rsidRPr="004E075C">
              <w:t xml:space="preserve">. </w:t>
            </w:r>
          </w:p>
          <w:p w14:paraId="3565C3E6" w14:textId="7D53D74D" w:rsidR="00EB600F" w:rsidRDefault="00EB600F" w:rsidP="00EB600F">
            <w:pPr>
              <w:spacing w:before="120" w:after="120"/>
              <w:jc w:val="both"/>
            </w:pPr>
            <w:r w:rsidRPr="00EB600F">
              <w:t>Užitný vzor:</w:t>
            </w:r>
            <w:r>
              <w:rPr>
                <w:b/>
                <w:bCs/>
                <w:caps/>
              </w:rPr>
              <w:t xml:space="preserve"> </w:t>
            </w:r>
            <w:r w:rsidRPr="00EB600F">
              <w:rPr>
                <w:b/>
                <w:bCs/>
                <w:caps/>
              </w:rPr>
              <w:t>Mrkvičková Simona (42%)</w:t>
            </w:r>
            <w:r w:rsidRPr="00EB600F">
              <w:rPr>
                <w:caps/>
              </w:rPr>
              <w:t>, Zádrapa, P., Toman, P., Svoboda, P.:</w:t>
            </w:r>
            <w:r w:rsidRPr="00727499">
              <w:t xml:space="preserve"> Směs pro těsnění hermetických systémů. </w:t>
            </w:r>
            <w:r>
              <w:t xml:space="preserve">Užitný vzor CZ 37848 U1, </w:t>
            </w:r>
            <w:r w:rsidRPr="00EB600F">
              <w:rPr>
                <w:b/>
                <w:bCs/>
              </w:rPr>
              <w:t>2024</w:t>
            </w:r>
            <w:r>
              <w:t>.</w:t>
            </w:r>
          </w:p>
          <w:p w14:paraId="1C1929AC" w14:textId="78B69D59" w:rsidR="00EB600F" w:rsidRDefault="00EB600F" w:rsidP="00EB600F">
            <w:pPr>
              <w:spacing w:before="120" w:after="120"/>
              <w:jc w:val="both"/>
            </w:pPr>
            <w:r>
              <w:t>Projekt TK03020129 Vývoj těsnících pryžových materiálů pro hermetické systémy jaderných elektráren. TAČR THÉTA, hlavní řešitel</w:t>
            </w:r>
            <w:r w:rsidRPr="005C1849">
              <w:t xml:space="preserve">, </w:t>
            </w:r>
            <w:r w:rsidRPr="005C1849">
              <w:rPr>
                <w:b/>
                <w:bCs/>
              </w:rPr>
              <w:t xml:space="preserve">2020 – </w:t>
            </w:r>
            <w:r>
              <w:rPr>
                <w:b/>
                <w:bCs/>
              </w:rPr>
              <w:t>2024</w:t>
            </w:r>
            <w:r w:rsidRPr="005E78D3">
              <w:t>.</w:t>
            </w:r>
          </w:p>
          <w:p w14:paraId="1644600E" w14:textId="10BF653B" w:rsidR="006E7CD5" w:rsidRDefault="00EB600F" w:rsidP="006E7CD5">
            <w:pPr>
              <w:spacing w:before="120" w:after="120"/>
              <w:jc w:val="both"/>
              <w:rPr>
                <w:b/>
              </w:rPr>
            </w:pPr>
            <w:r>
              <w:t xml:space="preserve">Projekt </w:t>
            </w:r>
            <w:r w:rsidRPr="005D050E">
              <w:t>TH04020466 REAKTIN – Dlouhovláknové kompozity pro sériovou výrobu</w:t>
            </w:r>
            <w:r>
              <w:t xml:space="preserve">. TAČR, člen týmu, </w:t>
            </w:r>
            <w:r w:rsidRPr="005C1849">
              <w:rPr>
                <w:b/>
                <w:bCs/>
              </w:rPr>
              <w:t>2019</w:t>
            </w:r>
            <w:r>
              <w:rPr>
                <w:b/>
                <w:bCs/>
              </w:rPr>
              <w:t xml:space="preserve"> </w:t>
            </w:r>
            <w:r w:rsidRPr="005C1849">
              <w:rPr>
                <w:b/>
                <w:bCs/>
              </w:rPr>
              <w:t>–</w:t>
            </w:r>
            <w:r>
              <w:rPr>
                <w:b/>
                <w:bCs/>
              </w:rPr>
              <w:t xml:space="preserve"> </w:t>
            </w:r>
            <w:r w:rsidRPr="005C1849">
              <w:rPr>
                <w:b/>
                <w:bCs/>
              </w:rPr>
              <w:t>2020</w:t>
            </w:r>
            <w:r>
              <w:t>.</w:t>
            </w:r>
          </w:p>
        </w:tc>
      </w:tr>
      <w:tr w:rsidR="005C6FC0" w14:paraId="29CF737A" w14:textId="77777777" w:rsidTr="005C6FC0">
        <w:trPr>
          <w:trHeight w:val="218"/>
        </w:trPr>
        <w:tc>
          <w:tcPr>
            <w:tcW w:w="10060" w:type="dxa"/>
            <w:gridSpan w:val="15"/>
            <w:shd w:val="clear" w:color="auto" w:fill="F7CAAC"/>
          </w:tcPr>
          <w:p w14:paraId="3B1182B0" w14:textId="7D0C805D" w:rsidR="005C6FC0" w:rsidRDefault="000079C3" w:rsidP="005C6FC0">
            <w:pPr>
              <w:rPr>
                <w:b/>
              </w:rPr>
            </w:pPr>
            <w:r>
              <w:rPr>
                <w:b/>
              </w:rPr>
              <w:t>P</w:t>
            </w:r>
            <w:r w:rsidR="005C6FC0">
              <w:rPr>
                <w:b/>
              </w:rPr>
              <w:t>ůsobení v zahraničí</w:t>
            </w:r>
          </w:p>
        </w:tc>
      </w:tr>
      <w:tr w:rsidR="005C6FC0" w:rsidRPr="00B7295D" w14:paraId="5D8FB78E" w14:textId="77777777" w:rsidTr="005C6FC0">
        <w:trPr>
          <w:trHeight w:val="328"/>
        </w:trPr>
        <w:tc>
          <w:tcPr>
            <w:tcW w:w="10060" w:type="dxa"/>
            <w:gridSpan w:val="15"/>
          </w:tcPr>
          <w:p w14:paraId="168DEB7C" w14:textId="79F54184" w:rsidR="005460E1" w:rsidRPr="00B7295D" w:rsidRDefault="005C6FC0" w:rsidP="00EB600F">
            <w:pPr>
              <w:suppressAutoHyphens/>
              <w:spacing w:before="120" w:after="120"/>
              <w:rPr>
                <w:kern w:val="1"/>
              </w:rPr>
            </w:pPr>
            <w:r w:rsidRPr="008A4322">
              <w:rPr>
                <w:kern w:val="1"/>
              </w:rPr>
              <w:t xml:space="preserve">2003: </w:t>
            </w:r>
            <w:r>
              <w:rPr>
                <w:kern w:val="1"/>
              </w:rPr>
              <w:t>Výzkumný institut OFI, Vídeň, Rakousko (3 měsíce)</w:t>
            </w:r>
          </w:p>
        </w:tc>
      </w:tr>
      <w:tr w:rsidR="005C6FC0" w14:paraId="5136CBEE" w14:textId="77777777" w:rsidTr="005C6FC0">
        <w:trPr>
          <w:cantSplit/>
          <w:trHeight w:val="470"/>
        </w:trPr>
        <w:tc>
          <w:tcPr>
            <w:tcW w:w="2518" w:type="dxa"/>
            <w:shd w:val="clear" w:color="auto" w:fill="F7CAAC"/>
          </w:tcPr>
          <w:p w14:paraId="6D81B5AC" w14:textId="77777777" w:rsidR="005C6FC0" w:rsidRDefault="005C6FC0" w:rsidP="005C6FC0">
            <w:pPr>
              <w:rPr>
                <w:b/>
              </w:rPr>
            </w:pPr>
            <w:r>
              <w:rPr>
                <w:b/>
              </w:rPr>
              <w:t xml:space="preserve">Podpis </w:t>
            </w:r>
          </w:p>
        </w:tc>
        <w:tc>
          <w:tcPr>
            <w:tcW w:w="4536" w:type="dxa"/>
            <w:gridSpan w:val="8"/>
          </w:tcPr>
          <w:p w14:paraId="242387B0" w14:textId="77777777" w:rsidR="005C6FC0" w:rsidRDefault="005C6FC0" w:rsidP="005C6FC0"/>
        </w:tc>
        <w:tc>
          <w:tcPr>
            <w:tcW w:w="786" w:type="dxa"/>
            <w:gridSpan w:val="2"/>
            <w:shd w:val="clear" w:color="auto" w:fill="F7CAAC"/>
          </w:tcPr>
          <w:p w14:paraId="02193CB0" w14:textId="77777777" w:rsidR="005C6FC0" w:rsidRDefault="005C6FC0" w:rsidP="005C6FC0">
            <w:r>
              <w:rPr>
                <w:b/>
              </w:rPr>
              <w:t>datum</w:t>
            </w:r>
          </w:p>
        </w:tc>
        <w:tc>
          <w:tcPr>
            <w:tcW w:w="2220" w:type="dxa"/>
            <w:gridSpan w:val="4"/>
          </w:tcPr>
          <w:p w14:paraId="1D39E5EF" w14:textId="77777777" w:rsidR="005C6FC0" w:rsidRDefault="005C6FC0" w:rsidP="005C6FC0"/>
        </w:tc>
      </w:tr>
    </w:tbl>
    <w:p w14:paraId="779C3BB8" w14:textId="0DD964A1" w:rsidR="005C6FC0" w:rsidRDefault="005C6FC0"/>
    <w:tbl>
      <w:tblPr>
        <w:tblpPr w:leftFromText="141" w:rightFromText="141" w:vertAnchor="page" w:horzAnchor="margin" w:tblpY="1326"/>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9"/>
        <w:gridCol w:w="800"/>
        <w:gridCol w:w="1751"/>
        <w:gridCol w:w="494"/>
        <w:gridCol w:w="186"/>
        <w:gridCol w:w="282"/>
        <w:gridCol w:w="994"/>
        <w:gridCol w:w="709"/>
        <w:gridCol w:w="77"/>
        <w:gridCol w:w="93"/>
        <w:gridCol w:w="567"/>
        <w:gridCol w:w="709"/>
        <w:gridCol w:w="851"/>
      </w:tblGrid>
      <w:tr w:rsidR="00BB4D3C" w14:paraId="47DDA5A8" w14:textId="77777777" w:rsidTr="00573609">
        <w:tc>
          <w:tcPr>
            <w:tcW w:w="10060" w:type="dxa"/>
            <w:gridSpan w:val="14"/>
            <w:tcBorders>
              <w:bottom w:val="double" w:sz="4" w:space="0" w:color="auto"/>
            </w:tcBorders>
            <w:shd w:val="clear" w:color="auto" w:fill="BDD6EE"/>
          </w:tcPr>
          <w:p w14:paraId="402789C8" w14:textId="6702F5CA" w:rsidR="00BB4D3C" w:rsidRDefault="00BB4D3C" w:rsidP="00573609">
            <w:pPr>
              <w:rPr>
                <w:b/>
                <w:sz w:val="28"/>
              </w:rPr>
            </w:pPr>
            <w:bookmarkStart w:id="349" w:name="_Hlk190816253"/>
            <w:r>
              <w:rPr>
                <w:b/>
                <w:sz w:val="28"/>
              </w:rPr>
              <w:lastRenderedPageBreak/>
              <w:t>C-I – Personální zabezpečení</w:t>
            </w:r>
          </w:p>
        </w:tc>
      </w:tr>
      <w:tr w:rsidR="00BB4D3C" w14:paraId="1CE09F68" w14:textId="77777777" w:rsidTr="00573609">
        <w:tc>
          <w:tcPr>
            <w:tcW w:w="2518" w:type="dxa"/>
            <w:tcBorders>
              <w:top w:val="double" w:sz="4" w:space="0" w:color="auto"/>
            </w:tcBorders>
            <w:shd w:val="clear" w:color="auto" w:fill="F7CAAC"/>
          </w:tcPr>
          <w:p w14:paraId="1D28FC5E" w14:textId="77777777" w:rsidR="00BB4D3C" w:rsidRDefault="00BB4D3C" w:rsidP="00573609">
            <w:pPr>
              <w:rPr>
                <w:b/>
              </w:rPr>
            </w:pPr>
            <w:r>
              <w:rPr>
                <w:b/>
              </w:rPr>
              <w:t>Vysoká škola</w:t>
            </w:r>
          </w:p>
        </w:tc>
        <w:tc>
          <w:tcPr>
            <w:tcW w:w="7542" w:type="dxa"/>
            <w:gridSpan w:val="13"/>
          </w:tcPr>
          <w:p w14:paraId="48666FEC" w14:textId="77777777" w:rsidR="00BB4D3C" w:rsidRDefault="00BB4D3C" w:rsidP="00573609">
            <w:pPr>
              <w:tabs>
                <w:tab w:val="left" w:pos="933"/>
              </w:tabs>
            </w:pPr>
            <w:r>
              <w:t>Univerzita Tomáše Bati ve Zlíně</w:t>
            </w:r>
          </w:p>
        </w:tc>
      </w:tr>
      <w:tr w:rsidR="00BB4D3C" w14:paraId="02DAE0EB" w14:textId="77777777" w:rsidTr="00573609">
        <w:tc>
          <w:tcPr>
            <w:tcW w:w="2518" w:type="dxa"/>
            <w:shd w:val="clear" w:color="auto" w:fill="F7CAAC"/>
          </w:tcPr>
          <w:p w14:paraId="7050171E" w14:textId="77777777" w:rsidR="00BB4D3C" w:rsidRDefault="00BB4D3C" w:rsidP="00573609">
            <w:pPr>
              <w:rPr>
                <w:b/>
              </w:rPr>
            </w:pPr>
            <w:r>
              <w:rPr>
                <w:b/>
              </w:rPr>
              <w:t>Součást vysoké školy</w:t>
            </w:r>
          </w:p>
        </w:tc>
        <w:tc>
          <w:tcPr>
            <w:tcW w:w="7542" w:type="dxa"/>
            <w:gridSpan w:val="13"/>
          </w:tcPr>
          <w:p w14:paraId="4B93DEE5" w14:textId="77777777" w:rsidR="00BB4D3C" w:rsidRDefault="00BB4D3C" w:rsidP="00573609">
            <w:r>
              <w:t>Fakulta technologická</w:t>
            </w:r>
          </w:p>
        </w:tc>
      </w:tr>
      <w:tr w:rsidR="00BB4D3C" w:rsidRPr="00924C53" w14:paraId="3C8C12BF" w14:textId="77777777" w:rsidTr="00573609">
        <w:tc>
          <w:tcPr>
            <w:tcW w:w="2518" w:type="dxa"/>
            <w:shd w:val="clear" w:color="auto" w:fill="F7CAAC"/>
          </w:tcPr>
          <w:p w14:paraId="21F3562A" w14:textId="77777777" w:rsidR="00BB4D3C" w:rsidRDefault="00BB4D3C" w:rsidP="00573609">
            <w:pPr>
              <w:rPr>
                <w:b/>
              </w:rPr>
            </w:pPr>
            <w:r>
              <w:rPr>
                <w:b/>
              </w:rPr>
              <w:t>Název studijního programu</w:t>
            </w:r>
          </w:p>
        </w:tc>
        <w:tc>
          <w:tcPr>
            <w:tcW w:w="7542" w:type="dxa"/>
            <w:gridSpan w:val="13"/>
          </w:tcPr>
          <w:p w14:paraId="0F3D44FB" w14:textId="11B60890" w:rsidR="00BB4D3C" w:rsidRPr="00924C53" w:rsidRDefault="00EB4C62" w:rsidP="00573609">
            <w:r w:rsidRPr="00EB4C62">
              <w:t>Materiály a technologie – specializace Polovodičové materiály</w:t>
            </w:r>
          </w:p>
        </w:tc>
      </w:tr>
      <w:tr w:rsidR="00BB4D3C" w14:paraId="7D5F9ADF" w14:textId="77777777" w:rsidTr="00573609">
        <w:tc>
          <w:tcPr>
            <w:tcW w:w="2518" w:type="dxa"/>
            <w:shd w:val="clear" w:color="auto" w:fill="F7CAAC"/>
          </w:tcPr>
          <w:p w14:paraId="64B800C0" w14:textId="77777777" w:rsidR="00BB4D3C" w:rsidRDefault="00BB4D3C" w:rsidP="00573609">
            <w:pPr>
              <w:rPr>
                <w:b/>
              </w:rPr>
            </w:pPr>
            <w:r>
              <w:rPr>
                <w:b/>
              </w:rPr>
              <w:t>Jméno a příjmení</w:t>
            </w:r>
          </w:p>
        </w:tc>
        <w:tc>
          <w:tcPr>
            <w:tcW w:w="4536" w:type="dxa"/>
            <w:gridSpan w:val="7"/>
          </w:tcPr>
          <w:p w14:paraId="0201BE04" w14:textId="0F17DDAA" w:rsidR="00BB4D3C" w:rsidRDefault="00BB4D3C" w:rsidP="00573609">
            <w:bookmarkStart w:id="350" w:name="Musilová"/>
            <w:bookmarkEnd w:id="350"/>
            <w:r w:rsidRPr="00CB281B">
              <w:rPr>
                <w:b/>
                <w:bCs/>
              </w:rPr>
              <w:t xml:space="preserve">Lenka </w:t>
            </w:r>
            <w:r w:rsidRPr="00015DE7">
              <w:rPr>
                <w:b/>
                <w:bCs/>
              </w:rPr>
              <w:t>Musilová (roz. Gřundělová)</w:t>
            </w:r>
          </w:p>
        </w:tc>
        <w:tc>
          <w:tcPr>
            <w:tcW w:w="709" w:type="dxa"/>
            <w:shd w:val="clear" w:color="auto" w:fill="F7CAAC"/>
          </w:tcPr>
          <w:p w14:paraId="17E34106" w14:textId="77777777" w:rsidR="00BB4D3C" w:rsidRDefault="00BB4D3C" w:rsidP="00573609">
            <w:pPr>
              <w:rPr>
                <w:b/>
              </w:rPr>
            </w:pPr>
            <w:r>
              <w:rPr>
                <w:b/>
              </w:rPr>
              <w:t>Tituly</w:t>
            </w:r>
          </w:p>
        </w:tc>
        <w:tc>
          <w:tcPr>
            <w:tcW w:w="2297" w:type="dxa"/>
            <w:gridSpan w:val="5"/>
          </w:tcPr>
          <w:p w14:paraId="0442450C" w14:textId="4DE336C8" w:rsidR="00BB4D3C" w:rsidRDefault="00BB4D3C" w:rsidP="00573609">
            <w:r>
              <w:t>Ing., Ph.D.</w:t>
            </w:r>
          </w:p>
        </w:tc>
      </w:tr>
      <w:tr w:rsidR="00BB4D3C" w14:paraId="688624DF" w14:textId="77777777" w:rsidTr="00573609">
        <w:tc>
          <w:tcPr>
            <w:tcW w:w="2518" w:type="dxa"/>
            <w:shd w:val="clear" w:color="auto" w:fill="F7CAAC"/>
          </w:tcPr>
          <w:p w14:paraId="57C56215" w14:textId="77777777" w:rsidR="00BB4D3C" w:rsidRDefault="00BB4D3C" w:rsidP="00573609">
            <w:pPr>
              <w:rPr>
                <w:b/>
              </w:rPr>
            </w:pPr>
            <w:r>
              <w:rPr>
                <w:b/>
              </w:rPr>
              <w:t>Rok narození</w:t>
            </w:r>
          </w:p>
        </w:tc>
        <w:tc>
          <w:tcPr>
            <w:tcW w:w="829" w:type="dxa"/>
            <w:gridSpan w:val="2"/>
          </w:tcPr>
          <w:p w14:paraId="4A50B03F" w14:textId="3B5993FD" w:rsidR="00BB4D3C" w:rsidRDefault="00BB4D3C" w:rsidP="00573609">
            <w:r>
              <w:t>1985</w:t>
            </w:r>
          </w:p>
        </w:tc>
        <w:tc>
          <w:tcPr>
            <w:tcW w:w="1751" w:type="dxa"/>
            <w:shd w:val="clear" w:color="auto" w:fill="F7CAAC"/>
          </w:tcPr>
          <w:p w14:paraId="14863AF4" w14:textId="77777777" w:rsidR="00BB4D3C" w:rsidRDefault="00BB4D3C" w:rsidP="00573609">
            <w:pPr>
              <w:rPr>
                <w:b/>
              </w:rPr>
            </w:pPr>
            <w:r>
              <w:rPr>
                <w:b/>
              </w:rPr>
              <w:t>typ vztahu k VŠ</w:t>
            </w:r>
          </w:p>
        </w:tc>
        <w:tc>
          <w:tcPr>
            <w:tcW w:w="962" w:type="dxa"/>
            <w:gridSpan w:val="3"/>
          </w:tcPr>
          <w:p w14:paraId="7C9062DA" w14:textId="77777777" w:rsidR="00BB4D3C" w:rsidRDefault="00BB4D3C" w:rsidP="00573609">
            <w:r>
              <w:t>pp.</w:t>
            </w:r>
          </w:p>
        </w:tc>
        <w:tc>
          <w:tcPr>
            <w:tcW w:w="994" w:type="dxa"/>
            <w:shd w:val="clear" w:color="auto" w:fill="F7CAAC"/>
          </w:tcPr>
          <w:p w14:paraId="4A2D3896" w14:textId="77777777" w:rsidR="00BB4D3C" w:rsidRDefault="00BB4D3C" w:rsidP="00573609">
            <w:pPr>
              <w:rPr>
                <w:b/>
              </w:rPr>
            </w:pPr>
            <w:r>
              <w:rPr>
                <w:b/>
              </w:rPr>
              <w:t>rozsah</w:t>
            </w:r>
          </w:p>
        </w:tc>
        <w:tc>
          <w:tcPr>
            <w:tcW w:w="709" w:type="dxa"/>
          </w:tcPr>
          <w:p w14:paraId="43E0A1D7" w14:textId="77777777" w:rsidR="00BB4D3C" w:rsidRDefault="00BB4D3C" w:rsidP="00573609">
            <w:r>
              <w:t>40</w:t>
            </w:r>
          </w:p>
        </w:tc>
        <w:tc>
          <w:tcPr>
            <w:tcW w:w="737" w:type="dxa"/>
            <w:gridSpan w:val="3"/>
            <w:shd w:val="clear" w:color="auto" w:fill="F7CAAC"/>
          </w:tcPr>
          <w:p w14:paraId="1BAD9CA9" w14:textId="77777777" w:rsidR="00BB4D3C" w:rsidRDefault="00BB4D3C" w:rsidP="00573609">
            <w:pPr>
              <w:rPr>
                <w:b/>
              </w:rPr>
            </w:pPr>
            <w:r>
              <w:rPr>
                <w:b/>
              </w:rPr>
              <w:t>do kdy</w:t>
            </w:r>
          </w:p>
        </w:tc>
        <w:tc>
          <w:tcPr>
            <w:tcW w:w="1560" w:type="dxa"/>
            <w:gridSpan w:val="2"/>
          </w:tcPr>
          <w:p w14:paraId="6E5FB3EB" w14:textId="77777777" w:rsidR="00BB4D3C" w:rsidRDefault="00BB4D3C" w:rsidP="00573609">
            <w:r>
              <w:t>N</w:t>
            </w:r>
          </w:p>
        </w:tc>
      </w:tr>
      <w:tr w:rsidR="00BB4D3C" w:rsidRPr="006467FC" w14:paraId="2A068A86" w14:textId="77777777" w:rsidTr="00573609">
        <w:tc>
          <w:tcPr>
            <w:tcW w:w="5098" w:type="dxa"/>
            <w:gridSpan w:val="4"/>
            <w:shd w:val="clear" w:color="auto" w:fill="F7CAAC"/>
          </w:tcPr>
          <w:p w14:paraId="7D416B6E" w14:textId="77777777" w:rsidR="00BB4D3C" w:rsidRDefault="00BB4D3C" w:rsidP="00573609">
            <w:pPr>
              <w:rPr>
                <w:b/>
              </w:rPr>
            </w:pPr>
            <w:r>
              <w:rPr>
                <w:b/>
              </w:rPr>
              <w:t>Typ vztahu na součásti VŠ, která uskutečňuje st. program</w:t>
            </w:r>
          </w:p>
        </w:tc>
        <w:tc>
          <w:tcPr>
            <w:tcW w:w="962" w:type="dxa"/>
            <w:gridSpan w:val="3"/>
          </w:tcPr>
          <w:p w14:paraId="51C354CB" w14:textId="77777777" w:rsidR="00BB4D3C" w:rsidRPr="006467FC" w:rsidRDefault="00BB4D3C" w:rsidP="00573609">
            <w:r w:rsidRPr="006467FC">
              <w:t>pp.</w:t>
            </w:r>
          </w:p>
        </w:tc>
        <w:tc>
          <w:tcPr>
            <w:tcW w:w="994" w:type="dxa"/>
            <w:shd w:val="clear" w:color="auto" w:fill="F7CAAC"/>
          </w:tcPr>
          <w:p w14:paraId="4D98D712" w14:textId="77777777" w:rsidR="00BB4D3C" w:rsidRPr="006467FC" w:rsidRDefault="00BB4D3C" w:rsidP="00573609">
            <w:pPr>
              <w:rPr>
                <w:b/>
              </w:rPr>
            </w:pPr>
            <w:r w:rsidRPr="006467FC">
              <w:rPr>
                <w:b/>
              </w:rPr>
              <w:t>rozsah</w:t>
            </w:r>
          </w:p>
        </w:tc>
        <w:tc>
          <w:tcPr>
            <w:tcW w:w="709" w:type="dxa"/>
          </w:tcPr>
          <w:p w14:paraId="7B7FB9E2" w14:textId="77777777" w:rsidR="00BB4D3C" w:rsidRPr="006467FC" w:rsidRDefault="00BB4D3C" w:rsidP="00573609">
            <w:r w:rsidRPr="006467FC">
              <w:t>40</w:t>
            </w:r>
          </w:p>
        </w:tc>
        <w:tc>
          <w:tcPr>
            <w:tcW w:w="737" w:type="dxa"/>
            <w:gridSpan w:val="3"/>
            <w:shd w:val="clear" w:color="auto" w:fill="F7CAAC"/>
          </w:tcPr>
          <w:p w14:paraId="6E0B05F7" w14:textId="77777777" w:rsidR="00BB4D3C" w:rsidRPr="006467FC" w:rsidRDefault="00BB4D3C" w:rsidP="00573609">
            <w:pPr>
              <w:rPr>
                <w:b/>
              </w:rPr>
            </w:pPr>
            <w:r w:rsidRPr="006467FC">
              <w:rPr>
                <w:b/>
              </w:rPr>
              <w:t>do kdy</w:t>
            </w:r>
          </w:p>
        </w:tc>
        <w:tc>
          <w:tcPr>
            <w:tcW w:w="1560" w:type="dxa"/>
            <w:gridSpan w:val="2"/>
          </w:tcPr>
          <w:p w14:paraId="37F0C01B" w14:textId="77777777" w:rsidR="00BB4D3C" w:rsidRPr="006467FC" w:rsidRDefault="00BB4D3C" w:rsidP="00573609">
            <w:r w:rsidRPr="006467FC">
              <w:t>N</w:t>
            </w:r>
          </w:p>
        </w:tc>
      </w:tr>
      <w:tr w:rsidR="00BB4D3C" w14:paraId="54B6C9A5" w14:textId="77777777" w:rsidTr="00573609">
        <w:tc>
          <w:tcPr>
            <w:tcW w:w="6060" w:type="dxa"/>
            <w:gridSpan w:val="7"/>
            <w:shd w:val="clear" w:color="auto" w:fill="F7CAAC"/>
          </w:tcPr>
          <w:p w14:paraId="57FD11CB" w14:textId="77777777" w:rsidR="00BB4D3C" w:rsidRDefault="00BB4D3C" w:rsidP="00573609">
            <w:r>
              <w:rPr>
                <w:b/>
              </w:rPr>
              <w:t>Další současná působení jako akademický pracovník na jiných VŠ</w:t>
            </w:r>
          </w:p>
        </w:tc>
        <w:tc>
          <w:tcPr>
            <w:tcW w:w="1703" w:type="dxa"/>
            <w:gridSpan w:val="2"/>
            <w:shd w:val="clear" w:color="auto" w:fill="F7CAAC"/>
          </w:tcPr>
          <w:p w14:paraId="22A06DCB" w14:textId="77777777" w:rsidR="00BB4D3C" w:rsidRDefault="00BB4D3C" w:rsidP="00573609">
            <w:pPr>
              <w:rPr>
                <w:b/>
              </w:rPr>
            </w:pPr>
            <w:r>
              <w:rPr>
                <w:b/>
              </w:rPr>
              <w:t>typ prac. vztahu</w:t>
            </w:r>
          </w:p>
        </w:tc>
        <w:tc>
          <w:tcPr>
            <w:tcW w:w="2297" w:type="dxa"/>
            <w:gridSpan w:val="5"/>
            <w:shd w:val="clear" w:color="auto" w:fill="F7CAAC"/>
          </w:tcPr>
          <w:p w14:paraId="7FA0BE70" w14:textId="77777777" w:rsidR="00BB4D3C" w:rsidRDefault="00BB4D3C" w:rsidP="00573609">
            <w:pPr>
              <w:rPr>
                <w:b/>
              </w:rPr>
            </w:pPr>
            <w:r>
              <w:rPr>
                <w:b/>
              </w:rPr>
              <w:t>rozsah</w:t>
            </w:r>
          </w:p>
        </w:tc>
      </w:tr>
      <w:tr w:rsidR="00BB4D3C" w:rsidRPr="006467FC" w14:paraId="38A25F4A" w14:textId="77777777" w:rsidTr="00573609">
        <w:tc>
          <w:tcPr>
            <w:tcW w:w="6060" w:type="dxa"/>
            <w:gridSpan w:val="7"/>
          </w:tcPr>
          <w:p w14:paraId="03629BA2" w14:textId="77777777" w:rsidR="00BB4D3C" w:rsidRPr="006467FC" w:rsidRDefault="00BB4D3C" w:rsidP="00573609">
            <w:r w:rsidRPr="006467FC">
              <w:t>---</w:t>
            </w:r>
          </w:p>
        </w:tc>
        <w:tc>
          <w:tcPr>
            <w:tcW w:w="1703" w:type="dxa"/>
            <w:gridSpan w:val="2"/>
          </w:tcPr>
          <w:p w14:paraId="78F93D69" w14:textId="77777777" w:rsidR="00BB4D3C" w:rsidRPr="006467FC" w:rsidRDefault="00BB4D3C" w:rsidP="00573609">
            <w:r w:rsidRPr="006467FC">
              <w:t>---</w:t>
            </w:r>
          </w:p>
        </w:tc>
        <w:tc>
          <w:tcPr>
            <w:tcW w:w="2297" w:type="dxa"/>
            <w:gridSpan w:val="5"/>
          </w:tcPr>
          <w:p w14:paraId="0CB5E1C1" w14:textId="77777777" w:rsidR="00BB4D3C" w:rsidRPr="006467FC" w:rsidRDefault="00BB4D3C" w:rsidP="00573609">
            <w:r w:rsidRPr="006467FC">
              <w:t>---</w:t>
            </w:r>
          </w:p>
        </w:tc>
      </w:tr>
      <w:tr w:rsidR="00BB4D3C" w14:paraId="2520F043" w14:textId="77777777" w:rsidTr="00573609">
        <w:tc>
          <w:tcPr>
            <w:tcW w:w="6060" w:type="dxa"/>
            <w:gridSpan w:val="7"/>
          </w:tcPr>
          <w:p w14:paraId="482E59DF" w14:textId="77777777" w:rsidR="00BB4D3C" w:rsidRDefault="00BB4D3C" w:rsidP="00573609"/>
        </w:tc>
        <w:tc>
          <w:tcPr>
            <w:tcW w:w="1703" w:type="dxa"/>
            <w:gridSpan w:val="2"/>
          </w:tcPr>
          <w:p w14:paraId="353A9E7F" w14:textId="77777777" w:rsidR="00BB4D3C" w:rsidRDefault="00BB4D3C" w:rsidP="00573609"/>
        </w:tc>
        <w:tc>
          <w:tcPr>
            <w:tcW w:w="2297" w:type="dxa"/>
            <w:gridSpan w:val="5"/>
          </w:tcPr>
          <w:p w14:paraId="24DF49DA" w14:textId="77777777" w:rsidR="00BB4D3C" w:rsidRDefault="00BB4D3C" w:rsidP="00573609"/>
        </w:tc>
      </w:tr>
      <w:tr w:rsidR="00BB4D3C" w14:paraId="5C46C88D" w14:textId="77777777" w:rsidTr="00573609">
        <w:tc>
          <w:tcPr>
            <w:tcW w:w="10060" w:type="dxa"/>
            <w:gridSpan w:val="14"/>
            <w:shd w:val="clear" w:color="auto" w:fill="F7CAAC"/>
          </w:tcPr>
          <w:p w14:paraId="7BADF96D" w14:textId="77777777" w:rsidR="00BB4D3C" w:rsidRDefault="00BB4D3C" w:rsidP="00CA7BEC">
            <w:pPr>
              <w:jc w:val="both"/>
            </w:pPr>
            <w:r>
              <w:rPr>
                <w:b/>
              </w:rPr>
              <w:t>Předměty příslušného studijního programu a způsob zapojení do jejich výuky, příp. další zapojení do uskutečňování studijního programu</w:t>
            </w:r>
          </w:p>
        </w:tc>
      </w:tr>
      <w:tr w:rsidR="00BB4D3C" w:rsidRPr="002827C6" w14:paraId="404B5D69" w14:textId="77777777" w:rsidTr="00573609">
        <w:trPr>
          <w:trHeight w:val="226"/>
        </w:trPr>
        <w:tc>
          <w:tcPr>
            <w:tcW w:w="10060" w:type="dxa"/>
            <w:gridSpan w:val="14"/>
            <w:tcBorders>
              <w:top w:val="nil"/>
            </w:tcBorders>
          </w:tcPr>
          <w:p w14:paraId="70D897FB" w14:textId="3740312B" w:rsidR="00BB4D3C" w:rsidRPr="002827C6" w:rsidRDefault="006F512E" w:rsidP="006F512E">
            <w:pPr>
              <w:spacing w:before="120" w:after="120"/>
            </w:pPr>
            <w:r w:rsidRPr="006F512E">
              <w:t>Seminář k bakalářské práci</w:t>
            </w:r>
            <w:r>
              <w:t xml:space="preserve"> (100% s)</w:t>
            </w:r>
          </w:p>
        </w:tc>
      </w:tr>
      <w:tr w:rsidR="00BB4D3C" w:rsidRPr="002827C6" w14:paraId="36D220D6" w14:textId="77777777" w:rsidTr="00573609">
        <w:trPr>
          <w:trHeight w:val="224"/>
        </w:trPr>
        <w:tc>
          <w:tcPr>
            <w:tcW w:w="10060" w:type="dxa"/>
            <w:gridSpan w:val="14"/>
            <w:tcBorders>
              <w:top w:val="nil"/>
            </w:tcBorders>
            <w:shd w:val="clear" w:color="auto" w:fill="FBD4B4"/>
          </w:tcPr>
          <w:p w14:paraId="264B6E45" w14:textId="1E35FD69" w:rsidR="00BB4D3C" w:rsidRPr="002827C6" w:rsidRDefault="004964CD" w:rsidP="00573609">
            <w:pPr>
              <w:rPr>
                <w:b/>
              </w:rPr>
            </w:pPr>
            <w:r w:rsidRPr="002827C6">
              <w:rPr>
                <w:b/>
              </w:rPr>
              <w:t>Z</w:t>
            </w:r>
            <w:r w:rsidR="00BB4D3C" w:rsidRPr="002827C6">
              <w:rPr>
                <w:b/>
              </w:rPr>
              <w:t>apojení do výuky v dalších studijních programech na téže vysoké škole (pouze u garantů ZT a PZ předmětů)</w:t>
            </w:r>
          </w:p>
        </w:tc>
      </w:tr>
      <w:tr w:rsidR="00BB4D3C" w:rsidRPr="002827C6" w14:paraId="6BC61372" w14:textId="77777777" w:rsidTr="00573609">
        <w:trPr>
          <w:trHeight w:val="340"/>
        </w:trPr>
        <w:tc>
          <w:tcPr>
            <w:tcW w:w="2547" w:type="dxa"/>
            <w:gridSpan w:val="2"/>
            <w:tcBorders>
              <w:top w:val="nil"/>
            </w:tcBorders>
          </w:tcPr>
          <w:p w14:paraId="36428E6E" w14:textId="77777777" w:rsidR="00BB4D3C" w:rsidRPr="002827C6" w:rsidRDefault="00BB4D3C" w:rsidP="00573609">
            <w:pPr>
              <w:jc w:val="both"/>
              <w:rPr>
                <w:b/>
              </w:rPr>
            </w:pPr>
            <w:r w:rsidRPr="002827C6">
              <w:rPr>
                <w:b/>
              </w:rPr>
              <w:t>Název studijního předmětu</w:t>
            </w:r>
          </w:p>
        </w:tc>
        <w:tc>
          <w:tcPr>
            <w:tcW w:w="2551" w:type="dxa"/>
            <w:gridSpan w:val="2"/>
            <w:tcBorders>
              <w:top w:val="nil"/>
            </w:tcBorders>
          </w:tcPr>
          <w:p w14:paraId="325EDFE3" w14:textId="77777777" w:rsidR="00BB4D3C" w:rsidRPr="002827C6" w:rsidRDefault="00BB4D3C" w:rsidP="00573609">
            <w:pPr>
              <w:jc w:val="both"/>
              <w:rPr>
                <w:b/>
              </w:rPr>
            </w:pPr>
            <w:r w:rsidRPr="002827C6">
              <w:rPr>
                <w:b/>
              </w:rPr>
              <w:t>Název studijního programu</w:t>
            </w:r>
          </w:p>
        </w:tc>
        <w:tc>
          <w:tcPr>
            <w:tcW w:w="680" w:type="dxa"/>
            <w:gridSpan w:val="2"/>
            <w:tcBorders>
              <w:top w:val="nil"/>
            </w:tcBorders>
          </w:tcPr>
          <w:p w14:paraId="7CBFDDB4" w14:textId="77777777" w:rsidR="00BB4D3C" w:rsidRPr="002827C6" w:rsidRDefault="00BB4D3C" w:rsidP="00573609">
            <w:pPr>
              <w:jc w:val="both"/>
              <w:rPr>
                <w:b/>
              </w:rPr>
            </w:pPr>
            <w:r w:rsidRPr="002827C6">
              <w:rPr>
                <w:b/>
              </w:rPr>
              <w:t>Sem.</w:t>
            </w:r>
          </w:p>
        </w:tc>
        <w:tc>
          <w:tcPr>
            <w:tcW w:w="2155" w:type="dxa"/>
            <w:gridSpan w:val="5"/>
            <w:tcBorders>
              <w:top w:val="nil"/>
            </w:tcBorders>
          </w:tcPr>
          <w:p w14:paraId="67A94537" w14:textId="77777777" w:rsidR="00BB4D3C" w:rsidRPr="002827C6" w:rsidRDefault="00BB4D3C" w:rsidP="00573609">
            <w:pPr>
              <w:jc w:val="both"/>
              <w:rPr>
                <w:b/>
              </w:rPr>
            </w:pPr>
            <w:r w:rsidRPr="002827C6">
              <w:rPr>
                <w:b/>
              </w:rPr>
              <w:t>Role ve výuce daného předmětu</w:t>
            </w:r>
          </w:p>
        </w:tc>
        <w:tc>
          <w:tcPr>
            <w:tcW w:w="2127" w:type="dxa"/>
            <w:gridSpan w:val="3"/>
            <w:tcBorders>
              <w:top w:val="nil"/>
            </w:tcBorders>
          </w:tcPr>
          <w:p w14:paraId="63D12E83" w14:textId="77777777" w:rsidR="00BB4D3C" w:rsidRDefault="00BB4D3C" w:rsidP="00573609">
            <w:pPr>
              <w:jc w:val="both"/>
              <w:rPr>
                <w:b/>
              </w:rPr>
            </w:pPr>
            <w:r w:rsidRPr="0053377E">
              <w:rPr>
                <w:b/>
                <w:i/>
              </w:rPr>
              <w:t>(</w:t>
            </w:r>
            <w:r w:rsidRPr="00F20AEF">
              <w:rPr>
                <w:b/>
                <w:i/>
                <w:iCs/>
              </w:rPr>
              <w:t>nepovinný údaj</w:t>
            </w:r>
            <w:r w:rsidRPr="0053377E">
              <w:rPr>
                <w:b/>
                <w:i/>
              </w:rPr>
              <w:t>)</w:t>
            </w:r>
            <w:r>
              <w:rPr>
                <w:b/>
              </w:rPr>
              <w:t xml:space="preserve"> </w:t>
            </w:r>
          </w:p>
          <w:p w14:paraId="6AF24821" w14:textId="77777777" w:rsidR="00BB4D3C" w:rsidRPr="002827C6" w:rsidRDefault="00BB4D3C" w:rsidP="00573609">
            <w:pPr>
              <w:jc w:val="both"/>
              <w:rPr>
                <w:b/>
              </w:rPr>
            </w:pPr>
            <w:r w:rsidRPr="002827C6">
              <w:rPr>
                <w:b/>
              </w:rPr>
              <w:t>Počet hodin za semestr</w:t>
            </w:r>
          </w:p>
        </w:tc>
      </w:tr>
      <w:tr w:rsidR="00BB4D3C" w:rsidRPr="00921A19" w14:paraId="58A3F367" w14:textId="77777777" w:rsidTr="00573609">
        <w:trPr>
          <w:trHeight w:val="285"/>
        </w:trPr>
        <w:tc>
          <w:tcPr>
            <w:tcW w:w="2547" w:type="dxa"/>
            <w:gridSpan w:val="2"/>
            <w:tcBorders>
              <w:top w:val="nil"/>
            </w:tcBorders>
            <w:vAlign w:val="center"/>
          </w:tcPr>
          <w:p w14:paraId="28E4E730" w14:textId="288E999C" w:rsidR="00BB4D3C" w:rsidRPr="00736D4A" w:rsidRDefault="00BB4D3C" w:rsidP="00573609">
            <w:pPr>
              <w:rPr>
                <w:highlight w:val="yellow"/>
              </w:rPr>
            </w:pPr>
          </w:p>
        </w:tc>
        <w:tc>
          <w:tcPr>
            <w:tcW w:w="2551" w:type="dxa"/>
            <w:gridSpan w:val="2"/>
            <w:tcBorders>
              <w:top w:val="nil"/>
            </w:tcBorders>
            <w:vAlign w:val="center"/>
          </w:tcPr>
          <w:p w14:paraId="7085F021" w14:textId="418F1111" w:rsidR="00BB4D3C" w:rsidRPr="00736D4A" w:rsidRDefault="00BB4D3C" w:rsidP="00573609">
            <w:pPr>
              <w:rPr>
                <w:highlight w:val="yellow"/>
              </w:rPr>
            </w:pPr>
          </w:p>
        </w:tc>
        <w:tc>
          <w:tcPr>
            <w:tcW w:w="680" w:type="dxa"/>
            <w:gridSpan w:val="2"/>
            <w:tcBorders>
              <w:top w:val="nil"/>
            </w:tcBorders>
            <w:vAlign w:val="center"/>
          </w:tcPr>
          <w:p w14:paraId="5D5A1E11" w14:textId="2B8C5469" w:rsidR="00BB4D3C" w:rsidRPr="00736D4A" w:rsidRDefault="00BB4D3C" w:rsidP="00573609">
            <w:pPr>
              <w:rPr>
                <w:highlight w:val="yellow"/>
              </w:rPr>
            </w:pPr>
          </w:p>
        </w:tc>
        <w:tc>
          <w:tcPr>
            <w:tcW w:w="2155" w:type="dxa"/>
            <w:gridSpan w:val="5"/>
            <w:tcBorders>
              <w:top w:val="nil"/>
            </w:tcBorders>
            <w:vAlign w:val="center"/>
          </w:tcPr>
          <w:p w14:paraId="65406A95" w14:textId="077EEE65" w:rsidR="00BB4D3C" w:rsidRPr="00736D4A" w:rsidRDefault="00BB4D3C" w:rsidP="00573609">
            <w:pPr>
              <w:rPr>
                <w:highlight w:val="yellow"/>
              </w:rPr>
            </w:pPr>
          </w:p>
        </w:tc>
        <w:tc>
          <w:tcPr>
            <w:tcW w:w="2127" w:type="dxa"/>
            <w:gridSpan w:val="3"/>
            <w:tcBorders>
              <w:top w:val="nil"/>
            </w:tcBorders>
            <w:vAlign w:val="center"/>
          </w:tcPr>
          <w:p w14:paraId="7345D25B" w14:textId="77777777" w:rsidR="00BB4D3C" w:rsidRPr="00736D4A" w:rsidRDefault="00BB4D3C" w:rsidP="00573609">
            <w:pPr>
              <w:rPr>
                <w:highlight w:val="yellow"/>
              </w:rPr>
            </w:pPr>
          </w:p>
        </w:tc>
      </w:tr>
      <w:tr w:rsidR="00BB4D3C" w:rsidRPr="00921A19" w14:paraId="6176735C" w14:textId="77777777" w:rsidTr="00573609">
        <w:trPr>
          <w:trHeight w:val="284"/>
        </w:trPr>
        <w:tc>
          <w:tcPr>
            <w:tcW w:w="2547" w:type="dxa"/>
            <w:gridSpan w:val="2"/>
            <w:tcBorders>
              <w:top w:val="nil"/>
            </w:tcBorders>
            <w:vAlign w:val="center"/>
          </w:tcPr>
          <w:p w14:paraId="24BDAA7C" w14:textId="23AB04F0" w:rsidR="00BB4D3C" w:rsidRPr="00736D4A" w:rsidRDefault="00BB4D3C" w:rsidP="00573609">
            <w:pPr>
              <w:rPr>
                <w:highlight w:val="yellow"/>
              </w:rPr>
            </w:pPr>
          </w:p>
        </w:tc>
        <w:tc>
          <w:tcPr>
            <w:tcW w:w="2551" w:type="dxa"/>
            <w:gridSpan w:val="2"/>
            <w:tcBorders>
              <w:top w:val="nil"/>
            </w:tcBorders>
            <w:vAlign w:val="center"/>
          </w:tcPr>
          <w:p w14:paraId="1B421863" w14:textId="0258CC87" w:rsidR="00BB4D3C" w:rsidRPr="00736D4A" w:rsidRDefault="00BB4D3C" w:rsidP="00573609">
            <w:pPr>
              <w:rPr>
                <w:highlight w:val="yellow"/>
              </w:rPr>
            </w:pPr>
          </w:p>
        </w:tc>
        <w:tc>
          <w:tcPr>
            <w:tcW w:w="680" w:type="dxa"/>
            <w:gridSpan w:val="2"/>
            <w:tcBorders>
              <w:top w:val="nil"/>
            </w:tcBorders>
            <w:vAlign w:val="center"/>
          </w:tcPr>
          <w:p w14:paraId="51AE506D" w14:textId="1C805565" w:rsidR="00BB4D3C" w:rsidRPr="00736D4A" w:rsidRDefault="00BB4D3C" w:rsidP="00573609">
            <w:pPr>
              <w:rPr>
                <w:highlight w:val="yellow"/>
              </w:rPr>
            </w:pPr>
          </w:p>
        </w:tc>
        <w:tc>
          <w:tcPr>
            <w:tcW w:w="2155" w:type="dxa"/>
            <w:gridSpan w:val="5"/>
            <w:tcBorders>
              <w:top w:val="nil"/>
            </w:tcBorders>
            <w:vAlign w:val="center"/>
          </w:tcPr>
          <w:p w14:paraId="275043DC" w14:textId="01A7C6C0" w:rsidR="00BB4D3C" w:rsidRPr="00736D4A" w:rsidRDefault="00BB4D3C" w:rsidP="00573609">
            <w:pPr>
              <w:rPr>
                <w:highlight w:val="yellow"/>
              </w:rPr>
            </w:pPr>
          </w:p>
        </w:tc>
        <w:tc>
          <w:tcPr>
            <w:tcW w:w="2127" w:type="dxa"/>
            <w:gridSpan w:val="3"/>
            <w:tcBorders>
              <w:top w:val="nil"/>
            </w:tcBorders>
            <w:vAlign w:val="center"/>
          </w:tcPr>
          <w:p w14:paraId="4D4815BB" w14:textId="77777777" w:rsidR="00BB4D3C" w:rsidRPr="00736D4A" w:rsidRDefault="00BB4D3C" w:rsidP="00573609">
            <w:pPr>
              <w:rPr>
                <w:highlight w:val="yellow"/>
              </w:rPr>
            </w:pPr>
          </w:p>
        </w:tc>
      </w:tr>
      <w:tr w:rsidR="00BB4D3C" w14:paraId="41F8E13D" w14:textId="77777777" w:rsidTr="00573609">
        <w:tc>
          <w:tcPr>
            <w:tcW w:w="10060" w:type="dxa"/>
            <w:gridSpan w:val="14"/>
            <w:shd w:val="clear" w:color="auto" w:fill="F7CAAC"/>
          </w:tcPr>
          <w:p w14:paraId="3C3E6D6E" w14:textId="1DC329DE" w:rsidR="00BB4D3C" w:rsidRDefault="00CA7BEC" w:rsidP="00573609">
            <w:r>
              <w:rPr>
                <w:b/>
              </w:rPr>
              <w:t>Údaje o vzdělání na VŠ</w:t>
            </w:r>
          </w:p>
        </w:tc>
      </w:tr>
      <w:tr w:rsidR="00BB4D3C" w14:paraId="1EBF86A0" w14:textId="77777777" w:rsidTr="00573609">
        <w:trPr>
          <w:trHeight w:val="290"/>
        </w:trPr>
        <w:tc>
          <w:tcPr>
            <w:tcW w:w="10060" w:type="dxa"/>
            <w:gridSpan w:val="14"/>
          </w:tcPr>
          <w:p w14:paraId="03E5B78E" w14:textId="20680F32" w:rsidR="00BB4D3C" w:rsidRDefault="00BB4D3C" w:rsidP="00573609">
            <w:pPr>
              <w:spacing w:before="120" w:after="120"/>
              <w:rPr>
                <w:b/>
              </w:rPr>
            </w:pPr>
            <w:r>
              <w:rPr>
                <w:rFonts w:eastAsia="Calibri"/>
              </w:rPr>
              <w:t>2014</w:t>
            </w:r>
            <w:r w:rsidRPr="002A35C6">
              <w:rPr>
                <w:rFonts w:eastAsia="Calibri"/>
              </w:rPr>
              <w:t>: UTB Zlín, FT, SP Chemie a technologie materiálů</w:t>
            </w:r>
            <w:r>
              <w:rPr>
                <w:rFonts w:eastAsia="Calibri"/>
              </w:rPr>
              <w:t xml:space="preserve">, </w:t>
            </w:r>
            <w:r w:rsidRPr="002A35C6">
              <w:rPr>
                <w:rFonts w:eastAsia="Calibri"/>
              </w:rPr>
              <w:t xml:space="preserve">obor </w:t>
            </w:r>
            <w:r w:rsidRPr="002A35C6">
              <w:t>Technologie makromolekulárních látek</w:t>
            </w:r>
            <w:r w:rsidRPr="002A35C6">
              <w:rPr>
                <w:rFonts w:eastAsia="Calibri"/>
              </w:rPr>
              <w:t>, Ph.D.</w:t>
            </w:r>
          </w:p>
        </w:tc>
      </w:tr>
      <w:tr w:rsidR="00BB4D3C" w14:paraId="6D0B7945" w14:textId="77777777" w:rsidTr="00573609">
        <w:tc>
          <w:tcPr>
            <w:tcW w:w="10060" w:type="dxa"/>
            <w:gridSpan w:val="14"/>
            <w:shd w:val="clear" w:color="auto" w:fill="F7CAAC"/>
          </w:tcPr>
          <w:p w14:paraId="349C58E8" w14:textId="58342821" w:rsidR="00BB4D3C" w:rsidRDefault="00895794" w:rsidP="00573609">
            <w:pPr>
              <w:rPr>
                <w:b/>
              </w:rPr>
            </w:pPr>
            <w:r>
              <w:rPr>
                <w:b/>
              </w:rPr>
              <w:t>Ú</w:t>
            </w:r>
            <w:r w:rsidR="00BB4D3C">
              <w:rPr>
                <w:b/>
              </w:rPr>
              <w:t>daje o odborném působení od absolvování VŠ</w:t>
            </w:r>
          </w:p>
        </w:tc>
      </w:tr>
      <w:tr w:rsidR="00BB4D3C" w:rsidRPr="009B6AE3" w14:paraId="45FE0E62" w14:textId="77777777" w:rsidTr="00573609">
        <w:trPr>
          <w:trHeight w:val="409"/>
        </w:trPr>
        <w:tc>
          <w:tcPr>
            <w:tcW w:w="10060" w:type="dxa"/>
            <w:gridSpan w:val="14"/>
          </w:tcPr>
          <w:p w14:paraId="124A37A6" w14:textId="2A209970" w:rsidR="00BB4D3C" w:rsidRPr="008945D9" w:rsidRDefault="00BB4D3C" w:rsidP="0099544C">
            <w:pPr>
              <w:autoSpaceDE w:val="0"/>
              <w:autoSpaceDN w:val="0"/>
              <w:adjustRightInd w:val="0"/>
              <w:spacing w:before="120" w:after="60"/>
              <w:jc w:val="both"/>
            </w:pPr>
            <w:r w:rsidRPr="008945D9">
              <w:t>2016 – dosud: UTB Zlín, FT, Ústav fyziky a materiálového inženýrství, odborný asistent (pp.)</w:t>
            </w:r>
          </w:p>
          <w:p w14:paraId="1FC52E98" w14:textId="3FAB3966" w:rsidR="00BB4D3C" w:rsidRPr="008945D9" w:rsidRDefault="00BB4D3C" w:rsidP="00BB4D3C">
            <w:pPr>
              <w:spacing w:before="60" w:after="60"/>
              <w:jc w:val="both"/>
            </w:pPr>
            <w:r w:rsidRPr="008945D9">
              <w:t>2019</w:t>
            </w:r>
            <w:r w:rsidRPr="008945D9">
              <w:rPr>
                <w:rFonts w:eastAsia="Calibri"/>
              </w:rPr>
              <w:t xml:space="preserve"> – </w:t>
            </w:r>
            <w:r w:rsidRPr="008945D9">
              <w:t>2021</w:t>
            </w:r>
            <w:r w:rsidRPr="008945D9">
              <w:rPr>
                <w:rFonts w:eastAsia="Calibri"/>
              </w:rPr>
              <w:t xml:space="preserve">: UTB Zlín, CPS, projekt GAČR 19-16861S, </w:t>
            </w:r>
            <w:r w:rsidRPr="008945D9">
              <w:t>junior researcher (pp.)</w:t>
            </w:r>
          </w:p>
          <w:p w14:paraId="14ED6BCF" w14:textId="26C5E47C" w:rsidR="0099544C" w:rsidRPr="008945D9" w:rsidRDefault="0099544C" w:rsidP="0099544C">
            <w:pPr>
              <w:autoSpaceDE w:val="0"/>
              <w:autoSpaceDN w:val="0"/>
              <w:adjustRightInd w:val="0"/>
              <w:spacing w:before="60" w:after="60"/>
              <w:jc w:val="both"/>
              <w:rPr>
                <w:sz w:val="18"/>
              </w:rPr>
            </w:pPr>
            <w:r w:rsidRPr="008945D9">
              <w:t xml:space="preserve">2012 – 2019: </w:t>
            </w:r>
            <w:r w:rsidRPr="008945D9">
              <w:rPr>
                <w:rFonts w:eastAsia="Calibri"/>
              </w:rPr>
              <w:t xml:space="preserve">UTB Zlín, CPS, </w:t>
            </w:r>
            <w:r w:rsidRPr="008945D9">
              <w:t>projekt Centra kompetence TE01020216, junior researcher (pp.</w:t>
            </w:r>
            <w:r w:rsidRPr="008945D9">
              <w:rPr>
                <w:sz w:val="18"/>
              </w:rPr>
              <w:t>)</w:t>
            </w:r>
          </w:p>
          <w:p w14:paraId="6C3846B9" w14:textId="10DB2824" w:rsidR="0099544C" w:rsidRPr="008945D9" w:rsidRDefault="0099544C" w:rsidP="0099544C">
            <w:pPr>
              <w:autoSpaceDE w:val="0"/>
              <w:autoSpaceDN w:val="0"/>
              <w:adjustRightInd w:val="0"/>
              <w:spacing w:before="60" w:after="120"/>
              <w:jc w:val="both"/>
              <w:rPr>
                <w:color w:val="FF0000"/>
              </w:rPr>
            </w:pPr>
            <w:r w:rsidRPr="008945D9">
              <w:t xml:space="preserve">2011 – 2014: </w:t>
            </w:r>
            <w:r w:rsidRPr="008945D9">
              <w:rPr>
                <w:rFonts w:eastAsia="Calibri"/>
              </w:rPr>
              <w:t>UTB Zlín, CPS, p</w:t>
            </w:r>
            <w:r w:rsidRPr="008945D9">
              <w:t>rojekt Evropské unie CZ.1.05/2.1.00/03.0111, junior researcher (pp.)</w:t>
            </w:r>
          </w:p>
        </w:tc>
      </w:tr>
      <w:tr w:rsidR="00BB4D3C" w14:paraId="01F5BBB5" w14:textId="77777777" w:rsidTr="00573609">
        <w:trPr>
          <w:trHeight w:val="250"/>
        </w:trPr>
        <w:tc>
          <w:tcPr>
            <w:tcW w:w="10060" w:type="dxa"/>
            <w:gridSpan w:val="14"/>
            <w:shd w:val="clear" w:color="auto" w:fill="F7CAAC"/>
          </w:tcPr>
          <w:p w14:paraId="3E7AA416" w14:textId="730B7929" w:rsidR="00BB4D3C" w:rsidRDefault="00895794" w:rsidP="00573609">
            <w:r>
              <w:rPr>
                <w:b/>
              </w:rPr>
              <w:t>Z</w:t>
            </w:r>
            <w:r w:rsidR="00BB4D3C">
              <w:rPr>
                <w:b/>
              </w:rPr>
              <w:t>kušenosti s vedením kvalifikačních a rigorózních prací</w:t>
            </w:r>
          </w:p>
        </w:tc>
      </w:tr>
      <w:tr w:rsidR="00BB4D3C" w14:paraId="5DC10D61" w14:textId="77777777" w:rsidTr="00573609">
        <w:trPr>
          <w:trHeight w:val="450"/>
        </w:trPr>
        <w:tc>
          <w:tcPr>
            <w:tcW w:w="10060" w:type="dxa"/>
            <w:gridSpan w:val="14"/>
          </w:tcPr>
          <w:p w14:paraId="4B2ECED1" w14:textId="63E67901" w:rsidR="00BB4D3C" w:rsidRDefault="00BB4D3C" w:rsidP="00573609">
            <w:pPr>
              <w:spacing w:before="120" w:after="120"/>
            </w:pPr>
            <w:r>
              <w:t xml:space="preserve">Počet obhájených prací, které vyučující vedl v období </w:t>
            </w:r>
            <w:r w:rsidR="004E5163" w:rsidRPr="00713913">
              <w:t>2015 – 2024</w:t>
            </w:r>
            <w:r w:rsidRPr="008945D9">
              <w:t xml:space="preserve">: </w:t>
            </w:r>
            <w:r w:rsidR="00AE1E3A" w:rsidRPr="008945D9">
              <w:rPr>
                <w:b/>
                <w:bCs/>
              </w:rPr>
              <w:t>5</w:t>
            </w:r>
            <w:r w:rsidRPr="008945D9">
              <w:t xml:space="preserve"> BP, </w:t>
            </w:r>
            <w:r w:rsidR="00AE1E3A" w:rsidRPr="008945D9">
              <w:rPr>
                <w:b/>
                <w:bCs/>
              </w:rPr>
              <w:t>3</w:t>
            </w:r>
            <w:r w:rsidRPr="008945D9">
              <w:t xml:space="preserve"> DP.</w:t>
            </w:r>
          </w:p>
        </w:tc>
      </w:tr>
      <w:tr w:rsidR="00BB4D3C" w14:paraId="265B503D" w14:textId="77777777" w:rsidTr="00573609">
        <w:trPr>
          <w:cantSplit/>
        </w:trPr>
        <w:tc>
          <w:tcPr>
            <w:tcW w:w="3347" w:type="dxa"/>
            <w:gridSpan w:val="3"/>
            <w:tcBorders>
              <w:top w:val="single" w:sz="12" w:space="0" w:color="auto"/>
            </w:tcBorders>
            <w:shd w:val="clear" w:color="auto" w:fill="F7CAAC"/>
          </w:tcPr>
          <w:p w14:paraId="522B30D5" w14:textId="77777777" w:rsidR="00BB4D3C" w:rsidRDefault="00BB4D3C" w:rsidP="00573609">
            <w:r>
              <w:rPr>
                <w:b/>
              </w:rPr>
              <w:t xml:space="preserve">Obor habilitačního řízení </w:t>
            </w:r>
          </w:p>
        </w:tc>
        <w:tc>
          <w:tcPr>
            <w:tcW w:w="2245" w:type="dxa"/>
            <w:gridSpan w:val="2"/>
            <w:tcBorders>
              <w:top w:val="single" w:sz="12" w:space="0" w:color="auto"/>
            </w:tcBorders>
            <w:shd w:val="clear" w:color="auto" w:fill="F7CAAC"/>
          </w:tcPr>
          <w:p w14:paraId="5DFD391D" w14:textId="77777777" w:rsidR="00BB4D3C" w:rsidRDefault="00BB4D3C" w:rsidP="00573609">
            <w:r>
              <w:rPr>
                <w:b/>
              </w:rPr>
              <w:t>Rok udělení hodnosti</w:t>
            </w:r>
          </w:p>
        </w:tc>
        <w:tc>
          <w:tcPr>
            <w:tcW w:w="2248" w:type="dxa"/>
            <w:gridSpan w:val="5"/>
            <w:tcBorders>
              <w:top w:val="single" w:sz="12" w:space="0" w:color="auto"/>
              <w:right w:val="single" w:sz="12" w:space="0" w:color="auto"/>
            </w:tcBorders>
            <w:shd w:val="clear" w:color="auto" w:fill="F7CAAC"/>
          </w:tcPr>
          <w:p w14:paraId="5684F04A" w14:textId="77777777" w:rsidR="00BB4D3C" w:rsidRDefault="00BB4D3C" w:rsidP="00573609">
            <w:r>
              <w:rPr>
                <w:b/>
              </w:rPr>
              <w:t>Řízení konáno na VŠ</w:t>
            </w:r>
          </w:p>
        </w:tc>
        <w:tc>
          <w:tcPr>
            <w:tcW w:w="2220" w:type="dxa"/>
            <w:gridSpan w:val="4"/>
            <w:tcBorders>
              <w:top w:val="single" w:sz="12" w:space="0" w:color="auto"/>
              <w:left w:val="single" w:sz="12" w:space="0" w:color="auto"/>
            </w:tcBorders>
            <w:shd w:val="clear" w:color="auto" w:fill="F7CAAC"/>
          </w:tcPr>
          <w:p w14:paraId="45033028" w14:textId="6C7E19F6" w:rsidR="00BB4D3C" w:rsidRDefault="00895794" w:rsidP="00573609">
            <w:pPr>
              <w:rPr>
                <w:b/>
              </w:rPr>
            </w:pPr>
            <w:r>
              <w:rPr>
                <w:b/>
              </w:rPr>
              <w:t>O</w:t>
            </w:r>
            <w:r w:rsidR="00BB4D3C">
              <w:rPr>
                <w:b/>
              </w:rPr>
              <w:t>hlasy publikací</w:t>
            </w:r>
          </w:p>
        </w:tc>
      </w:tr>
      <w:tr w:rsidR="00BB4D3C" w14:paraId="5DFCAB53" w14:textId="77777777" w:rsidTr="00573609">
        <w:trPr>
          <w:cantSplit/>
        </w:trPr>
        <w:tc>
          <w:tcPr>
            <w:tcW w:w="3347" w:type="dxa"/>
            <w:gridSpan w:val="3"/>
          </w:tcPr>
          <w:p w14:paraId="1822089B" w14:textId="514629DB" w:rsidR="00BB4D3C" w:rsidRDefault="0099544C" w:rsidP="00573609">
            <w:pPr>
              <w:spacing w:before="60" w:after="60"/>
            </w:pPr>
            <w:r>
              <w:t>---</w:t>
            </w:r>
          </w:p>
        </w:tc>
        <w:tc>
          <w:tcPr>
            <w:tcW w:w="2245" w:type="dxa"/>
            <w:gridSpan w:val="2"/>
          </w:tcPr>
          <w:p w14:paraId="6CB0F0FB" w14:textId="11F96151" w:rsidR="00BB4D3C" w:rsidRDefault="0099544C" w:rsidP="00573609">
            <w:pPr>
              <w:spacing w:before="60" w:after="60"/>
            </w:pPr>
            <w:r>
              <w:t>---</w:t>
            </w:r>
          </w:p>
        </w:tc>
        <w:tc>
          <w:tcPr>
            <w:tcW w:w="2248" w:type="dxa"/>
            <w:gridSpan w:val="5"/>
            <w:tcBorders>
              <w:right w:val="single" w:sz="12" w:space="0" w:color="auto"/>
            </w:tcBorders>
          </w:tcPr>
          <w:p w14:paraId="5B19C2BF" w14:textId="19B51E92" w:rsidR="00BB4D3C" w:rsidRDefault="0099544C" w:rsidP="00573609">
            <w:pPr>
              <w:spacing w:before="60" w:after="60"/>
            </w:pPr>
            <w:r>
              <w:t>---</w:t>
            </w:r>
          </w:p>
        </w:tc>
        <w:tc>
          <w:tcPr>
            <w:tcW w:w="660" w:type="dxa"/>
            <w:gridSpan w:val="2"/>
            <w:tcBorders>
              <w:left w:val="single" w:sz="12" w:space="0" w:color="auto"/>
            </w:tcBorders>
            <w:shd w:val="clear" w:color="auto" w:fill="F7CAAC"/>
            <w:vAlign w:val="center"/>
          </w:tcPr>
          <w:p w14:paraId="0650F314" w14:textId="77777777" w:rsidR="00BB4D3C" w:rsidRPr="00F20AEF" w:rsidRDefault="00BB4D3C" w:rsidP="00573609">
            <w:pPr>
              <w:spacing w:before="60" w:after="60"/>
              <w:jc w:val="center"/>
            </w:pPr>
            <w:r w:rsidRPr="00F20AEF">
              <w:rPr>
                <w:b/>
              </w:rPr>
              <w:t>WoS</w:t>
            </w:r>
          </w:p>
        </w:tc>
        <w:tc>
          <w:tcPr>
            <w:tcW w:w="709" w:type="dxa"/>
            <w:shd w:val="clear" w:color="auto" w:fill="F7CAAC"/>
            <w:vAlign w:val="center"/>
          </w:tcPr>
          <w:p w14:paraId="6A8A0A00" w14:textId="77777777" w:rsidR="00BB4D3C" w:rsidRPr="00F20AEF" w:rsidRDefault="00BB4D3C" w:rsidP="00573609">
            <w:pPr>
              <w:spacing w:before="60" w:after="60"/>
              <w:jc w:val="center"/>
              <w:rPr>
                <w:sz w:val="18"/>
              </w:rPr>
            </w:pPr>
            <w:r w:rsidRPr="00F20AEF">
              <w:rPr>
                <w:b/>
                <w:sz w:val="18"/>
              </w:rPr>
              <w:t>Scopus</w:t>
            </w:r>
          </w:p>
        </w:tc>
        <w:tc>
          <w:tcPr>
            <w:tcW w:w="851" w:type="dxa"/>
            <w:shd w:val="clear" w:color="auto" w:fill="F7CAAC"/>
            <w:vAlign w:val="center"/>
          </w:tcPr>
          <w:p w14:paraId="4CAE83A2" w14:textId="77777777" w:rsidR="00BB4D3C" w:rsidRDefault="00BB4D3C" w:rsidP="00573609">
            <w:pPr>
              <w:spacing w:before="60" w:after="60"/>
              <w:jc w:val="center"/>
            </w:pPr>
            <w:r>
              <w:rPr>
                <w:b/>
                <w:sz w:val="18"/>
              </w:rPr>
              <w:t>ostatní</w:t>
            </w:r>
          </w:p>
        </w:tc>
      </w:tr>
      <w:tr w:rsidR="00BB4D3C" w:rsidRPr="00881A3F" w14:paraId="5CC0699D" w14:textId="77777777" w:rsidTr="00573609">
        <w:trPr>
          <w:cantSplit/>
          <w:trHeight w:val="70"/>
        </w:trPr>
        <w:tc>
          <w:tcPr>
            <w:tcW w:w="3347" w:type="dxa"/>
            <w:gridSpan w:val="3"/>
            <w:shd w:val="clear" w:color="auto" w:fill="F7CAAC"/>
          </w:tcPr>
          <w:p w14:paraId="41458850" w14:textId="77777777" w:rsidR="00BB4D3C" w:rsidRDefault="00BB4D3C" w:rsidP="00573609">
            <w:r>
              <w:rPr>
                <w:b/>
              </w:rPr>
              <w:t>Obor jmenovacího řízení</w:t>
            </w:r>
          </w:p>
        </w:tc>
        <w:tc>
          <w:tcPr>
            <w:tcW w:w="2245" w:type="dxa"/>
            <w:gridSpan w:val="2"/>
            <w:shd w:val="clear" w:color="auto" w:fill="F7CAAC"/>
          </w:tcPr>
          <w:p w14:paraId="238B33E4" w14:textId="77777777" w:rsidR="00BB4D3C" w:rsidRDefault="00BB4D3C" w:rsidP="00573609">
            <w:r>
              <w:rPr>
                <w:b/>
              </w:rPr>
              <w:t>Rok udělení hodnosti</w:t>
            </w:r>
          </w:p>
        </w:tc>
        <w:tc>
          <w:tcPr>
            <w:tcW w:w="2248" w:type="dxa"/>
            <w:gridSpan w:val="5"/>
            <w:tcBorders>
              <w:right w:val="single" w:sz="12" w:space="0" w:color="auto"/>
            </w:tcBorders>
            <w:shd w:val="clear" w:color="auto" w:fill="F7CAAC"/>
          </w:tcPr>
          <w:p w14:paraId="2E52689A" w14:textId="77777777" w:rsidR="00BB4D3C" w:rsidRDefault="00BB4D3C" w:rsidP="00573609">
            <w:r>
              <w:rPr>
                <w:b/>
              </w:rPr>
              <w:t>Řízení konáno na VŠ</w:t>
            </w:r>
          </w:p>
        </w:tc>
        <w:tc>
          <w:tcPr>
            <w:tcW w:w="660" w:type="dxa"/>
            <w:gridSpan w:val="2"/>
            <w:tcBorders>
              <w:left w:val="single" w:sz="12" w:space="0" w:color="auto"/>
            </w:tcBorders>
          </w:tcPr>
          <w:p w14:paraId="2A83AD52" w14:textId="550455AE" w:rsidR="00BB4D3C" w:rsidRPr="00731BD5" w:rsidRDefault="008945D9" w:rsidP="00573609">
            <w:pPr>
              <w:jc w:val="center"/>
              <w:rPr>
                <w:b/>
              </w:rPr>
            </w:pPr>
            <w:r w:rsidRPr="00731BD5">
              <w:rPr>
                <w:b/>
              </w:rPr>
              <w:t>325</w:t>
            </w:r>
          </w:p>
        </w:tc>
        <w:tc>
          <w:tcPr>
            <w:tcW w:w="709" w:type="dxa"/>
          </w:tcPr>
          <w:p w14:paraId="189CE04F" w14:textId="499F25CC" w:rsidR="00BB4D3C" w:rsidRPr="00731BD5" w:rsidRDefault="008945D9" w:rsidP="00573609">
            <w:pPr>
              <w:jc w:val="center"/>
              <w:rPr>
                <w:b/>
              </w:rPr>
            </w:pPr>
            <w:r w:rsidRPr="00731BD5">
              <w:rPr>
                <w:b/>
              </w:rPr>
              <w:t>364</w:t>
            </w:r>
          </w:p>
        </w:tc>
        <w:tc>
          <w:tcPr>
            <w:tcW w:w="851" w:type="dxa"/>
          </w:tcPr>
          <w:p w14:paraId="5555EF0B" w14:textId="77777777" w:rsidR="00BB4D3C" w:rsidRPr="00731BD5" w:rsidRDefault="00BB4D3C" w:rsidP="00573609">
            <w:pPr>
              <w:jc w:val="center"/>
              <w:rPr>
                <w:b/>
                <w:sz w:val="18"/>
                <w:szCs w:val="18"/>
              </w:rPr>
            </w:pPr>
            <w:r w:rsidRPr="00731BD5">
              <w:rPr>
                <w:b/>
                <w:sz w:val="18"/>
                <w:szCs w:val="18"/>
              </w:rPr>
              <w:t>neevid.</w:t>
            </w:r>
          </w:p>
        </w:tc>
      </w:tr>
      <w:tr w:rsidR="00BB4D3C" w14:paraId="37BB2E40" w14:textId="77777777" w:rsidTr="00573609">
        <w:trPr>
          <w:trHeight w:val="205"/>
        </w:trPr>
        <w:tc>
          <w:tcPr>
            <w:tcW w:w="3347" w:type="dxa"/>
            <w:gridSpan w:val="3"/>
            <w:vAlign w:val="center"/>
          </w:tcPr>
          <w:p w14:paraId="5CA08619" w14:textId="27EF4165" w:rsidR="00BB4D3C" w:rsidRDefault="0099544C" w:rsidP="00573609">
            <w:r>
              <w:t>---</w:t>
            </w:r>
          </w:p>
        </w:tc>
        <w:tc>
          <w:tcPr>
            <w:tcW w:w="2245" w:type="dxa"/>
            <w:gridSpan w:val="2"/>
            <w:vAlign w:val="center"/>
          </w:tcPr>
          <w:p w14:paraId="154553A9" w14:textId="4961850B" w:rsidR="00BB4D3C" w:rsidRDefault="0099544C" w:rsidP="00573609">
            <w:r>
              <w:t>---</w:t>
            </w:r>
          </w:p>
        </w:tc>
        <w:tc>
          <w:tcPr>
            <w:tcW w:w="2248" w:type="dxa"/>
            <w:gridSpan w:val="5"/>
            <w:tcBorders>
              <w:right w:val="single" w:sz="12" w:space="0" w:color="auto"/>
            </w:tcBorders>
            <w:vAlign w:val="center"/>
          </w:tcPr>
          <w:p w14:paraId="1FA7476C" w14:textId="306CAA6F" w:rsidR="00BB4D3C" w:rsidRDefault="0099544C" w:rsidP="00573609">
            <w:r>
              <w:t>---</w:t>
            </w:r>
          </w:p>
        </w:tc>
        <w:tc>
          <w:tcPr>
            <w:tcW w:w="1369" w:type="dxa"/>
            <w:gridSpan w:val="3"/>
            <w:tcBorders>
              <w:left w:val="single" w:sz="12" w:space="0" w:color="auto"/>
            </w:tcBorders>
            <w:shd w:val="clear" w:color="auto" w:fill="FBD4B4"/>
            <w:vAlign w:val="center"/>
          </w:tcPr>
          <w:p w14:paraId="6F6BC995" w14:textId="77777777" w:rsidR="00BB4D3C" w:rsidRPr="00731BD5" w:rsidRDefault="00BB4D3C" w:rsidP="00573609">
            <w:pPr>
              <w:rPr>
                <w:b/>
                <w:sz w:val="18"/>
              </w:rPr>
            </w:pPr>
            <w:r w:rsidRPr="00731BD5">
              <w:rPr>
                <w:b/>
                <w:sz w:val="18"/>
              </w:rPr>
              <w:t>H-index WoS/Scopus</w:t>
            </w:r>
          </w:p>
        </w:tc>
        <w:tc>
          <w:tcPr>
            <w:tcW w:w="851" w:type="dxa"/>
            <w:vAlign w:val="center"/>
          </w:tcPr>
          <w:p w14:paraId="152140AF" w14:textId="47EE326D" w:rsidR="00BB4D3C" w:rsidRPr="00731BD5" w:rsidRDefault="008945D9" w:rsidP="00573609">
            <w:pPr>
              <w:jc w:val="center"/>
              <w:rPr>
                <w:b/>
              </w:rPr>
            </w:pPr>
            <w:r w:rsidRPr="00731BD5">
              <w:rPr>
                <w:b/>
              </w:rPr>
              <w:t>11</w:t>
            </w:r>
            <w:r w:rsidR="00BB4D3C" w:rsidRPr="00731BD5">
              <w:rPr>
                <w:b/>
              </w:rPr>
              <w:t>/</w:t>
            </w:r>
            <w:r w:rsidR="00C22E84" w:rsidRPr="00731BD5">
              <w:rPr>
                <w:b/>
              </w:rPr>
              <w:t>1</w:t>
            </w:r>
            <w:r w:rsidRPr="00731BD5">
              <w:rPr>
                <w:b/>
              </w:rPr>
              <w:t>1</w:t>
            </w:r>
          </w:p>
        </w:tc>
      </w:tr>
      <w:tr w:rsidR="00BB4D3C" w14:paraId="0A272356" w14:textId="77777777" w:rsidTr="00573609">
        <w:tc>
          <w:tcPr>
            <w:tcW w:w="10060" w:type="dxa"/>
            <w:gridSpan w:val="14"/>
            <w:shd w:val="clear" w:color="auto" w:fill="F7CAAC"/>
          </w:tcPr>
          <w:p w14:paraId="22EA1B54" w14:textId="4A059748" w:rsidR="00BB4D3C" w:rsidRPr="0099544C" w:rsidRDefault="000079C3" w:rsidP="00573609">
            <w:pPr>
              <w:jc w:val="both"/>
              <w:rPr>
                <w:b/>
              </w:rPr>
            </w:pPr>
            <w:r>
              <w:rPr>
                <w:b/>
              </w:rPr>
              <w:t>P</w:t>
            </w:r>
            <w:r w:rsidR="00BB4D3C" w:rsidRPr="0099544C">
              <w:rPr>
                <w:b/>
              </w:rPr>
              <w:t xml:space="preserve">řehled o nejvýznamnější publikační a další tvůrčí činnosti nebo další profesní činnosti u odborníků z praxe vztahující se k zabezpečovaným předmětům </w:t>
            </w:r>
          </w:p>
        </w:tc>
      </w:tr>
      <w:tr w:rsidR="00BB4D3C" w14:paraId="2B186E5E" w14:textId="77777777" w:rsidTr="00D55C9A">
        <w:trPr>
          <w:trHeight w:val="2400"/>
        </w:trPr>
        <w:tc>
          <w:tcPr>
            <w:tcW w:w="10060" w:type="dxa"/>
            <w:gridSpan w:val="14"/>
          </w:tcPr>
          <w:p w14:paraId="36145C76" w14:textId="50CA38BC" w:rsidR="008945D9" w:rsidRDefault="008945D9" w:rsidP="008945D9">
            <w:pPr>
              <w:spacing w:before="120" w:after="120"/>
              <w:jc w:val="both"/>
              <w:rPr>
                <w:lang w:val="en-GB"/>
              </w:rPr>
            </w:pPr>
            <w:r w:rsidRPr="00D57FFB">
              <w:t xml:space="preserve">VÍTKOVÁ, L., KAZANTSEVA, N., </w:t>
            </w:r>
            <w:r w:rsidRPr="00D57FFB">
              <w:rPr>
                <w:b/>
              </w:rPr>
              <w:t>MUSILOVÁ, L. (5%)</w:t>
            </w:r>
            <w:r w:rsidRPr="00D57FFB">
              <w:t xml:space="preserve">, SMOLKA, P., VALÁŠKOVÁ, K., KOCOURKOVÁ, K., HUMENÍK, M., MINAŘÍK, A., HUMPOLÍČEK, P., MRÁČEK, A., SMOLKOVÁ, I.: Magneto-responsive hyaluronan hydrogel for hyperthermia and bioprinting: Magnetic, rheological properties and biocompatibility. </w:t>
            </w:r>
            <w:r w:rsidRPr="00D57FFB">
              <w:rPr>
                <w:i/>
                <w:iCs/>
              </w:rPr>
              <w:t>APL Bioengineering</w:t>
            </w:r>
            <w:r w:rsidRPr="00D57FFB">
              <w:t xml:space="preserve"> 7</w:t>
            </w:r>
            <w:r w:rsidR="00D55C9A" w:rsidRPr="00D57FFB">
              <w:t>(3)</w:t>
            </w:r>
            <w:r w:rsidRPr="00D57FFB">
              <w:t xml:space="preserve">, </w:t>
            </w:r>
            <w:r w:rsidR="00D57FFB" w:rsidRPr="00D57FFB">
              <w:t>036113</w:t>
            </w:r>
            <w:r w:rsidRPr="00D57FFB">
              <w:t>,</w:t>
            </w:r>
            <w:r>
              <w:t xml:space="preserve"> </w:t>
            </w:r>
            <w:r w:rsidRPr="008945D9">
              <w:rPr>
                <w:b/>
                <w:bCs/>
              </w:rPr>
              <w:t>2023</w:t>
            </w:r>
            <w:r>
              <w:t xml:space="preserve">. </w:t>
            </w:r>
            <w:r w:rsidRPr="00816C2C">
              <w:rPr>
                <w:lang w:val="en-GB"/>
              </w:rPr>
              <w:t>Jimp (Q1)</w:t>
            </w:r>
          </w:p>
          <w:p w14:paraId="5F027D6E" w14:textId="7B09C25B" w:rsidR="008945D9" w:rsidRDefault="008945D9" w:rsidP="008945D9">
            <w:pPr>
              <w:spacing w:before="120" w:after="120"/>
              <w:jc w:val="both"/>
            </w:pPr>
            <w:r>
              <w:t xml:space="preserve">KOPECKÁ, K., VÍTKOVÁ, L., KRONEKOVÁ, Z., </w:t>
            </w:r>
            <w:r w:rsidRPr="008945D9">
              <w:rPr>
                <w:b/>
                <w:bCs/>
              </w:rPr>
              <w:t>M</w:t>
            </w:r>
            <w:r w:rsidRPr="007B5428">
              <w:rPr>
                <w:b/>
              </w:rPr>
              <w:t>USILOVÁ</w:t>
            </w:r>
            <w:r>
              <w:rPr>
                <w:b/>
              </w:rPr>
              <w:t>, L.</w:t>
            </w:r>
            <w:r>
              <w:t xml:space="preserve"> </w:t>
            </w:r>
            <w:r w:rsidRPr="007B5428">
              <w:rPr>
                <w:b/>
              </w:rPr>
              <w:t>(</w:t>
            </w:r>
            <w:r>
              <w:rPr>
                <w:b/>
              </w:rPr>
              <w:t>10</w:t>
            </w:r>
            <w:r w:rsidRPr="007B5428">
              <w:rPr>
                <w:b/>
              </w:rPr>
              <w:t>%)</w:t>
            </w:r>
            <w:r>
              <w:t xml:space="preserve">, SMOLKA, P., MIKULKA, F., MELÁNOVÁ, K., KNOTEK, P., HUMENÍK, </w:t>
            </w:r>
            <w:r w:rsidR="00D55C9A">
              <w:t xml:space="preserve">M., </w:t>
            </w:r>
            <w:r>
              <w:t>MINA</w:t>
            </w:r>
            <w:r w:rsidR="00D55C9A">
              <w:t>Ř</w:t>
            </w:r>
            <w:r>
              <w:t>ÍK</w:t>
            </w:r>
            <w:r w:rsidR="00D55C9A">
              <w:t xml:space="preserve">, A., </w:t>
            </w:r>
            <w:r>
              <w:t>MRÁ</w:t>
            </w:r>
            <w:r w:rsidR="00D55C9A">
              <w:t>Č</w:t>
            </w:r>
            <w:r>
              <w:t>EK</w:t>
            </w:r>
            <w:r w:rsidR="00D55C9A">
              <w:t>, A</w:t>
            </w:r>
            <w:r>
              <w:t>.</w:t>
            </w:r>
            <w:r w:rsidR="00D55C9A">
              <w:t xml:space="preserve">: </w:t>
            </w:r>
            <w:r>
              <w:t xml:space="preserve">Synthesis and </w:t>
            </w:r>
            <w:r w:rsidR="00D55C9A">
              <w:t>e</w:t>
            </w:r>
            <w:r>
              <w:t xml:space="preserve">xfoliation of </w:t>
            </w:r>
            <w:r w:rsidR="00D55C9A">
              <w:t>c</w:t>
            </w:r>
            <w:r>
              <w:t xml:space="preserve">alcium </w:t>
            </w:r>
            <w:r w:rsidR="00D55C9A">
              <w:t>o</w:t>
            </w:r>
            <w:r>
              <w:t xml:space="preserve">rganophosphonates for </w:t>
            </w:r>
            <w:r w:rsidR="00D55C9A">
              <w:t>t</w:t>
            </w:r>
            <w:r>
              <w:t xml:space="preserve">ailoring </w:t>
            </w:r>
            <w:r w:rsidR="00D55C9A">
              <w:t>r</w:t>
            </w:r>
            <w:r>
              <w:t xml:space="preserve">heological </w:t>
            </w:r>
            <w:r w:rsidR="00D55C9A">
              <w:t>p</w:t>
            </w:r>
            <w:r>
              <w:t xml:space="preserve">roperties of </w:t>
            </w:r>
            <w:r w:rsidR="00D55C9A">
              <w:t>s</w:t>
            </w:r>
            <w:r>
              <w:t xml:space="preserve">odium </w:t>
            </w:r>
            <w:r w:rsidR="00D55C9A">
              <w:t>a</w:t>
            </w:r>
            <w:r>
              <w:t xml:space="preserve">lginate </w:t>
            </w:r>
            <w:r w:rsidR="00D55C9A">
              <w:t>s</w:t>
            </w:r>
            <w:r>
              <w:t xml:space="preserve">olutions: A </w:t>
            </w:r>
            <w:r w:rsidR="00D55C9A">
              <w:t>p</w:t>
            </w:r>
            <w:r>
              <w:t xml:space="preserve">ath toward </w:t>
            </w:r>
            <w:r w:rsidR="00D55C9A">
              <w:t>p</w:t>
            </w:r>
            <w:r>
              <w:t>olysaccharide-</w:t>
            </w:r>
            <w:r w:rsidR="00D55C9A">
              <w:t>b</w:t>
            </w:r>
            <w:r>
              <w:t xml:space="preserve">ased </w:t>
            </w:r>
            <w:r w:rsidR="00D55C9A">
              <w:t>b</w:t>
            </w:r>
            <w:r>
              <w:t>ioink.</w:t>
            </w:r>
            <w:r w:rsidR="00D55C9A">
              <w:t xml:space="preserve"> </w:t>
            </w:r>
            <w:r w:rsidRPr="00D55C9A">
              <w:rPr>
                <w:i/>
                <w:iCs/>
              </w:rPr>
              <w:t>Biomacromolecules</w:t>
            </w:r>
            <w:r>
              <w:t xml:space="preserve"> 24</w:t>
            </w:r>
            <w:r w:rsidR="00D55C9A">
              <w:t>(</w:t>
            </w:r>
            <w:r>
              <w:t>7</w:t>
            </w:r>
            <w:r w:rsidR="00D55C9A">
              <w:t xml:space="preserve">), </w:t>
            </w:r>
            <w:r>
              <w:t>3016-3031</w:t>
            </w:r>
            <w:r w:rsidR="00D55C9A">
              <w:t xml:space="preserve">, </w:t>
            </w:r>
            <w:r w:rsidR="00D55C9A" w:rsidRPr="00D55C9A">
              <w:rPr>
                <w:b/>
                <w:bCs/>
              </w:rPr>
              <w:t>2023</w:t>
            </w:r>
            <w:r>
              <w:t xml:space="preserve">. </w:t>
            </w:r>
            <w:r w:rsidRPr="00D57FFB">
              <w:t>Jimp</w:t>
            </w:r>
            <w:r w:rsidR="00D57FFB" w:rsidRPr="00D57FFB">
              <w:t xml:space="preserve"> </w:t>
            </w:r>
            <w:r w:rsidR="00D57FFB" w:rsidRPr="00D57FFB">
              <w:rPr>
                <w:lang w:val="en-GB"/>
              </w:rPr>
              <w:t>(Q1)</w:t>
            </w:r>
          </w:p>
          <w:p w14:paraId="0318BFDA" w14:textId="739B3F99" w:rsidR="008945D9" w:rsidRDefault="008945D9" w:rsidP="008945D9">
            <w:pPr>
              <w:spacing w:before="120" w:after="120"/>
              <w:jc w:val="both"/>
            </w:pPr>
            <w:r w:rsidRPr="007B5428">
              <w:rPr>
                <w:b/>
              </w:rPr>
              <w:t>MUSILOVÁ, L. (</w:t>
            </w:r>
            <w:r>
              <w:rPr>
                <w:b/>
              </w:rPr>
              <w:t>20</w:t>
            </w:r>
            <w:r w:rsidRPr="007B5428">
              <w:rPr>
                <w:b/>
              </w:rPr>
              <w:t>%)</w:t>
            </w:r>
            <w:r w:rsidRPr="00D55C9A">
              <w:rPr>
                <w:bCs/>
              </w:rPr>
              <w:t>,</w:t>
            </w:r>
            <w:r>
              <w:t xml:space="preserve"> ACHBERGEROVÁ, </w:t>
            </w:r>
            <w:r w:rsidR="00D55C9A">
              <w:t xml:space="preserve">E., </w:t>
            </w:r>
            <w:r>
              <w:t xml:space="preserve">VÍTKOVÁ, </w:t>
            </w:r>
            <w:r w:rsidR="00D55C9A">
              <w:t xml:space="preserve">L., </w:t>
            </w:r>
            <w:r>
              <w:t>KOLA</w:t>
            </w:r>
            <w:r w:rsidR="00D55C9A">
              <w:t>Ř</w:t>
            </w:r>
            <w:r>
              <w:t xml:space="preserve">ÍK, </w:t>
            </w:r>
            <w:r w:rsidR="00D55C9A">
              <w:t xml:space="preserve">R., </w:t>
            </w:r>
            <w:r>
              <w:t xml:space="preserve">MARTÍNKOVÁ, </w:t>
            </w:r>
            <w:r w:rsidR="00D55C9A">
              <w:t xml:space="preserve">M., </w:t>
            </w:r>
            <w:r>
              <w:t>MINA</w:t>
            </w:r>
            <w:r w:rsidR="00D55C9A">
              <w:t>Ř</w:t>
            </w:r>
            <w:r>
              <w:t xml:space="preserve">ÍK, </w:t>
            </w:r>
            <w:r w:rsidR="00D55C9A">
              <w:t xml:space="preserve">A., </w:t>
            </w:r>
            <w:r>
              <w:t>MRÁ</w:t>
            </w:r>
            <w:r w:rsidR="00D55C9A">
              <w:t>Č</w:t>
            </w:r>
            <w:r>
              <w:t xml:space="preserve">EK, </w:t>
            </w:r>
            <w:r w:rsidR="00D55C9A">
              <w:t xml:space="preserve">A., </w:t>
            </w:r>
            <w:r>
              <w:t>HUMPOLÍ</w:t>
            </w:r>
            <w:r w:rsidR="00D55C9A">
              <w:t>Č</w:t>
            </w:r>
            <w:r>
              <w:t>EK</w:t>
            </w:r>
            <w:r w:rsidR="00D55C9A">
              <w:t xml:space="preserve">, P., </w:t>
            </w:r>
            <w:r>
              <w:t>PECHA</w:t>
            </w:r>
            <w:r w:rsidR="00D55C9A">
              <w:t>, J</w:t>
            </w:r>
            <w:r>
              <w:t>.</w:t>
            </w:r>
            <w:r w:rsidR="00D55C9A">
              <w:t xml:space="preserve">: </w:t>
            </w:r>
            <w:r>
              <w:t>Cross-</w:t>
            </w:r>
            <w:r w:rsidR="00D55C9A">
              <w:t>l</w:t>
            </w:r>
            <w:r>
              <w:t xml:space="preserve">inked </w:t>
            </w:r>
            <w:r w:rsidR="00D55C9A">
              <w:t>g</w:t>
            </w:r>
            <w:r>
              <w:t xml:space="preserve">elatine by </w:t>
            </w:r>
            <w:r w:rsidR="00D55C9A">
              <w:t>m</w:t>
            </w:r>
            <w:r>
              <w:t xml:space="preserve">odified </w:t>
            </w:r>
            <w:r w:rsidR="00D55C9A">
              <w:t>d</w:t>
            </w:r>
            <w:r>
              <w:t xml:space="preserve">extran as a </w:t>
            </w:r>
            <w:r w:rsidR="00D55C9A">
              <w:t>p</w:t>
            </w:r>
            <w:r>
              <w:t xml:space="preserve">otential </w:t>
            </w:r>
            <w:r w:rsidR="00D55C9A">
              <w:t>b</w:t>
            </w:r>
            <w:r>
              <w:t xml:space="preserve">ioink </w:t>
            </w:r>
            <w:r w:rsidR="00D55C9A">
              <w:t>p</w:t>
            </w:r>
            <w:r>
              <w:t xml:space="preserve">repared by a </w:t>
            </w:r>
            <w:r w:rsidR="00D55C9A">
              <w:t>s</w:t>
            </w:r>
            <w:r>
              <w:t xml:space="preserve">imple and </w:t>
            </w:r>
            <w:r w:rsidR="00D55C9A">
              <w:t>n</w:t>
            </w:r>
            <w:r>
              <w:t>on-</w:t>
            </w:r>
            <w:r w:rsidR="00D55C9A">
              <w:t>t</w:t>
            </w:r>
            <w:r>
              <w:t xml:space="preserve">oxic </w:t>
            </w:r>
            <w:r w:rsidR="00D55C9A">
              <w:t>p</w:t>
            </w:r>
            <w:r>
              <w:t>rocess.</w:t>
            </w:r>
            <w:r w:rsidR="00D55C9A">
              <w:t xml:space="preserve"> </w:t>
            </w:r>
            <w:r w:rsidRPr="00D55C9A">
              <w:rPr>
                <w:i/>
                <w:iCs/>
              </w:rPr>
              <w:t>Polymers</w:t>
            </w:r>
            <w:r>
              <w:t xml:space="preserve"> 14</w:t>
            </w:r>
            <w:r w:rsidR="00D55C9A">
              <w:t>(</w:t>
            </w:r>
            <w:r>
              <w:t>3</w:t>
            </w:r>
            <w:r w:rsidR="00D55C9A">
              <w:t>),</w:t>
            </w:r>
            <w:r w:rsidR="00D57FFB">
              <w:t xml:space="preserve"> 391,</w:t>
            </w:r>
            <w:r w:rsidR="00D55C9A">
              <w:t xml:space="preserve"> </w:t>
            </w:r>
            <w:r w:rsidRPr="00D55C9A">
              <w:rPr>
                <w:b/>
                <w:bCs/>
              </w:rPr>
              <w:t>2022</w:t>
            </w:r>
            <w:r>
              <w:t xml:space="preserve">. </w:t>
            </w:r>
            <w:r w:rsidRPr="00D57FFB">
              <w:t>Jimp</w:t>
            </w:r>
            <w:r w:rsidR="00D57FFB" w:rsidRPr="00D57FFB">
              <w:t xml:space="preserve"> </w:t>
            </w:r>
            <w:r w:rsidR="00D57FFB" w:rsidRPr="00D57FFB">
              <w:rPr>
                <w:lang w:val="en-GB"/>
              </w:rPr>
              <w:t>(Q1)</w:t>
            </w:r>
          </w:p>
          <w:p w14:paraId="6DA19727" w14:textId="23CEFF0E" w:rsidR="008945D9" w:rsidRDefault="008945D9" w:rsidP="008945D9">
            <w:pPr>
              <w:spacing w:before="120" w:after="120"/>
              <w:jc w:val="both"/>
            </w:pPr>
            <w:r>
              <w:t xml:space="preserve">TRUONG, T.H., </w:t>
            </w:r>
            <w:r w:rsidRPr="007B5428">
              <w:rPr>
                <w:b/>
              </w:rPr>
              <w:t>MUSILOVÁ</w:t>
            </w:r>
            <w:r w:rsidR="00D55C9A">
              <w:rPr>
                <w:b/>
              </w:rPr>
              <w:t xml:space="preserve">, L. </w:t>
            </w:r>
            <w:r w:rsidRPr="007B5428">
              <w:rPr>
                <w:b/>
              </w:rPr>
              <w:t>(</w:t>
            </w:r>
            <w:r>
              <w:rPr>
                <w:b/>
              </w:rPr>
              <w:t>20</w:t>
            </w:r>
            <w:r w:rsidRPr="007B5428">
              <w:rPr>
                <w:b/>
              </w:rPr>
              <w:t>%)</w:t>
            </w:r>
            <w:r>
              <w:t>, KA</w:t>
            </w:r>
            <w:r w:rsidR="00D55C9A">
              <w:t>Š</w:t>
            </w:r>
            <w:r>
              <w:t xml:space="preserve">PÁRKOVÁ, </w:t>
            </w:r>
            <w:r w:rsidR="00D55C9A">
              <w:t xml:space="preserve">V., </w:t>
            </w:r>
            <w:r>
              <w:t xml:space="preserve">JASENSKÁ, </w:t>
            </w:r>
            <w:r w:rsidR="00D55C9A">
              <w:t xml:space="preserve">D., </w:t>
            </w:r>
            <w:r>
              <w:t>PONÍ</w:t>
            </w:r>
            <w:r w:rsidR="00D55C9A">
              <w:t>Ž</w:t>
            </w:r>
            <w:r>
              <w:t xml:space="preserve">IL, </w:t>
            </w:r>
            <w:r w:rsidR="00D55C9A">
              <w:t xml:space="preserve">P., </w:t>
            </w:r>
            <w:r>
              <w:t>MINA</w:t>
            </w:r>
            <w:r w:rsidR="00D55C9A">
              <w:t>Ř</w:t>
            </w:r>
            <w:r>
              <w:t xml:space="preserve">ÍK, </w:t>
            </w:r>
            <w:r w:rsidR="00D55C9A">
              <w:t xml:space="preserve">A., </w:t>
            </w:r>
            <w:r>
              <w:t xml:space="preserve">KORÁBKOVÁ, </w:t>
            </w:r>
            <w:r w:rsidR="00D55C9A">
              <w:t xml:space="preserve">E., </w:t>
            </w:r>
            <w:r>
              <w:t xml:space="preserve">MÜNSTER, </w:t>
            </w:r>
            <w:r w:rsidR="00D55C9A">
              <w:t xml:space="preserve">L., </w:t>
            </w:r>
            <w:r>
              <w:t xml:space="preserve">HANULÍKOVÁ, </w:t>
            </w:r>
            <w:r w:rsidR="00D55C9A">
              <w:t xml:space="preserve">B., </w:t>
            </w:r>
            <w:r>
              <w:t>MRÁ</w:t>
            </w:r>
            <w:r w:rsidR="00D55C9A">
              <w:t>Č</w:t>
            </w:r>
            <w:r>
              <w:t xml:space="preserve">EK, </w:t>
            </w:r>
            <w:r w:rsidR="00D55C9A">
              <w:t xml:space="preserve">A., </w:t>
            </w:r>
            <w:r>
              <w:t>REJMONTOVÁ</w:t>
            </w:r>
            <w:r w:rsidR="00D55C9A">
              <w:t xml:space="preserve">, P., </w:t>
            </w:r>
            <w:r>
              <w:t>HUMPOLÍ</w:t>
            </w:r>
            <w:r w:rsidR="00D55C9A">
              <w:t>Č</w:t>
            </w:r>
            <w:r>
              <w:t>EK</w:t>
            </w:r>
            <w:r w:rsidR="00D55C9A">
              <w:t>, P</w:t>
            </w:r>
            <w:r>
              <w:t>.</w:t>
            </w:r>
            <w:r w:rsidR="00D55C9A">
              <w:t xml:space="preserve">: </w:t>
            </w:r>
            <w:r>
              <w:t xml:space="preserve">New </w:t>
            </w:r>
            <w:r w:rsidR="00D55C9A">
              <w:t>a</w:t>
            </w:r>
            <w:r>
              <w:t xml:space="preserve">pproach to </w:t>
            </w:r>
            <w:r w:rsidR="00D55C9A">
              <w:t>p</w:t>
            </w:r>
            <w:r>
              <w:t xml:space="preserve">repare </w:t>
            </w:r>
            <w:r w:rsidR="00D55C9A">
              <w:t>c</w:t>
            </w:r>
            <w:r>
              <w:t xml:space="preserve">ytocompatible 3d </w:t>
            </w:r>
            <w:r w:rsidR="00D55C9A">
              <w:t>s</w:t>
            </w:r>
            <w:r>
              <w:t xml:space="preserve">caffolds </w:t>
            </w:r>
            <w:r w:rsidR="00D55C9A">
              <w:t>v</w:t>
            </w:r>
            <w:r>
              <w:t xml:space="preserve">ia the </w:t>
            </w:r>
            <w:r w:rsidR="00D55C9A">
              <w:t>c</w:t>
            </w:r>
            <w:r>
              <w:t xml:space="preserve">ombination of </w:t>
            </w:r>
            <w:r w:rsidR="00D55C9A">
              <w:t>s</w:t>
            </w:r>
            <w:r>
              <w:t xml:space="preserve">odium </w:t>
            </w:r>
            <w:r w:rsidR="00D55C9A">
              <w:t>h</w:t>
            </w:r>
            <w:r>
              <w:t xml:space="preserve">yaluronate and </w:t>
            </w:r>
            <w:r w:rsidR="00D55C9A">
              <w:t>c</w:t>
            </w:r>
            <w:r>
              <w:t xml:space="preserve">olloidal </w:t>
            </w:r>
            <w:r w:rsidR="00D55C9A">
              <w:t>p</w:t>
            </w:r>
            <w:r>
              <w:t xml:space="preserve">articles of </w:t>
            </w:r>
            <w:r w:rsidR="00D55C9A">
              <w:t>c</w:t>
            </w:r>
            <w:r>
              <w:t xml:space="preserve">onductive </w:t>
            </w:r>
            <w:r w:rsidR="00D55C9A">
              <w:t>p</w:t>
            </w:r>
            <w:r>
              <w:t>olymers.</w:t>
            </w:r>
            <w:r w:rsidR="00D55C9A">
              <w:t xml:space="preserve"> </w:t>
            </w:r>
            <w:r w:rsidRPr="00D55C9A">
              <w:rPr>
                <w:i/>
                <w:iCs/>
              </w:rPr>
              <w:t>Scientific Reports</w:t>
            </w:r>
            <w:r>
              <w:t xml:space="preserve"> 12</w:t>
            </w:r>
            <w:r w:rsidR="00D55C9A">
              <w:t>(</w:t>
            </w:r>
            <w:r>
              <w:t>1</w:t>
            </w:r>
            <w:r w:rsidR="00D55C9A">
              <w:t xml:space="preserve">), </w:t>
            </w:r>
            <w:r w:rsidR="00D57FFB">
              <w:t>8065</w:t>
            </w:r>
            <w:r w:rsidR="00D55C9A">
              <w:t xml:space="preserve">, </w:t>
            </w:r>
            <w:r w:rsidRPr="00D55C9A">
              <w:rPr>
                <w:b/>
                <w:bCs/>
              </w:rPr>
              <w:t>2022</w:t>
            </w:r>
            <w:r w:rsidR="00D55C9A">
              <w:t xml:space="preserve">. </w:t>
            </w:r>
            <w:r w:rsidRPr="00D57FFB">
              <w:t>Jimp</w:t>
            </w:r>
            <w:r w:rsidR="00D57FFB" w:rsidRPr="00D57FFB">
              <w:t xml:space="preserve"> </w:t>
            </w:r>
            <w:r w:rsidR="00D57FFB" w:rsidRPr="00D57FFB">
              <w:rPr>
                <w:lang w:val="en-GB"/>
              </w:rPr>
              <w:t>(Q1)</w:t>
            </w:r>
          </w:p>
          <w:p w14:paraId="7BACB13D" w14:textId="01ED1BBD" w:rsidR="00BB4D3C" w:rsidRPr="00D55C9A" w:rsidRDefault="008945D9" w:rsidP="00D55C9A">
            <w:pPr>
              <w:spacing w:before="120" w:after="120"/>
              <w:jc w:val="both"/>
            </w:pPr>
            <w:r>
              <w:t xml:space="preserve">KOCOURKOVÁ, K., </w:t>
            </w:r>
            <w:r w:rsidRPr="007B5428">
              <w:rPr>
                <w:b/>
              </w:rPr>
              <w:t>MUSILOVÁ</w:t>
            </w:r>
            <w:r w:rsidR="00D55C9A">
              <w:rPr>
                <w:b/>
              </w:rPr>
              <w:t>, L.</w:t>
            </w:r>
            <w:r>
              <w:t xml:space="preserve"> </w:t>
            </w:r>
            <w:r w:rsidRPr="007B5428">
              <w:rPr>
                <w:b/>
              </w:rPr>
              <w:t>(</w:t>
            </w:r>
            <w:r>
              <w:rPr>
                <w:b/>
              </w:rPr>
              <w:t>5</w:t>
            </w:r>
            <w:r w:rsidRPr="007B5428">
              <w:rPr>
                <w:b/>
              </w:rPr>
              <w:t>%)</w:t>
            </w:r>
            <w:r>
              <w:t xml:space="preserve">, SMOLKA, </w:t>
            </w:r>
            <w:r w:rsidR="00D55C9A">
              <w:t xml:space="preserve">P., </w:t>
            </w:r>
            <w:r>
              <w:t>MRÁ</w:t>
            </w:r>
            <w:r w:rsidR="00D55C9A">
              <w:t>Č</w:t>
            </w:r>
            <w:r>
              <w:t xml:space="preserve">EK, </w:t>
            </w:r>
            <w:r w:rsidR="00D55C9A">
              <w:t xml:space="preserve">A., </w:t>
            </w:r>
            <w:r>
              <w:t>HUMEN</w:t>
            </w:r>
            <w:r w:rsidR="00D55C9A">
              <w:t>Í</w:t>
            </w:r>
            <w:r>
              <w:t>K</w:t>
            </w:r>
            <w:r w:rsidR="00D55C9A">
              <w:t>, M., M</w:t>
            </w:r>
            <w:r>
              <w:t>INA</w:t>
            </w:r>
            <w:r w:rsidR="00D55C9A">
              <w:t>Ř</w:t>
            </w:r>
            <w:r>
              <w:t>ÍK</w:t>
            </w:r>
            <w:r w:rsidR="00D55C9A">
              <w:t>, A</w:t>
            </w:r>
            <w:r>
              <w:t>.</w:t>
            </w:r>
            <w:r w:rsidR="00D55C9A">
              <w:t xml:space="preserve">: </w:t>
            </w:r>
            <w:r>
              <w:t xml:space="preserve">Factors </w:t>
            </w:r>
            <w:r w:rsidR="00D55C9A">
              <w:t>d</w:t>
            </w:r>
            <w:r>
              <w:t xml:space="preserve">etermining </w:t>
            </w:r>
            <w:r w:rsidR="00D55C9A">
              <w:t>s</w:t>
            </w:r>
            <w:r>
              <w:t>elf-</w:t>
            </w:r>
            <w:r w:rsidR="00D55C9A">
              <w:t>a</w:t>
            </w:r>
            <w:r>
              <w:t xml:space="preserve">ssembly of </w:t>
            </w:r>
            <w:r w:rsidR="00D55C9A">
              <w:t>h</w:t>
            </w:r>
            <w:r>
              <w:t>yaluronan.</w:t>
            </w:r>
            <w:r w:rsidR="00D55C9A">
              <w:t xml:space="preserve"> </w:t>
            </w:r>
            <w:r w:rsidRPr="00D55C9A">
              <w:rPr>
                <w:i/>
                <w:iCs/>
              </w:rPr>
              <w:t>Carbohydrate Polymers</w:t>
            </w:r>
            <w:r>
              <w:t xml:space="preserve"> 254, </w:t>
            </w:r>
            <w:r w:rsidR="00D57FFB" w:rsidRPr="00D57FFB">
              <w:rPr>
                <w:color w:val="000000"/>
                <w:shd w:val="clear" w:color="auto" w:fill="FFFFFF"/>
              </w:rPr>
              <w:t>117307</w:t>
            </w:r>
            <w:r w:rsidR="00D55C9A" w:rsidRPr="00D57FFB">
              <w:t>,</w:t>
            </w:r>
            <w:r w:rsidR="00D55C9A">
              <w:t xml:space="preserve"> </w:t>
            </w:r>
            <w:r w:rsidRPr="00D55C9A">
              <w:rPr>
                <w:b/>
                <w:bCs/>
              </w:rPr>
              <w:t>2021</w:t>
            </w:r>
            <w:r>
              <w:t xml:space="preserve">. </w:t>
            </w:r>
            <w:r w:rsidRPr="00D57FFB">
              <w:t>Jimp</w:t>
            </w:r>
            <w:r w:rsidR="00D57FFB" w:rsidRPr="00D57FFB">
              <w:t xml:space="preserve"> </w:t>
            </w:r>
            <w:r w:rsidR="00D57FFB" w:rsidRPr="00D57FFB">
              <w:rPr>
                <w:lang w:val="en-GB"/>
              </w:rPr>
              <w:t>(Q1)</w:t>
            </w:r>
          </w:p>
        </w:tc>
      </w:tr>
      <w:tr w:rsidR="00BB4D3C" w14:paraId="621C8C23" w14:textId="77777777" w:rsidTr="00573609">
        <w:trPr>
          <w:trHeight w:val="218"/>
        </w:trPr>
        <w:tc>
          <w:tcPr>
            <w:tcW w:w="10060" w:type="dxa"/>
            <w:gridSpan w:val="14"/>
            <w:shd w:val="clear" w:color="auto" w:fill="F7CAAC"/>
          </w:tcPr>
          <w:p w14:paraId="634ED3B4" w14:textId="2545B234" w:rsidR="00BB4D3C" w:rsidRDefault="000079C3" w:rsidP="00573609">
            <w:pPr>
              <w:rPr>
                <w:b/>
              </w:rPr>
            </w:pPr>
            <w:r>
              <w:rPr>
                <w:b/>
              </w:rPr>
              <w:t>P</w:t>
            </w:r>
            <w:r w:rsidR="00BB4D3C">
              <w:rPr>
                <w:b/>
              </w:rPr>
              <w:t>ůsobení v zahraničí</w:t>
            </w:r>
          </w:p>
        </w:tc>
      </w:tr>
      <w:tr w:rsidR="00BB4D3C" w14:paraId="420EE844" w14:textId="77777777" w:rsidTr="00573609">
        <w:trPr>
          <w:trHeight w:val="328"/>
        </w:trPr>
        <w:tc>
          <w:tcPr>
            <w:tcW w:w="10060" w:type="dxa"/>
            <w:gridSpan w:val="14"/>
          </w:tcPr>
          <w:p w14:paraId="482AEFB1" w14:textId="77777777" w:rsidR="00BB4D3C" w:rsidRDefault="0099544C" w:rsidP="0031568B">
            <w:pPr>
              <w:spacing w:before="120" w:after="60"/>
              <w:rPr>
                <w:rFonts w:ascii="TimesNewRomanPSMT" w:eastAsia="Calibri" w:hAnsi="TimesNewRomanPSMT" w:cs="TimesNewRomanPSMT"/>
              </w:rPr>
            </w:pPr>
            <w:r>
              <w:rPr>
                <w:rFonts w:ascii="TimesNewRomanPSMT" w:eastAsia="Calibri" w:hAnsi="TimesNewRomanPSMT" w:cs="TimesNewRomanPSMT"/>
              </w:rPr>
              <w:lastRenderedPageBreak/>
              <w:t xml:space="preserve">2015: </w:t>
            </w:r>
            <w:r w:rsidRPr="00C236B0">
              <w:rPr>
                <w:rFonts w:ascii="TimesNewRomanPSMT" w:eastAsia="Calibri" w:hAnsi="TimesNewRomanPSMT" w:cs="TimesNewRomanPSMT"/>
              </w:rPr>
              <w:t>Graz University of Technology, Institute for Chemistry and Technology of Materials,</w:t>
            </w:r>
            <w:r>
              <w:rPr>
                <w:rFonts w:ascii="TimesNewRomanPSMT" w:eastAsia="Calibri" w:hAnsi="TimesNewRomanPSMT" w:cs="TimesNewRomanPSMT"/>
              </w:rPr>
              <w:t xml:space="preserve"> Graz, Rakousko (1 měsíc)</w:t>
            </w:r>
          </w:p>
          <w:p w14:paraId="4BCAE70E" w14:textId="7E72561E" w:rsidR="0031568B" w:rsidRPr="0031568B" w:rsidRDefault="0031568B" w:rsidP="0031568B">
            <w:pPr>
              <w:spacing w:before="60" w:after="120"/>
              <w:rPr>
                <w:rFonts w:ascii="TimesNewRomanPSMT" w:eastAsia="Calibri" w:hAnsi="TimesNewRomanPSMT" w:cs="TimesNewRomanPSMT"/>
              </w:rPr>
            </w:pPr>
            <w:r>
              <w:rPr>
                <w:rFonts w:ascii="TimesNewRomanPSMT" w:eastAsia="Calibri" w:hAnsi="TimesNewRomanPSMT" w:cs="TimesNewRomanPSMT"/>
              </w:rPr>
              <w:t xml:space="preserve">2013: </w:t>
            </w:r>
            <w:r w:rsidRPr="00C236B0">
              <w:rPr>
                <w:rFonts w:ascii="TimesNewRomanPSMT" w:eastAsia="Calibri" w:hAnsi="TimesNewRomanPSMT" w:cs="TimesNewRomanPSMT"/>
              </w:rPr>
              <w:t>Graz University of Technology, Institute for Chemistry and Technology of Materials,</w:t>
            </w:r>
            <w:r>
              <w:rPr>
                <w:rFonts w:ascii="TimesNewRomanPSMT" w:eastAsia="Calibri" w:hAnsi="TimesNewRomanPSMT" w:cs="TimesNewRomanPSMT"/>
              </w:rPr>
              <w:t xml:space="preserve"> Graz, Rakousko (2 měsíce)</w:t>
            </w:r>
          </w:p>
        </w:tc>
      </w:tr>
      <w:tr w:rsidR="00BB4D3C" w14:paraId="7B4F8680" w14:textId="77777777" w:rsidTr="00573609">
        <w:trPr>
          <w:cantSplit/>
          <w:trHeight w:val="470"/>
        </w:trPr>
        <w:tc>
          <w:tcPr>
            <w:tcW w:w="2518" w:type="dxa"/>
            <w:shd w:val="clear" w:color="auto" w:fill="F7CAAC"/>
          </w:tcPr>
          <w:p w14:paraId="50F14CEC" w14:textId="77777777" w:rsidR="00BB4D3C" w:rsidRDefault="00BB4D3C" w:rsidP="00573609">
            <w:pPr>
              <w:rPr>
                <w:b/>
              </w:rPr>
            </w:pPr>
            <w:r>
              <w:rPr>
                <w:b/>
              </w:rPr>
              <w:t xml:space="preserve">Podpis </w:t>
            </w:r>
          </w:p>
        </w:tc>
        <w:tc>
          <w:tcPr>
            <w:tcW w:w="4536" w:type="dxa"/>
            <w:gridSpan w:val="7"/>
          </w:tcPr>
          <w:p w14:paraId="5420D9DE" w14:textId="77777777" w:rsidR="00BB4D3C" w:rsidRDefault="00BB4D3C" w:rsidP="00573609"/>
        </w:tc>
        <w:tc>
          <w:tcPr>
            <w:tcW w:w="786" w:type="dxa"/>
            <w:gridSpan w:val="2"/>
            <w:shd w:val="clear" w:color="auto" w:fill="F7CAAC"/>
          </w:tcPr>
          <w:p w14:paraId="0B52F537" w14:textId="77777777" w:rsidR="00BB4D3C" w:rsidRDefault="00BB4D3C" w:rsidP="00573609">
            <w:r>
              <w:rPr>
                <w:b/>
              </w:rPr>
              <w:t>datum</w:t>
            </w:r>
          </w:p>
        </w:tc>
        <w:tc>
          <w:tcPr>
            <w:tcW w:w="2220" w:type="dxa"/>
            <w:gridSpan w:val="4"/>
          </w:tcPr>
          <w:p w14:paraId="0895F11C" w14:textId="77777777" w:rsidR="00BB4D3C" w:rsidRDefault="00BB4D3C" w:rsidP="00573609"/>
        </w:tc>
      </w:tr>
      <w:bookmarkEnd w:id="349"/>
    </w:tbl>
    <w:p w14:paraId="70B10C07" w14:textId="77777777" w:rsidR="005C6FC0" w:rsidRDefault="005C6FC0"/>
    <w:p w14:paraId="2E063AB4" w14:textId="77777777" w:rsidR="00D55C9A" w:rsidRDefault="00D55C9A">
      <w:r>
        <w:br w:type="page"/>
      </w:r>
    </w:p>
    <w:tbl>
      <w:tblPr>
        <w:tblpPr w:leftFromText="141" w:rightFromText="141" w:vertAnchor="text" w:horzAnchor="margin" w:tblpY="21"/>
        <w:tblW w:w="9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09"/>
        <w:gridCol w:w="620"/>
        <w:gridCol w:w="1721"/>
        <w:gridCol w:w="143"/>
        <w:gridCol w:w="381"/>
        <w:gridCol w:w="186"/>
        <w:gridCol w:w="282"/>
        <w:gridCol w:w="994"/>
        <w:gridCol w:w="709"/>
        <w:gridCol w:w="77"/>
        <w:gridCol w:w="47"/>
        <w:gridCol w:w="651"/>
        <w:gridCol w:w="709"/>
        <w:gridCol w:w="709"/>
      </w:tblGrid>
      <w:tr w:rsidR="005C6FC0" w14:paraId="2DC7E754" w14:textId="77777777" w:rsidTr="005C6FC0">
        <w:tc>
          <w:tcPr>
            <w:tcW w:w="9956" w:type="dxa"/>
            <w:gridSpan w:val="15"/>
            <w:tcBorders>
              <w:bottom w:val="double" w:sz="4" w:space="0" w:color="auto"/>
            </w:tcBorders>
            <w:shd w:val="clear" w:color="auto" w:fill="BDD6EE"/>
          </w:tcPr>
          <w:p w14:paraId="235FD054" w14:textId="53EC5F06" w:rsidR="005C6FC0" w:rsidRDefault="005C6FC0" w:rsidP="005C6FC0">
            <w:pPr>
              <w:rPr>
                <w:b/>
                <w:sz w:val="28"/>
              </w:rPr>
            </w:pPr>
            <w:r>
              <w:rPr>
                <w:b/>
                <w:sz w:val="28"/>
              </w:rPr>
              <w:lastRenderedPageBreak/>
              <w:t>C-I – Personální zabezpečení</w:t>
            </w:r>
          </w:p>
        </w:tc>
      </w:tr>
      <w:tr w:rsidR="005C6FC0" w14:paraId="3CCCB1A7" w14:textId="77777777" w:rsidTr="005C6FC0">
        <w:tc>
          <w:tcPr>
            <w:tcW w:w="2518" w:type="dxa"/>
            <w:tcBorders>
              <w:top w:val="double" w:sz="4" w:space="0" w:color="auto"/>
            </w:tcBorders>
            <w:shd w:val="clear" w:color="auto" w:fill="F7CAAC"/>
          </w:tcPr>
          <w:p w14:paraId="69025FEC" w14:textId="77777777" w:rsidR="005C6FC0" w:rsidRDefault="005C6FC0" w:rsidP="005C6FC0">
            <w:pPr>
              <w:rPr>
                <w:b/>
              </w:rPr>
            </w:pPr>
            <w:r>
              <w:rPr>
                <w:b/>
              </w:rPr>
              <w:t>Vysoká škola</w:t>
            </w:r>
          </w:p>
        </w:tc>
        <w:tc>
          <w:tcPr>
            <w:tcW w:w="7438" w:type="dxa"/>
            <w:gridSpan w:val="14"/>
          </w:tcPr>
          <w:p w14:paraId="1B26DBD8" w14:textId="77777777" w:rsidR="005C6FC0" w:rsidRDefault="005C6FC0" w:rsidP="005C6FC0">
            <w:r>
              <w:t>Univerzita Tomáše Bati ve Zlíně</w:t>
            </w:r>
          </w:p>
        </w:tc>
      </w:tr>
      <w:tr w:rsidR="005C6FC0" w14:paraId="42D94D8B" w14:textId="77777777" w:rsidTr="005C6FC0">
        <w:tc>
          <w:tcPr>
            <w:tcW w:w="2518" w:type="dxa"/>
            <w:shd w:val="clear" w:color="auto" w:fill="F7CAAC"/>
          </w:tcPr>
          <w:p w14:paraId="13C838C0" w14:textId="77777777" w:rsidR="005C6FC0" w:rsidRDefault="005C6FC0" w:rsidP="005C6FC0">
            <w:pPr>
              <w:rPr>
                <w:b/>
              </w:rPr>
            </w:pPr>
            <w:r>
              <w:rPr>
                <w:b/>
              </w:rPr>
              <w:t>Součást vysoké školy</w:t>
            </w:r>
          </w:p>
        </w:tc>
        <w:tc>
          <w:tcPr>
            <w:tcW w:w="7438" w:type="dxa"/>
            <w:gridSpan w:val="14"/>
          </w:tcPr>
          <w:p w14:paraId="0335D281" w14:textId="77777777" w:rsidR="005C6FC0" w:rsidRDefault="005C6FC0" w:rsidP="005C6FC0">
            <w:r>
              <w:t>Fakulta technologická</w:t>
            </w:r>
          </w:p>
        </w:tc>
      </w:tr>
      <w:tr w:rsidR="005C6FC0" w14:paraId="0ED33A9F" w14:textId="77777777" w:rsidTr="005C6FC0">
        <w:tc>
          <w:tcPr>
            <w:tcW w:w="2518" w:type="dxa"/>
            <w:shd w:val="clear" w:color="auto" w:fill="F7CAAC"/>
          </w:tcPr>
          <w:p w14:paraId="2580AD8F" w14:textId="77777777" w:rsidR="005C6FC0" w:rsidRDefault="005C6FC0" w:rsidP="005C6FC0">
            <w:pPr>
              <w:rPr>
                <w:b/>
              </w:rPr>
            </w:pPr>
            <w:r>
              <w:rPr>
                <w:b/>
              </w:rPr>
              <w:t>Název studijního programu</w:t>
            </w:r>
          </w:p>
        </w:tc>
        <w:tc>
          <w:tcPr>
            <w:tcW w:w="7438" w:type="dxa"/>
            <w:gridSpan w:val="14"/>
          </w:tcPr>
          <w:p w14:paraId="548F0C2F" w14:textId="77777777" w:rsidR="005C6FC0" w:rsidRDefault="005C6FC0" w:rsidP="005C6FC0">
            <w:r w:rsidRPr="00EB4C62">
              <w:t>Materiály a technologie – specializace Polovodičové materiály</w:t>
            </w:r>
          </w:p>
        </w:tc>
      </w:tr>
      <w:tr w:rsidR="005C6FC0" w14:paraId="0218F180" w14:textId="77777777" w:rsidTr="005C6FC0">
        <w:tc>
          <w:tcPr>
            <w:tcW w:w="2518" w:type="dxa"/>
            <w:shd w:val="clear" w:color="auto" w:fill="F7CAAC"/>
          </w:tcPr>
          <w:p w14:paraId="587CAD8B" w14:textId="77777777" w:rsidR="005C6FC0" w:rsidRDefault="005C6FC0" w:rsidP="005C6FC0">
            <w:pPr>
              <w:rPr>
                <w:b/>
              </w:rPr>
            </w:pPr>
            <w:r>
              <w:rPr>
                <w:b/>
              </w:rPr>
              <w:t>Jméno a příjmení</w:t>
            </w:r>
          </w:p>
        </w:tc>
        <w:tc>
          <w:tcPr>
            <w:tcW w:w="4536" w:type="dxa"/>
            <w:gridSpan w:val="8"/>
          </w:tcPr>
          <w:p w14:paraId="421A87C9" w14:textId="77777777" w:rsidR="005C6FC0" w:rsidRDefault="005C6FC0" w:rsidP="005C6FC0">
            <w:bookmarkStart w:id="351" w:name="Pata"/>
            <w:bookmarkEnd w:id="351"/>
            <w:r>
              <w:rPr>
                <w:b/>
              </w:rPr>
              <w:t>Vladimír Pata</w:t>
            </w:r>
          </w:p>
        </w:tc>
        <w:tc>
          <w:tcPr>
            <w:tcW w:w="709" w:type="dxa"/>
            <w:shd w:val="clear" w:color="auto" w:fill="F7CAAC"/>
          </w:tcPr>
          <w:p w14:paraId="0ED7FF24" w14:textId="77777777" w:rsidR="005C6FC0" w:rsidRDefault="005C6FC0" w:rsidP="005C6FC0">
            <w:pPr>
              <w:rPr>
                <w:b/>
              </w:rPr>
            </w:pPr>
            <w:r>
              <w:rPr>
                <w:b/>
              </w:rPr>
              <w:t>Tituly</w:t>
            </w:r>
          </w:p>
        </w:tc>
        <w:tc>
          <w:tcPr>
            <w:tcW w:w="2193" w:type="dxa"/>
            <w:gridSpan w:val="5"/>
          </w:tcPr>
          <w:p w14:paraId="0F63C8BF" w14:textId="77777777" w:rsidR="005C6FC0" w:rsidRDefault="005C6FC0" w:rsidP="005C6FC0">
            <w:r>
              <w:t>prof. Dr. Ing.</w:t>
            </w:r>
          </w:p>
        </w:tc>
      </w:tr>
      <w:tr w:rsidR="005C6FC0" w14:paraId="43186252" w14:textId="77777777" w:rsidTr="005C6FC0">
        <w:tc>
          <w:tcPr>
            <w:tcW w:w="2518" w:type="dxa"/>
            <w:shd w:val="clear" w:color="auto" w:fill="F7CAAC"/>
          </w:tcPr>
          <w:p w14:paraId="11F57220" w14:textId="77777777" w:rsidR="005C6FC0" w:rsidRDefault="005C6FC0" w:rsidP="005C6FC0">
            <w:pPr>
              <w:rPr>
                <w:b/>
              </w:rPr>
            </w:pPr>
            <w:r>
              <w:rPr>
                <w:b/>
              </w:rPr>
              <w:t>Rok narození</w:t>
            </w:r>
          </w:p>
        </w:tc>
        <w:tc>
          <w:tcPr>
            <w:tcW w:w="829" w:type="dxa"/>
            <w:gridSpan w:val="2"/>
          </w:tcPr>
          <w:p w14:paraId="1027F911" w14:textId="77777777" w:rsidR="005C6FC0" w:rsidRDefault="005C6FC0" w:rsidP="005C6FC0">
            <w:r>
              <w:t>1966</w:t>
            </w:r>
          </w:p>
        </w:tc>
        <w:tc>
          <w:tcPr>
            <w:tcW w:w="1721" w:type="dxa"/>
            <w:shd w:val="clear" w:color="auto" w:fill="F7CAAC"/>
          </w:tcPr>
          <w:p w14:paraId="688AB792" w14:textId="77777777" w:rsidR="005C6FC0" w:rsidRDefault="005C6FC0" w:rsidP="005C6FC0">
            <w:pPr>
              <w:rPr>
                <w:b/>
              </w:rPr>
            </w:pPr>
            <w:r>
              <w:rPr>
                <w:b/>
              </w:rPr>
              <w:t>typ vztahu k VŠ</w:t>
            </w:r>
          </w:p>
        </w:tc>
        <w:tc>
          <w:tcPr>
            <w:tcW w:w="992" w:type="dxa"/>
            <w:gridSpan w:val="4"/>
          </w:tcPr>
          <w:p w14:paraId="2CB1574C" w14:textId="77777777" w:rsidR="005C6FC0" w:rsidRDefault="005C6FC0" w:rsidP="005C6FC0">
            <w:r>
              <w:t>pp.</w:t>
            </w:r>
          </w:p>
        </w:tc>
        <w:tc>
          <w:tcPr>
            <w:tcW w:w="994" w:type="dxa"/>
            <w:shd w:val="clear" w:color="auto" w:fill="F7CAAC"/>
          </w:tcPr>
          <w:p w14:paraId="2A6ED0BC" w14:textId="77777777" w:rsidR="005C6FC0" w:rsidRDefault="005C6FC0" w:rsidP="005C6FC0">
            <w:pPr>
              <w:rPr>
                <w:b/>
              </w:rPr>
            </w:pPr>
            <w:r>
              <w:rPr>
                <w:b/>
              </w:rPr>
              <w:t>rozsah</w:t>
            </w:r>
          </w:p>
        </w:tc>
        <w:tc>
          <w:tcPr>
            <w:tcW w:w="709" w:type="dxa"/>
          </w:tcPr>
          <w:p w14:paraId="784A72C4" w14:textId="77777777" w:rsidR="005C6FC0" w:rsidRDefault="005C6FC0" w:rsidP="005C6FC0">
            <w:r>
              <w:t>40</w:t>
            </w:r>
          </w:p>
        </w:tc>
        <w:tc>
          <w:tcPr>
            <w:tcW w:w="775" w:type="dxa"/>
            <w:gridSpan w:val="3"/>
            <w:shd w:val="clear" w:color="auto" w:fill="F7CAAC"/>
          </w:tcPr>
          <w:p w14:paraId="5B21CB6D" w14:textId="77777777" w:rsidR="005C6FC0" w:rsidRDefault="005C6FC0" w:rsidP="005C6FC0">
            <w:pPr>
              <w:rPr>
                <w:b/>
              </w:rPr>
            </w:pPr>
            <w:r>
              <w:rPr>
                <w:b/>
              </w:rPr>
              <w:t>do kdy</w:t>
            </w:r>
          </w:p>
        </w:tc>
        <w:tc>
          <w:tcPr>
            <w:tcW w:w="1418" w:type="dxa"/>
            <w:gridSpan w:val="2"/>
          </w:tcPr>
          <w:p w14:paraId="3A86091D" w14:textId="77777777" w:rsidR="005C6FC0" w:rsidRDefault="005C6FC0" w:rsidP="005C6FC0">
            <w:r>
              <w:t>N</w:t>
            </w:r>
          </w:p>
        </w:tc>
      </w:tr>
      <w:tr w:rsidR="005C6FC0" w14:paraId="16E0192B" w14:textId="77777777" w:rsidTr="005C6FC0">
        <w:tc>
          <w:tcPr>
            <w:tcW w:w="5068" w:type="dxa"/>
            <w:gridSpan w:val="4"/>
            <w:shd w:val="clear" w:color="auto" w:fill="F7CAAC"/>
          </w:tcPr>
          <w:p w14:paraId="1980B3E4" w14:textId="77777777" w:rsidR="005C6FC0" w:rsidRDefault="005C6FC0" w:rsidP="005C6FC0">
            <w:pPr>
              <w:jc w:val="both"/>
              <w:rPr>
                <w:b/>
              </w:rPr>
            </w:pPr>
            <w:r>
              <w:rPr>
                <w:b/>
              </w:rPr>
              <w:t>Typ vztahu na součásti VŠ, která uskutečňuje st. program</w:t>
            </w:r>
          </w:p>
        </w:tc>
        <w:tc>
          <w:tcPr>
            <w:tcW w:w="992" w:type="dxa"/>
            <w:gridSpan w:val="4"/>
          </w:tcPr>
          <w:p w14:paraId="7981EBF8" w14:textId="77777777" w:rsidR="005C6FC0" w:rsidRDefault="005C6FC0" w:rsidP="005C6FC0">
            <w:r>
              <w:t>pp.</w:t>
            </w:r>
          </w:p>
        </w:tc>
        <w:tc>
          <w:tcPr>
            <w:tcW w:w="994" w:type="dxa"/>
            <w:shd w:val="clear" w:color="auto" w:fill="F7CAAC"/>
          </w:tcPr>
          <w:p w14:paraId="08468780" w14:textId="77777777" w:rsidR="005C6FC0" w:rsidRDefault="005C6FC0" w:rsidP="005C6FC0">
            <w:pPr>
              <w:rPr>
                <w:b/>
              </w:rPr>
            </w:pPr>
            <w:r>
              <w:rPr>
                <w:b/>
              </w:rPr>
              <w:t>rozsah</w:t>
            </w:r>
          </w:p>
        </w:tc>
        <w:tc>
          <w:tcPr>
            <w:tcW w:w="709" w:type="dxa"/>
          </w:tcPr>
          <w:p w14:paraId="14C8FD77" w14:textId="77777777" w:rsidR="005C6FC0" w:rsidRDefault="005C6FC0" w:rsidP="005C6FC0">
            <w:r>
              <w:t>40</w:t>
            </w:r>
          </w:p>
        </w:tc>
        <w:tc>
          <w:tcPr>
            <w:tcW w:w="775" w:type="dxa"/>
            <w:gridSpan w:val="3"/>
            <w:shd w:val="clear" w:color="auto" w:fill="F7CAAC"/>
          </w:tcPr>
          <w:p w14:paraId="7DB06809" w14:textId="77777777" w:rsidR="005C6FC0" w:rsidRDefault="005C6FC0" w:rsidP="005C6FC0">
            <w:pPr>
              <w:rPr>
                <w:b/>
              </w:rPr>
            </w:pPr>
            <w:r>
              <w:rPr>
                <w:b/>
              </w:rPr>
              <w:t>do kdy</w:t>
            </w:r>
          </w:p>
        </w:tc>
        <w:tc>
          <w:tcPr>
            <w:tcW w:w="1418" w:type="dxa"/>
            <w:gridSpan w:val="2"/>
          </w:tcPr>
          <w:p w14:paraId="73942F1B" w14:textId="77777777" w:rsidR="005C6FC0" w:rsidRDefault="005C6FC0" w:rsidP="005C6FC0">
            <w:r>
              <w:t>N</w:t>
            </w:r>
          </w:p>
        </w:tc>
      </w:tr>
      <w:tr w:rsidR="005C6FC0" w14:paraId="21F28692" w14:textId="77777777" w:rsidTr="005C6FC0">
        <w:tc>
          <w:tcPr>
            <w:tcW w:w="6060" w:type="dxa"/>
            <w:gridSpan w:val="8"/>
            <w:shd w:val="clear" w:color="auto" w:fill="F7CAAC"/>
          </w:tcPr>
          <w:p w14:paraId="2E3251ED" w14:textId="77777777" w:rsidR="005C6FC0" w:rsidRDefault="005C6FC0" w:rsidP="005C6FC0">
            <w:r>
              <w:rPr>
                <w:b/>
              </w:rPr>
              <w:t>Další současná působení jako akademický pracovník na jiných VŠ</w:t>
            </w:r>
          </w:p>
        </w:tc>
        <w:tc>
          <w:tcPr>
            <w:tcW w:w="1703" w:type="dxa"/>
            <w:gridSpan w:val="2"/>
            <w:shd w:val="clear" w:color="auto" w:fill="F7CAAC"/>
          </w:tcPr>
          <w:p w14:paraId="5B7DB9A0" w14:textId="77777777" w:rsidR="005C6FC0" w:rsidRDefault="005C6FC0" w:rsidP="005C6FC0">
            <w:pPr>
              <w:rPr>
                <w:b/>
              </w:rPr>
            </w:pPr>
            <w:r>
              <w:rPr>
                <w:b/>
              </w:rPr>
              <w:t>typ prac. vztahu</w:t>
            </w:r>
          </w:p>
        </w:tc>
        <w:tc>
          <w:tcPr>
            <w:tcW w:w="2193" w:type="dxa"/>
            <w:gridSpan w:val="5"/>
            <w:shd w:val="clear" w:color="auto" w:fill="F7CAAC"/>
          </w:tcPr>
          <w:p w14:paraId="014728BD" w14:textId="77777777" w:rsidR="005C6FC0" w:rsidRDefault="005C6FC0" w:rsidP="005C6FC0">
            <w:pPr>
              <w:rPr>
                <w:b/>
              </w:rPr>
            </w:pPr>
            <w:r>
              <w:rPr>
                <w:b/>
              </w:rPr>
              <w:t>rozsah</w:t>
            </w:r>
          </w:p>
        </w:tc>
      </w:tr>
      <w:tr w:rsidR="005C6FC0" w14:paraId="0E2F6429" w14:textId="77777777" w:rsidTr="005C6FC0">
        <w:tc>
          <w:tcPr>
            <w:tcW w:w="6060" w:type="dxa"/>
            <w:gridSpan w:val="8"/>
          </w:tcPr>
          <w:p w14:paraId="70215372" w14:textId="77777777" w:rsidR="005C6FC0" w:rsidRDefault="005C6FC0" w:rsidP="005C6FC0">
            <w:r>
              <w:t>---</w:t>
            </w:r>
          </w:p>
        </w:tc>
        <w:tc>
          <w:tcPr>
            <w:tcW w:w="1703" w:type="dxa"/>
            <w:gridSpan w:val="2"/>
          </w:tcPr>
          <w:p w14:paraId="498B41E6" w14:textId="77777777" w:rsidR="005C6FC0" w:rsidRDefault="005C6FC0" w:rsidP="005C6FC0">
            <w:r>
              <w:t>---</w:t>
            </w:r>
          </w:p>
        </w:tc>
        <w:tc>
          <w:tcPr>
            <w:tcW w:w="2193" w:type="dxa"/>
            <w:gridSpan w:val="5"/>
          </w:tcPr>
          <w:p w14:paraId="7E6BF1FD" w14:textId="77777777" w:rsidR="005C6FC0" w:rsidRDefault="005C6FC0" w:rsidP="005C6FC0">
            <w:r>
              <w:t>---</w:t>
            </w:r>
          </w:p>
        </w:tc>
      </w:tr>
      <w:tr w:rsidR="005C6FC0" w14:paraId="71C5007F" w14:textId="77777777" w:rsidTr="005C6FC0">
        <w:tc>
          <w:tcPr>
            <w:tcW w:w="6060" w:type="dxa"/>
            <w:gridSpan w:val="8"/>
          </w:tcPr>
          <w:p w14:paraId="4B222613" w14:textId="77777777" w:rsidR="005C6FC0" w:rsidRDefault="005C6FC0" w:rsidP="005C6FC0"/>
        </w:tc>
        <w:tc>
          <w:tcPr>
            <w:tcW w:w="1703" w:type="dxa"/>
            <w:gridSpan w:val="2"/>
          </w:tcPr>
          <w:p w14:paraId="781B950B" w14:textId="77777777" w:rsidR="005C6FC0" w:rsidRDefault="005C6FC0" w:rsidP="005C6FC0"/>
        </w:tc>
        <w:tc>
          <w:tcPr>
            <w:tcW w:w="2193" w:type="dxa"/>
            <w:gridSpan w:val="5"/>
          </w:tcPr>
          <w:p w14:paraId="5531C7A6" w14:textId="77777777" w:rsidR="005C6FC0" w:rsidRDefault="005C6FC0" w:rsidP="005C6FC0"/>
        </w:tc>
      </w:tr>
      <w:tr w:rsidR="005C6FC0" w14:paraId="78DF42B3" w14:textId="77777777" w:rsidTr="005C6FC0">
        <w:tc>
          <w:tcPr>
            <w:tcW w:w="9956" w:type="dxa"/>
            <w:gridSpan w:val="15"/>
            <w:shd w:val="clear" w:color="auto" w:fill="F7CAAC"/>
          </w:tcPr>
          <w:p w14:paraId="2DB0F622" w14:textId="77777777" w:rsidR="005C6FC0" w:rsidRDefault="005C6FC0" w:rsidP="005C6FC0">
            <w:r>
              <w:rPr>
                <w:b/>
              </w:rPr>
              <w:t>Předměty příslušného studijního programu a způsob zapojení do jejich výuky, příp. další zapojení do uskutečňování studijního programu</w:t>
            </w:r>
          </w:p>
        </w:tc>
      </w:tr>
      <w:tr w:rsidR="005C6FC0" w:rsidRPr="000D65F4" w14:paraId="5B6B3C2D" w14:textId="77777777" w:rsidTr="005C6FC0">
        <w:trPr>
          <w:trHeight w:val="272"/>
        </w:trPr>
        <w:tc>
          <w:tcPr>
            <w:tcW w:w="9956" w:type="dxa"/>
            <w:gridSpan w:val="15"/>
            <w:tcBorders>
              <w:top w:val="nil"/>
            </w:tcBorders>
          </w:tcPr>
          <w:p w14:paraId="280ED0C1" w14:textId="6A2961A6" w:rsidR="005C6FC0" w:rsidRPr="006F512E" w:rsidRDefault="009556F6" w:rsidP="006F512E">
            <w:pPr>
              <w:spacing w:before="120" w:after="120"/>
              <w:rPr>
                <w:b/>
                <w:bCs/>
              </w:rPr>
            </w:pPr>
            <w:hyperlink w:anchor="Prům_algor_metr_a_prog_an_dat_I" w:history="1">
              <w:r w:rsidR="006F512E" w:rsidRPr="006F512E">
                <w:rPr>
                  <w:rStyle w:val="OdstavecseseznamemChar"/>
                  <w:rFonts w:ascii="Times New Roman" w:hAnsi="Times New Roman" w:cs="Times New Roman"/>
                  <w:b/>
                  <w:bCs/>
                  <w:sz w:val="20"/>
                  <w:szCs w:val="20"/>
                </w:rPr>
                <w:t>Průmyslová algoritmizace, metrologie a programová analýza dat I</w:t>
              </w:r>
            </w:hyperlink>
            <w:r w:rsidR="006F512E">
              <w:rPr>
                <w:rStyle w:val="OdstavecseseznamemChar"/>
                <w:rFonts w:ascii="Times New Roman" w:hAnsi="Times New Roman" w:cs="Times New Roman"/>
                <w:sz w:val="20"/>
                <w:szCs w:val="20"/>
              </w:rPr>
              <w:t xml:space="preserve"> (100% p)</w:t>
            </w:r>
          </w:p>
        </w:tc>
      </w:tr>
      <w:tr w:rsidR="005C6FC0" w:rsidRPr="002827C6" w14:paraId="11FDE311" w14:textId="77777777" w:rsidTr="005C6FC0">
        <w:trPr>
          <w:trHeight w:val="241"/>
        </w:trPr>
        <w:tc>
          <w:tcPr>
            <w:tcW w:w="9956" w:type="dxa"/>
            <w:gridSpan w:val="15"/>
            <w:tcBorders>
              <w:top w:val="nil"/>
            </w:tcBorders>
            <w:shd w:val="clear" w:color="auto" w:fill="FBD4B4"/>
          </w:tcPr>
          <w:p w14:paraId="3BF06FCD" w14:textId="339D840F" w:rsidR="005C6FC0" w:rsidRPr="002827C6" w:rsidRDefault="004964CD" w:rsidP="005C6FC0">
            <w:pPr>
              <w:rPr>
                <w:b/>
              </w:rPr>
            </w:pPr>
            <w:r w:rsidRPr="002827C6">
              <w:rPr>
                <w:b/>
              </w:rPr>
              <w:t>Z</w:t>
            </w:r>
            <w:r w:rsidR="005C6FC0" w:rsidRPr="002827C6">
              <w:rPr>
                <w:b/>
              </w:rPr>
              <w:t>apojení do výuky v dalších studijních programech na téže vysoké škole (pouze u garantů ZT a PZ předmětů)</w:t>
            </w:r>
          </w:p>
        </w:tc>
      </w:tr>
      <w:tr w:rsidR="005C6FC0" w:rsidRPr="002827C6" w14:paraId="59B18047" w14:textId="77777777" w:rsidTr="005C6FC0">
        <w:trPr>
          <w:trHeight w:val="340"/>
        </w:trPr>
        <w:tc>
          <w:tcPr>
            <w:tcW w:w="2727" w:type="dxa"/>
            <w:gridSpan w:val="2"/>
            <w:tcBorders>
              <w:top w:val="nil"/>
            </w:tcBorders>
          </w:tcPr>
          <w:p w14:paraId="53FCC39D" w14:textId="77777777" w:rsidR="005C6FC0" w:rsidRPr="002827C6" w:rsidRDefault="005C6FC0" w:rsidP="005C6FC0">
            <w:pPr>
              <w:jc w:val="both"/>
              <w:rPr>
                <w:b/>
              </w:rPr>
            </w:pPr>
            <w:r w:rsidRPr="002827C6">
              <w:rPr>
                <w:b/>
              </w:rPr>
              <w:t>Název studijního předmětu</w:t>
            </w:r>
          </w:p>
        </w:tc>
        <w:tc>
          <w:tcPr>
            <w:tcW w:w="2484" w:type="dxa"/>
            <w:gridSpan w:val="3"/>
            <w:tcBorders>
              <w:top w:val="nil"/>
            </w:tcBorders>
          </w:tcPr>
          <w:p w14:paraId="22E93FF8" w14:textId="77777777" w:rsidR="005C6FC0" w:rsidRPr="002827C6" w:rsidRDefault="005C6FC0" w:rsidP="005C6FC0">
            <w:pPr>
              <w:jc w:val="both"/>
              <w:rPr>
                <w:b/>
              </w:rPr>
            </w:pPr>
            <w:r w:rsidRPr="002827C6">
              <w:rPr>
                <w:b/>
              </w:rPr>
              <w:t>Název studijního programu</w:t>
            </w:r>
          </w:p>
        </w:tc>
        <w:tc>
          <w:tcPr>
            <w:tcW w:w="567" w:type="dxa"/>
            <w:gridSpan w:val="2"/>
            <w:tcBorders>
              <w:top w:val="nil"/>
            </w:tcBorders>
          </w:tcPr>
          <w:p w14:paraId="6947D014" w14:textId="77777777" w:rsidR="005C6FC0" w:rsidRPr="002827C6" w:rsidRDefault="005C6FC0" w:rsidP="005C6FC0">
            <w:pPr>
              <w:jc w:val="both"/>
              <w:rPr>
                <w:b/>
              </w:rPr>
            </w:pPr>
            <w:r w:rsidRPr="002827C6">
              <w:rPr>
                <w:b/>
              </w:rPr>
              <w:t>Sem.</w:t>
            </w:r>
          </w:p>
        </w:tc>
        <w:tc>
          <w:tcPr>
            <w:tcW w:w="2109" w:type="dxa"/>
            <w:gridSpan w:val="5"/>
            <w:tcBorders>
              <w:top w:val="nil"/>
            </w:tcBorders>
          </w:tcPr>
          <w:p w14:paraId="030677F2" w14:textId="77777777" w:rsidR="005C6FC0" w:rsidRPr="002827C6" w:rsidRDefault="005C6FC0" w:rsidP="005C6FC0">
            <w:pPr>
              <w:jc w:val="both"/>
              <w:rPr>
                <w:b/>
              </w:rPr>
            </w:pPr>
            <w:r w:rsidRPr="002827C6">
              <w:rPr>
                <w:b/>
              </w:rPr>
              <w:t>Role ve výuce daného předmětu</w:t>
            </w:r>
          </w:p>
        </w:tc>
        <w:tc>
          <w:tcPr>
            <w:tcW w:w="2069" w:type="dxa"/>
            <w:gridSpan w:val="3"/>
            <w:tcBorders>
              <w:top w:val="nil"/>
            </w:tcBorders>
          </w:tcPr>
          <w:p w14:paraId="2A3428E0" w14:textId="77777777" w:rsidR="005C6FC0" w:rsidRDefault="005C6FC0" w:rsidP="005C6FC0">
            <w:pPr>
              <w:jc w:val="both"/>
              <w:rPr>
                <w:b/>
              </w:rPr>
            </w:pPr>
            <w:r w:rsidRPr="0053377E">
              <w:rPr>
                <w:b/>
                <w:i/>
              </w:rPr>
              <w:t>(</w:t>
            </w:r>
            <w:r w:rsidRPr="00F20AEF">
              <w:rPr>
                <w:b/>
                <w:i/>
                <w:iCs/>
              </w:rPr>
              <w:t>nepovinný údaj</w:t>
            </w:r>
            <w:r w:rsidRPr="0053377E">
              <w:rPr>
                <w:b/>
                <w:i/>
              </w:rPr>
              <w:t>)</w:t>
            </w:r>
            <w:r>
              <w:rPr>
                <w:b/>
              </w:rPr>
              <w:t xml:space="preserve"> </w:t>
            </w:r>
          </w:p>
          <w:p w14:paraId="2E10E86E" w14:textId="77777777" w:rsidR="005C6FC0" w:rsidRPr="002827C6" w:rsidRDefault="005C6FC0" w:rsidP="005C6FC0">
            <w:pPr>
              <w:jc w:val="both"/>
              <w:rPr>
                <w:b/>
              </w:rPr>
            </w:pPr>
            <w:r w:rsidRPr="002827C6">
              <w:rPr>
                <w:b/>
              </w:rPr>
              <w:t>Počet hodin za semestr</w:t>
            </w:r>
          </w:p>
        </w:tc>
      </w:tr>
      <w:tr w:rsidR="005C6FC0" w:rsidRPr="00FA21A2" w14:paraId="27F6245B" w14:textId="77777777" w:rsidTr="0091266D">
        <w:trPr>
          <w:trHeight w:val="284"/>
        </w:trPr>
        <w:tc>
          <w:tcPr>
            <w:tcW w:w="2727" w:type="dxa"/>
            <w:gridSpan w:val="2"/>
            <w:tcBorders>
              <w:top w:val="nil"/>
            </w:tcBorders>
            <w:vAlign w:val="center"/>
          </w:tcPr>
          <w:p w14:paraId="0993061A" w14:textId="77777777" w:rsidR="005C6FC0" w:rsidRPr="0091266D" w:rsidRDefault="005C6FC0" w:rsidP="005C6FC0">
            <w:r w:rsidRPr="0091266D">
              <w:t>Optimalizace výrobních procesů</w:t>
            </w:r>
          </w:p>
        </w:tc>
        <w:tc>
          <w:tcPr>
            <w:tcW w:w="2484" w:type="dxa"/>
            <w:gridSpan w:val="3"/>
            <w:tcBorders>
              <w:top w:val="nil"/>
            </w:tcBorders>
            <w:vAlign w:val="center"/>
          </w:tcPr>
          <w:p w14:paraId="685DD2E8" w14:textId="77777777" w:rsidR="005C6FC0" w:rsidRPr="0091266D" w:rsidRDefault="005C6FC0" w:rsidP="005C6FC0">
            <w:r w:rsidRPr="0091266D">
              <w:t>NMgr Řízení jakosti</w:t>
            </w:r>
          </w:p>
        </w:tc>
        <w:tc>
          <w:tcPr>
            <w:tcW w:w="567" w:type="dxa"/>
            <w:gridSpan w:val="2"/>
            <w:tcBorders>
              <w:top w:val="nil"/>
            </w:tcBorders>
            <w:vAlign w:val="center"/>
          </w:tcPr>
          <w:p w14:paraId="727108B6" w14:textId="77777777" w:rsidR="005C6FC0" w:rsidRPr="0091266D" w:rsidRDefault="005C6FC0" w:rsidP="0091266D">
            <w:pPr>
              <w:jc w:val="center"/>
            </w:pPr>
            <w:r w:rsidRPr="0091266D">
              <w:t>1/LS</w:t>
            </w:r>
          </w:p>
        </w:tc>
        <w:tc>
          <w:tcPr>
            <w:tcW w:w="2109" w:type="dxa"/>
            <w:gridSpan w:val="5"/>
            <w:tcBorders>
              <w:top w:val="nil"/>
            </w:tcBorders>
            <w:vAlign w:val="center"/>
          </w:tcPr>
          <w:p w14:paraId="756826AD" w14:textId="6C96A1B1" w:rsidR="0091266D" w:rsidRPr="0091266D" w:rsidRDefault="005C6FC0" w:rsidP="0091266D">
            <w:r w:rsidRPr="0091266D">
              <w:t>Přednášející, Cvičící</w:t>
            </w:r>
          </w:p>
        </w:tc>
        <w:tc>
          <w:tcPr>
            <w:tcW w:w="2069" w:type="dxa"/>
            <w:gridSpan w:val="3"/>
            <w:tcBorders>
              <w:top w:val="nil"/>
            </w:tcBorders>
            <w:vAlign w:val="center"/>
          </w:tcPr>
          <w:p w14:paraId="37A09EBA" w14:textId="77777777" w:rsidR="005C6FC0" w:rsidRPr="008E4C75" w:rsidRDefault="005C6FC0" w:rsidP="005C6FC0">
            <w:pPr>
              <w:rPr>
                <w:highlight w:val="yellow"/>
              </w:rPr>
            </w:pPr>
          </w:p>
        </w:tc>
      </w:tr>
      <w:tr w:rsidR="005C6FC0" w:rsidRPr="00FA21A2" w14:paraId="4547F3B2" w14:textId="77777777" w:rsidTr="0091266D">
        <w:trPr>
          <w:trHeight w:val="284"/>
        </w:trPr>
        <w:tc>
          <w:tcPr>
            <w:tcW w:w="2727" w:type="dxa"/>
            <w:gridSpan w:val="2"/>
            <w:tcBorders>
              <w:top w:val="nil"/>
            </w:tcBorders>
            <w:vAlign w:val="center"/>
          </w:tcPr>
          <w:p w14:paraId="28DD8848" w14:textId="77777777" w:rsidR="005C6FC0" w:rsidRPr="0091266D" w:rsidRDefault="005C6FC0" w:rsidP="005C6FC0">
            <w:r w:rsidRPr="0091266D">
              <w:t>Pokročilé metody řízení jakosti</w:t>
            </w:r>
          </w:p>
        </w:tc>
        <w:tc>
          <w:tcPr>
            <w:tcW w:w="2484" w:type="dxa"/>
            <w:gridSpan w:val="3"/>
            <w:tcBorders>
              <w:top w:val="nil"/>
            </w:tcBorders>
            <w:vAlign w:val="center"/>
          </w:tcPr>
          <w:p w14:paraId="55C20819" w14:textId="77777777" w:rsidR="005C6FC0" w:rsidRPr="0091266D" w:rsidRDefault="005C6FC0" w:rsidP="005C6FC0">
            <w:r w:rsidRPr="0091266D">
              <w:t>NMgr Řízení jakosti</w:t>
            </w:r>
          </w:p>
        </w:tc>
        <w:tc>
          <w:tcPr>
            <w:tcW w:w="567" w:type="dxa"/>
            <w:gridSpan w:val="2"/>
            <w:tcBorders>
              <w:top w:val="nil"/>
            </w:tcBorders>
            <w:vAlign w:val="center"/>
          </w:tcPr>
          <w:p w14:paraId="0FBD8E09" w14:textId="77777777" w:rsidR="005C6FC0" w:rsidRPr="0091266D" w:rsidRDefault="005C6FC0" w:rsidP="0091266D">
            <w:pPr>
              <w:jc w:val="center"/>
            </w:pPr>
            <w:r w:rsidRPr="0091266D">
              <w:t>2/ZS</w:t>
            </w:r>
          </w:p>
        </w:tc>
        <w:tc>
          <w:tcPr>
            <w:tcW w:w="2109" w:type="dxa"/>
            <w:gridSpan w:val="5"/>
            <w:tcBorders>
              <w:top w:val="nil"/>
            </w:tcBorders>
            <w:vAlign w:val="center"/>
          </w:tcPr>
          <w:p w14:paraId="75FEB8C5" w14:textId="77777777" w:rsidR="005C6FC0" w:rsidRPr="0091266D" w:rsidRDefault="005C6FC0" w:rsidP="005C6FC0">
            <w:r w:rsidRPr="0091266D">
              <w:t>Garant, Přednášející, Cvičící, Vede seminář</w:t>
            </w:r>
          </w:p>
        </w:tc>
        <w:tc>
          <w:tcPr>
            <w:tcW w:w="2069" w:type="dxa"/>
            <w:gridSpan w:val="3"/>
            <w:tcBorders>
              <w:top w:val="nil"/>
            </w:tcBorders>
            <w:vAlign w:val="center"/>
          </w:tcPr>
          <w:p w14:paraId="48036509" w14:textId="77777777" w:rsidR="005C6FC0" w:rsidRPr="008E4C75" w:rsidRDefault="005C6FC0" w:rsidP="005C6FC0">
            <w:pPr>
              <w:rPr>
                <w:highlight w:val="yellow"/>
              </w:rPr>
            </w:pPr>
          </w:p>
        </w:tc>
      </w:tr>
      <w:tr w:rsidR="005C6FC0" w:rsidRPr="00FA21A2" w14:paraId="2FE37F50" w14:textId="77777777" w:rsidTr="0091266D">
        <w:trPr>
          <w:trHeight w:val="284"/>
        </w:trPr>
        <w:tc>
          <w:tcPr>
            <w:tcW w:w="2727" w:type="dxa"/>
            <w:gridSpan w:val="2"/>
            <w:tcBorders>
              <w:top w:val="nil"/>
            </w:tcBorders>
            <w:vAlign w:val="center"/>
          </w:tcPr>
          <w:p w14:paraId="745CBCF1" w14:textId="77777777" w:rsidR="005C6FC0" w:rsidRPr="0091266D" w:rsidRDefault="005C6FC0" w:rsidP="005C6FC0">
            <w:r w:rsidRPr="0091266D">
              <w:t>Ročníkový projekt ŘJ</w:t>
            </w:r>
          </w:p>
        </w:tc>
        <w:tc>
          <w:tcPr>
            <w:tcW w:w="2484" w:type="dxa"/>
            <w:gridSpan w:val="3"/>
            <w:tcBorders>
              <w:top w:val="nil"/>
            </w:tcBorders>
            <w:vAlign w:val="center"/>
          </w:tcPr>
          <w:p w14:paraId="24C95C1E" w14:textId="77777777" w:rsidR="005C6FC0" w:rsidRPr="0091266D" w:rsidRDefault="005C6FC0" w:rsidP="005C6FC0">
            <w:r w:rsidRPr="0091266D">
              <w:t>NMgr Řízení jakosti</w:t>
            </w:r>
          </w:p>
        </w:tc>
        <w:tc>
          <w:tcPr>
            <w:tcW w:w="567" w:type="dxa"/>
            <w:gridSpan w:val="2"/>
            <w:tcBorders>
              <w:top w:val="nil"/>
            </w:tcBorders>
            <w:vAlign w:val="center"/>
          </w:tcPr>
          <w:p w14:paraId="5BDFBA65" w14:textId="77777777" w:rsidR="005C6FC0" w:rsidRPr="0091266D" w:rsidRDefault="005C6FC0" w:rsidP="0091266D">
            <w:pPr>
              <w:jc w:val="center"/>
            </w:pPr>
            <w:r w:rsidRPr="0091266D">
              <w:t>2/ZS</w:t>
            </w:r>
          </w:p>
        </w:tc>
        <w:tc>
          <w:tcPr>
            <w:tcW w:w="2109" w:type="dxa"/>
            <w:gridSpan w:val="5"/>
            <w:tcBorders>
              <w:top w:val="nil"/>
            </w:tcBorders>
            <w:vAlign w:val="center"/>
          </w:tcPr>
          <w:p w14:paraId="30FEAA2E" w14:textId="77777777" w:rsidR="005C6FC0" w:rsidRPr="0091266D" w:rsidRDefault="005C6FC0" w:rsidP="005C6FC0">
            <w:r w:rsidRPr="0091266D">
              <w:t>Garant </w:t>
            </w:r>
          </w:p>
        </w:tc>
        <w:tc>
          <w:tcPr>
            <w:tcW w:w="2069" w:type="dxa"/>
            <w:gridSpan w:val="3"/>
            <w:tcBorders>
              <w:top w:val="nil"/>
            </w:tcBorders>
            <w:vAlign w:val="center"/>
          </w:tcPr>
          <w:p w14:paraId="34D3795C" w14:textId="77777777" w:rsidR="005C6FC0" w:rsidRPr="008E4C75" w:rsidRDefault="005C6FC0" w:rsidP="005C6FC0">
            <w:pPr>
              <w:rPr>
                <w:highlight w:val="yellow"/>
              </w:rPr>
            </w:pPr>
          </w:p>
        </w:tc>
      </w:tr>
      <w:tr w:rsidR="005C6FC0" w:rsidRPr="00FA21A2" w14:paraId="17DDAD1E" w14:textId="77777777" w:rsidTr="0091266D">
        <w:trPr>
          <w:trHeight w:val="284"/>
        </w:trPr>
        <w:tc>
          <w:tcPr>
            <w:tcW w:w="2727" w:type="dxa"/>
            <w:gridSpan w:val="2"/>
            <w:tcBorders>
              <w:top w:val="nil"/>
            </w:tcBorders>
            <w:vAlign w:val="center"/>
          </w:tcPr>
          <w:p w14:paraId="4597DF14" w14:textId="77777777" w:rsidR="005C6FC0" w:rsidRPr="0091266D" w:rsidRDefault="005C6FC0" w:rsidP="005C6FC0">
            <w:r w:rsidRPr="0091266D">
              <w:t xml:space="preserve">Statistické metody řízení jakosti </w:t>
            </w:r>
          </w:p>
        </w:tc>
        <w:tc>
          <w:tcPr>
            <w:tcW w:w="2484" w:type="dxa"/>
            <w:gridSpan w:val="3"/>
            <w:tcBorders>
              <w:top w:val="nil"/>
            </w:tcBorders>
            <w:vAlign w:val="center"/>
          </w:tcPr>
          <w:p w14:paraId="6E55D2E3" w14:textId="77777777" w:rsidR="005C6FC0" w:rsidRPr="0091266D" w:rsidRDefault="005C6FC0" w:rsidP="005C6FC0">
            <w:r w:rsidRPr="0091266D">
              <w:t>NMgr Řízení jakosti</w:t>
            </w:r>
          </w:p>
        </w:tc>
        <w:tc>
          <w:tcPr>
            <w:tcW w:w="567" w:type="dxa"/>
            <w:gridSpan w:val="2"/>
            <w:tcBorders>
              <w:top w:val="nil"/>
            </w:tcBorders>
            <w:vAlign w:val="center"/>
          </w:tcPr>
          <w:p w14:paraId="6D883963" w14:textId="77777777" w:rsidR="005C6FC0" w:rsidRPr="0091266D" w:rsidRDefault="005C6FC0" w:rsidP="0091266D">
            <w:pPr>
              <w:jc w:val="center"/>
            </w:pPr>
            <w:r w:rsidRPr="0091266D">
              <w:t>1/ZS</w:t>
            </w:r>
          </w:p>
        </w:tc>
        <w:tc>
          <w:tcPr>
            <w:tcW w:w="2109" w:type="dxa"/>
            <w:gridSpan w:val="5"/>
            <w:tcBorders>
              <w:top w:val="nil"/>
            </w:tcBorders>
            <w:vAlign w:val="center"/>
          </w:tcPr>
          <w:p w14:paraId="1E0E6C99" w14:textId="77777777" w:rsidR="005C6FC0" w:rsidRPr="0091266D" w:rsidRDefault="005C6FC0" w:rsidP="005C6FC0">
            <w:r w:rsidRPr="0091266D">
              <w:t>Garant</w:t>
            </w:r>
          </w:p>
        </w:tc>
        <w:tc>
          <w:tcPr>
            <w:tcW w:w="2069" w:type="dxa"/>
            <w:gridSpan w:val="3"/>
            <w:tcBorders>
              <w:top w:val="nil"/>
            </w:tcBorders>
            <w:vAlign w:val="center"/>
          </w:tcPr>
          <w:p w14:paraId="2A68F722" w14:textId="77777777" w:rsidR="005C6FC0" w:rsidRPr="008E4C75" w:rsidRDefault="005C6FC0" w:rsidP="005C6FC0">
            <w:pPr>
              <w:rPr>
                <w:highlight w:val="yellow"/>
              </w:rPr>
            </w:pPr>
          </w:p>
        </w:tc>
      </w:tr>
      <w:tr w:rsidR="005C6FC0" w:rsidRPr="00FA21A2" w14:paraId="614E24B4" w14:textId="77777777" w:rsidTr="0091266D">
        <w:trPr>
          <w:trHeight w:val="284"/>
        </w:trPr>
        <w:tc>
          <w:tcPr>
            <w:tcW w:w="2727" w:type="dxa"/>
            <w:gridSpan w:val="2"/>
            <w:tcBorders>
              <w:top w:val="nil"/>
            </w:tcBorders>
            <w:vAlign w:val="center"/>
          </w:tcPr>
          <w:p w14:paraId="2E47229A" w14:textId="77777777" w:rsidR="005C6FC0" w:rsidRPr="008F32EC" w:rsidRDefault="005C6FC0" w:rsidP="005C6FC0">
            <w:r w:rsidRPr="008F32EC">
              <w:t>Technická měření</w:t>
            </w:r>
          </w:p>
        </w:tc>
        <w:tc>
          <w:tcPr>
            <w:tcW w:w="2484" w:type="dxa"/>
            <w:gridSpan w:val="3"/>
            <w:tcBorders>
              <w:top w:val="nil"/>
            </w:tcBorders>
            <w:vAlign w:val="center"/>
          </w:tcPr>
          <w:p w14:paraId="7A074B74" w14:textId="77777777" w:rsidR="005C6FC0" w:rsidRPr="008F32EC" w:rsidRDefault="005C6FC0" w:rsidP="005C6FC0">
            <w:r w:rsidRPr="008F32EC">
              <w:t>NMgr Řízení jakosti</w:t>
            </w:r>
          </w:p>
          <w:p w14:paraId="04E6955C" w14:textId="77777777" w:rsidR="005C6FC0" w:rsidRPr="008F32EC" w:rsidRDefault="005C6FC0" w:rsidP="005C6FC0">
            <w:r w:rsidRPr="008F32EC">
              <w:t>NMgr Výrobní inženýrství</w:t>
            </w:r>
          </w:p>
        </w:tc>
        <w:tc>
          <w:tcPr>
            <w:tcW w:w="567" w:type="dxa"/>
            <w:gridSpan w:val="2"/>
            <w:tcBorders>
              <w:top w:val="nil"/>
            </w:tcBorders>
            <w:vAlign w:val="center"/>
          </w:tcPr>
          <w:p w14:paraId="1CFC9369" w14:textId="77777777" w:rsidR="005C6FC0" w:rsidRPr="008F32EC" w:rsidRDefault="005C6FC0" w:rsidP="0091266D">
            <w:pPr>
              <w:jc w:val="center"/>
            </w:pPr>
            <w:r w:rsidRPr="008F32EC">
              <w:t>1/ZS</w:t>
            </w:r>
          </w:p>
        </w:tc>
        <w:tc>
          <w:tcPr>
            <w:tcW w:w="2109" w:type="dxa"/>
            <w:gridSpan w:val="5"/>
            <w:tcBorders>
              <w:top w:val="nil"/>
            </w:tcBorders>
            <w:vAlign w:val="center"/>
          </w:tcPr>
          <w:p w14:paraId="20AFE456" w14:textId="77777777" w:rsidR="005C6FC0" w:rsidRPr="008F32EC" w:rsidRDefault="005C6FC0" w:rsidP="005C6FC0">
            <w:r w:rsidRPr="008F32EC">
              <w:t>Garant, Přednášející, Cvičící </w:t>
            </w:r>
          </w:p>
        </w:tc>
        <w:tc>
          <w:tcPr>
            <w:tcW w:w="2069" w:type="dxa"/>
            <w:gridSpan w:val="3"/>
            <w:tcBorders>
              <w:top w:val="nil"/>
            </w:tcBorders>
            <w:vAlign w:val="center"/>
          </w:tcPr>
          <w:p w14:paraId="16D76BC5" w14:textId="77777777" w:rsidR="005C6FC0" w:rsidRPr="008E4C75" w:rsidRDefault="005C6FC0" w:rsidP="005C6FC0">
            <w:pPr>
              <w:rPr>
                <w:highlight w:val="yellow"/>
              </w:rPr>
            </w:pPr>
          </w:p>
        </w:tc>
      </w:tr>
      <w:tr w:rsidR="005C6FC0" w:rsidRPr="00FA21A2" w14:paraId="22662B80" w14:textId="77777777" w:rsidTr="0091266D">
        <w:trPr>
          <w:trHeight w:val="284"/>
        </w:trPr>
        <w:tc>
          <w:tcPr>
            <w:tcW w:w="2727" w:type="dxa"/>
            <w:gridSpan w:val="2"/>
            <w:tcBorders>
              <w:top w:val="nil"/>
            </w:tcBorders>
            <w:vAlign w:val="center"/>
          </w:tcPr>
          <w:p w14:paraId="0DE2F9D1" w14:textId="77777777" w:rsidR="005C6FC0" w:rsidRPr="008F32EC" w:rsidRDefault="005C6FC0" w:rsidP="005C6FC0">
            <w:r w:rsidRPr="008F32EC">
              <w:t>Technická měření a zpracování dat</w:t>
            </w:r>
          </w:p>
        </w:tc>
        <w:tc>
          <w:tcPr>
            <w:tcW w:w="2484" w:type="dxa"/>
            <w:gridSpan w:val="3"/>
            <w:tcBorders>
              <w:top w:val="nil"/>
            </w:tcBorders>
            <w:vAlign w:val="center"/>
          </w:tcPr>
          <w:p w14:paraId="57967408" w14:textId="77777777" w:rsidR="005C6FC0" w:rsidRPr="008F32EC" w:rsidRDefault="005C6FC0" w:rsidP="005C6FC0">
            <w:r w:rsidRPr="008F32EC">
              <w:t>NMgr Konstrukce nástrojů</w:t>
            </w:r>
          </w:p>
        </w:tc>
        <w:tc>
          <w:tcPr>
            <w:tcW w:w="567" w:type="dxa"/>
            <w:gridSpan w:val="2"/>
            <w:tcBorders>
              <w:top w:val="nil"/>
            </w:tcBorders>
            <w:vAlign w:val="center"/>
          </w:tcPr>
          <w:p w14:paraId="41EE3E15" w14:textId="77777777" w:rsidR="005C6FC0" w:rsidRPr="008F32EC" w:rsidRDefault="005C6FC0" w:rsidP="0091266D">
            <w:pPr>
              <w:jc w:val="center"/>
            </w:pPr>
            <w:r w:rsidRPr="008F32EC">
              <w:t>1/ZS</w:t>
            </w:r>
          </w:p>
        </w:tc>
        <w:tc>
          <w:tcPr>
            <w:tcW w:w="2109" w:type="dxa"/>
            <w:gridSpan w:val="5"/>
            <w:tcBorders>
              <w:top w:val="nil"/>
            </w:tcBorders>
            <w:vAlign w:val="center"/>
          </w:tcPr>
          <w:p w14:paraId="6BD08A09" w14:textId="77777777" w:rsidR="005C6FC0" w:rsidRPr="008F32EC" w:rsidRDefault="005C6FC0" w:rsidP="005C6FC0">
            <w:r w:rsidRPr="008F32EC">
              <w:t>Garant, Přednášející, Cvičící </w:t>
            </w:r>
          </w:p>
        </w:tc>
        <w:tc>
          <w:tcPr>
            <w:tcW w:w="2069" w:type="dxa"/>
            <w:gridSpan w:val="3"/>
            <w:tcBorders>
              <w:top w:val="nil"/>
            </w:tcBorders>
            <w:vAlign w:val="center"/>
          </w:tcPr>
          <w:p w14:paraId="3A4C7661" w14:textId="77777777" w:rsidR="005C6FC0" w:rsidRPr="008E4C75" w:rsidRDefault="005C6FC0" w:rsidP="005C6FC0">
            <w:pPr>
              <w:rPr>
                <w:highlight w:val="yellow"/>
              </w:rPr>
            </w:pPr>
          </w:p>
        </w:tc>
      </w:tr>
      <w:tr w:rsidR="008F32EC" w:rsidRPr="00FA21A2" w14:paraId="0E392646" w14:textId="77777777" w:rsidTr="0091266D">
        <w:trPr>
          <w:trHeight w:val="284"/>
        </w:trPr>
        <w:tc>
          <w:tcPr>
            <w:tcW w:w="2727" w:type="dxa"/>
            <w:gridSpan w:val="2"/>
            <w:tcBorders>
              <w:top w:val="nil"/>
            </w:tcBorders>
            <w:vAlign w:val="center"/>
          </w:tcPr>
          <w:p w14:paraId="3EE671B7" w14:textId="2B33F18A" w:rsidR="008F32EC" w:rsidRPr="008F32EC" w:rsidRDefault="008F32EC" w:rsidP="005C6FC0">
            <w:r w:rsidRPr="008F32EC">
              <w:t>Technická příprava výroby</w:t>
            </w:r>
          </w:p>
        </w:tc>
        <w:tc>
          <w:tcPr>
            <w:tcW w:w="2484" w:type="dxa"/>
            <w:gridSpan w:val="3"/>
            <w:tcBorders>
              <w:top w:val="nil"/>
            </w:tcBorders>
            <w:vAlign w:val="center"/>
          </w:tcPr>
          <w:p w14:paraId="29A5598A" w14:textId="1DEF2A21" w:rsidR="008F32EC" w:rsidRPr="008F32EC" w:rsidRDefault="008F32EC" w:rsidP="005C6FC0">
            <w:r>
              <w:t xml:space="preserve">Bc </w:t>
            </w:r>
            <w:r w:rsidRPr="008F32EC">
              <w:t>Průmyslové inženýrství</w:t>
            </w:r>
          </w:p>
        </w:tc>
        <w:tc>
          <w:tcPr>
            <w:tcW w:w="567" w:type="dxa"/>
            <w:gridSpan w:val="2"/>
            <w:tcBorders>
              <w:top w:val="nil"/>
            </w:tcBorders>
            <w:vAlign w:val="center"/>
          </w:tcPr>
          <w:p w14:paraId="4768D7BA" w14:textId="47C9AABE" w:rsidR="008F32EC" w:rsidRPr="008F32EC" w:rsidRDefault="008F32EC" w:rsidP="0091266D">
            <w:pPr>
              <w:jc w:val="center"/>
            </w:pPr>
            <w:r>
              <w:t>2/ZS</w:t>
            </w:r>
          </w:p>
        </w:tc>
        <w:tc>
          <w:tcPr>
            <w:tcW w:w="2109" w:type="dxa"/>
            <w:gridSpan w:val="5"/>
            <w:tcBorders>
              <w:top w:val="nil"/>
            </w:tcBorders>
            <w:vAlign w:val="center"/>
          </w:tcPr>
          <w:p w14:paraId="1C28D72F" w14:textId="6489A773" w:rsidR="008F32EC" w:rsidRPr="008F32EC" w:rsidRDefault="008F32EC" w:rsidP="005C6FC0">
            <w:r w:rsidRPr="008F32EC">
              <w:t>Garant, Přednášející </w:t>
            </w:r>
          </w:p>
        </w:tc>
        <w:tc>
          <w:tcPr>
            <w:tcW w:w="2069" w:type="dxa"/>
            <w:gridSpan w:val="3"/>
            <w:tcBorders>
              <w:top w:val="nil"/>
            </w:tcBorders>
            <w:vAlign w:val="center"/>
          </w:tcPr>
          <w:p w14:paraId="65D3ED08" w14:textId="77777777" w:rsidR="008F32EC" w:rsidRPr="008E4C75" w:rsidRDefault="008F32EC" w:rsidP="005C6FC0">
            <w:pPr>
              <w:rPr>
                <w:highlight w:val="yellow"/>
              </w:rPr>
            </w:pPr>
          </w:p>
        </w:tc>
      </w:tr>
      <w:tr w:rsidR="005C6FC0" w:rsidRPr="00FA21A2" w14:paraId="64BB76DD" w14:textId="77777777" w:rsidTr="0091266D">
        <w:trPr>
          <w:trHeight w:val="284"/>
        </w:trPr>
        <w:tc>
          <w:tcPr>
            <w:tcW w:w="2727" w:type="dxa"/>
            <w:gridSpan w:val="2"/>
            <w:tcBorders>
              <w:top w:val="nil"/>
            </w:tcBorders>
            <w:vAlign w:val="center"/>
          </w:tcPr>
          <w:p w14:paraId="449F932F" w14:textId="77777777" w:rsidR="005C6FC0" w:rsidRPr="008F32EC" w:rsidRDefault="005C6FC0" w:rsidP="005C6FC0">
            <w:r w:rsidRPr="008F32EC">
              <w:t>Základy robotiky</w:t>
            </w:r>
          </w:p>
        </w:tc>
        <w:tc>
          <w:tcPr>
            <w:tcW w:w="2484" w:type="dxa"/>
            <w:gridSpan w:val="3"/>
            <w:tcBorders>
              <w:top w:val="nil"/>
            </w:tcBorders>
            <w:vAlign w:val="center"/>
          </w:tcPr>
          <w:p w14:paraId="38DE4911" w14:textId="77777777" w:rsidR="005C6FC0" w:rsidRPr="008F32EC" w:rsidRDefault="005C6FC0" w:rsidP="005C6FC0">
            <w:r w:rsidRPr="008F32EC">
              <w:t>NMgr Výrobní inženýrství</w:t>
            </w:r>
          </w:p>
        </w:tc>
        <w:tc>
          <w:tcPr>
            <w:tcW w:w="567" w:type="dxa"/>
            <w:gridSpan w:val="2"/>
            <w:tcBorders>
              <w:top w:val="nil"/>
            </w:tcBorders>
            <w:vAlign w:val="center"/>
          </w:tcPr>
          <w:p w14:paraId="42A5E698" w14:textId="77777777" w:rsidR="005C6FC0" w:rsidRPr="008F32EC" w:rsidRDefault="005C6FC0" w:rsidP="0091266D">
            <w:pPr>
              <w:jc w:val="center"/>
            </w:pPr>
            <w:r w:rsidRPr="008F32EC">
              <w:t>1/LS</w:t>
            </w:r>
          </w:p>
        </w:tc>
        <w:tc>
          <w:tcPr>
            <w:tcW w:w="2109" w:type="dxa"/>
            <w:gridSpan w:val="5"/>
            <w:tcBorders>
              <w:top w:val="nil"/>
            </w:tcBorders>
            <w:vAlign w:val="center"/>
          </w:tcPr>
          <w:p w14:paraId="718C31C1" w14:textId="193E0E69" w:rsidR="005C6FC0" w:rsidRPr="008F32EC" w:rsidRDefault="005C6FC0" w:rsidP="005C6FC0">
            <w:r w:rsidRPr="008F32EC">
              <w:t>Garant</w:t>
            </w:r>
            <w:r w:rsidR="008F32EC" w:rsidRPr="008F32EC">
              <w:t>, Přednášející</w:t>
            </w:r>
          </w:p>
        </w:tc>
        <w:tc>
          <w:tcPr>
            <w:tcW w:w="2069" w:type="dxa"/>
            <w:gridSpan w:val="3"/>
            <w:tcBorders>
              <w:top w:val="nil"/>
            </w:tcBorders>
            <w:vAlign w:val="center"/>
          </w:tcPr>
          <w:p w14:paraId="2A5D9F78" w14:textId="77777777" w:rsidR="005C6FC0" w:rsidRPr="008E4C75" w:rsidRDefault="005C6FC0" w:rsidP="005C6FC0">
            <w:pPr>
              <w:rPr>
                <w:highlight w:val="yellow"/>
              </w:rPr>
            </w:pPr>
          </w:p>
        </w:tc>
      </w:tr>
      <w:tr w:rsidR="005C6FC0" w14:paraId="5740E002" w14:textId="77777777" w:rsidTr="005C6FC0">
        <w:tc>
          <w:tcPr>
            <w:tcW w:w="9956" w:type="dxa"/>
            <w:gridSpan w:val="15"/>
            <w:shd w:val="clear" w:color="auto" w:fill="F7CAAC"/>
          </w:tcPr>
          <w:p w14:paraId="06CBE5F0" w14:textId="77777777" w:rsidR="005C6FC0" w:rsidRDefault="005C6FC0" w:rsidP="005C6FC0">
            <w:r>
              <w:rPr>
                <w:b/>
              </w:rPr>
              <w:t xml:space="preserve">Údaje o vzdělání na VŠ </w:t>
            </w:r>
          </w:p>
        </w:tc>
      </w:tr>
      <w:tr w:rsidR="005C6FC0" w14:paraId="7A7681C1" w14:textId="77777777" w:rsidTr="005C6FC0">
        <w:trPr>
          <w:trHeight w:val="641"/>
        </w:trPr>
        <w:tc>
          <w:tcPr>
            <w:tcW w:w="9956" w:type="dxa"/>
            <w:gridSpan w:val="15"/>
          </w:tcPr>
          <w:p w14:paraId="6EDE92ED" w14:textId="77777777" w:rsidR="005C6FC0" w:rsidRPr="00F10F33" w:rsidRDefault="005C6FC0" w:rsidP="005C6FC0">
            <w:pPr>
              <w:pStyle w:val="TableParagraph"/>
              <w:spacing w:before="120" w:after="60" w:line="240" w:lineRule="auto"/>
              <w:ind w:left="0"/>
              <w:rPr>
                <w:sz w:val="20"/>
                <w:szCs w:val="20"/>
              </w:rPr>
            </w:pPr>
            <w:r w:rsidRPr="00F10F33">
              <w:rPr>
                <w:sz w:val="20"/>
                <w:szCs w:val="20"/>
              </w:rPr>
              <w:t xml:space="preserve">2017: UPa Pardubice, FChT, postgraduální 4 semestrové licenční studium (Postgradual License Study), obor Analytická chemie, specializace Statistické zpracování dat </w:t>
            </w:r>
          </w:p>
          <w:p w14:paraId="6BB78502" w14:textId="77777777" w:rsidR="005C6FC0" w:rsidRDefault="005C6FC0" w:rsidP="005C6FC0">
            <w:pPr>
              <w:pStyle w:val="TableParagraph"/>
              <w:spacing w:before="60" w:after="120" w:line="240" w:lineRule="auto"/>
              <w:ind w:left="0"/>
              <w:rPr>
                <w:b/>
              </w:rPr>
            </w:pPr>
            <w:r w:rsidRPr="00F10F33">
              <w:rPr>
                <w:sz w:val="20"/>
                <w:szCs w:val="20"/>
              </w:rPr>
              <w:t>1995: VUT Brno, FS, obor Strojírenská technologie, Dr.</w:t>
            </w:r>
          </w:p>
        </w:tc>
      </w:tr>
      <w:tr w:rsidR="005C6FC0" w14:paraId="12B89BCD" w14:textId="77777777" w:rsidTr="005C6FC0">
        <w:tc>
          <w:tcPr>
            <w:tcW w:w="9956" w:type="dxa"/>
            <w:gridSpan w:val="15"/>
            <w:shd w:val="clear" w:color="auto" w:fill="F7CAAC"/>
          </w:tcPr>
          <w:p w14:paraId="2F5CB5D6" w14:textId="67FB33A7" w:rsidR="005C6FC0" w:rsidRDefault="00895794" w:rsidP="005C6FC0">
            <w:pPr>
              <w:rPr>
                <w:b/>
              </w:rPr>
            </w:pPr>
            <w:r>
              <w:rPr>
                <w:b/>
              </w:rPr>
              <w:t>Ú</w:t>
            </w:r>
            <w:r w:rsidR="005C6FC0">
              <w:rPr>
                <w:b/>
              </w:rPr>
              <w:t>daje o odborném působení od absolvování VŠ</w:t>
            </w:r>
          </w:p>
        </w:tc>
      </w:tr>
      <w:tr w:rsidR="005C6FC0" w:rsidRPr="009B6AE3" w14:paraId="52A5D517" w14:textId="77777777" w:rsidTr="005C6FC0">
        <w:trPr>
          <w:trHeight w:val="637"/>
        </w:trPr>
        <w:tc>
          <w:tcPr>
            <w:tcW w:w="9956" w:type="dxa"/>
            <w:gridSpan w:val="15"/>
          </w:tcPr>
          <w:p w14:paraId="4F3DBEC5" w14:textId="77777777" w:rsidR="005C6FC0" w:rsidRPr="00DF72C7" w:rsidRDefault="005C6FC0" w:rsidP="005C6FC0">
            <w:pPr>
              <w:pStyle w:val="TableParagraph"/>
              <w:spacing w:before="120" w:after="60" w:line="240" w:lineRule="auto"/>
              <w:ind w:left="0"/>
              <w:rPr>
                <w:sz w:val="20"/>
                <w:szCs w:val="20"/>
              </w:rPr>
            </w:pPr>
            <w:r w:rsidRPr="00DF72C7">
              <w:rPr>
                <w:sz w:val="20"/>
                <w:szCs w:val="20"/>
              </w:rPr>
              <w:t>2009 – dosud: UTB Zlín, FT, Ústav výrobního inženýrství, docent, od r. 2019 profesor (pp.)</w:t>
            </w:r>
          </w:p>
          <w:p w14:paraId="1D7FB931" w14:textId="77777777" w:rsidR="005C6FC0" w:rsidRDefault="005C6FC0" w:rsidP="005C6FC0">
            <w:pPr>
              <w:pStyle w:val="TableParagraph"/>
              <w:spacing w:before="60" w:after="120" w:line="240" w:lineRule="auto"/>
              <w:ind w:left="0"/>
              <w:rPr>
                <w:sz w:val="20"/>
                <w:szCs w:val="20"/>
              </w:rPr>
            </w:pPr>
            <w:r w:rsidRPr="00DF72C7">
              <w:rPr>
                <w:sz w:val="20"/>
                <w:szCs w:val="20"/>
              </w:rPr>
              <w:t>2004 – 2009: VUT Brno, FSI, Ústav metrologie a zkušebnictví, docent (pp.)</w:t>
            </w:r>
          </w:p>
          <w:p w14:paraId="2294E0DD" w14:textId="77777777" w:rsidR="00725852" w:rsidRPr="00266856" w:rsidRDefault="00725852" w:rsidP="00C0689A">
            <w:pPr>
              <w:pStyle w:val="TableParagraph"/>
              <w:spacing w:before="240" w:after="60" w:line="240" w:lineRule="auto"/>
              <w:ind w:left="0"/>
              <w:rPr>
                <w:sz w:val="20"/>
                <w:szCs w:val="20"/>
              </w:rPr>
            </w:pPr>
            <w:r w:rsidRPr="00266856">
              <w:rPr>
                <w:sz w:val="20"/>
                <w:szCs w:val="20"/>
              </w:rPr>
              <w:t>Rozšiřující studium ve vazbě na vyučované předměty:</w:t>
            </w:r>
          </w:p>
          <w:p w14:paraId="0ECC675B" w14:textId="04487ED6" w:rsidR="00725852" w:rsidRPr="00DF72C7" w:rsidRDefault="00725852" w:rsidP="00C0689A">
            <w:pPr>
              <w:pStyle w:val="TableParagraph"/>
              <w:spacing w:before="60" w:after="120" w:line="240" w:lineRule="auto"/>
              <w:ind w:left="0"/>
              <w:rPr>
                <w:sz w:val="20"/>
                <w:szCs w:val="20"/>
              </w:rPr>
            </w:pPr>
            <w:r w:rsidRPr="00266856">
              <w:rPr>
                <w:sz w:val="20"/>
                <w:szCs w:val="20"/>
              </w:rPr>
              <w:t>09 – 12/2024: DataBon s.r.o. – Datová akademie, odborný kurz „Základy programování v Python (nejen) pro vědce“</w:t>
            </w:r>
          </w:p>
        </w:tc>
      </w:tr>
      <w:tr w:rsidR="005C6FC0" w14:paraId="19DC9BE8" w14:textId="77777777" w:rsidTr="005C6FC0">
        <w:trPr>
          <w:trHeight w:val="250"/>
        </w:trPr>
        <w:tc>
          <w:tcPr>
            <w:tcW w:w="9956" w:type="dxa"/>
            <w:gridSpan w:val="15"/>
            <w:shd w:val="clear" w:color="auto" w:fill="F7CAAC"/>
          </w:tcPr>
          <w:p w14:paraId="3EECB4B0" w14:textId="2F2F65DE" w:rsidR="005C6FC0" w:rsidRDefault="00895794" w:rsidP="005C6FC0">
            <w:r>
              <w:rPr>
                <w:b/>
              </w:rPr>
              <w:t>Z</w:t>
            </w:r>
            <w:r w:rsidR="005C6FC0">
              <w:rPr>
                <w:b/>
              </w:rPr>
              <w:t>kušenosti s vedením kvalifikačních a rigorózních prací</w:t>
            </w:r>
          </w:p>
        </w:tc>
      </w:tr>
      <w:tr w:rsidR="005C6FC0" w14:paraId="5A2101DA" w14:textId="77777777" w:rsidTr="005C6FC0">
        <w:trPr>
          <w:trHeight w:val="240"/>
        </w:trPr>
        <w:tc>
          <w:tcPr>
            <w:tcW w:w="9956" w:type="dxa"/>
            <w:gridSpan w:val="15"/>
          </w:tcPr>
          <w:p w14:paraId="3F55D033" w14:textId="6D434578" w:rsidR="005C6FC0" w:rsidRDefault="005C6FC0" w:rsidP="005C6FC0">
            <w:pPr>
              <w:spacing w:before="120" w:after="120"/>
            </w:pPr>
            <w:r>
              <w:t xml:space="preserve">Počet obhájených prací, které vyučující vedl v období </w:t>
            </w:r>
            <w:r w:rsidRPr="00713913">
              <w:t xml:space="preserve">2015 – 2024: </w:t>
            </w:r>
            <w:r w:rsidR="003E5043" w:rsidRPr="00042A5C">
              <w:rPr>
                <w:b/>
              </w:rPr>
              <w:t>3</w:t>
            </w:r>
            <w:r w:rsidRPr="00042A5C">
              <w:rPr>
                <w:b/>
              </w:rPr>
              <w:t xml:space="preserve"> </w:t>
            </w:r>
            <w:r w:rsidRPr="00042A5C">
              <w:t xml:space="preserve">BP, </w:t>
            </w:r>
            <w:r w:rsidRPr="00042A5C">
              <w:rPr>
                <w:b/>
              </w:rPr>
              <w:t>4</w:t>
            </w:r>
            <w:r w:rsidR="003E5043" w:rsidRPr="00042A5C">
              <w:rPr>
                <w:b/>
              </w:rPr>
              <w:t>7</w:t>
            </w:r>
            <w:r w:rsidRPr="00042A5C">
              <w:rPr>
                <w:b/>
              </w:rPr>
              <w:t xml:space="preserve"> </w:t>
            </w:r>
            <w:r w:rsidRPr="00042A5C">
              <w:t xml:space="preserve">DP, </w:t>
            </w:r>
            <w:r w:rsidR="00042A5C" w:rsidRPr="00042A5C">
              <w:rPr>
                <w:b/>
                <w:bCs/>
              </w:rPr>
              <w:t>5</w:t>
            </w:r>
            <w:r w:rsidRPr="00042A5C">
              <w:t xml:space="preserve"> DisP.</w:t>
            </w:r>
            <w:r>
              <w:t xml:space="preserve"> </w:t>
            </w:r>
          </w:p>
        </w:tc>
      </w:tr>
      <w:tr w:rsidR="005C6FC0" w14:paraId="7BB1A4A6" w14:textId="77777777" w:rsidTr="005C6FC0">
        <w:trPr>
          <w:cantSplit/>
        </w:trPr>
        <w:tc>
          <w:tcPr>
            <w:tcW w:w="3347" w:type="dxa"/>
            <w:gridSpan w:val="3"/>
            <w:tcBorders>
              <w:top w:val="single" w:sz="12" w:space="0" w:color="auto"/>
            </w:tcBorders>
            <w:shd w:val="clear" w:color="auto" w:fill="F7CAAC"/>
          </w:tcPr>
          <w:p w14:paraId="3F50F36B" w14:textId="77777777" w:rsidR="005C6FC0" w:rsidRDefault="005C6FC0" w:rsidP="005C6FC0">
            <w:r>
              <w:rPr>
                <w:b/>
              </w:rPr>
              <w:t xml:space="preserve">Obor habilitačního řízení </w:t>
            </w:r>
          </w:p>
        </w:tc>
        <w:tc>
          <w:tcPr>
            <w:tcW w:w="2245" w:type="dxa"/>
            <w:gridSpan w:val="3"/>
            <w:tcBorders>
              <w:top w:val="single" w:sz="12" w:space="0" w:color="auto"/>
            </w:tcBorders>
            <w:shd w:val="clear" w:color="auto" w:fill="F7CAAC"/>
          </w:tcPr>
          <w:p w14:paraId="1F9726F1" w14:textId="77777777" w:rsidR="005C6FC0" w:rsidRDefault="005C6FC0" w:rsidP="005C6FC0">
            <w:r>
              <w:rPr>
                <w:b/>
              </w:rPr>
              <w:t>Rok udělení hodnosti</w:t>
            </w:r>
          </w:p>
        </w:tc>
        <w:tc>
          <w:tcPr>
            <w:tcW w:w="2248" w:type="dxa"/>
            <w:gridSpan w:val="5"/>
            <w:tcBorders>
              <w:top w:val="single" w:sz="12" w:space="0" w:color="auto"/>
              <w:right w:val="single" w:sz="12" w:space="0" w:color="auto"/>
            </w:tcBorders>
            <w:shd w:val="clear" w:color="auto" w:fill="F7CAAC"/>
          </w:tcPr>
          <w:p w14:paraId="04BDA194" w14:textId="77777777" w:rsidR="005C6FC0" w:rsidRDefault="005C6FC0" w:rsidP="005C6FC0">
            <w:r>
              <w:rPr>
                <w:b/>
              </w:rPr>
              <w:t>Řízení konáno na VŠ</w:t>
            </w:r>
          </w:p>
        </w:tc>
        <w:tc>
          <w:tcPr>
            <w:tcW w:w="2116" w:type="dxa"/>
            <w:gridSpan w:val="4"/>
            <w:tcBorders>
              <w:top w:val="single" w:sz="12" w:space="0" w:color="auto"/>
              <w:left w:val="single" w:sz="12" w:space="0" w:color="auto"/>
            </w:tcBorders>
            <w:shd w:val="clear" w:color="auto" w:fill="F7CAAC"/>
          </w:tcPr>
          <w:p w14:paraId="79EC5CD1" w14:textId="7CC1353D" w:rsidR="005C6FC0" w:rsidRDefault="00895794" w:rsidP="005C6FC0">
            <w:pPr>
              <w:rPr>
                <w:b/>
              </w:rPr>
            </w:pPr>
            <w:r>
              <w:rPr>
                <w:b/>
              </w:rPr>
              <w:t>O</w:t>
            </w:r>
            <w:r w:rsidR="005C6FC0">
              <w:rPr>
                <w:b/>
              </w:rPr>
              <w:t>hlasy publikací</w:t>
            </w:r>
          </w:p>
        </w:tc>
      </w:tr>
      <w:tr w:rsidR="005C6FC0" w14:paraId="33A0B836" w14:textId="77777777" w:rsidTr="005C6FC0">
        <w:trPr>
          <w:cantSplit/>
        </w:trPr>
        <w:tc>
          <w:tcPr>
            <w:tcW w:w="3347" w:type="dxa"/>
            <w:gridSpan w:val="3"/>
          </w:tcPr>
          <w:p w14:paraId="690675B4" w14:textId="77777777" w:rsidR="005C6FC0" w:rsidRDefault="005C6FC0" w:rsidP="005C6FC0">
            <w:pPr>
              <w:spacing w:before="60" w:after="60"/>
            </w:pPr>
            <w:r>
              <w:t>Strojírenská technologie</w:t>
            </w:r>
          </w:p>
        </w:tc>
        <w:tc>
          <w:tcPr>
            <w:tcW w:w="2245" w:type="dxa"/>
            <w:gridSpan w:val="3"/>
          </w:tcPr>
          <w:p w14:paraId="37DE6EE8" w14:textId="77777777" w:rsidR="005C6FC0" w:rsidRDefault="005C6FC0" w:rsidP="005C6FC0">
            <w:pPr>
              <w:spacing w:before="60" w:after="60"/>
            </w:pPr>
            <w:r>
              <w:t>2005</w:t>
            </w:r>
          </w:p>
        </w:tc>
        <w:tc>
          <w:tcPr>
            <w:tcW w:w="2248" w:type="dxa"/>
            <w:gridSpan w:val="5"/>
            <w:tcBorders>
              <w:right w:val="single" w:sz="12" w:space="0" w:color="auto"/>
            </w:tcBorders>
          </w:tcPr>
          <w:p w14:paraId="6B517F10" w14:textId="77777777" w:rsidR="005C6FC0" w:rsidRDefault="005C6FC0" w:rsidP="005C6FC0">
            <w:pPr>
              <w:spacing w:before="60" w:after="60"/>
            </w:pPr>
            <w:r>
              <w:t>VUT Brno</w:t>
            </w:r>
          </w:p>
        </w:tc>
        <w:tc>
          <w:tcPr>
            <w:tcW w:w="698" w:type="dxa"/>
            <w:gridSpan w:val="2"/>
            <w:tcBorders>
              <w:left w:val="single" w:sz="12" w:space="0" w:color="auto"/>
            </w:tcBorders>
            <w:shd w:val="clear" w:color="auto" w:fill="F7CAAC"/>
          </w:tcPr>
          <w:p w14:paraId="30847F47" w14:textId="77777777" w:rsidR="005C6FC0" w:rsidRPr="00F20AEF" w:rsidRDefault="005C6FC0" w:rsidP="005C6FC0">
            <w:pPr>
              <w:spacing w:before="60" w:after="60"/>
              <w:jc w:val="center"/>
            </w:pPr>
            <w:r w:rsidRPr="00F20AEF">
              <w:rPr>
                <w:b/>
              </w:rPr>
              <w:t>WoS</w:t>
            </w:r>
          </w:p>
        </w:tc>
        <w:tc>
          <w:tcPr>
            <w:tcW w:w="709" w:type="dxa"/>
            <w:shd w:val="clear" w:color="auto" w:fill="F7CAAC"/>
          </w:tcPr>
          <w:p w14:paraId="66138103" w14:textId="77777777" w:rsidR="005C6FC0" w:rsidRPr="00F20AEF" w:rsidRDefault="005C6FC0" w:rsidP="005C6FC0">
            <w:pPr>
              <w:spacing w:before="60" w:after="60"/>
              <w:jc w:val="center"/>
              <w:rPr>
                <w:sz w:val="18"/>
              </w:rPr>
            </w:pPr>
            <w:r w:rsidRPr="00F20AEF">
              <w:rPr>
                <w:b/>
                <w:sz w:val="18"/>
              </w:rPr>
              <w:t>Scopus</w:t>
            </w:r>
          </w:p>
        </w:tc>
        <w:tc>
          <w:tcPr>
            <w:tcW w:w="709" w:type="dxa"/>
            <w:shd w:val="clear" w:color="auto" w:fill="F7CAAC"/>
          </w:tcPr>
          <w:p w14:paraId="15492F1A" w14:textId="77777777" w:rsidR="005C6FC0" w:rsidRDefault="005C6FC0" w:rsidP="005C6FC0">
            <w:pPr>
              <w:spacing w:before="60" w:after="60"/>
              <w:jc w:val="center"/>
            </w:pPr>
            <w:r>
              <w:rPr>
                <w:b/>
                <w:sz w:val="18"/>
              </w:rPr>
              <w:t>ostatní</w:t>
            </w:r>
          </w:p>
        </w:tc>
      </w:tr>
      <w:tr w:rsidR="005C6FC0" w:rsidRPr="00384D7F" w14:paraId="0336E328" w14:textId="77777777" w:rsidTr="005C6FC0">
        <w:trPr>
          <w:cantSplit/>
          <w:trHeight w:val="70"/>
        </w:trPr>
        <w:tc>
          <w:tcPr>
            <w:tcW w:w="3347" w:type="dxa"/>
            <w:gridSpan w:val="3"/>
            <w:shd w:val="clear" w:color="auto" w:fill="F7CAAC"/>
          </w:tcPr>
          <w:p w14:paraId="37C7B933" w14:textId="77777777" w:rsidR="005C6FC0" w:rsidRDefault="005C6FC0" w:rsidP="005C6FC0">
            <w:r>
              <w:rPr>
                <w:b/>
              </w:rPr>
              <w:t>Obor jmenovacího řízení</w:t>
            </w:r>
          </w:p>
        </w:tc>
        <w:tc>
          <w:tcPr>
            <w:tcW w:w="2245" w:type="dxa"/>
            <w:gridSpan w:val="3"/>
            <w:shd w:val="clear" w:color="auto" w:fill="F7CAAC"/>
          </w:tcPr>
          <w:p w14:paraId="04189B3E" w14:textId="77777777" w:rsidR="005C6FC0" w:rsidRDefault="005C6FC0" w:rsidP="005C6FC0">
            <w:r>
              <w:rPr>
                <w:b/>
              </w:rPr>
              <w:t>Rok udělení hodnosti</w:t>
            </w:r>
          </w:p>
        </w:tc>
        <w:tc>
          <w:tcPr>
            <w:tcW w:w="2248" w:type="dxa"/>
            <w:gridSpan w:val="5"/>
            <w:tcBorders>
              <w:right w:val="single" w:sz="12" w:space="0" w:color="auto"/>
            </w:tcBorders>
            <w:shd w:val="clear" w:color="auto" w:fill="F7CAAC"/>
          </w:tcPr>
          <w:p w14:paraId="3F085877" w14:textId="77777777" w:rsidR="005C6FC0" w:rsidRDefault="005C6FC0" w:rsidP="005C6FC0">
            <w:r>
              <w:rPr>
                <w:b/>
              </w:rPr>
              <w:t>Řízení konáno na VŠ</w:t>
            </w:r>
          </w:p>
        </w:tc>
        <w:tc>
          <w:tcPr>
            <w:tcW w:w="698" w:type="dxa"/>
            <w:gridSpan w:val="2"/>
            <w:tcBorders>
              <w:left w:val="single" w:sz="12" w:space="0" w:color="auto"/>
            </w:tcBorders>
          </w:tcPr>
          <w:p w14:paraId="3E3696E3" w14:textId="7271B501" w:rsidR="005C6FC0" w:rsidRPr="00042A5C" w:rsidRDefault="005C6FC0" w:rsidP="005C6FC0">
            <w:pPr>
              <w:jc w:val="center"/>
              <w:rPr>
                <w:b/>
              </w:rPr>
            </w:pPr>
            <w:r w:rsidRPr="00042A5C">
              <w:rPr>
                <w:b/>
              </w:rPr>
              <w:t>1</w:t>
            </w:r>
            <w:r w:rsidR="00982516" w:rsidRPr="00042A5C">
              <w:rPr>
                <w:b/>
              </w:rPr>
              <w:t>41</w:t>
            </w:r>
          </w:p>
        </w:tc>
        <w:tc>
          <w:tcPr>
            <w:tcW w:w="709" w:type="dxa"/>
          </w:tcPr>
          <w:p w14:paraId="4F474B25" w14:textId="58770F7E" w:rsidR="005C6FC0" w:rsidRPr="00042A5C" w:rsidRDefault="005C6FC0" w:rsidP="005C6FC0">
            <w:pPr>
              <w:jc w:val="center"/>
              <w:rPr>
                <w:b/>
              </w:rPr>
            </w:pPr>
            <w:r w:rsidRPr="00042A5C">
              <w:rPr>
                <w:b/>
              </w:rPr>
              <w:t>4</w:t>
            </w:r>
            <w:r w:rsidR="00982516" w:rsidRPr="00042A5C">
              <w:rPr>
                <w:b/>
              </w:rPr>
              <w:t>17</w:t>
            </w:r>
          </w:p>
        </w:tc>
        <w:tc>
          <w:tcPr>
            <w:tcW w:w="709" w:type="dxa"/>
          </w:tcPr>
          <w:p w14:paraId="7D1AAB9F" w14:textId="77777777" w:rsidR="005C6FC0" w:rsidRPr="00042A5C" w:rsidRDefault="005C6FC0" w:rsidP="005C6FC0">
            <w:pPr>
              <w:jc w:val="center"/>
              <w:rPr>
                <w:b/>
                <w:sz w:val="18"/>
                <w:szCs w:val="18"/>
              </w:rPr>
            </w:pPr>
            <w:r w:rsidRPr="00042A5C">
              <w:rPr>
                <w:b/>
                <w:sz w:val="18"/>
                <w:szCs w:val="18"/>
              </w:rPr>
              <w:t>neevid.</w:t>
            </w:r>
          </w:p>
        </w:tc>
      </w:tr>
      <w:tr w:rsidR="005C6FC0" w:rsidRPr="00384D7F" w14:paraId="35A2904E" w14:textId="77777777" w:rsidTr="005C6FC0">
        <w:trPr>
          <w:trHeight w:val="205"/>
        </w:trPr>
        <w:tc>
          <w:tcPr>
            <w:tcW w:w="3347" w:type="dxa"/>
            <w:gridSpan w:val="3"/>
            <w:vAlign w:val="center"/>
          </w:tcPr>
          <w:p w14:paraId="6BB53AB0" w14:textId="77777777" w:rsidR="005C6FC0" w:rsidRDefault="005C6FC0" w:rsidP="005C6FC0">
            <w:r>
              <w:t>Nástroje a procesy</w:t>
            </w:r>
          </w:p>
        </w:tc>
        <w:tc>
          <w:tcPr>
            <w:tcW w:w="2245" w:type="dxa"/>
            <w:gridSpan w:val="3"/>
            <w:vAlign w:val="center"/>
          </w:tcPr>
          <w:p w14:paraId="229964E2" w14:textId="77777777" w:rsidR="005C6FC0" w:rsidRDefault="005C6FC0" w:rsidP="005C6FC0">
            <w:r>
              <w:t>2019</w:t>
            </w:r>
          </w:p>
        </w:tc>
        <w:tc>
          <w:tcPr>
            <w:tcW w:w="2248" w:type="dxa"/>
            <w:gridSpan w:val="5"/>
            <w:tcBorders>
              <w:right w:val="single" w:sz="12" w:space="0" w:color="auto"/>
            </w:tcBorders>
            <w:vAlign w:val="center"/>
          </w:tcPr>
          <w:p w14:paraId="71BFEEB7" w14:textId="77777777" w:rsidR="005C6FC0" w:rsidRDefault="005C6FC0" w:rsidP="005C6FC0">
            <w:r>
              <w:t>UTB Zlín</w:t>
            </w:r>
          </w:p>
        </w:tc>
        <w:tc>
          <w:tcPr>
            <w:tcW w:w="1407" w:type="dxa"/>
            <w:gridSpan w:val="3"/>
            <w:tcBorders>
              <w:left w:val="single" w:sz="12" w:space="0" w:color="auto"/>
            </w:tcBorders>
            <w:shd w:val="clear" w:color="auto" w:fill="FBD4B4"/>
            <w:vAlign w:val="center"/>
          </w:tcPr>
          <w:p w14:paraId="6B35E0A8" w14:textId="77777777" w:rsidR="005C6FC0" w:rsidRPr="00042A5C" w:rsidRDefault="005C6FC0" w:rsidP="005C6FC0">
            <w:pPr>
              <w:rPr>
                <w:b/>
                <w:sz w:val="18"/>
              </w:rPr>
            </w:pPr>
            <w:r w:rsidRPr="00042A5C">
              <w:rPr>
                <w:b/>
                <w:sz w:val="18"/>
              </w:rPr>
              <w:t>H-index WoS/Scopus</w:t>
            </w:r>
          </w:p>
        </w:tc>
        <w:tc>
          <w:tcPr>
            <w:tcW w:w="709" w:type="dxa"/>
            <w:vAlign w:val="center"/>
          </w:tcPr>
          <w:p w14:paraId="0CF888BE" w14:textId="3B86B6A6" w:rsidR="005C6FC0" w:rsidRPr="00042A5C" w:rsidRDefault="005C6FC0" w:rsidP="005C6FC0">
            <w:pPr>
              <w:jc w:val="center"/>
              <w:rPr>
                <w:b/>
              </w:rPr>
            </w:pPr>
            <w:r w:rsidRPr="00042A5C">
              <w:rPr>
                <w:b/>
              </w:rPr>
              <w:t>6/1</w:t>
            </w:r>
            <w:r w:rsidR="00982516" w:rsidRPr="00042A5C">
              <w:rPr>
                <w:b/>
              </w:rPr>
              <w:t>1</w:t>
            </w:r>
          </w:p>
        </w:tc>
      </w:tr>
      <w:tr w:rsidR="005C6FC0" w14:paraId="26367B80" w14:textId="77777777" w:rsidTr="005C6FC0">
        <w:tc>
          <w:tcPr>
            <w:tcW w:w="9956" w:type="dxa"/>
            <w:gridSpan w:val="15"/>
            <w:shd w:val="clear" w:color="auto" w:fill="F7CAAC"/>
          </w:tcPr>
          <w:p w14:paraId="3886CB6A" w14:textId="4A3D7387" w:rsidR="005C6FC0" w:rsidRDefault="000079C3" w:rsidP="000079C3">
            <w:pPr>
              <w:jc w:val="both"/>
              <w:rPr>
                <w:b/>
              </w:rPr>
            </w:pPr>
            <w:r>
              <w:rPr>
                <w:b/>
              </w:rPr>
              <w:t>P</w:t>
            </w:r>
            <w:r w:rsidR="005C6FC0">
              <w:rPr>
                <w:b/>
              </w:rPr>
              <w:t xml:space="preserve">řehled o nejvýznamnější publikační a další tvůrčí činnosti nebo další profesní činnosti u odborníků z praxe vztahující se k zabezpečovaným předmětům </w:t>
            </w:r>
          </w:p>
        </w:tc>
      </w:tr>
      <w:tr w:rsidR="005C6FC0" w:rsidRPr="00384D7F" w14:paraId="22C3FB40" w14:textId="77777777" w:rsidTr="005C6FC0">
        <w:trPr>
          <w:trHeight w:val="417"/>
        </w:trPr>
        <w:tc>
          <w:tcPr>
            <w:tcW w:w="9956" w:type="dxa"/>
            <w:gridSpan w:val="15"/>
          </w:tcPr>
          <w:p w14:paraId="132C96C0" w14:textId="77777777" w:rsidR="005C6FC0" w:rsidRPr="00E66AD9" w:rsidRDefault="005C6FC0" w:rsidP="005C6FC0">
            <w:pPr>
              <w:pStyle w:val="TableParagraph"/>
              <w:spacing w:before="120" w:after="120" w:line="240" w:lineRule="auto"/>
              <w:ind w:left="0"/>
              <w:rPr>
                <w:sz w:val="20"/>
                <w:szCs w:val="20"/>
              </w:rPr>
            </w:pPr>
            <w:r w:rsidRPr="008661A6">
              <w:rPr>
                <w:sz w:val="20"/>
                <w:szCs w:val="20"/>
              </w:rPr>
              <w:t xml:space="preserve">VRBOVÁ, H., KUBIŠOVÁ, M., MĚŘÍNSKÁ, D., NOVÁK, M., </w:t>
            </w:r>
            <w:r w:rsidRPr="008661A6">
              <w:rPr>
                <w:b/>
                <w:sz w:val="20"/>
                <w:szCs w:val="20"/>
              </w:rPr>
              <w:t>PATA, V. (15%)</w:t>
            </w:r>
            <w:r w:rsidRPr="008661A6">
              <w:rPr>
                <w:sz w:val="20"/>
                <w:szCs w:val="20"/>
              </w:rPr>
              <w:t>, KNEDLOVÁ, J., SEDLAČÍK, M., ŠUBA, O.: The implementation of neural networks for polymer mold surface evaluation. </w:t>
            </w:r>
            <w:r w:rsidRPr="008661A6">
              <w:rPr>
                <w:i/>
                <w:iCs/>
                <w:sz w:val="20"/>
                <w:szCs w:val="20"/>
                <w:bdr w:val="none" w:sz="0" w:space="0" w:color="auto" w:frame="1"/>
              </w:rPr>
              <w:t>Micromachines</w:t>
            </w:r>
            <w:r w:rsidRPr="008661A6">
              <w:rPr>
                <w:sz w:val="20"/>
                <w:szCs w:val="20"/>
              </w:rPr>
              <w:t xml:space="preserve"> 15(1), </w:t>
            </w:r>
            <w:r w:rsidRPr="008661A6">
              <w:rPr>
                <w:b/>
                <w:sz w:val="20"/>
                <w:szCs w:val="20"/>
              </w:rPr>
              <w:t>2024</w:t>
            </w:r>
            <w:r w:rsidRPr="008661A6">
              <w:rPr>
                <w:sz w:val="20"/>
                <w:szCs w:val="20"/>
              </w:rPr>
              <w:t>. ISSN 2072-666X. Jimp (Q2)</w:t>
            </w:r>
          </w:p>
          <w:p w14:paraId="309FEE89" w14:textId="77777777" w:rsidR="005C6FC0" w:rsidRPr="00E66AD9" w:rsidRDefault="005C6FC0" w:rsidP="005C6FC0">
            <w:pPr>
              <w:pStyle w:val="TableParagraph"/>
              <w:spacing w:before="120" w:after="120" w:line="240" w:lineRule="auto"/>
              <w:ind w:left="0"/>
              <w:rPr>
                <w:sz w:val="20"/>
                <w:szCs w:val="20"/>
              </w:rPr>
            </w:pPr>
            <w:r w:rsidRPr="00E66AD9">
              <w:rPr>
                <w:sz w:val="20"/>
                <w:szCs w:val="20"/>
              </w:rPr>
              <w:t>ŠUGÁR, P</w:t>
            </w:r>
            <w:r>
              <w:rPr>
                <w:sz w:val="20"/>
                <w:szCs w:val="20"/>
              </w:rPr>
              <w:t>.</w:t>
            </w:r>
            <w:r w:rsidRPr="00E66AD9">
              <w:rPr>
                <w:sz w:val="20"/>
                <w:szCs w:val="20"/>
              </w:rPr>
              <w:t>, ANTALA,</w:t>
            </w:r>
            <w:r>
              <w:rPr>
                <w:sz w:val="20"/>
                <w:szCs w:val="20"/>
              </w:rPr>
              <w:t xml:space="preserve"> R</w:t>
            </w:r>
            <w:r w:rsidRPr="008661A6">
              <w:rPr>
                <w:sz w:val="20"/>
                <w:szCs w:val="20"/>
              </w:rPr>
              <w:t xml:space="preserve">., ŠUGÁROVÁ, J., KOVÁČIK, J., </w:t>
            </w:r>
            <w:r w:rsidRPr="008661A6">
              <w:rPr>
                <w:b/>
                <w:sz w:val="20"/>
                <w:szCs w:val="20"/>
              </w:rPr>
              <w:t>PATA, V. (20%)</w:t>
            </w:r>
            <w:r w:rsidRPr="008661A6">
              <w:rPr>
                <w:sz w:val="20"/>
                <w:szCs w:val="20"/>
              </w:rPr>
              <w:t>: Study on surface roughness, morphology, and wettability of laser-modified powder metallurgy-processed Ti-graphite composite intended for dental application. </w:t>
            </w:r>
            <w:r w:rsidRPr="008661A6">
              <w:rPr>
                <w:i/>
                <w:iCs/>
                <w:sz w:val="20"/>
                <w:szCs w:val="20"/>
                <w:bdr w:val="none" w:sz="0" w:space="0" w:color="auto" w:frame="1"/>
              </w:rPr>
              <w:t>Bioengineering</w:t>
            </w:r>
            <w:r>
              <w:rPr>
                <w:i/>
                <w:iCs/>
                <w:sz w:val="20"/>
                <w:szCs w:val="20"/>
                <w:bdr w:val="none" w:sz="0" w:space="0" w:color="auto" w:frame="1"/>
              </w:rPr>
              <w:t>-Basel</w:t>
            </w:r>
            <w:r w:rsidRPr="008661A6">
              <w:rPr>
                <w:sz w:val="20"/>
                <w:szCs w:val="20"/>
              </w:rPr>
              <w:t xml:space="preserve"> 10(12), </w:t>
            </w:r>
            <w:r w:rsidRPr="008661A6">
              <w:rPr>
                <w:b/>
                <w:sz w:val="20"/>
                <w:szCs w:val="20"/>
              </w:rPr>
              <w:t>2023</w:t>
            </w:r>
            <w:r w:rsidRPr="008661A6">
              <w:rPr>
                <w:sz w:val="20"/>
                <w:szCs w:val="20"/>
              </w:rPr>
              <w:t>. ISSN 2306-5354.</w:t>
            </w:r>
            <w:r>
              <w:rPr>
                <w:sz w:val="20"/>
                <w:szCs w:val="20"/>
              </w:rPr>
              <w:t xml:space="preserve"> </w:t>
            </w:r>
            <w:r w:rsidRPr="008661A6">
              <w:rPr>
                <w:sz w:val="20"/>
                <w:szCs w:val="20"/>
              </w:rPr>
              <w:t>Jimp (Q2)</w:t>
            </w:r>
          </w:p>
          <w:p w14:paraId="028ECCBF" w14:textId="77777777" w:rsidR="005C6FC0" w:rsidRPr="008661A6" w:rsidRDefault="005C6FC0" w:rsidP="005C6FC0">
            <w:pPr>
              <w:pStyle w:val="TableParagraph"/>
              <w:spacing w:before="120" w:after="120" w:line="240" w:lineRule="auto"/>
              <w:ind w:left="0"/>
              <w:rPr>
                <w:sz w:val="20"/>
                <w:szCs w:val="20"/>
              </w:rPr>
            </w:pPr>
            <w:r w:rsidRPr="008661A6">
              <w:rPr>
                <w:sz w:val="20"/>
                <w:szCs w:val="20"/>
              </w:rPr>
              <w:lastRenderedPageBreak/>
              <w:t xml:space="preserve">ZVONÍČEK, T., VAŠINA, M., </w:t>
            </w:r>
            <w:r w:rsidRPr="008661A6">
              <w:rPr>
                <w:b/>
                <w:sz w:val="20"/>
                <w:szCs w:val="20"/>
              </w:rPr>
              <w:t>PATA, V. (10%)</w:t>
            </w:r>
            <w:r w:rsidRPr="008661A6">
              <w:rPr>
                <w:sz w:val="20"/>
                <w:szCs w:val="20"/>
              </w:rPr>
              <w:t>, SMOLKA, P.: Three-dimensional printing process for musical instruments: Sound reflection properties of polymeric materials for enhanced acoustical performance. </w:t>
            </w:r>
            <w:r w:rsidRPr="008661A6">
              <w:rPr>
                <w:i/>
                <w:iCs/>
                <w:sz w:val="20"/>
                <w:szCs w:val="20"/>
                <w:bdr w:val="none" w:sz="0" w:space="0" w:color="auto" w:frame="1"/>
              </w:rPr>
              <w:t xml:space="preserve">Polymers </w:t>
            </w:r>
            <w:r w:rsidRPr="008661A6">
              <w:rPr>
                <w:sz w:val="20"/>
                <w:szCs w:val="20"/>
              </w:rPr>
              <w:t>15(9),</w:t>
            </w:r>
            <w:r>
              <w:rPr>
                <w:sz w:val="20"/>
                <w:szCs w:val="20"/>
              </w:rPr>
              <w:t xml:space="preserve"> </w:t>
            </w:r>
            <w:r w:rsidRPr="008661A6">
              <w:rPr>
                <w:b/>
                <w:sz w:val="20"/>
                <w:szCs w:val="20"/>
              </w:rPr>
              <w:t>2023</w:t>
            </w:r>
            <w:r w:rsidRPr="008661A6">
              <w:rPr>
                <w:sz w:val="20"/>
                <w:szCs w:val="20"/>
              </w:rPr>
              <w:t>. ISSN 2073-4360. Jimp (Q1)</w:t>
            </w:r>
          </w:p>
          <w:p w14:paraId="3B518019" w14:textId="77777777" w:rsidR="005C6FC0" w:rsidRDefault="005C6FC0" w:rsidP="005C6FC0">
            <w:pPr>
              <w:pStyle w:val="TableParagraph"/>
              <w:spacing w:before="120" w:after="120" w:line="240" w:lineRule="auto"/>
              <w:ind w:left="0"/>
              <w:rPr>
                <w:sz w:val="20"/>
                <w:szCs w:val="20"/>
              </w:rPr>
            </w:pPr>
            <w:r w:rsidRPr="009E76BF">
              <w:rPr>
                <w:caps/>
                <w:sz w:val="20"/>
                <w:szCs w:val="20"/>
              </w:rPr>
              <w:t xml:space="preserve">Šuba, O., Bílek, O., Kubišová, M., </w:t>
            </w:r>
            <w:r w:rsidRPr="009E76BF">
              <w:rPr>
                <w:b/>
                <w:caps/>
                <w:sz w:val="20"/>
                <w:szCs w:val="20"/>
              </w:rPr>
              <w:t>Pata, V. (30%)</w:t>
            </w:r>
            <w:r w:rsidRPr="009E76BF">
              <w:rPr>
                <w:caps/>
                <w:sz w:val="20"/>
                <w:szCs w:val="20"/>
              </w:rPr>
              <w:t>, Měřínská, D.:</w:t>
            </w:r>
            <w:r w:rsidRPr="009E76BF">
              <w:rPr>
                <w:sz w:val="20"/>
                <w:szCs w:val="20"/>
              </w:rPr>
              <w:t xml:space="preserve"> Evaluation of the flexural rigidity of underground tanks manufactured by rotomolding. </w:t>
            </w:r>
            <w:r w:rsidRPr="009E76BF">
              <w:rPr>
                <w:i/>
                <w:iCs/>
                <w:sz w:val="20"/>
                <w:szCs w:val="20"/>
              </w:rPr>
              <w:t>Applied Sciences</w:t>
            </w:r>
            <w:r w:rsidRPr="009E76BF">
              <w:rPr>
                <w:sz w:val="20"/>
                <w:szCs w:val="20"/>
              </w:rPr>
              <w:t xml:space="preserve"> 12(18), 9276, </w:t>
            </w:r>
            <w:r w:rsidRPr="009E76BF">
              <w:rPr>
                <w:b/>
                <w:bCs/>
                <w:sz w:val="20"/>
                <w:szCs w:val="20"/>
              </w:rPr>
              <w:t>2022</w:t>
            </w:r>
            <w:r w:rsidRPr="009E76BF">
              <w:rPr>
                <w:sz w:val="20"/>
                <w:szCs w:val="20"/>
              </w:rPr>
              <w:t>. Jimp</w:t>
            </w:r>
            <w:r w:rsidRPr="009E76BF" w:rsidDel="001F01D6">
              <w:rPr>
                <w:sz w:val="20"/>
                <w:szCs w:val="20"/>
              </w:rPr>
              <w:t xml:space="preserve"> </w:t>
            </w:r>
            <w:r w:rsidRPr="009E76BF">
              <w:rPr>
                <w:sz w:val="20"/>
                <w:szCs w:val="20"/>
              </w:rPr>
              <w:t>(Q2)</w:t>
            </w:r>
          </w:p>
          <w:p w14:paraId="40AC0837" w14:textId="77777777" w:rsidR="005C6FC0" w:rsidRPr="00384D7F" w:rsidRDefault="005C6FC0" w:rsidP="005C6FC0">
            <w:pPr>
              <w:pStyle w:val="TableParagraph"/>
              <w:spacing w:before="120" w:after="120" w:line="240" w:lineRule="auto"/>
              <w:ind w:left="0"/>
              <w:rPr>
                <w:b/>
                <w:sz w:val="20"/>
                <w:szCs w:val="20"/>
              </w:rPr>
            </w:pPr>
            <w:r w:rsidRPr="009E76BF">
              <w:rPr>
                <w:sz w:val="20"/>
                <w:szCs w:val="20"/>
              </w:rPr>
              <w:t xml:space="preserve">KUBIŠOVÁ, M., </w:t>
            </w:r>
            <w:r w:rsidRPr="009E76BF">
              <w:rPr>
                <w:b/>
                <w:sz w:val="20"/>
                <w:szCs w:val="20"/>
              </w:rPr>
              <w:t>PATA, V. (50%)</w:t>
            </w:r>
            <w:r w:rsidRPr="009E76BF">
              <w:rPr>
                <w:sz w:val="20"/>
                <w:szCs w:val="20"/>
              </w:rPr>
              <w:t>, MĚŘÍNSKÁ, D., ŠKROBÁK, A., MARCANÍK, M.: Solving the issue of discriminant roughness of heterogeneous surfaces using elements of artificial intelligence. </w:t>
            </w:r>
            <w:r w:rsidRPr="009E76BF">
              <w:rPr>
                <w:i/>
                <w:iCs/>
                <w:sz w:val="20"/>
                <w:szCs w:val="20"/>
              </w:rPr>
              <w:t>Materials </w:t>
            </w:r>
            <w:r w:rsidRPr="009E76BF">
              <w:rPr>
                <w:sz w:val="20"/>
                <w:szCs w:val="20"/>
              </w:rPr>
              <w:t xml:space="preserve">14(10), </w:t>
            </w:r>
            <w:r w:rsidRPr="009E76BF">
              <w:rPr>
                <w:b/>
                <w:bCs/>
                <w:sz w:val="20"/>
                <w:szCs w:val="20"/>
              </w:rPr>
              <w:t>2021</w:t>
            </w:r>
            <w:r w:rsidRPr="009E76BF">
              <w:rPr>
                <w:sz w:val="20"/>
                <w:szCs w:val="20"/>
              </w:rPr>
              <w:t>. ISSN 1996-1944.  Jimp</w:t>
            </w:r>
            <w:r w:rsidRPr="009E76BF" w:rsidDel="001F01D6">
              <w:rPr>
                <w:sz w:val="20"/>
                <w:szCs w:val="20"/>
              </w:rPr>
              <w:t xml:space="preserve"> </w:t>
            </w:r>
            <w:r w:rsidRPr="009E76BF">
              <w:rPr>
                <w:sz w:val="20"/>
                <w:szCs w:val="20"/>
              </w:rPr>
              <w:t>(Q2)</w:t>
            </w:r>
          </w:p>
        </w:tc>
      </w:tr>
      <w:tr w:rsidR="005C6FC0" w14:paraId="067D376E" w14:textId="77777777" w:rsidTr="005C6FC0">
        <w:trPr>
          <w:trHeight w:val="218"/>
        </w:trPr>
        <w:tc>
          <w:tcPr>
            <w:tcW w:w="9956" w:type="dxa"/>
            <w:gridSpan w:val="15"/>
            <w:shd w:val="clear" w:color="auto" w:fill="F7CAAC"/>
          </w:tcPr>
          <w:p w14:paraId="538A94D9" w14:textId="12283418" w:rsidR="005C6FC0" w:rsidRDefault="000079C3" w:rsidP="005C6FC0">
            <w:pPr>
              <w:rPr>
                <w:b/>
              </w:rPr>
            </w:pPr>
            <w:r>
              <w:rPr>
                <w:b/>
              </w:rPr>
              <w:lastRenderedPageBreak/>
              <w:t>P</w:t>
            </w:r>
            <w:r w:rsidR="005C6FC0">
              <w:rPr>
                <w:b/>
              </w:rPr>
              <w:t>ůsobení v zahraničí</w:t>
            </w:r>
          </w:p>
        </w:tc>
      </w:tr>
      <w:tr w:rsidR="005C6FC0" w14:paraId="3CF9DA55" w14:textId="77777777" w:rsidTr="005C6FC0">
        <w:trPr>
          <w:trHeight w:val="328"/>
        </w:trPr>
        <w:tc>
          <w:tcPr>
            <w:tcW w:w="9956" w:type="dxa"/>
            <w:gridSpan w:val="15"/>
          </w:tcPr>
          <w:p w14:paraId="0CC42E56" w14:textId="77777777" w:rsidR="005C6FC0" w:rsidRPr="00B42561" w:rsidRDefault="005C6FC0" w:rsidP="005C6FC0">
            <w:pPr>
              <w:spacing w:before="120" w:after="60"/>
              <w:rPr>
                <w:szCs w:val="22"/>
                <w:lang w:eastAsia="en-US"/>
              </w:rPr>
            </w:pPr>
            <w:r w:rsidRPr="00B42561">
              <w:rPr>
                <w:szCs w:val="22"/>
                <w:lang w:eastAsia="en-US"/>
              </w:rPr>
              <w:t>1996</w:t>
            </w:r>
            <w:r>
              <w:rPr>
                <w:szCs w:val="22"/>
                <w:lang w:eastAsia="en-US"/>
              </w:rPr>
              <w:t xml:space="preserve">: </w:t>
            </w:r>
            <w:r w:rsidRPr="00B42561">
              <w:rPr>
                <w:szCs w:val="22"/>
                <w:lang w:eastAsia="en-US"/>
              </w:rPr>
              <w:t>Vysoká škola, Perugia, Itálie</w:t>
            </w:r>
            <w:r>
              <w:rPr>
                <w:szCs w:val="22"/>
                <w:lang w:eastAsia="en-US"/>
              </w:rPr>
              <w:t xml:space="preserve"> </w:t>
            </w:r>
            <w:r w:rsidRPr="00B42561">
              <w:rPr>
                <w:szCs w:val="22"/>
                <w:lang w:eastAsia="en-US"/>
              </w:rPr>
              <w:t>(5 měsíců)</w:t>
            </w:r>
          </w:p>
          <w:p w14:paraId="5D3255A2" w14:textId="77777777" w:rsidR="005C6FC0" w:rsidRDefault="005C6FC0" w:rsidP="005C6FC0">
            <w:pPr>
              <w:spacing w:before="60" w:after="60"/>
              <w:rPr>
                <w:szCs w:val="22"/>
                <w:lang w:eastAsia="en-US"/>
              </w:rPr>
            </w:pPr>
            <w:r w:rsidRPr="00B42561">
              <w:rPr>
                <w:szCs w:val="22"/>
                <w:lang w:eastAsia="en-US"/>
              </w:rPr>
              <w:t>1996</w:t>
            </w:r>
            <w:r>
              <w:rPr>
                <w:szCs w:val="22"/>
                <w:lang w:eastAsia="en-US"/>
              </w:rPr>
              <w:t xml:space="preserve">: </w:t>
            </w:r>
            <w:r w:rsidRPr="00B42561">
              <w:rPr>
                <w:szCs w:val="22"/>
                <w:lang w:eastAsia="en-US"/>
              </w:rPr>
              <w:t>Veřejná vysoká škola v Pise, Itálie</w:t>
            </w:r>
            <w:r>
              <w:rPr>
                <w:szCs w:val="22"/>
                <w:lang w:eastAsia="en-US"/>
              </w:rPr>
              <w:t xml:space="preserve"> </w:t>
            </w:r>
            <w:r w:rsidRPr="00B42561">
              <w:rPr>
                <w:szCs w:val="22"/>
                <w:lang w:eastAsia="en-US"/>
              </w:rPr>
              <w:t>(</w:t>
            </w:r>
            <w:r>
              <w:rPr>
                <w:szCs w:val="22"/>
                <w:lang w:eastAsia="en-US"/>
              </w:rPr>
              <w:t>5</w:t>
            </w:r>
            <w:r w:rsidRPr="00B42561">
              <w:rPr>
                <w:szCs w:val="22"/>
                <w:lang w:eastAsia="en-US"/>
              </w:rPr>
              <w:t xml:space="preserve"> měsíců)</w:t>
            </w:r>
          </w:p>
          <w:p w14:paraId="6F0C1120" w14:textId="77777777" w:rsidR="005C6FC0" w:rsidRPr="00DF72C7" w:rsidRDefault="005C6FC0" w:rsidP="005C6FC0">
            <w:pPr>
              <w:spacing w:before="60" w:after="120"/>
              <w:rPr>
                <w:szCs w:val="22"/>
                <w:lang w:eastAsia="en-US"/>
              </w:rPr>
            </w:pPr>
            <w:r w:rsidRPr="00B42561">
              <w:rPr>
                <w:szCs w:val="22"/>
                <w:lang w:eastAsia="en-US"/>
              </w:rPr>
              <w:t>1993</w:t>
            </w:r>
            <w:r>
              <w:rPr>
                <w:szCs w:val="22"/>
                <w:lang w:eastAsia="en-US"/>
              </w:rPr>
              <w:t xml:space="preserve">: </w:t>
            </w:r>
            <w:r w:rsidRPr="00B42561">
              <w:rPr>
                <w:szCs w:val="22"/>
                <w:lang w:eastAsia="en-US"/>
              </w:rPr>
              <w:t>Veřejná vysoká škola v Loughborough, Anglie</w:t>
            </w:r>
            <w:r>
              <w:rPr>
                <w:szCs w:val="22"/>
                <w:lang w:eastAsia="en-US"/>
              </w:rPr>
              <w:t xml:space="preserve"> </w:t>
            </w:r>
            <w:r w:rsidRPr="00B42561">
              <w:rPr>
                <w:szCs w:val="22"/>
                <w:lang w:eastAsia="en-US"/>
              </w:rPr>
              <w:t>(3 měsíce)</w:t>
            </w:r>
          </w:p>
        </w:tc>
      </w:tr>
      <w:tr w:rsidR="005C6FC0" w14:paraId="3D06A259" w14:textId="77777777" w:rsidTr="005C6FC0">
        <w:trPr>
          <w:cantSplit/>
          <w:trHeight w:val="470"/>
        </w:trPr>
        <w:tc>
          <w:tcPr>
            <w:tcW w:w="2518" w:type="dxa"/>
            <w:shd w:val="clear" w:color="auto" w:fill="F7CAAC"/>
          </w:tcPr>
          <w:p w14:paraId="5839C352" w14:textId="77777777" w:rsidR="005C6FC0" w:rsidRDefault="005C6FC0" w:rsidP="005C6FC0">
            <w:pPr>
              <w:rPr>
                <w:b/>
              </w:rPr>
            </w:pPr>
            <w:r>
              <w:rPr>
                <w:b/>
              </w:rPr>
              <w:t xml:space="preserve">Podpis </w:t>
            </w:r>
          </w:p>
        </w:tc>
        <w:tc>
          <w:tcPr>
            <w:tcW w:w="4536" w:type="dxa"/>
            <w:gridSpan w:val="8"/>
          </w:tcPr>
          <w:p w14:paraId="3B0715D4" w14:textId="77777777" w:rsidR="005C6FC0" w:rsidRDefault="005C6FC0" w:rsidP="005C6FC0"/>
        </w:tc>
        <w:tc>
          <w:tcPr>
            <w:tcW w:w="786" w:type="dxa"/>
            <w:gridSpan w:val="2"/>
            <w:shd w:val="clear" w:color="auto" w:fill="F7CAAC"/>
          </w:tcPr>
          <w:p w14:paraId="19DD3538" w14:textId="77777777" w:rsidR="005C6FC0" w:rsidRDefault="005C6FC0" w:rsidP="005C6FC0">
            <w:r>
              <w:rPr>
                <w:b/>
              </w:rPr>
              <w:t>datum</w:t>
            </w:r>
          </w:p>
        </w:tc>
        <w:tc>
          <w:tcPr>
            <w:tcW w:w="2116" w:type="dxa"/>
            <w:gridSpan w:val="4"/>
          </w:tcPr>
          <w:p w14:paraId="564F5898" w14:textId="77777777" w:rsidR="005C6FC0" w:rsidRDefault="005C6FC0" w:rsidP="005C6FC0"/>
        </w:tc>
      </w:tr>
    </w:tbl>
    <w:p w14:paraId="32F50BA9" w14:textId="05B7E641" w:rsidR="005C6FC0" w:rsidRDefault="005C6FC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43"/>
        <w:gridCol w:w="75"/>
        <w:gridCol w:w="829"/>
        <w:gridCol w:w="1648"/>
        <w:gridCol w:w="73"/>
        <w:gridCol w:w="494"/>
        <w:gridCol w:w="30"/>
        <w:gridCol w:w="253"/>
        <w:gridCol w:w="992"/>
        <w:gridCol w:w="709"/>
        <w:gridCol w:w="142"/>
        <w:gridCol w:w="709"/>
        <w:gridCol w:w="768"/>
        <w:gridCol w:w="694"/>
      </w:tblGrid>
      <w:tr w:rsidR="0099544C" w14:paraId="0A6AF48B" w14:textId="77777777" w:rsidTr="00573609">
        <w:tc>
          <w:tcPr>
            <w:tcW w:w="9859" w:type="dxa"/>
            <w:gridSpan w:val="14"/>
            <w:tcBorders>
              <w:bottom w:val="double" w:sz="4" w:space="0" w:color="auto"/>
            </w:tcBorders>
            <w:shd w:val="clear" w:color="auto" w:fill="BDD6EE"/>
          </w:tcPr>
          <w:p w14:paraId="17394078" w14:textId="5D597A7E" w:rsidR="0099544C" w:rsidRDefault="0099544C" w:rsidP="00573609">
            <w:pPr>
              <w:jc w:val="both"/>
              <w:rPr>
                <w:b/>
                <w:sz w:val="28"/>
              </w:rPr>
            </w:pPr>
            <w:bookmarkStart w:id="352" w:name="_Hlk192060982"/>
            <w:r>
              <w:rPr>
                <w:b/>
                <w:sz w:val="28"/>
              </w:rPr>
              <w:lastRenderedPageBreak/>
              <w:t>C-I – Personální zabezpečení</w:t>
            </w:r>
          </w:p>
        </w:tc>
      </w:tr>
      <w:tr w:rsidR="0099544C" w14:paraId="69A2D5C0" w14:textId="77777777" w:rsidTr="00573609">
        <w:tc>
          <w:tcPr>
            <w:tcW w:w="2518" w:type="dxa"/>
            <w:gridSpan w:val="2"/>
            <w:tcBorders>
              <w:top w:val="double" w:sz="4" w:space="0" w:color="auto"/>
            </w:tcBorders>
            <w:shd w:val="clear" w:color="auto" w:fill="F7CAAC"/>
          </w:tcPr>
          <w:p w14:paraId="44342DC5" w14:textId="77777777" w:rsidR="0099544C" w:rsidRDefault="0099544C" w:rsidP="00573609">
            <w:pPr>
              <w:jc w:val="both"/>
              <w:rPr>
                <w:b/>
              </w:rPr>
            </w:pPr>
            <w:r>
              <w:rPr>
                <w:b/>
              </w:rPr>
              <w:t>Vysoká škola</w:t>
            </w:r>
          </w:p>
        </w:tc>
        <w:tc>
          <w:tcPr>
            <w:tcW w:w="7341" w:type="dxa"/>
            <w:gridSpan w:val="12"/>
            <w:vAlign w:val="center"/>
          </w:tcPr>
          <w:p w14:paraId="20CCBE07" w14:textId="77777777" w:rsidR="0099544C" w:rsidRDefault="0099544C" w:rsidP="00573609">
            <w:pPr>
              <w:jc w:val="both"/>
            </w:pPr>
            <w:r w:rsidRPr="003571DC">
              <w:rPr>
                <w:kern w:val="1"/>
                <w:lang w:eastAsia="zh-CN"/>
              </w:rPr>
              <w:t>Univerzita Tomáše Bati ve Zlíně</w:t>
            </w:r>
          </w:p>
        </w:tc>
      </w:tr>
      <w:tr w:rsidR="0099544C" w14:paraId="37C7CC48" w14:textId="77777777" w:rsidTr="00573609">
        <w:tc>
          <w:tcPr>
            <w:tcW w:w="2518" w:type="dxa"/>
            <w:gridSpan w:val="2"/>
            <w:shd w:val="clear" w:color="auto" w:fill="F7CAAC"/>
          </w:tcPr>
          <w:p w14:paraId="26EF2455" w14:textId="77777777" w:rsidR="0099544C" w:rsidRDefault="0099544C" w:rsidP="00573609">
            <w:pPr>
              <w:jc w:val="both"/>
              <w:rPr>
                <w:b/>
              </w:rPr>
            </w:pPr>
            <w:r>
              <w:rPr>
                <w:b/>
              </w:rPr>
              <w:t>Součást vysoké školy</w:t>
            </w:r>
          </w:p>
        </w:tc>
        <w:tc>
          <w:tcPr>
            <w:tcW w:w="7341" w:type="dxa"/>
            <w:gridSpan w:val="12"/>
          </w:tcPr>
          <w:p w14:paraId="3F5194D7" w14:textId="77777777" w:rsidR="0099544C" w:rsidRPr="007E17C0" w:rsidRDefault="0099544C" w:rsidP="00573609">
            <w:pPr>
              <w:jc w:val="both"/>
            </w:pPr>
            <w:r w:rsidRPr="007E17C0">
              <w:rPr>
                <w:kern w:val="1"/>
                <w:lang w:eastAsia="zh-CN"/>
              </w:rPr>
              <w:t>Fakulta technologická</w:t>
            </w:r>
          </w:p>
        </w:tc>
      </w:tr>
      <w:tr w:rsidR="0099544C" w14:paraId="113B0F2C" w14:textId="77777777" w:rsidTr="00573609">
        <w:tc>
          <w:tcPr>
            <w:tcW w:w="2518" w:type="dxa"/>
            <w:gridSpan w:val="2"/>
            <w:shd w:val="clear" w:color="auto" w:fill="F7CAAC"/>
          </w:tcPr>
          <w:p w14:paraId="06F4A746" w14:textId="77777777" w:rsidR="0099544C" w:rsidRDefault="0099544C" w:rsidP="00573609">
            <w:pPr>
              <w:jc w:val="both"/>
              <w:rPr>
                <w:b/>
              </w:rPr>
            </w:pPr>
            <w:r>
              <w:rPr>
                <w:b/>
              </w:rPr>
              <w:t>Název studijního programu</w:t>
            </w:r>
          </w:p>
        </w:tc>
        <w:tc>
          <w:tcPr>
            <w:tcW w:w="7341" w:type="dxa"/>
            <w:gridSpan w:val="12"/>
          </w:tcPr>
          <w:p w14:paraId="72C1D5FC" w14:textId="77777777" w:rsidR="0099544C" w:rsidRPr="007E17C0" w:rsidRDefault="0099544C" w:rsidP="00573609">
            <w:pPr>
              <w:jc w:val="both"/>
            </w:pPr>
            <w:r w:rsidRPr="007E17C0">
              <w:t>Materiály a technologie – specializace Polovodičové materiály</w:t>
            </w:r>
          </w:p>
        </w:tc>
      </w:tr>
      <w:tr w:rsidR="0099544C" w14:paraId="0E2F8D12" w14:textId="77777777" w:rsidTr="00573609">
        <w:tc>
          <w:tcPr>
            <w:tcW w:w="2518" w:type="dxa"/>
            <w:gridSpan w:val="2"/>
            <w:shd w:val="clear" w:color="auto" w:fill="F7CAAC"/>
          </w:tcPr>
          <w:p w14:paraId="21C1D0BF" w14:textId="77777777" w:rsidR="0099544C" w:rsidRDefault="0099544C" w:rsidP="00573609">
            <w:pPr>
              <w:jc w:val="both"/>
              <w:rPr>
                <w:b/>
              </w:rPr>
            </w:pPr>
            <w:r>
              <w:rPr>
                <w:b/>
              </w:rPr>
              <w:t>Jméno a příjmení</w:t>
            </w:r>
          </w:p>
        </w:tc>
        <w:tc>
          <w:tcPr>
            <w:tcW w:w="4319" w:type="dxa"/>
            <w:gridSpan w:val="7"/>
          </w:tcPr>
          <w:p w14:paraId="2371E6FC" w14:textId="29581D4D" w:rsidR="0099544C" w:rsidRPr="00126352" w:rsidRDefault="0099544C" w:rsidP="00573609">
            <w:pPr>
              <w:jc w:val="both"/>
              <w:rPr>
                <w:b/>
                <w:bCs/>
              </w:rPr>
            </w:pPr>
            <w:bookmarkStart w:id="353" w:name="Pánek"/>
            <w:bookmarkEnd w:id="353"/>
            <w:r w:rsidRPr="00126352">
              <w:rPr>
                <w:b/>
                <w:bCs/>
              </w:rPr>
              <w:t xml:space="preserve">Petr </w:t>
            </w:r>
            <w:r>
              <w:rPr>
                <w:b/>
                <w:bCs/>
              </w:rPr>
              <w:t>Pánek</w:t>
            </w:r>
            <w:r w:rsidR="00B26B6F">
              <w:rPr>
                <w:b/>
                <w:bCs/>
              </w:rPr>
              <w:t xml:space="preserve"> </w:t>
            </w:r>
            <w:r w:rsidR="00B26B6F" w:rsidRPr="00B26B6F">
              <w:t>–</w:t>
            </w:r>
            <w:r w:rsidR="00B26B6F">
              <w:rPr>
                <w:b/>
                <w:bCs/>
              </w:rPr>
              <w:t xml:space="preserve"> </w:t>
            </w:r>
            <w:r w:rsidR="00B26B6F" w:rsidRPr="00B26B6F">
              <w:t>odborník z praxe</w:t>
            </w:r>
          </w:p>
        </w:tc>
        <w:tc>
          <w:tcPr>
            <w:tcW w:w="709" w:type="dxa"/>
            <w:shd w:val="clear" w:color="auto" w:fill="F7CAAC"/>
          </w:tcPr>
          <w:p w14:paraId="63B722D8" w14:textId="77777777" w:rsidR="0099544C" w:rsidRDefault="0099544C" w:rsidP="00573609">
            <w:pPr>
              <w:jc w:val="both"/>
              <w:rPr>
                <w:b/>
              </w:rPr>
            </w:pPr>
            <w:r>
              <w:rPr>
                <w:b/>
              </w:rPr>
              <w:t>Tituly</w:t>
            </w:r>
          </w:p>
        </w:tc>
        <w:tc>
          <w:tcPr>
            <w:tcW w:w="2313" w:type="dxa"/>
            <w:gridSpan w:val="4"/>
          </w:tcPr>
          <w:p w14:paraId="03C09562" w14:textId="21C99054" w:rsidR="0099544C" w:rsidRDefault="002C72F1" w:rsidP="00573609">
            <w:pPr>
              <w:jc w:val="both"/>
            </w:pPr>
            <w:r w:rsidRPr="002C72F1">
              <w:t>RNDr.</w:t>
            </w:r>
            <w:r w:rsidR="0099544C" w:rsidRPr="002C72F1">
              <w:t>, Ph.D.</w:t>
            </w:r>
          </w:p>
        </w:tc>
      </w:tr>
      <w:tr w:rsidR="0099544C" w14:paraId="50A18B7D" w14:textId="77777777" w:rsidTr="00573609">
        <w:tc>
          <w:tcPr>
            <w:tcW w:w="2518" w:type="dxa"/>
            <w:gridSpan w:val="2"/>
            <w:shd w:val="clear" w:color="auto" w:fill="F7CAAC"/>
          </w:tcPr>
          <w:p w14:paraId="5143B56B" w14:textId="77777777" w:rsidR="0099544C" w:rsidRDefault="0099544C" w:rsidP="00573609">
            <w:pPr>
              <w:jc w:val="both"/>
              <w:rPr>
                <w:b/>
              </w:rPr>
            </w:pPr>
            <w:r>
              <w:rPr>
                <w:b/>
              </w:rPr>
              <w:t>Rok narození</w:t>
            </w:r>
          </w:p>
        </w:tc>
        <w:tc>
          <w:tcPr>
            <w:tcW w:w="829" w:type="dxa"/>
          </w:tcPr>
          <w:p w14:paraId="2D93A775" w14:textId="4354C74F" w:rsidR="0099544C" w:rsidRDefault="005E1AAD" w:rsidP="00573609">
            <w:pPr>
              <w:jc w:val="both"/>
            </w:pPr>
            <w:r>
              <w:t>1967</w:t>
            </w:r>
          </w:p>
        </w:tc>
        <w:tc>
          <w:tcPr>
            <w:tcW w:w="1721" w:type="dxa"/>
            <w:gridSpan w:val="2"/>
            <w:shd w:val="clear" w:color="auto" w:fill="F7CAAC"/>
          </w:tcPr>
          <w:p w14:paraId="148C0853" w14:textId="77777777" w:rsidR="0099544C" w:rsidRDefault="0099544C" w:rsidP="00573609">
            <w:pPr>
              <w:jc w:val="both"/>
              <w:rPr>
                <w:b/>
              </w:rPr>
            </w:pPr>
            <w:r>
              <w:rPr>
                <w:b/>
              </w:rPr>
              <w:t>typ vztahu k VŠ</w:t>
            </w:r>
          </w:p>
        </w:tc>
        <w:tc>
          <w:tcPr>
            <w:tcW w:w="777" w:type="dxa"/>
            <w:gridSpan w:val="3"/>
          </w:tcPr>
          <w:p w14:paraId="5B28234E" w14:textId="3DDE0AE2" w:rsidR="0099544C" w:rsidRDefault="00096952" w:rsidP="00573609">
            <w:pPr>
              <w:jc w:val="both"/>
            </w:pPr>
            <w:r>
              <w:t>DPP bud.</w:t>
            </w:r>
          </w:p>
        </w:tc>
        <w:tc>
          <w:tcPr>
            <w:tcW w:w="992" w:type="dxa"/>
            <w:shd w:val="clear" w:color="auto" w:fill="F7CAAC"/>
          </w:tcPr>
          <w:p w14:paraId="2DDF484B" w14:textId="77777777" w:rsidR="0099544C" w:rsidRDefault="0099544C" w:rsidP="00573609">
            <w:pPr>
              <w:jc w:val="both"/>
              <w:rPr>
                <w:b/>
              </w:rPr>
            </w:pPr>
            <w:r>
              <w:rPr>
                <w:b/>
              </w:rPr>
              <w:t>rozsah</w:t>
            </w:r>
          </w:p>
        </w:tc>
        <w:tc>
          <w:tcPr>
            <w:tcW w:w="709" w:type="dxa"/>
          </w:tcPr>
          <w:p w14:paraId="69E540BB" w14:textId="0E424F8E" w:rsidR="0099544C" w:rsidRDefault="00096952" w:rsidP="00573609">
            <w:pPr>
              <w:jc w:val="both"/>
            </w:pPr>
            <w:r>
              <w:t>dle výuky</w:t>
            </w:r>
          </w:p>
        </w:tc>
        <w:tc>
          <w:tcPr>
            <w:tcW w:w="851" w:type="dxa"/>
            <w:gridSpan w:val="2"/>
            <w:shd w:val="clear" w:color="auto" w:fill="F7CAAC"/>
          </w:tcPr>
          <w:p w14:paraId="1AF13DD2" w14:textId="77777777" w:rsidR="0099544C" w:rsidRDefault="0099544C" w:rsidP="00573609">
            <w:pPr>
              <w:jc w:val="both"/>
              <w:rPr>
                <w:b/>
              </w:rPr>
            </w:pPr>
            <w:r>
              <w:rPr>
                <w:b/>
              </w:rPr>
              <w:t>do kdy</w:t>
            </w:r>
          </w:p>
        </w:tc>
        <w:tc>
          <w:tcPr>
            <w:tcW w:w="1462" w:type="dxa"/>
            <w:gridSpan w:val="2"/>
          </w:tcPr>
          <w:p w14:paraId="33DD6CBE" w14:textId="45977BE3" w:rsidR="0099544C" w:rsidRDefault="00096952" w:rsidP="00573609">
            <w:pPr>
              <w:jc w:val="both"/>
            </w:pPr>
            <w:r>
              <w:t>po dobu trvání akreditace</w:t>
            </w:r>
          </w:p>
        </w:tc>
      </w:tr>
      <w:tr w:rsidR="0099544C" w14:paraId="77520332" w14:textId="77777777" w:rsidTr="00573609">
        <w:tc>
          <w:tcPr>
            <w:tcW w:w="5068" w:type="dxa"/>
            <w:gridSpan w:val="5"/>
            <w:shd w:val="clear" w:color="auto" w:fill="F7CAAC"/>
          </w:tcPr>
          <w:p w14:paraId="60712BC6" w14:textId="77777777" w:rsidR="0099544C" w:rsidRDefault="0099544C" w:rsidP="00573609">
            <w:pPr>
              <w:jc w:val="both"/>
              <w:rPr>
                <w:b/>
              </w:rPr>
            </w:pPr>
            <w:r>
              <w:rPr>
                <w:b/>
              </w:rPr>
              <w:t>Typ vztahu na součásti VŠ, která uskutečňuje st. program</w:t>
            </w:r>
          </w:p>
        </w:tc>
        <w:tc>
          <w:tcPr>
            <w:tcW w:w="777" w:type="dxa"/>
            <w:gridSpan w:val="3"/>
          </w:tcPr>
          <w:p w14:paraId="70A94450" w14:textId="5DFD6766" w:rsidR="0099544C" w:rsidRDefault="00096952" w:rsidP="00573609">
            <w:pPr>
              <w:jc w:val="both"/>
            </w:pPr>
            <w:r>
              <w:t>DPP bud.</w:t>
            </w:r>
          </w:p>
        </w:tc>
        <w:tc>
          <w:tcPr>
            <w:tcW w:w="992" w:type="dxa"/>
            <w:shd w:val="clear" w:color="auto" w:fill="F7CAAC"/>
          </w:tcPr>
          <w:p w14:paraId="28AE94CB" w14:textId="77777777" w:rsidR="0099544C" w:rsidRDefault="0099544C" w:rsidP="00573609">
            <w:pPr>
              <w:jc w:val="both"/>
              <w:rPr>
                <w:b/>
              </w:rPr>
            </w:pPr>
            <w:r>
              <w:rPr>
                <w:b/>
              </w:rPr>
              <w:t>rozsah</w:t>
            </w:r>
          </w:p>
        </w:tc>
        <w:tc>
          <w:tcPr>
            <w:tcW w:w="709" w:type="dxa"/>
          </w:tcPr>
          <w:p w14:paraId="4C8F0098" w14:textId="11AF647B" w:rsidR="0099544C" w:rsidRDefault="00096952" w:rsidP="00573609">
            <w:pPr>
              <w:jc w:val="both"/>
            </w:pPr>
            <w:r>
              <w:t>dle výuky</w:t>
            </w:r>
          </w:p>
        </w:tc>
        <w:tc>
          <w:tcPr>
            <w:tcW w:w="851" w:type="dxa"/>
            <w:gridSpan w:val="2"/>
            <w:shd w:val="clear" w:color="auto" w:fill="F7CAAC"/>
          </w:tcPr>
          <w:p w14:paraId="2516A0AF" w14:textId="77777777" w:rsidR="0099544C" w:rsidRDefault="0099544C" w:rsidP="00573609">
            <w:pPr>
              <w:jc w:val="both"/>
              <w:rPr>
                <w:b/>
              </w:rPr>
            </w:pPr>
            <w:r>
              <w:rPr>
                <w:b/>
              </w:rPr>
              <w:t>do kdy</w:t>
            </w:r>
          </w:p>
        </w:tc>
        <w:tc>
          <w:tcPr>
            <w:tcW w:w="1462" w:type="dxa"/>
            <w:gridSpan w:val="2"/>
          </w:tcPr>
          <w:p w14:paraId="701F2EC4" w14:textId="5A3C1F8B" w:rsidR="0099544C" w:rsidRDefault="00096952" w:rsidP="00573609">
            <w:pPr>
              <w:jc w:val="both"/>
            </w:pPr>
            <w:r>
              <w:t>po dobu trvání akreditace</w:t>
            </w:r>
          </w:p>
        </w:tc>
      </w:tr>
      <w:tr w:rsidR="0099544C" w14:paraId="558E9BFA" w14:textId="77777777" w:rsidTr="00573609">
        <w:tc>
          <w:tcPr>
            <w:tcW w:w="5845" w:type="dxa"/>
            <w:gridSpan w:val="8"/>
            <w:shd w:val="clear" w:color="auto" w:fill="F7CAAC"/>
          </w:tcPr>
          <w:p w14:paraId="205187E2" w14:textId="77777777" w:rsidR="0099544C" w:rsidRDefault="0099544C" w:rsidP="00573609">
            <w:pPr>
              <w:jc w:val="both"/>
            </w:pPr>
            <w:r>
              <w:rPr>
                <w:b/>
              </w:rPr>
              <w:t>Další současná působení jako akademický pracovník na jiných VŠ</w:t>
            </w:r>
          </w:p>
        </w:tc>
        <w:tc>
          <w:tcPr>
            <w:tcW w:w="1701" w:type="dxa"/>
            <w:gridSpan w:val="2"/>
            <w:shd w:val="clear" w:color="auto" w:fill="F7CAAC"/>
          </w:tcPr>
          <w:p w14:paraId="72D6A02C" w14:textId="77777777" w:rsidR="0099544C" w:rsidRDefault="0099544C" w:rsidP="00573609">
            <w:pPr>
              <w:jc w:val="both"/>
              <w:rPr>
                <w:b/>
              </w:rPr>
            </w:pPr>
            <w:r>
              <w:rPr>
                <w:b/>
              </w:rPr>
              <w:t>typ prac. vztahu</w:t>
            </w:r>
          </w:p>
        </w:tc>
        <w:tc>
          <w:tcPr>
            <w:tcW w:w="2313" w:type="dxa"/>
            <w:gridSpan w:val="4"/>
            <w:shd w:val="clear" w:color="auto" w:fill="F7CAAC"/>
          </w:tcPr>
          <w:p w14:paraId="2ECBA53B" w14:textId="77777777" w:rsidR="0099544C" w:rsidRDefault="0099544C" w:rsidP="00573609">
            <w:pPr>
              <w:jc w:val="both"/>
              <w:rPr>
                <w:b/>
              </w:rPr>
            </w:pPr>
            <w:r>
              <w:rPr>
                <w:b/>
              </w:rPr>
              <w:t>rozsah</w:t>
            </w:r>
          </w:p>
        </w:tc>
      </w:tr>
      <w:tr w:rsidR="0099544C" w14:paraId="2C0A48DA" w14:textId="77777777" w:rsidTr="00573609">
        <w:tc>
          <w:tcPr>
            <w:tcW w:w="5845" w:type="dxa"/>
            <w:gridSpan w:val="8"/>
          </w:tcPr>
          <w:p w14:paraId="5B02B3F7" w14:textId="288BDC75" w:rsidR="0099544C" w:rsidRDefault="0099544C" w:rsidP="00573609">
            <w:pPr>
              <w:jc w:val="both"/>
            </w:pPr>
          </w:p>
        </w:tc>
        <w:tc>
          <w:tcPr>
            <w:tcW w:w="1701" w:type="dxa"/>
            <w:gridSpan w:val="2"/>
          </w:tcPr>
          <w:p w14:paraId="11BEE506" w14:textId="01CCCAC7" w:rsidR="0099544C" w:rsidRDefault="0099544C" w:rsidP="00573609">
            <w:pPr>
              <w:jc w:val="both"/>
            </w:pPr>
          </w:p>
        </w:tc>
        <w:tc>
          <w:tcPr>
            <w:tcW w:w="2313" w:type="dxa"/>
            <w:gridSpan w:val="4"/>
          </w:tcPr>
          <w:p w14:paraId="6364C5EF" w14:textId="02DD6087" w:rsidR="0099544C" w:rsidRDefault="0099544C" w:rsidP="00573609">
            <w:pPr>
              <w:jc w:val="both"/>
            </w:pPr>
          </w:p>
        </w:tc>
      </w:tr>
      <w:tr w:rsidR="0099544C" w14:paraId="5EE3172E" w14:textId="77777777" w:rsidTr="00573609">
        <w:tc>
          <w:tcPr>
            <w:tcW w:w="9859" w:type="dxa"/>
            <w:gridSpan w:val="14"/>
            <w:shd w:val="clear" w:color="auto" w:fill="F7CAAC"/>
          </w:tcPr>
          <w:p w14:paraId="248008EC" w14:textId="77777777" w:rsidR="0099544C" w:rsidRDefault="0099544C" w:rsidP="00573609">
            <w:pPr>
              <w:jc w:val="both"/>
            </w:pPr>
            <w:r>
              <w:rPr>
                <w:b/>
              </w:rPr>
              <w:t>Předměty příslušného studijního programu a způsob zapojení do jejich výuky, příp. další zapojení do uskutečňování studijního programu</w:t>
            </w:r>
          </w:p>
        </w:tc>
      </w:tr>
      <w:tr w:rsidR="0099544C" w:rsidRPr="002827C6" w14:paraId="33568A8A" w14:textId="77777777" w:rsidTr="00573609">
        <w:trPr>
          <w:trHeight w:val="268"/>
        </w:trPr>
        <w:tc>
          <w:tcPr>
            <w:tcW w:w="9859" w:type="dxa"/>
            <w:gridSpan w:val="14"/>
            <w:tcBorders>
              <w:top w:val="nil"/>
            </w:tcBorders>
          </w:tcPr>
          <w:p w14:paraId="48FD2A8F" w14:textId="7AAB7E7C" w:rsidR="0099544C" w:rsidRPr="002827C6" w:rsidRDefault="0099544C" w:rsidP="007A3B47">
            <w:pPr>
              <w:tabs>
                <w:tab w:val="left" w:pos="3594"/>
              </w:tabs>
              <w:spacing w:before="120" w:after="120"/>
              <w:jc w:val="both"/>
            </w:pPr>
            <w:r w:rsidRPr="00FB4021">
              <w:rPr>
                <w:b/>
                <w:bCs/>
              </w:rPr>
              <w:t>Základy technologie výroby polovodič</w:t>
            </w:r>
            <w:r w:rsidR="008B7764" w:rsidRPr="00FB4021">
              <w:rPr>
                <w:b/>
                <w:bCs/>
              </w:rPr>
              <w:t>ů</w:t>
            </w:r>
            <w:r w:rsidR="008B7764" w:rsidRPr="00FB4021">
              <w:t xml:space="preserve"> (</w:t>
            </w:r>
            <w:r w:rsidR="00FB4021" w:rsidRPr="00FB4021">
              <w:t>10</w:t>
            </w:r>
            <w:r w:rsidR="008B7764" w:rsidRPr="00FB4021">
              <w:t>0% p)</w:t>
            </w:r>
          </w:p>
        </w:tc>
      </w:tr>
      <w:tr w:rsidR="0099544C" w:rsidRPr="002827C6" w14:paraId="16F70163" w14:textId="77777777" w:rsidTr="00573609">
        <w:trPr>
          <w:trHeight w:val="218"/>
        </w:trPr>
        <w:tc>
          <w:tcPr>
            <w:tcW w:w="9859" w:type="dxa"/>
            <w:gridSpan w:val="14"/>
            <w:tcBorders>
              <w:top w:val="nil"/>
            </w:tcBorders>
            <w:shd w:val="clear" w:color="auto" w:fill="FBD4B4"/>
          </w:tcPr>
          <w:p w14:paraId="1A0D9AC4" w14:textId="3DDC99A0" w:rsidR="0099544C" w:rsidRPr="002827C6" w:rsidRDefault="004964CD" w:rsidP="00573609">
            <w:pPr>
              <w:jc w:val="both"/>
              <w:rPr>
                <w:b/>
              </w:rPr>
            </w:pPr>
            <w:r w:rsidRPr="002827C6">
              <w:rPr>
                <w:b/>
              </w:rPr>
              <w:t>Z</w:t>
            </w:r>
            <w:r w:rsidR="0099544C" w:rsidRPr="002827C6">
              <w:rPr>
                <w:b/>
              </w:rPr>
              <w:t>apojení do výuky v dalších studijních programech na téže vysoké škole (pouze u garantů ZT a PZ předmětů)</w:t>
            </w:r>
          </w:p>
        </w:tc>
      </w:tr>
      <w:tr w:rsidR="0099544C" w:rsidRPr="002827C6" w14:paraId="44F38923" w14:textId="77777777" w:rsidTr="00573609">
        <w:trPr>
          <w:trHeight w:val="340"/>
        </w:trPr>
        <w:tc>
          <w:tcPr>
            <w:tcW w:w="2443" w:type="dxa"/>
            <w:tcBorders>
              <w:top w:val="nil"/>
            </w:tcBorders>
          </w:tcPr>
          <w:p w14:paraId="1CFCDE93" w14:textId="77777777" w:rsidR="0099544C" w:rsidRPr="002827C6" w:rsidRDefault="0099544C" w:rsidP="00573609">
            <w:pPr>
              <w:jc w:val="both"/>
              <w:rPr>
                <w:b/>
              </w:rPr>
            </w:pPr>
            <w:r w:rsidRPr="002827C6">
              <w:rPr>
                <w:b/>
              </w:rPr>
              <w:t>Název studijního předmětu</w:t>
            </w:r>
          </w:p>
        </w:tc>
        <w:tc>
          <w:tcPr>
            <w:tcW w:w="2552" w:type="dxa"/>
            <w:gridSpan w:val="3"/>
            <w:tcBorders>
              <w:top w:val="nil"/>
            </w:tcBorders>
          </w:tcPr>
          <w:p w14:paraId="2BF37C4E" w14:textId="77777777" w:rsidR="0099544C" w:rsidRPr="002827C6" w:rsidRDefault="0099544C" w:rsidP="00573609">
            <w:pPr>
              <w:jc w:val="both"/>
              <w:rPr>
                <w:b/>
              </w:rPr>
            </w:pPr>
            <w:r w:rsidRPr="002827C6">
              <w:rPr>
                <w:b/>
              </w:rPr>
              <w:t>Název studijního programu</w:t>
            </w:r>
          </w:p>
        </w:tc>
        <w:tc>
          <w:tcPr>
            <w:tcW w:w="567" w:type="dxa"/>
            <w:gridSpan w:val="2"/>
            <w:tcBorders>
              <w:top w:val="nil"/>
            </w:tcBorders>
          </w:tcPr>
          <w:p w14:paraId="36F47A14" w14:textId="77777777" w:rsidR="0099544C" w:rsidRPr="002827C6" w:rsidRDefault="0099544C" w:rsidP="00573609">
            <w:pPr>
              <w:jc w:val="both"/>
              <w:rPr>
                <w:b/>
              </w:rPr>
            </w:pPr>
            <w:r w:rsidRPr="002827C6">
              <w:rPr>
                <w:b/>
              </w:rPr>
              <w:t>Sem.</w:t>
            </w:r>
          </w:p>
        </w:tc>
        <w:tc>
          <w:tcPr>
            <w:tcW w:w="2126" w:type="dxa"/>
            <w:gridSpan w:val="5"/>
            <w:tcBorders>
              <w:top w:val="nil"/>
            </w:tcBorders>
          </w:tcPr>
          <w:p w14:paraId="5BFC1E84" w14:textId="77777777" w:rsidR="0099544C" w:rsidRPr="002827C6" w:rsidRDefault="0099544C" w:rsidP="00573609">
            <w:pPr>
              <w:jc w:val="both"/>
              <w:rPr>
                <w:b/>
              </w:rPr>
            </w:pPr>
            <w:r w:rsidRPr="002827C6">
              <w:rPr>
                <w:b/>
              </w:rPr>
              <w:t>Role ve výuce daného předmětu</w:t>
            </w:r>
          </w:p>
        </w:tc>
        <w:tc>
          <w:tcPr>
            <w:tcW w:w="2171" w:type="dxa"/>
            <w:gridSpan w:val="3"/>
            <w:tcBorders>
              <w:top w:val="nil"/>
            </w:tcBorders>
          </w:tcPr>
          <w:p w14:paraId="722B9234" w14:textId="77777777" w:rsidR="0099544C" w:rsidRPr="0064513E" w:rsidRDefault="0099544C" w:rsidP="00573609">
            <w:pPr>
              <w:jc w:val="both"/>
              <w:rPr>
                <w:b/>
                <w:i/>
                <w:iCs/>
              </w:rPr>
            </w:pPr>
            <w:r w:rsidRPr="0064513E">
              <w:rPr>
                <w:b/>
                <w:i/>
                <w:iCs/>
              </w:rPr>
              <w:t>(nepovinný údaj)</w:t>
            </w:r>
          </w:p>
          <w:p w14:paraId="0C94D672" w14:textId="77777777" w:rsidR="0099544C" w:rsidRPr="002827C6" w:rsidRDefault="0099544C" w:rsidP="00573609">
            <w:pPr>
              <w:jc w:val="both"/>
              <w:rPr>
                <w:b/>
              </w:rPr>
            </w:pPr>
            <w:r w:rsidRPr="002827C6">
              <w:rPr>
                <w:b/>
              </w:rPr>
              <w:t>Počet hodin za semestr</w:t>
            </w:r>
          </w:p>
        </w:tc>
      </w:tr>
      <w:tr w:rsidR="0099544C" w:rsidRPr="00461AFF" w14:paraId="7616F924" w14:textId="77777777" w:rsidTr="00573609">
        <w:trPr>
          <w:trHeight w:val="285"/>
        </w:trPr>
        <w:tc>
          <w:tcPr>
            <w:tcW w:w="2443" w:type="dxa"/>
            <w:tcBorders>
              <w:top w:val="nil"/>
            </w:tcBorders>
            <w:vAlign w:val="center"/>
          </w:tcPr>
          <w:p w14:paraId="4DE0E69F" w14:textId="77777777" w:rsidR="0099544C" w:rsidRPr="0012270A" w:rsidRDefault="0099544C" w:rsidP="00573609"/>
        </w:tc>
        <w:tc>
          <w:tcPr>
            <w:tcW w:w="2552" w:type="dxa"/>
            <w:gridSpan w:val="3"/>
            <w:tcBorders>
              <w:top w:val="nil"/>
            </w:tcBorders>
            <w:vAlign w:val="center"/>
          </w:tcPr>
          <w:p w14:paraId="47FC329C" w14:textId="77777777" w:rsidR="0099544C" w:rsidRPr="0012270A" w:rsidRDefault="0099544C" w:rsidP="00573609"/>
        </w:tc>
        <w:tc>
          <w:tcPr>
            <w:tcW w:w="567" w:type="dxa"/>
            <w:gridSpan w:val="2"/>
            <w:tcBorders>
              <w:top w:val="nil"/>
            </w:tcBorders>
            <w:vAlign w:val="center"/>
          </w:tcPr>
          <w:p w14:paraId="312E6423" w14:textId="77777777" w:rsidR="0099544C" w:rsidRPr="0012270A" w:rsidRDefault="0099544C" w:rsidP="00573609"/>
        </w:tc>
        <w:tc>
          <w:tcPr>
            <w:tcW w:w="2126" w:type="dxa"/>
            <w:gridSpan w:val="5"/>
            <w:tcBorders>
              <w:top w:val="nil"/>
            </w:tcBorders>
            <w:vAlign w:val="center"/>
          </w:tcPr>
          <w:p w14:paraId="5BC467E8" w14:textId="77777777" w:rsidR="0099544C" w:rsidRPr="0012270A" w:rsidRDefault="0099544C" w:rsidP="00573609"/>
        </w:tc>
        <w:tc>
          <w:tcPr>
            <w:tcW w:w="2171" w:type="dxa"/>
            <w:gridSpan w:val="3"/>
            <w:tcBorders>
              <w:top w:val="nil"/>
            </w:tcBorders>
            <w:vAlign w:val="center"/>
          </w:tcPr>
          <w:p w14:paraId="18D31D47" w14:textId="77777777" w:rsidR="0099544C" w:rsidRPr="0012270A" w:rsidRDefault="0099544C" w:rsidP="00573609"/>
        </w:tc>
      </w:tr>
      <w:tr w:rsidR="0099544C" w14:paraId="7882C86E" w14:textId="77777777" w:rsidTr="00573609">
        <w:tc>
          <w:tcPr>
            <w:tcW w:w="9859" w:type="dxa"/>
            <w:gridSpan w:val="14"/>
            <w:shd w:val="clear" w:color="auto" w:fill="F7CAAC"/>
          </w:tcPr>
          <w:p w14:paraId="7D3F17D9" w14:textId="77777777" w:rsidR="0099544C" w:rsidRDefault="0099544C" w:rsidP="00573609">
            <w:pPr>
              <w:jc w:val="both"/>
            </w:pPr>
            <w:r>
              <w:rPr>
                <w:b/>
              </w:rPr>
              <w:t xml:space="preserve">Údaje o vzdělání na VŠ </w:t>
            </w:r>
          </w:p>
        </w:tc>
      </w:tr>
      <w:tr w:rsidR="0099544C" w14:paraId="6B6A7FB5" w14:textId="77777777" w:rsidTr="00573609">
        <w:trPr>
          <w:trHeight w:val="302"/>
        </w:trPr>
        <w:tc>
          <w:tcPr>
            <w:tcW w:w="9859" w:type="dxa"/>
            <w:gridSpan w:val="14"/>
          </w:tcPr>
          <w:p w14:paraId="07A1F617" w14:textId="5963699B" w:rsidR="0099544C" w:rsidRPr="00126352" w:rsidRDefault="005E1AAD" w:rsidP="005E1AAD">
            <w:pPr>
              <w:spacing w:before="120" w:after="120"/>
            </w:pPr>
            <w:r w:rsidRPr="005E1AAD">
              <w:rPr>
                <w:rFonts w:eastAsia="Arial Unicode MS"/>
              </w:rPr>
              <w:t>1995: MU Brno</w:t>
            </w:r>
            <w:r w:rsidRPr="005E1AAD">
              <w:t xml:space="preserve">, </w:t>
            </w:r>
            <w:r w:rsidRPr="005E1AAD">
              <w:rPr>
                <w:rFonts w:eastAsia="Arial Unicode MS"/>
              </w:rPr>
              <w:t>PřF</w:t>
            </w:r>
            <w:r>
              <w:rPr>
                <w:rFonts w:eastAsia="Arial Unicode MS"/>
              </w:rPr>
              <w:t>,</w:t>
            </w:r>
            <w:r w:rsidRPr="005E1AAD">
              <w:rPr>
                <w:rFonts w:eastAsia="Arial Unicode MS"/>
              </w:rPr>
              <w:t xml:space="preserve"> </w:t>
            </w:r>
            <w:r w:rsidRPr="005E1AAD">
              <w:t>SP Fyzika, obor Fyzika pevných látek, Ph.D.</w:t>
            </w:r>
          </w:p>
        </w:tc>
      </w:tr>
      <w:tr w:rsidR="0099544C" w14:paraId="23949034" w14:textId="77777777" w:rsidTr="00573609">
        <w:tc>
          <w:tcPr>
            <w:tcW w:w="9859" w:type="dxa"/>
            <w:gridSpan w:val="14"/>
            <w:shd w:val="clear" w:color="auto" w:fill="F7CAAC"/>
          </w:tcPr>
          <w:p w14:paraId="6FB23B29" w14:textId="7129802F" w:rsidR="0099544C" w:rsidRDefault="00895794" w:rsidP="00573609">
            <w:pPr>
              <w:jc w:val="both"/>
              <w:rPr>
                <w:b/>
              </w:rPr>
            </w:pPr>
            <w:r>
              <w:rPr>
                <w:b/>
              </w:rPr>
              <w:t>Ú</w:t>
            </w:r>
            <w:r w:rsidR="0099544C">
              <w:rPr>
                <w:b/>
              </w:rPr>
              <w:t>daje o odborném působení od absolvování VŠ</w:t>
            </w:r>
          </w:p>
        </w:tc>
      </w:tr>
      <w:tr w:rsidR="0099544C" w:rsidRPr="009B6AE3" w14:paraId="0752FF97" w14:textId="77777777" w:rsidTr="00573609">
        <w:trPr>
          <w:trHeight w:val="344"/>
        </w:trPr>
        <w:tc>
          <w:tcPr>
            <w:tcW w:w="9859" w:type="dxa"/>
            <w:gridSpan w:val="14"/>
          </w:tcPr>
          <w:p w14:paraId="51EE3769" w14:textId="6287167A" w:rsidR="005E1AAD" w:rsidRPr="005E1AAD" w:rsidRDefault="005E1AAD" w:rsidP="005E1AAD">
            <w:pPr>
              <w:widowControl w:val="0"/>
              <w:autoSpaceDE w:val="0"/>
              <w:autoSpaceDN w:val="0"/>
              <w:adjustRightInd w:val="0"/>
              <w:spacing w:before="120" w:after="60"/>
              <w:jc w:val="both"/>
              <w:rPr>
                <w:rFonts w:eastAsia="Calibri"/>
              </w:rPr>
            </w:pPr>
            <w:r w:rsidRPr="005E1AAD">
              <w:rPr>
                <w:rFonts w:eastAsia="Calibri"/>
              </w:rPr>
              <w:t xml:space="preserve">2018 </w:t>
            </w:r>
            <w:r w:rsidRPr="005E1AAD">
              <w:t>–</w:t>
            </w:r>
            <w:r w:rsidRPr="005E1AAD">
              <w:rPr>
                <w:rFonts w:eastAsia="Calibri"/>
              </w:rPr>
              <w:t xml:space="preserve"> dosud: ON Semiconductor Czech Republic, s.r.o., manažer projektů (pp.)</w:t>
            </w:r>
          </w:p>
          <w:p w14:paraId="3AD093FB" w14:textId="1AD2BBFC" w:rsidR="005E1AAD" w:rsidRPr="005E1AAD" w:rsidRDefault="005E1AAD" w:rsidP="005E1AAD">
            <w:pPr>
              <w:widowControl w:val="0"/>
              <w:autoSpaceDE w:val="0"/>
              <w:autoSpaceDN w:val="0"/>
              <w:adjustRightInd w:val="0"/>
              <w:spacing w:before="60" w:after="60"/>
              <w:jc w:val="both"/>
              <w:rPr>
                <w:rFonts w:eastAsia="Calibri"/>
              </w:rPr>
            </w:pPr>
            <w:r w:rsidRPr="005E1AAD">
              <w:rPr>
                <w:rFonts w:eastAsia="Calibri"/>
              </w:rPr>
              <w:t xml:space="preserve">2008 </w:t>
            </w:r>
            <w:r w:rsidRPr="005E1AAD">
              <w:t>–</w:t>
            </w:r>
            <w:r w:rsidRPr="005E1AAD">
              <w:rPr>
                <w:rFonts w:eastAsia="Calibri"/>
              </w:rPr>
              <w:t xml:space="preserve"> 2018: ON Semiconductor Czech Republic, s.r.o., ředitel výroby křemíku (pp.)</w:t>
            </w:r>
          </w:p>
          <w:p w14:paraId="6EC9E00B" w14:textId="2473B020" w:rsidR="005E1AAD" w:rsidRPr="005E1AAD" w:rsidRDefault="005E1AAD" w:rsidP="005E1AAD">
            <w:pPr>
              <w:widowControl w:val="0"/>
              <w:autoSpaceDE w:val="0"/>
              <w:autoSpaceDN w:val="0"/>
              <w:adjustRightInd w:val="0"/>
              <w:spacing w:before="60" w:after="60"/>
              <w:jc w:val="both"/>
              <w:rPr>
                <w:rFonts w:eastAsia="Calibri"/>
              </w:rPr>
            </w:pPr>
            <w:r w:rsidRPr="005E1AAD">
              <w:rPr>
                <w:rFonts w:eastAsia="Calibri"/>
              </w:rPr>
              <w:t xml:space="preserve">2006 </w:t>
            </w:r>
            <w:r w:rsidRPr="005E1AAD">
              <w:t>–</w:t>
            </w:r>
            <w:r w:rsidRPr="005E1AAD">
              <w:rPr>
                <w:rFonts w:eastAsia="Calibri"/>
              </w:rPr>
              <w:t xml:space="preserve"> 2007: ON Semiconductor Czech Republic, s.r.o., vedoucí výroby čipů (pp.)</w:t>
            </w:r>
          </w:p>
          <w:p w14:paraId="6839AA9C" w14:textId="20235997" w:rsidR="005E1AAD" w:rsidRPr="0003037E" w:rsidRDefault="005E1AAD" w:rsidP="005E1AAD">
            <w:pPr>
              <w:widowControl w:val="0"/>
              <w:autoSpaceDE w:val="0"/>
              <w:autoSpaceDN w:val="0"/>
              <w:adjustRightInd w:val="0"/>
              <w:spacing w:before="60" w:after="120"/>
              <w:jc w:val="both"/>
              <w:rPr>
                <w:color w:val="FF0000"/>
                <w:highlight w:val="yellow"/>
              </w:rPr>
            </w:pPr>
            <w:r w:rsidRPr="005E1AAD">
              <w:rPr>
                <w:rFonts w:eastAsia="Calibri"/>
              </w:rPr>
              <w:t xml:space="preserve">2003 </w:t>
            </w:r>
            <w:r w:rsidRPr="005E1AAD">
              <w:t>–</w:t>
            </w:r>
            <w:r w:rsidRPr="005E1AAD">
              <w:rPr>
                <w:rFonts w:eastAsia="Calibri"/>
              </w:rPr>
              <w:t xml:space="preserve"> 2006: ON Semiconductor Czech Republic, s.r.o., hlavní technolog výroby křemíku (pp.)</w:t>
            </w:r>
          </w:p>
        </w:tc>
      </w:tr>
      <w:tr w:rsidR="0099544C" w14:paraId="7BDFF48A" w14:textId="77777777" w:rsidTr="00573609">
        <w:trPr>
          <w:trHeight w:val="250"/>
        </w:trPr>
        <w:tc>
          <w:tcPr>
            <w:tcW w:w="9859" w:type="dxa"/>
            <w:gridSpan w:val="14"/>
            <w:shd w:val="clear" w:color="auto" w:fill="F7CAAC"/>
          </w:tcPr>
          <w:p w14:paraId="1623F0F7" w14:textId="77777777" w:rsidR="0099544C" w:rsidRDefault="0099544C" w:rsidP="00573609">
            <w:pPr>
              <w:jc w:val="both"/>
            </w:pPr>
            <w:r>
              <w:rPr>
                <w:b/>
              </w:rPr>
              <w:t>Zkušenosti s vedením kvalifikačních a rigorózních prací</w:t>
            </w:r>
          </w:p>
        </w:tc>
      </w:tr>
      <w:tr w:rsidR="0099544C" w14:paraId="6D1C23A5" w14:textId="77777777" w:rsidTr="00573609">
        <w:trPr>
          <w:trHeight w:val="386"/>
        </w:trPr>
        <w:tc>
          <w:tcPr>
            <w:tcW w:w="9859" w:type="dxa"/>
            <w:gridSpan w:val="14"/>
          </w:tcPr>
          <w:p w14:paraId="05ECEBBB" w14:textId="47A49544" w:rsidR="0099544C" w:rsidRPr="005E1AAD" w:rsidRDefault="0099544C" w:rsidP="00573609">
            <w:pPr>
              <w:spacing w:before="120" w:after="120"/>
              <w:jc w:val="both"/>
            </w:pPr>
            <w:r w:rsidRPr="005E1AAD">
              <w:rPr>
                <w:kern w:val="1"/>
              </w:rPr>
              <w:t>Není relevantní</w:t>
            </w:r>
            <w:r w:rsidR="005E1AAD" w:rsidRPr="005E1AAD">
              <w:rPr>
                <w:kern w:val="1"/>
              </w:rPr>
              <w:t>.</w:t>
            </w:r>
          </w:p>
        </w:tc>
      </w:tr>
      <w:tr w:rsidR="0099544C" w14:paraId="1CDB4812" w14:textId="77777777" w:rsidTr="00573609">
        <w:trPr>
          <w:cantSplit/>
        </w:trPr>
        <w:tc>
          <w:tcPr>
            <w:tcW w:w="3347" w:type="dxa"/>
            <w:gridSpan w:val="3"/>
            <w:tcBorders>
              <w:top w:val="single" w:sz="12" w:space="0" w:color="auto"/>
            </w:tcBorders>
            <w:shd w:val="clear" w:color="auto" w:fill="F7CAAC"/>
          </w:tcPr>
          <w:p w14:paraId="6B90726A" w14:textId="77777777" w:rsidR="0099544C" w:rsidRDefault="0099544C" w:rsidP="00573609">
            <w:pPr>
              <w:jc w:val="both"/>
            </w:pPr>
            <w:r>
              <w:rPr>
                <w:b/>
              </w:rPr>
              <w:t xml:space="preserve">Obor habilitačního řízení </w:t>
            </w:r>
          </w:p>
        </w:tc>
        <w:tc>
          <w:tcPr>
            <w:tcW w:w="2245" w:type="dxa"/>
            <w:gridSpan w:val="4"/>
            <w:tcBorders>
              <w:top w:val="single" w:sz="12" w:space="0" w:color="auto"/>
            </w:tcBorders>
            <w:shd w:val="clear" w:color="auto" w:fill="F7CAAC"/>
          </w:tcPr>
          <w:p w14:paraId="1F8247EB" w14:textId="77777777" w:rsidR="0099544C" w:rsidRDefault="0099544C" w:rsidP="00573609">
            <w:pPr>
              <w:jc w:val="both"/>
            </w:pPr>
            <w:r>
              <w:rPr>
                <w:b/>
              </w:rPr>
              <w:t>Rok udělení hodnosti</w:t>
            </w:r>
          </w:p>
        </w:tc>
        <w:tc>
          <w:tcPr>
            <w:tcW w:w="1954" w:type="dxa"/>
            <w:gridSpan w:val="3"/>
            <w:tcBorders>
              <w:top w:val="single" w:sz="12" w:space="0" w:color="auto"/>
              <w:right w:val="single" w:sz="12" w:space="0" w:color="auto"/>
            </w:tcBorders>
            <w:shd w:val="clear" w:color="auto" w:fill="F7CAAC"/>
          </w:tcPr>
          <w:p w14:paraId="640DBC24" w14:textId="77777777" w:rsidR="0099544C" w:rsidRDefault="0099544C" w:rsidP="00573609">
            <w:pPr>
              <w:jc w:val="both"/>
            </w:pPr>
            <w:r>
              <w:rPr>
                <w:b/>
              </w:rPr>
              <w:t>Řízení konáno na VŠ</w:t>
            </w:r>
          </w:p>
        </w:tc>
        <w:tc>
          <w:tcPr>
            <w:tcW w:w="2313" w:type="dxa"/>
            <w:gridSpan w:val="4"/>
            <w:tcBorders>
              <w:top w:val="single" w:sz="12" w:space="0" w:color="auto"/>
              <w:left w:val="single" w:sz="12" w:space="0" w:color="auto"/>
            </w:tcBorders>
            <w:shd w:val="clear" w:color="auto" w:fill="F7CAAC"/>
          </w:tcPr>
          <w:p w14:paraId="7DF78CA3" w14:textId="77777777" w:rsidR="0099544C" w:rsidRDefault="0099544C" w:rsidP="00573609">
            <w:pPr>
              <w:jc w:val="both"/>
              <w:rPr>
                <w:b/>
              </w:rPr>
            </w:pPr>
            <w:r>
              <w:rPr>
                <w:b/>
              </w:rPr>
              <w:t>Ohlasy publikací</w:t>
            </w:r>
          </w:p>
        </w:tc>
      </w:tr>
      <w:tr w:rsidR="0099544C" w14:paraId="32ABEB9B" w14:textId="77777777" w:rsidTr="00573609">
        <w:trPr>
          <w:cantSplit/>
        </w:trPr>
        <w:tc>
          <w:tcPr>
            <w:tcW w:w="3347" w:type="dxa"/>
            <w:gridSpan w:val="3"/>
            <w:vAlign w:val="center"/>
          </w:tcPr>
          <w:p w14:paraId="2368A1F3" w14:textId="77777777" w:rsidR="0099544C" w:rsidRPr="00FC7E31" w:rsidRDefault="0099544C" w:rsidP="00573609">
            <w:pPr>
              <w:spacing w:before="60" w:after="60"/>
              <w:jc w:val="both"/>
            </w:pPr>
            <w:r>
              <w:t>---</w:t>
            </w:r>
          </w:p>
        </w:tc>
        <w:tc>
          <w:tcPr>
            <w:tcW w:w="2245" w:type="dxa"/>
            <w:gridSpan w:val="4"/>
            <w:vAlign w:val="center"/>
          </w:tcPr>
          <w:p w14:paraId="00199EBA" w14:textId="77777777" w:rsidR="0099544C" w:rsidRDefault="0099544C" w:rsidP="00573609">
            <w:pPr>
              <w:spacing w:before="60" w:after="60"/>
              <w:jc w:val="both"/>
            </w:pPr>
            <w:r>
              <w:t>---</w:t>
            </w:r>
          </w:p>
        </w:tc>
        <w:tc>
          <w:tcPr>
            <w:tcW w:w="1954" w:type="dxa"/>
            <w:gridSpan w:val="3"/>
            <w:tcBorders>
              <w:right w:val="single" w:sz="12" w:space="0" w:color="auto"/>
            </w:tcBorders>
            <w:vAlign w:val="center"/>
          </w:tcPr>
          <w:p w14:paraId="71EB08EE" w14:textId="77777777" w:rsidR="0099544C" w:rsidRPr="00FC7E31" w:rsidRDefault="0099544C" w:rsidP="00573609">
            <w:pPr>
              <w:spacing w:before="60" w:after="60"/>
              <w:ind w:left="1416" w:hanging="1416"/>
              <w:jc w:val="both"/>
            </w:pPr>
            <w:r>
              <w:t>---</w:t>
            </w:r>
          </w:p>
        </w:tc>
        <w:tc>
          <w:tcPr>
            <w:tcW w:w="851" w:type="dxa"/>
            <w:gridSpan w:val="2"/>
            <w:tcBorders>
              <w:left w:val="single" w:sz="12" w:space="0" w:color="auto"/>
            </w:tcBorders>
            <w:shd w:val="clear" w:color="auto" w:fill="F7CAAC"/>
          </w:tcPr>
          <w:p w14:paraId="60C2779D" w14:textId="77777777" w:rsidR="0099544C" w:rsidRPr="00126352" w:rsidRDefault="0099544C" w:rsidP="00691C9B">
            <w:pPr>
              <w:spacing w:before="60" w:after="60"/>
              <w:jc w:val="center"/>
              <w:rPr>
                <w:sz w:val="18"/>
                <w:szCs w:val="18"/>
              </w:rPr>
            </w:pPr>
            <w:r w:rsidRPr="00126352">
              <w:rPr>
                <w:b/>
                <w:sz w:val="18"/>
                <w:szCs w:val="18"/>
              </w:rPr>
              <w:t>WoS</w:t>
            </w:r>
          </w:p>
        </w:tc>
        <w:tc>
          <w:tcPr>
            <w:tcW w:w="768" w:type="dxa"/>
            <w:shd w:val="clear" w:color="auto" w:fill="F7CAAC"/>
          </w:tcPr>
          <w:p w14:paraId="1F73B1E8" w14:textId="77777777" w:rsidR="0099544C" w:rsidRPr="00126352" w:rsidRDefault="0099544C" w:rsidP="00691C9B">
            <w:pPr>
              <w:spacing w:before="60" w:after="60"/>
              <w:jc w:val="center"/>
              <w:rPr>
                <w:sz w:val="18"/>
                <w:szCs w:val="18"/>
              </w:rPr>
            </w:pPr>
            <w:r w:rsidRPr="00126352">
              <w:rPr>
                <w:b/>
                <w:sz w:val="18"/>
                <w:szCs w:val="18"/>
              </w:rPr>
              <w:t>Scopus</w:t>
            </w:r>
          </w:p>
        </w:tc>
        <w:tc>
          <w:tcPr>
            <w:tcW w:w="694" w:type="dxa"/>
            <w:shd w:val="clear" w:color="auto" w:fill="F7CAAC"/>
          </w:tcPr>
          <w:p w14:paraId="347CCC07" w14:textId="77777777" w:rsidR="0099544C" w:rsidRPr="00126352" w:rsidRDefault="0099544C" w:rsidP="00573609">
            <w:pPr>
              <w:spacing w:before="60" w:after="60"/>
              <w:jc w:val="both"/>
              <w:rPr>
                <w:sz w:val="18"/>
                <w:szCs w:val="18"/>
              </w:rPr>
            </w:pPr>
            <w:r w:rsidRPr="00126352">
              <w:rPr>
                <w:b/>
                <w:sz w:val="18"/>
                <w:szCs w:val="18"/>
              </w:rPr>
              <w:t>ostatní</w:t>
            </w:r>
          </w:p>
        </w:tc>
      </w:tr>
      <w:tr w:rsidR="0099544C" w14:paraId="572B5BD3" w14:textId="77777777" w:rsidTr="00573609">
        <w:trPr>
          <w:cantSplit/>
          <w:trHeight w:val="70"/>
        </w:trPr>
        <w:tc>
          <w:tcPr>
            <w:tcW w:w="3347" w:type="dxa"/>
            <w:gridSpan w:val="3"/>
            <w:shd w:val="clear" w:color="auto" w:fill="F7CAAC"/>
          </w:tcPr>
          <w:p w14:paraId="087A6298" w14:textId="77777777" w:rsidR="0099544C" w:rsidRDefault="0099544C" w:rsidP="00573609">
            <w:pPr>
              <w:jc w:val="both"/>
            </w:pPr>
            <w:r>
              <w:rPr>
                <w:b/>
              </w:rPr>
              <w:t>Obor jmenovacího řízení</w:t>
            </w:r>
          </w:p>
        </w:tc>
        <w:tc>
          <w:tcPr>
            <w:tcW w:w="2245" w:type="dxa"/>
            <w:gridSpan w:val="4"/>
            <w:shd w:val="clear" w:color="auto" w:fill="F7CAAC"/>
          </w:tcPr>
          <w:p w14:paraId="5A25070E" w14:textId="77777777" w:rsidR="0099544C" w:rsidRDefault="0099544C" w:rsidP="00573609">
            <w:pPr>
              <w:jc w:val="both"/>
            </w:pPr>
            <w:r>
              <w:rPr>
                <w:b/>
              </w:rPr>
              <w:t>Rok udělení hodnosti</w:t>
            </w:r>
          </w:p>
        </w:tc>
        <w:tc>
          <w:tcPr>
            <w:tcW w:w="1954" w:type="dxa"/>
            <w:gridSpan w:val="3"/>
            <w:tcBorders>
              <w:right w:val="single" w:sz="12" w:space="0" w:color="auto"/>
            </w:tcBorders>
            <w:shd w:val="clear" w:color="auto" w:fill="F7CAAC"/>
          </w:tcPr>
          <w:p w14:paraId="598C99DF" w14:textId="77777777" w:rsidR="0099544C" w:rsidRDefault="0099544C" w:rsidP="00573609">
            <w:pPr>
              <w:jc w:val="both"/>
            </w:pPr>
            <w:r>
              <w:rPr>
                <w:b/>
              </w:rPr>
              <w:t>Řízení konáno na VŠ</w:t>
            </w:r>
          </w:p>
        </w:tc>
        <w:tc>
          <w:tcPr>
            <w:tcW w:w="851" w:type="dxa"/>
            <w:gridSpan w:val="2"/>
            <w:tcBorders>
              <w:left w:val="single" w:sz="12" w:space="0" w:color="auto"/>
            </w:tcBorders>
          </w:tcPr>
          <w:p w14:paraId="01F7EE89" w14:textId="66760C02" w:rsidR="0099544C" w:rsidRPr="0003037E" w:rsidRDefault="0099544C" w:rsidP="00573609">
            <w:pPr>
              <w:jc w:val="center"/>
              <w:rPr>
                <w:b/>
                <w:highlight w:val="yellow"/>
              </w:rPr>
            </w:pPr>
          </w:p>
        </w:tc>
        <w:tc>
          <w:tcPr>
            <w:tcW w:w="768" w:type="dxa"/>
          </w:tcPr>
          <w:p w14:paraId="1F86AE2D" w14:textId="3F70D3B1" w:rsidR="0099544C" w:rsidRPr="0003037E" w:rsidRDefault="0099544C" w:rsidP="00573609">
            <w:pPr>
              <w:jc w:val="center"/>
              <w:rPr>
                <w:b/>
                <w:highlight w:val="yellow"/>
              </w:rPr>
            </w:pPr>
          </w:p>
        </w:tc>
        <w:tc>
          <w:tcPr>
            <w:tcW w:w="694" w:type="dxa"/>
          </w:tcPr>
          <w:p w14:paraId="0CD4B4DE" w14:textId="4F7B1210" w:rsidR="0099544C" w:rsidRPr="00D350E1" w:rsidRDefault="0099544C" w:rsidP="00573609">
            <w:pPr>
              <w:jc w:val="center"/>
              <w:rPr>
                <w:b/>
                <w:sz w:val="18"/>
                <w:szCs w:val="18"/>
              </w:rPr>
            </w:pPr>
          </w:p>
        </w:tc>
      </w:tr>
      <w:tr w:rsidR="0099544C" w14:paraId="5A3606C0" w14:textId="77777777" w:rsidTr="00573609">
        <w:trPr>
          <w:trHeight w:val="205"/>
        </w:trPr>
        <w:tc>
          <w:tcPr>
            <w:tcW w:w="3347" w:type="dxa"/>
            <w:gridSpan w:val="3"/>
            <w:vAlign w:val="center"/>
          </w:tcPr>
          <w:p w14:paraId="356E89D1" w14:textId="77777777" w:rsidR="0099544C" w:rsidRDefault="0099544C" w:rsidP="00573609">
            <w:r>
              <w:t>---</w:t>
            </w:r>
          </w:p>
        </w:tc>
        <w:tc>
          <w:tcPr>
            <w:tcW w:w="2245" w:type="dxa"/>
            <w:gridSpan w:val="4"/>
            <w:vAlign w:val="center"/>
          </w:tcPr>
          <w:p w14:paraId="6CA9DA6F" w14:textId="77777777" w:rsidR="0099544C" w:rsidRDefault="0099544C" w:rsidP="00573609">
            <w:r>
              <w:t>---</w:t>
            </w:r>
          </w:p>
        </w:tc>
        <w:tc>
          <w:tcPr>
            <w:tcW w:w="1954" w:type="dxa"/>
            <w:gridSpan w:val="3"/>
            <w:tcBorders>
              <w:right w:val="single" w:sz="12" w:space="0" w:color="auto"/>
            </w:tcBorders>
            <w:vAlign w:val="center"/>
          </w:tcPr>
          <w:p w14:paraId="4B2DC76A" w14:textId="77777777" w:rsidR="0099544C" w:rsidRDefault="0099544C" w:rsidP="00573609">
            <w:r>
              <w:t>---</w:t>
            </w:r>
          </w:p>
        </w:tc>
        <w:tc>
          <w:tcPr>
            <w:tcW w:w="1619" w:type="dxa"/>
            <w:gridSpan w:val="3"/>
            <w:tcBorders>
              <w:left w:val="single" w:sz="12" w:space="0" w:color="auto"/>
            </w:tcBorders>
            <w:shd w:val="clear" w:color="auto" w:fill="FBD4B4"/>
            <w:vAlign w:val="center"/>
          </w:tcPr>
          <w:p w14:paraId="36480759" w14:textId="77777777" w:rsidR="0099544C" w:rsidRPr="00F20AEF" w:rsidRDefault="0099544C" w:rsidP="00573609">
            <w:pPr>
              <w:jc w:val="both"/>
              <w:rPr>
                <w:b/>
                <w:sz w:val="18"/>
              </w:rPr>
            </w:pPr>
            <w:r w:rsidRPr="00F20AEF">
              <w:rPr>
                <w:b/>
                <w:sz w:val="18"/>
              </w:rPr>
              <w:t>H-index WoS/Scopus</w:t>
            </w:r>
          </w:p>
        </w:tc>
        <w:tc>
          <w:tcPr>
            <w:tcW w:w="694" w:type="dxa"/>
            <w:vAlign w:val="center"/>
          </w:tcPr>
          <w:p w14:paraId="044EB302" w14:textId="59B79958" w:rsidR="0099544C" w:rsidRDefault="0099544C" w:rsidP="00573609">
            <w:pPr>
              <w:jc w:val="center"/>
              <w:rPr>
                <w:b/>
              </w:rPr>
            </w:pPr>
          </w:p>
        </w:tc>
      </w:tr>
      <w:tr w:rsidR="0099544C" w14:paraId="5BB71D5B" w14:textId="77777777" w:rsidTr="00573609">
        <w:tc>
          <w:tcPr>
            <w:tcW w:w="9859" w:type="dxa"/>
            <w:gridSpan w:val="14"/>
            <w:shd w:val="clear" w:color="auto" w:fill="F7CAAC"/>
          </w:tcPr>
          <w:p w14:paraId="65ADE856" w14:textId="77777777" w:rsidR="0099544C" w:rsidRDefault="0099544C" w:rsidP="00573609">
            <w:pPr>
              <w:jc w:val="both"/>
              <w:rPr>
                <w:b/>
              </w:rPr>
            </w:pPr>
            <w:r>
              <w:rPr>
                <w:b/>
              </w:rPr>
              <w:t xml:space="preserve">Přehled o nejvýznamnější publikační a další tvůrčí činnosti nebo další profesní činnosti u odborníků z praxe vztahující se k zabezpečovaným předmětům </w:t>
            </w:r>
          </w:p>
        </w:tc>
      </w:tr>
      <w:tr w:rsidR="0099544C" w14:paraId="309AD568" w14:textId="77777777" w:rsidTr="00573609">
        <w:trPr>
          <w:trHeight w:val="836"/>
        </w:trPr>
        <w:tc>
          <w:tcPr>
            <w:tcW w:w="9859" w:type="dxa"/>
            <w:gridSpan w:val="14"/>
          </w:tcPr>
          <w:p w14:paraId="61514592" w14:textId="09383439" w:rsidR="005E1AAD" w:rsidRPr="005E1AAD" w:rsidRDefault="005E1AAD" w:rsidP="005E1AAD">
            <w:pPr>
              <w:spacing w:before="120" w:after="120"/>
              <w:jc w:val="both"/>
              <w:rPr>
                <w:color w:val="212529"/>
                <w:shd w:val="clear" w:color="auto" w:fill="FFFFFF"/>
              </w:rPr>
            </w:pPr>
            <w:r w:rsidRPr="005E1AAD">
              <w:rPr>
                <w:b/>
                <w:bCs/>
                <w:caps/>
                <w:color w:val="212529"/>
                <w:shd w:val="clear" w:color="auto" w:fill="FFFFFF"/>
              </w:rPr>
              <w:t>Pánek, P. (40</w:t>
            </w:r>
            <w:r w:rsidRPr="005E1AAD">
              <w:rPr>
                <w:b/>
                <w:bCs/>
                <w:caps/>
                <w:color w:val="212529"/>
                <w:shd w:val="clear" w:color="auto" w:fill="FFFFFF"/>
                <w:lang w:val="en-US"/>
              </w:rPr>
              <w:t>%)</w:t>
            </w:r>
            <w:r w:rsidRPr="005E1AAD">
              <w:rPr>
                <w:caps/>
                <w:color w:val="212529"/>
                <w:shd w:val="clear" w:color="auto" w:fill="FFFFFF"/>
              </w:rPr>
              <w:t>, Líbezný, M., Lorenc, M., Šik, J., Válek, L., Plachký, T., Lysáček, D., Ulrych, J., Špetík, Z., Špetík, R., Holík, Š., Dorotík, M.:</w:t>
            </w:r>
            <w:r w:rsidRPr="005E1AAD">
              <w:rPr>
                <w:color w:val="212529"/>
                <w:shd w:val="clear" w:color="auto" w:fill="FFFFFF"/>
              </w:rPr>
              <w:t xml:space="preserve"> Základy technologie výroby polovodičů. </w:t>
            </w:r>
            <w:r w:rsidR="004762D3">
              <w:rPr>
                <w:color w:val="212529"/>
                <w:shd w:val="clear" w:color="auto" w:fill="FFFFFF"/>
              </w:rPr>
              <w:t xml:space="preserve">Brno: </w:t>
            </w:r>
            <w:r w:rsidRPr="005E1AAD">
              <w:rPr>
                <w:color w:val="212529"/>
                <w:shd w:val="clear" w:color="auto" w:fill="FFFFFF"/>
              </w:rPr>
              <w:t xml:space="preserve">CERM, </w:t>
            </w:r>
            <w:r w:rsidRPr="00691C9B">
              <w:rPr>
                <w:b/>
                <w:bCs/>
                <w:color w:val="212529"/>
                <w:shd w:val="clear" w:color="auto" w:fill="FFFFFF"/>
              </w:rPr>
              <w:t>2021</w:t>
            </w:r>
            <w:r w:rsidRPr="005E1AAD">
              <w:rPr>
                <w:color w:val="212529"/>
                <w:shd w:val="clear" w:color="auto" w:fill="FFFFFF"/>
              </w:rPr>
              <w:t>. ISBN 978-80-7623-060-6. C</w:t>
            </w:r>
          </w:p>
          <w:p w14:paraId="1B757E78" w14:textId="77777777" w:rsidR="005E1AAD" w:rsidRPr="003A31C5" w:rsidRDefault="005E1AAD" w:rsidP="00573609">
            <w:pPr>
              <w:suppressAutoHyphens/>
              <w:spacing w:after="60"/>
              <w:jc w:val="both"/>
              <w:rPr>
                <w:bCs/>
                <w:kern w:val="2"/>
                <w:u w:val="single"/>
              </w:rPr>
            </w:pPr>
          </w:p>
          <w:p w14:paraId="7B02A935" w14:textId="78CE3FE0" w:rsidR="0099544C" w:rsidRPr="00DE5D28" w:rsidRDefault="0099544C" w:rsidP="00573609">
            <w:pPr>
              <w:suppressAutoHyphens/>
              <w:spacing w:after="60"/>
              <w:jc w:val="both"/>
              <w:rPr>
                <w:bCs/>
                <w:kern w:val="2"/>
                <w:u w:val="single"/>
              </w:rPr>
            </w:pPr>
            <w:r>
              <w:rPr>
                <w:bCs/>
                <w:kern w:val="2"/>
                <w:u w:val="single"/>
              </w:rPr>
              <w:t>P</w:t>
            </w:r>
            <w:r w:rsidRPr="00DE5D28">
              <w:rPr>
                <w:bCs/>
                <w:kern w:val="2"/>
                <w:u w:val="single"/>
              </w:rPr>
              <w:t>rofesní aktivity související se zaměřením studijního programu a vztahující se k zabezpečovaným předmětům</w:t>
            </w:r>
            <w:r w:rsidRPr="005F69D8">
              <w:rPr>
                <w:bCs/>
                <w:kern w:val="2"/>
                <w:u w:val="single"/>
              </w:rPr>
              <w:t>:</w:t>
            </w:r>
          </w:p>
          <w:p w14:paraId="77DB646F" w14:textId="74F53D6C" w:rsidR="0099544C" w:rsidRDefault="0099544C" w:rsidP="00E54650">
            <w:pPr>
              <w:widowControl w:val="0"/>
              <w:autoSpaceDE w:val="0"/>
              <w:autoSpaceDN w:val="0"/>
              <w:adjustRightInd w:val="0"/>
              <w:spacing w:before="120" w:after="120"/>
              <w:rPr>
                <w:color w:val="000000" w:themeColor="text1"/>
              </w:rPr>
            </w:pPr>
            <w:r w:rsidRPr="00DE5D28">
              <w:t xml:space="preserve">Praxe v oboru – viz </w:t>
            </w:r>
            <w:r w:rsidRPr="00DE5D28">
              <w:rPr>
                <w:color w:val="000000" w:themeColor="text1"/>
              </w:rPr>
              <w:t>Údaje o odborném působení od absolvování VŠ</w:t>
            </w:r>
          </w:p>
          <w:p w14:paraId="051EA4AD" w14:textId="77777777" w:rsidR="001C024C" w:rsidRDefault="001C024C" w:rsidP="001C024C">
            <w:pPr>
              <w:spacing w:before="120" w:after="120"/>
              <w:jc w:val="both"/>
              <w:rPr>
                <w:bCs/>
                <w:kern w:val="2"/>
              </w:rPr>
            </w:pPr>
            <w:r w:rsidRPr="009B5DF2">
              <w:rPr>
                <w:bCs/>
                <w:kern w:val="2"/>
              </w:rPr>
              <w:t xml:space="preserve">PřF MU Brno, </w:t>
            </w:r>
            <w:r>
              <w:rPr>
                <w:bCs/>
                <w:kern w:val="2"/>
              </w:rPr>
              <w:t xml:space="preserve">celosemestrální </w:t>
            </w:r>
            <w:r w:rsidRPr="009B5DF2">
              <w:rPr>
                <w:bCs/>
                <w:kern w:val="2"/>
              </w:rPr>
              <w:t>přednáška „Fyzikální principy výroby polovodičů“, od r. 2001 – dosud</w:t>
            </w:r>
          </w:p>
          <w:p w14:paraId="03A02B69" w14:textId="77777777" w:rsidR="001C024C" w:rsidRDefault="001C024C" w:rsidP="001C024C">
            <w:pPr>
              <w:spacing w:before="120" w:after="120"/>
              <w:jc w:val="both"/>
              <w:rPr>
                <w:bCs/>
                <w:kern w:val="2"/>
              </w:rPr>
            </w:pPr>
            <w:r>
              <w:rPr>
                <w:bCs/>
                <w:kern w:val="2"/>
              </w:rPr>
              <w:t>FSI VUT Brno, celosemestrální přednáška „Fyzikální principy výroby polovodičů“, od r. 2001 – dosud</w:t>
            </w:r>
          </w:p>
          <w:p w14:paraId="32AE1537" w14:textId="511EDFC0" w:rsidR="001C024C" w:rsidRPr="009B5DF2" w:rsidRDefault="001C024C" w:rsidP="001C024C">
            <w:pPr>
              <w:spacing w:before="120" w:after="120"/>
              <w:jc w:val="both"/>
              <w:rPr>
                <w:bCs/>
                <w:kern w:val="2"/>
              </w:rPr>
            </w:pPr>
            <w:r>
              <w:rPr>
                <w:bCs/>
                <w:kern w:val="2"/>
              </w:rPr>
              <w:t>FChT Univerzita Pardubice</w:t>
            </w:r>
            <w:r w:rsidR="004762D3">
              <w:rPr>
                <w:bCs/>
                <w:kern w:val="2"/>
              </w:rPr>
              <w:t xml:space="preserve">, </w:t>
            </w:r>
            <w:r>
              <w:rPr>
                <w:bCs/>
                <w:kern w:val="2"/>
              </w:rPr>
              <w:t>podíl na přednášce „Polovodiče“, od r. 2003 – dosud</w:t>
            </w:r>
          </w:p>
          <w:p w14:paraId="5B70B00D" w14:textId="03ED2A55" w:rsidR="001C024C" w:rsidRPr="001C024C" w:rsidRDefault="001C024C" w:rsidP="001C024C">
            <w:pPr>
              <w:spacing w:before="120" w:after="120"/>
              <w:jc w:val="both"/>
              <w:rPr>
                <w:bCs/>
                <w:kern w:val="2"/>
              </w:rPr>
            </w:pPr>
            <w:r w:rsidRPr="001C024C">
              <w:rPr>
                <w:bCs/>
                <w:kern w:val="2"/>
              </w:rPr>
              <w:t>Odborná specializace na technologii či</w:t>
            </w:r>
            <w:r w:rsidR="004762D3">
              <w:rPr>
                <w:bCs/>
                <w:kern w:val="2"/>
              </w:rPr>
              <w:t>š</w:t>
            </w:r>
            <w:r w:rsidRPr="001C024C">
              <w:rPr>
                <w:bCs/>
                <w:kern w:val="2"/>
              </w:rPr>
              <w:t>tění povrchu polovodičů – vývoj čisticích procesů v onsemi a specifikace nových zařízení pro chemické čištění. Interní vzdělávání v oblasti čisticích postupů.</w:t>
            </w:r>
          </w:p>
          <w:p w14:paraId="3022581B" w14:textId="0D1ED118" w:rsidR="001C024C" w:rsidRPr="0003037E" w:rsidRDefault="001C024C" w:rsidP="001C024C">
            <w:pPr>
              <w:spacing w:before="120" w:after="120"/>
              <w:jc w:val="both"/>
              <w:rPr>
                <w:b/>
                <w:highlight w:val="yellow"/>
              </w:rPr>
            </w:pPr>
            <w:r w:rsidRPr="001C024C">
              <w:rPr>
                <w:bCs/>
                <w:kern w:val="2"/>
              </w:rPr>
              <w:t>Odborná specializace na statistické metody v průmyslu a nástroje štíhlé výroby. Interní vzdělávání v této oblasti.</w:t>
            </w:r>
          </w:p>
        </w:tc>
      </w:tr>
      <w:tr w:rsidR="0099544C" w14:paraId="0FA8A23D" w14:textId="77777777" w:rsidTr="00573609">
        <w:trPr>
          <w:trHeight w:val="218"/>
        </w:trPr>
        <w:tc>
          <w:tcPr>
            <w:tcW w:w="9859" w:type="dxa"/>
            <w:gridSpan w:val="14"/>
            <w:shd w:val="clear" w:color="auto" w:fill="F7CAAC"/>
          </w:tcPr>
          <w:p w14:paraId="3EF9C934" w14:textId="77777777" w:rsidR="0099544C" w:rsidRDefault="0099544C" w:rsidP="00573609">
            <w:pPr>
              <w:rPr>
                <w:b/>
              </w:rPr>
            </w:pPr>
            <w:r>
              <w:rPr>
                <w:b/>
              </w:rPr>
              <w:t>Působení v zahraničí</w:t>
            </w:r>
          </w:p>
        </w:tc>
      </w:tr>
      <w:tr w:rsidR="0099544C" w14:paraId="2D874270" w14:textId="77777777" w:rsidTr="00532269">
        <w:trPr>
          <w:trHeight w:val="328"/>
        </w:trPr>
        <w:tc>
          <w:tcPr>
            <w:tcW w:w="9859" w:type="dxa"/>
            <w:gridSpan w:val="14"/>
            <w:tcBorders>
              <w:bottom w:val="single" w:sz="4" w:space="0" w:color="auto"/>
            </w:tcBorders>
          </w:tcPr>
          <w:p w14:paraId="0C9A0D96" w14:textId="77777777" w:rsidR="005E1AAD" w:rsidRDefault="005E1AAD" w:rsidP="001C024C">
            <w:r>
              <w:t>---</w:t>
            </w:r>
          </w:p>
          <w:p w14:paraId="5B3F7C0F" w14:textId="6529B88E" w:rsidR="001C024C" w:rsidRDefault="001C024C" w:rsidP="001C024C">
            <w:pPr>
              <w:rPr>
                <w:b/>
              </w:rPr>
            </w:pPr>
          </w:p>
        </w:tc>
      </w:tr>
      <w:tr w:rsidR="0099544C" w14:paraId="688B7D1E" w14:textId="77777777" w:rsidTr="00532269">
        <w:trPr>
          <w:cantSplit/>
          <w:trHeight w:val="470"/>
        </w:trPr>
        <w:tc>
          <w:tcPr>
            <w:tcW w:w="2518" w:type="dxa"/>
            <w:gridSpan w:val="2"/>
            <w:tcBorders>
              <w:bottom w:val="single" w:sz="4" w:space="0" w:color="auto"/>
            </w:tcBorders>
            <w:shd w:val="clear" w:color="auto" w:fill="F7CAAC"/>
          </w:tcPr>
          <w:p w14:paraId="390C873F" w14:textId="77777777" w:rsidR="0099544C" w:rsidRDefault="0099544C" w:rsidP="00573609">
            <w:pPr>
              <w:jc w:val="both"/>
              <w:rPr>
                <w:b/>
              </w:rPr>
            </w:pPr>
            <w:r>
              <w:rPr>
                <w:b/>
              </w:rPr>
              <w:t xml:space="preserve">Podpis </w:t>
            </w:r>
          </w:p>
        </w:tc>
        <w:tc>
          <w:tcPr>
            <w:tcW w:w="4319" w:type="dxa"/>
            <w:gridSpan w:val="7"/>
            <w:tcBorders>
              <w:bottom w:val="single" w:sz="4" w:space="0" w:color="auto"/>
            </w:tcBorders>
          </w:tcPr>
          <w:p w14:paraId="30AD5D72" w14:textId="77777777" w:rsidR="0099544C" w:rsidRDefault="0099544C" w:rsidP="00573609">
            <w:pPr>
              <w:jc w:val="both"/>
            </w:pPr>
          </w:p>
        </w:tc>
        <w:tc>
          <w:tcPr>
            <w:tcW w:w="709" w:type="dxa"/>
            <w:tcBorders>
              <w:bottom w:val="single" w:sz="4" w:space="0" w:color="auto"/>
            </w:tcBorders>
            <w:shd w:val="clear" w:color="auto" w:fill="F7CAAC"/>
          </w:tcPr>
          <w:p w14:paraId="05E6A4ED" w14:textId="77777777" w:rsidR="0099544C" w:rsidRDefault="0099544C" w:rsidP="00573609">
            <w:pPr>
              <w:jc w:val="both"/>
            </w:pPr>
            <w:r>
              <w:rPr>
                <w:b/>
              </w:rPr>
              <w:t>datum</w:t>
            </w:r>
          </w:p>
        </w:tc>
        <w:tc>
          <w:tcPr>
            <w:tcW w:w="2313" w:type="dxa"/>
            <w:gridSpan w:val="4"/>
            <w:tcBorders>
              <w:bottom w:val="single" w:sz="4" w:space="0" w:color="auto"/>
            </w:tcBorders>
          </w:tcPr>
          <w:p w14:paraId="7C51C8A6" w14:textId="72F8DCA4" w:rsidR="0099544C" w:rsidRDefault="0099544C" w:rsidP="00573609">
            <w:pPr>
              <w:jc w:val="both"/>
            </w:pPr>
          </w:p>
        </w:tc>
      </w:tr>
    </w:tbl>
    <w:tbl>
      <w:tblPr>
        <w:tblpPr w:leftFromText="141" w:rightFromText="141" w:vertAnchor="page" w:horzAnchor="margin" w:tblpX="-10" w:tblpY="1333"/>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71"/>
        <w:gridCol w:w="658"/>
        <w:gridCol w:w="1751"/>
        <w:gridCol w:w="113"/>
        <w:gridCol w:w="381"/>
        <w:gridCol w:w="186"/>
        <w:gridCol w:w="282"/>
        <w:gridCol w:w="994"/>
        <w:gridCol w:w="709"/>
        <w:gridCol w:w="77"/>
        <w:gridCol w:w="93"/>
        <w:gridCol w:w="567"/>
        <w:gridCol w:w="709"/>
        <w:gridCol w:w="851"/>
      </w:tblGrid>
      <w:tr w:rsidR="0099544C" w14:paraId="23913F29" w14:textId="77777777" w:rsidTr="0099544C">
        <w:tc>
          <w:tcPr>
            <w:tcW w:w="10060" w:type="dxa"/>
            <w:gridSpan w:val="15"/>
            <w:tcBorders>
              <w:bottom w:val="double" w:sz="4" w:space="0" w:color="auto"/>
            </w:tcBorders>
            <w:shd w:val="clear" w:color="auto" w:fill="BDD6EE"/>
          </w:tcPr>
          <w:p w14:paraId="6E1B2CC4" w14:textId="782754B0" w:rsidR="0099544C" w:rsidRDefault="0099544C" w:rsidP="0099544C">
            <w:pPr>
              <w:rPr>
                <w:b/>
                <w:sz w:val="28"/>
              </w:rPr>
            </w:pPr>
            <w:bookmarkStart w:id="354" w:name="_Hlk190817378"/>
            <w:bookmarkEnd w:id="352"/>
            <w:r>
              <w:rPr>
                <w:b/>
                <w:sz w:val="28"/>
              </w:rPr>
              <w:lastRenderedPageBreak/>
              <w:t>C-I – Personální zabezpečení</w:t>
            </w:r>
          </w:p>
        </w:tc>
      </w:tr>
      <w:tr w:rsidR="0099544C" w14:paraId="4F4FFBF8" w14:textId="77777777" w:rsidTr="0099544C">
        <w:tc>
          <w:tcPr>
            <w:tcW w:w="2518" w:type="dxa"/>
            <w:tcBorders>
              <w:top w:val="double" w:sz="4" w:space="0" w:color="auto"/>
            </w:tcBorders>
            <w:shd w:val="clear" w:color="auto" w:fill="F7CAAC"/>
          </w:tcPr>
          <w:p w14:paraId="1630C75D" w14:textId="77777777" w:rsidR="0099544C" w:rsidRDefault="0099544C" w:rsidP="0099544C">
            <w:pPr>
              <w:rPr>
                <w:b/>
              </w:rPr>
            </w:pPr>
            <w:r>
              <w:rPr>
                <w:b/>
              </w:rPr>
              <w:t>Vysoká škola</w:t>
            </w:r>
          </w:p>
        </w:tc>
        <w:tc>
          <w:tcPr>
            <w:tcW w:w="7542" w:type="dxa"/>
            <w:gridSpan w:val="14"/>
          </w:tcPr>
          <w:p w14:paraId="685CE87D" w14:textId="77777777" w:rsidR="0099544C" w:rsidRDefault="0099544C" w:rsidP="0099544C">
            <w:pPr>
              <w:tabs>
                <w:tab w:val="left" w:pos="933"/>
              </w:tabs>
            </w:pPr>
            <w:r>
              <w:t>Univerzita Tomáše Bati ve Zlíně</w:t>
            </w:r>
          </w:p>
        </w:tc>
      </w:tr>
      <w:tr w:rsidR="0099544C" w14:paraId="6B8F00FB" w14:textId="77777777" w:rsidTr="0099544C">
        <w:tc>
          <w:tcPr>
            <w:tcW w:w="2518" w:type="dxa"/>
            <w:shd w:val="clear" w:color="auto" w:fill="F7CAAC"/>
          </w:tcPr>
          <w:p w14:paraId="4A823CE6" w14:textId="77777777" w:rsidR="0099544C" w:rsidRDefault="0099544C" w:rsidP="0099544C">
            <w:pPr>
              <w:rPr>
                <w:b/>
              </w:rPr>
            </w:pPr>
            <w:r>
              <w:rPr>
                <w:b/>
              </w:rPr>
              <w:t>Součást vysoké školy</w:t>
            </w:r>
          </w:p>
        </w:tc>
        <w:tc>
          <w:tcPr>
            <w:tcW w:w="7542" w:type="dxa"/>
            <w:gridSpan w:val="14"/>
          </w:tcPr>
          <w:p w14:paraId="01671B4D" w14:textId="77777777" w:rsidR="0099544C" w:rsidRDefault="0099544C" w:rsidP="0099544C">
            <w:r>
              <w:t>Fakulta technologická</w:t>
            </w:r>
          </w:p>
        </w:tc>
      </w:tr>
      <w:tr w:rsidR="0099544C" w:rsidRPr="00924C53" w14:paraId="619CEEC7" w14:textId="77777777" w:rsidTr="0099544C">
        <w:tc>
          <w:tcPr>
            <w:tcW w:w="2518" w:type="dxa"/>
            <w:shd w:val="clear" w:color="auto" w:fill="F7CAAC"/>
          </w:tcPr>
          <w:p w14:paraId="68259D3C" w14:textId="77777777" w:rsidR="0099544C" w:rsidRDefault="0099544C" w:rsidP="0099544C">
            <w:pPr>
              <w:rPr>
                <w:b/>
              </w:rPr>
            </w:pPr>
            <w:r>
              <w:rPr>
                <w:b/>
              </w:rPr>
              <w:t>Název studijního programu</w:t>
            </w:r>
          </w:p>
        </w:tc>
        <w:tc>
          <w:tcPr>
            <w:tcW w:w="7542" w:type="dxa"/>
            <w:gridSpan w:val="14"/>
          </w:tcPr>
          <w:p w14:paraId="060DFC83" w14:textId="71DD21D9" w:rsidR="0099544C" w:rsidRPr="00924C53" w:rsidRDefault="00EB4C62" w:rsidP="0099544C">
            <w:r w:rsidRPr="00EB4C62">
              <w:t>Materiály a technologie – specializace Polovodičové materiály</w:t>
            </w:r>
          </w:p>
        </w:tc>
      </w:tr>
      <w:tr w:rsidR="0099544C" w14:paraId="7C88A1C5" w14:textId="77777777" w:rsidTr="0099544C">
        <w:tc>
          <w:tcPr>
            <w:tcW w:w="2518" w:type="dxa"/>
            <w:shd w:val="clear" w:color="auto" w:fill="F7CAAC"/>
          </w:tcPr>
          <w:p w14:paraId="5C81232E" w14:textId="77777777" w:rsidR="0099544C" w:rsidRDefault="0099544C" w:rsidP="0099544C">
            <w:pPr>
              <w:rPr>
                <w:b/>
              </w:rPr>
            </w:pPr>
            <w:r>
              <w:rPr>
                <w:b/>
              </w:rPr>
              <w:t>Jméno a příjmení</w:t>
            </w:r>
          </w:p>
        </w:tc>
        <w:tc>
          <w:tcPr>
            <w:tcW w:w="4536" w:type="dxa"/>
            <w:gridSpan w:val="8"/>
          </w:tcPr>
          <w:p w14:paraId="612F8236" w14:textId="77777777" w:rsidR="0099544C" w:rsidRDefault="0099544C" w:rsidP="0099544C">
            <w:bookmarkStart w:id="355" w:name="Pátíková"/>
            <w:bookmarkEnd w:id="355"/>
            <w:r w:rsidRPr="0050780A">
              <w:rPr>
                <w:b/>
                <w:bCs/>
              </w:rPr>
              <w:t>Zuzana Pátíková</w:t>
            </w:r>
          </w:p>
        </w:tc>
        <w:tc>
          <w:tcPr>
            <w:tcW w:w="709" w:type="dxa"/>
            <w:shd w:val="clear" w:color="auto" w:fill="F7CAAC"/>
          </w:tcPr>
          <w:p w14:paraId="76A33E09" w14:textId="77777777" w:rsidR="0099544C" w:rsidRDefault="0099544C" w:rsidP="0099544C">
            <w:pPr>
              <w:rPr>
                <w:b/>
              </w:rPr>
            </w:pPr>
            <w:r>
              <w:rPr>
                <w:b/>
              </w:rPr>
              <w:t>Tituly</w:t>
            </w:r>
          </w:p>
        </w:tc>
        <w:tc>
          <w:tcPr>
            <w:tcW w:w="2297" w:type="dxa"/>
            <w:gridSpan w:val="5"/>
          </w:tcPr>
          <w:p w14:paraId="6F8FD91A" w14:textId="77777777" w:rsidR="0099544C" w:rsidRDefault="0099544C" w:rsidP="0099544C">
            <w:r>
              <w:t>doc. Mgr., Ph.D.</w:t>
            </w:r>
          </w:p>
        </w:tc>
      </w:tr>
      <w:tr w:rsidR="0099544C" w14:paraId="05B56C9E" w14:textId="77777777" w:rsidTr="0099544C">
        <w:tc>
          <w:tcPr>
            <w:tcW w:w="2518" w:type="dxa"/>
            <w:shd w:val="clear" w:color="auto" w:fill="F7CAAC"/>
          </w:tcPr>
          <w:p w14:paraId="20B2EEFD" w14:textId="77777777" w:rsidR="0099544C" w:rsidRDefault="0099544C" w:rsidP="0099544C">
            <w:pPr>
              <w:rPr>
                <w:b/>
              </w:rPr>
            </w:pPr>
            <w:r>
              <w:rPr>
                <w:b/>
              </w:rPr>
              <w:t>Rok narození</w:t>
            </w:r>
          </w:p>
        </w:tc>
        <w:tc>
          <w:tcPr>
            <w:tcW w:w="829" w:type="dxa"/>
            <w:gridSpan w:val="2"/>
          </w:tcPr>
          <w:p w14:paraId="0B873375" w14:textId="77777777" w:rsidR="0099544C" w:rsidRDefault="0099544C" w:rsidP="0099544C">
            <w:r>
              <w:t>1979</w:t>
            </w:r>
          </w:p>
        </w:tc>
        <w:tc>
          <w:tcPr>
            <w:tcW w:w="1751" w:type="dxa"/>
            <w:shd w:val="clear" w:color="auto" w:fill="F7CAAC"/>
          </w:tcPr>
          <w:p w14:paraId="5CCDD749" w14:textId="77777777" w:rsidR="0099544C" w:rsidRDefault="0099544C" w:rsidP="0099544C">
            <w:pPr>
              <w:rPr>
                <w:b/>
              </w:rPr>
            </w:pPr>
            <w:r>
              <w:rPr>
                <w:b/>
              </w:rPr>
              <w:t>typ vztahu k VŠ</w:t>
            </w:r>
          </w:p>
        </w:tc>
        <w:tc>
          <w:tcPr>
            <w:tcW w:w="962" w:type="dxa"/>
            <w:gridSpan w:val="4"/>
          </w:tcPr>
          <w:p w14:paraId="5FC8E5CE" w14:textId="77777777" w:rsidR="0099544C" w:rsidRDefault="0099544C" w:rsidP="0099544C">
            <w:r>
              <w:t>pp.</w:t>
            </w:r>
          </w:p>
        </w:tc>
        <w:tc>
          <w:tcPr>
            <w:tcW w:w="994" w:type="dxa"/>
            <w:shd w:val="clear" w:color="auto" w:fill="F7CAAC"/>
          </w:tcPr>
          <w:p w14:paraId="39250B52" w14:textId="77777777" w:rsidR="0099544C" w:rsidRDefault="0099544C" w:rsidP="0099544C">
            <w:pPr>
              <w:rPr>
                <w:b/>
              </w:rPr>
            </w:pPr>
            <w:r>
              <w:rPr>
                <w:b/>
              </w:rPr>
              <w:t>rozsah</w:t>
            </w:r>
          </w:p>
        </w:tc>
        <w:tc>
          <w:tcPr>
            <w:tcW w:w="709" w:type="dxa"/>
          </w:tcPr>
          <w:p w14:paraId="5D300973" w14:textId="77777777" w:rsidR="0099544C" w:rsidRDefault="0099544C" w:rsidP="0099544C">
            <w:r>
              <w:t>40</w:t>
            </w:r>
          </w:p>
        </w:tc>
        <w:tc>
          <w:tcPr>
            <w:tcW w:w="737" w:type="dxa"/>
            <w:gridSpan w:val="3"/>
            <w:shd w:val="clear" w:color="auto" w:fill="F7CAAC"/>
          </w:tcPr>
          <w:p w14:paraId="16E7779E" w14:textId="77777777" w:rsidR="0099544C" w:rsidRDefault="0099544C" w:rsidP="0099544C">
            <w:pPr>
              <w:rPr>
                <w:b/>
              </w:rPr>
            </w:pPr>
            <w:r>
              <w:rPr>
                <w:b/>
              </w:rPr>
              <w:t>do kdy</w:t>
            </w:r>
          </w:p>
        </w:tc>
        <w:tc>
          <w:tcPr>
            <w:tcW w:w="1560" w:type="dxa"/>
            <w:gridSpan w:val="2"/>
          </w:tcPr>
          <w:p w14:paraId="48E49F05" w14:textId="77777777" w:rsidR="0099544C" w:rsidRDefault="0099544C" w:rsidP="0099544C">
            <w:r>
              <w:t>N</w:t>
            </w:r>
          </w:p>
        </w:tc>
      </w:tr>
      <w:tr w:rsidR="0099544C" w:rsidRPr="00B84ECC" w14:paraId="79765FAD" w14:textId="77777777" w:rsidTr="0099544C">
        <w:tc>
          <w:tcPr>
            <w:tcW w:w="5098" w:type="dxa"/>
            <w:gridSpan w:val="4"/>
            <w:shd w:val="clear" w:color="auto" w:fill="F7CAAC"/>
          </w:tcPr>
          <w:p w14:paraId="1C14AF29" w14:textId="77777777" w:rsidR="0099544C" w:rsidRDefault="0099544C" w:rsidP="0099544C">
            <w:pPr>
              <w:rPr>
                <w:b/>
              </w:rPr>
            </w:pPr>
            <w:r>
              <w:rPr>
                <w:b/>
              </w:rPr>
              <w:t>Typ vztahu na součásti VŠ, která uskutečňuje st. program</w:t>
            </w:r>
          </w:p>
        </w:tc>
        <w:tc>
          <w:tcPr>
            <w:tcW w:w="962" w:type="dxa"/>
            <w:gridSpan w:val="4"/>
          </w:tcPr>
          <w:p w14:paraId="60906F7D" w14:textId="77777777" w:rsidR="0099544C" w:rsidRPr="00B84ECC" w:rsidRDefault="0099544C" w:rsidP="0099544C">
            <w:r>
              <w:t>---</w:t>
            </w:r>
          </w:p>
        </w:tc>
        <w:tc>
          <w:tcPr>
            <w:tcW w:w="994" w:type="dxa"/>
            <w:shd w:val="clear" w:color="auto" w:fill="F7CAAC"/>
          </w:tcPr>
          <w:p w14:paraId="20120613" w14:textId="77777777" w:rsidR="0099544C" w:rsidRPr="00B84ECC" w:rsidRDefault="0099544C" w:rsidP="0099544C">
            <w:pPr>
              <w:rPr>
                <w:b/>
              </w:rPr>
            </w:pPr>
            <w:r w:rsidRPr="00B84ECC">
              <w:rPr>
                <w:b/>
              </w:rPr>
              <w:t>rozsah</w:t>
            </w:r>
          </w:p>
        </w:tc>
        <w:tc>
          <w:tcPr>
            <w:tcW w:w="709" w:type="dxa"/>
          </w:tcPr>
          <w:p w14:paraId="6E7FBD73" w14:textId="77777777" w:rsidR="0099544C" w:rsidRPr="00B84ECC" w:rsidRDefault="0099544C" w:rsidP="0099544C">
            <w:r>
              <w:t>---</w:t>
            </w:r>
          </w:p>
        </w:tc>
        <w:tc>
          <w:tcPr>
            <w:tcW w:w="737" w:type="dxa"/>
            <w:gridSpan w:val="3"/>
            <w:shd w:val="clear" w:color="auto" w:fill="F7CAAC"/>
          </w:tcPr>
          <w:p w14:paraId="3593C79C" w14:textId="77777777" w:rsidR="0099544C" w:rsidRPr="00B84ECC" w:rsidRDefault="0099544C" w:rsidP="0099544C">
            <w:pPr>
              <w:rPr>
                <w:b/>
              </w:rPr>
            </w:pPr>
            <w:r w:rsidRPr="00B84ECC">
              <w:rPr>
                <w:b/>
              </w:rPr>
              <w:t>do kdy</w:t>
            </w:r>
          </w:p>
        </w:tc>
        <w:tc>
          <w:tcPr>
            <w:tcW w:w="1560" w:type="dxa"/>
            <w:gridSpan w:val="2"/>
          </w:tcPr>
          <w:p w14:paraId="015D75A1" w14:textId="77777777" w:rsidR="0099544C" w:rsidRPr="00B84ECC" w:rsidRDefault="0099544C" w:rsidP="0099544C">
            <w:r>
              <w:t>---</w:t>
            </w:r>
          </w:p>
        </w:tc>
      </w:tr>
      <w:tr w:rsidR="0099544C" w14:paraId="20F9782C" w14:textId="77777777" w:rsidTr="0099544C">
        <w:tc>
          <w:tcPr>
            <w:tcW w:w="6060" w:type="dxa"/>
            <w:gridSpan w:val="8"/>
            <w:shd w:val="clear" w:color="auto" w:fill="F7CAAC"/>
          </w:tcPr>
          <w:p w14:paraId="4D4166E9" w14:textId="77777777" w:rsidR="0099544C" w:rsidRDefault="0099544C" w:rsidP="0099544C">
            <w:r>
              <w:rPr>
                <w:b/>
              </w:rPr>
              <w:t>Další současná působení jako akademický pracovník na jiných VŠ</w:t>
            </w:r>
          </w:p>
        </w:tc>
        <w:tc>
          <w:tcPr>
            <w:tcW w:w="1703" w:type="dxa"/>
            <w:gridSpan w:val="2"/>
            <w:shd w:val="clear" w:color="auto" w:fill="F7CAAC"/>
          </w:tcPr>
          <w:p w14:paraId="6115CFC9" w14:textId="77777777" w:rsidR="0099544C" w:rsidRDefault="0099544C" w:rsidP="0099544C">
            <w:pPr>
              <w:rPr>
                <w:b/>
              </w:rPr>
            </w:pPr>
            <w:r>
              <w:rPr>
                <w:b/>
              </w:rPr>
              <w:t>typ prac. vztahu</w:t>
            </w:r>
          </w:p>
        </w:tc>
        <w:tc>
          <w:tcPr>
            <w:tcW w:w="2297" w:type="dxa"/>
            <w:gridSpan w:val="5"/>
            <w:shd w:val="clear" w:color="auto" w:fill="F7CAAC"/>
          </w:tcPr>
          <w:p w14:paraId="1CD13560" w14:textId="77777777" w:rsidR="0099544C" w:rsidRDefault="0099544C" w:rsidP="0099544C">
            <w:pPr>
              <w:rPr>
                <w:b/>
              </w:rPr>
            </w:pPr>
            <w:r>
              <w:rPr>
                <w:b/>
              </w:rPr>
              <w:t>rozsah</w:t>
            </w:r>
          </w:p>
        </w:tc>
      </w:tr>
      <w:tr w:rsidR="0099544C" w:rsidRPr="00B84ECC" w14:paraId="3D7A50CC" w14:textId="77777777" w:rsidTr="0099544C">
        <w:tc>
          <w:tcPr>
            <w:tcW w:w="6060" w:type="dxa"/>
            <w:gridSpan w:val="8"/>
          </w:tcPr>
          <w:p w14:paraId="1D83F0BA" w14:textId="77777777" w:rsidR="0099544C" w:rsidRPr="00B84ECC" w:rsidRDefault="0099544C" w:rsidP="0099544C">
            <w:r w:rsidRPr="00B84ECC">
              <w:t>---</w:t>
            </w:r>
          </w:p>
        </w:tc>
        <w:tc>
          <w:tcPr>
            <w:tcW w:w="1703" w:type="dxa"/>
            <w:gridSpan w:val="2"/>
          </w:tcPr>
          <w:p w14:paraId="69B6C0A5" w14:textId="77777777" w:rsidR="0099544C" w:rsidRPr="00B84ECC" w:rsidRDefault="0099544C" w:rsidP="0099544C">
            <w:r w:rsidRPr="00B84ECC">
              <w:t>---</w:t>
            </w:r>
          </w:p>
        </w:tc>
        <w:tc>
          <w:tcPr>
            <w:tcW w:w="2297" w:type="dxa"/>
            <w:gridSpan w:val="5"/>
          </w:tcPr>
          <w:p w14:paraId="2309792C" w14:textId="77777777" w:rsidR="0099544C" w:rsidRPr="00B84ECC" w:rsidRDefault="0099544C" w:rsidP="0099544C">
            <w:r w:rsidRPr="00B84ECC">
              <w:t>---</w:t>
            </w:r>
          </w:p>
        </w:tc>
      </w:tr>
      <w:tr w:rsidR="0099544C" w:rsidRPr="00B84ECC" w14:paraId="7FC9CF79" w14:textId="77777777" w:rsidTr="0099544C">
        <w:tc>
          <w:tcPr>
            <w:tcW w:w="6060" w:type="dxa"/>
            <w:gridSpan w:val="8"/>
          </w:tcPr>
          <w:p w14:paraId="187A6459" w14:textId="77777777" w:rsidR="0099544C" w:rsidRPr="00B84ECC" w:rsidRDefault="0099544C" w:rsidP="0099544C"/>
        </w:tc>
        <w:tc>
          <w:tcPr>
            <w:tcW w:w="1703" w:type="dxa"/>
            <w:gridSpan w:val="2"/>
          </w:tcPr>
          <w:p w14:paraId="2A6873B0" w14:textId="77777777" w:rsidR="0099544C" w:rsidRPr="00B84ECC" w:rsidRDefault="0099544C" w:rsidP="0099544C"/>
        </w:tc>
        <w:tc>
          <w:tcPr>
            <w:tcW w:w="2297" w:type="dxa"/>
            <w:gridSpan w:val="5"/>
          </w:tcPr>
          <w:p w14:paraId="042AFA1D" w14:textId="77777777" w:rsidR="0099544C" w:rsidRPr="00B84ECC" w:rsidRDefault="0099544C" w:rsidP="0099544C"/>
        </w:tc>
      </w:tr>
      <w:tr w:rsidR="0099544C" w14:paraId="561CD571" w14:textId="77777777" w:rsidTr="0099544C">
        <w:tc>
          <w:tcPr>
            <w:tcW w:w="10060" w:type="dxa"/>
            <w:gridSpan w:val="15"/>
            <w:shd w:val="clear" w:color="auto" w:fill="F7CAAC"/>
          </w:tcPr>
          <w:p w14:paraId="7C2943D9" w14:textId="77777777" w:rsidR="0099544C" w:rsidRDefault="0099544C" w:rsidP="00CA7BEC">
            <w:pPr>
              <w:jc w:val="both"/>
            </w:pPr>
            <w:r>
              <w:rPr>
                <w:b/>
              </w:rPr>
              <w:t>Předměty příslušného studijního programu a způsob zapojení do jejich výuky, příp. další zapojení do uskutečňování studijního programu</w:t>
            </w:r>
          </w:p>
        </w:tc>
      </w:tr>
      <w:tr w:rsidR="0099544C" w:rsidRPr="002827C6" w14:paraId="240DD8C7" w14:textId="77777777" w:rsidTr="0099544C">
        <w:trPr>
          <w:trHeight w:val="226"/>
        </w:trPr>
        <w:tc>
          <w:tcPr>
            <w:tcW w:w="10060" w:type="dxa"/>
            <w:gridSpan w:val="15"/>
            <w:tcBorders>
              <w:top w:val="nil"/>
            </w:tcBorders>
          </w:tcPr>
          <w:p w14:paraId="2B352266" w14:textId="77777777" w:rsidR="0099544C" w:rsidRPr="0062180B" w:rsidRDefault="0099544C" w:rsidP="007A3B47">
            <w:pPr>
              <w:spacing w:before="120" w:after="60"/>
            </w:pPr>
            <w:r w:rsidRPr="0062180B">
              <w:rPr>
                <w:bCs/>
              </w:rPr>
              <w:t>Matematika I</w:t>
            </w:r>
            <w:r w:rsidRPr="0062180B">
              <w:t xml:space="preserve"> (100% s)</w:t>
            </w:r>
          </w:p>
          <w:p w14:paraId="30756E6F" w14:textId="77777777" w:rsidR="0099544C" w:rsidRPr="0062180B" w:rsidRDefault="0099544C" w:rsidP="007A3B47">
            <w:pPr>
              <w:spacing w:before="60" w:after="60"/>
            </w:pPr>
            <w:r w:rsidRPr="0062180B">
              <w:rPr>
                <w:bCs/>
              </w:rPr>
              <w:t>Matematika II</w:t>
            </w:r>
            <w:r w:rsidRPr="0062180B">
              <w:t xml:space="preserve"> (100% s)</w:t>
            </w:r>
          </w:p>
          <w:p w14:paraId="241A67D3" w14:textId="77777777" w:rsidR="0099544C" w:rsidRPr="002827C6" w:rsidRDefault="0099544C" w:rsidP="007A3B47">
            <w:pPr>
              <w:spacing w:before="60" w:after="120"/>
            </w:pPr>
            <w:r w:rsidRPr="0062180B">
              <w:t>Seminář z matematiky (100% s)</w:t>
            </w:r>
          </w:p>
        </w:tc>
      </w:tr>
      <w:tr w:rsidR="0099544C" w:rsidRPr="002827C6" w14:paraId="7D5D0A6F" w14:textId="77777777" w:rsidTr="0099544C">
        <w:trPr>
          <w:trHeight w:val="224"/>
        </w:trPr>
        <w:tc>
          <w:tcPr>
            <w:tcW w:w="10060" w:type="dxa"/>
            <w:gridSpan w:val="15"/>
            <w:tcBorders>
              <w:top w:val="nil"/>
            </w:tcBorders>
            <w:shd w:val="clear" w:color="auto" w:fill="FBD4B4"/>
          </w:tcPr>
          <w:p w14:paraId="42421CF0" w14:textId="5EAFD54B" w:rsidR="0099544C" w:rsidRPr="002827C6" w:rsidRDefault="004964CD" w:rsidP="0099544C">
            <w:pPr>
              <w:rPr>
                <w:b/>
              </w:rPr>
            </w:pPr>
            <w:r w:rsidRPr="002827C6">
              <w:rPr>
                <w:b/>
              </w:rPr>
              <w:t>Z</w:t>
            </w:r>
            <w:r w:rsidR="0099544C" w:rsidRPr="002827C6">
              <w:rPr>
                <w:b/>
              </w:rPr>
              <w:t>apojení do výuky v dalších studijních programech na téže vysoké škole (pouze u garantů ZT a PZ předmětů)</w:t>
            </w:r>
          </w:p>
        </w:tc>
      </w:tr>
      <w:tr w:rsidR="0099544C" w:rsidRPr="002827C6" w14:paraId="456F6BB2" w14:textId="77777777" w:rsidTr="0099544C">
        <w:trPr>
          <w:trHeight w:val="340"/>
        </w:trPr>
        <w:tc>
          <w:tcPr>
            <w:tcW w:w="2689" w:type="dxa"/>
            <w:gridSpan w:val="2"/>
            <w:tcBorders>
              <w:top w:val="nil"/>
            </w:tcBorders>
          </w:tcPr>
          <w:p w14:paraId="75665010" w14:textId="77777777" w:rsidR="0099544C" w:rsidRPr="002827C6" w:rsidRDefault="0099544C" w:rsidP="003C38F0">
            <w:pPr>
              <w:jc w:val="both"/>
              <w:rPr>
                <w:b/>
              </w:rPr>
            </w:pPr>
            <w:r w:rsidRPr="002827C6">
              <w:rPr>
                <w:b/>
              </w:rPr>
              <w:t>Název studijního předmětu</w:t>
            </w:r>
          </w:p>
        </w:tc>
        <w:tc>
          <w:tcPr>
            <w:tcW w:w="2522" w:type="dxa"/>
            <w:gridSpan w:val="3"/>
            <w:tcBorders>
              <w:top w:val="nil"/>
            </w:tcBorders>
          </w:tcPr>
          <w:p w14:paraId="711A6CDF" w14:textId="77777777" w:rsidR="0099544C" w:rsidRPr="002827C6" w:rsidRDefault="0099544C" w:rsidP="003C38F0">
            <w:pPr>
              <w:jc w:val="both"/>
              <w:rPr>
                <w:b/>
              </w:rPr>
            </w:pPr>
            <w:r w:rsidRPr="002827C6">
              <w:rPr>
                <w:b/>
              </w:rPr>
              <w:t>Název studijního programu</w:t>
            </w:r>
          </w:p>
        </w:tc>
        <w:tc>
          <w:tcPr>
            <w:tcW w:w="567" w:type="dxa"/>
            <w:gridSpan w:val="2"/>
            <w:tcBorders>
              <w:top w:val="nil"/>
            </w:tcBorders>
          </w:tcPr>
          <w:p w14:paraId="1DCF98FB" w14:textId="77777777" w:rsidR="0099544C" w:rsidRPr="002827C6" w:rsidRDefault="0099544C" w:rsidP="003C38F0">
            <w:pPr>
              <w:jc w:val="both"/>
              <w:rPr>
                <w:b/>
              </w:rPr>
            </w:pPr>
            <w:r w:rsidRPr="002827C6">
              <w:rPr>
                <w:b/>
              </w:rPr>
              <w:t>Sem.</w:t>
            </w:r>
          </w:p>
        </w:tc>
        <w:tc>
          <w:tcPr>
            <w:tcW w:w="2155" w:type="dxa"/>
            <w:gridSpan w:val="5"/>
            <w:tcBorders>
              <w:top w:val="nil"/>
            </w:tcBorders>
          </w:tcPr>
          <w:p w14:paraId="402C934D" w14:textId="77777777" w:rsidR="0099544C" w:rsidRPr="002827C6" w:rsidRDefault="0099544C" w:rsidP="003C38F0">
            <w:pPr>
              <w:jc w:val="both"/>
              <w:rPr>
                <w:b/>
              </w:rPr>
            </w:pPr>
            <w:r w:rsidRPr="002827C6">
              <w:rPr>
                <w:b/>
              </w:rPr>
              <w:t>Role ve výuce daného předmětu</w:t>
            </w:r>
          </w:p>
        </w:tc>
        <w:tc>
          <w:tcPr>
            <w:tcW w:w="2127" w:type="dxa"/>
            <w:gridSpan w:val="3"/>
            <w:tcBorders>
              <w:top w:val="nil"/>
            </w:tcBorders>
          </w:tcPr>
          <w:p w14:paraId="091BBAB5" w14:textId="77777777" w:rsidR="0099544C" w:rsidRDefault="0099544C" w:rsidP="003C38F0">
            <w:pPr>
              <w:jc w:val="both"/>
              <w:rPr>
                <w:b/>
              </w:rPr>
            </w:pPr>
            <w:r w:rsidRPr="0053377E">
              <w:rPr>
                <w:b/>
                <w:i/>
              </w:rPr>
              <w:t>(</w:t>
            </w:r>
            <w:r w:rsidRPr="00F20AEF">
              <w:rPr>
                <w:b/>
                <w:i/>
                <w:iCs/>
              </w:rPr>
              <w:t>nepovinný údaj</w:t>
            </w:r>
            <w:r w:rsidRPr="0053377E">
              <w:rPr>
                <w:b/>
                <w:i/>
              </w:rPr>
              <w:t>)</w:t>
            </w:r>
            <w:r>
              <w:rPr>
                <w:b/>
              </w:rPr>
              <w:t xml:space="preserve"> </w:t>
            </w:r>
          </w:p>
          <w:p w14:paraId="07D65B0B" w14:textId="77777777" w:rsidR="0099544C" w:rsidRPr="002827C6" w:rsidRDefault="0099544C" w:rsidP="003C38F0">
            <w:pPr>
              <w:jc w:val="both"/>
              <w:rPr>
                <w:b/>
              </w:rPr>
            </w:pPr>
            <w:r w:rsidRPr="002827C6">
              <w:rPr>
                <w:b/>
              </w:rPr>
              <w:t>Počet hodin za semestr</w:t>
            </w:r>
          </w:p>
        </w:tc>
      </w:tr>
      <w:tr w:rsidR="0099544C" w:rsidRPr="00C04618" w14:paraId="46363C98" w14:textId="77777777" w:rsidTr="0099544C">
        <w:trPr>
          <w:trHeight w:val="285"/>
        </w:trPr>
        <w:tc>
          <w:tcPr>
            <w:tcW w:w="2689" w:type="dxa"/>
            <w:gridSpan w:val="2"/>
            <w:tcBorders>
              <w:top w:val="nil"/>
            </w:tcBorders>
            <w:vAlign w:val="center"/>
          </w:tcPr>
          <w:p w14:paraId="5E835611" w14:textId="77777777" w:rsidR="0099544C" w:rsidRPr="00C04618" w:rsidRDefault="0099544C" w:rsidP="0099544C"/>
        </w:tc>
        <w:tc>
          <w:tcPr>
            <w:tcW w:w="2522" w:type="dxa"/>
            <w:gridSpan w:val="3"/>
            <w:tcBorders>
              <w:top w:val="nil"/>
            </w:tcBorders>
            <w:vAlign w:val="center"/>
          </w:tcPr>
          <w:p w14:paraId="6F89B22C" w14:textId="77777777" w:rsidR="0099544C" w:rsidRPr="00C04618" w:rsidRDefault="0099544C" w:rsidP="0099544C"/>
        </w:tc>
        <w:tc>
          <w:tcPr>
            <w:tcW w:w="567" w:type="dxa"/>
            <w:gridSpan w:val="2"/>
            <w:tcBorders>
              <w:top w:val="nil"/>
            </w:tcBorders>
            <w:vAlign w:val="center"/>
          </w:tcPr>
          <w:p w14:paraId="108546B0" w14:textId="77777777" w:rsidR="0099544C" w:rsidRPr="00C04618" w:rsidRDefault="0099544C" w:rsidP="0099544C"/>
        </w:tc>
        <w:tc>
          <w:tcPr>
            <w:tcW w:w="2155" w:type="dxa"/>
            <w:gridSpan w:val="5"/>
            <w:tcBorders>
              <w:top w:val="nil"/>
            </w:tcBorders>
            <w:vAlign w:val="center"/>
          </w:tcPr>
          <w:p w14:paraId="63F5756C" w14:textId="77777777" w:rsidR="0099544C" w:rsidRPr="00C04618" w:rsidRDefault="0099544C" w:rsidP="0099544C"/>
        </w:tc>
        <w:tc>
          <w:tcPr>
            <w:tcW w:w="2127" w:type="dxa"/>
            <w:gridSpan w:val="3"/>
            <w:tcBorders>
              <w:top w:val="nil"/>
            </w:tcBorders>
            <w:vAlign w:val="center"/>
          </w:tcPr>
          <w:p w14:paraId="5AA6A5DF" w14:textId="77777777" w:rsidR="0099544C" w:rsidRPr="00C04618" w:rsidRDefault="0099544C" w:rsidP="0099544C"/>
        </w:tc>
      </w:tr>
      <w:tr w:rsidR="0099544C" w:rsidRPr="00C04618" w14:paraId="0A6CF870" w14:textId="77777777" w:rsidTr="0099544C">
        <w:trPr>
          <w:trHeight w:val="284"/>
        </w:trPr>
        <w:tc>
          <w:tcPr>
            <w:tcW w:w="2689" w:type="dxa"/>
            <w:gridSpan w:val="2"/>
            <w:tcBorders>
              <w:top w:val="nil"/>
            </w:tcBorders>
            <w:vAlign w:val="center"/>
          </w:tcPr>
          <w:p w14:paraId="29BF723B" w14:textId="77777777" w:rsidR="0099544C" w:rsidRPr="00C04618" w:rsidRDefault="0099544C" w:rsidP="0099544C"/>
        </w:tc>
        <w:tc>
          <w:tcPr>
            <w:tcW w:w="2522" w:type="dxa"/>
            <w:gridSpan w:val="3"/>
            <w:tcBorders>
              <w:top w:val="nil"/>
            </w:tcBorders>
            <w:vAlign w:val="center"/>
          </w:tcPr>
          <w:p w14:paraId="308E0133" w14:textId="77777777" w:rsidR="0099544C" w:rsidRPr="00C04618" w:rsidRDefault="0099544C" w:rsidP="0099544C"/>
        </w:tc>
        <w:tc>
          <w:tcPr>
            <w:tcW w:w="567" w:type="dxa"/>
            <w:gridSpan w:val="2"/>
            <w:tcBorders>
              <w:top w:val="nil"/>
            </w:tcBorders>
            <w:vAlign w:val="center"/>
          </w:tcPr>
          <w:p w14:paraId="52D0CB1B" w14:textId="77777777" w:rsidR="0099544C" w:rsidRPr="00C04618" w:rsidRDefault="0099544C" w:rsidP="0099544C"/>
        </w:tc>
        <w:tc>
          <w:tcPr>
            <w:tcW w:w="2155" w:type="dxa"/>
            <w:gridSpan w:val="5"/>
            <w:tcBorders>
              <w:top w:val="nil"/>
            </w:tcBorders>
            <w:vAlign w:val="center"/>
          </w:tcPr>
          <w:p w14:paraId="2F0CB2E3" w14:textId="77777777" w:rsidR="0099544C" w:rsidRPr="00C04618" w:rsidRDefault="0099544C" w:rsidP="0099544C"/>
        </w:tc>
        <w:tc>
          <w:tcPr>
            <w:tcW w:w="2127" w:type="dxa"/>
            <w:gridSpan w:val="3"/>
            <w:tcBorders>
              <w:top w:val="nil"/>
            </w:tcBorders>
            <w:vAlign w:val="center"/>
          </w:tcPr>
          <w:p w14:paraId="15376D68" w14:textId="77777777" w:rsidR="0099544C" w:rsidRPr="00C04618" w:rsidRDefault="0099544C" w:rsidP="0099544C"/>
        </w:tc>
      </w:tr>
      <w:tr w:rsidR="0099544C" w14:paraId="03055C56" w14:textId="77777777" w:rsidTr="0099544C">
        <w:tc>
          <w:tcPr>
            <w:tcW w:w="10060" w:type="dxa"/>
            <w:gridSpan w:val="15"/>
            <w:shd w:val="clear" w:color="auto" w:fill="F7CAAC"/>
          </w:tcPr>
          <w:p w14:paraId="1183A95F" w14:textId="77777777" w:rsidR="0099544C" w:rsidRDefault="0099544C" w:rsidP="0099544C">
            <w:r>
              <w:rPr>
                <w:b/>
              </w:rPr>
              <w:t xml:space="preserve">Údaje o vzdělání na VŠ </w:t>
            </w:r>
          </w:p>
        </w:tc>
      </w:tr>
      <w:tr w:rsidR="0099544C" w14:paraId="357A99CF" w14:textId="77777777" w:rsidTr="0099544C">
        <w:trPr>
          <w:trHeight w:val="280"/>
        </w:trPr>
        <w:tc>
          <w:tcPr>
            <w:tcW w:w="10060" w:type="dxa"/>
            <w:gridSpan w:val="15"/>
          </w:tcPr>
          <w:p w14:paraId="7FB3F2E8" w14:textId="77777777" w:rsidR="0099544C" w:rsidRDefault="0099544C" w:rsidP="0099544C">
            <w:pPr>
              <w:spacing w:before="120" w:after="120"/>
              <w:rPr>
                <w:b/>
              </w:rPr>
            </w:pPr>
            <w:r w:rsidRPr="00711DFD">
              <w:t>2007</w:t>
            </w:r>
            <w:r w:rsidRPr="00711DFD">
              <w:rPr>
                <w:rFonts w:eastAsia="Calibri"/>
              </w:rPr>
              <w:t>: MU Brno, PřF, SP Matematika, obor Matematická analýza, Ph.D.</w:t>
            </w:r>
          </w:p>
        </w:tc>
      </w:tr>
      <w:tr w:rsidR="0099544C" w14:paraId="200566B6" w14:textId="77777777" w:rsidTr="0099544C">
        <w:tc>
          <w:tcPr>
            <w:tcW w:w="10060" w:type="dxa"/>
            <w:gridSpan w:val="15"/>
            <w:shd w:val="clear" w:color="auto" w:fill="F7CAAC"/>
          </w:tcPr>
          <w:p w14:paraId="3B6B576B" w14:textId="3C3B302B" w:rsidR="0099544C" w:rsidRDefault="00895794" w:rsidP="0099544C">
            <w:pPr>
              <w:rPr>
                <w:b/>
              </w:rPr>
            </w:pPr>
            <w:r>
              <w:rPr>
                <w:b/>
              </w:rPr>
              <w:t>Ú</w:t>
            </w:r>
            <w:r w:rsidR="0099544C">
              <w:rPr>
                <w:b/>
              </w:rPr>
              <w:t>daje o odborném působení od absolvování VŠ</w:t>
            </w:r>
          </w:p>
        </w:tc>
      </w:tr>
      <w:tr w:rsidR="0099544C" w:rsidRPr="009B6AE3" w14:paraId="224CA257" w14:textId="77777777" w:rsidTr="0099544C">
        <w:trPr>
          <w:trHeight w:val="316"/>
        </w:trPr>
        <w:tc>
          <w:tcPr>
            <w:tcW w:w="10060" w:type="dxa"/>
            <w:gridSpan w:val="15"/>
          </w:tcPr>
          <w:p w14:paraId="0A42087F" w14:textId="77777777" w:rsidR="0099544C" w:rsidRPr="009B6AE3" w:rsidRDefault="0099544C" w:rsidP="0099544C">
            <w:pPr>
              <w:spacing w:before="120" w:after="120"/>
              <w:rPr>
                <w:color w:val="FF0000"/>
              </w:rPr>
            </w:pPr>
            <w:r w:rsidRPr="00711DFD">
              <w:t>1999 – dosud: UTB Zlín, FAI, Ústav matematiky, odborný asistent</w:t>
            </w:r>
            <w:r>
              <w:t xml:space="preserve">, od r. 2022 </w:t>
            </w:r>
            <w:r w:rsidRPr="00257061">
              <w:t>docent</w:t>
            </w:r>
            <w:r>
              <w:t xml:space="preserve">, </w:t>
            </w:r>
            <w:r w:rsidRPr="00C0645D">
              <w:t>od r. 2023 ředitel</w:t>
            </w:r>
            <w:r>
              <w:t xml:space="preserve"> ústavu (pp.)</w:t>
            </w:r>
          </w:p>
        </w:tc>
      </w:tr>
      <w:tr w:rsidR="0099544C" w14:paraId="2941E401" w14:textId="77777777" w:rsidTr="0099544C">
        <w:trPr>
          <w:trHeight w:val="250"/>
        </w:trPr>
        <w:tc>
          <w:tcPr>
            <w:tcW w:w="10060" w:type="dxa"/>
            <w:gridSpan w:val="15"/>
            <w:shd w:val="clear" w:color="auto" w:fill="F7CAAC"/>
          </w:tcPr>
          <w:p w14:paraId="70FCB1E7" w14:textId="6850FE9E" w:rsidR="0099544C" w:rsidRDefault="00895794" w:rsidP="0099544C">
            <w:r>
              <w:rPr>
                <w:b/>
              </w:rPr>
              <w:t>Z</w:t>
            </w:r>
            <w:r w:rsidR="0099544C">
              <w:rPr>
                <w:b/>
              </w:rPr>
              <w:t>kušenosti s vedením kvalifikačních a rigorózních prací</w:t>
            </w:r>
          </w:p>
        </w:tc>
      </w:tr>
      <w:tr w:rsidR="0099544C" w14:paraId="002BBF9B" w14:textId="77777777" w:rsidTr="0099544C">
        <w:trPr>
          <w:trHeight w:val="450"/>
        </w:trPr>
        <w:tc>
          <w:tcPr>
            <w:tcW w:w="10060" w:type="dxa"/>
            <w:gridSpan w:val="15"/>
          </w:tcPr>
          <w:p w14:paraId="5FD4C238" w14:textId="54D59408" w:rsidR="0099544C" w:rsidRDefault="0099544C" w:rsidP="0099544C">
            <w:pPr>
              <w:spacing w:before="120" w:after="120"/>
            </w:pPr>
            <w:r>
              <w:t xml:space="preserve">Počet obhájených prací, které vyučující vedl v období </w:t>
            </w:r>
            <w:r w:rsidR="004E5163" w:rsidRPr="00713913">
              <w:t>2015 – 2024</w:t>
            </w:r>
            <w:r w:rsidRPr="00F31552">
              <w:t xml:space="preserve">: </w:t>
            </w:r>
            <w:r w:rsidRPr="00F31552">
              <w:rPr>
                <w:b/>
                <w:bCs/>
              </w:rPr>
              <w:t>4</w:t>
            </w:r>
            <w:r w:rsidRPr="00F31552">
              <w:t xml:space="preserve"> BP, </w:t>
            </w:r>
            <w:r w:rsidRPr="00F31552">
              <w:rPr>
                <w:b/>
                <w:bCs/>
              </w:rPr>
              <w:t>1</w:t>
            </w:r>
            <w:r w:rsidRPr="00F31552">
              <w:t xml:space="preserve"> DP.</w:t>
            </w:r>
          </w:p>
        </w:tc>
      </w:tr>
      <w:tr w:rsidR="0099544C" w14:paraId="74654742" w14:textId="77777777" w:rsidTr="0099544C">
        <w:trPr>
          <w:cantSplit/>
        </w:trPr>
        <w:tc>
          <w:tcPr>
            <w:tcW w:w="3347" w:type="dxa"/>
            <w:gridSpan w:val="3"/>
            <w:tcBorders>
              <w:top w:val="single" w:sz="12" w:space="0" w:color="auto"/>
            </w:tcBorders>
            <w:shd w:val="clear" w:color="auto" w:fill="F7CAAC"/>
          </w:tcPr>
          <w:p w14:paraId="296247F2" w14:textId="77777777" w:rsidR="0099544C" w:rsidRDefault="0099544C" w:rsidP="0099544C">
            <w:r>
              <w:rPr>
                <w:b/>
              </w:rPr>
              <w:t xml:space="preserve">Obor habilitačního řízení </w:t>
            </w:r>
          </w:p>
        </w:tc>
        <w:tc>
          <w:tcPr>
            <w:tcW w:w="2245" w:type="dxa"/>
            <w:gridSpan w:val="3"/>
            <w:tcBorders>
              <w:top w:val="single" w:sz="12" w:space="0" w:color="auto"/>
            </w:tcBorders>
            <w:shd w:val="clear" w:color="auto" w:fill="F7CAAC"/>
          </w:tcPr>
          <w:p w14:paraId="3A6ECFF4" w14:textId="77777777" w:rsidR="0099544C" w:rsidRDefault="0099544C" w:rsidP="0099544C">
            <w:r>
              <w:rPr>
                <w:b/>
              </w:rPr>
              <w:t>Rok udělení hodnosti</w:t>
            </w:r>
          </w:p>
        </w:tc>
        <w:tc>
          <w:tcPr>
            <w:tcW w:w="2248" w:type="dxa"/>
            <w:gridSpan w:val="5"/>
            <w:tcBorders>
              <w:top w:val="single" w:sz="12" w:space="0" w:color="auto"/>
              <w:right w:val="single" w:sz="12" w:space="0" w:color="auto"/>
            </w:tcBorders>
            <w:shd w:val="clear" w:color="auto" w:fill="F7CAAC"/>
          </w:tcPr>
          <w:p w14:paraId="482C9EFA" w14:textId="77777777" w:rsidR="0099544C" w:rsidRDefault="0099544C" w:rsidP="0099544C">
            <w:r>
              <w:rPr>
                <w:b/>
              </w:rPr>
              <w:t>Řízení konáno na VŠ</w:t>
            </w:r>
          </w:p>
        </w:tc>
        <w:tc>
          <w:tcPr>
            <w:tcW w:w="2220" w:type="dxa"/>
            <w:gridSpan w:val="4"/>
            <w:tcBorders>
              <w:top w:val="single" w:sz="12" w:space="0" w:color="auto"/>
              <w:left w:val="single" w:sz="12" w:space="0" w:color="auto"/>
            </w:tcBorders>
            <w:shd w:val="clear" w:color="auto" w:fill="F7CAAC"/>
          </w:tcPr>
          <w:p w14:paraId="72DBC6C4" w14:textId="0E4D808F" w:rsidR="0099544C" w:rsidRDefault="00895794" w:rsidP="0099544C">
            <w:pPr>
              <w:rPr>
                <w:b/>
              </w:rPr>
            </w:pPr>
            <w:r>
              <w:rPr>
                <w:b/>
              </w:rPr>
              <w:t>O</w:t>
            </w:r>
            <w:r w:rsidR="0099544C">
              <w:rPr>
                <w:b/>
              </w:rPr>
              <w:t>hlasy publikací</w:t>
            </w:r>
          </w:p>
        </w:tc>
      </w:tr>
      <w:tr w:rsidR="0099544C" w14:paraId="478565E0" w14:textId="77777777" w:rsidTr="0099544C">
        <w:trPr>
          <w:cantSplit/>
        </w:trPr>
        <w:tc>
          <w:tcPr>
            <w:tcW w:w="3347" w:type="dxa"/>
            <w:gridSpan w:val="3"/>
          </w:tcPr>
          <w:p w14:paraId="6C6BAB21" w14:textId="77777777" w:rsidR="0099544C" w:rsidRDefault="0099544C" w:rsidP="0099544C">
            <w:pPr>
              <w:spacing w:before="60" w:after="60"/>
            </w:pPr>
            <w:r w:rsidRPr="003F09FE">
              <w:t>Matematická analýza</w:t>
            </w:r>
          </w:p>
        </w:tc>
        <w:tc>
          <w:tcPr>
            <w:tcW w:w="2245" w:type="dxa"/>
            <w:gridSpan w:val="3"/>
          </w:tcPr>
          <w:p w14:paraId="79911070" w14:textId="77777777" w:rsidR="0099544C" w:rsidRDefault="0099544C" w:rsidP="0099544C">
            <w:pPr>
              <w:spacing w:before="60" w:after="60"/>
            </w:pPr>
            <w:r w:rsidRPr="003F09FE">
              <w:t>2022</w:t>
            </w:r>
          </w:p>
        </w:tc>
        <w:tc>
          <w:tcPr>
            <w:tcW w:w="2248" w:type="dxa"/>
            <w:gridSpan w:val="5"/>
            <w:tcBorders>
              <w:right w:val="single" w:sz="12" w:space="0" w:color="auto"/>
            </w:tcBorders>
          </w:tcPr>
          <w:p w14:paraId="4D3097D7" w14:textId="77777777" w:rsidR="0099544C" w:rsidRDefault="0099544C" w:rsidP="0099544C">
            <w:pPr>
              <w:spacing w:before="60" w:after="60"/>
            </w:pPr>
            <w:r w:rsidRPr="003F09FE">
              <w:t>MU Brno</w:t>
            </w:r>
          </w:p>
        </w:tc>
        <w:tc>
          <w:tcPr>
            <w:tcW w:w="660" w:type="dxa"/>
            <w:gridSpan w:val="2"/>
            <w:tcBorders>
              <w:left w:val="single" w:sz="12" w:space="0" w:color="auto"/>
            </w:tcBorders>
            <w:shd w:val="clear" w:color="auto" w:fill="F7CAAC"/>
            <w:vAlign w:val="center"/>
          </w:tcPr>
          <w:p w14:paraId="5C3DF662" w14:textId="77777777" w:rsidR="0099544C" w:rsidRPr="00F20AEF" w:rsidRDefault="0099544C" w:rsidP="0099544C">
            <w:pPr>
              <w:spacing w:before="60" w:after="60"/>
              <w:jc w:val="center"/>
            </w:pPr>
            <w:r w:rsidRPr="00F20AEF">
              <w:rPr>
                <w:b/>
              </w:rPr>
              <w:t>WoS</w:t>
            </w:r>
          </w:p>
        </w:tc>
        <w:tc>
          <w:tcPr>
            <w:tcW w:w="709" w:type="dxa"/>
            <w:shd w:val="clear" w:color="auto" w:fill="F7CAAC"/>
            <w:vAlign w:val="center"/>
          </w:tcPr>
          <w:p w14:paraId="5022014A" w14:textId="77777777" w:rsidR="0099544C" w:rsidRPr="00F20AEF" w:rsidRDefault="0099544C" w:rsidP="0099544C">
            <w:pPr>
              <w:spacing w:before="60" w:after="60"/>
              <w:jc w:val="center"/>
              <w:rPr>
                <w:sz w:val="18"/>
              </w:rPr>
            </w:pPr>
            <w:r w:rsidRPr="00F20AEF">
              <w:rPr>
                <w:b/>
                <w:sz w:val="18"/>
              </w:rPr>
              <w:t>Scopus</w:t>
            </w:r>
          </w:p>
        </w:tc>
        <w:tc>
          <w:tcPr>
            <w:tcW w:w="851" w:type="dxa"/>
            <w:shd w:val="clear" w:color="auto" w:fill="F7CAAC"/>
            <w:vAlign w:val="center"/>
          </w:tcPr>
          <w:p w14:paraId="43985F1B" w14:textId="77777777" w:rsidR="0099544C" w:rsidRDefault="0099544C" w:rsidP="0099544C">
            <w:pPr>
              <w:spacing w:before="60" w:after="60"/>
              <w:jc w:val="center"/>
            </w:pPr>
            <w:r>
              <w:rPr>
                <w:b/>
                <w:sz w:val="18"/>
              </w:rPr>
              <w:t>ostatní</w:t>
            </w:r>
          </w:p>
        </w:tc>
      </w:tr>
      <w:tr w:rsidR="0099544C" w:rsidRPr="00C0645D" w14:paraId="72E8FEDE" w14:textId="77777777" w:rsidTr="0099544C">
        <w:trPr>
          <w:cantSplit/>
          <w:trHeight w:val="70"/>
        </w:trPr>
        <w:tc>
          <w:tcPr>
            <w:tcW w:w="3347" w:type="dxa"/>
            <w:gridSpan w:val="3"/>
            <w:shd w:val="clear" w:color="auto" w:fill="F7CAAC"/>
          </w:tcPr>
          <w:p w14:paraId="63A21EC2" w14:textId="77777777" w:rsidR="0099544C" w:rsidRDefault="0099544C" w:rsidP="0099544C">
            <w:r>
              <w:rPr>
                <w:b/>
              </w:rPr>
              <w:t>Obor jmenovacího řízení</w:t>
            </w:r>
          </w:p>
        </w:tc>
        <w:tc>
          <w:tcPr>
            <w:tcW w:w="2245" w:type="dxa"/>
            <w:gridSpan w:val="3"/>
            <w:shd w:val="clear" w:color="auto" w:fill="F7CAAC"/>
          </w:tcPr>
          <w:p w14:paraId="5D82F741" w14:textId="77777777" w:rsidR="0099544C" w:rsidRDefault="0099544C" w:rsidP="0099544C">
            <w:r>
              <w:rPr>
                <w:b/>
              </w:rPr>
              <w:t>Rok udělení hodnosti</w:t>
            </w:r>
          </w:p>
        </w:tc>
        <w:tc>
          <w:tcPr>
            <w:tcW w:w="2248" w:type="dxa"/>
            <w:gridSpan w:val="5"/>
            <w:tcBorders>
              <w:right w:val="single" w:sz="12" w:space="0" w:color="auto"/>
            </w:tcBorders>
            <w:shd w:val="clear" w:color="auto" w:fill="F7CAAC"/>
          </w:tcPr>
          <w:p w14:paraId="04545F58" w14:textId="77777777" w:rsidR="0099544C" w:rsidRDefault="0099544C" w:rsidP="0099544C">
            <w:r>
              <w:rPr>
                <w:b/>
              </w:rPr>
              <w:t>Řízení konáno na VŠ</w:t>
            </w:r>
          </w:p>
        </w:tc>
        <w:tc>
          <w:tcPr>
            <w:tcW w:w="660" w:type="dxa"/>
            <w:gridSpan w:val="2"/>
            <w:tcBorders>
              <w:left w:val="single" w:sz="12" w:space="0" w:color="auto"/>
            </w:tcBorders>
          </w:tcPr>
          <w:p w14:paraId="33DA6792" w14:textId="386271CB" w:rsidR="0099544C" w:rsidRPr="00F31552" w:rsidRDefault="002E5ACA" w:rsidP="0099544C">
            <w:pPr>
              <w:jc w:val="center"/>
              <w:rPr>
                <w:b/>
              </w:rPr>
            </w:pPr>
            <w:r w:rsidRPr="00F31552">
              <w:rPr>
                <w:b/>
              </w:rPr>
              <w:t>9</w:t>
            </w:r>
            <w:r w:rsidR="0099544C" w:rsidRPr="00F31552">
              <w:rPr>
                <w:b/>
              </w:rPr>
              <w:t>3</w:t>
            </w:r>
          </w:p>
        </w:tc>
        <w:tc>
          <w:tcPr>
            <w:tcW w:w="709" w:type="dxa"/>
          </w:tcPr>
          <w:p w14:paraId="5CC41325" w14:textId="1D4EA1BD" w:rsidR="0099544C" w:rsidRPr="00F31552" w:rsidRDefault="00A604EB" w:rsidP="0099544C">
            <w:pPr>
              <w:jc w:val="center"/>
              <w:rPr>
                <w:b/>
              </w:rPr>
            </w:pPr>
            <w:r w:rsidRPr="00F31552">
              <w:rPr>
                <w:b/>
              </w:rPr>
              <w:t>100</w:t>
            </w:r>
          </w:p>
        </w:tc>
        <w:tc>
          <w:tcPr>
            <w:tcW w:w="851" w:type="dxa"/>
          </w:tcPr>
          <w:p w14:paraId="691F5ABD" w14:textId="77777777" w:rsidR="0099544C" w:rsidRPr="00F31552" w:rsidRDefault="0099544C" w:rsidP="0099544C">
            <w:pPr>
              <w:jc w:val="center"/>
              <w:rPr>
                <w:b/>
                <w:sz w:val="18"/>
                <w:szCs w:val="18"/>
              </w:rPr>
            </w:pPr>
            <w:r w:rsidRPr="00F31552">
              <w:rPr>
                <w:b/>
                <w:sz w:val="18"/>
                <w:szCs w:val="18"/>
              </w:rPr>
              <w:t>neevid.</w:t>
            </w:r>
          </w:p>
        </w:tc>
      </w:tr>
      <w:tr w:rsidR="0099544C" w14:paraId="7570C426" w14:textId="77777777" w:rsidTr="0099544C">
        <w:trPr>
          <w:trHeight w:val="205"/>
        </w:trPr>
        <w:tc>
          <w:tcPr>
            <w:tcW w:w="3347" w:type="dxa"/>
            <w:gridSpan w:val="3"/>
            <w:vAlign w:val="center"/>
          </w:tcPr>
          <w:p w14:paraId="6F866E4D" w14:textId="77777777" w:rsidR="0099544C" w:rsidRDefault="0099544C" w:rsidP="0099544C">
            <w:pPr>
              <w:spacing w:line="216" w:lineRule="auto"/>
            </w:pPr>
            <w:r>
              <w:t>---</w:t>
            </w:r>
          </w:p>
        </w:tc>
        <w:tc>
          <w:tcPr>
            <w:tcW w:w="2245" w:type="dxa"/>
            <w:gridSpan w:val="3"/>
            <w:vAlign w:val="center"/>
          </w:tcPr>
          <w:p w14:paraId="1342704B" w14:textId="77777777" w:rsidR="0099544C" w:rsidRDefault="0099544C" w:rsidP="0099544C">
            <w:pPr>
              <w:spacing w:line="216" w:lineRule="auto"/>
            </w:pPr>
            <w:r>
              <w:t>---</w:t>
            </w:r>
          </w:p>
        </w:tc>
        <w:tc>
          <w:tcPr>
            <w:tcW w:w="2248" w:type="dxa"/>
            <w:gridSpan w:val="5"/>
            <w:tcBorders>
              <w:right w:val="single" w:sz="12" w:space="0" w:color="auto"/>
            </w:tcBorders>
            <w:vAlign w:val="center"/>
          </w:tcPr>
          <w:p w14:paraId="76DAAB82" w14:textId="77777777" w:rsidR="0099544C" w:rsidRDefault="0099544C" w:rsidP="0099544C">
            <w:pPr>
              <w:spacing w:line="216" w:lineRule="auto"/>
            </w:pPr>
            <w:r>
              <w:t>---</w:t>
            </w:r>
          </w:p>
        </w:tc>
        <w:tc>
          <w:tcPr>
            <w:tcW w:w="1369" w:type="dxa"/>
            <w:gridSpan w:val="3"/>
            <w:tcBorders>
              <w:left w:val="single" w:sz="12" w:space="0" w:color="auto"/>
            </w:tcBorders>
            <w:shd w:val="clear" w:color="auto" w:fill="FBD4B4"/>
            <w:vAlign w:val="center"/>
          </w:tcPr>
          <w:p w14:paraId="3DF29842" w14:textId="77777777" w:rsidR="0099544C" w:rsidRPr="00F20AEF" w:rsidRDefault="0099544C" w:rsidP="0099544C">
            <w:pPr>
              <w:spacing w:line="216" w:lineRule="auto"/>
              <w:rPr>
                <w:b/>
                <w:sz w:val="18"/>
              </w:rPr>
            </w:pPr>
            <w:r w:rsidRPr="00F20AEF">
              <w:rPr>
                <w:b/>
                <w:sz w:val="18"/>
              </w:rPr>
              <w:t>H-index WoS/Scopus</w:t>
            </w:r>
          </w:p>
        </w:tc>
        <w:tc>
          <w:tcPr>
            <w:tcW w:w="851" w:type="dxa"/>
            <w:vAlign w:val="center"/>
          </w:tcPr>
          <w:p w14:paraId="1EC7E389" w14:textId="5A90C639" w:rsidR="0099544C" w:rsidRDefault="002E5ACA" w:rsidP="0099544C">
            <w:pPr>
              <w:spacing w:line="216" w:lineRule="auto"/>
              <w:jc w:val="center"/>
              <w:rPr>
                <w:b/>
              </w:rPr>
            </w:pPr>
            <w:r w:rsidRPr="00F31552">
              <w:rPr>
                <w:b/>
              </w:rPr>
              <w:t>6</w:t>
            </w:r>
            <w:r w:rsidR="0099544C" w:rsidRPr="00F31552">
              <w:rPr>
                <w:b/>
              </w:rPr>
              <w:t>/</w:t>
            </w:r>
            <w:r w:rsidR="00A604EB" w:rsidRPr="00F31552">
              <w:rPr>
                <w:b/>
              </w:rPr>
              <w:t>7</w:t>
            </w:r>
          </w:p>
        </w:tc>
      </w:tr>
      <w:tr w:rsidR="0099544C" w14:paraId="6AA6DF48" w14:textId="77777777" w:rsidTr="0099544C">
        <w:tc>
          <w:tcPr>
            <w:tcW w:w="10060" w:type="dxa"/>
            <w:gridSpan w:val="15"/>
            <w:shd w:val="clear" w:color="auto" w:fill="F7CAAC"/>
          </w:tcPr>
          <w:p w14:paraId="0221EDA7" w14:textId="54023D07" w:rsidR="0099544C" w:rsidRDefault="000079C3" w:rsidP="0099544C">
            <w:pPr>
              <w:jc w:val="both"/>
              <w:rPr>
                <w:b/>
              </w:rPr>
            </w:pPr>
            <w:r>
              <w:rPr>
                <w:b/>
              </w:rPr>
              <w:t>P</w:t>
            </w:r>
            <w:r w:rsidR="0099544C">
              <w:rPr>
                <w:b/>
              </w:rPr>
              <w:t xml:space="preserve">řehled o nejvýznamnější publikační a další tvůrčí činnosti nebo další profesní činnosti u odborníků z praxe vztahující se k zabezpečovaným předmětům </w:t>
            </w:r>
          </w:p>
        </w:tc>
      </w:tr>
      <w:tr w:rsidR="0099544C" w14:paraId="25E8962A" w14:textId="77777777" w:rsidTr="0099544C">
        <w:trPr>
          <w:trHeight w:val="963"/>
        </w:trPr>
        <w:tc>
          <w:tcPr>
            <w:tcW w:w="10060" w:type="dxa"/>
            <w:gridSpan w:val="15"/>
          </w:tcPr>
          <w:p w14:paraId="1ED0AF2B" w14:textId="77777777" w:rsidR="0099544C" w:rsidRDefault="0099544C" w:rsidP="0099544C">
            <w:pPr>
              <w:pStyle w:val="KartaC-I"/>
              <w:rPr>
                <w:bCs/>
                <w:kern w:val="20"/>
                <w:lang w:val="en-GB"/>
              </w:rPr>
            </w:pPr>
            <w:r w:rsidRPr="00717C22">
              <w:rPr>
                <w:b/>
                <w:bCs/>
                <w:kern w:val="20"/>
                <w:lang w:val="en-GB"/>
              </w:rPr>
              <w:t>PÁTÍKOVÁ, Z. (50</w:t>
            </w:r>
            <w:r w:rsidRPr="00717C22">
              <w:rPr>
                <w:b/>
                <w:bCs/>
                <w:kern w:val="20"/>
                <w:lang w:val="en-US"/>
              </w:rPr>
              <w:t>%</w:t>
            </w:r>
            <w:r w:rsidRPr="00717C22">
              <w:rPr>
                <w:b/>
                <w:bCs/>
                <w:kern w:val="20"/>
                <w:lang w:val="en-GB"/>
              </w:rPr>
              <w:t>)</w:t>
            </w:r>
            <w:r>
              <w:rPr>
                <w:bCs/>
                <w:kern w:val="20"/>
                <w:lang w:val="en-GB"/>
              </w:rPr>
              <w:t xml:space="preserve">, </w:t>
            </w:r>
            <w:r w:rsidRPr="00717C22">
              <w:rPr>
                <w:bCs/>
                <w:kern w:val="20"/>
                <w:lang w:val="en-GB"/>
              </w:rPr>
              <w:t>REBENDA, J.</w:t>
            </w:r>
            <w:r>
              <w:rPr>
                <w:bCs/>
                <w:kern w:val="20"/>
                <w:lang w:val="en-GB"/>
              </w:rPr>
              <w:t>:</w:t>
            </w:r>
            <w:r w:rsidRPr="00717C22">
              <w:rPr>
                <w:bCs/>
                <w:kern w:val="20"/>
                <w:lang w:val="en-GB"/>
              </w:rPr>
              <w:t xml:space="preserve"> Applications of the differential transform to second-order half-linear Euler equations. </w:t>
            </w:r>
            <w:r w:rsidRPr="006923BD">
              <w:rPr>
                <w:bCs/>
                <w:i/>
                <w:kern w:val="20"/>
                <w:lang w:val="en-GB"/>
              </w:rPr>
              <w:t>Journal of Computational Science</w:t>
            </w:r>
            <w:r>
              <w:rPr>
                <w:bCs/>
                <w:kern w:val="20"/>
                <w:lang w:val="en-GB"/>
              </w:rPr>
              <w:t xml:space="preserve"> 59,</w:t>
            </w:r>
            <w:r w:rsidRPr="00717C22">
              <w:rPr>
                <w:bCs/>
                <w:kern w:val="20"/>
                <w:lang w:val="en-GB"/>
              </w:rPr>
              <w:t xml:space="preserve"> </w:t>
            </w:r>
            <w:r w:rsidRPr="003F09FE">
              <w:rPr>
                <w:b/>
                <w:kern w:val="20"/>
                <w:lang w:val="en-GB"/>
              </w:rPr>
              <w:t>2022</w:t>
            </w:r>
            <w:r>
              <w:rPr>
                <w:bCs/>
                <w:kern w:val="20"/>
                <w:lang w:val="en-GB"/>
              </w:rPr>
              <w:t xml:space="preserve">. </w:t>
            </w:r>
            <w:r w:rsidRPr="00717C22">
              <w:rPr>
                <w:bCs/>
                <w:kern w:val="20"/>
                <w:lang w:val="en-GB"/>
              </w:rPr>
              <w:t>ISSN 1877-7503.</w:t>
            </w:r>
            <w:r>
              <w:rPr>
                <w:bCs/>
                <w:kern w:val="20"/>
                <w:lang w:val="en-GB"/>
              </w:rPr>
              <w:t xml:space="preserve"> Jimp (Q2)</w:t>
            </w:r>
          </w:p>
          <w:p w14:paraId="46DCBF37" w14:textId="77777777" w:rsidR="0099544C" w:rsidRDefault="0099544C" w:rsidP="0099544C">
            <w:pPr>
              <w:pStyle w:val="KartaC-I"/>
              <w:rPr>
                <w:bCs/>
                <w:caps/>
                <w:lang w:val="en-GB"/>
              </w:rPr>
            </w:pPr>
            <w:r w:rsidRPr="00717C22">
              <w:rPr>
                <w:b/>
                <w:bCs/>
                <w:kern w:val="20"/>
                <w:lang w:val="en-GB"/>
              </w:rPr>
              <w:t>PÁTÍKOVÁ,</w:t>
            </w:r>
            <w:r>
              <w:rPr>
                <w:b/>
                <w:bCs/>
                <w:kern w:val="20"/>
                <w:lang w:val="en-GB"/>
              </w:rPr>
              <w:t xml:space="preserve"> Z.</w:t>
            </w:r>
            <w:r w:rsidRPr="00717C22">
              <w:rPr>
                <w:b/>
                <w:bCs/>
                <w:kern w:val="20"/>
                <w:lang w:val="en-GB"/>
              </w:rPr>
              <w:t xml:space="preserve"> (100%)</w:t>
            </w:r>
            <w:r>
              <w:rPr>
                <w:bCs/>
                <w:kern w:val="20"/>
                <w:lang w:val="en-GB"/>
              </w:rPr>
              <w:t>:</w:t>
            </w:r>
            <w:r w:rsidRPr="00717C22">
              <w:rPr>
                <w:bCs/>
                <w:kern w:val="20"/>
                <w:lang w:val="en-GB"/>
              </w:rPr>
              <w:t xml:space="preserve"> Integral comparison criteria for half-linear differential equations seen as a perturbation. </w:t>
            </w:r>
            <w:r w:rsidRPr="006923BD">
              <w:rPr>
                <w:bCs/>
                <w:i/>
                <w:kern w:val="20"/>
                <w:lang w:val="en-GB"/>
              </w:rPr>
              <w:t>Mathematics</w:t>
            </w:r>
            <w:r w:rsidRPr="00717C22">
              <w:rPr>
                <w:bCs/>
                <w:kern w:val="20"/>
                <w:lang w:val="en-GB"/>
              </w:rPr>
              <w:t xml:space="preserve"> 9</w:t>
            </w:r>
            <w:r>
              <w:rPr>
                <w:bCs/>
                <w:kern w:val="20"/>
                <w:lang w:val="en-GB"/>
              </w:rPr>
              <w:t>(</w:t>
            </w:r>
            <w:r w:rsidRPr="00717C22">
              <w:rPr>
                <w:bCs/>
                <w:kern w:val="20"/>
                <w:lang w:val="en-GB"/>
              </w:rPr>
              <w:t>5</w:t>
            </w:r>
            <w:r>
              <w:rPr>
                <w:bCs/>
                <w:kern w:val="20"/>
                <w:lang w:val="en-GB"/>
              </w:rPr>
              <w:t>)</w:t>
            </w:r>
            <w:r w:rsidRPr="00717C22">
              <w:rPr>
                <w:bCs/>
                <w:kern w:val="20"/>
                <w:lang w:val="en-GB"/>
              </w:rPr>
              <w:t>,</w:t>
            </w:r>
            <w:r>
              <w:rPr>
                <w:bCs/>
                <w:kern w:val="20"/>
                <w:lang w:val="en-GB"/>
              </w:rPr>
              <w:t xml:space="preserve"> </w:t>
            </w:r>
            <w:r w:rsidRPr="00717C22">
              <w:rPr>
                <w:bCs/>
                <w:kern w:val="20"/>
                <w:lang w:val="en-GB"/>
              </w:rPr>
              <w:t>1-10</w:t>
            </w:r>
            <w:r>
              <w:rPr>
                <w:bCs/>
                <w:kern w:val="20"/>
                <w:lang w:val="en-GB"/>
              </w:rPr>
              <w:t xml:space="preserve">, </w:t>
            </w:r>
            <w:r w:rsidRPr="003F09FE">
              <w:rPr>
                <w:b/>
                <w:kern w:val="20"/>
                <w:lang w:val="en-GB"/>
              </w:rPr>
              <w:t>2021</w:t>
            </w:r>
            <w:r w:rsidRPr="00717C22">
              <w:rPr>
                <w:bCs/>
                <w:kern w:val="20"/>
                <w:lang w:val="en-GB"/>
              </w:rPr>
              <w:t>. ISSN 2227-7390.</w:t>
            </w:r>
            <w:r>
              <w:rPr>
                <w:bCs/>
                <w:kern w:val="20"/>
                <w:lang w:val="en-GB"/>
              </w:rPr>
              <w:t xml:space="preserve"> Jimp (Q3)</w:t>
            </w:r>
          </w:p>
          <w:p w14:paraId="1DA07C78" w14:textId="77777777" w:rsidR="0099544C" w:rsidRDefault="0099544C" w:rsidP="0099544C">
            <w:pPr>
              <w:pStyle w:val="KartaC-I"/>
              <w:rPr>
                <w:b/>
                <w:caps/>
                <w:lang w:val="en-GB"/>
              </w:rPr>
            </w:pPr>
            <w:r w:rsidRPr="0057235B">
              <w:rPr>
                <w:bCs/>
                <w:caps/>
                <w:lang w:val="en-GB"/>
              </w:rPr>
              <w:t>Rebenda, J.,</w:t>
            </w:r>
            <w:r w:rsidRPr="0057235B">
              <w:rPr>
                <w:caps/>
                <w:lang w:val="en-GB"/>
              </w:rPr>
              <w:t xml:space="preserve"> </w:t>
            </w:r>
            <w:r w:rsidRPr="0057235B">
              <w:rPr>
                <w:b/>
                <w:caps/>
                <w:lang w:val="en-GB"/>
              </w:rPr>
              <w:t xml:space="preserve">Pátíková, Z. </w:t>
            </w:r>
            <w:r w:rsidRPr="0057235B">
              <w:rPr>
                <w:b/>
                <w:bCs/>
                <w:caps/>
                <w:lang w:val="en-GB"/>
              </w:rPr>
              <w:t>(</w:t>
            </w:r>
            <w:r w:rsidRPr="0057235B">
              <w:rPr>
                <w:b/>
                <w:bCs/>
                <w:lang w:val="en-GB"/>
              </w:rPr>
              <w:t>50%)</w:t>
            </w:r>
            <w:r w:rsidRPr="0057235B">
              <w:rPr>
                <w:lang w:val="en-GB"/>
              </w:rPr>
              <w:t xml:space="preserve">: Differential transform algorithm for functional differential equations with time-dependent delays. </w:t>
            </w:r>
            <w:r w:rsidRPr="0057235B">
              <w:rPr>
                <w:i/>
                <w:lang w:val="en-GB"/>
              </w:rPr>
              <w:t xml:space="preserve">Complexity </w:t>
            </w:r>
            <w:r w:rsidRPr="0057235B">
              <w:rPr>
                <w:lang w:val="en-GB"/>
              </w:rPr>
              <w:t xml:space="preserve">2020, Article ID 2854574, </w:t>
            </w:r>
            <w:r w:rsidRPr="0057235B">
              <w:rPr>
                <w:b/>
                <w:bCs/>
                <w:lang w:val="en-GB"/>
              </w:rPr>
              <w:t>2020</w:t>
            </w:r>
            <w:r w:rsidRPr="0057235B">
              <w:rPr>
                <w:lang w:val="en-GB"/>
              </w:rPr>
              <w:t>. ISSN 10762787.</w:t>
            </w:r>
            <w:r>
              <w:rPr>
                <w:lang w:val="en-GB"/>
              </w:rPr>
              <w:t xml:space="preserve"> </w:t>
            </w:r>
            <w:r>
              <w:rPr>
                <w:bCs/>
                <w:kern w:val="20"/>
                <w:lang w:val="en-GB"/>
              </w:rPr>
              <w:t>Jimp (Q2)</w:t>
            </w:r>
          </w:p>
          <w:p w14:paraId="30D3D91E" w14:textId="77777777" w:rsidR="0099544C" w:rsidRPr="0057235B" w:rsidRDefault="0099544C" w:rsidP="0099544C">
            <w:pPr>
              <w:pStyle w:val="KartaC-I"/>
              <w:rPr>
                <w:lang w:val="en-GB"/>
              </w:rPr>
            </w:pPr>
            <w:r w:rsidRPr="0057235B">
              <w:rPr>
                <w:b/>
                <w:caps/>
                <w:lang w:val="en-GB"/>
              </w:rPr>
              <w:t xml:space="preserve">Pátíková, Z. </w:t>
            </w:r>
            <w:r w:rsidRPr="0057235B">
              <w:rPr>
                <w:b/>
                <w:bCs/>
                <w:lang w:val="en-GB"/>
              </w:rPr>
              <w:t>(100%)</w:t>
            </w:r>
            <w:r w:rsidRPr="0057235B">
              <w:rPr>
                <w:lang w:val="en-GB"/>
              </w:rPr>
              <w:t xml:space="preserve">: Nonoscillatory solutions of half-linear Euler-type equation with n terms. </w:t>
            </w:r>
            <w:r w:rsidRPr="0057235B">
              <w:rPr>
                <w:i/>
                <w:lang w:val="en-GB"/>
              </w:rPr>
              <w:t>Mathematical Methods in the Applied Sciences</w:t>
            </w:r>
            <w:r w:rsidRPr="0057235B">
              <w:rPr>
                <w:lang w:val="en-GB"/>
              </w:rPr>
              <w:t xml:space="preserve"> 43(13), 7615-7622, </w:t>
            </w:r>
            <w:r w:rsidRPr="0057235B">
              <w:rPr>
                <w:b/>
                <w:bCs/>
                <w:lang w:val="en-GB"/>
              </w:rPr>
              <w:t>2020</w:t>
            </w:r>
            <w:r w:rsidRPr="0057235B">
              <w:rPr>
                <w:lang w:val="en-GB"/>
              </w:rPr>
              <w:t>. ISSN 01704214.</w:t>
            </w:r>
            <w:r>
              <w:rPr>
                <w:lang w:val="en-GB"/>
              </w:rPr>
              <w:t xml:space="preserve"> </w:t>
            </w:r>
            <w:r>
              <w:rPr>
                <w:bCs/>
                <w:kern w:val="20"/>
                <w:lang w:val="en-GB"/>
              </w:rPr>
              <w:t>Jimp (Q3)</w:t>
            </w:r>
          </w:p>
          <w:p w14:paraId="4A3D1F5A" w14:textId="77777777" w:rsidR="0099544C" w:rsidRDefault="0099544C" w:rsidP="0099544C">
            <w:pPr>
              <w:spacing w:before="120" w:after="120"/>
              <w:jc w:val="both"/>
              <w:rPr>
                <w:b/>
              </w:rPr>
            </w:pPr>
            <w:r w:rsidRPr="0057235B">
              <w:rPr>
                <w:caps/>
                <w:lang w:val="en-GB"/>
              </w:rPr>
              <w:t>Včelař, F.,</w:t>
            </w:r>
            <w:r w:rsidRPr="0057235B">
              <w:rPr>
                <w:b/>
                <w:bCs/>
                <w:caps/>
                <w:lang w:val="en-GB"/>
              </w:rPr>
              <w:t xml:space="preserve"> Pátíková,</w:t>
            </w:r>
            <w:r w:rsidRPr="0057235B">
              <w:rPr>
                <w:caps/>
                <w:lang w:val="en-GB"/>
              </w:rPr>
              <w:t xml:space="preserve"> </w:t>
            </w:r>
            <w:r w:rsidRPr="0057235B">
              <w:rPr>
                <w:b/>
                <w:bCs/>
                <w:caps/>
                <w:lang w:val="en-GB"/>
              </w:rPr>
              <w:t xml:space="preserve">Z. </w:t>
            </w:r>
            <w:r w:rsidRPr="0057235B">
              <w:rPr>
                <w:b/>
                <w:bCs/>
                <w:lang w:val="en-GB"/>
              </w:rPr>
              <w:t>(30%)</w:t>
            </w:r>
            <w:r w:rsidRPr="0057235B">
              <w:rPr>
                <w:lang w:val="en-GB"/>
              </w:rPr>
              <w:t xml:space="preserve">: A comparative study of Tarski's fixed point theorems with the stress on commutative sets of L-fuzzy isotone maps with respect to transitivities. </w:t>
            </w:r>
            <w:r w:rsidRPr="0057235B">
              <w:rPr>
                <w:i/>
                <w:iCs/>
                <w:lang w:val="en-GB"/>
              </w:rPr>
              <w:t xml:space="preserve">Fuzzy Sets and Systems </w:t>
            </w:r>
            <w:r w:rsidRPr="0057235B">
              <w:rPr>
                <w:lang w:val="en-GB"/>
              </w:rPr>
              <w:t xml:space="preserve">2020(382), 29-56, </w:t>
            </w:r>
            <w:r w:rsidRPr="0057235B">
              <w:rPr>
                <w:b/>
                <w:bCs/>
                <w:lang w:val="en-GB"/>
              </w:rPr>
              <w:t>2020</w:t>
            </w:r>
            <w:r w:rsidRPr="0057235B">
              <w:rPr>
                <w:lang w:val="en-GB"/>
              </w:rPr>
              <w:t xml:space="preserve">. ISSN 0165-0114. </w:t>
            </w:r>
            <w:r>
              <w:rPr>
                <w:bCs/>
                <w:kern w:val="20"/>
                <w:lang w:val="en-GB"/>
              </w:rPr>
              <w:t>Jimp (Q2)</w:t>
            </w:r>
          </w:p>
        </w:tc>
      </w:tr>
      <w:tr w:rsidR="0099544C" w14:paraId="2AA5A15D" w14:textId="77777777" w:rsidTr="0099544C">
        <w:trPr>
          <w:trHeight w:val="218"/>
        </w:trPr>
        <w:tc>
          <w:tcPr>
            <w:tcW w:w="10060" w:type="dxa"/>
            <w:gridSpan w:val="15"/>
            <w:shd w:val="clear" w:color="auto" w:fill="F7CAAC"/>
          </w:tcPr>
          <w:p w14:paraId="66D59442" w14:textId="4FFDA298" w:rsidR="0099544C" w:rsidRDefault="000079C3" w:rsidP="0099544C">
            <w:pPr>
              <w:rPr>
                <w:b/>
              </w:rPr>
            </w:pPr>
            <w:r>
              <w:rPr>
                <w:b/>
              </w:rPr>
              <w:t>P</w:t>
            </w:r>
            <w:r w:rsidR="0099544C">
              <w:rPr>
                <w:b/>
              </w:rPr>
              <w:t>ůsobení v zahraničí</w:t>
            </w:r>
          </w:p>
        </w:tc>
      </w:tr>
      <w:tr w:rsidR="0099544C" w14:paraId="29D08FAD" w14:textId="77777777" w:rsidTr="0099544C">
        <w:trPr>
          <w:trHeight w:val="328"/>
        </w:trPr>
        <w:tc>
          <w:tcPr>
            <w:tcW w:w="10060" w:type="dxa"/>
            <w:gridSpan w:val="15"/>
          </w:tcPr>
          <w:p w14:paraId="2F2C2A27" w14:textId="77777777" w:rsidR="0099544C" w:rsidRDefault="0099544C" w:rsidP="0099544C">
            <w:r>
              <w:t>---</w:t>
            </w:r>
          </w:p>
          <w:p w14:paraId="4C59EAF1" w14:textId="77777777" w:rsidR="0099544C" w:rsidRDefault="0099544C" w:rsidP="0099544C">
            <w:pPr>
              <w:rPr>
                <w:b/>
              </w:rPr>
            </w:pPr>
          </w:p>
          <w:p w14:paraId="6A9E03A1" w14:textId="77777777" w:rsidR="0099544C" w:rsidRDefault="0099544C" w:rsidP="0099544C">
            <w:pPr>
              <w:rPr>
                <w:b/>
              </w:rPr>
            </w:pPr>
          </w:p>
          <w:p w14:paraId="63674FFC" w14:textId="77777777" w:rsidR="005C6FC0" w:rsidRDefault="005C6FC0" w:rsidP="0099544C">
            <w:pPr>
              <w:rPr>
                <w:b/>
              </w:rPr>
            </w:pPr>
          </w:p>
          <w:p w14:paraId="3096F20C" w14:textId="0E9E2111" w:rsidR="005D01BE" w:rsidRPr="005D01BE" w:rsidRDefault="005D01BE" w:rsidP="0099544C">
            <w:pPr>
              <w:rPr>
                <w:b/>
                <w:sz w:val="16"/>
                <w:szCs w:val="16"/>
              </w:rPr>
            </w:pPr>
          </w:p>
        </w:tc>
      </w:tr>
      <w:tr w:rsidR="0099544C" w14:paraId="383513E0" w14:textId="77777777" w:rsidTr="0099544C">
        <w:trPr>
          <w:cantSplit/>
          <w:trHeight w:val="470"/>
        </w:trPr>
        <w:tc>
          <w:tcPr>
            <w:tcW w:w="2518" w:type="dxa"/>
            <w:shd w:val="clear" w:color="auto" w:fill="F7CAAC"/>
          </w:tcPr>
          <w:p w14:paraId="4124A71B" w14:textId="77777777" w:rsidR="0099544C" w:rsidRDefault="0099544C" w:rsidP="0099544C">
            <w:pPr>
              <w:rPr>
                <w:b/>
              </w:rPr>
            </w:pPr>
            <w:r>
              <w:rPr>
                <w:b/>
              </w:rPr>
              <w:t xml:space="preserve">Podpis </w:t>
            </w:r>
          </w:p>
        </w:tc>
        <w:tc>
          <w:tcPr>
            <w:tcW w:w="4536" w:type="dxa"/>
            <w:gridSpan w:val="8"/>
          </w:tcPr>
          <w:p w14:paraId="362B86AF" w14:textId="77777777" w:rsidR="0099544C" w:rsidRDefault="0099544C" w:rsidP="0099544C"/>
        </w:tc>
        <w:tc>
          <w:tcPr>
            <w:tcW w:w="786" w:type="dxa"/>
            <w:gridSpan w:val="2"/>
            <w:shd w:val="clear" w:color="auto" w:fill="F7CAAC"/>
          </w:tcPr>
          <w:p w14:paraId="3EDAB32D" w14:textId="77777777" w:rsidR="0099544C" w:rsidRDefault="0099544C" w:rsidP="0099544C">
            <w:r>
              <w:rPr>
                <w:b/>
              </w:rPr>
              <w:t>datum</w:t>
            </w:r>
          </w:p>
        </w:tc>
        <w:tc>
          <w:tcPr>
            <w:tcW w:w="2220" w:type="dxa"/>
            <w:gridSpan w:val="4"/>
          </w:tcPr>
          <w:p w14:paraId="6718A9C0" w14:textId="77777777" w:rsidR="0099544C" w:rsidRDefault="0099544C" w:rsidP="0099544C"/>
        </w:tc>
      </w:tr>
      <w:tr w:rsidR="007A0492" w14:paraId="0FB85067" w14:textId="77777777" w:rsidTr="00573609">
        <w:tc>
          <w:tcPr>
            <w:tcW w:w="10060" w:type="dxa"/>
            <w:gridSpan w:val="15"/>
            <w:tcBorders>
              <w:bottom w:val="double" w:sz="4" w:space="0" w:color="auto"/>
            </w:tcBorders>
            <w:shd w:val="clear" w:color="auto" w:fill="BDD6EE"/>
          </w:tcPr>
          <w:p w14:paraId="2091AD76" w14:textId="77777777" w:rsidR="007A0492" w:rsidRDefault="007A0492" w:rsidP="00573609">
            <w:pPr>
              <w:rPr>
                <w:b/>
                <w:sz w:val="28"/>
              </w:rPr>
            </w:pPr>
            <w:bookmarkStart w:id="356" w:name="_Hlk190855648"/>
            <w:bookmarkEnd w:id="354"/>
            <w:r>
              <w:rPr>
                <w:b/>
                <w:sz w:val="28"/>
              </w:rPr>
              <w:lastRenderedPageBreak/>
              <w:t>C-I – Personální zabezpečení</w:t>
            </w:r>
          </w:p>
        </w:tc>
      </w:tr>
      <w:tr w:rsidR="007A0492" w14:paraId="3B6F2D4C" w14:textId="77777777" w:rsidTr="00573609">
        <w:tc>
          <w:tcPr>
            <w:tcW w:w="2518" w:type="dxa"/>
            <w:tcBorders>
              <w:top w:val="double" w:sz="4" w:space="0" w:color="auto"/>
            </w:tcBorders>
            <w:shd w:val="clear" w:color="auto" w:fill="F7CAAC"/>
          </w:tcPr>
          <w:p w14:paraId="2CF12C4D" w14:textId="77777777" w:rsidR="007A0492" w:rsidRDefault="007A0492" w:rsidP="00573609">
            <w:pPr>
              <w:rPr>
                <w:b/>
              </w:rPr>
            </w:pPr>
            <w:r>
              <w:rPr>
                <w:b/>
              </w:rPr>
              <w:t>Vysoká škola</w:t>
            </w:r>
          </w:p>
        </w:tc>
        <w:tc>
          <w:tcPr>
            <w:tcW w:w="7542" w:type="dxa"/>
            <w:gridSpan w:val="14"/>
          </w:tcPr>
          <w:p w14:paraId="3B3D583F" w14:textId="77777777" w:rsidR="007A0492" w:rsidRDefault="007A0492" w:rsidP="00573609">
            <w:pPr>
              <w:tabs>
                <w:tab w:val="left" w:pos="933"/>
              </w:tabs>
            </w:pPr>
            <w:r>
              <w:t>Univerzita Tomáše Bati ve Zlíně</w:t>
            </w:r>
          </w:p>
        </w:tc>
      </w:tr>
      <w:tr w:rsidR="007A0492" w14:paraId="73873F3D" w14:textId="77777777" w:rsidTr="00573609">
        <w:tc>
          <w:tcPr>
            <w:tcW w:w="2518" w:type="dxa"/>
            <w:shd w:val="clear" w:color="auto" w:fill="F7CAAC"/>
          </w:tcPr>
          <w:p w14:paraId="3329903B" w14:textId="77777777" w:rsidR="007A0492" w:rsidRDefault="007A0492" w:rsidP="00573609">
            <w:pPr>
              <w:rPr>
                <w:b/>
              </w:rPr>
            </w:pPr>
            <w:r>
              <w:rPr>
                <w:b/>
              </w:rPr>
              <w:t>Součást vysoké školy</w:t>
            </w:r>
          </w:p>
        </w:tc>
        <w:tc>
          <w:tcPr>
            <w:tcW w:w="7542" w:type="dxa"/>
            <w:gridSpan w:val="14"/>
          </w:tcPr>
          <w:p w14:paraId="5C8EF62F" w14:textId="77777777" w:rsidR="007A0492" w:rsidRDefault="007A0492" w:rsidP="00573609">
            <w:r>
              <w:t>Fakulta technologická</w:t>
            </w:r>
          </w:p>
        </w:tc>
      </w:tr>
      <w:tr w:rsidR="007A0492" w:rsidRPr="00924C53" w14:paraId="415DE01B" w14:textId="77777777" w:rsidTr="00573609">
        <w:tc>
          <w:tcPr>
            <w:tcW w:w="2518" w:type="dxa"/>
            <w:shd w:val="clear" w:color="auto" w:fill="F7CAAC"/>
          </w:tcPr>
          <w:p w14:paraId="26920305" w14:textId="77777777" w:rsidR="007A0492" w:rsidRDefault="007A0492" w:rsidP="00573609">
            <w:pPr>
              <w:rPr>
                <w:b/>
              </w:rPr>
            </w:pPr>
            <w:r>
              <w:rPr>
                <w:b/>
              </w:rPr>
              <w:t>Název studijního programu</w:t>
            </w:r>
          </w:p>
        </w:tc>
        <w:tc>
          <w:tcPr>
            <w:tcW w:w="7542" w:type="dxa"/>
            <w:gridSpan w:val="14"/>
          </w:tcPr>
          <w:p w14:paraId="4A8A9408" w14:textId="4B687F69" w:rsidR="007A0492" w:rsidRPr="00924C53" w:rsidRDefault="00EB4C62" w:rsidP="00573609">
            <w:r w:rsidRPr="00EB4C62">
              <w:t>Materiály a technologie – specializace Polovodičové materiály</w:t>
            </w:r>
          </w:p>
        </w:tc>
      </w:tr>
      <w:tr w:rsidR="007A0492" w14:paraId="21380DA7" w14:textId="77777777" w:rsidTr="00573609">
        <w:tc>
          <w:tcPr>
            <w:tcW w:w="2518" w:type="dxa"/>
            <w:shd w:val="clear" w:color="auto" w:fill="F7CAAC"/>
          </w:tcPr>
          <w:p w14:paraId="496B468C" w14:textId="77777777" w:rsidR="007A0492" w:rsidRDefault="007A0492" w:rsidP="00573609">
            <w:pPr>
              <w:rPr>
                <w:b/>
              </w:rPr>
            </w:pPr>
            <w:r>
              <w:rPr>
                <w:b/>
              </w:rPr>
              <w:t>Jméno a příjmení</w:t>
            </w:r>
          </w:p>
        </w:tc>
        <w:tc>
          <w:tcPr>
            <w:tcW w:w="4536" w:type="dxa"/>
            <w:gridSpan w:val="8"/>
          </w:tcPr>
          <w:p w14:paraId="337E416D" w14:textId="7884A852" w:rsidR="007A0492" w:rsidRDefault="007A0492" w:rsidP="00573609">
            <w:bookmarkStart w:id="357" w:name="Polášková"/>
            <w:bookmarkEnd w:id="357"/>
            <w:r>
              <w:rPr>
                <w:b/>
                <w:bCs/>
              </w:rPr>
              <w:t>Martina Polášková</w:t>
            </w:r>
          </w:p>
        </w:tc>
        <w:tc>
          <w:tcPr>
            <w:tcW w:w="709" w:type="dxa"/>
            <w:shd w:val="clear" w:color="auto" w:fill="F7CAAC"/>
          </w:tcPr>
          <w:p w14:paraId="0DA0C0E7" w14:textId="77777777" w:rsidR="007A0492" w:rsidRDefault="007A0492" w:rsidP="00573609">
            <w:pPr>
              <w:rPr>
                <w:b/>
              </w:rPr>
            </w:pPr>
            <w:r>
              <w:rPr>
                <w:b/>
              </w:rPr>
              <w:t>Tituly</w:t>
            </w:r>
          </w:p>
        </w:tc>
        <w:tc>
          <w:tcPr>
            <w:tcW w:w="2297" w:type="dxa"/>
            <w:gridSpan w:val="5"/>
          </w:tcPr>
          <w:p w14:paraId="6B150A46" w14:textId="7B342628" w:rsidR="007A0492" w:rsidRDefault="007A0492" w:rsidP="00573609">
            <w:r>
              <w:t>doc. Ing., Ph.D.</w:t>
            </w:r>
          </w:p>
        </w:tc>
      </w:tr>
      <w:tr w:rsidR="007A0492" w14:paraId="513D8AA8" w14:textId="77777777" w:rsidTr="00573609">
        <w:tc>
          <w:tcPr>
            <w:tcW w:w="2518" w:type="dxa"/>
            <w:shd w:val="clear" w:color="auto" w:fill="F7CAAC"/>
          </w:tcPr>
          <w:p w14:paraId="7E707AA2" w14:textId="77777777" w:rsidR="007A0492" w:rsidRDefault="007A0492" w:rsidP="00573609">
            <w:pPr>
              <w:rPr>
                <w:b/>
              </w:rPr>
            </w:pPr>
            <w:r>
              <w:rPr>
                <w:b/>
              </w:rPr>
              <w:t>Rok narození</w:t>
            </w:r>
          </w:p>
        </w:tc>
        <w:tc>
          <w:tcPr>
            <w:tcW w:w="829" w:type="dxa"/>
            <w:gridSpan w:val="2"/>
          </w:tcPr>
          <w:p w14:paraId="3C1D972E" w14:textId="7AD1AF2F" w:rsidR="007A0492" w:rsidRDefault="007A0492" w:rsidP="00573609">
            <w:r>
              <w:t>1981</w:t>
            </w:r>
          </w:p>
        </w:tc>
        <w:tc>
          <w:tcPr>
            <w:tcW w:w="1751" w:type="dxa"/>
            <w:shd w:val="clear" w:color="auto" w:fill="F7CAAC"/>
          </w:tcPr>
          <w:p w14:paraId="563DA324" w14:textId="77777777" w:rsidR="007A0492" w:rsidRDefault="007A0492" w:rsidP="00573609">
            <w:pPr>
              <w:rPr>
                <w:b/>
              </w:rPr>
            </w:pPr>
            <w:r>
              <w:rPr>
                <w:b/>
              </w:rPr>
              <w:t>typ vztahu k VŠ</w:t>
            </w:r>
          </w:p>
        </w:tc>
        <w:tc>
          <w:tcPr>
            <w:tcW w:w="962" w:type="dxa"/>
            <w:gridSpan w:val="4"/>
          </w:tcPr>
          <w:p w14:paraId="15A87758" w14:textId="77777777" w:rsidR="007A0492" w:rsidRDefault="007A0492" w:rsidP="00573609">
            <w:r>
              <w:t>pp.</w:t>
            </w:r>
          </w:p>
        </w:tc>
        <w:tc>
          <w:tcPr>
            <w:tcW w:w="994" w:type="dxa"/>
            <w:shd w:val="clear" w:color="auto" w:fill="F7CAAC"/>
          </w:tcPr>
          <w:p w14:paraId="7AF72795" w14:textId="77777777" w:rsidR="007A0492" w:rsidRDefault="007A0492" w:rsidP="00573609">
            <w:pPr>
              <w:rPr>
                <w:b/>
              </w:rPr>
            </w:pPr>
            <w:r>
              <w:rPr>
                <w:b/>
              </w:rPr>
              <w:t>rozsah</w:t>
            </w:r>
          </w:p>
        </w:tc>
        <w:tc>
          <w:tcPr>
            <w:tcW w:w="709" w:type="dxa"/>
          </w:tcPr>
          <w:p w14:paraId="76B67D4E" w14:textId="77777777" w:rsidR="007A0492" w:rsidRDefault="007A0492" w:rsidP="00573609">
            <w:r>
              <w:t>40</w:t>
            </w:r>
          </w:p>
        </w:tc>
        <w:tc>
          <w:tcPr>
            <w:tcW w:w="737" w:type="dxa"/>
            <w:gridSpan w:val="3"/>
            <w:shd w:val="clear" w:color="auto" w:fill="F7CAAC"/>
          </w:tcPr>
          <w:p w14:paraId="51F2150B" w14:textId="77777777" w:rsidR="007A0492" w:rsidRDefault="007A0492" w:rsidP="00573609">
            <w:pPr>
              <w:rPr>
                <w:b/>
              </w:rPr>
            </w:pPr>
            <w:r>
              <w:rPr>
                <w:b/>
              </w:rPr>
              <w:t>do kdy</w:t>
            </w:r>
          </w:p>
        </w:tc>
        <w:tc>
          <w:tcPr>
            <w:tcW w:w="1560" w:type="dxa"/>
            <w:gridSpan w:val="2"/>
          </w:tcPr>
          <w:p w14:paraId="4F1E1CA3" w14:textId="77777777" w:rsidR="007A0492" w:rsidRDefault="007A0492" w:rsidP="00573609">
            <w:r>
              <w:t>N</w:t>
            </w:r>
          </w:p>
        </w:tc>
      </w:tr>
      <w:tr w:rsidR="007A0492" w:rsidRPr="00B84ECC" w14:paraId="78528A1C" w14:textId="77777777" w:rsidTr="00573609">
        <w:tc>
          <w:tcPr>
            <w:tcW w:w="5098" w:type="dxa"/>
            <w:gridSpan w:val="4"/>
            <w:shd w:val="clear" w:color="auto" w:fill="F7CAAC"/>
          </w:tcPr>
          <w:p w14:paraId="40FD2905" w14:textId="77777777" w:rsidR="007A0492" w:rsidRDefault="007A0492" w:rsidP="00573609">
            <w:pPr>
              <w:rPr>
                <w:b/>
              </w:rPr>
            </w:pPr>
            <w:r>
              <w:rPr>
                <w:b/>
              </w:rPr>
              <w:t>Typ vztahu na součásti VŠ, která uskutečňuje st. program</w:t>
            </w:r>
          </w:p>
        </w:tc>
        <w:tc>
          <w:tcPr>
            <w:tcW w:w="962" w:type="dxa"/>
            <w:gridSpan w:val="4"/>
          </w:tcPr>
          <w:p w14:paraId="4B1B846D" w14:textId="77777777" w:rsidR="007A0492" w:rsidRPr="00B84ECC" w:rsidRDefault="007A0492" w:rsidP="00573609">
            <w:r>
              <w:t>pp.</w:t>
            </w:r>
          </w:p>
        </w:tc>
        <w:tc>
          <w:tcPr>
            <w:tcW w:w="994" w:type="dxa"/>
            <w:shd w:val="clear" w:color="auto" w:fill="F7CAAC"/>
          </w:tcPr>
          <w:p w14:paraId="79B41ABE" w14:textId="77777777" w:rsidR="007A0492" w:rsidRPr="00B84ECC" w:rsidRDefault="007A0492" w:rsidP="00573609">
            <w:pPr>
              <w:rPr>
                <w:b/>
              </w:rPr>
            </w:pPr>
            <w:r w:rsidRPr="00B84ECC">
              <w:rPr>
                <w:b/>
              </w:rPr>
              <w:t>rozsah</w:t>
            </w:r>
          </w:p>
        </w:tc>
        <w:tc>
          <w:tcPr>
            <w:tcW w:w="709" w:type="dxa"/>
          </w:tcPr>
          <w:p w14:paraId="0D72E05D" w14:textId="77777777" w:rsidR="007A0492" w:rsidRPr="00B84ECC" w:rsidRDefault="007A0492" w:rsidP="00573609">
            <w:r>
              <w:t>40</w:t>
            </w:r>
          </w:p>
        </w:tc>
        <w:tc>
          <w:tcPr>
            <w:tcW w:w="737" w:type="dxa"/>
            <w:gridSpan w:val="3"/>
            <w:shd w:val="clear" w:color="auto" w:fill="F7CAAC"/>
          </w:tcPr>
          <w:p w14:paraId="0B1614A6" w14:textId="77777777" w:rsidR="007A0492" w:rsidRPr="00B84ECC" w:rsidRDefault="007A0492" w:rsidP="00573609">
            <w:pPr>
              <w:rPr>
                <w:b/>
              </w:rPr>
            </w:pPr>
            <w:r w:rsidRPr="00B84ECC">
              <w:rPr>
                <w:b/>
              </w:rPr>
              <w:t>do kdy</w:t>
            </w:r>
          </w:p>
        </w:tc>
        <w:tc>
          <w:tcPr>
            <w:tcW w:w="1560" w:type="dxa"/>
            <w:gridSpan w:val="2"/>
          </w:tcPr>
          <w:p w14:paraId="6922D502" w14:textId="77777777" w:rsidR="007A0492" w:rsidRPr="00B84ECC" w:rsidRDefault="007A0492" w:rsidP="00573609">
            <w:r>
              <w:t>N</w:t>
            </w:r>
          </w:p>
        </w:tc>
      </w:tr>
      <w:tr w:rsidR="007A0492" w14:paraId="443CED9F" w14:textId="77777777" w:rsidTr="00573609">
        <w:tc>
          <w:tcPr>
            <w:tcW w:w="6060" w:type="dxa"/>
            <w:gridSpan w:val="8"/>
            <w:shd w:val="clear" w:color="auto" w:fill="F7CAAC"/>
          </w:tcPr>
          <w:p w14:paraId="118952F4" w14:textId="77777777" w:rsidR="007A0492" w:rsidRDefault="007A0492" w:rsidP="00573609">
            <w:r>
              <w:rPr>
                <w:b/>
              </w:rPr>
              <w:t>Další současná působení jako akademický pracovník na jiných VŠ</w:t>
            </w:r>
          </w:p>
        </w:tc>
        <w:tc>
          <w:tcPr>
            <w:tcW w:w="1703" w:type="dxa"/>
            <w:gridSpan w:val="2"/>
            <w:shd w:val="clear" w:color="auto" w:fill="F7CAAC"/>
          </w:tcPr>
          <w:p w14:paraId="5C401B01" w14:textId="77777777" w:rsidR="007A0492" w:rsidRDefault="007A0492" w:rsidP="00573609">
            <w:pPr>
              <w:rPr>
                <w:b/>
              </w:rPr>
            </w:pPr>
            <w:r>
              <w:rPr>
                <w:b/>
              </w:rPr>
              <w:t>typ prac. vztahu</w:t>
            </w:r>
          </w:p>
        </w:tc>
        <w:tc>
          <w:tcPr>
            <w:tcW w:w="2297" w:type="dxa"/>
            <w:gridSpan w:val="5"/>
            <w:shd w:val="clear" w:color="auto" w:fill="F7CAAC"/>
          </w:tcPr>
          <w:p w14:paraId="2258D054" w14:textId="77777777" w:rsidR="007A0492" w:rsidRDefault="007A0492" w:rsidP="00573609">
            <w:pPr>
              <w:rPr>
                <w:b/>
              </w:rPr>
            </w:pPr>
            <w:r>
              <w:rPr>
                <w:b/>
              </w:rPr>
              <w:t>rozsah</w:t>
            </w:r>
          </w:p>
        </w:tc>
      </w:tr>
      <w:tr w:rsidR="007A0492" w:rsidRPr="00B84ECC" w14:paraId="2916C39D" w14:textId="77777777" w:rsidTr="00573609">
        <w:tc>
          <w:tcPr>
            <w:tcW w:w="6060" w:type="dxa"/>
            <w:gridSpan w:val="8"/>
          </w:tcPr>
          <w:p w14:paraId="7074D50F" w14:textId="77777777" w:rsidR="007A0492" w:rsidRPr="00B84ECC" w:rsidRDefault="007A0492" w:rsidP="00573609">
            <w:r w:rsidRPr="00B84ECC">
              <w:t>---</w:t>
            </w:r>
          </w:p>
        </w:tc>
        <w:tc>
          <w:tcPr>
            <w:tcW w:w="1703" w:type="dxa"/>
            <w:gridSpan w:val="2"/>
          </w:tcPr>
          <w:p w14:paraId="4D1E9AA8" w14:textId="77777777" w:rsidR="007A0492" w:rsidRPr="00B84ECC" w:rsidRDefault="007A0492" w:rsidP="00573609">
            <w:r w:rsidRPr="00B84ECC">
              <w:t>---</w:t>
            </w:r>
          </w:p>
        </w:tc>
        <w:tc>
          <w:tcPr>
            <w:tcW w:w="2297" w:type="dxa"/>
            <w:gridSpan w:val="5"/>
          </w:tcPr>
          <w:p w14:paraId="2A2002C3" w14:textId="77777777" w:rsidR="007A0492" w:rsidRPr="00B84ECC" w:rsidRDefault="007A0492" w:rsidP="00573609">
            <w:r w:rsidRPr="00B84ECC">
              <w:t>---</w:t>
            </w:r>
          </w:p>
        </w:tc>
      </w:tr>
      <w:tr w:rsidR="007A0492" w:rsidRPr="00B84ECC" w14:paraId="73059F1A" w14:textId="77777777" w:rsidTr="00573609">
        <w:tc>
          <w:tcPr>
            <w:tcW w:w="6060" w:type="dxa"/>
            <w:gridSpan w:val="8"/>
          </w:tcPr>
          <w:p w14:paraId="695B3087" w14:textId="77777777" w:rsidR="007A0492" w:rsidRPr="00B84ECC" w:rsidRDefault="007A0492" w:rsidP="00573609"/>
        </w:tc>
        <w:tc>
          <w:tcPr>
            <w:tcW w:w="1703" w:type="dxa"/>
            <w:gridSpan w:val="2"/>
          </w:tcPr>
          <w:p w14:paraId="6A61AAB8" w14:textId="77777777" w:rsidR="007A0492" w:rsidRPr="00B84ECC" w:rsidRDefault="007A0492" w:rsidP="00573609"/>
        </w:tc>
        <w:tc>
          <w:tcPr>
            <w:tcW w:w="2297" w:type="dxa"/>
            <w:gridSpan w:val="5"/>
          </w:tcPr>
          <w:p w14:paraId="3FDF4277" w14:textId="77777777" w:rsidR="007A0492" w:rsidRPr="00B84ECC" w:rsidRDefault="007A0492" w:rsidP="00573609"/>
        </w:tc>
      </w:tr>
      <w:tr w:rsidR="007A0492" w14:paraId="06F192A1" w14:textId="77777777" w:rsidTr="00573609">
        <w:tc>
          <w:tcPr>
            <w:tcW w:w="10060" w:type="dxa"/>
            <w:gridSpan w:val="15"/>
            <w:shd w:val="clear" w:color="auto" w:fill="F7CAAC"/>
          </w:tcPr>
          <w:p w14:paraId="39B59A69" w14:textId="77777777" w:rsidR="007A0492" w:rsidRDefault="007A0492" w:rsidP="005A11DF">
            <w:pPr>
              <w:jc w:val="both"/>
            </w:pPr>
            <w:r>
              <w:rPr>
                <w:b/>
              </w:rPr>
              <w:t>Předměty příslušného studijního programu a způsob zapojení do jejich výuky, příp. další zapojení do uskutečňování studijního programu</w:t>
            </w:r>
          </w:p>
        </w:tc>
      </w:tr>
      <w:tr w:rsidR="007A0492" w:rsidRPr="002827C6" w14:paraId="26F01A36" w14:textId="77777777" w:rsidTr="00573609">
        <w:trPr>
          <w:trHeight w:val="226"/>
        </w:trPr>
        <w:tc>
          <w:tcPr>
            <w:tcW w:w="10060" w:type="dxa"/>
            <w:gridSpan w:val="15"/>
            <w:tcBorders>
              <w:top w:val="nil"/>
            </w:tcBorders>
          </w:tcPr>
          <w:p w14:paraId="054F3607" w14:textId="77777777" w:rsidR="007A0492" w:rsidRDefault="0062180B" w:rsidP="00177F61">
            <w:pPr>
              <w:spacing w:before="120" w:after="60"/>
            </w:pPr>
            <w:r>
              <w:t>Laboratorní technika (100% s)</w:t>
            </w:r>
          </w:p>
          <w:p w14:paraId="7C92CDDA" w14:textId="2ECA38BE" w:rsidR="00177F61" w:rsidRPr="002827C6" w:rsidRDefault="00177F61" w:rsidP="00177F61">
            <w:pPr>
              <w:spacing w:before="60" w:after="120"/>
            </w:pPr>
            <w:r>
              <w:t>Makromolekulární chemie I (100% p)</w:t>
            </w:r>
          </w:p>
        </w:tc>
      </w:tr>
      <w:tr w:rsidR="007A0492" w:rsidRPr="002827C6" w14:paraId="43F50DB3" w14:textId="77777777" w:rsidTr="00573609">
        <w:trPr>
          <w:trHeight w:val="224"/>
        </w:trPr>
        <w:tc>
          <w:tcPr>
            <w:tcW w:w="10060" w:type="dxa"/>
            <w:gridSpan w:val="15"/>
            <w:tcBorders>
              <w:top w:val="nil"/>
            </w:tcBorders>
            <w:shd w:val="clear" w:color="auto" w:fill="FBD4B4"/>
          </w:tcPr>
          <w:p w14:paraId="642A4063" w14:textId="180A8886" w:rsidR="007A0492" w:rsidRPr="002827C6" w:rsidRDefault="004964CD" w:rsidP="00573609">
            <w:pPr>
              <w:rPr>
                <w:b/>
              </w:rPr>
            </w:pPr>
            <w:r w:rsidRPr="002827C6">
              <w:rPr>
                <w:b/>
              </w:rPr>
              <w:t>Z</w:t>
            </w:r>
            <w:r w:rsidR="007A0492" w:rsidRPr="002827C6">
              <w:rPr>
                <w:b/>
              </w:rPr>
              <w:t>apojení do výuky v dalších studijních programech na téže vysoké škole (pouze u garantů ZT a PZ předmětů)</w:t>
            </w:r>
          </w:p>
        </w:tc>
      </w:tr>
      <w:tr w:rsidR="007A0492" w:rsidRPr="002827C6" w14:paraId="4203C367" w14:textId="77777777" w:rsidTr="00573609">
        <w:trPr>
          <w:trHeight w:val="340"/>
        </w:trPr>
        <w:tc>
          <w:tcPr>
            <w:tcW w:w="2689" w:type="dxa"/>
            <w:gridSpan w:val="2"/>
            <w:tcBorders>
              <w:top w:val="nil"/>
            </w:tcBorders>
          </w:tcPr>
          <w:p w14:paraId="2B1B6FE9" w14:textId="77777777" w:rsidR="007A0492" w:rsidRPr="002827C6" w:rsidRDefault="007A0492" w:rsidP="00573609">
            <w:pPr>
              <w:jc w:val="both"/>
              <w:rPr>
                <w:b/>
              </w:rPr>
            </w:pPr>
            <w:r w:rsidRPr="002827C6">
              <w:rPr>
                <w:b/>
              </w:rPr>
              <w:t>Název studijního předmětu</w:t>
            </w:r>
          </w:p>
        </w:tc>
        <w:tc>
          <w:tcPr>
            <w:tcW w:w="2522" w:type="dxa"/>
            <w:gridSpan w:val="3"/>
            <w:tcBorders>
              <w:top w:val="nil"/>
            </w:tcBorders>
          </w:tcPr>
          <w:p w14:paraId="56A0F5FD" w14:textId="77777777" w:rsidR="007A0492" w:rsidRPr="002827C6" w:rsidRDefault="007A0492" w:rsidP="00573609">
            <w:pPr>
              <w:jc w:val="both"/>
              <w:rPr>
                <w:b/>
              </w:rPr>
            </w:pPr>
            <w:r w:rsidRPr="002827C6">
              <w:rPr>
                <w:b/>
              </w:rPr>
              <w:t>Název studijního programu</w:t>
            </w:r>
          </w:p>
        </w:tc>
        <w:tc>
          <w:tcPr>
            <w:tcW w:w="567" w:type="dxa"/>
            <w:gridSpan w:val="2"/>
            <w:tcBorders>
              <w:top w:val="nil"/>
            </w:tcBorders>
          </w:tcPr>
          <w:p w14:paraId="7809DB86" w14:textId="77777777" w:rsidR="007A0492" w:rsidRPr="002827C6" w:rsidRDefault="007A0492" w:rsidP="00573609">
            <w:pPr>
              <w:jc w:val="both"/>
              <w:rPr>
                <w:b/>
              </w:rPr>
            </w:pPr>
            <w:r w:rsidRPr="002827C6">
              <w:rPr>
                <w:b/>
              </w:rPr>
              <w:t>Sem.</w:t>
            </w:r>
          </w:p>
        </w:tc>
        <w:tc>
          <w:tcPr>
            <w:tcW w:w="2155" w:type="dxa"/>
            <w:gridSpan w:val="5"/>
            <w:tcBorders>
              <w:top w:val="nil"/>
            </w:tcBorders>
          </w:tcPr>
          <w:p w14:paraId="2D37A41C" w14:textId="77777777" w:rsidR="007A0492" w:rsidRPr="002827C6" w:rsidRDefault="007A0492" w:rsidP="00573609">
            <w:pPr>
              <w:jc w:val="both"/>
              <w:rPr>
                <w:b/>
              </w:rPr>
            </w:pPr>
            <w:r w:rsidRPr="002827C6">
              <w:rPr>
                <w:b/>
              </w:rPr>
              <w:t>Role ve výuce daného předmětu</w:t>
            </w:r>
          </w:p>
        </w:tc>
        <w:tc>
          <w:tcPr>
            <w:tcW w:w="2127" w:type="dxa"/>
            <w:gridSpan w:val="3"/>
            <w:tcBorders>
              <w:top w:val="nil"/>
            </w:tcBorders>
          </w:tcPr>
          <w:p w14:paraId="4A9F8689" w14:textId="77777777" w:rsidR="007A0492" w:rsidRDefault="007A0492" w:rsidP="00573609">
            <w:pPr>
              <w:jc w:val="both"/>
              <w:rPr>
                <w:b/>
              </w:rPr>
            </w:pPr>
            <w:r w:rsidRPr="0053377E">
              <w:rPr>
                <w:b/>
                <w:i/>
              </w:rPr>
              <w:t>(</w:t>
            </w:r>
            <w:r w:rsidRPr="00F20AEF">
              <w:rPr>
                <w:b/>
                <w:i/>
                <w:iCs/>
              </w:rPr>
              <w:t>nepovinný údaj</w:t>
            </w:r>
            <w:r w:rsidRPr="0053377E">
              <w:rPr>
                <w:b/>
                <w:i/>
              </w:rPr>
              <w:t>)</w:t>
            </w:r>
            <w:r>
              <w:rPr>
                <w:b/>
              </w:rPr>
              <w:t xml:space="preserve"> </w:t>
            </w:r>
          </w:p>
          <w:p w14:paraId="64F910BB" w14:textId="77777777" w:rsidR="007A0492" w:rsidRPr="002827C6" w:rsidRDefault="007A0492" w:rsidP="00573609">
            <w:pPr>
              <w:jc w:val="both"/>
              <w:rPr>
                <w:b/>
              </w:rPr>
            </w:pPr>
            <w:r w:rsidRPr="002827C6">
              <w:rPr>
                <w:b/>
              </w:rPr>
              <w:t>Počet hodin za semestr</w:t>
            </w:r>
          </w:p>
        </w:tc>
      </w:tr>
      <w:tr w:rsidR="007A0492" w:rsidRPr="00C04618" w14:paraId="2E1ABB0D" w14:textId="77777777" w:rsidTr="00573609">
        <w:trPr>
          <w:trHeight w:val="285"/>
        </w:trPr>
        <w:tc>
          <w:tcPr>
            <w:tcW w:w="2689" w:type="dxa"/>
            <w:gridSpan w:val="2"/>
            <w:tcBorders>
              <w:top w:val="nil"/>
            </w:tcBorders>
            <w:vAlign w:val="center"/>
          </w:tcPr>
          <w:p w14:paraId="256C2EB8" w14:textId="69E65161" w:rsidR="007A0492" w:rsidRPr="007A0492" w:rsidRDefault="007A0492" w:rsidP="00573609">
            <w:pPr>
              <w:rPr>
                <w:highlight w:val="yellow"/>
              </w:rPr>
            </w:pPr>
          </w:p>
        </w:tc>
        <w:tc>
          <w:tcPr>
            <w:tcW w:w="2522" w:type="dxa"/>
            <w:gridSpan w:val="3"/>
            <w:tcBorders>
              <w:top w:val="nil"/>
            </w:tcBorders>
            <w:vAlign w:val="center"/>
          </w:tcPr>
          <w:p w14:paraId="42491CB0" w14:textId="657C3ABD" w:rsidR="007A0492" w:rsidRPr="007A0492" w:rsidRDefault="007A0492" w:rsidP="00573609">
            <w:pPr>
              <w:rPr>
                <w:highlight w:val="yellow"/>
              </w:rPr>
            </w:pPr>
          </w:p>
        </w:tc>
        <w:tc>
          <w:tcPr>
            <w:tcW w:w="567" w:type="dxa"/>
            <w:gridSpan w:val="2"/>
            <w:tcBorders>
              <w:top w:val="nil"/>
            </w:tcBorders>
            <w:vAlign w:val="center"/>
          </w:tcPr>
          <w:p w14:paraId="09DE6F99" w14:textId="6F35293F" w:rsidR="007A0492" w:rsidRPr="007A0492" w:rsidRDefault="007A0492" w:rsidP="00573609">
            <w:pPr>
              <w:rPr>
                <w:highlight w:val="yellow"/>
              </w:rPr>
            </w:pPr>
          </w:p>
        </w:tc>
        <w:tc>
          <w:tcPr>
            <w:tcW w:w="2155" w:type="dxa"/>
            <w:gridSpan w:val="5"/>
            <w:tcBorders>
              <w:top w:val="nil"/>
            </w:tcBorders>
            <w:vAlign w:val="center"/>
          </w:tcPr>
          <w:p w14:paraId="356BE406" w14:textId="0379B584" w:rsidR="007A0492" w:rsidRPr="007A0492" w:rsidRDefault="007A0492" w:rsidP="00573609">
            <w:pPr>
              <w:rPr>
                <w:highlight w:val="yellow"/>
              </w:rPr>
            </w:pPr>
          </w:p>
        </w:tc>
        <w:tc>
          <w:tcPr>
            <w:tcW w:w="2127" w:type="dxa"/>
            <w:gridSpan w:val="3"/>
            <w:tcBorders>
              <w:top w:val="nil"/>
            </w:tcBorders>
            <w:vAlign w:val="center"/>
          </w:tcPr>
          <w:p w14:paraId="071790CD" w14:textId="77777777" w:rsidR="007A0492" w:rsidRPr="007A0492" w:rsidRDefault="007A0492" w:rsidP="00573609">
            <w:pPr>
              <w:rPr>
                <w:highlight w:val="yellow"/>
              </w:rPr>
            </w:pPr>
          </w:p>
        </w:tc>
      </w:tr>
      <w:tr w:rsidR="007A0492" w14:paraId="7ACE984D" w14:textId="77777777" w:rsidTr="00573609">
        <w:tc>
          <w:tcPr>
            <w:tcW w:w="10060" w:type="dxa"/>
            <w:gridSpan w:val="15"/>
            <w:shd w:val="clear" w:color="auto" w:fill="F7CAAC"/>
          </w:tcPr>
          <w:p w14:paraId="45236B0D" w14:textId="77777777" w:rsidR="007A0492" w:rsidRDefault="007A0492" w:rsidP="00573609">
            <w:r>
              <w:rPr>
                <w:b/>
              </w:rPr>
              <w:t xml:space="preserve">Údaje o vzdělání na VŠ </w:t>
            </w:r>
          </w:p>
        </w:tc>
      </w:tr>
      <w:tr w:rsidR="007A0492" w14:paraId="7282431C" w14:textId="77777777" w:rsidTr="00573609">
        <w:trPr>
          <w:trHeight w:val="280"/>
        </w:trPr>
        <w:tc>
          <w:tcPr>
            <w:tcW w:w="10060" w:type="dxa"/>
            <w:gridSpan w:val="15"/>
          </w:tcPr>
          <w:p w14:paraId="62B5C638" w14:textId="5C184D21" w:rsidR="007A0492" w:rsidRDefault="007A0492" w:rsidP="00573609">
            <w:pPr>
              <w:spacing w:before="120" w:after="120"/>
              <w:jc w:val="both"/>
              <w:rPr>
                <w:b/>
              </w:rPr>
            </w:pPr>
            <w:r w:rsidRPr="001140B5">
              <w:t>2010: UTB Zlín, FT, SP Chemie a technologie materiálů, obor Technologie makromolekulárních látek, Ph.D.</w:t>
            </w:r>
          </w:p>
        </w:tc>
      </w:tr>
      <w:tr w:rsidR="007A0492" w14:paraId="0AE38353" w14:textId="77777777" w:rsidTr="00573609">
        <w:tc>
          <w:tcPr>
            <w:tcW w:w="10060" w:type="dxa"/>
            <w:gridSpan w:val="15"/>
            <w:shd w:val="clear" w:color="auto" w:fill="F7CAAC"/>
          </w:tcPr>
          <w:p w14:paraId="0A55712D" w14:textId="327F7214" w:rsidR="007A0492" w:rsidRDefault="00895794" w:rsidP="00573609">
            <w:pPr>
              <w:rPr>
                <w:b/>
              </w:rPr>
            </w:pPr>
            <w:r>
              <w:rPr>
                <w:b/>
              </w:rPr>
              <w:t>Ú</w:t>
            </w:r>
            <w:r w:rsidR="007A0492">
              <w:rPr>
                <w:b/>
              </w:rPr>
              <w:t>daje o odborném působení od absolvování VŠ</w:t>
            </w:r>
          </w:p>
        </w:tc>
      </w:tr>
      <w:tr w:rsidR="007A0492" w:rsidRPr="009B6AE3" w14:paraId="6E02B8FB" w14:textId="77777777" w:rsidTr="00573609">
        <w:trPr>
          <w:trHeight w:val="316"/>
        </w:trPr>
        <w:tc>
          <w:tcPr>
            <w:tcW w:w="10060" w:type="dxa"/>
            <w:gridSpan w:val="15"/>
          </w:tcPr>
          <w:p w14:paraId="5531AE90" w14:textId="4AAA25E8" w:rsidR="007A0492" w:rsidRPr="009B6AE3" w:rsidRDefault="007A0492" w:rsidP="00573609">
            <w:pPr>
              <w:spacing w:before="120" w:after="120"/>
              <w:jc w:val="both"/>
              <w:rPr>
                <w:color w:val="FF0000"/>
              </w:rPr>
            </w:pPr>
            <w:r w:rsidRPr="001140B5">
              <w:t xml:space="preserve">2011 – dosud: UTB Zlín, FT, Ústav inženýrství polymerů, odborný </w:t>
            </w:r>
            <w:r w:rsidRPr="00B152CC">
              <w:t>asistent</w:t>
            </w:r>
            <w:r w:rsidR="00FF0109" w:rsidRPr="00B152CC">
              <w:t xml:space="preserve">, od r. </w:t>
            </w:r>
            <w:r w:rsidR="00B152CC" w:rsidRPr="00B152CC">
              <w:t>2023</w:t>
            </w:r>
            <w:r w:rsidR="00FF0109" w:rsidRPr="00B152CC">
              <w:t xml:space="preserve"> docent</w:t>
            </w:r>
            <w:r w:rsidRPr="00B152CC">
              <w:t xml:space="preserve"> (pp.)</w:t>
            </w:r>
          </w:p>
        </w:tc>
      </w:tr>
      <w:tr w:rsidR="007A0492" w14:paraId="25A8381A" w14:textId="77777777" w:rsidTr="00573609">
        <w:trPr>
          <w:trHeight w:val="250"/>
        </w:trPr>
        <w:tc>
          <w:tcPr>
            <w:tcW w:w="10060" w:type="dxa"/>
            <w:gridSpan w:val="15"/>
            <w:shd w:val="clear" w:color="auto" w:fill="F7CAAC"/>
          </w:tcPr>
          <w:p w14:paraId="797F59E2" w14:textId="49B961EC" w:rsidR="007A0492" w:rsidRDefault="00895794" w:rsidP="00573609">
            <w:r>
              <w:rPr>
                <w:b/>
              </w:rPr>
              <w:t>Z</w:t>
            </w:r>
            <w:r w:rsidR="007A0492">
              <w:rPr>
                <w:b/>
              </w:rPr>
              <w:t>kušenosti s vedením kvalifikačních a rigorózních prací</w:t>
            </w:r>
          </w:p>
        </w:tc>
      </w:tr>
      <w:tr w:rsidR="007A0492" w14:paraId="7394C3FC" w14:textId="77777777" w:rsidTr="00573609">
        <w:trPr>
          <w:trHeight w:val="450"/>
        </w:trPr>
        <w:tc>
          <w:tcPr>
            <w:tcW w:w="10060" w:type="dxa"/>
            <w:gridSpan w:val="15"/>
          </w:tcPr>
          <w:p w14:paraId="417D00CE" w14:textId="5C34F971" w:rsidR="007A0492" w:rsidRDefault="007A0492" w:rsidP="00573609">
            <w:pPr>
              <w:spacing w:before="120" w:after="120"/>
            </w:pPr>
            <w:r>
              <w:t xml:space="preserve">Počet obhájených prací, které vyučující vedl v období </w:t>
            </w:r>
            <w:r w:rsidR="004E5163" w:rsidRPr="00713913">
              <w:t xml:space="preserve">2015 – </w:t>
            </w:r>
            <w:r w:rsidR="004E5163" w:rsidRPr="00D90129">
              <w:t>2024</w:t>
            </w:r>
            <w:r w:rsidRPr="00D90129">
              <w:t xml:space="preserve">: </w:t>
            </w:r>
            <w:r w:rsidR="00A25A1E" w:rsidRPr="00D90129">
              <w:rPr>
                <w:b/>
                <w:bCs/>
              </w:rPr>
              <w:t>7</w:t>
            </w:r>
            <w:r w:rsidRPr="00D90129">
              <w:t xml:space="preserve"> BP, </w:t>
            </w:r>
            <w:r w:rsidR="00B152CC" w:rsidRPr="00D90129">
              <w:rPr>
                <w:b/>
                <w:bCs/>
              </w:rPr>
              <w:t>4</w:t>
            </w:r>
            <w:r w:rsidRPr="00D90129">
              <w:t xml:space="preserve"> DP.</w:t>
            </w:r>
          </w:p>
        </w:tc>
      </w:tr>
      <w:tr w:rsidR="007A0492" w14:paraId="3FDDC03E" w14:textId="77777777" w:rsidTr="00573609">
        <w:trPr>
          <w:cantSplit/>
        </w:trPr>
        <w:tc>
          <w:tcPr>
            <w:tcW w:w="3347" w:type="dxa"/>
            <w:gridSpan w:val="3"/>
            <w:tcBorders>
              <w:top w:val="single" w:sz="12" w:space="0" w:color="auto"/>
            </w:tcBorders>
            <w:shd w:val="clear" w:color="auto" w:fill="F7CAAC"/>
          </w:tcPr>
          <w:p w14:paraId="2D2FA2FE" w14:textId="77777777" w:rsidR="007A0492" w:rsidRDefault="007A0492" w:rsidP="00573609">
            <w:r>
              <w:rPr>
                <w:b/>
              </w:rPr>
              <w:t xml:space="preserve">Obor habilitačního řízení </w:t>
            </w:r>
          </w:p>
        </w:tc>
        <w:tc>
          <w:tcPr>
            <w:tcW w:w="2245" w:type="dxa"/>
            <w:gridSpan w:val="3"/>
            <w:tcBorders>
              <w:top w:val="single" w:sz="12" w:space="0" w:color="auto"/>
            </w:tcBorders>
            <w:shd w:val="clear" w:color="auto" w:fill="F7CAAC"/>
          </w:tcPr>
          <w:p w14:paraId="178CBB46" w14:textId="77777777" w:rsidR="007A0492" w:rsidRDefault="007A0492" w:rsidP="00573609">
            <w:r>
              <w:rPr>
                <w:b/>
              </w:rPr>
              <w:t>Rok udělení hodnosti</w:t>
            </w:r>
          </w:p>
        </w:tc>
        <w:tc>
          <w:tcPr>
            <w:tcW w:w="2248" w:type="dxa"/>
            <w:gridSpan w:val="5"/>
            <w:tcBorders>
              <w:top w:val="single" w:sz="12" w:space="0" w:color="auto"/>
              <w:right w:val="single" w:sz="12" w:space="0" w:color="auto"/>
            </w:tcBorders>
            <w:shd w:val="clear" w:color="auto" w:fill="F7CAAC"/>
          </w:tcPr>
          <w:p w14:paraId="0CF92D79" w14:textId="77777777" w:rsidR="007A0492" w:rsidRDefault="007A0492" w:rsidP="00573609">
            <w:r>
              <w:rPr>
                <w:b/>
              </w:rPr>
              <w:t>Řízení konáno na VŠ</w:t>
            </w:r>
          </w:p>
        </w:tc>
        <w:tc>
          <w:tcPr>
            <w:tcW w:w="2220" w:type="dxa"/>
            <w:gridSpan w:val="4"/>
            <w:tcBorders>
              <w:top w:val="single" w:sz="12" w:space="0" w:color="auto"/>
              <w:left w:val="single" w:sz="12" w:space="0" w:color="auto"/>
            </w:tcBorders>
            <w:shd w:val="clear" w:color="auto" w:fill="F7CAAC"/>
          </w:tcPr>
          <w:p w14:paraId="4E52218B" w14:textId="61EBC7E9" w:rsidR="007A0492" w:rsidRDefault="00895794" w:rsidP="00573609">
            <w:pPr>
              <w:rPr>
                <w:b/>
              </w:rPr>
            </w:pPr>
            <w:r>
              <w:rPr>
                <w:b/>
              </w:rPr>
              <w:t>O</w:t>
            </w:r>
            <w:r w:rsidR="007A0492">
              <w:rPr>
                <w:b/>
              </w:rPr>
              <w:t>hlasy publikací</w:t>
            </w:r>
          </w:p>
        </w:tc>
      </w:tr>
      <w:tr w:rsidR="00B152CC" w14:paraId="3E143B02" w14:textId="77777777" w:rsidTr="00E51FD5">
        <w:trPr>
          <w:cantSplit/>
        </w:trPr>
        <w:tc>
          <w:tcPr>
            <w:tcW w:w="3347" w:type="dxa"/>
            <w:gridSpan w:val="3"/>
            <w:vAlign w:val="center"/>
          </w:tcPr>
          <w:p w14:paraId="3924CFD5" w14:textId="59FCD082" w:rsidR="00B152CC" w:rsidRPr="007A0492" w:rsidRDefault="00B152CC" w:rsidP="00B152CC">
            <w:pPr>
              <w:spacing w:before="60" w:after="60"/>
              <w:rPr>
                <w:highlight w:val="yellow"/>
              </w:rPr>
            </w:pPr>
            <w:r>
              <w:t>Technologie makromolekulárních látek</w:t>
            </w:r>
          </w:p>
        </w:tc>
        <w:tc>
          <w:tcPr>
            <w:tcW w:w="2245" w:type="dxa"/>
            <w:gridSpan w:val="3"/>
            <w:vAlign w:val="center"/>
          </w:tcPr>
          <w:p w14:paraId="5445F8E4" w14:textId="1D6F58FA" w:rsidR="00B152CC" w:rsidRPr="007A0492" w:rsidRDefault="00B152CC" w:rsidP="00B152CC">
            <w:pPr>
              <w:spacing w:before="60" w:after="60"/>
              <w:rPr>
                <w:highlight w:val="yellow"/>
              </w:rPr>
            </w:pPr>
            <w:r>
              <w:t>2023</w:t>
            </w:r>
          </w:p>
        </w:tc>
        <w:tc>
          <w:tcPr>
            <w:tcW w:w="2248" w:type="dxa"/>
            <w:gridSpan w:val="5"/>
            <w:tcBorders>
              <w:right w:val="single" w:sz="12" w:space="0" w:color="auto"/>
            </w:tcBorders>
            <w:vAlign w:val="center"/>
          </w:tcPr>
          <w:p w14:paraId="1B6A2CDB" w14:textId="3E139B98" w:rsidR="00B152CC" w:rsidRPr="007A0492" w:rsidRDefault="00B152CC" w:rsidP="00B152CC">
            <w:pPr>
              <w:spacing w:before="60" w:after="60"/>
              <w:rPr>
                <w:highlight w:val="yellow"/>
              </w:rPr>
            </w:pPr>
            <w:r>
              <w:t>UTB Zlín</w:t>
            </w:r>
          </w:p>
        </w:tc>
        <w:tc>
          <w:tcPr>
            <w:tcW w:w="660" w:type="dxa"/>
            <w:gridSpan w:val="2"/>
            <w:tcBorders>
              <w:left w:val="single" w:sz="12" w:space="0" w:color="auto"/>
            </w:tcBorders>
            <w:shd w:val="clear" w:color="auto" w:fill="F7CAAC"/>
            <w:vAlign w:val="center"/>
          </w:tcPr>
          <w:p w14:paraId="534781DC" w14:textId="77777777" w:rsidR="00B152CC" w:rsidRPr="007A0492" w:rsidRDefault="00B152CC" w:rsidP="00B152CC">
            <w:pPr>
              <w:spacing w:before="60" w:after="60"/>
              <w:jc w:val="center"/>
            </w:pPr>
            <w:r w:rsidRPr="007A0492">
              <w:rPr>
                <w:b/>
              </w:rPr>
              <w:t>WoS</w:t>
            </w:r>
          </w:p>
        </w:tc>
        <w:tc>
          <w:tcPr>
            <w:tcW w:w="709" w:type="dxa"/>
            <w:shd w:val="clear" w:color="auto" w:fill="F7CAAC"/>
            <w:vAlign w:val="center"/>
          </w:tcPr>
          <w:p w14:paraId="794DA684" w14:textId="77777777" w:rsidR="00B152CC" w:rsidRPr="007A0492" w:rsidRDefault="00B152CC" w:rsidP="00B152CC">
            <w:pPr>
              <w:spacing w:before="60" w:after="60"/>
              <w:jc w:val="center"/>
              <w:rPr>
                <w:sz w:val="18"/>
              </w:rPr>
            </w:pPr>
            <w:r w:rsidRPr="007A0492">
              <w:rPr>
                <w:b/>
                <w:sz w:val="18"/>
              </w:rPr>
              <w:t>Scopus</w:t>
            </w:r>
          </w:p>
        </w:tc>
        <w:tc>
          <w:tcPr>
            <w:tcW w:w="851" w:type="dxa"/>
            <w:shd w:val="clear" w:color="auto" w:fill="F7CAAC"/>
            <w:vAlign w:val="center"/>
          </w:tcPr>
          <w:p w14:paraId="32FA0EBD" w14:textId="77777777" w:rsidR="00B152CC" w:rsidRPr="007A0492" w:rsidRDefault="00B152CC" w:rsidP="00B152CC">
            <w:pPr>
              <w:spacing w:before="60" w:after="60"/>
              <w:jc w:val="center"/>
            </w:pPr>
            <w:r w:rsidRPr="007A0492">
              <w:rPr>
                <w:b/>
                <w:sz w:val="18"/>
              </w:rPr>
              <w:t>ostatní</w:t>
            </w:r>
          </w:p>
        </w:tc>
      </w:tr>
      <w:tr w:rsidR="007A0492" w:rsidRPr="00C0645D" w14:paraId="20055557" w14:textId="77777777" w:rsidTr="00573609">
        <w:trPr>
          <w:cantSplit/>
          <w:trHeight w:val="70"/>
        </w:trPr>
        <w:tc>
          <w:tcPr>
            <w:tcW w:w="3347" w:type="dxa"/>
            <w:gridSpan w:val="3"/>
            <w:shd w:val="clear" w:color="auto" w:fill="F7CAAC"/>
          </w:tcPr>
          <w:p w14:paraId="2928871B" w14:textId="77777777" w:rsidR="007A0492" w:rsidRDefault="007A0492" w:rsidP="00573609">
            <w:r>
              <w:rPr>
                <w:b/>
              </w:rPr>
              <w:t>Obor jmenovacího řízení</w:t>
            </w:r>
          </w:p>
        </w:tc>
        <w:tc>
          <w:tcPr>
            <w:tcW w:w="2245" w:type="dxa"/>
            <w:gridSpan w:val="3"/>
            <w:shd w:val="clear" w:color="auto" w:fill="F7CAAC"/>
          </w:tcPr>
          <w:p w14:paraId="12D3E650" w14:textId="77777777" w:rsidR="007A0492" w:rsidRDefault="007A0492" w:rsidP="00573609">
            <w:r>
              <w:rPr>
                <w:b/>
              </w:rPr>
              <w:t>Rok udělení hodnosti</w:t>
            </w:r>
          </w:p>
        </w:tc>
        <w:tc>
          <w:tcPr>
            <w:tcW w:w="2248" w:type="dxa"/>
            <w:gridSpan w:val="5"/>
            <w:tcBorders>
              <w:right w:val="single" w:sz="12" w:space="0" w:color="auto"/>
            </w:tcBorders>
            <w:shd w:val="clear" w:color="auto" w:fill="F7CAAC"/>
          </w:tcPr>
          <w:p w14:paraId="663733D2" w14:textId="77777777" w:rsidR="007A0492" w:rsidRDefault="007A0492" w:rsidP="00573609">
            <w:r>
              <w:rPr>
                <w:b/>
              </w:rPr>
              <w:t>Řízení konáno na VŠ</w:t>
            </w:r>
          </w:p>
        </w:tc>
        <w:tc>
          <w:tcPr>
            <w:tcW w:w="660" w:type="dxa"/>
            <w:gridSpan w:val="2"/>
            <w:tcBorders>
              <w:left w:val="single" w:sz="12" w:space="0" w:color="auto"/>
            </w:tcBorders>
          </w:tcPr>
          <w:p w14:paraId="6ECBF84C" w14:textId="5E6E64B6" w:rsidR="007A0492" w:rsidRPr="00D90129" w:rsidRDefault="00FF0109" w:rsidP="00573609">
            <w:pPr>
              <w:jc w:val="center"/>
              <w:rPr>
                <w:b/>
              </w:rPr>
            </w:pPr>
            <w:r w:rsidRPr="00D90129">
              <w:rPr>
                <w:b/>
              </w:rPr>
              <w:t>2</w:t>
            </w:r>
            <w:r w:rsidR="002E5ACA" w:rsidRPr="00D90129">
              <w:rPr>
                <w:b/>
              </w:rPr>
              <w:t>27</w:t>
            </w:r>
          </w:p>
        </w:tc>
        <w:tc>
          <w:tcPr>
            <w:tcW w:w="709" w:type="dxa"/>
          </w:tcPr>
          <w:p w14:paraId="220162DD" w14:textId="721984A7" w:rsidR="007A0492" w:rsidRPr="00D90129" w:rsidRDefault="00E207C8" w:rsidP="00573609">
            <w:pPr>
              <w:jc w:val="center"/>
              <w:rPr>
                <w:b/>
              </w:rPr>
            </w:pPr>
            <w:r w:rsidRPr="00D90129">
              <w:rPr>
                <w:b/>
              </w:rPr>
              <w:t>267</w:t>
            </w:r>
          </w:p>
        </w:tc>
        <w:tc>
          <w:tcPr>
            <w:tcW w:w="851" w:type="dxa"/>
          </w:tcPr>
          <w:p w14:paraId="2A3A7774" w14:textId="1449F8DE" w:rsidR="007A0492" w:rsidRPr="00D90129" w:rsidRDefault="00FF0109" w:rsidP="00573609">
            <w:pPr>
              <w:jc w:val="center"/>
              <w:rPr>
                <w:b/>
                <w:sz w:val="18"/>
                <w:szCs w:val="18"/>
              </w:rPr>
            </w:pPr>
            <w:r w:rsidRPr="00D90129">
              <w:rPr>
                <w:b/>
                <w:sz w:val="18"/>
                <w:szCs w:val="18"/>
              </w:rPr>
              <w:t>neevid.</w:t>
            </w:r>
          </w:p>
        </w:tc>
      </w:tr>
      <w:tr w:rsidR="007A0492" w14:paraId="32099168" w14:textId="77777777" w:rsidTr="00573609">
        <w:trPr>
          <w:trHeight w:val="205"/>
        </w:trPr>
        <w:tc>
          <w:tcPr>
            <w:tcW w:w="3347" w:type="dxa"/>
            <w:gridSpan w:val="3"/>
            <w:vAlign w:val="center"/>
          </w:tcPr>
          <w:p w14:paraId="07A7A6ED" w14:textId="0AE189C5" w:rsidR="007A0492" w:rsidRDefault="007A0492" w:rsidP="00573609">
            <w:pPr>
              <w:spacing w:line="216" w:lineRule="auto"/>
            </w:pPr>
            <w:r>
              <w:t>---</w:t>
            </w:r>
          </w:p>
        </w:tc>
        <w:tc>
          <w:tcPr>
            <w:tcW w:w="2245" w:type="dxa"/>
            <w:gridSpan w:val="3"/>
            <w:vAlign w:val="center"/>
          </w:tcPr>
          <w:p w14:paraId="45BB8E0A" w14:textId="3FDA9CBD" w:rsidR="007A0492" w:rsidRDefault="007A0492" w:rsidP="00573609">
            <w:pPr>
              <w:spacing w:line="216" w:lineRule="auto"/>
            </w:pPr>
            <w:r>
              <w:t>---</w:t>
            </w:r>
          </w:p>
        </w:tc>
        <w:tc>
          <w:tcPr>
            <w:tcW w:w="2248" w:type="dxa"/>
            <w:gridSpan w:val="5"/>
            <w:tcBorders>
              <w:right w:val="single" w:sz="12" w:space="0" w:color="auto"/>
            </w:tcBorders>
            <w:vAlign w:val="center"/>
          </w:tcPr>
          <w:p w14:paraId="4744FB76" w14:textId="4251C7B3" w:rsidR="007A0492" w:rsidRDefault="007A0492" w:rsidP="00573609">
            <w:pPr>
              <w:spacing w:line="216" w:lineRule="auto"/>
            </w:pPr>
            <w:r>
              <w:t>---</w:t>
            </w:r>
          </w:p>
        </w:tc>
        <w:tc>
          <w:tcPr>
            <w:tcW w:w="1369" w:type="dxa"/>
            <w:gridSpan w:val="3"/>
            <w:tcBorders>
              <w:left w:val="single" w:sz="12" w:space="0" w:color="auto"/>
            </w:tcBorders>
            <w:shd w:val="clear" w:color="auto" w:fill="FBD4B4"/>
            <w:vAlign w:val="center"/>
          </w:tcPr>
          <w:p w14:paraId="3C6FB1F0" w14:textId="77777777" w:rsidR="007A0492" w:rsidRPr="00F20AEF" w:rsidRDefault="007A0492" w:rsidP="00573609">
            <w:pPr>
              <w:spacing w:line="216" w:lineRule="auto"/>
              <w:rPr>
                <w:b/>
                <w:sz w:val="18"/>
              </w:rPr>
            </w:pPr>
            <w:r w:rsidRPr="00F20AEF">
              <w:rPr>
                <w:b/>
                <w:sz w:val="18"/>
              </w:rPr>
              <w:t>H-index WoS/Scopus</w:t>
            </w:r>
          </w:p>
        </w:tc>
        <w:tc>
          <w:tcPr>
            <w:tcW w:w="851" w:type="dxa"/>
            <w:vAlign w:val="center"/>
          </w:tcPr>
          <w:p w14:paraId="240A1663" w14:textId="01B7319B" w:rsidR="007A0492" w:rsidRDefault="002E5ACA" w:rsidP="00573609">
            <w:pPr>
              <w:spacing w:line="216" w:lineRule="auto"/>
              <w:jc w:val="center"/>
              <w:rPr>
                <w:b/>
              </w:rPr>
            </w:pPr>
            <w:r w:rsidRPr="00D90129">
              <w:rPr>
                <w:b/>
              </w:rPr>
              <w:t>8</w:t>
            </w:r>
            <w:r w:rsidR="007A0492" w:rsidRPr="00D90129">
              <w:rPr>
                <w:b/>
              </w:rPr>
              <w:t>/</w:t>
            </w:r>
            <w:r w:rsidR="00E207C8" w:rsidRPr="00D90129">
              <w:rPr>
                <w:b/>
              </w:rPr>
              <w:t>9</w:t>
            </w:r>
          </w:p>
        </w:tc>
      </w:tr>
      <w:tr w:rsidR="007A0492" w14:paraId="3532550E" w14:textId="77777777" w:rsidTr="00573609">
        <w:tc>
          <w:tcPr>
            <w:tcW w:w="10060" w:type="dxa"/>
            <w:gridSpan w:val="15"/>
            <w:shd w:val="clear" w:color="auto" w:fill="F7CAAC"/>
          </w:tcPr>
          <w:p w14:paraId="341C1A86" w14:textId="3F455599" w:rsidR="007A0492" w:rsidRDefault="000079C3" w:rsidP="00573609">
            <w:pPr>
              <w:jc w:val="both"/>
              <w:rPr>
                <w:b/>
              </w:rPr>
            </w:pPr>
            <w:r>
              <w:rPr>
                <w:b/>
              </w:rPr>
              <w:t>P</w:t>
            </w:r>
            <w:r w:rsidR="007A0492">
              <w:rPr>
                <w:b/>
              </w:rPr>
              <w:t xml:space="preserve">řehled o nejvýznamnější publikační a další tvůrčí činnosti nebo další profesní činnosti u odborníků z praxe vztahující se k zabezpečovaným předmětům </w:t>
            </w:r>
          </w:p>
        </w:tc>
      </w:tr>
      <w:tr w:rsidR="007A0492" w14:paraId="4C23177E" w14:textId="77777777" w:rsidTr="00573609">
        <w:trPr>
          <w:trHeight w:val="963"/>
        </w:trPr>
        <w:tc>
          <w:tcPr>
            <w:tcW w:w="10060" w:type="dxa"/>
            <w:gridSpan w:val="15"/>
          </w:tcPr>
          <w:p w14:paraId="18E7C705" w14:textId="7476F288" w:rsidR="00914482" w:rsidRDefault="00B152CC" w:rsidP="00B152CC">
            <w:pPr>
              <w:spacing w:before="120" w:after="120"/>
              <w:jc w:val="both"/>
            </w:pPr>
            <w:r w:rsidRPr="00612004">
              <w:rPr>
                <w:caps/>
              </w:rPr>
              <w:t>Gajzlerov</w:t>
            </w:r>
            <w:r>
              <w:rPr>
                <w:caps/>
              </w:rPr>
              <w:t>á</w:t>
            </w:r>
            <w:r w:rsidRPr="00612004">
              <w:rPr>
                <w:caps/>
              </w:rPr>
              <w:t>, L</w:t>
            </w:r>
            <w:r>
              <w:rPr>
                <w:caps/>
              </w:rPr>
              <w:t>.,</w:t>
            </w:r>
            <w:r w:rsidRPr="00612004">
              <w:rPr>
                <w:caps/>
              </w:rPr>
              <w:t> Navr</w:t>
            </w:r>
            <w:r>
              <w:rPr>
                <w:caps/>
              </w:rPr>
              <w:t>á</w:t>
            </w:r>
            <w:r w:rsidRPr="00612004">
              <w:rPr>
                <w:caps/>
              </w:rPr>
              <w:t>tilov</w:t>
            </w:r>
            <w:r>
              <w:rPr>
                <w:caps/>
              </w:rPr>
              <w:t>á</w:t>
            </w:r>
            <w:r w:rsidRPr="00612004">
              <w:rPr>
                <w:caps/>
              </w:rPr>
              <w:t>, J</w:t>
            </w:r>
            <w:r>
              <w:rPr>
                <w:caps/>
              </w:rPr>
              <w:t xml:space="preserve">., </w:t>
            </w:r>
            <w:r w:rsidRPr="00612004">
              <w:rPr>
                <w:b/>
                <w:bCs/>
                <w:caps/>
              </w:rPr>
              <w:t>Polášková, M.</w:t>
            </w:r>
            <w:r>
              <w:rPr>
                <w:caps/>
              </w:rPr>
              <w:t xml:space="preserve"> </w:t>
            </w:r>
            <w:r w:rsidRPr="00612004">
              <w:rPr>
                <w:b/>
                <w:bCs/>
                <w:caps/>
              </w:rPr>
              <w:t>(</w:t>
            </w:r>
            <w:r w:rsidR="006A41B9">
              <w:rPr>
                <w:b/>
                <w:bCs/>
                <w:caps/>
              </w:rPr>
              <w:t>10</w:t>
            </w:r>
            <w:r w:rsidRPr="00612004">
              <w:rPr>
                <w:b/>
                <w:bCs/>
                <w:caps/>
              </w:rPr>
              <w:t>%)</w:t>
            </w:r>
            <w:r>
              <w:rPr>
                <w:caps/>
              </w:rPr>
              <w:t xml:space="preserve">, </w:t>
            </w:r>
            <w:r w:rsidRPr="00612004">
              <w:rPr>
                <w:caps/>
              </w:rPr>
              <w:t>Ben</w:t>
            </w:r>
            <w:r>
              <w:rPr>
                <w:caps/>
              </w:rPr>
              <w:t>íč</w:t>
            </w:r>
            <w:r w:rsidRPr="00612004">
              <w:rPr>
                <w:caps/>
              </w:rPr>
              <w:t>ek,</w:t>
            </w:r>
            <w:r>
              <w:rPr>
                <w:caps/>
              </w:rPr>
              <w:t xml:space="preserve"> L., </w:t>
            </w:r>
            <w:r w:rsidRPr="00612004">
              <w:rPr>
                <w:caps/>
              </w:rPr>
              <w:t>Ja</w:t>
            </w:r>
            <w:r>
              <w:rPr>
                <w:caps/>
              </w:rPr>
              <w:t>š</w:t>
            </w:r>
            <w:r w:rsidRPr="00612004">
              <w:rPr>
                <w:caps/>
              </w:rPr>
              <w:t>ka, D</w:t>
            </w:r>
            <w:r>
              <w:rPr>
                <w:caps/>
              </w:rPr>
              <w:t>.,</w:t>
            </w:r>
            <w:r w:rsidRPr="00612004">
              <w:rPr>
                <w:caps/>
              </w:rPr>
              <w:t> Zenzingerov</w:t>
            </w:r>
            <w:r>
              <w:rPr>
                <w:caps/>
              </w:rPr>
              <w:t>á</w:t>
            </w:r>
            <w:r w:rsidRPr="00612004">
              <w:rPr>
                <w:caps/>
              </w:rPr>
              <w:t xml:space="preserve">, S., </w:t>
            </w:r>
            <w:r>
              <w:rPr>
                <w:caps/>
              </w:rPr>
              <w:t>č</w:t>
            </w:r>
            <w:r w:rsidRPr="00612004">
              <w:rPr>
                <w:caps/>
              </w:rPr>
              <w:t>erm</w:t>
            </w:r>
            <w:r>
              <w:rPr>
                <w:caps/>
              </w:rPr>
              <w:t>á</w:t>
            </w:r>
            <w:r w:rsidRPr="00612004">
              <w:rPr>
                <w:caps/>
              </w:rPr>
              <w:t>k, R.:</w:t>
            </w:r>
            <w:r w:rsidRPr="00612004">
              <w:t xml:space="preserve"> Tailoring </w:t>
            </w:r>
            <w:r>
              <w:t>e</w:t>
            </w:r>
            <w:r w:rsidRPr="00612004">
              <w:t>nd-</w:t>
            </w:r>
            <w:r>
              <w:t>u</w:t>
            </w:r>
            <w:r w:rsidRPr="00612004">
              <w:t xml:space="preserve">se </w:t>
            </w:r>
            <w:r>
              <w:t>p</w:t>
            </w:r>
            <w:r w:rsidRPr="00612004">
              <w:t xml:space="preserve">roperties of </w:t>
            </w:r>
            <w:r>
              <w:t>p</w:t>
            </w:r>
            <w:r w:rsidRPr="00612004">
              <w:t xml:space="preserve">olypropylene through a </w:t>
            </w:r>
            <w:r>
              <w:t>c</w:t>
            </w:r>
            <w:r w:rsidRPr="00612004">
              <w:t xml:space="preserve">ombination of </w:t>
            </w:r>
            <w:r>
              <w:t>s</w:t>
            </w:r>
            <w:r w:rsidRPr="00612004">
              <w:t xml:space="preserve">pecific </w:t>
            </w:r>
            <w:r>
              <w:t>n</w:t>
            </w:r>
            <w:r w:rsidRPr="00612004">
              <w:t xml:space="preserve">ucleation and </w:t>
            </w:r>
            <w:r>
              <w:t>l</w:t>
            </w:r>
            <w:r w:rsidRPr="00612004">
              <w:t>ong-</w:t>
            </w:r>
            <w:r>
              <w:t>c</w:t>
            </w:r>
            <w:r w:rsidRPr="00612004">
              <w:t xml:space="preserve">hain </w:t>
            </w:r>
            <w:r>
              <w:t>b</w:t>
            </w:r>
            <w:r w:rsidRPr="00612004">
              <w:t xml:space="preserve">ranching. </w:t>
            </w:r>
            <w:r w:rsidRPr="00612004">
              <w:rPr>
                <w:i/>
                <w:iCs/>
              </w:rPr>
              <w:t>Chinese Journal of Polymer Science</w:t>
            </w:r>
            <w:r>
              <w:t xml:space="preserve"> 43(1), 101-109, </w:t>
            </w:r>
            <w:r w:rsidRPr="00612004">
              <w:rPr>
                <w:b/>
                <w:bCs/>
              </w:rPr>
              <w:t>202</w:t>
            </w:r>
            <w:r>
              <w:rPr>
                <w:b/>
                <w:bCs/>
              </w:rPr>
              <w:t>5</w:t>
            </w:r>
            <w:r w:rsidRPr="00612004">
              <w:t>.</w:t>
            </w:r>
            <w:r>
              <w:t xml:space="preserve"> </w:t>
            </w:r>
            <w:hyperlink r:id="rId173" w:history="1">
              <w:r w:rsidRPr="0021288F">
                <w:rPr>
                  <w:rStyle w:val="Hypertextovodkaz"/>
                </w:rPr>
                <w:t>https://doi.org/10.1007/s10118-024-3234-1</w:t>
              </w:r>
            </w:hyperlink>
            <w:r w:rsidRPr="00612004">
              <w:t>.</w:t>
            </w:r>
            <w:r>
              <w:t xml:space="preserve"> Jimp (Q2)</w:t>
            </w:r>
          </w:p>
          <w:p w14:paraId="13244908" w14:textId="218FE802" w:rsidR="00B152CC" w:rsidRPr="00AD7FCC" w:rsidRDefault="00B152CC" w:rsidP="00B152CC">
            <w:pPr>
              <w:pStyle w:val="Textkomente"/>
              <w:spacing w:before="120" w:after="120"/>
              <w:jc w:val="both"/>
            </w:pPr>
            <w:r w:rsidRPr="00AD7FCC">
              <w:t>HANZLÍK, J., VANĚK,</w:t>
            </w:r>
            <w:r>
              <w:t xml:space="preserve"> J., </w:t>
            </w:r>
            <w:r w:rsidRPr="00AD7FCC">
              <w:t>PATA,</w:t>
            </w:r>
            <w:r>
              <w:t xml:space="preserve"> V., </w:t>
            </w:r>
            <w:r w:rsidRPr="00AD7FCC">
              <w:t>ŠENKEŘÍK,</w:t>
            </w:r>
            <w:r>
              <w:t xml:space="preserve"> V., </w:t>
            </w:r>
            <w:r w:rsidRPr="00AD7FCC">
              <w:rPr>
                <w:b/>
                <w:bCs/>
              </w:rPr>
              <w:t>POLÁŠKOVÁ, M.</w:t>
            </w:r>
            <w:r>
              <w:rPr>
                <w:b/>
                <w:bCs/>
              </w:rPr>
              <w:t xml:space="preserve"> (</w:t>
            </w:r>
            <w:r w:rsidR="006A41B9">
              <w:rPr>
                <w:b/>
                <w:bCs/>
              </w:rPr>
              <w:t>4</w:t>
            </w:r>
            <w:r>
              <w:rPr>
                <w:b/>
                <w:bCs/>
              </w:rPr>
              <w:t>%)</w:t>
            </w:r>
            <w:r>
              <w:t xml:space="preserve">, </w:t>
            </w:r>
            <w:r w:rsidRPr="00AD7FCC">
              <w:t>KRUŽELÁK</w:t>
            </w:r>
            <w:r>
              <w:t xml:space="preserve">, J., </w:t>
            </w:r>
            <w:r w:rsidRPr="00AD7FCC">
              <w:t>BEDNAŘÍK</w:t>
            </w:r>
            <w:r>
              <w:t>, M</w:t>
            </w:r>
            <w:r w:rsidRPr="00AD7FCC">
              <w:t>.</w:t>
            </w:r>
            <w:r>
              <w:t>:</w:t>
            </w:r>
            <w:r w:rsidRPr="00AD7FCC">
              <w:t xml:space="preserve"> The impact of surface roughness on conformal cooling channels for injection molding. </w:t>
            </w:r>
            <w:r w:rsidRPr="00AD7FCC">
              <w:rPr>
                <w:i/>
                <w:iCs/>
                <w:bdr w:val="none" w:sz="0" w:space="0" w:color="auto" w:frame="1"/>
              </w:rPr>
              <w:t>Materials</w:t>
            </w:r>
            <w:r w:rsidRPr="00AD7FCC">
              <w:t> 17</w:t>
            </w:r>
            <w:r>
              <w:t>(</w:t>
            </w:r>
            <w:r w:rsidRPr="00AD7FCC">
              <w:t>11</w:t>
            </w:r>
            <w:r>
              <w:t xml:space="preserve">), </w:t>
            </w:r>
            <w:r w:rsidRPr="003E621A">
              <w:rPr>
                <w:b/>
                <w:bCs/>
              </w:rPr>
              <w:t>2024</w:t>
            </w:r>
            <w:r>
              <w:t xml:space="preserve">. </w:t>
            </w:r>
            <w:r w:rsidRPr="00AD7FCC">
              <w:t>ISSN 1996-1944.</w:t>
            </w:r>
            <w:r>
              <w:t xml:space="preserve"> </w:t>
            </w:r>
            <w:hyperlink r:id="rId174" w:history="1">
              <w:r w:rsidRPr="0021288F">
                <w:rPr>
                  <w:rStyle w:val="Hypertextovodkaz"/>
                </w:rPr>
                <w:t>https://doi.org/10.3390/ma17112477</w:t>
              </w:r>
            </w:hyperlink>
            <w:r w:rsidRPr="00AD7FCC">
              <w:t>.</w:t>
            </w:r>
            <w:r>
              <w:t xml:space="preserve"> </w:t>
            </w:r>
            <w:r w:rsidRPr="00E9690B">
              <w:rPr>
                <w:color w:val="000000"/>
                <w:lang w:val="en-GB"/>
              </w:rPr>
              <w:t>Jimp (Q2)</w:t>
            </w:r>
          </w:p>
          <w:p w14:paraId="46D10A3B" w14:textId="1C12BA21" w:rsidR="00B152CC" w:rsidRDefault="00B152CC" w:rsidP="00B152CC">
            <w:pPr>
              <w:pStyle w:val="Textkomente"/>
              <w:spacing w:before="120" w:after="120"/>
              <w:jc w:val="both"/>
              <w:rPr>
                <w:color w:val="000000"/>
                <w:lang w:val="en-GB"/>
              </w:rPr>
            </w:pPr>
            <w:r w:rsidRPr="007E4518">
              <w:rPr>
                <w:caps/>
              </w:rPr>
              <w:t xml:space="preserve">GajzlerovÁ, L., NavrÁtilovÁ, J., </w:t>
            </w:r>
            <w:r w:rsidRPr="003E621A">
              <w:rPr>
                <w:b/>
                <w:bCs/>
                <w:caps/>
              </w:rPr>
              <w:t>PolÁŠkovÁ, M.</w:t>
            </w:r>
            <w:r w:rsidRPr="003E621A">
              <w:rPr>
                <w:b/>
                <w:caps/>
              </w:rPr>
              <w:t xml:space="preserve"> </w:t>
            </w:r>
            <w:r w:rsidRPr="007E4518">
              <w:rPr>
                <w:b/>
                <w:caps/>
              </w:rPr>
              <w:t>(</w:t>
            </w:r>
            <w:r w:rsidR="006A41B9">
              <w:rPr>
                <w:b/>
                <w:caps/>
              </w:rPr>
              <w:t>10</w:t>
            </w:r>
            <w:r w:rsidRPr="007E4518">
              <w:rPr>
                <w:b/>
                <w:caps/>
              </w:rPr>
              <w:t>%)</w:t>
            </w:r>
            <w:r w:rsidRPr="007E4518">
              <w:rPr>
                <w:caps/>
              </w:rPr>
              <w:t xml:space="preserve">, BenÍČek, L., </w:t>
            </w:r>
            <w:r w:rsidRPr="003E621A">
              <w:rPr>
                <w:bCs/>
                <w:caps/>
              </w:rPr>
              <w:t>ČermÁk, R.</w:t>
            </w:r>
            <w:r>
              <w:rPr>
                <w:bCs/>
                <w:caps/>
              </w:rPr>
              <w:t>:</w:t>
            </w:r>
            <w:r w:rsidRPr="007E4518">
              <w:rPr>
                <w:b/>
                <w:caps/>
              </w:rPr>
              <w:t xml:space="preserve"> </w:t>
            </w:r>
            <w:r w:rsidRPr="007E4518">
              <w:t xml:space="preserve">The polymorphic composition of long-chain branched polypropylene processed by injection and compression molding. </w:t>
            </w:r>
            <w:r w:rsidRPr="007E4518">
              <w:rPr>
                <w:i/>
              </w:rPr>
              <w:t>Express Polymer Letters</w:t>
            </w:r>
            <w:r w:rsidRPr="007E4518">
              <w:t xml:space="preserve"> 17(10), 1031-1041, </w:t>
            </w:r>
            <w:r w:rsidRPr="007E4518">
              <w:rPr>
                <w:b/>
              </w:rPr>
              <w:t>2023</w:t>
            </w:r>
            <w:r w:rsidRPr="007E4518">
              <w:t xml:space="preserve">. </w:t>
            </w:r>
            <w:hyperlink r:id="rId175" w:history="1">
              <w:r w:rsidRPr="0021288F">
                <w:rPr>
                  <w:rStyle w:val="Hypertextovodkaz"/>
                </w:rPr>
                <w:t>https://doi.org/10.3144/expresspolymlett.2023.77</w:t>
              </w:r>
            </w:hyperlink>
            <w:r>
              <w:t xml:space="preserve">. </w:t>
            </w:r>
            <w:r w:rsidRPr="00E9690B">
              <w:rPr>
                <w:color w:val="000000"/>
                <w:lang w:val="en-GB"/>
              </w:rPr>
              <w:t>Jimp (Q2)</w:t>
            </w:r>
          </w:p>
          <w:p w14:paraId="1042A4C6" w14:textId="73D0515F" w:rsidR="00B152CC" w:rsidRPr="003E621A" w:rsidRDefault="00B152CC" w:rsidP="00B152CC">
            <w:pPr>
              <w:pStyle w:val="Textkomente"/>
              <w:spacing w:before="120" w:after="120"/>
              <w:jc w:val="both"/>
            </w:pPr>
            <w:r w:rsidRPr="003E621A">
              <w:rPr>
                <w:b/>
                <w:bCs/>
              </w:rPr>
              <w:t>POLÁŠKOVÁ, M. (</w:t>
            </w:r>
            <w:r w:rsidR="006A41B9">
              <w:rPr>
                <w:b/>
                <w:bCs/>
              </w:rPr>
              <w:t>55</w:t>
            </w:r>
            <w:r w:rsidRPr="003E621A">
              <w:rPr>
                <w:b/>
                <w:bCs/>
              </w:rPr>
              <w:t>%)</w:t>
            </w:r>
            <w:r w:rsidRPr="00AD7FCC">
              <w:t xml:space="preserve">, SEDLÁČEK, </w:t>
            </w:r>
            <w:r>
              <w:t xml:space="preserve">T., </w:t>
            </w:r>
            <w:r w:rsidRPr="00AD7FCC">
              <w:t>POLÁŠEK</w:t>
            </w:r>
            <w:r>
              <w:t xml:space="preserve">, Z., </w:t>
            </w:r>
            <w:r w:rsidRPr="00AD7FCC">
              <w:t>FILIP</w:t>
            </w:r>
            <w:r>
              <w:t>, P</w:t>
            </w:r>
            <w:r w:rsidRPr="00AD7FCC">
              <w:t>.</w:t>
            </w:r>
            <w:r>
              <w:t>:</w:t>
            </w:r>
            <w:r w:rsidRPr="00AD7FCC">
              <w:t xml:space="preserve"> Modification of polyvinyl chloride composites for radiographic detection of polyvinyl chloride retained surgical items. </w:t>
            </w:r>
            <w:r w:rsidRPr="00AD7FCC">
              <w:rPr>
                <w:i/>
                <w:iCs/>
                <w:bdr w:val="none" w:sz="0" w:space="0" w:color="auto" w:frame="1"/>
              </w:rPr>
              <w:t>Polymers</w:t>
            </w:r>
            <w:r w:rsidRPr="00AD7FCC">
              <w:t> 15</w:t>
            </w:r>
            <w:r>
              <w:t>(</w:t>
            </w:r>
            <w:r w:rsidRPr="00AD7FCC">
              <w:t>3</w:t>
            </w:r>
            <w:r>
              <w:t xml:space="preserve">), </w:t>
            </w:r>
            <w:r w:rsidRPr="003E621A">
              <w:rPr>
                <w:b/>
                <w:bCs/>
              </w:rPr>
              <w:t>2023</w:t>
            </w:r>
            <w:r>
              <w:t xml:space="preserve">. </w:t>
            </w:r>
            <w:r w:rsidRPr="00AD7FCC">
              <w:t>ISSN 2073-4360.</w:t>
            </w:r>
            <w:r>
              <w:t xml:space="preserve"> </w:t>
            </w:r>
            <w:hyperlink r:id="rId176" w:history="1">
              <w:r w:rsidRPr="003E621A">
                <w:rPr>
                  <w:rStyle w:val="Hypertextovodkaz"/>
                </w:rPr>
                <w:t>https://doi.org/10.3390/polym15030587</w:t>
              </w:r>
            </w:hyperlink>
            <w:r>
              <w:t xml:space="preserve">. </w:t>
            </w:r>
            <w:r w:rsidRPr="00E9690B">
              <w:rPr>
                <w:color w:val="000000"/>
                <w:lang w:val="en-GB"/>
              </w:rPr>
              <w:t>Jimp (Q</w:t>
            </w:r>
            <w:r>
              <w:rPr>
                <w:color w:val="000000"/>
                <w:lang w:val="en-GB"/>
              </w:rPr>
              <w:t>1</w:t>
            </w:r>
            <w:r w:rsidRPr="00E9690B">
              <w:rPr>
                <w:color w:val="000000"/>
                <w:lang w:val="en-GB"/>
              </w:rPr>
              <w:t>)</w:t>
            </w:r>
          </w:p>
          <w:p w14:paraId="362BDF52" w14:textId="6EFDD4D0" w:rsidR="00B152CC" w:rsidRPr="00B152CC" w:rsidRDefault="00B152CC" w:rsidP="00B152CC">
            <w:pPr>
              <w:pStyle w:val="Textkomente"/>
              <w:spacing w:before="120" w:after="120"/>
              <w:jc w:val="both"/>
            </w:pPr>
            <w:r w:rsidRPr="003E621A">
              <w:rPr>
                <w:b/>
                <w:bCs/>
              </w:rPr>
              <w:t>POLÁŠKOVÁ, M. (</w:t>
            </w:r>
            <w:r w:rsidR="006A41B9">
              <w:rPr>
                <w:b/>
                <w:bCs/>
              </w:rPr>
              <w:t>25</w:t>
            </w:r>
            <w:r w:rsidRPr="003E621A">
              <w:rPr>
                <w:b/>
                <w:bCs/>
              </w:rPr>
              <w:t>%)</w:t>
            </w:r>
            <w:r w:rsidRPr="00AD7FCC">
              <w:t xml:space="preserve">, SEDLÁČEK, </w:t>
            </w:r>
            <w:r>
              <w:t>T., K</w:t>
            </w:r>
            <w:r w:rsidRPr="00AD7FCC">
              <w:t>AŠPÁRKOVÁ</w:t>
            </w:r>
            <w:r>
              <w:t xml:space="preserve">, V., </w:t>
            </w:r>
            <w:r w:rsidRPr="00AD7FCC">
              <w:t>FILIP</w:t>
            </w:r>
            <w:r>
              <w:t>, P</w:t>
            </w:r>
            <w:r w:rsidRPr="00AD7FCC">
              <w:t>.</w:t>
            </w:r>
            <w:r>
              <w:t>:</w:t>
            </w:r>
            <w:r w:rsidRPr="00AD7FCC">
              <w:t xml:space="preserve"> Substantial drop of plasticizer migration from polyvinyl chloride catheters using co-extruded thermoplastic polyurethane layers. </w:t>
            </w:r>
            <w:r w:rsidRPr="00AD7FCC">
              <w:rPr>
                <w:i/>
                <w:iCs/>
                <w:bdr w:val="none" w:sz="0" w:space="0" w:color="auto" w:frame="1"/>
              </w:rPr>
              <w:t>Materials Today Communications</w:t>
            </w:r>
            <w:r w:rsidRPr="00AD7FCC">
              <w:t xml:space="preserve"> 32</w:t>
            </w:r>
            <w:r w:rsidRPr="003E621A">
              <w:t xml:space="preserve">, </w:t>
            </w:r>
            <w:r w:rsidRPr="003E621A">
              <w:rPr>
                <w:color w:val="000000"/>
                <w:shd w:val="clear" w:color="auto" w:fill="FFFFFF"/>
              </w:rPr>
              <w:t>103895,</w:t>
            </w:r>
            <w:r>
              <w:rPr>
                <w:rFonts w:ascii="Source Sans Pro" w:hAnsi="Source Sans Pro"/>
                <w:color w:val="000000"/>
                <w:shd w:val="clear" w:color="auto" w:fill="FFFFFF"/>
              </w:rPr>
              <w:t xml:space="preserve"> </w:t>
            </w:r>
            <w:r w:rsidRPr="003E621A">
              <w:rPr>
                <w:b/>
                <w:bCs/>
              </w:rPr>
              <w:t>2022</w:t>
            </w:r>
            <w:r w:rsidRPr="00AD7FCC">
              <w:t>.</w:t>
            </w:r>
            <w:r>
              <w:t xml:space="preserve"> </w:t>
            </w:r>
            <w:hyperlink r:id="rId177" w:history="1">
              <w:r w:rsidRPr="0021288F">
                <w:rPr>
                  <w:rStyle w:val="Hypertextovodkaz"/>
                </w:rPr>
                <w:t>https://doi.org/10.1016/j.mtcomm.2022.103895</w:t>
              </w:r>
            </w:hyperlink>
            <w:r w:rsidRPr="00AD7FCC">
              <w:t>.</w:t>
            </w:r>
            <w:r>
              <w:t xml:space="preserve"> </w:t>
            </w:r>
            <w:r w:rsidRPr="00E9690B">
              <w:rPr>
                <w:color w:val="000000"/>
                <w:lang w:val="en-GB"/>
              </w:rPr>
              <w:t>Jimp (Q</w:t>
            </w:r>
            <w:r>
              <w:rPr>
                <w:color w:val="000000"/>
                <w:lang w:val="en-GB"/>
              </w:rPr>
              <w:t>2</w:t>
            </w:r>
            <w:r w:rsidRPr="00E9690B">
              <w:rPr>
                <w:color w:val="000000"/>
                <w:lang w:val="en-GB"/>
              </w:rPr>
              <w:t>)</w:t>
            </w:r>
          </w:p>
        </w:tc>
      </w:tr>
      <w:tr w:rsidR="007A0492" w14:paraId="04823060" w14:textId="77777777" w:rsidTr="00573609">
        <w:trPr>
          <w:trHeight w:val="218"/>
        </w:trPr>
        <w:tc>
          <w:tcPr>
            <w:tcW w:w="10060" w:type="dxa"/>
            <w:gridSpan w:val="15"/>
            <w:shd w:val="clear" w:color="auto" w:fill="F7CAAC"/>
          </w:tcPr>
          <w:p w14:paraId="79491A48" w14:textId="6D6A05F6" w:rsidR="007A0492" w:rsidRDefault="000079C3" w:rsidP="00573609">
            <w:pPr>
              <w:rPr>
                <w:b/>
              </w:rPr>
            </w:pPr>
            <w:r>
              <w:rPr>
                <w:b/>
              </w:rPr>
              <w:t>P</w:t>
            </w:r>
            <w:r w:rsidR="007A0492">
              <w:rPr>
                <w:b/>
              </w:rPr>
              <w:t>ůsobení v zahraničí</w:t>
            </w:r>
          </w:p>
        </w:tc>
      </w:tr>
      <w:tr w:rsidR="007A0492" w14:paraId="6F4A8E78" w14:textId="77777777" w:rsidTr="00573609">
        <w:trPr>
          <w:trHeight w:val="328"/>
        </w:trPr>
        <w:tc>
          <w:tcPr>
            <w:tcW w:w="10060" w:type="dxa"/>
            <w:gridSpan w:val="15"/>
          </w:tcPr>
          <w:p w14:paraId="3FC8FF8E" w14:textId="77777777" w:rsidR="00177F61" w:rsidRDefault="00FF0109" w:rsidP="000D091D">
            <w:pPr>
              <w:pStyle w:val="KartaC-I"/>
              <w:rPr>
                <w:rFonts w:eastAsia="Calibri"/>
                <w:lang w:val="en-GB"/>
              </w:rPr>
            </w:pPr>
            <w:r w:rsidRPr="001140B5">
              <w:rPr>
                <w:rFonts w:eastAsia="Calibri"/>
              </w:rPr>
              <w:t>2010</w:t>
            </w:r>
            <w:r>
              <w:rPr>
                <w:rFonts w:eastAsia="Calibri"/>
              </w:rPr>
              <w:t xml:space="preserve"> </w:t>
            </w:r>
            <w:r w:rsidRPr="003C3714">
              <w:t>–</w:t>
            </w:r>
            <w:r>
              <w:rPr>
                <w:rFonts w:eastAsia="Calibri"/>
              </w:rPr>
              <w:t xml:space="preserve"> </w:t>
            </w:r>
            <w:r w:rsidRPr="001140B5">
              <w:rPr>
                <w:rFonts w:eastAsia="Calibri"/>
              </w:rPr>
              <w:t xml:space="preserve">2011: </w:t>
            </w:r>
            <w:r w:rsidRPr="001140B5">
              <w:rPr>
                <w:rFonts w:eastAsia="Calibri"/>
                <w:lang w:val="en-GB"/>
              </w:rPr>
              <w:t>Blaise Pascal University,</w:t>
            </w:r>
            <w:r w:rsidRPr="001140B5">
              <w:rPr>
                <w:lang w:val="en-GB"/>
              </w:rPr>
              <w:t xml:space="preserve"> </w:t>
            </w:r>
            <w:r w:rsidRPr="001140B5">
              <w:rPr>
                <w:rFonts w:eastAsia="Calibri"/>
                <w:lang w:val="en-GB"/>
              </w:rPr>
              <w:t>Laboratory of Molecular and Macromolecular Photochemistry</w:t>
            </w:r>
            <w:r>
              <w:rPr>
                <w:rFonts w:eastAsia="Calibri"/>
                <w:lang w:val="en-GB"/>
              </w:rPr>
              <w:t>, Clermont-Ferrand, Francie,</w:t>
            </w:r>
            <w:r w:rsidRPr="001140B5">
              <w:rPr>
                <w:rFonts w:eastAsia="Calibri"/>
                <w:lang w:val="en-GB"/>
              </w:rPr>
              <w:t xml:space="preserve"> junior researcher </w:t>
            </w:r>
            <w:r>
              <w:rPr>
                <w:rFonts w:eastAsia="Calibri"/>
                <w:lang w:val="en-GB"/>
              </w:rPr>
              <w:t>(12 měsíců)</w:t>
            </w:r>
          </w:p>
          <w:p w14:paraId="11867BDD" w14:textId="1ADA3251" w:rsidR="006A41B9" w:rsidRDefault="006A41B9" w:rsidP="000D091D">
            <w:pPr>
              <w:pStyle w:val="KartaC-I"/>
              <w:rPr>
                <w:b/>
              </w:rPr>
            </w:pPr>
          </w:p>
        </w:tc>
      </w:tr>
      <w:tr w:rsidR="007A0492" w14:paraId="67D4819C" w14:textId="77777777" w:rsidTr="00573609">
        <w:trPr>
          <w:cantSplit/>
          <w:trHeight w:val="470"/>
        </w:trPr>
        <w:tc>
          <w:tcPr>
            <w:tcW w:w="2518" w:type="dxa"/>
            <w:shd w:val="clear" w:color="auto" w:fill="F7CAAC"/>
          </w:tcPr>
          <w:p w14:paraId="1A4892D9" w14:textId="77777777" w:rsidR="007A0492" w:rsidRDefault="007A0492" w:rsidP="00573609">
            <w:pPr>
              <w:rPr>
                <w:b/>
              </w:rPr>
            </w:pPr>
            <w:r>
              <w:rPr>
                <w:b/>
              </w:rPr>
              <w:t xml:space="preserve">Podpis </w:t>
            </w:r>
          </w:p>
        </w:tc>
        <w:tc>
          <w:tcPr>
            <w:tcW w:w="4536" w:type="dxa"/>
            <w:gridSpan w:val="8"/>
          </w:tcPr>
          <w:p w14:paraId="6D364F0B" w14:textId="77777777" w:rsidR="007A0492" w:rsidRDefault="007A0492" w:rsidP="00573609"/>
        </w:tc>
        <w:tc>
          <w:tcPr>
            <w:tcW w:w="786" w:type="dxa"/>
            <w:gridSpan w:val="2"/>
            <w:shd w:val="clear" w:color="auto" w:fill="F7CAAC"/>
          </w:tcPr>
          <w:p w14:paraId="57834C62" w14:textId="77777777" w:rsidR="007A0492" w:rsidRDefault="007A0492" w:rsidP="00573609">
            <w:r>
              <w:rPr>
                <w:b/>
              </w:rPr>
              <w:t>datum</w:t>
            </w:r>
          </w:p>
        </w:tc>
        <w:tc>
          <w:tcPr>
            <w:tcW w:w="2220" w:type="dxa"/>
            <w:gridSpan w:val="4"/>
          </w:tcPr>
          <w:p w14:paraId="63164150" w14:textId="77777777" w:rsidR="007A0492" w:rsidRDefault="007A0492" w:rsidP="00573609"/>
        </w:tc>
      </w:tr>
      <w:tr w:rsidR="007A0492" w14:paraId="283FE15E" w14:textId="77777777" w:rsidTr="00573609">
        <w:tc>
          <w:tcPr>
            <w:tcW w:w="10060" w:type="dxa"/>
            <w:gridSpan w:val="15"/>
            <w:tcBorders>
              <w:bottom w:val="double" w:sz="4" w:space="0" w:color="auto"/>
            </w:tcBorders>
            <w:shd w:val="clear" w:color="auto" w:fill="BDD6EE"/>
          </w:tcPr>
          <w:p w14:paraId="48F2DE1D" w14:textId="77777777" w:rsidR="007A0492" w:rsidRDefault="007A0492" w:rsidP="00573609">
            <w:pPr>
              <w:rPr>
                <w:b/>
                <w:sz w:val="28"/>
              </w:rPr>
            </w:pPr>
            <w:bookmarkStart w:id="358" w:name="_Hlk190817534"/>
            <w:bookmarkEnd w:id="356"/>
            <w:r>
              <w:rPr>
                <w:b/>
                <w:sz w:val="28"/>
              </w:rPr>
              <w:lastRenderedPageBreak/>
              <w:t>C-I – Personální zabezpečení</w:t>
            </w:r>
          </w:p>
        </w:tc>
      </w:tr>
      <w:tr w:rsidR="007A0492" w14:paraId="635D0DCE" w14:textId="77777777" w:rsidTr="00573609">
        <w:tc>
          <w:tcPr>
            <w:tcW w:w="2518" w:type="dxa"/>
            <w:tcBorders>
              <w:top w:val="double" w:sz="4" w:space="0" w:color="auto"/>
            </w:tcBorders>
            <w:shd w:val="clear" w:color="auto" w:fill="F7CAAC"/>
          </w:tcPr>
          <w:p w14:paraId="35B59D07" w14:textId="77777777" w:rsidR="007A0492" w:rsidRDefault="007A0492" w:rsidP="00573609">
            <w:pPr>
              <w:rPr>
                <w:b/>
              </w:rPr>
            </w:pPr>
            <w:r>
              <w:rPr>
                <w:b/>
              </w:rPr>
              <w:t>Vysoká škola</w:t>
            </w:r>
          </w:p>
        </w:tc>
        <w:tc>
          <w:tcPr>
            <w:tcW w:w="7542" w:type="dxa"/>
            <w:gridSpan w:val="14"/>
          </w:tcPr>
          <w:p w14:paraId="1355F322" w14:textId="77777777" w:rsidR="007A0492" w:rsidRDefault="007A0492" w:rsidP="00573609">
            <w:pPr>
              <w:tabs>
                <w:tab w:val="left" w:pos="933"/>
              </w:tabs>
            </w:pPr>
            <w:r>
              <w:t>Univerzita Tomáše Bati ve Zlíně</w:t>
            </w:r>
          </w:p>
        </w:tc>
      </w:tr>
      <w:tr w:rsidR="007A0492" w14:paraId="15773C29" w14:textId="77777777" w:rsidTr="00573609">
        <w:tc>
          <w:tcPr>
            <w:tcW w:w="2518" w:type="dxa"/>
            <w:shd w:val="clear" w:color="auto" w:fill="F7CAAC"/>
          </w:tcPr>
          <w:p w14:paraId="03E7895B" w14:textId="77777777" w:rsidR="007A0492" w:rsidRDefault="007A0492" w:rsidP="00573609">
            <w:pPr>
              <w:rPr>
                <w:b/>
              </w:rPr>
            </w:pPr>
            <w:r>
              <w:rPr>
                <w:b/>
              </w:rPr>
              <w:t>Součást vysoké školy</w:t>
            </w:r>
          </w:p>
        </w:tc>
        <w:tc>
          <w:tcPr>
            <w:tcW w:w="7542" w:type="dxa"/>
            <w:gridSpan w:val="14"/>
          </w:tcPr>
          <w:p w14:paraId="648D22A7" w14:textId="77777777" w:rsidR="007A0492" w:rsidRDefault="007A0492" w:rsidP="00573609">
            <w:r>
              <w:t>Fakulta technologická</w:t>
            </w:r>
          </w:p>
        </w:tc>
      </w:tr>
      <w:tr w:rsidR="007A0492" w:rsidRPr="00924C53" w14:paraId="00EBD49B" w14:textId="77777777" w:rsidTr="00573609">
        <w:tc>
          <w:tcPr>
            <w:tcW w:w="2518" w:type="dxa"/>
            <w:shd w:val="clear" w:color="auto" w:fill="F7CAAC"/>
          </w:tcPr>
          <w:p w14:paraId="1A4B9C0E" w14:textId="77777777" w:rsidR="007A0492" w:rsidRDefault="007A0492" w:rsidP="00573609">
            <w:pPr>
              <w:rPr>
                <w:b/>
              </w:rPr>
            </w:pPr>
            <w:r>
              <w:rPr>
                <w:b/>
              </w:rPr>
              <w:t>Název studijního programu</w:t>
            </w:r>
          </w:p>
        </w:tc>
        <w:tc>
          <w:tcPr>
            <w:tcW w:w="7542" w:type="dxa"/>
            <w:gridSpan w:val="14"/>
          </w:tcPr>
          <w:p w14:paraId="61AE9089" w14:textId="02ECC979" w:rsidR="007A0492" w:rsidRPr="00924C53" w:rsidRDefault="00EB4C62" w:rsidP="00573609">
            <w:r w:rsidRPr="00EB4C62">
              <w:t>Materiály a technologie – specializace Polovodičové materiály</w:t>
            </w:r>
          </w:p>
        </w:tc>
      </w:tr>
      <w:tr w:rsidR="007A0492" w14:paraId="0AEDB2E6" w14:textId="77777777" w:rsidTr="00573609">
        <w:tc>
          <w:tcPr>
            <w:tcW w:w="2518" w:type="dxa"/>
            <w:shd w:val="clear" w:color="auto" w:fill="F7CAAC"/>
          </w:tcPr>
          <w:p w14:paraId="7247E2F2" w14:textId="77777777" w:rsidR="007A0492" w:rsidRDefault="007A0492" w:rsidP="00573609">
            <w:pPr>
              <w:rPr>
                <w:b/>
              </w:rPr>
            </w:pPr>
            <w:r>
              <w:rPr>
                <w:b/>
              </w:rPr>
              <w:t>Jméno a příjmení</w:t>
            </w:r>
          </w:p>
        </w:tc>
        <w:tc>
          <w:tcPr>
            <w:tcW w:w="4536" w:type="dxa"/>
            <w:gridSpan w:val="8"/>
          </w:tcPr>
          <w:p w14:paraId="4ADA574C" w14:textId="074FA438" w:rsidR="007A0492" w:rsidRDefault="007A0492" w:rsidP="00573609">
            <w:bookmarkStart w:id="359" w:name="Ponížil"/>
            <w:bookmarkEnd w:id="359"/>
            <w:r>
              <w:rPr>
                <w:b/>
                <w:bCs/>
              </w:rPr>
              <w:t>Petr Ponížil</w:t>
            </w:r>
          </w:p>
        </w:tc>
        <w:tc>
          <w:tcPr>
            <w:tcW w:w="709" w:type="dxa"/>
            <w:shd w:val="clear" w:color="auto" w:fill="F7CAAC"/>
          </w:tcPr>
          <w:p w14:paraId="3553EDE1" w14:textId="77777777" w:rsidR="007A0492" w:rsidRDefault="007A0492" w:rsidP="00573609">
            <w:pPr>
              <w:rPr>
                <w:b/>
              </w:rPr>
            </w:pPr>
            <w:r>
              <w:rPr>
                <w:b/>
              </w:rPr>
              <w:t>Tituly</w:t>
            </w:r>
          </w:p>
        </w:tc>
        <w:tc>
          <w:tcPr>
            <w:tcW w:w="2297" w:type="dxa"/>
            <w:gridSpan w:val="5"/>
          </w:tcPr>
          <w:p w14:paraId="6FD9A076" w14:textId="7F0996E8" w:rsidR="007A0492" w:rsidRDefault="007A0492" w:rsidP="00573609">
            <w:r>
              <w:t>prof. RNDr., Ph.D.</w:t>
            </w:r>
          </w:p>
        </w:tc>
      </w:tr>
      <w:tr w:rsidR="007A0492" w14:paraId="59FDB382" w14:textId="77777777" w:rsidTr="00573609">
        <w:tc>
          <w:tcPr>
            <w:tcW w:w="2518" w:type="dxa"/>
            <w:shd w:val="clear" w:color="auto" w:fill="F7CAAC"/>
          </w:tcPr>
          <w:p w14:paraId="5BF4E7E9" w14:textId="77777777" w:rsidR="007A0492" w:rsidRDefault="007A0492" w:rsidP="00573609">
            <w:pPr>
              <w:rPr>
                <w:b/>
              </w:rPr>
            </w:pPr>
            <w:r>
              <w:rPr>
                <w:b/>
              </w:rPr>
              <w:t>Rok narození</w:t>
            </w:r>
          </w:p>
        </w:tc>
        <w:tc>
          <w:tcPr>
            <w:tcW w:w="829" w:type="dxa"/>
            <w:gridSpan w:val="2"/>
          </w:tcPr>
          <w:p w14:paraId="5D71C4FD" w14:textId="08CE6431" w:rsidR="007A0492" w:rsidRDefault="007A0492" w:rsidP="00573609">
            <w:r>
              <w:t>1965</w:t>
            </w:r>
          </w:p>
        </w:tc>
        <w:tc>
          <w:tcPr>
            <w:tcW w:w="1751" w:type="dxa"/>
            <w:shd w:val="clear" w:color="auto" w:fill="F7CAAC"/>
          </w:tcPr>
          <w:p w14:paraId="709EF499" w14:textId="77777777" w:rsidR="007A0492" w:rsidRDefault="007A0492" w:rsidP="00573609">
            <w:pPr>
              <w:rPr>
                <w:b/>
              </w:rPr>
            </w:pPr>
            <w:r>
              <w:rPr>
                <w:b/>
              </w:rPr>
              <w:t>typ vztahu k VŠ</w:t>
            </w:r>
          </w:p>
        </w:tc>
        <w:tc>
          <w:tcPr>
            <w:tcW w:w="962" w:type="dxa"/>
            <w:gridSpan w:val="4"/>
          </w:tcPr>
          <w:p w14:paraId="1D1A97DB" w14:textId="77777777" w:rsidR="007A0492" w:rsidRDefault="007A0492" w:rsidP="00573609">
            <w:r>
              <w:t>pp.</w:t>
            </w:r>
          </w:p>
        </w:tc>
        <w:tc>
          <w:tcPr>
            <w:tcW w:w="994" w:type="dxa"/>
            <w:shd w:val="clear" w:color="auto" w:fill="F7CAAC"/>
          </w:tcPr>
          <w:p w14:paraId="20407338" w14:textId="77777777" w:rsidR="007A0492" w:rsidRDefault="007A0492" w:rsidP="00573609">
            <w:pPr>
              <w:rPr>
                <w:b/>
              </w:rPr>
            </w:pPr>
            <w:r>
              <w:rPr>
                <w:b/>
              </w:rPr>
              <w:t>rozsah</w:t>
            </w:r>
          </w:p>
        </w:tc>
        <w:tc>
          <w:tcPr>
            <w:tcW w:w="709" w:type="dxa"/>
          </w:tcPr>
          <w:p w14:paraId="6390E9D5" w14:textId="77777777" w:rsidR="007A0492" w:rsidRDefault="007A0492" w:rsidP="00573609">
            <w:r>
              <w:t>40</w:t>
            </w:r>
          </w:p>
        </w:tc>
        <w:tc>
          <w:tcPr>
            <w:tcW w:w="737" w:type="dxa"/>
            <w:gridSpan w:val="3"/>
            <w:shd w:val="clear" w:color="auto" w:fill="F7CAAC"/>
          </w:tcPr>
          <w:p w14:paraId="49677CF3" w14:textId="77777777" w:rsidR="007A0492" w:rsidRDefault="007A0492" w:rsidP="00573609">
            <w:pPr>
              <w:rPr>
                <w:b/>
              </w:rPr>
            </w:pPr>
            <w:r>
              <w:rPr>
                <w:b/>
              </w:rPr>
              <w:t>do kdy</w:t>
            </w:r>
          </w:p>
        </w:tc>
        <w:tc>
          <w:tcPr>
            <w:tcW w:w="1560" w:type="dxa"/>
            <w:gridSpan w:val="2"/>
          </w:tcPr>
          <w:p w14:paraId="223157B0" w14:textId="77777777" w:rsidR="007A0492" w:rsidRDefault="007A0492" w:rsidP="00573609">
            <w:r>
              <w:t>N</w:t>
            </w:r>
          </w:p>
        </w:tc>
      </w:tr>
      <w:tr w:rsidR="007A0492" w:rsidRPr="00B84ECC" w14:paraId="2A5CF83E" w14:textId="77777777" w:rsidTr="00573609">
        <w:tc>
          <w:tcPr>
            <w:tcW w:w="5098" w:type="dxa"/>
            <w:gridSpan w:val="4"/>
            <w:shd w:val="clear" w:color="auto" w:fill="F7CAAC"/>
          </w:tcPr>
          <w:p w14:paraId="74DC6162" w14:textId="77777777" w:rsidR="007A0492" w:rsidRDefault="007A0492" w:rsidP="00573609">
            <w:pPr>
              <w:rPr>
                <w:b/>
              </w:rPr>
            </w:pPr>
            <w:r>
              <w:rPr>
                <w:b/>
              </w:rPr>
              <w:t>Typ vztahu na součásti VŠ, která uskutečňuje st. program</w:t>
            </w:r>
          </w:p>
        </w:tc>
        <w:tc>
          <w:tcPr>
            <w:tcW w:w="962" w:type="dxa"/>
            <w:gridSpan w:val="4"/>
          </w:tcPr>
          <w:p w14:paraId="4590E0AA" w14:textId="0031098A" w:rsidR="007A0492" w:rsidRPr="00B84ECC" w:rsidRDefault="007A0492" w:rsidP="00573609">
            <w:r>
              <w:t>pp.</w:t>
            </w:r>
          </w:p>
        </w:tc>
        <w:tc>
          <w:tcPr>
            <w:tcW w:w="994" w:type="dxa"/>
            <w:shd w:val="clear" w:color="auto" w:fill="F7CAAC"/>
          </w:tcPr>
          <w:p w14:paraId="6207C188" w14:textId="77777777" w:rsidR="007A0492" w:rsidRPr="00B84ECC" w:rsidRDefault="007A0492" w:rsidP="00573609">
            <w:pPr>
              <w:rPr>
                <w:b/>
              </w:rPr>
            </w:pPr>
            <w:r w:rsidRPr="00B84ECC">
              <w:rPr>
                <w:b/>
              </w:rPr>
              <w:t>rozsah</w:t>
            </w:r>
          </w:p>
        </w:tc>
        <w:tc>
          <w:tcPr>
            <w:tcW w:w="709" w:type="dxa"/>
          </w:tcPr>
          <w:p w14:paraId="5E986E33" w14:textId="07D5A808" w:rsidR="007A0492" w:rsidRPr="00B84ECC" w:rsidRDefault="007A0492" w:rsidP="00573609">
            <w:r>
              <w:t>40</w:t>
            </w:r>
          </w:p>
        </w:tc>
        <w:tc>
          <w:tcPr>
            <w:tcW w:w="737" w:type="dxa"/>
            <w:gridSpan w:val="3"/>
            <w:shd w:val="clear" w:color="auto" w:fill="F7CAAC"/>
          </w:tcPr>
          <w:p w14:paraId="18C874AB" w14:textId="77777777" w:rsidR="007A0492" w:rsidRPr="00B84ECC" w:rsidRDefault="007A0492" w:rsidP="00573609">
            <w:pPr>
              <w:rPr>
                <w:b/>
              </w:rPr>
            </w:pPr>
            <w:r w:rsidRPr="00B84ECC">
              <w:rPr>
                <w:b/>
              </w:rPr>
              <w:t>do kdy</w:t>
            </w:r>
          </w:p>
        </w:tc>
        <w:tc>
          <w:tcPr>
            <w:tcW w:w="1560" w:type="dxa"/>
            <w:gridSpan w:val="2"/>
          </w:tcPr>
          <w:p w14:paraId="5D308B4D" w14:textId="3A8AFD7B" w:rsidR="007A0492" w:rsidRPr="00B84ECC" w:rsidRDefault="007A0492" w:rsidP="00573609">
            <w:r>
              <w:t>N</w:t>
            </w:r>
          </w:p>
        </w:tc>
      </w:tr>
      <w:tr w:rsidR="007A0492" w14:paraId="3F1BC60B" w14:textId="77777777" w:rsidTr="00573609">
        <w:tc>
          <w:tcPr>
            <w:tcW w:w="6060" w:type="dxa"/>
            <w:gridSpan w:val="8"/>
            <w:shd w:val="clear" w:color="auto" w:fill="F7CAAC"/>
          </w:tcPr>
          <w:p w14:paraId="4BAC323F" w14:textId="77777777" w:rsidR="007A0492" w:rsidRDefault="007A0492" w:rsidP="00573609">
            <w:r>
              <w:rPr>
                <w:b/>
              </w:rPr>
              <w:t>Další současná působení jako akademický pracovník na jiných VŠ</w:t>
            </w:r>
          </w:p>
        </w:tc>
        <w:tc>
          <w:tcPr>
            <w:tcW w:w="1703" w:type="dxa"/>
            <w:gridSpan w:val="2"/>
            <w:shd w:val="clear" w:color="auto" w:fill="F7CAAC"/>
          </w:tcPr>
          <w:p w14:paraId="28107EEB" w14:textId="77777777" w:rsidR="007A0492" w:rsidRDefault="007A0492" w:rsidP="00573609">
            <w:pPr>
              <w:rPr>
                <w:b/>
              </w:rPr>
            </w:pPr>
            <w:r>
              <w:rPr>
                <w:b/>
              </w:rPr>
              <w:t>typ prac. vztahu</w:t>
            </w:r>
          </w:p>
        </w:tc>
        <w:tc>
          <w:tcPr>
            <w:tcW w:w="2297" w:type="dxa"/>
            <w:gridSpan w:val="5"/>
            <w:shd w:val="clear" w:color="auto" w:fill="F7CAAC"/>
          </w:tcPr>
          <w:p w14:paraId="1BE1C3A8" w14:textId="77777777" w:rsidR="007A0492" w:rsidRDefault="007A0492" w:rsidP="00573609">
            <w:pPr>
              <w:rPr>
                <w:b/>
              </w:rPr>
            </w:pPr>
            <w:r>
              <w:rPr>
                <w:b/>
              </w:rPr>
              <w:t>rozsah</w:t>
            </w:r>
          </w:p>
        </w:tc>
      </w:tr>
      <w:tr w:rsidR="007A0492" w:rsidRPr="00B84ECC" w14:paraId="33EDA36B" w14:textId="77777777" w:rsidTr="00573609">
        <w:tc>
          <w:tcPr>
            <w:tcW w:w="6060" w:type="dxa"/>
            <w:gridSpan w:val="8"/>
          </w:tcPr>
          <w:p w14:paraId="27896ED0" w14:textId="77777777" w:rsidR="007A0492" w:rsidRPr="00B84ECC" w:rsidRDefault="007A0492" w:rsidP="00573609">
            <w:r w:rsidRPr="00B84ECC">
              <w:t>---</w:t>
            </w:r>
          </w:p>
        </w:tc>
        <w:tc>
          <w:tcPr>
            <w:tcW w:w="1703" w:type="dxa"/>
            <w:gridSpan w:val="2"/>
          </w:tcPr>
          <w:p w14:paraId="5E6CDABB" w14:textId="77777777" w:rsidR="007A0492" w:rsidRPr="00B84ECC" w:rsidRDefault="007A0492" w:rsidP="00573609">
            <w:r w:rsidRPr="00B84ECC">
              <w:t>---</w:t>
            </w:r>
          </w:p>
        </w:tc>
        <w:tc>
          <w:tcPr>
            <w:tcW w:w="2297" w:type="dxa"/>
            <w:gridSpan w:val="5"/>
          </w:tcPr>
          <w:p w14:paraId="1110287B" w14:textId="77777777" w:rsidR="007A0492" w:rsidRPr="00B84ECC" w:rsidRDefault="007A0492" w:rsidP="00573609">
            <w:r w:rsidRPr="00B84ECC">
              <w:t>---</w:t>
            </w:r>
          </w:p>
        </w:tc>
      </w:tr>
      <w:tr w:rsidR="007A0492" w:rsidRPr="00B84ECC" w14:paraId="01E701F7" w14:textId="77777777" w:rsidTr="00573609">
        <w:tc>
          <w:tcPr>
            <w:tcW w:w="6060" w:type="dxa"/>
            <w:gridSpan w:val="8"/>
          </w:tcPr>
          <w:p w14:paraId="3EA30435" w14:textId="77777777" w:rsidR="007A0492" w:rsidRPr="00B84ECC" w:rsidRDefault="007A0492" w:rsidP="00573609"/>
        </w:tc>
        <w:tc>
          <w:tcPr>
            <w:tcW w:w="1703" w:type="dxa"/>
            <w:gridSpan w:val="2"/>
          </w:tcPr>
          <w:p w14:paraId="0EE531E9" w14:textId="77777777" w:rsidR="007A0492" w:rsidRPr="00B84ECC" w:rsidRDefault="007A0492" w:rsidP="00573609"/>
        </w:tc>
        <w:tc>
          <w:tcPr>
            <w:tcW w:w="2297" w:type="dxa"/>
            <w:gridSpan w:val="5"/>
          </w:tcPr>
          <w:p w14:paraId="09B86428" w14:textId="77777777" w:rsidR="007A0492" w:rsidRPr="00B84ECC" w:rsidRDefault="007A0492" w:rsidP="00573609"/>
        </w:tc>
      </w:tr>
      <w:tr w:rsidR="007A0492" w14:paraId="264B685A" w14:textId="77777777" w:rsidTr="00573609">
        <w:tc>
          <w:tcPr>
            <w:tcW w:w="10060" w:type="dxa"/>
            <w:gridSpan w:val="15"/>
            <w:shd w:val="clear" w:color="auto" w:fill="F7CAAC"/>
          </w:tcPr>
          <w:p w14:paraId="16431363" w14:textId="77777777" w:rsidR="007A0492" w:rsidRDefault="007A0492" w:rsidP="005A11DF">
            <w:pPr>
              <w:jc w:val="both"/>
            </w:pPr>
            <w:r>
              <w:rPr>
                <w:b/>
              </w:rPr>
              <w:t>Předměty příslušného studijního programu a způsob zapojení do jejich výuky, příp. další zapojení do uskutečňování studijního programu</w:t>
            </w:r>
          </w:p>
        </w:tc>
      </w:tr>
      <w:tr w:rsidR="007A0492" w:rsidRPr="002827C6" w14:paraId="4571E459" w14:textId="77777777" w:rsidTr="00573609">
        <w:trPr>
          <w:trHeight w:val="226"/>
        </w:trPr>
        <w:tc>
          <w:tcPr>
            <w:tcW w:w="10060" w:type="dxa"/>
            <w:gridSpan w:val="15"/>
            <w:tcBorders>
              <w:top w:val="nil"/>
            </w:tcBorders>
          </w:tcPr>
          <w:p w14:paraId="1DDE8AD0" w14:textId="23BD9AB5" w:rsidR="007A0492" w:rsidRPr="00177F61" w:rsidRDefault="009556F6" w:rsidP="00F95029">
            <w:pPr>
              <w:spacing w:before="120" w:after="60"/>
              <w:rPr>
                <w:rStyle w:val="OdstavecseseznamemChar"/>
                <w:rFonts w:ascii="Times New Roman" w:hAnsi="Times New Roman" w:cs="Times New Roman"/>
                <w:b/>
                <w:bCs/>
                <w:sz w:val="20"/>
                <w:szCs w:val="20"/>
              </w:rPr>
            </w:pPr>
            <w:hyperlink w:anchor="Struk_a_vl_pev_lát_I" w:history="1">
              <w:r w:rsidR="00177F61" w:rsidRPr="00177F61">
                <w:rPr>
                  <w:rStyle w:val="OdstavecseseznamemChar"/>
                  <w:rFonts w:ascii="Times New Roman" w:hAnsi="Times New Roman" w:cs="Times New Roman"/>
                  <w:b/>
                  <w:bCs/>
                  <w:sz w:val="20"/>
                  <w:szCs w:val="20"/>
                </w:rPr>
                <w:t>Struktura a vlastnosti pevných látek I</w:t>
              </w:r>
            </w:hyperlink>
            <w:r w:rsidR="00177F61">
              <w:rPr>
                <w:rStyle w:val="OdstavecseseznamemChar"/>
                <w:rFonts w:ascii="Times New Roman" w:hAnsi="Times New Roman" w:cs="Times New Roman"/>
                <w:b/>
                <w:bCs/>
                <w:sz w:val="20"/>
                <w:szCs w:val="20"/>
              </w:rPr>
              <w:t xml:space="preserve"> </w:t>
            </w:r>
            <w:r w:rsidR="00177F61" w:rsidRPr="00177F61">
              <w:rPr>
                <w:rStyle w:val="OdstavecseseznamemChar"/>
                <w:rFonts w:ascii="Times New Roman" w:hAnsi="Times New Roman" w:cs="Times New Roman"/>
                <w:sz w:val="20"/>
                <w:szCs w:val="20"/>
              </w:rPr>
              <w:t>(100% p)</w:t>
            </w:r>
          </w:p>
          <w:p w14:paraId="58E0DC57" w14:textId="177600CE" w:rsidR="00177F61" w:rsidRPr="002827C6" w:rsidRDefault="009556F6" w:rsidP="001817C2">
            <w:pPr>
              <w:spacing w:before="60" w:after="120"/>
            </w:pPr>
            <w:hyperlink w:anchor="Struk_a_vl_pev_lát_I" w:history="1">
              <w:r w:rsidR="00177F61" w:rsidRPr="00177F61">
                <w:rPr>
                  <w:rStyle w:val="OdstavecseseznamemChar"/>
                  <w:rFonts w:ascii="Times New Roman" w:hAnsi="Times New Roman" w:cs="Times New Roman"/>
                  <w:b/>
                  <w:bCs/>
                  <w:sz w:val="20"/>
                  <w:szCs w:val="20"/>
                </w:rPr>
                <w:t>Struktura a vlastnosti pevných látek I</w:t>
              </w:r>
            </w:hyperlink>
            <w:r w:rsidR="00177F61" w:rsidRPr="00177F61">
              <w:rPr>
                <w:rStyle w:val="OdstavecseseznamemChar"/>
                <w:rFonts w:ascii="Times New Roman" w:hAnsi="Times New Roman" w:cs="Times New Roman"/>
                <w:b/>
                <w:bCs/>
                <w:sz w:val="20"/>
                <w:szCs w:val="20"/>
              </w:rPr>
              <w:t>I</w:t>
            </w:r>
            <w:r w:rsidR="00177F61">
              <w:rPr>
                <w:rStyle w:val="OdstavecseseznamemChar"/>
                <w:rFonts w:ascii="Times New Roman" w:hAnsi="Times New Roman" w:cs="Times New Roman"/>
                <w:b/>
                <w:bCs/>
                <w:sz w:val="20"/>
                <w:szCs w:val="20"/>
              </w:rPr>
              <w:t xml:space="preserve"> </w:t>
            </w:r>
            <w:r w:rsidR="00177F61" w:rsidRPr="00177F61">
              <w:rPr>
                <w:rStyle w:val="OdstavecseseznamemChar"/>
                <w:rFonts w:ascii="Times New Roman" w:hAnsi="Times New Roman" w:cs="Times New Roman"/>
                <w:sz w:val="20"/>
                <w:szCs w:val="20"/>
              </w:rPr>
              <w:t>(100% p)</w:t>
            </w:r>
          </w:p>
        </w:tc>
      </w:tr>
      <w:tr w:rsidR="007A0492" w:rsidRPr="002827C6" w14:paraId="1122FEE1" w14:textId="77777777" w:rsidTr="00573609">
        <w:trPr>
          <w:trHeight w:val="224"/>
        </w:trPr>
        <w:tc>
          <w:tcPr>
            <w:tcW w:w="10060" w:type="dxa"/>
            <w:gridSpan w:val="15"/>
            <w:tcBorders>
              <w:top w:val="nil"/>
            </w:tcBorders>
            <w:shd w:val="clear" w:color="auto" w:fill="FBD4B4"/>
          </w:tcPr>
          <w:p w14:paraId="3D521601" w14:textId="437BDE10" w:rsidR="007A0492" w:rsidRPr="002827C6" w:rsidRDefault="004964CD" w:rsidP="00573609">
            <w:pPr>
              <w:rPr>
                <w:b/>
              </w:rPr>
            </w:pPr>
            <w:r w:rsidRPr="002827C6">
              <w:rPr>
                <w:b/>
              </w:rPr>
              <w:t>Z</w:t>
            </w:r>
            <w:r w:rsidR="007A0492" w:rsidRPr="002827C6">
              <w:rPr>
                <w:b/>
              </w:rPr>
              <w:t>apojení do výuky v dalších studijních programech na téže vysoké škole (pouze u garantů ZT a PZ předmětů)</w:t>
            </w:r>
          </w:p>
        </w:tc>
      </w:tr>
      <w:tr w:rsidR="007A0492" w:rsidRPr="002827C6" w14:paraId="1FCE2822" w14:textId="77777777" w:rsidTr="00573609">
        <w:trPr>
          <w:trHeight w:val="340"/>
        </w:trPr>
        <w:tc>
          <w:tcPr>
            <w:tcW w:w="2689" w:type="dxa"/>
            <w:gridSpan w:val="2"/>
            <w:tcBorders>
              <w:top w:val="nil"/>
            </w:tcBorders>
          </w:tcPr>
          <w:p w14:paraId="0698C167" w14:textId="77777777" w:rsidR="007A0492" w:rsidRPr="002827C6" w:rsidRDefault="007A0492" w:rsidP="007A0492">
            <w:pPr>
              <w:jc w:val="both"/>
              <w:rPr>
                <w:b/>
              </w:rPr>
            </w:pPr>
            <w:r w:rsidRPr="002827C6">
              <w:rPr>
                <w:b/>
              </w:rPr>
              <w:t>Název studijního předmětu</w:t>
            </w:r>
          </w:p>
        </w:tc>
        <w:tc>
          <w:tcPr>
            <w:tcW w:w="2522" w:type="dxa"/>
            <w:gridSpan w:val="3"/>
            <w:tcBorders>
              <w:top w:val="nil"/>
            </w:tcBorders>
          </w:tcPr>
          <w:p w14:paraId="2D4040B8" w14:textId="77777777" w:rsidR="007A0492" w:rsidRPr="002827C6" w:rsidRDefault="007A0492" w:rsidP="007A0492">
            <w:pPr>
              <w:jc w:val="both"/>
              <w:rPr>
                <w:b/>
              </w:rPr>
            </w:pPr>
            <w:r w:rsidRPr="002827C6">
              <w:rPr>
                <w:b/>
              </w:rPr>
              <w:t>Název studijního programu</w:t>
            </w:r>
          </w:p>
        </w:tc>
        <w:tc>
          <w:tcPr>
            <w:tcW w:w="567" w:type="dxa"/>
            <w:gridSpan w:val="2"/>
            <w:tcBorders>
              <w:top w:val="nil"/>
            </w:tcBorders>
          </w:tcPr>
          <w:p w14:paraId="14FFA472" w14:textId="77777777" w:rsidR="007A0492" w:rsidRPr="002827C6" w:rsidRDefault="007A0492" w:rsidP="007A0492">
            <w:pPr>
              <w:jc w:val="both"/>
              <w:rPr>
                <w:b/>
              </w:rPr>
            </w:pPr>
            <w:r w:rsidRPr="002827C6">
              <w:rPr>
                <w:b/>
              </w:rPr>
              <w:t>Sem.</w:t>
            </w:r>
          </w:p>
        </w:tc>
        <w:tc>
          <w:tcPr>
            <w:tcW w:w="2155" w:type="dxa"/>
            <w:gridSpan w:val="5"/>
            <w:tcBorders>
              <w:top w:val="nil"/>
            </w:tcBorders>
          </w:tcPr>
          <w:p w14:paraId="2E545579" w14:textId="77777777" w:rsidR="007A0492" w:rsidRPr="002827C6" w:rsidRDefault="007A0492" w:rsidP="007A0492">
            <w:pPr>
              <w:jc w:val="both"/>
              <w:rPr>
                <w:b/>
              </w:rPr>
            </w:pPr>
            <w:r w:rsidRPr="002827C6">
              <w:rPr>
                <w:b/>
              </w:rPr>
              <w:t>Role ve výuce daného předmětu</w:t>
            </w:r>
          </w:p>
        </w:tc>
        <w:tc>
          <w:tcPr>
            <w:tcW w:w="2127" w:type="dxa"/>
            <w:gridSpan w:val="3"/>
            <w:tcBorders>
              <w:top w:val="nil"/>
            </w:tcBorders>
          </w:tcPr>
          <w:p w14:paraId="745FD54D" w14:textId="77777777" w:rsidR="007A0492" w:rsidRDefault="007A0492" w:rsidP="007A0492">
            <w:pPr>
              <w:jc w:val="both"/>
              <w:rPr>
                <w:b/>
              </w:rPr>
            </w:pPr>
            <w:r w:rsidRPr="0053377E">
              <w:rPr>
                <w:b/>
                <w:i/>
              </w:rPr>
              <w:t>(</w:t>
            </w:r>
            <w:r w:rsidRPr="00F20AEF">
              <w:rPr>
                <w:b/>
                <w:i/>
                <w:iCs/>
              </w:rPr>
              <w:t>nepovinný údaj</w:t>
            </w:r>
            <w:r w:rsidRPr="0053377E">
              <w:rPr>
                <w:b/>
                <w:i/>
              </w:rPr>
              <w:t>)</w:t>
            </w:r>
            <w:r>
              <w:rPr>
                <w:b/>
              </w:rPr>
              <w:t xml:space="preserve"> </w:t>
            </w:r>
          </w:p>
          <w:p w14:paraId="1B86DCB7" w14:textId="77777777" w:rsidR="007A0492" w:rsidRPr="002827C6" w:rsidRDefault="007A0492" w:rsidP="007A0492">
            <w:pPr>
              <w:jc w:val="both"/>
              <w:rPr>
                <w:b/>
              </w:rPr>
            </w:pPr>
            <w:r w:rsidRPr="002827C6">
              <w:rPr>
                <w:b/>
              </w:rPr>
              <w:t>Počet hodin za semestr</w:t>
            </w:r>
          </w:p>
        </w:tc>
      </w:tr>
      <w:tr w:rsidR="007A0492" w:rsidRPr="00C04618" w14:paraId="696C7D3F" w14:textId="77777777" w:rsidTr="00573609">
        <w:trPr>
          <w:trHeight w:val="285"/>
        </w:trPr>
        <w:tc>
          <w:tcPr>
            <w:tcW w:w="2689" w:type="dxa"/>
            <w:gridSpan w:val="2"/>
            <w:tcBorders>
              <w:top w:val="nil"/>
            </w:tcBorders>
            <w:vAlign w:val="center"/>
          </w:tcPr>
          <w:p w14:paraId="42E6570D" w14:textId="59436D24" w:rsidR="007A0492" w:rsidRPr="00E13117" w:rsidRDefault="007A0492" w:rsidP="007A0492">
            <w:r w:rsidRPr="00E13117">
              <w:rPr>
                <w:color w:val="000000"/>
                <w:shd w:val="clear" w:color="auto" w:fill="FFFFFF"/>
              </w:rPr>
              <w:t>Aplikace statistických metod ve zdravotnictví</w:t>
            </w:r>
          </w:p>
        </w:tc>
        <w:tc>
          <w:tcPr>
            <w:tcW w:w="2522" w:type="dxa"/>
            <w:gridSpan w:val="3"/>
            <w:tcBorders>
              <w:top w:val="nil"/>
            </w:tcBorders>
            <w:vAlign w:val="center"/>
          </w:tcPr>
          <w:p w14:paraId="19A65821" w14:textId="0ABEDA05" w:rsidR="007A0492" w:rsidRPr="00E13117" w:rsidRDefault="007A0492" w:rsidP="007A0492">
            <w:r w:rsidRPr="00E13117">
              <w:t>Bc Všeobecné ošetřovatelství</w:t>
            </w:r>
          </w:p>
        </w:tc>
        <w:tc>
          <w:tcPr>
            <w:tcW w:w="567" w:type="dxa"/>
            <w:gridSpan w:val="2"/>
            <w:tcBorders>
              <w:top w:val="nil"/>
            </w:tcBorders>
            <w:vAlign w:val="center"/>
          </w:tcPr>
          <w:p w14:paraId="1D8FABA1" w14:textId="56BEA06C" w:rsidR="007A0492" w:rsidRPr="00E13117" w:rsidRDefault="007A0492" w:rsidP="00665DDE">
            <w:pPr>
              <w:jc w:val="center"/>
            </w:pPr>
            <w:r w:rsidRPr="00E13117">
              <w:t>3/ZS</w:t>
            </w:r>
          </w:p>
        </w:tc>
        <w:tc>
          <w:tcPr>
            <w:tcW w:w="2155" w:type="dxa"/>
            <w:gridSpan w:val="5"/>
            <w:tcBorders>
              <w:top w:val="nil"/>
            </w:tcBorders>
            <w:vAlign w:val="center"/>
          </w:tcPr>
          <w:p w14:paraId="2BB7F776" w14:textId="6A1D2852" w:rsidR="007A0492" w:rsidRPr="00E13117" w:rsidRDefault="007A0492" w:rsidP="007A0492">
            <w:r w:rsidRPr="00E13117">
              <w:t>Garant, Vede seminář</w:t>
            </w:r>
          </w:p>
        </w:tc>
        <w:tc>
          <w:tcPr>
            <w:tcW w:w="2127" w:type="dxa"/>
            <w:gridSpan w:val="3"/>
            <w:tcBorders>
              <w:top w:val="nil"/>
            </w:tcBorders>
            <w:vAlign w:val="center"/>
          </w:tcPr>
          <w:p w14:paraId="4B9D37A4" w14:textId="77777777" w:rsidR="007A0492" w:rsidRPr="007A0492" w:rsidRDefault="007A0492" w:rsidP="007A0492">
            <w:pPr>
              <w:rPr>
                <w:highlight w:val="yellow"/>
              </w:rPr>
            </w:pPr>
          </w:p>
        </w:tc>
      </w:tr>
      <w:tr w:rsidR="00E13117" w:rsidRPr="00C04618" w14:paraId="566E4B5C" w14:textId="77777777" w:rsidTr="00573609">
        <w:trPr>
          <w:trHeight w:val="284"/>
        </w:trPr>
        <w:tc>
          <w:tcPr>
            <w:tcW w:w="2689" w:type="dxa"/>
            <w:gridSpan w:val="2"/>
            <w:tcBorders>
              <w:top w:val="nil"/>
            </w:tcBorders>
            <w:vAlign w:val="center"/>
          </w:tcPr>
          <w:p w14:paraId="53449A57" w14:textId="7CF7B27A" w:rsidR="00E13117" w:rsidRPr="00E13117" w:rsidRDefault="00E13117" w:rsidP="007A0492">
            <w:pPr>
              <w:rPr>
                <w:shd w:val="clear" w:color="auto" w:fill="FFFFFF"/>
              </w:rPr>
            </w:pPr>
            <w:r w:rsidRPr="00E13117">
              <w:rPr>
                <w:shd w:val="clear" w:color="auto" w:fill="FFFFFF"/>
              </w:rPr>
              <w:t>Biomechanika</w:t>
            </w:r>
          </w:p>
        </w:tc>
        <w:tc>
          <w:tcPr>
            <w:tcW w:w="2522" w:type="dxa"/>
            <w:gridSpan w:val="3"/>
            <w:tcBorders>
              <w:top w:val="nil"/>
            </w:tcBorders>
            <w:vAlign w:val="center"/>
          </w:tcPr>
          <w:p w14:paraId="09E1EBB4" w14:textId="300F31FA" w:rsidR="00E13117" w:rsidRPr="00E13117" w:rsidRDefault="00E13117" w:rsidP="007A0492">
            <w:r w:rsidRPr="00E13117">
              <w:t>NMgr Biomateriály a kosmetika</w:t>
            </w:r>
          </w:p>
        </w:tc>
        <w:tc>
          <w:tcPr>
            <w:tcW w:w="567" w:type="dxa"/>
            <w:gridSpan w:val="2"/>
            <w:tcBorders>
              <w:top w:val="nil"/>
            </w:tcBorders>
            <w:vAlign w:val="center"/>
          </w:tcPr>
          <w:p w14:paraId="3B1C01AD" w14:textId="72B29D76" w:rsidR="00E13117" w:rsidRPr="00E13117" w:rsidRDefault="00E13117" w:rsidP="00665DDE">
            <w:pPr>
              <w:jc w:val="center"/>
            </w:pPr>
            <w:r w:rsidRPr="00E13117">
              <w:t>2/ZS</w:t>
            </w:r>
          </w:p>
        </w:tc>
        <w:tc>
          <w:tcPr>
            <w:tcW w:w="2155" w:type="dxa"/>
            <w:gridSpan w:val="5"/>
            <w:tcBorders>
              <w:top w:val="nil"/>
            </w:tcBorders>
            <w:vAlign w:val="center"/>
          </w:tcPr>
          <w:p w14:paraId="3C7926E9" w14:textId="6A847BEB" w:rsidR="00E13117" w:rsidRPr="00E13117" w:rsidRDefault="00E13117" w:rsidP="007A0492">
            <w:r w:rsidRPr="00E13117">
              <w:t>Garant, Přednášející, Vede seminář</w:t>
            </w:r>
          </w:p>
        </w:tc>
        <w:tc>
          <w:tcPr>
            <w:tcW w:w="2127" w:type="dxa"/>
            <w:gridSpan w:val="3"/>
            <w:tcBorders>
              <w:top w:val="nil"/>
            </w:tcBorders>
            <w:vAlign w:val="center"/>
          </w:tcPr>
          <w:p w14:paraId="0ED6830D" w14:textId="77777777" w:rsidR="00E13117" w:rsidRPr="007A0492" w:rsidRDefault="00E13117" w:rsidP="007A0492">
            <w:pPr>
              <w:rPr>
                <w:highlight w:val="yellow"/>
              </w:rPr>
            </w:pPr>
          </w:p>
        </w:tc>
      </w:tr>
      <w:tr w:rsidR="007A0492" w:rsidRPr="00C04618" w14:paraId="24F58E54" w14:textId="77777777" w:rsidTr="00573609">
        <w:trPr>
          <w:trHeight w:val="284"/>
        </w:trPr>
        <w:tc>
          <w:tcPr>
            <w:tcW w:w="2689" w:type="dxa"/>
            <w:gridSpan w:val="2"/>
            <w:tcBorders>
              <w:top w:val="nil"/>
            </w:tcBorders>
            <w:vAlign w:val="center"/>
          </w:tcPr>
          <w:p w14:paraId="2AF1EFFA" w14:textId="5CB6BC6B" w:rsidR="007A0492" w:rsidRPr="00665DDE" w:rsidRDefault="007A0492" w:rsidP="007A0492">
            <w:r w:rsidRPr="00665DDE">
              <w:t>Fyzika I</w:t>
            </w:r>
          </w:p>
        </w:tc>
        <w:tc>
          <w:tcPr>
            <w:tcW w:w="2522" w:type="dxa"/>
            <w:gridSpan w:val="3"/>
            <w:tcBorders>
              <w:top w:val="nil"/>
            </w:tcBorders>
            <w:vAlign w:val="center"/>
          </w:tcPr>
          <w:p w14:paraId="696749C2" w14:textId="77777777" w:rsidR="007A0492" w:rsidRPr="00665DDE" w:rsidRDefault="007A0492" w:rsidP="007A0492">
            <w:r w:rsidRPr="00665DDE">
              <w:t>Bc Materiály a technologie</w:t>
            </w:r>
          </w:p>
          <w:p w14:paraId="3A857F1A" w14:textId="77777777" w:rsidR="007A0492" w:rsidRPr="00665DDE" w:rsidRDefault="007A0492" w:rsidP="007A0492">
            <w:r w:rsidRPr="00665DDE">
              <w:t>Bc Procesní inženýrství</w:t>
            </w:r>
          </w:p>
          <w:p w14:paraId="1E901221" w14:textId="2E69EA4E" w:rsidR="007A0492" w:rsidRPr="00665DDE" w:rsidRDefault="007A0492" w:rsidP="007A0492">
            <w:r w:rsidRPr="00665DDE">
              <w:t>Bc Technologie a hodnocení potravin</w:t>
            </w:r>
          </w:p>
        </w:tc>
        <w:tc>
          <w:tcPr>
            <w:tcW w:w="567" w:type="dxa"/>
            <w:gridSpan w:val="2"/>
            <w:tcBorders>
              <w:top w:val="nil"/>
            </w:tcBorders>
            <w:vAlign w:val="center"/>
          </w:tcPr>
          <w:p w14:paraId="18143A55" w14:textId="304E6E5B" w:rsidR="007A0492" w:rsidRPr="00665DDE" w:rsidRDefault="007A0492" w:rsidP="00665DDE">
            <w:pPr>
              <w:jc w:val="center"/>
            </w:pPr>
            <w:r w:rsidRPr="00665DDE">
              <w:t>1/LS</w:t>
            </w:r>
          </w:p>
        </w:tc>
        <w:tc>
          <w:tcPr>
            <w:tcW w:w="2155" w:type="dxa"/>
            <w:gridSpan w:val="5"/>
            <w:tcBorders>
              <w:top w:val="nil"/>
            </w:tcBorders>
            <w:vAlign w:val="center"/>
          </w:tcPr>
          <w:p w14:paraId="5B0E8726" w14:textId="4BEC5F7E" w:rsidR="007A0492" w:rsidRPr="00665DDE" w:rsidRDefault="007A0492" w:rsidP="007A0492">
            <w:r w:rsidRPr="00665DDE">
              <w:t>Přednášející</w:t>
            </w:r>
          </w:p>
        </w:tc>
        <w:tc>
          <w:tcPr>
            <w:tcW w:w="2127" w:type="dxa"/>
            <w:gridSpan w:val="3"/>
            <w:tcBorders>
              <w:top w:val="nil"/>
            </w:tcBorders>
            <w:vAlign w:val="center"/>
          </w:tcPr>
          <w:p w14:paraId="5763A674" w14:textId="77777777" w:rsidR="007A0492" w:rsidRPr="007A0492" w:rsidRDefault="007A0492" w:rsidP="007A0492">
            <w:pPr>
              <w:rPr>
                <w:highlight w:val="yellow"/>
              </w:rPr>
            </w:pPr>
          </w:p>
        </w:tc>
      </w:tr>
      <w:tr w:rsidR="007A0492" w:rsidRPr="00C04618" w14:paraId="4F96B4CF" w14:textId="77777777" w:rsidTr="00573609">
        <w:trPr>
          <w:trHeight w:val="284"/>
        </w:trPr>
        <w:tc>
          <w:tcPr>
            <w:tcW w:w="2689" w:type="dxa"/>
            <w:gridSpan w:val="2"/>
            <w:tcBorders>
              <w:top w:val="nil"/>
            </w:tcBorders>
            <w:vAlign w:val="center"/>
          </w:tcPr>
          <w:p w14:paraId="7B61EC5A" w14:textId="461834B9" w:rsidR="007A0492" w:rsidRPr="00665DDE" w:rsidRDefault="007A0492" w:rsidP="007A0492">
            <w:r w:rsidRPr="00665DDE">
              <w:t>Fyzika II</w:t>
            </w:r>
          </w:p>
        </w:tc>
        <w:tc>
          <w:tcPr>
            <w:tcW w:w="2522" w:type="dxa"/>
            <w:gridSpan w:val="3"/>
            <w:tcBorders>
              <w:top w:val="nil"/>
            </w:tcBorders>
            <w:vAlign w:val="center"/>
          </w:tcPr>
          <w:p w14:paraId="29AB6FC8" w14:textId="77777777" w:rsidR="007A0492" w:rsidRPr="00665DDE" w:rsidRDefault="007A0492" w:rsidP="007A0492">
            <w:r w:rsidRPr="00665DDE">
              <w:t>Bc Materiály a technologie</w:t>
            </w:r>
          </w:p>
          <w:p w14:paraId="76B52F9A" w14:textId="30EC0594" w:rsidR="007A0492" w:rsidRPr="00665DDE" w:rsidRDefault="007A0492" w:rsidP="007A0492">
            <w:r w:rsidRPr="00665DDE">
              <w:t>Bc Procesní inženýrství</w:t>
            </w:r>
          </w:p>
        </w:tc>
        <w:tc>
          <w:tcPr>
            <w:tcW w:w="567" w:type="dxa"/>
            <w:gridSpan w:val="2"/>
            <w:tcBorders>
              <w:top w:val="nil"/>
            </w:tcBorders>
            <w:vAlign w:val="center"/>
          </w:tcPr>
          <w:p w14:paraId="1FF03157" w14:textId="699EC1E6" w:rsidR="007A0492" w:rsidRPr="00665DDE" w:rsidRDefault="007A0492" w:rsidP="00665DDE">
            <w:pPr>
              <w:jc w:val="center"/>
            </w:pPr>
            <w:r w:rsidRPr="00665DDE">
              <w:t>2/ZS</w:t>
            </w:r>
          </w:p>
        </w:tc>
        <w:tc>
          <w:tcPr>
            <w:tcW w:w="2155" w:type="dxa"/>
            <w:gridSpan w:val="5"/>
            <w:tcBorders>
              <w:top w:val="nil"/>
            </w:tcBorders>
            <w:vAlign w:val="center"/>
          </w:tcPr>
          <w:p w14:paraId="5CA19CF6" w14:textId="0A818B2B" w:rsidR="007A0492" w:rsidRPr="00665DDE" w:rsidRDefault="007A0492" w:rsidP="007A0492">
            <w:r w:rsidRPr="00665DDE">
              <w:t>Přednášející</w:t>
            </w:r>
          </w:p>
        </w:tc>
        <w:tc>
          <w:tcPr>
            <w:tcW w:w="2127" w:type="dxa"/>
            <w:gridSpan w:val="3"/>
            <w:tcBorders>
              <w:top w:val="nil"/>
            </w:tcBorders>
            <w:vAlign w:val="center"/>
          </w:tcPr>
          <w:p w14:paraId="3F0F78B6" w14:textId="77777777" w:rsidR="007A0492" w:rsidRPr="007A0492" w:rsidRDefault="007A0492" w:rsidP="007A0492">
            <w:pPr>
              <w:rPr>
                <w:highlight w:val="yellow"/>
              </w:rPr>
            </w:pPr>
          </w:p>
        </w:tc>
      </w:tr>
      <w:tr w:rsidR="007A0492" w:rsidRPr="00C04618" w14:paraId="658C9BCE" w14:textId="77777777" w:rsidTr="00573609">
        <w:trPr>
          <w:trHeight w:val="284"/>
        </w:trPr>
        <w:tc>
          <w:tcPr>
            <w:tcW w:w="2689" w:type="dxa"/>
            <w:gridSpan w:val="2"/>
            <w:tcBorders>
              <w:top w:val="nil"/>
            </w:tcBorders>
            <w:vAlign w:val="center"/>
          </w:tcPr>
          <w:p w14:paraId="4AEB9C7F" w14:textId="6B4BB094" w:rsidR="007A0492" w:rsidRPr="00665DDE" w:rsidRDefault="007A0492" w:rsidP="007A0492">
            <w:r w:rsidRPr="00665DDE">
              <w:t>Seminář z fyziky</w:t>
            </w:r>
          </w:p>
        </w:tc>
        <w:tc>
          <w:tcPr>
            <w:tcW w:w="2522" w:type="dxa"/>
            <w:gridSpan w:val="3"/>
            <w:tcBorders>
              <w:top w:val="nil"/>
            </w:tcBorders>
            <w:vAlign w:val="center"/>
          </w:tcPr>
          <w:p w14:paraId="51C21B6B" w14:textId="77777777" w:rsidR="007A0492" w:rsidRPr="00665DDE" w:rsidRDefault="007A0492" w:rsidP="007A0492">
            <w:r w:rsidRPr="00665DDE">
              <w:t>Bc Materiály a technologie</w:t>
            </w:r>
          </w:p>
          <w:p w14:paraId="1EA2C93D" w14:textId="77777777" w:rsidR="007A0492" w:rsidRPr="00665DDE" w:rsidRDefault="007A0492" w:rsidP="007A0492">
            <w:r w:rsidRPr="00665DDE">
              <w:t>Bc Procesní inženýrství</w:t>
            </w:r>
          </w:p>
          <w:p w14:paraId="4BDF8EEE" w14:textId="660EFC2E" w:rsidR="007A0492" w:rsidRPr="00665DDE" w:rsidRDefault="007A0492" w:rsidP="007A0492">
            <w:r w:rsidRPr="00665DDE">
              <w:t>Bc Technologie a hodnocení potravin</w:t>
            </w:r>
          </w:p>
        </w:tc>
        <w:tc>
          <w:tcPr>
            <w:tcW w:w="567" w:type="dxa"/>
            <w:gridSpan w:val="2"/>
            <w:tcBorders>
              <w:top w:val="nil"/>
            </w:tcBorders>
            <w:vAlign w:val="center"/>
          </w:tcPr>
          <w:p w14:paraId="5A7B27DC" w14:textId="67ED5470" w:rsidR="007A0492" w:rsidRPr="00665DDE" w:rsidRDefault="007A0492" w:rsidP="00665DDE">
            <w:pPr>
              <w:jc w:val="center"/>
            </w:pPr>
            <w:r w:rsidRPr="00665DDE">
              <w:t>1/ZS</w:t>
            </w:r>
          </w:p>
        </w:tc>
        <w:tc>
          <w:tcPr>
            <w:tcW w:w="2155" w:type="dxa"/>
            <w:gridSpan w:val="5"/>
            <w:tcBorders>
              <w:top w:val="nil"/>
            </w:tcBorders>
            <w:vAlign w:val="center"/>
          </w:tcPr>
          <w:p w14:paraId="41B5163D" w14:textId="16CD43D4" w:rsidR="007A0492" w:rsidRPr="00665DDE" w:rsidRDefault="007A0492" w:rsidP="007A0492">
            <w:r w:rsidRPr="00665DDE">
              <w:t>Vede seminář</w:t>
            </w:r>
          </w:p>
        </w:tc>
        <w:tc>
          <w:tcPr>
            <w:tcW w:w="2127" w:type="dxa"/>
            <w:gridSpan w:val="3"/>
            <w:tcBorders>
              <w:top w:val="nil"/>
            </w:tcBorders>
            <w:vAlign w:val="center"/>
          </w:tcPr>
          <w:p w14:paraId="5B22EA8A" w14:textId="77777777" w:rsidR="007A0492" w:rsidRPr="007A0492" w:rsidRDefault="007A0492" w:rsidP="007A0492">
            <w:pPr>
              <w:rPr>
                <w:highlight w:val="yellow"/>
              </w:rPr>
            </w:pPr>
          </w:p>
        </w:tc>
      </w:tr>
      <w:tr w:rsidR="007A0492" w:rsidRPr="00C04618" w14:paraId="7BB0BB60" w14:textId="77777777" w:rsidTr="00573609">
        <w:trPr>
          <w:trHeight w:val="284"/>
        </w:trPr>
        <w:tc>
          <w:tcPr>
            <w:tcW w:w="2689" w:type="dxa"/>
            <w:gridSpan w:val="2"/>
            <w:tcBorders>
              <w:top w:val="nil"/>
            </w:tcBorders>
            <w:vAlign w:val="center"/>
          </w:tcPr>
          <w:p w14:paraId="196CDA9D" w14:textId="69CD24A9" w:rsidR="007A0492" w:rsidRPr="00665DDE" w:rsidRDefault="007A0492" w:rsidP="007A0492">
            <w:r w:rsidRPr="00665DDE">
              <w:rPr>
                <w:color w:val="000000"/>
                <w:shd w:val="clear" w:color="auto" w:fill="FFFFFF"/>
              </w:rPr>
              <w:t>Vybrané kapitoly z pevných látek</w:t>
            </w:r>
          </w:p>
        </w:tc>
        <w:tc>
          <w:tcPr>
            <w:tcW w:w="2522" w:type="dxa"/>
            <w:gridSpan w:val="3"/>
            <w:tcBorders>
              <w:top w:val="nil"/>
            </w:tcBorders>
            <w:vAlign w:val="center"/>
          </w:tcPr>
          <w:p w14:paraId="7E044919" w14:textId="77777777" w:rsidR="007A0492" w:rsidRPr="00665DDE" w:rsidRDefault="007A0492" w:rsidP="007A0492">
            <w:r w:rsidRPr="00665DDE">
              <w:t>Bc Materiály a technologie</w:t>
            </w:r>
          </w:p>
          <w:p w14:paraId="000B7415" w14:textId="05753EE5" w:rsidR="007A0492" w:rsidRPr="00665DDE" w:rsidRDefault="007A0492" w:rsidP="007A0492">
            <w:r w:rsidRPr="00665DDE">
              <w:t>– Biomateriály a kosmetika</w:t>
            </w:r>
          </w:p>
        </w:tc>
        <w:tc>
          <w:tcPr>
            <w:tcW w:w="567" w:type="dxa"/>
            <w:gridSpan w:val="2"/>
            <w:tcBorders>
              <w:top w:val="nil"/>
            </w:tcBorders>
            <w:vAlign w:val="center"/>
          </w:tcPr>
          <w:p w14:paraId="52710233" w14:textId="7DFA7F93" w:rsidR="007A0492" w:rsidRPr="00665DDE" w:rsidRDefault="007A0492" w:rsidP="00665DDE">
            <w:pPr>
              <w:jc w:val="center"/>
            </w:pPr>
            <w:r w:rsidRPr="00665DDE">
              <w:t>3/ZS</w:t>
            </w:r>
          </w:p>
        </w:tc>
        <w:tc>
          <w:tcPr>
            <w:tcW w:w="2155" w:type="dxa"/>
            <w:gridSpan w:val="5"/>
            <w:tcBorders>
              <w:top w:val="nil"/>
            </w:tcBorders>
            <w:vAlign w:val="center"/>
          </w:tcPr>
          <w:p w14:paraId="546E3DB0" w14:textId="0DFD26F0" w:rsidR="007A0492" w:rsidRPr="00665DDE" w:rsidRDefault="007A0492" w:rsidP="007A0492">
            <w:r w:rsidRPr="00665DDE">
              <w:t>Garant, Přednášející, Vede seminář</w:t>
            </w:r>
          </w:p>
        </w:tc>
        <w:tc>
          <w:tcPr>
            <w:tcW w:w="2127" w:type="dxa"/>
            <w:gridSpan w:val="3"/>
            <w:tcBorders>
              <w:top w:val="nil"/>
            </w:tcBorders>
            <w:vAlign w:val="center"/>
          </w:tcPr>
          <w:p w14:paraId="24416447" w14:textId="77777777" w:rsidR="007A0492" w:rsidRPr="007A0492" w:rsidRDefault="007A0492" w:rsidP="007A0492">
            <w:pPr>
              <w:rPr>
                <w:highlight w:val="yellow"/>
              </w:rPr>
            </w:pPr>
          </w:p>
        </w:tc>
      </w:tr>
      <w:tr w:rsidR="00665DDE" w:rsidRPr="00C04618" w14:paraId="261DD964" w14:textId="77777777" w:rsidTr="00573609">
        <w:trPr>
          <w:trHeight w:val="284"/>
        </w:trPr>
        <w:tc>
          <w:tcPr>
            <w:tcW w:w="2689" w:type="dxa"/>
            <w:gridSpan w:val="2"/>
            <w:tcBorders>
              <w:top w:val="nil"/>
            </w:tcBorders>
            <w:vAlign w:val="center"/>
          </w:tcPr>
          <w:p w14:paraId="4E213C91" w14:textId="43A58651" w:rsidR="00665DDE" w:rsidRPr="00665DDE" w:rsidRDefault="00665DDE" w:rsidP="007A0492">
            <w:pPr>
              <w:rPr>
                <w:color w:val="000000"/>
                <w:shd w:val="clear" w:color="auto" w:fill="FFFFFF"/>
              </w:rPr>
            </w:pPr>
            <w:r>
              <w:rPr>
                <w:color w:val="000000"/>
                <w:shd w:val="clear" w:color="auto" w:fill="FFFFFF"/>
              </w:rPr>
              <w:t>Základy fyziky</w:t>
            </w:r>
          </w:p>
        </w:tc>
        <w:tc>
          <w:tcPr>
            <w:tcW w:w="2522" w:type="dxa"/>
            <w:gridSpan w:val="3"/>
            <w:tcBorders>
              <w:top w:val="nil"/>
            </w:tcBorders>
            <w:vAlign w:val="center"/>
          </w:tcPr>
          <w:p w14:paraId="6C1D5EB7" w14:textId="682C6C95" w:rsidR="00665DDE" w:rsidRPr="00665DDE" w:rsidRDefault="00665DDE" w:rsidP="007A0492">
            <w:r>
              <w:t>Bc Gastronomie a výživa</w:t>
            </w:r>
          </w:p>
        </w:tc>
        <w:tc>
          <w:tcPr>
            <w:tcW w:w="567" w:type="dxa"/>
            <w:gridSpan w:val="2"/>
            <w:tcBorders>
              <w:top w:val="nil"/>
            </w:tcBorders>
            <w:vAlign w:val="center"/>
          </w:tcPr>
          <w:p w14:paraId="3DC77CBB" w14:textId="0419786F" w:rsidR="00665DDE" w:rsidRPr="00665DDE" w:rsidRDefault="00665DDE" w:rsidP="00665DDE">
            <w:pPr>
              <w:jc w:val="center"/>
            </w:pPr>
            <w:r>
              <w:t>1/LS</w:t>
            </w:r>
          </w:p>
        </w:tc>
        <w:tc>
          <w:tcPr>
            <w:tcW w:w="2155" w:type="dxa"/>
            <w:gridSpan w:val="5"/>
            <w:tcBorders>
              <w:top w:val="nil"/>
            </w:tcBorders>
            <w:vAlign w:val="center"/>
          </w:tcPr>
          <w:p w14:paraId="2908DB4A" w14:textId="0F0A31B8" w:rsidR="00665DDE" w:rsidRPr="00665DDE" w:rsidRDefault="00665DDE" w:rsidP="007A0492">
            <w:r w:rsidRPr="00665DDE">
              <w:t>Garant, Vede seminář</w:t>
            </w:r>
          </w:p>
        </w:tc>
        <w:tc>
          <w:tcPr>
            <w:tcW w:w="2127" w:type="dxa"/>
            <w:gridSpan w:val="3"/>
            <w:tcBorders>
              <w:top w:val="nil"/>
            </w:tcBorders>
            <w:vAlign w:val="center"/>
          </w:tcPr>
          <w:p w14:paraId="53D1790D" w14:textId="77777777" w:rsidR="00665DDE" w:rsidRPr="007A0492" w:rsidRDefault="00665DDE" w:rsidP="007A0492">
            <w:pPr>
              <w:rPr>
                <w:highlight w:val="yellow"/>
              </w:rPr>
            </w:pPr>
          </w:p>
        </w:tc>
      </w:tr>
      <w:tr w:rsidR="00665DDE" w:rsidRPr="00C04618" w14:paraId="5352DFB6" w14:textId="77777777" w:rsidTr="00573609">
        <w:trPr>
          <w:trHeight w:val="284"/>
        </w:trPr>
        <w:tc>
          <w:tcPr>
            <w:tcW w:w="2689" w:type="dxa"/>
            <w:gridSpan w:val="2"/>
            <w:tcBorders>
              <w:top w:val="nil"/>
            </w:tcBorders>
            <w:vAlign w:val="center"/>
          </w:tcPr>
          <w:p w14:paraId="2223745C" w14:textId="054294F9" w:rsidR="00665DDE" w:rsidRPr="00665DDE" w:rsidRDefault="00571066" w:rsidP="007A0492">
            <w:pPr>
              <w:rPr>
                <w:color w:val="000000"/>
                <w:shd w:val="clear" w:color="auto" w:fill="FFFFFF"/>
              </w:rPr>
            </w:pPr>
            <w:r>
              <w:rPr>
                <w:color w:val="000000"/>
                <w:shd w:val="clear" w:color="auto" w:fill="FFFFFF"/>
              </w:rPr>
              <w:t>Zpracování experimentu I</w:t>
            </w:r>
          </w:p>
        </w:tc>
        <w:tc>
          <w:tcPr>
            <w:tcW w:w="2522" w:type="dxa"/>
            <w:gridSpan w:val="3"/>
            <w:tcBorders>
              <w:top w:val="nil"/>
            </w:tcBorders>
            <w:vAlign w:val="center"/>
          </w:tcPr>
          <w:p w14:paraId="5331DA64" w14:textId="77777777" w:rsidR="00571066" w:rsidRPr="00665DDE" w:rsidRDefault="00571066" w:rsidP="00571066">
            <w:r w:rsidRPr="00665DDE">
              <w:t>Bc Materiály a technologie</w:t>
            </w:r>
          </w:p>
          <w:p w14:paraId="4533ABE9" w14:textId="3A940060" w:rsidR="00665DDE" w:rsidRPr="00665DDE" w:rsidRDefault="00571066" w:rsidP="00571066">
            <w:r w:rsidRPr="00665DDE">
              <w:t>Bc Procesní inženýrství</w:t>
            </w:r>
          </w:p>
        </w:tc>
        <w:tc>
          <w:tcPr>
            <w:tcW w:w="567" w:type="dxa"/>
            <w:gridSpan w:val="2"/>
            <w:tcBorders>
              <w:top w:val="nil"/>
            </w:tcBorders>
            <w:vAlign w:val="center"/>
          </w:tcPr>
          <w:p w14:paraId="6A56F637" w14:textId="6EAC51A1" w:rsidR="00665DDE" w:rsidRPr="00665DDE" w:rsidRDefault="00571066" w:rsidP="00665DDE">
            <w:pPr>
              <w:jc w:val="center"/>
            </w:pPr>
            <w:r>
              <w:t>1/LS</w:t>
            </w:r>
          </w:p>
        </w:tc>
        <w:tc>
          <w:tcPr>
            <w:tcW w:w="2155" w:type="dxa"/>
            <w:gridSpan w:val="5"/>
            <w:tcBorders>
              <w:top w:val="nil"/>
            </w:tcBorders>
            <w:vAlign w:val="center"/>
          </w:tcPr>
          <w:p w14:paraId="25307D64" w14:textId="7019BCE0" w:rsidR="00665DDE" w:rsidRPr="00665DDE" w:rsidRDefault="00571066" w:rsidP="007A0492">
            <w:r w:rsidRPr="00665DDE">
              <w:t>Přednášející</w:t>
            </w:r>
          </w:p>
        </w:tc>
        <w:tc>
          <w:tcPr>
            <w:tcW w:w="2127" w:type="dxa"/>
            <w:gridSpan w:val="3"/>
            <w:tcBorders>
              <w:top w:val="nil"/>
            </w:tcBorders>
            <w:vAlign w:val="center"/>
          </w:tcPr>
          <w:p w14:paraId="50471DE6" w14:textId="77777777" w:rsidR="00665DDE" w:rsidRPr="007A0492" w:rsidRDefault="00665DDE" w:rsidP="007A0492">
            <w:pPr>
              <w:rPr>
                <w:highlight w:val="yellow"/>
              </w:rPr>
            </w:pPr>
          </w:p>
        </w:tc>
      </w:tr>
      <w:tr w:rsidR="00665DDE" w:rsidRPr="00C04618" w14:paraId="1606F771" w14:textId="77777777" w:rsidTr="00573609">
        <w:trPr>
          <w:trHeight w:val="284"/>
        </w:trPr>
        <w:tc>
          <w:tcPr>
            <w:tcW w:w="2689" w:type="dxa"/>
            <w:gridSpan w:val="2"/>
            <w:tcBorders>
              <w:top w:val="nil"/>
            </w:tcBorders>
            <w:vAlign w:val="center"/>
          </w:tcPr>
          <w:p w14:paraId="23DD20F8" w14:textId="075AFC78" w:rsidR="00665DDE" w:rsidRPr="00665DDE" w:rsidRDefault="00571066" w:rsidP="007A0492">
            <w:pPr>
              <w:rPr>
                <w:color w:val="000000"/>
                <w:shd w:val="clear" w:color="auto" w:fill="FFFFFF"/>
              </w:rPr>
            </w:pPr>
            <w:r>
              <w:rPr>
                <w:color w:val="000000"/>
                <w:shd w:val="clear" w:color="auto" w:fill="FFFFFF"/>
              </w:rPr>
              <w:t>Zpracování experimentu II</w:t>
            </w:r>
          </w:p>
        </w:tc>
        <w:tc>
          <w:tcPr>
            <w:tcW w:w="2522" w:type="dxa"/>
            <w:gridSpan w:val="3"/>
            <w:tcBorders>
              <w:top w:val="nil"/>
            </w:tcBorders>
            <w:vAlign w:val="center"/>
          </w:tcPr>
          <w:p w14:paraId="3944C6DC" w14:textId="77777777" w:rsidR="00665DDE" w:rsidRDefault="00757022" w:rsidP="007A0492">
            <w:r w:rsidRPr="00E13117">
              <w:t>NMgr Biomateriály a kosmetika</w:t>
            </w:r>
          </w:p>
          <w:p w14:paraId="674B881B" w14:textId="77777777" w:rsidR="00757022" w:rsidRDefault="00757022" w:rsidP="007A0492">
            <w:r>
              <w:t>NMgr Materiálové inženýrství a nanotechnologie</w:t>
            </w:r>
          </w:p>
          <w:p w14:paraId="59946F16" w14:textId="77777777" w:rsidR="00247278" w:rsidRPr="00665DDE" w:rsidRDefault="00247278" w:rsidP="00247278">
            <w:r w:rsidRPr="00665DDE">
              <w:t>Bc Materiály a technologie</w:t>
            </w:r>
          </w:p>
          <w:p w14:paraId="7546886E" w14:textId="467BE5AC" w:rsidR="00247278" w:rsidRPr="00665DDE" w:rsidRDefault="00247278" w:rsidP="00247278">
            <w:r w:rsidRPr="00665DDE">
              <w:t xml:space="preserve">– </w:t>
            </w:r>
            <w:r>
              <w:t>Polymerní materiály a technologie</w:t>
            </w:r>
          </w:p>
        </w:tc>
        <w:tc>
          <w:tcPr>
            <w:tcW w:w="567" w:type="dxa"/>
            <w:gridSpan w:val="2"/>
            <w:tcBorders>
              <w:top w:val="nil"/>
            </w:tcBorders>
            <w:vAlign w:val="center"/>
          </w:tcPr>
          <w:p w14:paraId="24F6DB44" w14:textId="77777777" w:rsidR="00665DDE" w:rsidRDefault="00757022" w:rsidP="00665DDE">
            <w:pPr>
              <w:jc w:val="center"/>
            </w:pPr>
            <w:r>
              <w:t>1/LS</w:t>
            </w:r>
          </w:p>
          <w:p w14:paraId="078EA5E8" w14:textId="77777777" w:rsidR="00247278" w:rsidRDefault="00247278" w:rsidP="00665DDE">
            <w:pPr>
              <w:jc w:val="center"/>
            </w:pPr>
          </w:p>
          <w:p w14:paraId="6055D27C" w14:textId="77777777" w:rsidR="00247278" w:rsidRDefault="00247278" w:rsidP="00665DDE">
            <w:pPr>
              <w:jc w:val="center"/>
            </w:pPr>
          </w:p>
          <w:p w14:paraId="2DECE8F6" w14:textId="48B78A16" w:rsidR="00247278" w:rsidRPr="00665DDE" w:rsidRDefault="00247278" w:rsidP="00665DDE">
            <w:pPr>
              <w:jc w:val="center"/>
            </w:pPr>
            <w:r>
              <w:t>2/LS</w:t>
            </w:r>
          </w:p>
        </w:tc>
        <w:tc>
          <w:tcPr>
            <w:tcW w:w="2155" w:type="dxa"/>
            <w:gridSpan w:val="5"/>
            <w:tcBorders>
              <w:top w:val="nil"/>
            </w:tcBorders>
            <w:vAlign w:val="center"/>
          </w:tcPr>
          <w:p w14:paraId="74B1E8BA" w14:textId="7E828DAB" w:rsidR="00665DDE" w:rsidRPr="00665DDE" w:rsidRDefault="00571066" w:rsidP="007A0492">
            <w:r w:rsidRPr="00665DDE">
              <w:t>Garant, Přednášejíc</w:t>
            </w:r>
            <w:r>
              <w:t>í</w:t>
            </w:r>
          </w:p>
        </w:tc>
        <w:tc>
          <w:tcPr>
            <w:tcW w:w="2127" w:type="dxa"/>
            <w:gridSpan w:val="3"/>
            <w:tcBorders>
              <w:top w:val="nil"/>
            </w:tcBorders>
            <w:vAlign w:val="center"/>
          </w:tcPr>
          <w:p w14:paraId="683A0CB9" w14:textId="77777777" w:rsidR="00665DDE" w:rsidRPr="007A0492" w:rsidRDefault="00665DDE" w:rsidP="007A0492">
            <w:pPr>
              <w:rPr>
                <w:highlight w:val="yellow"/>
              </w:rPr>
            </w:pPr>
          </w:p>
        </w:tc>
      </w:tr>
      <w:tr w:rsidR="007A0492" w14:paraId="5D4989DE" w14:textId="77777777" w:rsidTr="00573609">
        <w:tc>
          <w:tcPr>
            <w:tcW w:w="10060" w:type="dxa"/>
            <w:gridSpan w:val="15"/>
            <w:shd w:val="clear" w:color="auto" w:fill="F7CAAC"/>
          </w:tcPr>
          <w:p w14:paraId="4417BA0E" w14:textId="77777777" w:rsidR="007A0492" w:rsidRDefault="007A0492" w:rsidP="007A0492">
            <w:r>
              <w:rPr>
                <w:b/>
              </w:rPr>
              <w:t xml:space="preserve">Údaje o vzdělání na VŠ </w:t>
            </w:r>
          </w:p>
        </w:tc>
      </w:tr>
      <w:tr w:rsidR="007A0492" w14:paraId="17AB30BE" w14:textId="77777777" w:rsidTr="00573609">
        <w:trPr>
          <w:trHeight w:val="280"/>
        </w:trPr>
        <w:tc>
          <w:tcPr>
            <w:tcW w:w="10060" w:type="dxa"/>
            <w:gridSpan w:val="15"/>
          </w:tcPr>
          <w:p w14:paraId="693B013B" w14:textId="52CB6085" w:rsidR="007A0492" w:rsidRDefault="007A0492" w:rsidP="007A0492">
            <w:pPr>
              <w:spacing w:before="120" w:after="120"/>
              <w:jc w:val="both"/>
              <w:rPr>
                <w:b/>
              </w:rPr>
            </w:pPr>
            <w:r w:rsidRPr="00D03497">
              <w:rPr>
                <w:rFonts w:eastAsia="Calibri"/>
              </w:rPr>
              <w:t xml:space="preserve">1999: VUT Brno, FT, SP Chemie a technologie materiálů, </w:t>
            </w:r>
            <w:r w:rsidRPr="00D03497">
              <w:t>obor Technologie makromolekulárních látek, Ph.D.</w:t>
            </w:r>
          </w:p>
        </w:tc>
      </w:tr>
      <w:tr w:rsidR="007A0492" w14:paraId="5F6CB58A" w14:textId="77777777" w:rsidTr="00573609">
        <w:tc>
          <w:tcPr>
            <w:tcW w:w="10060" w:type="dxa"/>
            <w:gridSpan w:val="15"/>
            <w:shd w:val="clear" w:color="auto" w:fill="F7CAAC"/>
          </w:tcPr>
          <w:p w14:paraId="1D79A99D" w14:textId="4E734486" w:rsidR="007A0492" w:rsidRDefault="00895794" w:rsidP="007A0492">
            <w:pPr>
              <w:rPr>
                <w:b/>
              </w:rPr>
            </w:pPr>
            <w:r>
              <w:rPr>
                <w:b/>
              </w:rPr>
              <w:t>Ú</w:t>
            </w:r>
            <w:r w:rsidR="007A0492">
              <w:rPr>
                <w:b/>
              </w:rPr>
              <w:t>daje o odborném působení od absolvování VŠ</w:t>
            </w:r>
          </w:p>
        </w:tc>
      </w:tr>
      <w:tr w:rsidR="007A0492" w:rsidRPr="009B6AE3" w14:paraId="2A7C1D96" w14:textId="77777777" w:rsidTr="00573609">
        <w:trPr>
          <w:trHeight w:val="316"/>
        </w:trPr>
        <w:tc>
          <w:tcPr>
            <w:tcW w:w="10060" w:type="dxa"/>
            <w:gridSpan w:val="15"/>
          </w:tcPr>
          <w:p w14:paraId="687D503D" w14:textId="254751EC" w:rsidR="007A0492" w:rsidRPr="009B6AE3" w:rsidRDefault="007A0492" w:rsidP="007A0492">
            <w:pPr>
              <w:spacing w:before="120" w:after="120"/>
              <w:jc w:val="both"/>
              <w:rPr>
                <w:color w:val="FF0000"/>
              </w:rPr>
            </w:pPr>
            <w:r w:rsidRPr="00E31DA9">
              <w:t>1990 – dosud: VUT Brno (nyní UTB Zlín), FT, odborný asistent, od r. 2003 docent, 2011 – 2015 proděkan pro pedagogickou činnost bakalářského studia</w:t>
            </w:r>
            <w:r>
              <w:t>,</w:t>
            </w:r>
            <w:r w:rsidRPr="00E31DA9">
              <w:t xml:space="preserve"> od r. 2020 profesor</w:t>
            </w:r>
            <w:r>
              <w:t xml:space="preserve"> (pp.)</w:t>
            </w:r>
          </w:p>
        </w:tc>
      </w:tr>
      <w:tr w:rsidR="007A0492" w14:paraId="52C79422" w14:textId="77777777" w:rsidTr="00573609">
        <w:trPr>
          <w:trHeight w:val="250"/>
        </w:trPr>
        <w:tc>
          <w:tcPr>
            <w:tcW w:w="10060" w:type="dxa"/>
            <w:gridSpan w:val="15"/>
            <w:shd w:val="clear" w:color="auto" w:fill="F7CAAC"/>
          </w:tcPr>
          <w:p w14:paraId="7687CCC5" w14:textId="0921D77B" w:rsidR="007A0492" w:rsidRDefault="00895794" w:rsidP="007A0492">
            <w:r>
              <w:rPr>
                <w:b/>
              </w:rPr>
              <w:t>Z</w:t>
            </w:r>
            <w:r w:rsidR="007A0492">
              <w:rPr>
                <w:b/>
              </w:rPr>
              <w:t>kušenosti s vedením kvalifikačních a rigorózních prací</w:t>
            </w:r>
          </w:p>
        </w:tc>
      </w:tr>
      <w:tr w:rsidR="007A0492" w14:paraId="5BEF9951" w14:textId="77777777" w:rsidTr="00573609">
        <w:trPr>
          <w:trHeight w:val="450"/>
        </w:trPr>
        <w:tc>
          <w:tcPr>
            <w:tcW w:w="10060" w:type="dxa"/>
            <w:gridSpan w:val="15"/>
          </w:tcPr>
          <w:p w14:paraId="4D8AABDA" w14:textId="6A262EA0" w:rsidR="007A0492" w:rsidRDefault="007A0492" w:rsidP="007A0492">
            <w:pPr>
              <w:spacing w:before="120" w:after="120"/>
            </w:pPr>
            <w:r>
              <w:t xml:space="preserve">Počet obhájených prací, které vyučující vedl v období </w:t>
            </w:r>
            <w:r w:rsidR="004E5163" w:rsidRPr="00713913">
              <w:t>2015 – 2024</w:t>
            </w:r>
            <w:r w:rsidRPr="00842B88">
              <w:t xml:space="preserve">: </w:t>
            </w:r>
            <w:r w:rsidRPr="00842B88">
              <w:rPr>
                <w:b/>
                <w:bCs/>
              </w:rPr>
              <w:t>1</w:t>
            </w:r>
            <w:r w:rsidRPr="00842B88">
              <w:t xml:space="preserve"> BP, </w:t>
            </w:r>
            <w:r w:rsidR="00A25A1E" w:rsidRPr="00842B88">
              <w:rPr>
                <w:b/>
                <w:bCs/>
              </w:rPr>
              <w:t>1</w:t>
            </w:r>
            <w:r w:rsidRPr="00842B88">
              <w:t xml:space="preserve"> DP, </w:t>
            </w:r>
            <w:r w:rsidRPr="00842B88">
              <w:rPr>
                <w:b/>
                <w:bCs/>
              </w:rPr>
              <w:t>3</w:t>
            </w:r>
            <w:r w:rsidRPr="00842B88">
              <w:t xml:space="preserve"> DisP.</w:t>
            </w:r>
          </w:p>
        </w:tc>
      </w:tr>
      <w:tr w:rsidR="007A0492" w14:paraId="4CAC0DB7" w14:textId="77777777" w:rsidTr="00573609">
        <w:trPr>
          <w:cantSplit/>
        </w:trPr>
        <w:tc>
          <w:tcPr>
            <w:tcW w:w="3347" w:type="dxa"/>
            <w:gridSpan w:val="3"/>
            <w:tcBorders>
              <w:top w:val="single" w:sz="12" w:space="0" w:color="auto"/>
            </w:tcBorders>
            <w:shd w:val="clear" w:color="auto" w:fill="F7CAAC"/>
          </w:tcPr>
          <w:p w14:paraId="11D9B170" w14:textId="77777777" w:rsidR="007A0492" w:rsidRDefault="007A0492" w:rsidP="007A0492">
            <w:r>
              <w:rPr>
                <w:b/>
              </w:rPr>
              <w:t xml:space="preserve">Obor habilitačního řízení </w:t>
            </w:r>
          </w:p>
        </w:tc>
        <w:tc>
          <w:tcPr>
            <w:tcW w:w="2245" w:type="dxa"/>
            <w:gridSpan w:val="3"/>
            <w:tcBorders>
              <w:top w:val="single" w:sz="12" w:space="0" w:color="auto"/>
            </w:tcBorders>
            <w:shd w:val="clear" w:color="auto" w:fill="F7CAAC"/>
          </w:tcPr>
          <w:p w14:paraId="6778D693" w14:textId="77777777" w:rsidR="007A0492" w:rsidRDefault="007A0492" w:rsidP="007A0492">
            <w:r>
              <w:rPr>
                <w:b/>
              </w:rPr>
              <w:t>Rok udělení hodnosti</w:t>
            </w:r>
          </w:p>
        </w:tc>
        <w:tc>
          <w:tcPr>
            <w:tcW w:w="2248" w:type="dxa"/>
            <w:gridSpan w:val="5"/>
            <w:tcBorders>
              <w:top w:val="single" w:sz="12" w:space="0" w:color="auto"/>
              <w:right w:val="single" w:sz="12" w:space="0" w:color="auto"/>
            </w:tcBorders>
            <w:shd w:val="clear" w:color="auto" w:fill="F7CAAC"/>
          </w:tcPr>
          <w:p w14:paraId="21CCAAC8" w14:textId="77777777" w:rsidR="007A0492" w:rsidRDefault="007A0492" w:rsidP="007A0492">
            <w:r>
              <w:rPr>
                <w:b/>
              </w:rPr>
              <w:t>Řízení konáno na VŠ</w:t>
            </w:r>
          </w:p>
        </w:tc>
        <w:tc>
          <w:tcPr>
            <w:tcW w:w="2220" w:type="dxa"/>
            <w:gridSpan w:val="4"/>
            <w:tcBorders>
              <w:top w:val="single" w:sz="12" w:space="0" w:color="auto"/>
              <w:left w:val="single" w:sz="12" w:space="0" w:color="auto"/>
            </w:tcBorders>
            <w:shd w:val="clear" w:color="auto" w:fill="F7CAAC"/>
          </w:tcPr>
          <w:p w14:paraId="43C08B47" w14:textId="78DCC678" w:rsidR="007A0492" w:rsidRDefault="00895794" w:rsidP="007A0492">
            <w:pPr>
              <w:rPr>
                <w:b/>
              </w:rPr>
            </w:pPr>
            <w:r>
              <w:rPr>
                <w:b/>
              </w:rPr>
              <w:t>O</w:t>
            </w:r>
            <w:r w:rsidR="007A0492">
              <w:rPr>
                <w:b/>
              </w:rPr>
              <w:t>hlasy publikací</w:t>
            </w:r>
          </w:p>
        </w:tc>
      </w:tr>
      <w:tr w:rsidR="007A0492" w14:paraId="5A98BE88" w14:textId="77777777" w:rsidTr="00573609">
        <w:trPr>
          <w:cantSplit/>
        </w:trPr>
        <w:tc>
          <w:tcPr>
            <w:tcW w:w="3347" w:type="dxa"/>
            <w:gridSpan w:val="3"/>
          </w:tcPr>
          <w:p w14:paraId="7F970709" w14:textId="6E174BB5" w:rsidR="007A0492" w:rsidRDefault="007A0492" w:rsidP="007A0492">
            <w:pPr>
              <w:spacing w:before="60" w:after="60"/>
            </w:pPr>
            <w:r w:rsidRPr="00E024E5">
              <w:t>Materiálové vědy a inženýrství</w:t>
            </w:r>
          </w:p>
        </w:tc>
        <w:tc>
          <w:tcPr>
            <w:tcW w:w="2245" w:type="dxa"/>
            <w:gridSpan w:val="3"/>
          </w:tcPr>
          <w:p w14:paraId="5FF5D124" w14:textId="02DA07D8" w:rsidR="007A0492" w:rsidRDefault="007A0492" w:rsidP="007A0492">
            <w:pPr>
              <w:spacing w:before="60" w:after="60"/>
            </w:pPr>
            <w:r>
              <w:t>2003</w:t>
            </w:r>
          </w:p>
        </w:tc>
        <w:tc>
          <w:tcPr>
            <w:tcW w:w="2248" w:type="dxa"/>
            <w:gridSpan w:val="5"/>
            <w:tcBorders>
              <w:right w:val="single" w:sz="12" w:space="0" w:color="auto"/>
            </w:tcBorders>
          </w:tcPr>
          <w:p w14:paraId="74652911" w14:textId="187F20F2" w:rsidR="007A0492" w:rsidRDefault="007A0492" w:rsidP="007A0492">
            <w:pPr>
              <w:spacing w:before="60" w:after="60"/>
            </w:pPr>
            <w:r>
              <w:t>VUT Brno</w:t>
            </w:r>
          </w:p>
        </w:tc>
        <w:tc>
          <w:tcPr>
            <w:tcW w:w="660" w:type="dxa"/>
            <w:gridSpan w:val="2"/>
            <w:tcBorders>
              <w:left w:val="single" w:sz="12" w:space="0" w:color="auto"/>
            </w:tcBorders>
            <w:shd w:val="clear" w:color="auto" w:fill="F7CAAC"/>
            <w:vAlign w:val="center"/>
          </w:tcPr>
          <w:p w14:paraId="67E56CF5" w14:textId="77777777" w:rsidR="007A0492" w:rsidRPr="007A0492" w:rsidRDefault="007A0492" w:rsidP="007A0492">
            <w:pPr>
              <w:spacing w:before="60" w:after="60"/>
              <w:jc w:val="center"/>
            </w:pPr>
            <w:r w:rsidRPr="007A0492">
              <w:rPr>
                <w:b/>
              </w:rPr>
              <w:t>WoS</w:t>
            </w:r>
          </w:p>
        </w:tc>
        <w:tc>
          <w:tcPr>
            <w:tcW w:w="709" w:type="dxa"/>
            <w:shd w:val="clear" w:color="auto" w:fill="F7CAAC"/>
            <w:vAlign w:val="center"/>
          </w:tcPr>
          <w:p w14:paraId="6791CF8A" w14:textId="77777777" w:rsidR="007A0492" w:rsidRPr="007A0492" w:rsidRDefault="007A0492" w:rsidP="007A0492">
            <w:pPr>
              <w:spacing w:before="60" w:after="60"/>
              <w:jc w:val="center"/>
              <w:rPr>
                <w:sz w:val="18"/>
              </w:rPr>
            </w:pPr>
            <w:r w:rsidRPr="007A0492">
              <w:rPr>
                <w:b/>
                <w:sz w:val="18"/>
              </w:rPr>
              <w:t>Scopus</w:t>
            </w:r>
          </w:p>
        </w:tc>
        <w:tc>
          <w:tcPr>
            <w:tcW w:w="851" w:type="dxa"/>
            <w:shd w:val="clear" w:color="auto" w:fill="F7CAAC"/>
            <w:vAlign w:val="center"/>
          </w:tcPr>
          <w:p w14:paraId="5FD3C77C" w14:textId="77777777" w:rsidR="007A0492" w:rsidRPr="007A0492" w:rsidRDefault="007A0492" w:rsidP="007A0492">
            <w:pPr>
              <w:spacing w:before="60" w:after="60"/>
              <w:jc w:val="center"/>
            </w:pPr>
            <w:r w:rsidRPr="007A0492">
              <w:rPr>
                <w:b/>
                <w:sz w:val="18"/>
              </w:rPr>
              <w:t>ostatní</w:t>
            </w:r>
          </w:p>
        </w:tc>
      </w:tr>
      <w:tr w:rsidR="007A0492" w:rsidRPr="00C0645D" w14:paraId="64205B42" w14:textId="77777777" w:rsidTr="00573609">
        <w:trPr>
          <w:cantSplit/>
          <w:trHeight w:val="70"/>
        </w:trPr>
        <w:tc>
          <w:tcPr>
            <w:tcW w:w="3347" w:type="dxa"/>
            <w:gridSpan w:val="3"/>
            <w:shd w:val="clear" w:color="auto" w:fill="F7CAAC"/>
          </w:tcPr>
          <w:p w14:paraId="30D2431F" w14:textId="77777777" w:rsidR="007A0492" w:rsidRDefault="007A0492" w:rsidP="007A0492">
            <w:r>
              <w:rPr>
                <w:b/>
              </w:rPr>
              <w:t>Obor jmenovacího řízení</w:t>
            </w:r>
          </w:p>
        </w:tc>
        <w:tc>
          <w:tcPr>
            <w:tcW w:w="2245" w:type="dxa"/>
            <w:gridSpan w:val="3"/>
            <w:shd w:val="clear" w:color="auto" w:fill="F7CAAC"/>
          </w:tcPr>
          <w:p w14:paraId="0D65BC54" w14:textId="77777777" w:rsidR="007A0492" w:rsidRDefault="007A0492" w:rsidP="007A0492">
            <w:r>
              <w:rPr>
                <w:b/>
              </w:rPr>
              <w:t>Rok udělení hodnosti</w:t>
            </w:r>
          </w:p>
        </w:tc>
        <w:tc>
          <w:tcPr>
            <w:tcW w:w="2248" w:type="dxa"/>
            <w:gridSpan w:val="5"/>
            <w:tcBorders>
              <w:right w:val="single" w:sz="12" w:space="0" w:color="auto"/>
            </w:tcBorders>
            <w:shd w:val="clear" w:color="auto" w:fill="F7CAAC"/>
          </w:tcPr>
          <w:p w14:paraId="12F6A19C" w14:textId="77777777" w:rsidR="007A0492" w:rsidRDefault="007A0492" w:rsidP="007A0492">
            <w:r>
              <w:rPr>
                <w:b/>
              </w:rPr>
              <w:t>Řízení konáno na VŠ</w:t>
            </w:r>
          </w:p>
        </w:tc>
        <w:tc>
          <w:tcPr>
            <w:tcW w:w="660" w:type="dxa"/>
            <w:gridSpan w:val="2"/>
            <w:tcBorders>
              <w:left w:val="single" w:sz="12" w:space="0" w:color="auto"/>
            </w:tcBorders>
          </w:tcPr>
          <w:p w14:paraId="1AA28EE7" w14:textId="22ADFA27" w:rsidR="007A0492" w:rsidRPr="00842B88" w:rsidRDefault="002E5ACA" w:rsidP="007A0492">
            <w:pPr>
              <w:jc w:val="center"/>
              <w:rPr>
                <w:b/>
              </w:rPr>
            </w:pPr>
            <w:r w:rsidRPr="00842B88">
              <w:rPr>
                <w:b/>
              </w:rPr>
              <w:t>465</w:t>
            </w:r>
          </w:p>
        </w:tc>
        <w:tc>
          <w:tcPr>
            <w:tcW w:w="709" w:type="dxa"/>
          </w:tcPr>
          <w:p w14:paraId="6950F45B" w14:textId="6D326DFB" w:rsidR="007A0492" w:rsidRPr="00842B88" w:rsidRDefault="007A0492" w:rsidP="007A0492">
            <w:pPr>
              <w:jc w:val="center"/>
              <w:rPr>
                <w:b/>
              </w:rPr>
            </w:pPr>
            <w:r w:rsidRPr="00842B88">
              <w:rPr>
                <w:b/>
              </w:rPr>
              <w:t>5</w:t>
            </w:r>
            <w:r w:rsidR="005702EC" w:rsidRPr="00842B88">
              <w:rPr>
                <w:b/>
              </w:rPr>
              <w:t>79</w:t>
            </w:r>
          </w:p>
        </w:tc>
        <w:tc>
          <w:tcPr>
            <w:tcW w:w="851" w:type="dxa"/>
          </w:tcPr>
          <w:p w14:paraId="61BB28FD" w14:textId="0E3692C8" w:rsidR="007A0492" w:rsidRPr="00842B88" w:rsidRDefault="007A0492" w:rsidP="007A0492">
            <w:pPr>
              <w:jc w:val="center"/>
              <w:rPr>
                <w:b/>
                <w:sz w:val="18"/>
                <w:szCs w:val="18"/>
              </w:rPr>
            </w:pPr>
            <w:r w:rsidRPr="00842B88">
              <w:rPr>
                <w:b/>
              </w:rPr>
              <w:t>20</w:t>
            </w:r>
          </w:p>
        </w:tc>
      </w:tr>
      <w:tr w:rsidR="007A0492" w14:paraId="110DCDF9" w14:textId="77777777" w:rsidTr="00573609">
        <w:trPr>
          <w:trHeight w:val="205"/>
        </w:trPr>
        <w:tc>
          <w:tcPr>
            <w:tcW w:w="3347" w:type="dxa"/>
            <w:gridSpan w:val="3"/>
            <w:vAlign w:val="center"/>
          </w:tcPr>
          <w:p w14:paraId="4859DBA7" w14:textId="4E763862" w:rsidR="007A0492" w:rsidRDefault="007A0492" w:rsidP="007A0492">
            <w:pPr>
              <w:spacing w:line="216" w:lineRule="auto"/>
            </w:pPr>
            <w:r>
              <w:t>Nástroje a procesy</w:t>
            </w:r>
          </w:p>
        </w:tc>
        <w:tc>
          <w:tcPr>
            <w:tcW w:w="2245" w:type="dxa"/>
            <w:gridSpan w:val="3"/>
            <w:vAlign w:val="center"/>
          </w:tcPr>
          <w:p w14:paraId="3A4C65FE" w14:textId="341763CD" w:rsidR="007A0492" w:rsidRDefault="007A0492" w:rsidP="007A0492">
            <w:pPr>
              <w:spacing w:line="216" w:lineRule="auto"/>
            </w:pPr>
            <w:r>
              <w:t>2020</w:t>
            </w:r>
          </w:p>
        </w:tc>
        <w:tc>
          <w:tcPr>
            <w:tcW w:w="2248" w:type="dxa"/>
            <w:gridSpan w:val="5"/>
            <w:tcBorders>
              <w:right w:val="single" w:sz="12" w:space="0" w:color="auto"/>
            </w:tcBorders>
            <w:vAlign w:val="center"/>
          </w:tcPr>
          <w:p w14:paraId="1FF19053" w14:textId="79433146" w:rsidR="007A0492" w:rsidRDefault="007A0492" w:rsidP="007A0492">
            <w:pPr>
              <w:spacing w:line="216" w:lineRule="auto"/>
            </w:pPr>
            <w:r>
              <w:t>UTB Zlín</w:t>
            </w:r>
          </w:p>
        </w:tc>
        <w:tc>
          <w:tcPr>
            <w:tcW w:w="1369" w:type="dxa"/>
            <w:gridSpan w:val="3"/>
            <w:tcBorders>
              <w:left w:val="single" w:sz="12" w:space="0" w:color="auto"/>
            </w:tcBorders>
            <w:shd w:val="clear" w:color="auto" w:fill="FBD4B4"/>
            <w:vAlign w:val="center"/>
          </w:tcPr>
          <w:p w14:paraId="113A8BD5" w14:textId="77777777" w:rsidR="007A0492" w:rsidRPr="00F20AEF" w:rsidRDefault="007A0492" w:rsidP="007A0492">
            <w:pPr>
              <w:spacing w:line="216" w:lineRule="auto"/>
              <w:rPr>
                <w:b/>
                <w:sz w:val="18"/>
              </w:rPr>
            </w:pPr>
            <w:r w:rsidRPr="00F20AEF">
              <w:rPr>
                <w:b/>
                <w:sz w:val="18"/>
              </w:rPr>
              <w:t>H-index WoS/Scopus</w:t>
            </w:r>
          </w:p>
        </w:tc>
        <w:tc>
          <w:tcPr>
            <w:tcW w:w="851" w:type="dxa"/>
            <w:vAlign w:val="center"/>
          </w:tcPr>
          <w:p w14:paraId="0E132F64" w14:textId="236B24FD" w:rsidR="007A0492" w:rsidRDefault="007A0492" w:rsidP="007A0492">
            <w:pPr>
              <w:spacing w:line="216" w:lineRule="auto"/>
              <w:jc w:val="center"/>
              <w:rPr>
                <w:b/>
              </w:rPr>
            </w:pPr>
            <w:r w:rsidRPr="00842B88">
              <w:rPr>
                <w:b/>
              </w:rPr>
              <w:t>1</w:t>
            </w:r>
            <w:r w:rsidR="005702EC" w:rsidRPr="00842B88">
              <w:rPr>
                <w:b/>
              </w:rPr>
              <w:t>3</w:t>
            </w:r>
            <w:r w:rsidRPr="00842B88">
              <w:rPr>
                <w:b/>
              </w:rPr>
              <w:t>/1</w:t>
            </w:r>
            <w:r w:rsidR="005702EC" w:rsidRPr="00842B88">
              <w:rPr>
                <w:b/>
              </w:rPr>
              <w:t>4</w:t>
            </w:r>
          </w:p>
        </w:tc>
      </w:tr>
      <w:tr w:rsidR="007A0492" w14:paraId="6F223853" w14:textId="77777777" w:rsidTr="00573609">
        <w:tc>
          <w:tcPr>
            <w:tcW w:w="10060" w:type="dxa"/>
            <w:gridSpan w:val="15"/>
            <w:shd w:val="clear" w:color="auto" w:fill="F7CAAC"/>
          </w:tcPr>
          <w:p w14:paraId="59A3773D" w14:textId="7B60656D" w:rsidR="007A0492" w:rsidRDefault="000079C3" w:rsidP="007A0492">
            <w:pPr>
              <w:jc w:val="both"/>
              <w:rPr>
                <w:b/>
              </w:rPr>
            </w:pPr>
            <w:r>
              <w:rPr>
                <w:b/>
              </w:rPr>
              <w:lastRenderedPageBreak/>
              <w:t>P</w:t>
            </w:r>
            <w:r w:rsidR="007A0492">
              <w:rPr>
                <w:b/>
              </w:rPr>
              <w:t xml:space="preserve">řehled o nejvýznamnější publikační a další tvůrčí činnosti nebo další profesní činnosti u odborníků z praxe vztahující se k zabezpečovaným předmětům </w:t>
            </w:r>
          </w:p>
        </w:tc>
      </w:tr>
      <w:tr w:rsidR="007A0492" w14:paraId="27D32799" w14:textId="77777777" w:rsidTr="00573609">
        <w:trPr>
          <w:trHeight w:val="963"/>
        </w:trPr>
        <w:tc>
          <w:tcPr>
            <w:tcW w:w="10060" w:type="dxa"/>
            <w:gridSpan w:val="15"/>
          </w:tcPr>
          <w:p w14:paraId="17B6D927" w14:textId="4C50FA6B" w:rsidR="00842B88" w:rsidRDefault="00842B88" w:rsidP="00842B88">
            <w:pPr>
              <w:spacing w:before="120" w:after="120"/>
              <w:jc w:val="both"/>
            </w:pPr>
            <w:r w:rsidRPr="0053765F">
              <w:t>SAN</w:t>
            </w:r>
            <w:r>
              <w:t>É</w:t>
            </w:r>
            <w:r w:rsidRPr="0053765F">
              <w:t>TRN</w:t>
            </w:r>
            <w:r>
              <w:t>Í</w:t>
            </w:r>
            <w:r w:rsidRPr="0053765F">
              <w:t>K, D</w:t>
            </w:r>
            <w:r>
              <w:t>.,</w:t>
            </w:r>
            <w:r w:rsidRPr="0053765F">
              <w:t xml:space="preserve"> HAUSNEROV</w:t>
            </w:r>
            <w:r>
              <w:t>Á</w:t>
            </w:r>
            <w:r w:rsidRPr="0053765F">
              <w:t>, B</w:t>
            </w:r>
            <w:r>
              <w:t>.,</w:t>
            </w:r>
            <w:r w:rsidRPr="0053765F">
              <w:t xml:space="preserve"> </w:t>
            </w:r>
            <w:r w:rsidRPr="005B66ED">
              <w:rPr>
                <w:b/>
              </w:rPr>
              <w:t>PON</w:t>
            </w:r>
            <w:r>
              <w:rPr>
                <w:b/>
              </w:rPr>
              <w:t>ÍŽ</w:t>
            </w:r>
            <w:r w:rsidRPr="005B66ED">
              <w:rPr>
                <w:b/>
              </w:rPr>
              <w:t>IL, P. (20%)</w:t>
            </w:r>
            <w:r>
              <w:t>,</w:t>
            </w:r>
            <w:r w:rsidRPr="0053765F">
              <w:t xml:space="preserve"> NOV</w:t>
            </w:r>
            <w:r>
              <w:t>Á</w:t>
            </w:r>
            <w:r w:rsidRPr="0053765F">
              <w:t>K, M</w:t>
            </w:r>
            <w:r>
              <w:t>.,</w:t>
            </w:r>
            <w:r w:rsidRPr="0053765F">
              <w:t xml:space="preserve"> MONKOV</w:t>
            </w:r>
            <w:r>
              <w:t>Á</w:t>
            </w:r>
            <w:r w:rsidRPr="0053765F">
              <w:t>, K</w:t>
            </w:r>
            <w:r>
              <w:t>.</w:t>
            </w:r>
            <w:r w:rsidRPr="0053765F">
              <w:t>:</w:t>
            </w:r>
            <w:r>
              <w:t xml:space="preserve"> </w:t>
            </w:r>
            <w:r w:rsidRPr="0053765F">
              <w:t>Flow-induced defects during metal injection molding: Role of powder morphology</w:t>
            </w:r>
            <w:r>
              <w:t xml:space="preserve">. </w:t>
            </w:r>
            <w:r w:rsidRPr="00842B88">
              <w:rPr>
                <w:i/>
                <w:iCs/>
              </w:rPr>
              <w:t>Physics of Fluids</w:t>
            </w:r>
            <w:r>
              <w:t xml:space="preserve"> 36(8), </w:t>
            </w:r>
            <w:r w:rsidRPr="005B66ED">
              <w:rPr>
                <w:b/>
              </w:rPr>
              <w:t>2024</w:t>
            </w:r>
            <w:r>
              <w:t xml:space="preserve">. ISSN 1070-6631. </w:t>
            </w:r>
            <w:r w:rsidR="009B1065">
              <w:t xml:space="preserve"> </w:t>
            </w:r>
            <w:hyperlink r:id="rId178" w:tgtFrame="_blank" w:history="1">
              <w:r w:rsidR="009B1065" w:rsidRPr="009B1065">
                <w:rPr>
                  <w:rStyle w:val="Hypertextovodkaz"/>
                </w:rPr>
                <w:t>https://doi.org/10.1063/5.0219410</w:t>
              </w:r>
            </w:hyperlink>
            <w:r w:rsidR="009B1065" w:rsidRPr="009B1065">
              <w:rPr>
                <w:rStyle w:val="Hypertextovodkaz"/>
              </w:rPr>
              <w:t>.</w:t>
            </w:r>
            <w:r w:rsidR="009B1065">
              <w:t xml:space="preserve"> </w:t>
            </w:r>
            <w:r>
              <w:t>Jimp (Q1)</w:t>
            </w:r>
          </w:p>
          <w:p w14:paraId="751CFC57" w14:textId="00CC8EDE" w:rsidR="00204D68" w:rsidRDefault="00842B88" w:rsidP="00842B88">
            <w:pPr>
              <w:spacing w:before="120" w:after="120"/>
              <w:jc w:val="both"/>
            </w:pPr>
            <w:r w:rsidRPr="009273C7">
              <w:t>EMEBU, S., OGUNLEYE, R.O., ACHBERGEROVÁ, E., V</w:t>
            </w:r>
            <w:r>
              <w:t>Í</w:t>
            </w:r>
            <w:r w:rsidRPr="009273C7">
              <w:t xml:space="preserve">TKOVÁ, L., </w:t>
            </w:r>
            <w:r w:rsidRPr="005B66ED">
              <w:rPr>
                <w:b/>
              </w:rPr>
              <w:t>PONÍ</w:t>
            </w:r>
            <w:r>
              <w:rPr>
                <w:b/>
              </w:rPr>
              <w:t>Ž</w:t>
            </w:r>
            <w:r w:rsidRPr="005B66ED">
              <w:rPr>
                <w:b/>
              </w:rPr>
              <w:t>IL, P. (15%)</w:t>
            </w:r>
            <w:r w:rsidRPr="009273C7">
              <w:t>, MARTINEZ, C.M.:</w:t>
            </w:r>
            <w:r>
              <w:t xml:space="preserve"> </w:t>
            </w:r>
            <w:r w:rsidRPr="009273C7">
              <w:t>Review and proposition for model-based multivariable-multiobjective optimisation of extrusion-based bioprinting</w:t>
            </w:r>
            <w:r>
              <w:t xml:space="preserve">. </w:t>
            </w:r>
            <w:r w:rsidRPr="00842B88">
              <w:rPr>
                <w:i/>
                <w:iCs/>
              </w:rPr>
              <w:t>Applied Materials Today</w:t>
            </w:r>
            <w:r>
              <w:t xml:space="preserve"> 34, </w:t>
            </w:r>
            <w:r w:rsidRPr="005B66ED">
              <w:rPr>
                <w:b/>
              </w:rPr>
              <w:t>2023</w:t>
            </w:r>
            <w:r>
              <w:t xml:space="preserve">. </w:t>
            </w:r>
            <w:r w:rsidRPr="009273C7">
              <w:t>ISSN</w:t>
            </w:r>
            <w:r>
              <w:t xml:space="preserve"> </w:t>
            </w:r>
            <w:r w:rsidRPr="009273C7">
              <w:t>2352-9407</w:t>
            </w:r>
            <w:r>
              <w:t xml:space="preserve">. </w:t>
            </w:r>
            <w:r w:rsidR="009B1065">
              <w:t xml:space="preserve"> </w:t>
            </w:r>
            <w:hyperlink r:id="rId179" w:history="1">
              <w:r w:rsidR="009B1065" w:rsidRPr="009B1065">
                <w:rPr>
                  <w:rStyle w:val="Hypertextovodkaz"/>
                </w:rPr>
                <w:t>https://doi.org/10.1016/j.apmt.2023.101914</w:t>
              </w:r>
            </w:hyperlink>
            <w:r w:rsidR="009B1065" w:rsidRPr="009B1065">
              <w:rPr>
                <w:rStyle w:val="Hypertextovodkaz"/>
              </w:rPr>
              <w:t>.</w:t>
            </w:r>
            <w:r w:rsidR="009B1065">
              <w:t xml:space="preserve"> </w:t>
            </w:r>
            <w:r>
              <w:t>Jimp (Q1)</w:t>
            </w:r>
          </w:p>
          <w:p w14:paraId="17928E27" w14:textId="676BF5E4" w:rsidR="007A0492" w:rsidRPr="000B3C8F" w:rsidRDefault="007A0492" w:rsidP="00842B88">
            <w:pPr>
              <w:spacing w:before="120" w:after="120"/>
              <w:jc w:val="both"/>
            </w:pPr>
            <w:r w:rsidRPr="000B3C8F">
              <w:t xml:space="preserve">TRUONG, </w:t>
            </w:r>
            <w:r>
              <w:t>T.H.</w:t>
            </w:r>
            <w:r w:rsidRPr="000B3C8F">
              <w:t xml:space="preserve">, MUSILOVÁ, </w:t>
            </w:r>
            <w:r>
              <w:t xml:space="preserve">L., </w:t>
            </w:r>
            <w:r w:rsidRPr="000B3C8F">
              <w:t xml:space="preserve">GŘUNDĚLOVÁ, </w:t>
            </w:r>
            <w:r>
              <w:t xml:space="preserve">L., </w:t>
            </w:r>
            <w:r w:rsidRPr="000B3C8F">
              <w:t xml:space="preserve">KAŠPÁRKOVÁ, </w:t>
            </w:r>
            <w:r>
              <w:t xml:space="preserve">V., </w:t>
            </w:r>
            <w:r w:rsidRPr="000B3C8F">
              <w:t xml:space="preserve">JASENSKÁ, </w:t>
            </w:r>
            <w:r>
              <w:t xml:space="preserve">D., </w:t>
            </w:r>
            <w:r w:rsidRPr="000B3C8F">
              <w:rPr>
                <w:b/>
                <w:bCs/>
              </w:rPr>
              <w:t>PONÍŽIL, P. (</w:t>
            </w:r>
            <w:r>
              <w:rPr>
                <w:b/>
                <w:bCs/>
              </w:rPr>
              <w:t>10</w:t>
            </w:r>
            <w:r w:rsidRPr="000B3C8F">
              <w:rPr>
                <w:b/>
                <w:bCs/>
              </w:rPr>
              <w:t>%)</w:t>
            </w:r>
            <w:r>
              <w:t xml:space="preserve"> et al.: </w:t>
            </w:r>
            <w:r w:rsidRPr="000B3C8F">
              <w:t>New approach to prepare cytocompatible 3D scaffolds via the combination of sodium hyaluronate and colloidal particles of conductive polymers. </w:t>
            </w:r>
            <w:r w:rsidRPr="000B3C8F">
              <w:rPr>
                <w:i/>
                <w:iCs/>
              </w:rPr>
              <w:t>Scientific Reports</w:t>
            </w:r>
            <w:r w:rsidRPr="000B3C8F">
              <w:t> 12</w:t>
            </w:r>
            <w:r>
              <w:t>(</w:t>
            </w:r>
            <w:r w:rsidRPr="000B3C8F">
              <w:t>1</w:t>
            </w:r>
            <w:r>
              <w:t xml:space="preserve">), </w:t>
            </w:r>
            <w:r w:rsidRPr="000B3C8F">
              <w:rPr>
                <w:b/>
                <w:bCs/>
              </w:rPr>
              <w:t>2022</w:t>
            </w:r>
            <w:r w:rsidRPr="000B3C8F">
              <w:t>. ISSN 2045-2322. </w:t>
            </w:r>
            <w:hyperlink r:id="rId180" w:history="1">
              <w:r w:rsidRPr="000B3C8F">
                <w:rPr>
                  <w:rStyle w:val="Hypertextovodkaz"/>
                </w:rPr>
                <w:t>https://www.nature.com/articles/s41598-022-11678-8</w:t>
              </w:r>
            </w:hyperlink>
            <w:r w:rsidRPr="000B3C8F">
              <w:t>.</w:t>
            </w:r>
            <w:r>
              <w:t xml:space="preserve"> Jimp (Q</w:t>
            </w:r>
            <w:r w:rsidR="00842B88">
              <w:t>1</w:t>
            </w:r>
            <w:r>
              <w:t>)</w:t>
            </w:r>
          </w:p>
          <w:p w14:paraId="6C6437F8" w14:textId="77777777" w:rsidR="007A0492" w:rsidRPr="000B3C8F" w:rsidRDefault="007A0492" w:rsidP="00842B88">
            <w:pPr>
              <w:spacing w:before="120" w:after="120"/>
              <w:jc w:val="both"/>
            </w:pPr>
            <w:r w:rsidRPr="000B3C8F">
              <w:t>JURČA, M</w:t>
            </w:r>
            <w:r>
              <w:t>.</w:t>
            </w:r>
            <w:r w:rsidRPr="000B3C8F">
              <w:t xml:space="preserve">, VILČÁKOVÁ, </w:t>
            </w:r>
            <w:r>
              <w:t xml:space="preserve">J., </w:t>
            </w:r>
            <w:r w:rsidRPr="000B3C8F">
              <w:t xml:space="preserve">GOŘALÍK, </w:t>
            </w:r>
            <w:r>
              <w:t xml:space="preserve">M., </w:t>
            </w:r>
            <w:r w:rsidRPr="000B3C8F">
              <w:t xml:space="preserve">MASAŘ, </w:t>
            </w:r>
            <w:r>
              <w:t xml:space="preserve">M., </w:t>
            </w:r>
            <w:r w:rsidRPr="000B3C8F">
              <w:rPr>
                <w:b/>
                <w:bCs/>
              </w:rPr>
              <w:t>PONÍŽIL, P. (</w:t>
            </w:r>
            <w:r>
              <w:rPr>
                <w:b/>
                <w:bCs/>
              </w:rPr>
              <w:t>10</w:t>
            </w:r>
            <w:r w:rsidRPr="000B3C8F">
              <w:rPr>
                <w:b/>
                <w:bCs/>
              </w:rPr>
              <w:t>%)</w:t>
            </w:r>
            <w:r>
              <w:t xml:space="preserve">, </w:t>
            </w:r>
            <w:r w:rsidRPr="000B3C8F">
              <w:t xml:space="preserve">KAZANTSEVA, </w:t>
            </w:r>
            <w:r>
              <w:t xml:space="preserve">N.E., </w:t>
            </w:r>
            <w:r w:rsidRPr="000B3C8F">
              <w:t>FOULGER</w:t>
            </w:r>
            <w:r>
              <w:t xml:space="preserve">, S.H., </w:t>
            </w:r>
            <w:r w:rsidRPr="000B3C8F">
              <w:t>SÁHA</w:t>
            </w:r>
            <w:r>
              <w:t>, P</w:t>
            </w:r>
            <w:r w:rsidRPr="000B3C8F">
              <w:t>.</w:t>
            </w:r>
            <w:r>
              <w:t>:</w:t>
            </w:r>
            <w:r w:rsidRPr="000B3C8F">
              <w:t xml:space="preserve"> Reduced percolation threshold of conductive adhesive through nonuniform filler localization: Monte Carlo simulation and experimental study. </w:t>
            </w:r>
            <w:r w:rsidRPr="000B3C8F">
              <w:rPr>
                <w:i/>
                <w:iCs/>
              </w:rPr>
              <w:t>Composites Science and Technology</w:t>
            </w:r>
            <w:r>
              <w:t xml:space="preserve"> </w:t>
            </w:r>
            <w:r w:rsidRPr="000B3C8F">
              <w:t>214</w:t>
            </w:r>
            <w:r>
              <w:t xml:space="preserve">, </w:t>
            </w:r>
            <w:r w:rsidRPr="000B3C8F">
              <w:rPr>
                <w:b/>
                <w:bCs/>
              </w:rPr>
              <w:t>2021</w:t>
            </w:r>
            <w:r>
              <w:t xml:space="preserve">. </w:t>
            </w:r>
            <w:r w:rsidRPr="000B3C8F">
              <w:t>ISSN 0266-3538.</w:t>
            </w:r>
            <w:r>
              <w:t xml:space="preserve"> </w:t>
            </w:r>
            <w:hyperlink r:id="rId181" w:history="1">
              <w:r w:rsidRPr="000B3C8F">
                <w:rPr>
                  <w:rStyle w:val="Hypertextovodkaz"/>
                </w:rPr>
                <w:t>https://www.sciencedirect.com/science/article/pii/S0266353821003201</w:t>
              </w:r>
            </w:hyperlink>
            <w:r w:rsidRPr="000B3C8F">
              <w:t>.</w:t>
            </w:r>
            <w:r>
              <w:t xml:space="preserve"> Jimp (Q1)</w:t>
            </w:r>
          </w:p>
          <w:p w14:paraId="179AC70E" w14:textId="2923BB09" w:rsidR="007A0492" w:rsidRDefault="007A0492" w:rsidP="00842B88">
            <w:pPr>
              <w:spacing w:before="120" w:after="120"/>
              <w:jc w:val="both"/>
              <w:rPr>
                <w:b/>
              </w:rPr>
            </w:pPr>
            <w:r w:rsidRPr="000B3C8F">
              <w:t>ŠÁLEK, T</w:t>
            </w:r>
            <w:r>
              <w:t>.</w:t>
            </w:r>
            <w:r w:rsidRPr="000B3C8F">
              <w:t>, ADAMÍKOVÁ</w:t>
            </w:r>
            <w:r>
              <w:t xml:space="preserve">, A., </w:t>
            </w:r>
            <w:r w:rsidRPr="000B3C8F">
              <w:rPr>
                <w:b/>
                <w:bCs/>
              </w:rPr>
              <w:t>PONÍŽIL, P. (</w:t>
            </w:r>
            <w:r>
              <w:rPr>
                <w:b/>
                <w:bCs/>
              </w:rPr>
              <w:t>25</w:t>
            </w:r>
            <w:r w:rsidRPr="000B3C8F">
              <w:rPr>
                <w:b/>
                <w:bCs/>
              </w:rPr>
              <w:t>%)</w:t>
            </w:r>
            <w:r>
              <w:t>:</w:t>
            </w:r>
            <w:r w:rsidRPr="000B3C8F">
              <w:t xml:space="preserve"> The fat mass, estimated glomerular filtration rate, and chronic inflammation in type 2 diabetic patients. </w:t>
            </w:r>
            <w:r w:rsidRPr="000B3C8F">
              <w:rPr>
                <w:i/>
                <w:iCs/>
              </w:rPr>
              <w:t>Journal of Clinical Laboratory Analysis</w:t>
            </w:r>
            <w:r>
              <w:t xml:space="preserve"> 34(6), </w:t>
            </w:r>
            <w:r w:rsidRPr="00620177">
              <w:t>23229,</w:t>
            </w:r>
            <w:r>
              <w:rPr>
                <w:rFonts w:ascii="Open Sans" w:hAnsi="Open Sans" w:cs="Open Sans"/>
                <w:color w:val="1C1D1E"/>
                <w:sz w:val="21"/>
                <w:szCs w:val="21"/>
                <w:shd w:val="clear" w:color="auto" w:fill="FFFFFF"/>
              </w:rPr>
              <w:t xml:space="preserve"> </w:t>
            </w:r>
            <w:r w:rsidRPr="000B3C8F">
              <w:rPr>
                <w:b/>
                <w:bCs/>
              </w:rPr>
              <w:t>2020</w:t>
            </w:r>
            <w:r w:rsidRPr="000B3C8F">
              <w:t>. ISSN 0887-8013.</w:t>
            </w:r>
            <w:r>
              <w:t xml:space="preserve"> </w:t>
            </w:r>
            <w:hyperlink r:id="rId182" w:history="1">
              <w:r w:rsidRPr="000B3C8F">
                <w:rPr>
                  <w:rStyle w:val="Hypertextovodkaz"/>
                </w:rPr>
                <w:t>https://onlinelibrary.wiley.com/doi/full/10.1002/jcla.23229</w:t>
              </w:r>
            </w:hyperlink>
            <w:r w:rsidRPr="000B3C8F">
              <w:t>.</w:t>
            </w:r>
            <w:r>
              <w:t xml:space="preserve"> Jimp (Q</w:t>
            </w:r>
            <w:r w:rsidR="00842B88">
              <w:t>2</w:t>
            </w:r>
            <w:r>
              <w:t>)</w:t>
            </w:r>
          </w:p>
        </w:tc>
      </w:tr>
      <w:tr w:rsidR="007A0492" w14:paraId="0643E18B" w14:textId="77777777" w:rsidTr="00573609">
        <w:trPr>
          <w:trHeight w:val="218"/>
        </w:trPr>
        <w:tc>
          <w:tcPr>
            <w:tcW w:w="10060" w:type="dxa"/>
            <w:gridSpan w:val="15"/>
            <w:shd w:val="clear" w:color="auto" w:fill="F7CAAC"/>
          </w:tcPr>
          <w:p w14:paraId="6AA2E54E" w14:textId="3E8A9073" w:rsidR="007A0492" w:rsidRDefault="000079C3" w:rsidP="007A0492">
            <w:pPr>
              <w:rPr>
                <w:b/>
              </w:rPr>
            </w:pPr>
            <w:r>
              <w:rPr>
                <w:b/>
              </w:rPr>
              <w:t>P</w:t>
            </w:r>
            <w:r w:rsidR="007A0492">
              <w:rPr>
                <w:b/>
              </w:rPr>
              <w:t>ůsobení v zahraničí</w:t>
            </w:r>
          </w:p>
        </w:tc>
      </w:tr>
      <w:tr w:rsidR="007A0492" w14:paraId="73C0D63B" w14:textId="77777777" w:rsidTr="00573609">
        <w:trPr>
          <w:trHeight w:val="328"/>
        </w:trPr>
        <w:tc>
          <w:tcPr>
            <w:tcW w:w="10060" w:type="dxa"/>
            <w:gridSpan w:val="15"/>
          </w:tcPr>
          <w:p w14:paraId="5A72735E" w14:textId="00F0655D" w:rsidR="007A0492" w:rsidRDefault="007A0492" w:rsidP="007A0492">
            <w:pPr>
              <w:spacing w:before="120" w:after="120"/>
              <w:rPr>
                <w:b/>
              </w:rPr>
            </w:pPr>
            <w:r w:rsidRPr="001140B5">
              <w:t>2001: Technická univerzita v Drážďanech (Technische Universität Dresden), Německo, studijní pobyt (6 měsíců)</w:t>
            </w:r>
          </w:p>
        </w:tc>
      </w:tr>
      <w:tr w:rsidR="007A0492" w14:paraId="1BFC756B" w14:textId="77777777" w:rsidTr="00573609">
        <w:trPr>
          <w:cantSplit/>
          <w:trHeight w:val="470"/>
        </w:trPr>
        <w:tc>
          <w:tcPr>
            <w:tcW w:w="2518" w:type="dxa"/>
            <w:shd w:val="clear" w:color="auto" w:fill="F7CAAC"/>
          </w:tcPr>
          <w:p w14:paraId="47E783A7" w14:textId="77777777" w:rsidR="007A0492" w:rsidRDefault="007A0492" w:rsidP="007A0492">
            <w:pPr>
              <w:rPr>
                <w:b/>
              </w:rPr>
            </w:pPr>
            <w:r>
              <w:rPr>
                <w:b/>
              </w:rPr>
              <w:t xml:space="preserve">Podpis </w:t>
            </w:r>
          </w:p>
        </w:tc>
        <w:tc>
          <w:tcPr>
            <w:tcW w:w="4536" w:type="dxa"/>
            <w:gridSpan w:val="8"/>
          </w:tcPr>
          <w:p w14:paraId="17B27F01" w14:textId="77777777" w:rsidR="007A0492" w:rsidRDefault="007A0492" w:rsidP="007A0492"/>
        </w:tc>
        <w:tc>
          <w:tcPr>
            <w:tcW w:w="786" w:type="dxa"/>
            <w:gridSpan w:val="2"/>
            <w:shd w:val="clear" w:color="auto" w:fill="F7CAAC"/>
          </w:tcPr>
          <w:p w14:paraId="35BEFAF7" w14:textId="77777777" w:rsidR="007A0492" w:rsidRDefault="007A0492" w:rsidP="007A0492">
            <w:r>
              <w:rPr>
                <w:b/>
              </w:rPr>
              <w:t>datum</w:t>
            </w:r>
          </w:p>
        </w:tc>
        <w:tc>
          <w:tcPr>
            <w:tcW w:w="2220" w:type="dxa"/>
            <w:gridSpan w:val="4"/>
          </w:tcPr>
          <w:p w14:paraId="7AAEB902" w14:textId="77777777" w:rsidR="007A0492" w:rsidRDefault="007A0492" w:rsidP="007A0492"/>
        </w:tc>
      </w:tr>
      <w:bookmarkEnd w:id="358"/>
    </w:tbl>
    <w:p w14:paraId="40DEE3E2" w14:textId="2318AEF2" w:rsidR="0099544C" w:rsidRDefault="00E041AC">
      <w:r>
        <w:br w:type="page"/>
      </w:r>
    </w:p>
    <w:tbl>
      <w:tblPr>
        <w:tblpPr w:leftFromText="141" w:rightFromText="141" w:vertAnchor="page" w:horzAnchor="margin" w:tblpX="-10" w:tblpY="1333"/>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71"/>
        <w:gridCol w:w="658"/>
        <w:gridCol w:w="1751"/>
        <w:gridCol w:w="113"/>
        <w:gridCol w:w="381"/>
        <w:gridCol w:w="186"/>
        <w:gridCol w:w="282"/>
        <w:gridCol w:w="994"/>
        <w:gridCol w:w="709"/>
        <w:gridCol w:w="77"/>
        <w:gridCol w:w="93"/>
        <w:gridCol w:w="567"/>
        <w:gridCol w:w="709"/>
        <w:gridCol w:w="851"/>
      </w:tblGrid>
      <w:tr w:rsidR="005A11DF" w14:paraId="35345B30" w14:textId="77777777" w:rsidTr="00573609">
        <w:tc>
          <w:tcPr>
            <w:tcW w:w="10060" w:type="dxa"/>
            <w:gridSpan w:val="15"/>
            <w:tcBorders>
              <w:bottom w:val="double" w:sz="4" w:space="0" w:color="auto"/>
            </w:tcBorders>
            <w:shd w:val="clear" w:color="auto" w:fill="BDD6EE"/>
          </w:tcPr>
          <w:p w14:paraId="3AFA73AC" w14:textId="77777777" w:rsidR="005A11DF" w:rsidRDefault="005A11DF" w:rsidP="00573609">
            <w:pPr>
              <w:rPr>
                <w:b/>
                <w:sz w:val="28"/>
              </w:rPr>
            </w:pPr>
            <w:bookmarkStart w:id="360" w:name="_Hlk190817786"/>
            <w:r>
              <w:rPr>
                <w:b/>
                <w:sz w:val="28"/>
              </w:rPr>
              <w:lastRenderedPageBreak/>
              <w:t>C-I – Personální zabezpečení</w:t>
            </w:r>
          </w:p>
        </w:tc>
      </w:tr>
      <w:tr w:rsidR="005A11DF" w14:paraId="480A575F" w14:textId="77777777" w:rsidTr="00573609">
        <w:tc>
          <w:tcPr>
            <w:tcW w:w="2518" w:type="dxa"/>
            <w:tcBorders>
              <w:top w:val="double" w:sz="4" w:space="0" w:color="auto"/>
            </w:tcBorders>
            <w:shd w:val="clear" w:color="auto" w:fill="F7CAAC"/>
          </w:tcPr>
          <w:p w14:paraId="349B01C7" w14:textId="77777777" w:rsidR="005A11DF" w:rsidRDefault="005A11DF" w:rsidP="00573609">
            <w:pPr>
              <w:rPr>
                <w:b/>
              </w:rPr>
            </w:pPr>
            <w:r>
              <w:rPr>
                <w:b/>
              </w:rPr>
              <w:t>Vysoká škola</w:t>
            </w:r>
          </w:p>
        </w:tc>
        <w:tc>
          <w:tcPr>
            <w:tcW w:w="7542" w:type="dxa"/>
            <w:gridSpan w:val="14"/>
          </w:tcPr>
          <w:p w14:paraId="399FF1C1" w14:textId="77777777" w:rsidR="005A11DF" w:rsidRDefault="005A11DF" w:rsidP="00573609">
            <w:pPr>
              <w:tabs>
                <w:tab w:val="left" w:pos="933"/>
              </w:tabs>
            </w:pPr>
            <w:r>
              <w:t>Univerzita Tomáše Bati ve Zlíně</w:t>
            </w:r>
          </w:p>
        </w:tc>
      </w:tr>
      <w:tr w:rsidR="005A11DF" w14:paraId="60E1F654" w14:textId="77777777" w:rsidTr="00573609">
        <w:tc>
          <w:tcPr>
            <w:tcW w:w="2518" w:type="dxa"/>
            <w:shd w:val="clear" w:color="auto" w:fill="F7CAAC"/>
          </w:tcPr>
          <w:p w14:paraId="4FC6C4AE" w14:textId="77777777" w:rsidR="005A11DF" w:rsidRDefault="005A11DF" w:rsidP="00573609">
            <w:pPr>
              <w:rPr>
                <w:b/>
              </w:rPr>
            </w:pPr>
            <w:r>
              <w:rPr>
                <w:b/>
              </w:rPr>
              <w:t>Součást vysoké školy</w:t>
            </w:r>
          </w:p>
        </w:tc>
        <w:tc>
          <w:tcPr>
            <w:tcW w:w="7542" w:type="dxa"/>
            <w:gridSpan w:val="14"/>
          </w:tcPr>
          <w:p w14:paraId="17743A01" w14:textId="77777777" w:rsidR="005A11DF" w:rsidRDefault="005A11DF" w:rsidP="00573609">
            <w:r>
              <w:t>Fakulta technologická</w:t>
            </w:r>
          </w:p>
        </w:tc>
      </w:tr>
      <w:tr w:rsidR="005A11DF" w:rsidRPr="00924C53" w14:paraId="7EC7AB2F" w14:textId="77777777" w:rsidTr="00573609">
        <w:tc>
          <w:tcPr>
            <w:tcW w:w="2518" w:type="dxa"/>
            <w:shd w:val="clear" w:color="auto" w:fill="F7CAAC"/>
          </w:tcPr>
          <w:p w14:paraId="57B3D6AC" w14:textId="77777777" w:rsidR="005A11DF" w:rsidRDefault="005A11DF" w:rsidP="00573609">
            <w:pPr>
              <w:rPr>
                <w:b/>
              </w:rPr>
            </w:pPr>
            <w:r>
              <w:rPr>
                <w:b/>
              </w:rPr>
              <w:t>Název studijního programu</w:t>
            </w:r>
          </w:p>
        </w:tc>
        <w:tc>
          <w:tcPr>
            <w:tcW w:w="7542" w:type="dxa"/>
            <w:gridSpan w:val="14"/>
          </w:tcPr>
          <w:p w14:paraId="293F5C61" w14:textId="50F9D0C4" w:rsidR="005A11DF" w:rsidRPr="00924C53" w:rsidRDefault="00EB4C62" w:rsidP="00573609">
            <w:r w:rsidRPr="00EB4C62">
              <w:t>Materiály a technologie – specializace Polovodičové materiály</w:t>
            </w:r>
          </w:p>
        </w:tc>
      </w:tr>
      <w:tr w:rsidR="005A11DF" w14:paraId="57FC3A47" w14:textId="77777777" w:rsidTr="00573609">
        <w:tc>
          <w:tcPr>
            <w:tcW w:w="2518" w:type="dxa"/>
            <w:shd w:val="clear" w:color="auto" w:fill="F7CAAC"/>
          </w:tcPr>
          <w:p w14:paraId="4CFF21E2" w14:textId="77777777" w:rsidR="005A11DF" w:rsidRDefault="005A11DF" w:rsidP="00573609">
            <w:pPr>
              <w:rPr>
                <w:b/>
              </w:rPr>
            </w:pPr>
            <w:r>
              <w:rPr>
                <w:b/>
              </w:rPr>
              <w:t>Jméno a příjmení</w:t>
            </w:r>
          </w:p>
        </w:tc>
        <w:tc>
          <w:tcPr>
            <w:tcW w:w="4536" w:type="dxa"/>
            <w:gridSpan w:val="8"/>
          </w:tcPr>
          <w:p w14:paraId="72C3C605" w14:textId="3A367E1B" w:rsidR="005A11DF" w:rsidRDefault="005A11DF" w:rsidP="00573609">
            <w:bookmarkStart w:id="361" w:name="Prucková"/>
            <w:bookmarkEnd w:id="361"/>
            <w:r>
              <w:rPr>
                <w:b/>
                <w:bCs/>
              </w:rPr>
              <w:t>Zdeňka Prucková</w:t>
            </w:r>
          </w:p>
        </w:tc>
        <w:tc>
          <w:tcPr>
            <w:tcW w:w="709" w:type="dxa"/>
            <w:shd w:val="clear" w:color="auto" w:fill="F7CAAC"/>
          </w:tcPr>
          <w:p w14:paraId="5B90B5BC" w14:textId="77777777" w:rsidR="005A11DF" w:rsidRDefault="005A11DF" w:rsidP="00573609">
            <w:pPr>
              <w:rPr>
                <w:b/>
              </w:rPr>
            </w:pPr>
            <w:r>
              <w:rPr>
                <w:b/>
              </w:rPr>
              <w:t>Tituly</w:t>
            </w:r>
          </w:p>
        </w:tc>
        <w:tc>
          <w:tcPr>
            <w:tcW w:w="2297" w:type="dxa"/>
            <w:gridSpan w:val="5"/>
          </w:tcPr>
          <w:p w14:paraId="5998DA51" w14:textId="0EF459FD" w:rsidR="005A11DF" w:rsidRDefault="005A11DF" w:rsidP="00573609">
            <w:r>
              <w:t>Ing., Ph.D.</w:t>
            </w:r>
          </w:p>
        </w:tc>
      </w:tr>
      <w:tr w:rsidR="005A11DF" w14:paraId="5800F68B" w14:textId="77777777" w:rsidTr="00573609">
        <w:tc>
          <w:tcPr>
            <w:tcW w:w="2518" w:type="dxa"/>
            <w:shd w:val="clear" w:color="auto" w:fill="F7CAAC"/>
          </w:tcPr>
          <w:p w14:paraId="0254A25E" w14:textId="77777777" w:rsidR="005A11DF" w:rsidRDefault="005A11DF" w:rsidP="00573609">
            <w:pPr>
              <w:rPr>
                <w:b/>
              </w:rPr>
            </w:pPr>
            <w:r>
              <w:rPr>
                <w:b/>
              </w:rPr>
              <w:t>Rok narození</w:t>
            </w:r>
          </w:p>
        </w:tc>
        <w:tc>
          <w:tcPr>
            <w:tcW w:w="829" w:type="dxa"/>
            <w:gridSpan w:val="2"/>
          </w:tcPr>
          <w:p w14:paraId="03E5AB32" w14:textId="5C2AE2B4" w:rsidR="005A11DF" w:rsidRDefault="005A11DF" w:rsidP="00573609">
            <w:r>
              <w:t>19</w:t>
            </w:r>
            <w:r w:rsidR="00CE6606">
              <w:t>78</w:t>
            </w:r>
          </w:p>
        </w:tc>
        <w:tc>
          <w:tcPr>
            <w:tcW w:w="1751" w:type="dxa"/>
            <w:shd w:val="clear" w:color="auto" w:fill="F7CAAC"/>
          </w:tcPr>
          <w:p w14:paraId="1CE555BD" w14:textId="77777777" w:rsidR="005A11DF" w:rsidRDefault="005A11DF" w:rsidP="00573609">
            <w:pPr>
              <w:rPr>
                <w:b/>
              </w:rPr>
            </w:pPr>
            <w:r>
              <w:rPr>
                <w:b/>
              </w:rPr>
              <w:t>typ vztahu k VŠ</w:t>
            </w:r>
          </w:p>
        </w:tc>
        <w:tc>
          <w:tcPr>
            <w:tcW w:w="962" w:type="dxa"/>
            <w:gridSpan w:val="4"/>
          </w:tcPr>
          <w:p w14:paraId="25170374" w14:textId="77777777" w:rsidR="005A11DF" w:rsidRDefault="005A11DF" w:rsidP="00573609">
            <w:r>
              <w:t>pp.</w:t>
            </w:r>
          </w:p>
        </w:tc>
        <w:tc>
          <w:tcPr>
            <w:tcW w:w="994" w:type="dxa"/>
            <w:shd w:val="clear" w:color="auto" w:fill="F7CAAC"/>
          </w:tcPr>
          <w:p w14:paraId="7EEC2E86" w14:textId="77777777" w:rsidR="005A11DF" w:rsidRDefault="005A11DF" w:rsidP="00573609">
            <w:pPr>
              <w:rPr>
                <w:b/>
              </w:rPr>
            </w:pPr>
            <w:r>
              <w:rPr>
                <w:b/>
              </w:rPr>
              <w:t>rozsah</w:t>
            </w:r>
          </w:p>
        </w:tc>
        <w:tc>
          <w:tcPr>
            <w:tcW w:w="709" w:type="dxa"/>
          </w:tcPr>
          <w:p w14:paraId="45C1C7C6" w14:textId="77777777" w:rsidR="005A11DF" w:rsidRDefault="005A11DF" w:rsidP="00573609">
            <w:r>
              <w:t>40</w:t>
            </w:r>
          </w:p>
        </w:tc>
        <w:tc>
          <w:tcPr>
            <w:tcW w:w="737" w:type="dxa"/>
            <w:gridSpan w:val="3"/>
            <w:shd w:val="clear" w:color="auto" w:fill="F7CAAC"/>
          </w:tcPr>
          <w:p w14:paraId="3619C72E" w14:textId="77777777" w:rsidR="005A11DF" w:rsidRDefault="005A11DF" w:rsidP="00573609">
            <w:pPr>
              <w:rPr>
                <w:b/>
              </w:rPr>
            </w:pPr>
            <w:r>
              <w:rPr>
                <w:b/>
              </w:rPr>
              <w:t>do kdy</w:t>
            </w:r>
          </w:p>
        </w:tc>
        <w:tc>
          <w:tcPr>
            <w:tcW w:w="1560" w:type="dxa"/>
            <w:gridSpan w:val="2"/>
          </w:tcPr>
          <w:p w14:paraId="15FAF7CB" w14:textId="77777777" w:rsidR="005A11DF" w:rsidRDefault="005A11DF" w:rsidP="00573609">
            <w:r>
              <w:t>N</w:t>
            </w:r>
          </w:p>
        </w:tc>
      </w:tr>
      <w:tr w:rsidR="005A11DF" w:rsidRPr="00B84ECC" w14:paraId="67FF0003" w14:textId="77777777" w:rsidTr="00573609">
        <w:tc>
          <w:tcPr>
            <w:tcW w:w="5098" w:type="dxa"/>
            <w:gridSpan w:val="4"/>
            <w:shd w:val="clear" w:color="auto" w:fill="F7CAAC"/>
          </w:tcPr>
          <w:p w14:paraId="37FF1D7F" w14:textId="77777777" w:rsidR="005A11DF" w:rsidRDefault="005A11DF" w:rsidP="00573609">
            <w:pPr>
              <w:rPr>
                <w:b/>
              </w:rPr>
            </w:pPr>
            <w:r>
              <w:rPr>
                <w:b/>
              </w:rPr>
              <w:t>Typ vztahu na součásti VŠ, která uskutečňuje st. program</w:t>
            </w:r>
          </w:p>
        </w:tc>
        <w:tc>
          <w:tcPr>
            <w:tcW w:w="962" w:type="dxa"/>
            <w:gridSpan w:val="4"/>
          </w:tcPr>
          <w:p w14:paraId="511B534C" w14:textId="77777777" w:rsidR="005A11DF" w:rsidRPr="00B84ECC" w:rsidRDefault="005A11DF" w:rsidP="00573609">
            <w:r>
              <w:t>pp.</w:t>
            </w:r>
          </w:p>
        </w:tc>
        <w:tc>
          <w:tcPr>
            <w:tcW w:w="994" w:type="dxa"/>
            <w:shd w:val="clear" w:color="auto" w:fill="F7CAAC"/>
          </w:tcPr>
          <w:p w14:paraId="2057735D" w14:textId="77777777" w:rsidR="005A11DF" w:rsidRPr="00B84ECC" w:rsidRDefault="005A11DF" w:rsidP="00573609">
            <w:pPr>
              <w:rPr>
                <w:b/>
              </w:rPr>
            </w:pPr>
            <w:r w:rsidRPr="00B84ECC">
              <w:rPr>
                <w:b/>
              </w:rPr>
              <w:t>rozsah</w:t>
            </w:r>
          </w:p>
        </w:tc>
        <w:tc>
          <w:tcPr>
            <w:tcW w:w="709" w:type="dxa"/>
          </w:tcPr>
          <w:p w14:paraId="55F167B6" w14:textId="77777777" w:rsidR="005A11DF" w:rsidRPr="00B84ECC" w:rsidRDefault="005A11DF" w:rsidP="00573609">
            <w:r>
              <w:t>40</w:t>
            </w:r>
          </w:p>
        </w:tc>
        <w:tc>
          <w:tcPr>
            <w:tcW w:w="737" w:type="dxa"/>
            <w:gridSpan w:val="3"/>
            <w:shd w:val="clear" w:color="auto" w:fill="F7CAAC"/>
          </w:tcPr>
          <w:p w14:paraId="2924A269" w14:textId="77777777" w:rsidR="005A11DF" w:rsidRPr="00B84ECC" w:rsidRDefault="005A11DF" w:rsidP="00573609">
            <w:pPr>
              <w:rPr>
                <w:b/>
              </w:rPr>
            </w:pPr>
            <w:r w:rsidRPr="00B84ECC">
              <w:rPr>
                <w:b/>
              </w:rPr>
              <w:t>do kdy</w:t>
            </w:r>
          </w:p>
        </w:tc>
        <w:tc>
          <w:tcPr>
            <w:tcW w:w="1560" w:type="dxa"/>
            <w:gridSpan w:val="2"/>
          </w:tcPr>
          <w:p w14:paraId="7D776231" w14:textId="77777777" w:rsidR="005A11DF" w:rsidRPr="00B84ECC" w:rsidRDefault="005A11DF" w:rsidP="00573609">
            <w:r>
              <w:t>N</w:t>
            </w:r>
          </w:p>
        </w:tc>
      </w:tr>
      <w:tr w:rsidR="005A11DF" w14:paraId="518C3AEC" w14:textId="77777777" w:rsidTr="00573609">
        <w:tc>
          <w:tcPr>
            <w:tcW w:w="6060" w:type="dxa"/>
            <w:gridSpan w:val="8"/>
            <w:shd w:val="clear" w:color="auto" w:fill="F7CAAC"/>
          </w:tcPr>
          <w:p w14:paraId="3CB06A00" w14:textId="77777777" w:rsidR="005A11DF" w:rsidRDefault="005A11DF" w:rsidP="00573609">
            <w:r>
              <w:rPr>
                <w:b/>
              </w:rPr>
              <w:t>Další současná působení jako akademický pracovník na jiných VŠ</w:t>
            </w:r>
          </w:p>
        </w:tc>
        <w:tc>
          <w:tcPr>
            <w:tcW w:w="1703" w:type="dxa"/>
            <w:gridSpan w:val="2"/>
            <w:shd w:val="clear" w:color="auto" w:fill="F7CAAC"/>
          </w:tcPr>
          <w:p w14:paraId="56DF65F4" w14:textId="77777777" w:rsidR="005A11DF" w:rsidRDefault="005A11DF" w:rsidP="00573609">
            <w:pPr>
              <w:rPr>
                <w:b/>
              </w:rPr>
            </w:pPr>
            <w:r>
              <w:rPr>
                <w:b/>
              </w:rPr>
              <w:t>typ prac. vztahu</w:t>
            </w:r>
          </w:p>
        </w:tc>
        <w:tc>
          <w:tcPr>
            <w:tcW w:w="2297" w:type="dxa"/>
            <w:gridSpan w:val="5"/>
            <w:shd w:val="clear" w:color="auto" w:fill="F7CAAC"/>
          </w:tcPr>
          <w:p w14:paraId="53572751" w14:textId="77777777" w:rsidR="005A11DF" w:rsidRDefault="005A11DF" w:rsidP="00573609">
            <w:pPr>
              <w:rPr>
                <w:b/>
              </w:rPr>
            </w:pPr>
            <w:r>
              <w:rPr>
                <w:b/>
              </w:rPr>
              <w:t>rozsah</w:t>
            </w:r>
          </w:p>
        </w:tc>
      </w:tr>
      <w:tr w:rsidR="005A11DF" w:rsidRPr="00B84ECC" w14:paraId="14E6052C" w14:textId="77777777" w:rsidTr="00573609">
        <w:tc>
          <w:tcPr>
            <w:tcW w:w="6060" w:type="dxa"/>
            <w:gridSpan w:val="8"/>
          </w:tcPr>
          <w:p w14:paraId="0BBD4A2D" w14:textId="77777777" w:rsidR="005A11DF" w:rsidRPr="00B84ECC" w:rsidRDefault="005A11DF" w:rsidP="00573609">
            <w:r w:rsidRPr="00B84ECC">
              <w:t>---</w:t>
            </w:r>
          </w:p>
        </w:tc>
        <w:tc>
          <w:tcPr>
            <w:tcW w:w="1703" w:type="dxa"/>
            <w:gridSpan w:val="2"/>
          </w:tcPr>
          <w:p w14:paraId="77D35D09" w14:textId="77777777" w:rsidR="005A11DF" w:rsidRPr="00B84ECC" w:rsidRDefault="005A11DF" w:rsidP="00573609">
            <w:r w:rsidRPr="00B84ECC">
              <w:t>---</w:t>
            </w:r>
          </w:p>
        </w:tc>
        <w:tc>
          <w:tcPr>
            <w:tcW w:w="2297" w:type="dxa"/>
            <w:gridSpan w:val="5"/>
          </w:tcPr>
          <w:p w14:paraId="02A5276C" w14:textId="77777777" w:rsidR="005A11DF" w:rsidRPr="00B84ECC" w:rsidRDefault="005A11DF" w:rsidP="00573609">
            <w:r w:rsidRPr="00B84ECC">
              <w:t>---</w:t>
            </w:r>
          </w:p>
        </w:tc>
      </w:tr>
      <w:tr w:rsidR="005A11DF" w:rsidRPr="00B84ECC" w14:paraId="2C3ACEA7" w14:textId="77777777" w:rsidTr="00573609">
        <w:tc>
          <w:tcPr>
            <w:tcW w:w="6060" w:type="dxa"/>
            <w:gridSpan w:val="8"/>
          </w:tcPr>
          <w:p w14:paraId="57611F89" w14:textId="77777777" w:rsidR="005A11DF" w:rsidRPr="00B84ECC" w:rsidRDefault="005A11DF" w:rsidP="00573609"/>
        </w:tc>
        <w:tc>
          <w:tcPr>
            <w:tcW w:w="1703" w:type="dxa"/>
            <w:gridSpan w:val="2"/>
          </w:tcPr>
          <w:p w14:paraId="44039E3D" w14:textId="77777777" w:rsidR="005A11DF" w:rsidRPr="00B84ECC" w:rsidRDefault="005A11DF" w:rsidP="00573609"/>
        </w:tc>
        <w:tc>
          <w:tcPr>
            <w:tcW w:w="2297" w:type="dxa"/>
            <w:gridSpan w:val="5"/>
          </w:tcPr>
          <w:p w14:paraId="59DA7156" w14:textId="77777777" w:rsidR="005A11DF" w:rsidRPr="00B84ECC" w:rsidRDefault="005A11DF" w:rsidP="00573609"/>
        </w:tc>
      </w:tr>
      <w:tr w:rsidR="005A11DF" w14:paraId="6CA0F3B1" w14:textId="77777777" w:rsidTr="00573609">
        <w:tc>
          <w:tcPr>
            <w:tcW w:w="10060" w:type="dxa"/>
            <w:gridSpan w:val="15"/>
            <w:shd w:val="clear" w:color="auto" w:fill="F7CAAC"/>
          </w:tcPr>
          <w:p w14:paraId="6716B169" w14:textId="77777777" w:rsidR="005A11DF" w:rsidRDefault="005A11DF" w:rsidP="00573609">
            <w:pPr>
              <w:jc w:val="both"/>
            </w:pPr>
            <w:r>
              <w:rPr>
                <w:b/>
              </w:rPr>
              <w:t>Předměty příslušného studijního programu a způsob zapojení do jejich výuky, příp. další zapojení do uskutečňování studijního programu</w:t>
            </w:r>
          </w:p>
        </w:tc>
      </w:tr>
      <w:tr w:rsidR="005A11DF" w:rsidRPr="002827C6" w14:paraId="3D150E6D" w14:textId="77777777" w:rsidTr="00573609">
        <w:trPr>
          <w:trHeight w:val="226"/>
        </w:trPr>
        <w:tc>
          <w:tcPr>
            <w:tcW w:w="10060" w:type="dxa"/>
            <w:gridSpan w:val="15"/>
            <w:tcBorders>
              <w:top w:val="nil"/>
            </w:tcBorders>
          </w:tcPr>
          <w:p w14:paraId="75B1B260" w14:textId="181887A0" w:rsidR="005A11DF" w:rsidRPr="002827C6" w:rsidRDefault="0062180B" w:rsidP="00C21351">
            <w:pPr>
              <w:spacing w:before="120" w:after="120"/>
            </w:pPr>
            <w:r>
              <w:t>Seminář z chemie (100% s)</w:t>
            </w:r>
          </w:p>
        </w:tc>
      </w:tr>
      <w:tr w:rsidR="005A11DF" w:rsidRPr="002827C6" w14:paraId="3CE5E77B" w14:textId="77777777" w:rsidTr="00573609">
        <w:trPr>
          <w:trHeight w:val="224"/>
        </w:trPr>
        <w:tc>
          <w:tcPr>
            <w:tcW w:w="10060" w:type="dxa"/>
            <w:gridSpan w:val="15"/>
            <w:tcBorders>
              <w:top w:val="nil"/>
            </w:tcBorders>
            <w:shd w:val="clear" w:color="auto" w:fill="FBD4B4"/>
          </w:tcPr>
          <w:p w14:paraId="6BD747AF" w14:textId="5FD2D51D" w:rsidR="005A11DF" w:rsidRPr="002827C6" w:rsidRDefault="004964CD" w:rsidP="00573609">
            <w:pPr>
              <w:rPr>
                <w:b/>
              </w:rPr>
            </w:pPr>
            <w:r w:rsidRPr="002827C6">
              <w:rPr>
                <w:b/>
              </w:rPr>
              <w:t>Z</w:t>
            </w:r>
            <w:r w:rsidR="005A11DF" w:rsidRPr="002827C6">
              <w:rPr>
                <w:b/>
              </w:rPr>
              <w:t>apojení do výuky v dalších studijních programech na téže vysoké škole (pouze u garantů ZT a PZ předmětů)</w:t>
            </w:r>
          </w:p>
        </w:tc>
      </w:tr>
      <w:tr w:rsidR="005A11DF" w:rsidRPr="002827C6" w14:paraId="636997E3" w14:textId="77777777" w:rsidTr="00573609">
        <w:trPr>
          <w:trHeight w:val="340"/>
        </w:trPr>
        <w:tc>
          <w:tcPr>
            <w:tcW w:w="2689" w:type="dxa"/>
            <w:gridSpan w:val="2"/>
            <w:tcBorders>
              <w:top w:val="nil"/>
            </w:tcBorders>
          </w:tcPr>
          <w:p w14:paraId="5AEE2A88" w14:textId="77777777" w:rsidR="005A11DF" w:rsidRPr="002827C6" w:rsidRDefault="005A11DF" w:rsidP="00573609">
            <w:pPr>
              <w:jc w:val="both"/>
              <w:rPr>
                <w:b/>
              </w:rPr>
            </w:pPr>
            <w:r w:rsidRPr="002827C6">
              <w:rPr>
                <w:b/>
              </w:rPr>
              <w:t>Název studijního předmětu</w:t>
            </w:r>
          </w:p>
        </w:tc>
        <w:tc>
          <w:tcPr>
            <w:tcW w:w="2522" w:type="dxa"/>
            <w:gridSpan w:val="3"/>
            <w:tcBorders>
              <w:top w:val="nil"/>
            </w:tcBorders>
          </w:tcPr>
          <w:p w14:paraId="7DE27CDE" w14:textId="77777777" w:rsidR="005A11DF" w:rsidRPr="002827C6" w:rsidRDefault="005A11DF" w:rsidP="00573609">
            <w:pPr>
              <w:jc w:val="both"/>
              <w:rPr>
                <w:b/>
              </w:rPr>
            </w:pPr>
            <w:r w:rsidRPr="002827C6">
              <w:rPr>
                <w:b/>
              </w:rPr>
              <w:t>Název studijního programu</w:t>
            </w:r>
          </w:p>
        </w:tc>
        <w:tc>
          <w:tcPr>
            <w:tcW w:w="567" w:type="dxa"/>
            <w:gridSpan w:val="2"/>
            <w:tcBorders>
              <w:top w:val="nil"/>
            </w:tcBorders>
          </w:tcPr>
          <w:p w14:paraId="74DD4C34" w14:textId="77777777" w:rsidR="005A11DF" w:rsidRPr="002827C6" w:rsidRDefault="005A11DF" w:rsidP="00573609">
            <w:pPr>
              <w:jc w:val="both"/>
              <w:rPr>
                <w:b/>
              </w:rPr>
            </w:pPr>
            <w:r w:rsidRPr="002827C6">
              <w:rPr>
                <w:b/>
              </w:rPr>
              <w:t>Sem.</w:t>
            </w:r>
          </w:p>
        </w:tc>
        <w:tc>
          <w:tcPr>
            <w:tcW w:w="2155" w:type="dxa"/>
            <w:gridSpan w:val="5"/>
            <w:tcBorders>
              <w:top w:val="nil"/>
            </w:tcBorders>
          </w:tcPr>
          <w:p w14:paraId="68C154F5" w14:textId="77777777" w:rsidR="005A11DF" w:rsidRPr="002827C6" w:rsidRDefault="005A11DF" w:rsidP="00573609">
            <w:pPr>
              <w:jc w:val="both"/>
              <w:rPr>
                <w:b/>
              </w:rPr>
            </w:pPr>
            <w:r w:rsidRPr="002827C6">
              <w:rPr>
                <w:b/>
              </w:rPr>
              <w:t>Role ve výuce daného předmětu</w:t>
            </w:r>
          </w:p>
        </w:tc>
        <w:tc>
          <w:tcPr>
            <w:tcW w:w="2127" w:type="dxa"/>
            <w:gridSpan w:val="3"/>
            <w:tcBorders>
              <w:top w:val="nil"/>
            </w:tcBorders>
          </w:tcPr>
          <w:p w14:paraId="5BE534C3" w14:textId="77777777" w:rsidR="005A11DF" w:rsidRDefault="005A11DF" w:rsidP="00573609">
            <w:pPr>
              <w:jc w:val="both"/>
              <w:rPr>
                <w:b/>
              </w:rPr>
            </w:pPr>
            <w:r w:rsidRPr="0053377E">
              <w:rPr>
                <w:b/>
                <w:i/>
              </w:rPr>
              <w:t>(</w:t>
            </w:r>
            <w:r w:rsidRPr="00F20AEF">
              <w:rPr>
                <w:b/>
                <w:i/>
                <w:iCs/>
              </w:rPr>
              <w:t>nepovinný údaj</w:t>
            </w:r>
            <w:r w:rsidRPr="0053377E">
              <w:rPr>
                <w:b/>
                <w:i/>
              </w:rPr>
              <w:t>)</w:t>
            </w:r>
            <w:r>
              <w:rPr>
                <w:b/>
              </w:rPr>
              <w:t xml:space="preserve"> </w:t>
            </w:r>
          </w:p>
          <w:p w14:paraId="0325FD0D" w14:textId="77777777" w:rsidR="005A11DF" w:rsidRPr="002827C6" w:rsidRDefault="005A11DF" w:rsidP="00573609">
            <w:pPr>
              <w:jc w:val="both"/>
              <w:rPr>
                <w:b/>
              </w:rPr>
            </w:pPr>
            <w:r w:rsidRPr="002827C6">
              <w:rPr>
                <w:b/>
              </w:rPr>
              <w:t>Počet hodin za semestr</w:t>
            </w:r>
          </w:p>
        </w:tc>
      </w:tr>
      <w:tr w:rsidR="005A11DF" w:rsidRPr="007A0492" w14:paraId="6743CC6C" w14:textId="77777777" w:rsidTr="00573609">
        <w:trPr>
          <w:trHeight w:val="285"/>
        </w:trPr>
        <w:tc>
          <w:tcPr>
            <w:tcW w:w="2689" w:type="dxa"/>
            <w:gridSpan w:val="2"/>
            <w:tcBorders>
              <w:top w:val="nil"/>
            </w:tcBorders>
            <w:vAlign w:val="center"/>
          </w:tcPr>
          <w:p w14:paraId="64F4DA33" w14:textId="1B115A19" w:rsidR="005A11DF" w:rsidRPr="007A0492" w:rsidRDefault="005A11DF" w:rsidP="00573609">
            <w:pPr>
              <w:rPr>
                <w:highlight w:val="yellow"/>
              </w:rPr>
            </w:pPr>
          </w:p>
        </w:tc>
        <w:tc>
          <w:tcPr>
            <w:tcW w:w="2522" w:type="dxa"/>
            <w:gridSpan w:val="3"/>
            <w:tcBorders>
              <w:top w:val="nil"/>
            </w:tcBorders>
            <w:vAlign w:val="center"/>
          </w:tcPr>
          <w:p w14:paraId="2063B53D" w14:textId="63F72348" w:rsidR="005A11DF" w:rsidRPr="007A0492" w:rsidRDefault="005A11DF" w:rsidP="00573609">
            <w:pPr>
              <w:rPr>
                <w:highlight w:val="yellow"/>
              </w:rPr>
            </w:pPr>
          </w:p>
        </w:tc>
        <w:tc>
          <w:tcPr>
            <w:tcW w:w="567" w:type="dxa"/>
            <w:gridSpan w:val="2"/>
            <w:tcBorders>
              <w:top w:val="nil"/>
            </w:tcBorders>
            <w:vAlign w:val="center"/>
          </w:tcPr>
          <w:p w14:paraId="2C2CAF6A" w14:textId="0BD420B3" w:rsidR="005A11DF" w:rsidRPr="007A0492" w:rsidRDefault="005A11DF" w:rsidP="00573609">
            <w:pPr>
              <w:rPr>
                <w:highlight w:val="yellow"/>
              </w:rPr>
            </w:pPr>
          </w:p>
        </w:tc>
        <w:tc>
          <w:tcPr>
            <w:tcW w:w="2155" w:type="dxa"/>
            <w:gridSpan w:val="5"/>
            <w:tcBorders>
              <w:top w:val="nil"/>
            </w:tcBorders>
            <w:vAlign w:val="center"/>
          </w:tcPr>
          <w:p w14:paraId="49524F92" w14:textId="4F2CFC33" w:rsidR="005A11DF" w:rsidRPr="007A0492" w:rsidRDefault="005A11DF" w:rsidP="00573609">
            <w:pPr>
              <w:rPr>
                <w:highlight w:val="yellow"/>
              </w:rPr>
            </w:pPr>
          </w:p>
        </w:tc>
        <w:tc>
          <w:tcPr>
            <w:tcW w:w="2127" w:type="dxa"/>
            <w:gridSpan w:val="3"/>
            <w:tcBorders>
              <w:top w:val="nil"/>
            </w:tcBorders>
            <w:vAlign w:val="center"/>
          </w:tcPr>
          <w:p w14:paraId="75C37A9D" w14:textId="77777777" w:rsidR="005A11DF" w:rsidRPr="007A0492" w:rsidRDefault="005A11DF" w:rsidP="00573609">
            <w:pPr>
              <w:rPr>
                <w:highlight w:val="yellow"/>
              </w:rPr>
            </w:pPr>
          </w:p>
        </w:tc>
      </w:tr>
      <w:tr w:rsidR="005A11DF" w:rsidRPr="007A0492" w14:paraId="23C974CB" w14:textId="77777777" w:rsidTr="00573609">
        <w:trPr>
          <w:trHeight w:val="284"/>
        </w:trPr>
        <w:tc>
          <w:tcPr>
            <w:tcW w:w="2689" w:type="dxa"/>
            <w:gridSpan w:val="2"/>
            <w:tcBorders>
              <w:top w:val="nil"/>
            </w:tcBorders>
            <w:vAlign w:val="center"/>
          </w:tcPr>
          <w:p w14:paraId="2F0640F3" w14:textId="2CF21974" w:rsidR="005A11DF" w:rsidRPr="007A0492" w:rsidRDefault="005A11DF" w:rsidP="00573609">
            <w:pPr>
              <w:rPr>
                <w:highlight w:val="yellow"/>
              </w:rPr>
            </w:pPr>
          </w:p>
        </w:tc>
        <w:tc>
          <w:tcPr>
            <w:tcW w:w="2522" w:type="dxa"/>
            <w:gridSpan w:val="3"/>
            <w:tcBorders>
              <w:top w:val="nil"/>
            </w:tcBorders>
            <w:vAlign w:val="center"/>
          </w:tcPr>
          <w:p w14:paraId="1DF66B78" w14:textId="39347826" w:rsidR="005A11DF" w:rsidRPr="007A0492" w:rsidRDefault="005A11DF" w:rsidP="00573609">
            <w:pPr>
              <w:rPr>
                <w:highlight w:val="yellow"/>
              </w:rPr>
            </w:pPr>
          </w:p>
        </w:tc>
        <w:tc>
          <w:tcPr>
            <w:tcW w:w="567" w:type="dxa"/>
            <w:gridSpan w:val="2"/>
            <w:tcBorders>
              <w:top w:val="nil"/>
            </w:tcBorders>
            <w:vAlign w:val="center"/>
          </w:tcPr>
          <w:p w14:paraId="11858F1F" w14:textId="1A974B67" w:rsidR="005A11DF" w:rsidRPr="007A0492" w:rsidRDefault="005A11DF" w:rsidP="00573609">
            <w:pPr>
              <w:rPr>
                <w:highlight w:val="yellow"/>
              </w:rPr>
            </w:pPr>
          </w:p>
        </w:tc>
        <w:tc>
          <w:tcPr>
            <w:tcW w:w="2155" w:type="dxa"/>
            <w:gridSpan w:val="5"/>
            <w:tcBorders>
              <w:top w:val="nil"/>
            </w:tcBorders>
            <w:vAlign w:val="center"/>
          </w:tcPr>
          <w:p w14:paraId="4BD05866" w14:textId="03BA3BDD" w:rsidR="005A11DF" w:rsidRPr="007A0492" w:rsidRDefault="005A11DF" w:rsidP="00573609">
            <w:pPr>
              <w:rPr>
                <w:highlight w:val="yellow"/>
              </w:rPr>
            </w:pPr>
          </w:p>
        </w:tc>
        <w:tc>
          <w:tcPr>
            <w:tcW w:w="2127" w:type="dxa"/>
            <w:gridSpan w:val="3"/>
            <w:tcBorders>
              <w:top w:val="nil"/>
            </w:tcBorders>
            <w:vAlign w:val="center"/>
          </w:tcPr>
          <w:p w14:paraId="12DC2D7B" w14:textId="77777777" w:rsidR="005A11DF" w:rsidRPr="007A0492" w:rsidRDefault="005A11DF" w:rsidP="00573609">
            <w:pPr>
              <w:rPr>
                <w:highlight w:val="yellow"/>
              </w:rPr>
            </w:pPr>
          </w:p>
        </w:tc>
      </w:tr>
      <w:tr w:rsidR="005A11DF" w14:paraId="401101C3" w14:textId="77777777" w:rsidTr="00573609">
        <w:tc>
          <w:tcPr>
            <w:tcW w:w="10060" w:type="dxa"/>
            <w:gridSpan w:val="15"/>
            <w:shd w:val="clear" w:color="auto" w:fill="F7CAAC"/>
          </w:tcPr>
          <w:p w14:paraId="0714B283" w14:textId="77777777" w:rsidR="005A11DF" w:rsidRDefault="005A11DF" w:rsidP="00573609">
            <w:r>
              <w:rPr>
                <w:b/>
              </w:rPr>
              <w:t xml:space="preserve">Údaje o vzdělání na VŠ </w:t>
            </w:r>
          </w:p>
        </w:tc>
      </w:tr>
      <w:tr w:rsidR="005A11DF" w14:paraId="54124249" w14:textId="77777777" w:rsidTr="00573609">
        <w:trPr>
          <w:trHeight w:val="280"/>
        </w:trPr>
        <w:tc>
          <w:tcPr>
            <w:tcW w:w="10060" w:type="dxa"/>
            <w:gridSpan w:val="15"/>
          </w:tcPr>
          <w:p w14:paraId="677D7C31" w14:textId="04EE3024" w:rsidR="005A11DF" w:rsidRDefault="005A11DF" w:rsidP="00573609">
            <w:pPr>
              <w:spacing w:before="120" w:after="120"/>
              <w:jc w:val="both"/>
              <w:rPr>
                <w:b/>
              </w:rPr>
            </w:pPr>
            <w:r w:rsidRPr="001140B5">
              <w:t xml:space="preserve">2005: UTB Zlín, FT, </w:t>
            </w:r>
            <w:r w:rsidRPr="001140B5">
              <w:rPr>
                <w:rFonts w:eastAsia="Calibri"/>
              </w:rPr>
              <w:t xml:space="preserve">SP Chemie a technologie materiálů, </w:t>
            </w:r>
            <w:r w:rsidRPr="001140B5">
              <w:t>obor Technologie makromolekulárních látek, Ph.D.</w:t>
            </w:r>
          </w:p>
        </w:tc>
      </w:tr>
      <w:tr w:rsidR="005A11DF" w14:paraId="3612ABDD" w14:textId="77777777" w:rsidTr="00573609">
        <w:tc>
          <w:tcPr>
            <w:tcW w:w="10060" w:type="dxa"/>
            <w:gridSpan w:val="15"/>
            <w:shd w:val="clear" w:color="auto" w:fill="F7CAAC"/>
          </w:tcPr>
          <w:p w14:paraId="5B85C63B" w14:textId="1E649C35" w:rsidR="005A11DF" w:rsidRDefault="00895794" w:rsidP="00573609">
            <w:pPr>
              <w:rPr>
                <w:b/>
              </w:rPr>
            </w:pPr>
            <w:r>
              <w:rPr>
                <w:b/>
              </w:rPr>
              <w:t>Ú</w:t>
            </w:r>
            <w:r w:rsidR="005A11DF">
              <w:rPr>
                <w:b/>
              </w:rPr>
              <w:t>daje o odborném působení od absolvování VŠ</w:t>
            </w:r>
          </w:p>
        </w:tc>
      </w:tr>
      <w:tr w:rsidR="005A11DF" w:rsidRPr="009B6AE3" w14:paraId="1B79C678" w14:textId="77777777" w:rsidTr="00573609">
        <w:trPr>
          <w:trHeight w:val="316"/>
        </w:trPr>
        <w:tc>
          <w:tcPr>
            <w:tcW w:w="10060" w:type="dxa"/>
            <w:gridSpan w:val="15"/>
          </w:tcPr>
          <w:p w14:paraId="0557FC61" w14:textId="1DE14273" w:rsidR="005A11DF" w:rsidRPr="009B6AE3" w:rsidRDefault="005A11DF" w:rsidP="00573609">
            <w:pPr>
              <w:spacing w:before="120" w:after="120"/>
              <w:jc w:val="both"/>
              <w:rPr>
                <w:color w:val="FF0000"/>
              </w:rPr>
            </w:pPr>
            <w:r w:rsidRPr="001140B5">
              <w:t xml:space="preserve">2006 – dosud: UTB Zlín, FT, Ústav chemie, odborný asistent </w:t>
            </w:r>
            <w:r w:rsidRPr="00E551F8">
              <w:t>(pp.)</w:t>
            </w:r>
            <w:r>
              <w:tab/>
            </w:r>
          </w:p>
        </w:tc>
      </w:tr>
      <w:tr w:rsidR="005A11DF" w14:paraId="38EAD6D7" w14:textId="77777777" w:rsidTr="00573609">
        <w:trPr>
          <w:trHeight w:val="250"/>
        </w:trPr>
        <w:tc>
          <w:tcPr>
            <w:tcW w:w="10060" w:type="dxa"/>
            <w:gridSpan w:val="15"/>
            <w:shd w:val="clear" w:color="auto" w:fill="F7CAAC"/>
          </w:tcPr>
          <w:p w14:paraId="29BFAA09" w14:textId="240DABF0" w:rsidR="005A11DF" w:rsidRDefault="00895794" w:rsidP="00573609">
            <w:r>
              <w:rPr>
                <w:b/>
              </w:rPr>
              <w:t>Z</w:t>
            </w:r>
            <w:r w:rsidR="005A11DF">
              <w:rPr>
                <w:b/>
              </w:rPr>
              <w:t>kušenosti s vedením kvalifikačních a rigorózních prací</w:t>
            </w:r>
          </w:p>
        </w:tc>
      </w:tr>
      <w:tr w:rsidR="005A11DF" w14:paraId="62099007" w14:textId="77777777" w:rsidTr="00573609">
        <w:trPr>
          <w:trHeight w:val="450"/>
        </w:trPr>
        <w:tc>
          <w:tcPr>
            <w:tcW w:w="10060" w:type="dxa"/>
            <w:gridSpan w:val="15"/>
          </w:tcPr>
          <w:p w14:paraId="2440B918" w14:textId="1F72E6FC" w:rsidR="005A11DF" w:rsidRDefault="005A11DF" w:rsidP="00573609">
            <w:pPr>
              <w:spacing w:before="120" w:after="120"/>
            </w:pPr>
            <w:r>
              <w:t xml:space="preserve">Počet obhájených prací, které vyučující vedl v období </w:t>
            </w:r>
            <w:r w:rsidR="004E5163" w:rsidRPr="00713913">
              <w:t>2015 – 2024</w:t>
            </w:r>
            <w:r w:rsidRPr="00260B51">
              <w:t xml:space="preserve">: </w:t>
            </w:r>
            <w:r w:rsidR="00A25A1E" w:rsidRPr="00260B51">
              <w:rPr>
                <w:b/>
                <w:bCs/>
              </w:rPr>
              <w:t>8</w:t>
            </w:r>
            <w:r w:rsidRPr="00260B51">
              <w:t xml:space="preserve"> BP, </w:t>
            </w:r>
            <w:r w:rsidRPr="00260B51">
              <w:rPr>
                <w:b/>
                <w:bCs/>
              </w:rPr>
              <w:t>3</w:t>
            </w:r>
            <w:r w:rsidRPr="00260B51">
              <w:t xml:space="preserve"> DP.</w:t>
            </w:r>
          </w:p>
        </w:tc>
      </w:tr>
      <w:tr w:rsidR="005A11DF" w14:paraId="1C22C783" w14:textId="77777777" w:rsidTr="00573609">
        <w:trPr>
          <w:cantSplit/>
        </w:trPr>
        <w:tc>
          <w:tcPr>
            <w:tcW w:w="3347" w:type="dxa"/>
            <w:gridSpan w:val="3"/>
            <w:tcBorders>
              <w:top w:val="single" w:sz="12" w:space="0" w:color="auto"/>
            </w:tcBorders>
            <w:shd w:val="clear" w:color="auto" w:fill="F7CAAC"/>
          </w:tcPr>
          <w:p w14:paraId="23E7533B" w14:textId="77777777" w:rsidR="005A11DF" w:rsidRDefault="005A11DF" w:rsidP="00573609">
            <w:r>
              <w:rPr>
                <w:b/>
              </w:rPr>
              <w:t xml:space="preserve">Obor habilitačního řízení </w:t>
            </w:r>
          </w:p>
        </w:tc>
        <w:tc>
          <w:tcPr>
            <w:tcW w:w="2245" w:type="dxa"/>
            <w:gridSpan w:val="3"/>
            <w:tcBorders>
              <w:top w:val="single" w:sz="12" w:space="0" w:color="auto"/>
            </w:tcBorders>
            <w:shd w:val="clear" w:color="auto" w:fill="F7CAAC"/>
          </w:tcPr>
          <w:p w14:paraId="7C70CD7B" w14:textId="77777777" w:rsidR="005A11DF" w:rsidRDefault="005A11DF" w:rsidP="00573609">
            <w:r>
              <w:rPr>
                <w:b/>
              </w:rPr>
              <w:t>Rok udělení hodnosti</w:t>
            </w:r>
          </w:p>
        </w:tc>
        <w:tc>
          <w:tcPr>
            <w:tcW w:w="2248" w:type="dxa"/>
            <w:gridSpan w:val="5"/>
            <w:tcBorders>
              <w:top w:val="single" w:sz="12" w:space="0" w:color="auto"/>
              <w:right w:val="single" w:sz="12" w:space="0" w:color="auto"/>
            </w:tcBorders>
            <w:shd w:val="clear" w:color="auto" w:fill="F7CAAC"/>
          </w:tcPr>
          <w:p w14:paraId="0E87D9BA" w14:textId="77777777" w:rsidR="005A11DF" w:rsidRDefault="005A11DF" w:rsidP="00573609">
            <w:r>
              <w:rPr>
                <w:b/>
              </w:rPr>
              <w:t>Řízení konáno na VŠ</w:t>
            </w:r>
          </w:p>
        </w:tc>
        <w:tc>
          <w:tcPr>
            <w:tcW w:w="2220" w:type="dxa"/>
            <w:gridSpan w:val="4"/>
            <w:tcBorders>
              <w:top w:val="single" w:sz="12" w:space="0" w:color="auto"/>
              <w:left w:val="single" w:sz="12" w:space="0" w:color="auto"/>
            </w:tcBorders>
            <w:shd w:val="clear" w:color="auto" w:fill="F7CAAC"/>
          </w:tcPr>
          <w:p w14:paraId="0CB879BC" w14:textId="312D3C67" w:rsidR="005A11DF" w:rsidRDefault="00D87962" w:rsidP="00573609">
            <w:pPr>
              <w:rPr>
                <w:b/>
              </w:rPr>
            </w:pPr>
            <w:r>
              <w:rPr>
                <w:b/>
              </w:rPr>
              <w:t>O</w:t>
            </w:r>
            <w:r w:rsidR="005A11DF">
              <w:rPr>
                <w:b/>
              </w:rPr>
              <w:t>hlasy publikací</w:t>
            </w:r>
          </w:p>
        </w:tc>
      </w:tr>
      <w:tr w:rsidR="005A11DF" w:rsidRPr="007A0492" w14:paraId="48559295" w14:textId="77777777" w:rsidTr="00573609">
        <w:trPr>
          <w:cantSplit/>
        </w:trPr>
        <w:tc>
          <w:tcPr>
            <w:tcW w:w="3347" w:type="dxa"/>
            <w:gridSpan w:val="3"/>
          </w:tcPr>
          <w:p w14:paraId="7D4CB87D" w14:textId="5DF8933B" w:rsidR="005A11DF" w:rsidRDefault="005A11DF" w:rsidP="00573609">
            <w:pPr>
              <w:spacing w:before="60" w:after="60"/>
            </w:pPr>
            <w:r>
              <w:t>---</w:t>
            </w:r>
          </w:p>
        </w:tc>
        <w:tc>
          <w:tcPr>
            <w:tcW w:w="2245" w:type="dxa"/>
            <w:gridSpan w:val="3"/>
          </w:tcPr>
          <w:p w14:paraId="034E93B1" w14:textId="77D12F7F" w:rsidR="005A11DF" w:rsidRDefault="005A11DF" w:rsidP="00573609">
            <w:pPr>
              <w:spacing w:before="60" w:after="60"/>
            </w:pPr>
            <w:r>
              <w:t>---</w:t>
            </w:r>
          </w:p>
        </w:tc>
        <w:tc>
          <w:tcPr>
            <w:tcW w:w="2248" w:type="dxa"/>
            <w:gridSpan w:val="5"/>
            <w:tcBorders>
              <w:right w:val="single" w:sz="12" w:space="0" w:color="auto"/>
            </w:tcBorders>
          </w:tcPr>
          <w:p w14:paraId="78849F93" w14:textId="487BD9E6" w:rsidR="005A11DF" w:rsidRDefault="005A11DF" w:rsidP="00573609">
            <w:pPr>
              <w:spacing w:before="60" w:after="60"/>
            </w:pPr>
            <w:r>
              <w:t>---</w:t>
            </w:r>
          </w:p>
        </w:tc>
        <w:tc>
          <w:tcPr>
            <w:tcW w:w="660" w:type="dxa"/>
            <w:gridSpan w:val="2"/>
            <w:tcBorders>
              <w:left w:val="single" w:sz="12" w:space="0" w:color="auto"/>
            </w:tcBorders>
            <w:shd w:val="clear" w:color="auto" w:fill="F7CAAC"/>
            <w:vAlign w:val="center"/>
          </w:tcPr>
          <w:p w14:paraId="12EAC60A" w14:textId="77777777" w:rsidR="005A11DF" w:rsidRPr="007A0492" w:rsidRDefault="005A11DF" w:rsidP="00573609">
            <w:pPr>
              <w:spacing w:before="60" w:after="60"/>
              <w:jc w:val="center"/>
            </w:pPr>
            <w:r w:rsidRPr="007A0492">
              <w:rPr>
                <w:b/>
              </w:rPr>
              <w:t>WoS</w:t>
            </w:r>
          </w:p>
        </w:tc>
        <w:tc>
          <w:tcPr>
            <w:tcW w:w="709" w:type="dxa"/>
            <w:shd w:val="clear" w:color="auto" w:fill="F7CAAC"/>
            <w:vAlign w:val="center"/>
          </w:tcPr>
          <w:p w14:paraId="53BC2CF2" w14:textId="77777777" w:rsidR="005A11DF" w:rsidRPr="007A0492" w:rsidRDefault="005A11DF" w:rsidP="00573609">
            <w:pPr>
              <w:spacing w:before="60" w:after="60"/>
              <w:jc w:val="center"/>
              <w:rPr>
                <w:sz w:val="18"/>
              </w:rPr>
            </w:pPr>
            <w:r w:rsidRPr="007A0492">
              <w:rPr>
                <w:b/>
                <w:sz w:val="18"/>
              </w:rPr>
              <w:t>Scopus</w:t>
            </w:r>
          </w:p>
        </w:tc>
        <w:tc>
          <w:tcPr>
            <w:tcW w:w="851" w:type="dxa"/>
            <w:shd w:val="clear" w:color="auto" w:fill="F7CAAC"/>
            <w:vAlign w:val="center"/>
          </w:tcPr>
          <w:p w14:paraId="75152C68" w14:textId="77777777" w:rsidR="005A11DF" w:rsidRPr="007A0492" w:rsidRDefault="005A11DF" w:rsidP="00573609">
            <w:pPr>
              <w:spacing w:before="60" w:after="60"/>
              <w:jc w:val="center"/>
            </w:pPr>
            <w:r w:rsidRPr="007A0492">
              <w:rPr>
                <w:b/>
                <w:sz w:val="18"/>
              </w:rPr>
              <w:t>ostatní</w:t>
            </w:r>
          </w:p>
        </w:tc>
      </w:tr>
      <w:tr w:rsidR="005A11DF" w:rsidRPr="007A0492" w14:paraId="5E94129E" w14:textId="77777777" w:rsidTr="00573609">
        <w:trPr>
          <w:cantSplit/>
          <w:trHeight w:val="70"/>
        </w:trPr>
        <w:tc>
          <w:tcPr>
            <w:tcW w:w="3347" w:type="dxa"/>
            <w:gridSpan w:val="3"/>
            <w:shd w:val="clear" w:color="auto" w:fill="F7CAAC"/>
          </w:tcPr>
          <w:p w14:paraId="15E54143" w14:textId="77777777" w:rsidR="005A11DF" w:rsidRDefault="005A11DF" w:rsidP="00573609">
            <w:r>
              <w:rPr>
                <w:b/>
              </w:rPr>
              <w:t>Obor jmenovacího řízení</w:t>
            </w:r>
          </w:p>
        </w:tc>
        <w:tc>
          <w:tcPr>
            <w:tcW w:w="2245" w:type="dxa"/>
            <w:gridSpan w:val="3"/>
            <w:shd w:val="clear" w:color="auto" w:fill="F7CAAC"/>
          </w:tcPr>
          <w:p w14:paraId="170566BB" w14:textId="77777777" w:rsidR="005A11DF" w:rsidRDefault="005A11DF" w:rsidP="00573609">
            <w:r>
              <w:rPr>
                <w:b/>
              </w:rPr>
              <w:t>Rok udělení hodnosti</w:t>
            </w:r>
          </w:p>
        </w:tc>
        <w:tc>
          <w:tcPr>
            <w:tcW w:w="2248" w:type="dxa"/>
            <w:gridSpan w:val="5"/>
            <w:tcBorders>
              <w:right w:val="single" w:sz="12" w:space="0" w:color="auto"/>
            </w:tcBorders>
            <w:shd w:val="clear" w:color="auto" w:fill="F7CAAC"/>
          </w:tcPr>
          <w:p w14:paraId="4542E109" w14:textId="77777777" w:rsidR="005A11DF" w:rsidRDefault="005A11DF" w:rsidP="00573609">
            <w:r>
              <w:rPr>
                <w:b/>
              </w:rPr>
              <w:t>Řízení konáno na VŠ</w:t>
            </w:r>
          </w:p>
        </w:tc>
        <w:tc>
          <w:tcPr>
            <w:tcW w:w="660" w:type="dxa"/>
            <w:gridSpan w:val="2"/>
            <w:tcBorders>
              <w:left w:val="single" w:sz="12" w:space="0" w:color="auto"/>
            </w:tcBorders>
          </w:tcPr>
          <w:p w14:paraId="31BFEC97" w14:textId="7BE449A2" w:rsidR="005A11DF" w:rsidRPr="006C0B24" w:rsidRDefault="005702EC" w:rsidP="00573609">
            <w:pPr>
              <w:jc w:val="center"/>
              <w:rPr>
                <w:b/>
              </w:rPr>
            </w:pPr>
            <w:r w:rsidRPr="006C0B24">
              <w:rPr>
                <w:b/>
              </w:rPr>
              <w:t>6</w:t>
            </w:r>
            <w:r w:rsidR="006C0B24" w:rsidRPr="006C0B24">
              <w:rPr>
                <w:b/>
              </w:rPr>
              <w:t>9</w:t>
            </w:r>
          </w:p>
        </w:tc>
        <w:tc>
          <w:tcPr>
            <w:tcW w:w="709" w:type="dxa"/>
          </w:tcPr>
          <w:p w14:paraId="2AE419EC" w14:textId="4457C8A9" w:rsidR="005A11DF" w:rsidRPr="006C0B24" w:rsidRDefault="005702EC" w:rsidP="00573609">
            <w:pPr>
              <w:jc w:val="center"/>
              <w:rPr>
                <w:b/>
              </w:rPr>
            </w:pPr>
            <w:r w:rsidRPr="006C0B24">
              <w:rPr>
                <w:b/>
              </w:rPr>
              <w:t>7</w:t>
            </w:r>
            <w:r w:rsidR="006C0B24" w:rsidRPr="006C0B24">
              <w:rPr>
                <w:b/>
              </w:rPr>
              <w:t>1</w:t>
            </w:r>
          </w:p>
        </w:tc>
        <w:tc>
          <w:tcPr>
            <w:tcW w:w="851" w:type="dxa"/>
          </w:tcPr>
          <w:p w14:paraId="0BC34E00" w14:textId="616E596F" w:rsidR="005A11DF" w:rsidRPr="006C0B24" w:rsidRDefault="005A11DF" w:rsidP="00573609">
            <w:pPr>
              <w:jc w:val="center"/>
              <w:rPr>
                <w:b/>
                <w:sz w:val="18"/>
                <w:szCs w:val="18"/>
              </w:rPr>
            </w:pPr>
            <w:r w:rsidRPr="006C0B24">
              <w:rPr>
                <w:b/>
                <w:sz w:val="18"/>
                <w:szCs w:val="18"/>
              </w:rPr>
              <w:t>neevid.</w:t>
            </w:r>
          </w:p>
        </w:tc>
      </w:tr>
      <w:tr w:rsidR="005A11DF" w14:paraId="7F92B805" w14:textId="77777777" w:rsidTr="00573609">
        <w:trPr>
          <w:trHeight w:val="205"/>
        </w:trPr>
        <w:tc>
          <w:tcPr>
            <w:tcW w:w="3347" w:type="dxa"/>
            <w:gridSpan w:val="3"/>
            <w:vAlign w:val="center"/>
          </w:tcPr>
          <w:p w14:paraId="719B0F36" w14:textId="218CCF9C" w:rsidR="005A11DF" w:rsidRDefault="005A11DF" w:rsidP="00573609">
            <w:pPr>
              <w:spacing w:line="216" w:lineRule="auto"/>
            </w:pPr>
            <w:r>
              <w:t>---</w:t>
            </w:r>
          </w:p>
        </w:tc>
        <w:tc>
          <w:tcPr>
            <w:tcW w:w="2245" w:type="dxa"/>
            <w:gridSpan w:val="3"/>
            <w:vAlign w:val="center"/>
          </w:tcPr>
          <w:p w14:paraId="64A38652" w14:textId="0567E8CB" w:rsidR="005A11DF" w:rsidRDefault="005A11DF" w:rsidP="00573609">
            <w:pPr>
              <w:spacing w:line="216" w:lineRule="auto"/>
            </w:pPr>
            <w:r>
              <w:t>---</w:t>
            </w:r>
          </w:p>
        </w:tc>
        <w:tc>
          <w:tcPr>
            <w:tcW w:w="2248" w:type="dxa"/>
            <w:gridSpan w:val="5"/>
            <w:tcBorders>
              <w:right w:val="single" w:sz="12" w:space="0" w:color="auto"/>
            </w:tcBorders>
            <w:vAlign w:val="center"/>
          </w:tcPr>
          <w:p w14:paraId="7064F3CB" w14:textId="13EB5B8C" w:rsidR="005A11DF" w:rsidRDefault="005A11DF" w:rsidP="00573609">
            <w:pPr>
              <w:spacing w:line="216" w:lineRule="auto"/>
            </w:pPr>
            <w:r>
              <w:t>---</w:t>
            </w:r>
          </w:p>
        </w:tc>
        <w:tc>
          <w:tcPr>
            <w:tcW w:w="1369" w:type="dxa"/>
            <w:gridSpan w:val="3"/>
            <w:tcBorders>
              <w:left w:val="single" w:sz="12" w:space="0" w:color="auto"/>
            </w:tcBorders>
            <w:shd w:val="clear" w:color="auto" w:fill="FBD4B4"/>
            <w:vAlign w:val="center"/>
          </w:tcPr>
          <w:p w14:paraId="6BE9A42F" w14:textId="77777777" w:rsidR="005A11DF" w:rsidRPr="00F20AEF" w:rsidRDefault="005A11DF" w:rsidP="00573609">
            <w:pPr>
              <w:spacing w:line="216" w:lineRule="auto"/>
              <w:rPr>
                <w:b/>
                <w:sz w:val="18"/>
              </w:rPr>
            </w:pPr>
            <w:r w:rsidRPr="00F20AEF">
              <w:rPr>
                <w:b/>
                <w:sz w:val="18"/>
              </w:rPr>
              <w:t>H-index WoS/Scopus</w:t>
            </w:r>
          </w:p>
        </w:tc>
        <w:tc>
          <w:tcPr>
            <w:tcW w:w="851" w:type="dxa"/>
            <w:vAlign w:val="center"/>
          </w:tcPr>
          <w:p w14:paraId="7D4C9F93" w14:textId="5E57450C" w:rsidR="005A11DF" w:rsidRDefault="005702EC" w:rsidP="00573609">
            <w:pPr>
              <w:spacing w:line="216" w:lineRule="auto"/>
              <w:jc w:val="center"/>
              <w:rPr>
                <w:b/>
              </w:rPr>
            </w:pPr>
            <w:r w:rsidRPr="00260B51">
              <w:rPr>
                <w:b/>
              </w:rPr>
              <w:t>6</w:t>
            </w:r>
            <w:r w:rsidR="005A11DF" w:rsidRPr="00260B51">
              <w:rPr>
                <w:b/>
              </w:rPr>
              <w:t>/</w:t>
            </w:r>
            <w:r w:rsidRPr="00260B51">
              <w:rPr>
                <w:b/>
              </w:rPr>
              <w:t>6</w:t>
            </w:r>
          </w:p>
        </w:tc>
      </w:tr>
      <w:tr w:rsidR="005A11DF" w14:paraId="3C1B5AA2" w14:textId="77777777" w:rsidTr="00573609">
        <w:tc>
          <w:tcPr>
            <w:tcW w:w="10060" w:type="dxa"/>
            <w:gridSpan w:val="15"/>
            <w:shd w:val="clear" w:color="auto" w:fill="F7CAAC"/>
          </w:tcPr>
          <w:p w14:paraId="3AAA8E21" w14:textId="42E2B504" w:rsidR="005A11DF" w:rsidRDefault="000079C3" w:rsidP="00573609">
            <w:pPr>
              <w:jc w:val="both"/>
              <w:rPr>
                <w:b/>
              </w:rPr>
            </w:pPr>
            <w:r>
              <w:rPr>
                <w:b/>
              </w:rPr>
              <w:t>P</w:t>
            </w:r>
            <w:r w:rsidR="005A11DF">
              <w:rPr>
                <w:b/>
              </w:rPr>
              <w:t xml:space="preserve">řehled o nejvýznamnější publikační a další tvůrčí činnosti nebo další profesní činnosti u odborníků z praxe vztahující se k zabezpečovaným předmětům </w:t>
            </w:r>
          </w:p>
        </w:tc>
      </w:tr>
      <w:tr w:rsidR="005A11DF" w14:paraId="7DACC4AD" w14:textId="77777777" w:rsidTr="00573609">
        <w:trPr>
          <w:trHeight w:val="963"/>
        </w:trPr>
        <w:tc>
          <w:tcPr>
            <w:tcW w:w="10060" w:type="dxa"/>
            <w:gridSpan w:val="15"/>
          </w:tcPr>
          <w:p w14:paraId="33393648" w14:textId="16A37231" w:rsidR="00260B51" w:rsidRDefault="00260B51" w:rsidP="009C5890">
            <w:pPr>
              <w:spacing w:before="120" w:after="120"/>
              <w:jc w:val="both"/>
            </w:pPr>
            <w:bookmarkStart w:id="362" w:name="_Hlk191896821"/>
            <w:r w:rsidRPr="009C3E37">
              <w:rPr>
                <w:caps/>
              </w:rPr>
              <w:t>Závodná</w:t>
            </w:r>
            <w:r>
              <w:rPr>
                <w:caps/>
              </w:rPr>
              <w:t>,</w:t>
            </w:r>
            <w:r w:rsidRPr="009C3E37">
              <w:rPr>
                <w:caps/>
              </w:rPr>
              <w:t xml:space="preserve"> A.</w:t>
            </w:r>
            <w:r>
              <w:rPr>
                <w:caps/>
              </w:rPr>
              <w:t>,</w:t>
            </w:r>
            <w:r w:rsidRPr="009C3E37">
              <w:rPr>
                <w:caps/>
              </w:rPr>
              <w:t xml:space="preserve"> Janovský</w:t>
            </w:r>
            <w:r>
              <w:rPr>
                <w:caps/>
              </w:rPr>
              <w:t>,</w:t>
            </w:r>
            <w:r w:rsidRPr="009C3E37">
              <w:rPr>
                <w:caps/>
              </w:rPr>
              <w:t xml:space="preserve"> P.</w:t>
            </w:r>
            <w:r>
              <w:rPr>
                <w:caps/>
              </w:rPr>
              <w:t>,</w:t>
            </w:r>
            <w:r w:rsidRPr="009C3E37">
              <w:rPr>
                <w:caps/>
              </w:rPr>
              <w:t xml:space="preserve"> Kolařík</w:t>
            </w:r>
            <w:r>
              <w:rPr>
                <w:caps/>
              </w:rPr>
              <w:t>,</w:t>
            </w:r>
            <w:r w:rsidRPr="009C3E37">
              <w:rPr>
                <w:caps/>
              </w:rPr>
              <w:t xml:space="preserve"> V.</w:t>
            </w:r>
            <w:r>
              <w:rPr>
                <w:caps/>
              </w:rPr>
              <w:t>,</w:t>
            </w:r>
            <w:r w:rsidRPr="009C3E37">
              <w:rPr>
                <w:caps/>
              </w:rPr>
              <w:t xml:space="preserve"> Ward</w:t>
            </w:r>
            <w:r>
              <w:rPr>
                <w:caps/>
              </w:rPr>
              <w:t>,</w:t>
            </w:r>
            <w:r w:rsidRPr="009C3E37">
              <w:rPr>
                <w:caps/>
              </w:rPr>
              <w:t xml:space="preserve"> J.S.</w:t>
            </w:r>
            <w:r>
              <w:rPr>
                <w:caps/>
              </w:rPr>
              <w:t>,</w:t>
            </w:r>
            <w:r w:rsidRPr="009C3E37">
              <w:rPr>
                <w:caps/>
              </w:rPr>
              <w:t xml:space="preserve"> </w:t>
            </w:r>
            <w:r w:rsidRPr="009C3E37">
              <w:rPr>
                <w:b/>
                <w:bCs/>
                <w:caps/>
              </w:rPr>
              <w:t>Prucková</w:t>
            </w:r>
            <w:r>
              <w:rPr>
                <w:b/>
                <w:bCs/>
                <w:caps/>
              </w:rPr>
              <w:t>,</w:t>
            </w:r>
            <w:r w:rsidRPr="009C3E37">
              <w:rPr>
                <w:b/>
                <w:bCs/>
                <w:caps/>
              </w:rPr>
              <w:t xml:space="preserve"> Z.</w:t>
            </w:r>
            <w:r>
              <w:rPr>
                <w:caps/>
              </w:rPr>
              <w:t xml:space="preserve"> </w:t>
            </w:r>
            <w:r w:rsidRPr="009C3E37">
              <w:rPr>
                <w:b/>
                <w:bCs/>
                <w:caps/>
              </w:rPr>
              <w:t>(15%)</w:t>
            </w:r>
            <w:r>
              <w:rPr>
                <w:caps/>
              </w:rPr>
              <w:t>,</w:t>
            </w:r>
            <w:r w:rsidRPr="009C3E37">
              <w:rPr>
                <w:caps/>
              </w:rPr>
              <w:t xml:space="preserve"> Rouchal</w:t>
            </w:r>
            <w:r>
              <w:rPr>
                <w:caps/>
              </w:rPr>
              <w:t>,</w:t>
            </w:r>
            <w:r w:rsidRPr="009C3E37">
              <w:rPr>
                <w:caps/>
              </w:rPr>
              <w:t xml:space="preserve"> M.</w:t>
            </w:r>
            <w:r>
              <w:rPr>
                <w:caps/>
              </w:rPr>
              <w:t>,</w:t>
            </w:r>
            <w:r w:rsidRPr="009C3E37">
              <w:rPr>
                <w:caps/>
              </w:rPr>
              <w:t xml:space="preserve"> Rissanen</w:t>
            </w:r>
            <w:r>
              <w:rPr>
                <w:caps/>
              </w:rPr>
              <w:t>,</w:t>
            </w:r>
            <w:r w:rsidRPr="009C3E37">
              <w:rPr>
                <w:caps/>
              </w:rPr>
              <w:t xml:space="preserve"> K.</w:t>
            </w:r>
            <w:r>
              <w:rPr>
                <w:caps/>
              </w:rPr>
              <w:t>,</w:t>
            </w:r>
            <w:r w:rsidRPr="009C3E37">
              <w:rPr>
                <w:caps/>
              </w:rPr>
              <w:t xml:space="preserve"> Vícha</w:t>
            </w:r>
            <w:r>
              <w:rPr>
                <w:caps/>
              </w:rPr>
              <w:t>,</w:t>
            </w:r>
            <w:r w:rsidRPr="009C3E37">
              <w:rPr>
                <w:caps/>
              </w:rPr>
              <w:t xml:space="preserve"> R</w:t>
            </w:r>
            <w:r w:rsidRPr="009C3E37">
              <w:t>.</w:t>
            </w:r>
            <w:r>
              <w:t xml:space="preserve">: </w:t>
            </w:r>
            <w:r w:rsidRPr="009C3E37">
              <w:t>Allosteric release of cucurbit[6]uril from a rotaxane using a molecular signal</w:t>
            </w:r>
            <w:r>
              <w:t xml:space="preserve">. </w:t>
            </w:r>
            <w:r w:rsidRPr="00260B51">
              <w:rPr>
                <w:i/>
                <w:iCs/>
              </w:rPr>
              <w:t>Chemical Science</w:t>
            </w:r>
            <w:r>
              <w:t xml:space="preserve"> 16, 83, </w:t>
            </w:r>
            <w:r w:rsidRPr="00260B51">
              <w:rPr>
                <w:b/>
                <w:bCs/>
              </w:rPr>
              <w:t>2025</w:t>
            </w:r>
            <w:r>
              <w:t xml:space="preserve">. </w:t>
            </w:r>
            <w:r w:rsidRPr="009C3E37">
              <w:t>DOI 10.1039/d4sc03970j</w:t>
            </w:r>
            <w:r>
              <w:t xml:space="preserve">. </w:t>
            </w:r>
            <w:r w:rsidRPr="00E551F8">
              <w:t xml:space="preserve">Jimp </w:t>
            </w:r>
            <w:r>
              <w:t>(</w:t>
            </w:r>
            <w:r w:rsidRPr="00E551F8">
              <w:t>Q1</w:t>
            </w:r>
            <w:r>
              <w:t>)</w:t>
            </w:r>
          </w:p>
          <w:p w14:paraId="337CC88B" w14:textId="445AA84C" w:rsidR="00260B51" w:rsidRDefault="00260B51" w:rsidP="009C5890">
            <w:pPr>
              <w:spacing w:before="120" w:after="120"/>
              <w:jc w:val="both"/>
            </w:pPr>
            <w:r w:rsidRPr="009C3E37">
              <w:rPr>
                <w:caps/>
              </w:rPr>
              <w:t>Janovský</w:t>
            </w:r>
            <w:r>
              <w:rPr>
                <w:caps/>
              </w:rPr>
              <w:t>,</w:t>
            </w:r>
            <w:r w:rsidRPr="009C3E37">
              <w:rPr>
                <w:caps/>
              </w:rPr>
              <w:t xml:space="preserve"> P.</w:t>
            </w:r>
            <w:r>
              <w:rPr>
                <w:caps/>
              </w:rPr>
              <w:t>,</w:t>
            </w:r>
            <w:r w:rsidRPr="009C3E37">
              <w:rPr>
                <w:caps/>
              </w:rPr>
              <w:t xml:space="preserve"> Springer</w:t>
            </w:r>
            <w:r>
              <w:rPr>
                <w:caps/>
              </w:rPr>
              <w:t>,</w:t>
            </w:r>
            <w:r w:rsidRPr="009C3E37">
              <w:rPr>
                <w:caps/>
              </w:rPr>
              <w:t xml:space="preserve"> A.</w:t>
            </w:r>
            <w:r>
              <w:rPr>
                <w:caps/>
              </w:rPr>
              <w:t>,</w:t>
            </w:r>
            <w:r w:rsidRPr="009C3E37">
              <w:rPr>
                <w:caps/>
              </w:rPr>
              <w:t xml:space="preserve"> Filip</w:t>
            </w:r>
            <w:r>
              <w:rPr>
                <w:caps/>
              </w:rPr>
              <w:t>,</w:t>
            </w:r>
            <w:r w:rsidRPr="009C3E37">
              <w:rPr>
                <w:caps/>
              </w:rPr>
              <w:t xml:space="preserve"> J.</w:t>
            </w:r>
            <w:r>
              <w:rPr>
                <w:caps/>
              </w:rPr>
              <w:t>,</w:t>
            </w:r>
            <w:r w:rsidRPr="009C3E37">
              <w:rPr>
                <w:caps/>
              </w:rPr>
              <w:t xml:space="preserve"> </w:t>
            </w:r>
            <w:r w:rsidRPr="00D41036">
              <w:rPr>
                <w:b/>
                <w:bCs/>
                <w:caps/>
              </w:rPr>
              <w:t>Prucková</w:t>
            </w:r>
            <w:r>
              <w:rPr>
                <w:b/>
                <w:bCs/>
                <w:caps/>
              </w:rPr>
              <w:t>,</w:t>
            </w:r>
            <w:r w:rsidRPr="00D41036">
              <w:rPr>
                <w:b/>
                <w:bCs/>
                <w:caps/>
              </w:rPr>
              <w:t xml:space="preserve"> Z.</w:t>
            </w:r>
            <w:r>
              <w:rPr>
                <w:b/>
                <w:bCs/>
                <w:caps/>
              </w:rPr>
              <w:t xml:space="preserve"> (15%)</w:t>
            </w:r>
            <w:r>
              <w:rPr>
                <w:caps/>
              </w:rPr>
              <w:t>,</w:t>
            </w:r>
            <w:r w:rsidRPr="009C3E37">
              <w:rPr>
                <w:caps/>
              </w:rPr>
              <w:t xml:space="preserve"> Nečas</w:t>
            </w:r>
            <w:r>
              <w:rPr>
                <w:caps/>
              </w:rPr>
              <w:t>,</w:t>
            </w:r>
            <w:r w:rsidRPr="009C3E37">
              <w:rPr>
                <w:caps/>
              </w:rPr>
              <w:t xml:space="preserve"> M.</w:t>
            </w:r>
            <w:r>
              <w:rPr>
                <w:caps/>
              </w:rPr>
              <w:t>,</w:t>
            </w:r>
            <w:r w:rsidRPr="009C3E37">
              <w:rPr>
                <w:caps/>
              </w:rPr>
              <w:t xml:space="preserve"> Rouchal</w:t>
            </w:r>
            <w:r>
              <w:rPr>
                <w:caps/>
              </w:rPr>
              <w:t>,</w:t>
            </w:r>
            <w:r w:rsidRPr="009C3E37">
              <w:rPr>
                <w:caps/>
              </w:rPr>
              <w:t xml:space="preserve"> M.</w:t>
            </w:r>
            <w:r>
              <w:rPr>
                <w:caps/>
              </w:rPr>
              <w:t>,</w:t>
            </w:r>
            <w:r w:rsidRPr="009C3E37">
              <w:rPr>
                <w:caps/>
              </w:rPr>
              <w:t xml:space="preserve"> Schalley</w:t>
            </w:r>
            <w:r>
              <w:rPr>
                <w:caps/>
              </w:rPr>
              <w:t>,</w:t>
            </w:r>
            <w:r w:rsidRPr="009C3E37">
              <w:rPr>
                <w:caps/>
              </w:rPr>
              <w:t xml:space="preserve"> C.A.</w:t>
            </w:r>
            <w:r>
              <w:rPr>
                <w:caps/>
              </w:rPr>
              <w:t>,</w:t>
            </w:r>
            <w:r w:rsidRPr="009C3E37">
              <w:rPr>
                <w:caps/>
              </w:rPr>
              <w:t xml:space="preserve"> Vícha</w:t>
            </w:r>
            <w:r>
              <w:rPr>
                <w:caps/>
              </w:rPr>
              <w:t>,</w:t>
            </w:r>
            <w:r w:rsidRPr="009C3E37">
              <w:rPr>
                <w:caps/>
              </w:rPr>
              <w:t xml:space="preserve"> R.</w:t>
            </w:r>
            <w:r>
              <w:t xml:space="preserve">: </w:t>
            </w:r>
            <w:r w:rsidRPr="009C3E37">
              <w:t>Para</w:t>
            </w:r>
            <w:r>
              <w:t>-</w:t>
            </w:r>
            <w:r w:rsidRPr="009C3E37">
              <w:t>phenylenediamine dimer as a redox</w:t>
            </w:r>
            <w:r>
              <w:t>-</w:t>
            </w:r>
            <w:r w:rsidRPr="009C3E37">
              <w:t>active guest for supramolecular systems</w:t>
            </w:r>
            <w:r>
              <w:t xml:space="preserve">. </w:t>
            </w:r>
            <w:r w:rsidRPr="00260B51">
              <w:rPr>
                <w:i/>
                <w:iCs/>
              </w:rPr>
              <w:t>Chemistry – A European Journal</w:t>
            </w:r>
            <w:r>
              <w:rPr>
                <w:i/>
                <w:iCs/>
              </w:rPr>
              <w:t xml:space="preserve"> </w:t>
            </w:r>
            <w:r>
              <w:t xml:space="preserve">30, 25, </w:t>
            </w:r>
            <w:r w:rsidRPr="00260B51">
              <w:rPr>
                <w:b/>
                <w:bCs/>
              </w:rPr>
              <w:t>2024</w:t>
            </w:r>
            <w:r>
              <w:t xml:space="preserve">. </w:t>
            </w:r>
            <w:r w:rsidRPr="009C3E37">
              <w:t>DOI</w:t>
            </w:r>
            <w:r>
              <w:t xml:space="preserve"> </w:t>
            </w:r>
            <w:r w:rsidRPr="009C3E37">
              <w:t>10.1002/chem.202400535</w:t>
            </w:r>
            <w:r>
              <w:t xml:space="preserve">. </w:t>
            </w:r>
            <w:r w:rsidRPr="00E551F8">
              <w:t xml:space="preserve">Jimp </w:t>
            </w:r>
            <w:r>
              <w:t>(</w:t>
            </w:r>
            <w:r w:rsidRPr="00E551F8">
              <w:t>Q</w:t>
            </w:r>
            <w:r>
              <w:t>2)</w:t>
            </w:r>
          </w:p>
          <w:p w14:paraId="38EAE883" w14:textId="7848C6F2" w:rsidR="00260B51" w:rsidRDefault="00260B51" w:rsidP="009C5890">
            <w:pPr>
              <w:spacing w:before="120" w:after="120"/>
              <w:jc w:val="both"/>
            </w:pPr>
            <w:r w:rsidRPr="00D41036">
              <w:rPr>
                <w:caps/>
              </w:rPr>
              <w:t>Jelínková</w:t>
            </w:r>
            <w:r>
              <w:rPr>
                <w:caps/>
              </w:rPr>
              <w:t>,</w:t>
            </w:r>
            <w:r w:rsidRPr="00D41036">
              <w:rPr>
                <w:caps/>
              </w:rPr>
              <w:t xml:space="preserve"> K.</w:t>
            </w:r>
            <w:r>
              <w:rPr>
                <w:caps/>
              </w:rPr>
              <w:t>,</w:t>
            </w:r>
            <w:r w:rsidRPr="00D41036">
              <w:rPr>
                <w:caps/>
              </w:rPr>
              <w:t xml:space="preserve"> Závodná</w:t>
            </w:r>
            <w:r>
              <w:rPr>
                <w:caps/>
              </w:rPr>
              <w:t>,</w:t>
            </w:r>
            <w:r w:rsidRPr="00D41036">
              <w:rPr>
                <w:caps/>
              </w:rPr>
              <w:t xml:space="preserve"> A.</w:t>
            </w:r>
            <w:r>
              <w:rPr>
                <w:caps/>
              </w:rPr>
              <w:t>,</w:t>
            </w:r>
            <w:r w:rsidRPr="00D41036">
              <w:rPr>
                <w:caps/>
              </w:rPr>
              <w:t xml:space="preserve"> Kaleta</w:t>
            </w:r>
            <w:r>
              <w:rPr>
                <w:caps/>
              </w:rPr>
              <w:t>,</w:t>
            </w:r>
            <w:r w:rsidRPr="00D41036">
              <w:rPr>
                <w:caps/>
              </w:rPr>
              <w:t xml:space="preserve"> J.</w:t>
            </w:r>
            <w:r>
              <w:rPr>
                <w:caps/>
              </w:rPr>
              <w:t>,</w:t>
            </w:r>
            <w:r w:rsidRPr="00D41036">
              <w:rPr>
                <w:caps/>
              </w:rPr>
              <w:t xml:space="preserve"> Janovský</w:t>
            </w:r>
            <w:r>
              <w:rPr>
                <w:caps/>
              </w:rPr>
              <w:t>,</w:t>
            </w:r>
            <w:r w:rsidRPr="00D41036">
              <w:rPr>
                <w:caps/>
              </w:rPr>
              <w:t xml:space="preserve"> P.</w:t>
            </w:r>
            <w:r>
              <w:rPr>
                <w:caps/>
              </w:rPr>
              <w:t>,</w:t>
            </w:r>
            <w:r w:rsidRPr="00D41036">
              <w:rPr>
                <w:caps/>
              </w:rPr>
              <w:t xml:space="preserve"> Zatloukal</w:t>
            </w:r>
            <w:r>
              <w:rPr>
                <w:caps/>
              </w:rPr>
              <w:t>,</w:t>
            </w:r>
            <w:r w:rsidRPr="00D41036">
              <w:rPr>
                <w:caps/>
              </w:rPr>
              <w:t xml:space="preserve"> F.</w:t>
            </w:r>
            <w:r>
              <w:rPr>
                <w:caps/>
              </w:rPr>
              <w:t>,</w:t>
            </w:r>
            <w:r w:rsidRPr="00D41036">
              <w:rPr>
                <w:caps/>
              </w:rPr>
              <w:t xml:space="preserve"> Nečas</w:t>
            </w:r>
            <w:r>
              <w:rPr>
                <w:caps/>
              </w:rPr>
              <w:t>,</w:t>
            </w:r>
            <w:r w:rsidRPr="00D41036">
              <w:rPr>
                <w:caps/>
              </w:rPr>
              <w:t xml:space="preserve"> M.</w:t>
            </w:r>
            <w:r>
              <w:rPr>
                <w:caps/>
              </w:rPr>
              <w:t>,</w:t>
            </w:r>
            <w:r w:rsidRPr="00D41036">
              <w:rPr>
                <w:caps/>
              </w:rPr>
              <w:t xml:space="preserve"> </w:t>
            </w:r>
            <w:r w:rsidRPr="00D41036">
              <w:rPr>
                <w:b/>
                <w:bCs/>
                <w:caps/>
              </w:rPr>
              <w:t>Prucková</w:t>
            </w:r>
            <w:r>
              <w:rPr>
                <w:b/>
                <w:bCs/>
                <w:caps/>
              </w:rPr>
              <w:t>,</w:t>
            </w:r>
            <w:r w:rsidRPr="00D41036">
              <w:rPr>
                <w:b/>
                <w:bCs/>
                <w:caps/>
              </w:rPr>
              <w:t xml:space="preserve"> Z.</w:t>
            </w:r>
            <w:r>
              <w:rPr>
                <w:b/>
                <w:bCs/>
                <w:caps/>
              </w:rPr>
              <w:t xml:space="preserve"> </w:t>
            </w:r>
            <w:r w:rsidRPr="00D41036">
              <w:rPr>
                <w:b/>
                <w:bCs/>
                <w:caps/>
              </w:rPr>
              <w:t>(15%)</w:t>
            </w:r>
            <w:r>
              <w:rPr>
                <w:caps/>
              </w:rPr>
              <w:t>,</w:t>
            </w:r>
            <w:r w:rsidRPr="00D41036">
              <w:rPr>
                <w:caps/>
              </w:rPr>
              <w:t xml:space="preserve"> Dastychová</w:t>
            </w:r>
            <w:r>
              <w:rPr>
                <w:caps/>
              </w:rPr>
              <w:t>,</w:t>
            </w:r>
            <w:r w:rsidRPr="00D41036">
              <w:rPr>
                <w:caps/>
              </w:rPr>
              <w:t xml:space="preserve"> L.</w:t>
            </w:r>
            <w:r>
              <w:rPr>
                <w:caps/>
              </w:rPr>
              <w:t>,</w:t>
            </w:r>
            <w:r w:rsidRPr="00D41036">
              <w:rPr>
                <w:caps/>
              </w:rPr>
              <w:t xml:space="preserve"> Rouchal</w:t>
            </w:r>
            <w:r>
              <w:rPr>
                <w:caps/>
              </w:rPr>
              <w:t>,</w:t>
            </w:r>
            <w:r w:rsidRPr="00D41036">
              <w:rPr>
                <w:caps/>
              </w:rPr>
              <w:t xml:space="preserve"> M.</w:t>
            </w:r>
            <w:r>
              <w:rPr>
                <w:caps/>
              </w:rPr>
              <w:t>,</w:t>
            </w:r>
            <w:r w:rsidRPr="00D41036">
              <w:rPr>
                <w:caps/>
              </w:rPr>
              <w:t xml:space="preserve"> Vícha</w:t>
            </w:r>
            <w:r>
              <w:rPr>
                <w:caps/>
              </w:rPr>
              <w:t>,</w:t>
            </w:r>
            <w:r w:rsidRPr="00D41036">
              <w:rPr>
                <w:caps/>
              </w:rPr>
              <w:t xml:space="preserve"> R.</w:t>
            </w:r>
            <w:r>
              <w:t xml:space="preserve">: </w:t>
            </w:r>
            <w:r w:rsidRPr="00D41036">
              <w:t>Two squares in a barrel: An axially disubstituted conformationally rigid aliphatic binding motif for cucurbit[6]uril</w:t>
            </w:r>
            <w:r>
              <w:t xml:space="preserve">. </w:t>
            </w:r>
            <w:r w:rsidRPr="00260B51">
              <w:rPr>
                <w:i/>
                <w:iCs/>
              </w:rPr>
              <w:t>Journal of Organic Chemistry</w:t>
            </w:r>
            <w:r>
              <w:t xml:space="preserve"> 88, 22, </w:t>
            </w:r>
            <w:r w:rsidRPr="00260B51">
              <w:rPr>
                <w:b/>
                <w:bCs/>
              </w:rPr>
              <w:t>2023</w:t>
            </w:r>
            <w:r>
              <w:t xml:space="preserve">. </w:t>
            </w:r>
            <w:r w:rsidRPr="00D41036">
              <w:t>DOI</w:t>
            </w:r>
            <w:r>
              <w:t xml:space="preserve"> </w:t>
            </w:r>
            <w:r w:rsidRPr="00D41036">
              <w:t>10.1021/acs.joc.3c01556</w:t>
            </w:r>
            <w:r>
              <w:t xml:space="preserve">. </w:t>
            </w:r>
            <w:r w:rsidRPr="00E551F8">
              <w:t xml:space="preserve">Jimp </w:t>
            </w:r>
            <w:r>
              <w:t>(</w:t>
            </w:r>
            <w:r w:rsidRPr="00E551F8">
              <w:t>Q</w:t>
            </w:r>
            <w:r>
              <w:t>1)</w:t>
            </w:r>
          </w:p>
          <w:p w14:paraId="7D79C96A" w14:textId="515DCD8D" w:rsidR="00260B51" w:rsidRDefault="00260B51" w:rsidP="009C5890">
            <w:pPr>
              <w:spacing w:before="120" w:after="120"/>
              <w:jc w:val="both"/>
            </w:pPr>
            <w:r w:rsidRPr="00D41036">
              <w:rPr>
                <w:caps/>
              </w:rPr>
              <w:t>Jurtík</w:t>
            </w:r>
            <w:r>
              <w:rPr>
                <w:caps/>
              </w:rPr>
              <w:t>,</w:t>
            </w:r>
            <w:r w:rsidRPr="00D41036">
              <w:rPr>
                <w:caps/>
              </w:rPr>
              <w:t xml:space="preserve"> M.</w:t>
            </w:r>
            <w:r>
              <w:rPr>
                <w:caps/>
              </w:rPr>
              <w:t>,</w:t>
            </w:r>
            <w:r w:rsidRPr="00D41036">
              <w:rPr>
                <w:caps/>
              </w:rPr>
              <w:t xml:space="preserve"> Gřešková</w:t>
            </w:r>
            <w:r>
              <w:rPr>
                <w:caps/>
              </w:rPr>
              <w:t>,</w:t>
            </w:r>
            <w:r w:rsidRPr="00D41036">
              <w:rPr>
                <w:caps/>
              </w:rPr>
              <w:t xml:space="preserve"> B.</w:t>
            </w:r>
            <w:r>
              <w:rPr>
                <w:caps/>
              </w:rPr>
              <w:t>,</w:t>
            </w:r>
            <w:r w:rsidRPr="00D41036">
              <w:rPr>
                <w:caps/>
              </w:rPr>
              <w:t xml:space="preserve"> </w:t>
            </w:r>
            <w:r w:rsidRPr="00D41036">
              <w:rPr>
                <w:b/>
                <w:bCs/>
                <w:caps/>
              </w:rPr>
              <w:t>Prucková</w:t>
            </w:r>
            <w:r>
              <w:rPr>
                <w:b/>
                <w:bCs/>
                <w:caps/>
              </w:rPr>
              <w:t>,</w:t>
            </w:r>
            <w:r w:rsidRPr="00D41036">
              <w:rPr>
                <w:b/>
                <w:bCs/>
                <w:caps/>
              </w:rPr>
              <w:t xml:space="preserve"> Z. (13%)</w:t>
            </w:r>
            <w:r>
              <w:rPr>
                <w:caps/>
              </w:rPr>
              <w:t>,</w:t>
            </w:r>
            <w:r w:rsidRPr="00D41036">
              <w:rPr>
                <w:caps/>
              </w:rPr>
              <w:t xml:space="preserve"> Rouchal</w:t>
            </w:r>
            <w:r>
              <w:rPr>
                <w:caps/>
              </w:rPr>
              <w:t>,</w:t>
            </w:r>
            <w:r w:rsidRPr="00D41036">
              <w:rPr>
                <w:caps/>
              </w:rPr>
              <w:t xml:space="preserve"> M.</w:t>
            </w:r>
            <w:r>
              <w:rPr>
                <w:caps/>
              </w:rPr>
              <w:t>,</w:t>
            </w:r>
            <w:r w:rsidRPr="00D41036">
              <w:rPr>
                <w:caps/>
              </w:rPr>
              <w:t xml:space="preserve"> Dastychová</w:t>
            </w:r>
            <w:r>
              <w:rPr>
                <w:caps/>
              </w:rPr>
              <w:t>,</w:t>
            </w:r>
            <w:r w:rsidRPr="00D41036">
              <w:rPr>
                <w:caps/>
              </w:rPr>
              <w:t xml:space="preserve"> L.</w:t>
            </w:r>
            <w:r>
              <w:rPr>
                <w:caps/>
              </w:rPr>
              <w:t>,</w:t>
            </w:r>
            <w:r w:rsidRPr="00D41036">
              <w:rPr>
                <w:caps/>
              </w:rPr>
              <w:t xml:space="preserve"> Vítková</w:t>
            </w:r>
            <w:r>
              <w:rPr>
                <w:caps/>
              </w:rPr>
              <w:t>,</w:t>
            </w:r>
            <w:r w:rsidRPr="00D41036">
              <w:rPr>
                <w:caps/>
              </w:rPr>
              <w:t xml:space="preserve"> L.</w:t>
            </w:r>
            <w:r>
              <w:rPr>
                <w:caps/>
              </w:rPr>
              <w:t>,</w:t>
            </w:r>
            <w:r w:rsidRPr="00D41036">
              <w:rPr>
                <w:caps/>
              </w:rPr>
              <w:t xml:space="preserve"> Valášková</w:t>
            </w:r>
            <w:r>
              <w:rPr>
                <w:caps/>
              </w:rPr>
              <w:t>,</w:t>
            </w:r>
            <w:r w:rsidRPr="00D41036">
              <w:rPr>
                <w:caps/>
              </w:rPr>
              <w:t xml:space="preserve"> K.</w:t>
            </w:r>
            <w:r>
              <w:rPr>
                <w:caps/>
              </w:rPr>
              <w:t>,</w:t>
            </w:r>
            <w:r w:rsidRPr="00D41036">
              <w:rPr>
                <w:caps/>
              </w:rPr>
              <w:t xml:space="preserve"> Achbergerová</w:t>
            </w:r>
            <w:r>
              <w:rPr>
                <w:caps/>
              </w:rPr>
              <w:t>,</w:t>
            </w:r>
            <w:r w:rsidRPr="00D41036">
              <w:rPr>
                <w:caps/>
              </w:rPr>
              <w:t xml:space="preserve"> E.</w:t>
            </w:r>
            <w:r>
              <w:rPr>
                <w:caps/>
              </w:rPr>
              <w:t>,</w:t>
            </w:r>
            <w:r w:rsidRPr="00D41036">
              <w:rPr>
                <w:caps/>
              </w:rPr>
              <w:t xml:space="preserve"> Vícha</w:t>
            </w:r>
            <w:r>
              <w:rPr>
                <w:caps/>
              </w:rPr>
              <w:t>,</w:t>
            </w:r>
            <w:r w:rsidRPr="00D41036">
              <w:rPr>
                <w:caps/>
              </w:rPr>
              <w:t xml:space="preserve"> R.</w:t>
            </w:r>
            <w:r>
              <w:t xml:space="preserve">: </w:t>
            </w:r>
            <w:r w:rsidRPr="00D41036">
              <w:t>Assembling a supramolecular 3D network with tuneable mechanical properties using adamantylated cross-linking agents and β-cyclodextrin-modified hyaluronan</w:t>
            </w:r>
            <w:r>
              <w:t xml:space="preserve">. </w:t>
            </w:r>
            <w:r w:rsidRPr="00260B51">
              <w:rPr>
                <w:i/>
                <w:iCs/>
              </w:rPr>
              <w:t>Carbohydrate Polymers</w:t>
            </w:r>
            <w:r>
              <w:t xml:space="preserve"> 313, </w:t>
            </w:r>
            <w:r w:rsidRPr="00D41036">
              <w:t>120872</w:t>
            </w:r>
            <w:r>
              <w:t xml:space="preserve">, </w:t>
            </w:r>
            <w:r w:rsidRPr="00260B51">
              <w:rPr>
                <w:b/>
                <w:bCs/>
              </w:rPr>
              <w:t>2023</w:t>
            </w:r>
            <w:r>
              <w:t xml:space="preserve">. DOI 10.1016/j.carbpol.2023.120872. </w:t>
            </w:r>
            <w:r w:rsidRPr="00E551F8">
              <w:t xml:space="preserve">Jimp </w:t>
            </w:r>
            <w:r>
              <w:t>(</w:t>
            </w:r>
            <w:r w:rsidRPr="00E551F8">
              <w:t>Q</w:t>
            </w:r>
            <w:r>
              <w:t>1)</w:t>
            </w:r>
          </w:p>
          <w:p w14:paraId="4C052D6E" w14:textId="3EBA9B8E" w:rsidR="006C0B24" w:rsidRDefault="009C5890" w:rsidP="009C5890">
            <w:pPr>
              <w:spacing w:before="120" w:after="120"/>
              <w:jc w:val="both"/>
              <w:rPr>
                <w:b/>
              </w:rPr>
            </w:pPr>
            <w:r w:rsidRPr="002C334E">
              <w:rPr>
                <w:caps/>
              </w:rPr>
              <w:t xml:space="preserve">Zatloukal, F., Achbergerová, E., Gergela, D., Rouchal, M., Dastychová, L., </w:t>
            </w:r>
            <w:r w:rsidRPr="002C334E">
              <w:rPr>
                <w:b/>
                <w:bCs/>
                <w:caps/>
              </w:rPr>
              <w:t>Prucková, Z. (</w:t>
            </w:r>
            <w:r w:rsidRPr="00E551F8">
              <w:rPr>
                <w:b/>
                <w:bCs/>
                <w:caps/>
              </w:rPr>
              <w:t>15%)</w:t>
            </w:r>
            <w:r w:rsidRPr="00E551F8">
              <w:rPr>
                <w:caps/>
              </w:rPr>
              <w:t>,</w:t>
            </w:r>
            <w:r w:rsidRPr="002C334E">
              <w:rPr>
                <w:caps/>
              </w:rPr>
              <w:t> Vícha, R.:</w:t>
            </w:r>
            <w:r w:rsidRPr="002C334E">
              <w:t xml:space="preserve"> Supramolecular </w:t>
            </w:r>
            <w:r>
              <w:t>p</w:t>
            </w:r>
            <w:r w:rsidRPr="002C334E">
              <w:t xml:space="preserve">roperties of </w:t>
            </w:r>
            <w:r>
              <w:t>a</w:t>
            </w:r>
            <w:r w:rsidRPr="002C334E">
              <w:t xml:space="preserve">mphiphilic </w:t>
            </w:r>
            <w:r>
              <w:t>a</w:t>
            </w:r>
            <w:r w:rsidRPr="002C334E">
              <w:t xml:space="preserve">damantylated </w:t>
            </w:r>
            <w:r>
              <w:t>a</w:t>
            </w:r>
            <w:r w:rsidRPr="002C334E">
              <w:t xml:space="preserve">zo </w:t>
            </w:r>
            <w:r>
              <w:t>d</w:t>
            </w:r>
            <w:r w:rsidRPr="002C334E">
              <w:t xml:space="preserve">yes. </w:t>
            </w:r>
            <w:r w:rsidRPr="00A756FB">
              <w:rPr>
                <w:i/>
                <w:iCs/>
              </w:rPr>
              <w:t>Dyes and Pigments</w:t>
            </w:r>
            <w:r>
              <w:t xml:space="preserve"> </w:t>
            </w:r>
            <w:r w:rsidRPr="002C334E">
              <w:t>192, 109420</w:t>
            </w:r>
            <w:r>
              <w:t xml:space="preserve">, </w:t>
            </w:r>
            <w:r w:rsidRPr="002C334E">
              <w:rPr>
                <w:b/>
                <w:bCs/>
              </w:rPr>
              <w:t>2021</w:t>
            </w:r>
            <w:r w:rsidRPr="002C334E">
              <w:t>.</w:t>
            </w:r>
            <w:r>
              <w:t xml:space="preserve"> DOI </w:t>
            </w:r>
            <w:r w:rsidRPr="009C5890">
              <w:t>10.1016/j.dyepig.2021.109420</w:t>
            </w:r>
            <w:r>
              <w:t xml:space="preserve">. </w:t>
            </w:r>
            <w:r w:rsidRPr="00E551F8">
              <w:t xml:space="preserve">Jimp </w:t>
            </w:r>
            <w:r>
              <w:t>(</w:t>
            </w:r>
            <w:r w:rsidRPr="00E551F8">
              <w:t>Q1</w:t>
            </w:r>
            <w:r>
              <w:t>)</w:t>
            </w:r>
            <w:bookmarkEnd w:id="362"/>
          </w:p>
        </w:tc>
      </w:tr>
      <w:tr w:rsidR="005A11DF" w14:paraId="33BAED0E" w14:textId="77777777" w:rsidTr="00573609">
        <w:trPr>
          <w:trHeight w:val="218"/>
        </w:trPr>
        <w:tc>
          <w:tcPr>
            <w:tcW w:w="10060" w:type="dxa"/>
            <w:gridSpan w:val="15"/>
            <w:shd w:val="clear" w:color="auto" w:fill="F7CAAC"/>
          </w:tcPr>
          <w:p w14:paraId="68021A61" w14:textId="073EC29F" w:rsidR="005A11DF" w:rsidRDefault="000079C3" w:rsidP="00573609">
            <w:pPr>
              <w:rPr>
                <w:b/>
              </w:rPr>
            </w:pPr>
            <w:r>
              <w:rPr>
                <w:b/>
              </w:rPr>
              <w:t>P</w:t>
            </w:r>
            <w:r w:rsidR="005A11DF">
              <w:rPr>
                <w:b/>
              </w:rPr>
              <w:t>ůsobení v zahraničí</w:t>
            </w:r>
          </w:p>
        </w:tc>
      </w:tr>
      <w:tr w:rsidR="005A11DF" w14:paraId="18C5FA98" w14:textId="77777777" w:rsidTr="00573609">
        <w:trPr>
          <w:trHeight w:val="328"/>
        </w:trPr>
        <w:tc>
          <w:tcPr>
            <w:tcW w:w="10060" w:type="dxa"/>
            <w:gridSpan w:val="15"/>
          </w:tcPr>
          <w:p w14:paraId="2525088E" w14:textId="7DF09560" w:rsidR="005A11DF" w:rsidRPr="00E31BFF" w:rsidRDefault="00E31BFF" w:rsidP="00E31BFF">
            <w:pPr>
              <w:rPr>
                <w:b/>
                <w:bCs/>
              </w:rPr>
            </w:pPr>
            <w:r>
              <w:t>---</w:t>
            </w:r>
          </w:p>
        </w:tc>
      </w:tr>
      <w:tr w:rsidR="005A11DF" w14:paraId="3FE36555" w14:textId="77777777" w:rsidTr="00573609">
        <w:trPr>
          <w:cantSplit/>
          <w:trHeight w:val="470"/>
        </w:trPr>
        <w:tc>
          <w:tcPr>
            <w:tcW w:w="2518" w:type="dxa"/>
            <w:shd w:val="clear" w:color="auto" w:fill="F7CAAC"/>
          </w:tcPr>
          <w:p w14:paraId="7E2B45DF" w14:textId="77777777" w:rsidR="005A11DF" w:rsidRDefault="005A11DF" w:rsidP="00573609">
            <w:pPr>
              <w:rPr>
                <w:b/>
              </w:rPr>
            </w:pPr>
            <w:r>
              <w:rPr>
                <w:b/>
              </w:rPr>
              <w:t xml:space="preserve">Podpis </w:t>
            </w:r>
          </w:p>
        </w:tc>
        <w:tc>
          <w:tcPr>
            <w:tcW w:w="4536" w:type="dxa"/>
            <w:gridSpan w:val="8"/>
          </w:tcPr>
          <w:p w14:paraId="5D24861A" w14:textId="77777777" w:rsidR="005A11DF" w:rsidRDefault="005A11DF" w:rsidP="00573609"/>
        </w:tc>
        <w:tc>
          <w:tcPr>
            <w:tcW w:w="786" w:type="dxa"/>
            <w:gridSpan w:val="2"/>
            <w:shd w:val="clear" w:color="auto" w:fill="F7CAAC"/>
          </w:tcPr>
          <w:p w14:paraId="5D398AA8" w14:textId="77777777" w:rsidR="005A11DF" w:rsidRDefault="005A11DF" w:rsidP="00573609">
            <w:r>
              <w:rPr>
                <w:b/>
              </w:rPr>
              <w:t>datum</w:t>
            </w:r>
          </w:p>
        </w:tc>
        <w:tc>
          <w:tcPr>
            <w:tcW w:w="2220" w:type="dxa"/>
            <w:gridSpan w:val="4"/>
          </w:tcPr>
          <w:p w14:paraId="03892880" w14:textId="77777777" w:rsidR="005A11DF" w:rsidRDefault="005A11DF" w:rsidP="00573609"/>
        </w:tc>
      </w:tr>
      <w:bookmarkEnd w:id="360"/>
      <w:tr w:rsidR="00CE6606" w14:paraId="06B7B59D" w14:textId="77777777" w:rsidTr="00573609">
        <w:tc>
          <w:tcPr>
            <w:tcW w:w="10060" w:type="dxa"/>
            <w:gridSpan w:val="15"/>
            <w:tcBorders>
              <w:bottom w:val="double" w:sz="4" w:space="0" w:color="auto"/>
            </w:tcBorders>
            <w:shd w:val="clear" w:color="auto" w:fill="BDD6EE"/>
          </w:tcPr>
          <w:p w14:paraId="20C0277D" w14:textId="2C62F7AB" w:rsidR="00CE6606" w:rsidRDefault="00CE6606" w:rsidP="00573609">
            <w:pPr>
              <w:rPr>
                <w:b/>
                <w:sz w:val="28"/>
              </w:rPr>
            </w:pPr>
            <w:r>
              <w:rPr>
                <w:b/>
                <w:sz w:val="28"/>
              </w:rPr>
              <w:lastRenderedPageBreak/>
              <w:t>C-I – Personální zabezpečení</w:t>
            </w:r>
          </w:p>
        </w:tc>
      </w:tr>
      <w:tr w:rsidR="00CE6606" w14:paraId="2661800F" w14:textId="77777777" w:rsidTr="00573609">
        <w:tc>
          <w:tcPr>
            <w:tcW w:w="2518" w:type="dxa"/>
            <w:tcBorders>
              <w:top w:val="double" w:sz="4" w:space="0" w:color="auto"/>
            </w:tcBorders>
            <w:shd w:val="clear" w:color="auto" w:fill="F7CAAC"/>
          </w:tcPr>
          <w:p w14:paraId="50BEFB49" w14:textId="77777777" w:rsidR="00CE6606" w:rsidRDefault="00CE6606" w:rsidP="00573609">
            <w:pPr>
              <w:rPr>
                <w:b/>
              </w:rPr>
            </w:pPr>
            <w:r>
              <w:rPr>
                <w:b/>
              </w:rPr>
              <w:t>Vysoká škola</w:t>
            </w:r>
          </w:p>
        </w:tc>
        <w:tc>
          <w:tcPr>
            <w:tcW w:w="7542" w:type="dxa"/>
            <w:gridSpan w:val="14"/>
          </w:tcPr>
          <w:p w14:paraId="49BB02A6" w14:textId="77777777" w:rsidR="00CE6606" w:rsidRDefault="00CE6606" w:rsidP="00573609">
            <w:pPr>
              <w:tabs>
                <w:tab w:val="left" w:pos="933"/>
              </w:tabs>
            </w:pPr>
            <w:r>
              <w:t>Univerzita Tomáše Bati ve Zlíně</w:t>
            </w:r>
          </w:p>
        </w:tc>
      </w:tr>
      <w:tr w:rsidR="00CE6606" w14:paraId="3BB63890" w14:textId="77777777" w:rsidTr="00573609">
        <w:tc>
          <w:tcPr>
            <w:tcW w:w="2518" w:type="dxa"/>
            <w:shd w:val="clear" w:color="auto" w:fill="F7CAAC"/>
          </w:tcPr>
          <w:p w14:paraId="057A8C8E" w14:textId="77777777" w:rsidR="00CE6606" w:rsidRDefault="00CE6606" w:rsidP="00573609">
            <w:pPr>
              <w:rPr>
                <w:b/>
              </w:rPr>
            </w:pPr>
            <w:r>
              <w:rPr>
                <w:b/>
              </w:rPr>
              <w:t>Součást vysoké školy</w:t>
            </w:r>
          </w:p>
        </w:tc>
        <w:tc>
          <w:tcPr>
            <w:tcW w:w="7542" w:type="dxa"/>
            <w:gridSpan w:val="14"/>
          </w:tcPr>
          <w:p w14:paraId="496ED38A" w14:textId="77777777" w:rsidR="00CE6606" w:rsidRDefault="00CE6606" w:rsidP="00573609">
            <w:r>
              <w:t>Fakulta technologická</w:t>
            </w:r>
          </w:p>
        </w:tc>
      </w:tr>
      <w:tr w:rsidR="00CE6606" w:rsidRPr="00924C53" w14:paraId="5ED1C86A" w14:textId="77777777" w:rsidTr="00573609">
        <w:tc>
          <w:tcPr>
            <w:tcW w:w="2518" w:type="dxa"/>
            <w:shd w:val="clear" w:color="auto" w:fill="F7CAAC"/>
          </w:tcPr>
          <w:p w14:paraId="58A4C793" w14:textId="77777777" w:rsidR="00CE6606" w:rsidRDefault="00CE6606" w:rsidP="00573609">
            <w:pPr>
              <w:rPr>
                <w:b/>
              </w:rPr>
            </w:pPr>
            <w:r>
              <w:rPr>
                <w:b/>
              </w:rPr>
              <w:t>Název studijního programu</w:t>
            </w:r>
          </w:p>
        </w:tc>
        <w:tc>
          <w:tcPr>
            <w:tcW w:w="7542" w:type="dxa"/>
            <w:gridSpan w:val="14"/>
          </w:tcPr>
          <w:p w14:paraId="44893562" w14:textId="1ACAD6AF" w:rsidR="00CE6606" w:rsidRPr="00924C53" w:rsidRDefault="00EB4C62" w:rsidP="00573609">
            <w:r w:rsidRPr="00EB4C62">
              <w:t>Materiály a technologie – specializace Polovodičové materiály</w:t>
            </w:r>
          </w:p>
        </w:tc>
      </w:tr>
      <w:tr w:rsidR="00CE6606" w14:paraId="5D444D24" w14:textId="77777777" w:rsidTr="00573609">
        <w:tc>
          <w:tcPr>
            <w:tcW w:w="2518" w:type="dxa"/>
            <w:shd w:val="clear" w:color="auto" w:fill="F7CAAC"/>
          </w:tcPr>
          <w:p w14:paraId="31028637" w14:textId="77777777" w:rsidR="00CE6606" w:rsidRDefault="00CE6606" w:rsidP="00573609">
            <w:pPr>
              <w:rPr>
                <w:b/>
              </w:rPr>
            </w:pPr>
            <w:r>
              <w:rPr>
                <w:b/>
              </w:rPr>
              <w:t>Jméno a příjmení</w:t>
            </w:r>
          </w:p>
        </w:tc>
        <w:tc>
          <w:tcPr>
            <w:tcW w:w="4536" w:type="dxa"/>
            <w:gridSpan w:val="8"/>
          </w:tcPr>
          <w:p w14:paraId="48E3C18C" w14:textId="72E84B14" w:rsidR="00CE6606" w:rsidRDefault="00CE6606" w:rsidP="00573609">
            <w:bookmarkStart w:id="363" w:name="Rouchal"/>
            <w:bookmarkEnd w:id="363"/>
            <w:r>
              <w:rPr>
                <w:b/>
                <w:bCs/>
              </w:rPr>
              <w:t>Michal Rouchal</w:t>
            </w:r>
          </w:p>
        </w:tc>
        <w:tc>
          <w:tcPr>
            <w:tcW w:w="709" w:type="dxa"/>
            <w:shd w:val="clear" w:color="auto" w:fill="F7CAAC"/>
          </w:tcPr>
          <w:p w14:paraId="64850255" w14:textId="77777777" w:rsidR="00CE6606" w:rsidRDefault="00CE6606" w:rsidP="00573609">
            <w:pPr>
              <w:rPr>
                <w:b/>
              </w:rPr>
            </w:pPr>
            <w:r>
              <w:rPr>
                <w:b/>
              </w:rPr>
              <w:t>Tituly</w:t>
            </w:r>
          </w:p>
        </w:tc>
        <w:tc>
          <w:tcPr>
            <w:tcW w:w="2297" w:type="dxa"/>
            <w:gridSpan w:val="5"/>
          </w:tcPr>
          <w:p w14:paraId="5DB754FD" w14:textId="4FE0C1A2" w:rsidR="00CE6606" w:rsidRDefault="00CE6606" w:rsidP="00573609">
            <w:r>
              <w:t>doc. Ing., Ph.D.</w:t>
            </w:r>
          </w:p>
        </w:tc>
      </w:tr>
      <w:tr w:rsidR="00CE6606" w14:paraId="04B98011" w14:textId="77777777" w:rsidTr="00573609">
        <w:tc>
          <w:tcPr>
            <w:tcW w:w="2518" w:type="dxa"/>
            <w:shd w:val="clear" w:color="auto" w:fill="F7CAAC"/>
          </w:tcPr>
          <w:p w14:paraId="2050591D" w14:textId="77777777" w:rsidR="00CE6606" w:rsidRDefault="00CE6606" w:rsidP="00573609">
            <w:pPr>
              <w:rPr>
                <w:b/>
              </w:rPr>
            </w:pPr>
            <w:r>
              <w:rPr>
                <w:b/>
              </w:rPr>
              <w:t>Rok narození</w:t>
            </w:r>
          </w:p>
        </w:tc>
        <w:tc>
          <w:tcPr>
            <w:tcW w:w="829" w:type="dxa"/>
            <w:gridSpan w:val="2"/>
          </w:tcPr>
          <w:p w14:paraId="45776AC0" w14:textId="51F083D6" w:rsidR="00CE6606" w:rsidRDefault="00CE6606" w:rsidP="00573609">
            <w:r>
              <w:t>1982</w:t>
            </w:r>
          </w:p>
        </w:tc>
        <w:tc>
          <w:tcPr>
            <w:tcW w:w="1751" w:type="dxa"/>
            <w:shd w:val="clear" w:color="auto" w:fill="F7CAAC"/>
          </w:tcPr>
          <w:p w14:paraId="114730F4" w14:textId="77777777" w:rsidR="00CE6606" w:rsidRDefault="00CE6606" w:rsidP="00573609">
            <w:pPr>
              <w:rPr>
                <w:b/>
              </w:rPr>
            </w:pPr>
            <w:r>
              <w:rPr>
                <w:b/>
              </w:rPr>
              <w:t>typ vztahu k VŠ</w:t>
            </w:r>
          </w:p>
        </w:tc>
        <w:tc>
          <w:tcPr>
            <w:tcW w:w="962" w:type="dxa"/>
            <w:gridSpan w:val="4"/>
          </w:tcPr>
          <w:p w14:paraId="732DB503" w14:textId="77777777" w:rsidR="00CE6606" w:rsidRDefault="00CE6606" w:rsidP="00573609">
            <w:r>
              <w:t>pp.</w:t>
            </w:r>
          </w:p>
        </w:tc>
        <w:tc>
          <w:tcPr>
            <w:tcW w:w="994" w:type="dxa"/>
            <w:shd w:val="clear" w:color="auto" w:fill="F7CAAC"/>
          </w:tcPr>
          <w:p w14:paraId="3B863305" w14:textId="77777777" w:rsidR="00CE6606" w:rsidRDefault="00CE6606" w:rsidP="00573609">
            <w:pPr>
              <w:rPr>
                <w:b/>
              </w:rPr>
            </w:pPr>
            <w:r>
              <w:rPr>
                <w:b/>
              </w:rPr>
              <w:t>rozsah</w:t>
            </w:r>
          </w:p>
        </w:tc>
        <w:tc>
          <w:tcPr>
            <w:tcW w:w="709" w:type="dxa"/>
          </w:tcPr>
          <w:p w14:paraId="26601545" w14:textId="77777777" w:rsidR="00CE6606" w:rsidRDefault="00CE6606" w:rsidP="00573609">
            <w:r>
              <w:t>40</w:t>
            </w:r>
          </w:p>
        </w:tc>
        <w:tc>
          <w:tcPr>
            <w:tcW w:w="737" w:type="dxa"/>
            <w:gridSpan w:val="3"/>
            <w:shd w:val="clear" w:color="auto" w:fill="F7CAAC"/>
          </w:tcPr>
          <w:p w14:paraId="4F1CB25C" w14:textId="77777777" w:rsidR="00CE6606" w:rsidRDefault="00CE6606" w:rsidP="00573609">
            <w:pPr>
              <w:rPr>
                <w:b/>
              </w:rPr>
            </w:pPr>
            <w:r>
              <w:rPr>
                <w:b/>
              </w:rPr>
              <w:t>do kdy</w:t>
            </w:r>
          </w:p>
        </w:tc>
        <w:tc>
          <w:tcPr>
            <w:tcW w:w="1560" w:type="dxa"/>
            <w:gridSpan w:val="2"/>
          </w:tcPr>
          <w:p w14:paraId="1AF35967" w14:textId="77777777" w:rsidR="00CE6606" w:rsidRDefault="00CE6606" w:rsidP="00573609">
            <w:r>
              <w:t>N</w:t>
            </w:r>
          </w:p>
        </w:tc>
      </w:tr>
      <w:tr w:rsidR="00CE6606" w:rsidRPr="00B84ECC" w14:paraId="0E534ED0" w14:textId="77777777" w:rsidTr="00573609">
        <w:tc>
          <w:tcPr>
            <w:tcW w:w="5098" w:type="dxa"/>
            <w:gridSpan w:val="4"/>
            <w:shd w:val="clear" w:color="auto" w:fill="F7CAAC"/>
          </w:tcPr>
          <w:p w14:paraId="5B72AFC4" w14:textId="77777777" w:rsidR="00CE6606" w:rsidRDefault="00CE6606" w:rsidP="00573609">
            <w:pPr>
              <w:rPr>
                <w:b/>
              </w:rPr>
            </w:pPr>
            <w:r>
              <w:rPr>
                <w:b/>
              </w:rPr>
              <w:t>Typ vztahu na součásti VŠ, která uskutečňuje st. program</w:t>
            </w:r>
          </w:p>
        </w:tc>
        <w:tc>
          <w:tcPr>
            <w:tcW w:w="962" w:type="dxa"/>
            <w:gridSpan w:val="4"/>
          </w:tcPr>
          <w:p w14:paraId="59CDD6C1" w14:textId="77777777" w:rsidR="00CE6606" w:rsidRPr="00B84ECC" w:rsidRDefault="00CE6606" w:rsidP="00573609">
            <w:r>
              <w:t>pp.</w:t>
            </w:r>
          </w:p>
        </w:tc>
        <w:tc>
          <w:tcPr>
            <w:tcW w:w="994" w:type="dxa"/>
            <w:shd w:val="clear" w:color="auto" w:fill="F7CAAC"/>
          </w:tcPr>
          <w:p w14:paraId="48B4A12D" w14:textId="77777777" w:rsidR="00CE6606" w:rsidRPr="00B84ECC" w:rsidRDefault="00CE6606" w:rsidP="00573609">
            <w:pPr>
              <w:rPr>
                <w:b/>
              </w:rPr>
            </w:pPr>
            <w:r w:rsidRPr="00B84ECC">
              <w:rPr>
                <w:b/>
              </w:rPr>
              <w:t>rozsah</w:t>
            </w:r>
          </w:p>
        </w:tc>
        <w:tc>
          <w:tcPr>
            <w:tcW w:w="709" w:type="dxa"/>
          </w:tcPr>
          <w:p w14:paraId="549806E0" w14:textId="77777777" w:rsidR="00CE6606" w:rsidRPr="00B84ECC" w:rsidRDefault="00CE6606" w:rsidP="00573609">
            <w:r>
              <w:t>40</w:t>
            </w:r>
          </w:p>
        </w:tc>
        <w:tc>
          <w:tcPr>
            <w:tcW w:w="737" w:type="dxa"/>
            <w:gridSpan w:val="3"/>
            <w:shd w:val="clear" w:color="auto" w:fill="F7CAAC"/>
          </w:tcPr>
          <w:p w14:paraId="674C9CCF" w14:textId="77777777" w:rsidR="00CE6606" w:rsidRPr="00B84ECC" w:rsidRDefault="00CE6606" w:rsidP="00573609">
            <w:pPr>
              <w:rPr>
                <w:b/>
              </w:rPr>
            </w:pPr>
            <w:r w:rsidRPr="00B84ECC">
              <w:rPr>
                <w:b/>
              </w:rPr>
              <w:t>do kdy</w:t>
            </w:r>
          </w:p>
        </w:tc>
        <w:tc>
          <w:tcPr>
            <w:tcW w:w="1560" w:type="dxa"/>
            <w:gridSpan w:val="2"/>
          </w:tcPr>
          <w:p w14:paraId="01289E73" w14:textId="77777777" w:rsidR="00CE6606" w:rsidRPr="00B84ECC" w:rsidRDefault="00CE6606" w:rsidP="00573609">
            <w:r>
              <w:t>N</w:t>
            </w:r>
          </w:p>
        </w:tc>
      </w:tr>
      <w:tr w:rsidR="00CE6606" w14:paraId="1F7A344A" w14:textId="77777777" w:rsidTr="00573609">
        <w:tc>
          <w:tcPr>
            <w:tcW w:w="6060" w:type="dxa"/>
            <w:gridSpan w:val="8"/>
            <w:shd w:val="clear" w:color="auto" w:fill="F7CAAC"/>
          </w:tcPr>
          <w:p w14:paraId="2D033B69" w14:textId="77777777" w:rsidR="00CE6606" w:rsidRDefault="00CE6606" w:rsidP="00573609">
            <w:r>
              <w:rPr>
                <w:b/>
              </w:rPr>
              <w:t>Další současná působení jako akademický pracovník na jiných VŠ</w:t>
            </w:r>
          </w:p>
        </w:tc>
        <w:tc>
          <w:tcPr>
            <w:tcW w:w="1703" w:type="dxa"/>
            <w:gridSpan w:val="2"/>
            <w:shd w:val="clear" w:color="auto" w:fill="F7CAAC"/>
          </w:tcPr>
          <w:p w14:paraId="700AF2D0" w14:textId="77777777" w:rsidR="00CE6606" w:rsidRDefault="00CE6606" w:rsidP="00573609">
            <w:pPr>
              <w:rPr>
                <w:b/>
              </w:rPr>
            </w:pPr>
            <w:r>
              <w:rPr>
                <w:b/>
              </w:rPr>
              <w:t>typ prac. vztahu</w:t>
            </w:r>
          </w:p>
        </w:tc>
        <w:tc>
          <w:tcPr>
            <w:tcW w:w="2297" w:type="dxa"/>
            <w:gridSpan w:val="5"/>
            <w:shd w:val="clear" w:color="auto" w:fill="F7CAAC"/>
          </w:tcPr>
          <w:p w14:paraId="6F11F894" w14:textId="77777777" w:rsidR="00CE6606" w:rsidRDefault="00CE6606" w:rsidP="00573609">
            <w:pPr>
              <w:rPr>
                <w:b/>
              </w:rPr>
            </w:pPr>
            <w:r>
              <w:rPr>
                <w:b/>
              </w:rPr>
              <w:t>rozsah</w:t>
            </w:r>
          </w:p>
        </w:tc>
      </w:tr>
      <w:tr w:rsidR="00CE6606" w:rsidRPr="00B84ECC" w14:paraId="6753FB49" w14:textId="77777777" w:rsidTr="00573609">
        <w:tc>
          <w:tcPr>
            <w:tcW w:w="6060" w:type="dxa"/>
            <w:gridSpan w:val="8"/>
          </w:tcPr>
          <w:p w14:paraId="2E34AB5D" w14:textId="77777777" w:rsidR="00CE6606" w:rsidRPr="00B84ECC" w:rsidRDefault="00CE6606" w:rsidP="00573609">
            <w:r w:rsidRPr="00B84ECC">
              <w:t>---</w:t>
            </w:r>
          </w:p>
        </w:tc>
        <w:tc>
          <w:tcPr>
            <w:tcW w:w="1703" w:type="dxa"/>
            <w:gridSpan w:val="2"/>
          </w:tcPr>
          <w:p w14:paraId="359ED645" w14:textId="77777777" w:rsidR="00CE6606" w:rsidRPr="00B84ECC" w:rsidRDefault="00CE6606" w:rsidP="00573609">
            <w:r w:rsidRPr="00B84ECC">
              <w:t>---</w:t>
            </w:r>
          </w:p>
        </w:tc>
        <w:tc>
          <w:tcPr>
            <w:tcW w:w="2297" w:type="dxa"/>
            <w:gridSpan w:val="5"/>
          </w:tcPr>
          <w:p w14:paraId="298ED37C" w14:textId="77777777" w:rsidR="00CE6606" w:rsidRPr="00B84ECC" w:rsidRDefault="00CE6606" w:rsidP="00573609">
            <w:r w:rsidRPr="00B84ECC">
              <w:t>---</w:t>
            </w:r>
          </w:p>
        </w:tc>
      </w:tr>
      <w:tr w:rsidR="00CE6606" w:rsidRPr="00B84ECC" w14:paraId="159DDA08" w14:textId="77777777" w:rsidTr="00573609">
        <w:tc>
          <w:tcPr>
            <w:tcW w:w="6060" w:type="dxa"/>
            <w:gridSpan w:val="8"/>
          </w:tcPr>
          <w:p w14:paraId="1BDC050D" w14:textId="77777777" w:rsidR="00CE6606" w:rsidRPr="00B84ECC" w:rsidRDefault="00CE6606" w:rsidP="00573609"/>
        </w:tc>
        <w:tc>
          <w:tcPr>
            <w:tcW w:w="1703" w:type="dxa"/>
            <w:gridSpan w:val="2"/>
          </w:tcPr>
          <w:p w14:paraId="62BA7BEB" w14:textId="77777777" w:rsidR="00CE6606" w:rsidRPr="00B84ECC" w:rsidRDefault="00CE6606" w:rsidP="00573609"/>
        </w:tc>
        <w:tc>
          <w:tcPr>
            <w:tcW w:w="2297" w:type="dxa"/>
            <w:gridSpan w:val="5"/>
          </w:tcPr>
          <w:p w14:paraId="2730C90E" w14:textId="77777777" w:rsidR="00CE6606" w:rsidRPr="00B84ECC" w:rsidRDefault="00CE6606" w:rsidP="00573609"/>
        </w:tc>
      </w:tr>
      <w:tr w:rsidR="00CE6606" w14:paraId="29FA2495" w14:textId="77777777" w:rsidTr="00573609">
        <w:tc>
          <w:tcPr>
            <w:tcW w:w="10060" w:type="dxa"/>
            <w:gridSpan w:val="15"/>
            <w:shd w:val="clear" w:color="auto" w:fill="F7CAAC"/>
          </w:tcPr>
          <w:p w14:paraId="63C2245E" w14:textId="77777777" w:rsidR="00CE6606" w:rsidRDefault="00CE6606" w:rsidP="00573609">
            <w:pPr>
              <w:jc w:val="both"/>
            </w:pPr>
            <w:r>
              <w:rPr>
                <w:b/>
              </w:rPr>
              <w:t>Předměty příslušného studijního programu a způsob zapojení do jejich výuky, příp. další zapojení do uskutečňování studijního programu</w:t>
            </w:r>
          </w:p>
        </w:tc>
      </w:tr>
      <w:tr w:rsidR="00CE6606" w:rsidRPr="002827C6" w14:paraId="2C7C65F5" w14:textId="77777777" w:rsidTr="00573609">
        <w:trPr>
          <w:trHeight w:val="226"/>
        </w:trPr>
        <w:tc>
          <w:tcPr>
            <w:tcW w:w="10060" w:type="dxa"/>
            <w:gridSpan w:val="15"/>
            <w:tcBorders>
              <w:top w:val="nil"/>
            </w:tcBorders>
          </w:tcPr>
          <w:p w14:paraId="7C5A3A52" w14:textId="35BB678D" w:rsidR="00F92B44" w:rsidRPr="002827C6" w:rsidRDefault="00E75556" w:rsidP="00C21351">
            <w:pPr>
              <w:spacing w:before="120" w:after="120"/>
            </w:pPr>
            <w:r>
              <w:t>Laboratoř organické chemie (100% l)</w:t>
            </w:r>
          </w:p>
        </w:tc>
      </w:tr>
      <w:tr w:rsidR="00CE6606" w:rsidRPr="002827C6" w14:paraId="767A50C2" w14:textId="77777777" w:rsidTr="00573609">
        <w:trPr>
          <w:trHeight w:val="224"/>
        </w:trPr>
        <w:tc>
          <w:tcPr>
            <w:tcW w:w="10060" w:type="dxa"/>
            <w:gridSpan w:val="15"/>
            <w:tcBorders>
              <w:top w:val="nil"/>
            </w:tcBorders>
            <w:shd w:val="clear" w:color="auto" w:fill="FBD4B4"/>
          </w:tcPr>
          <w:p w14:paraId="3B603FBF" w14:textId="13ADC622" w:rsidR="00CE6606" w:rsidRPr="002827C6" w:rsidRDefault="004964CD" w:rsidP="00573609">
            <w:pPr>
              <w:rPr>
                <w:b/>
              </w:rPr>
            </w:pPr>
            <w:r w:rsidRPr="002827C6">
              <w:rPr>
                <w:b/>
              </w:rPr>
              <w:t>Z</w:t>
            </w:r>
            <w:r w:rsidR="00CE6606" w:rsidRPr="002827C6">
              <w:rPr>
                <w:b/>
              </w:rPr>
              <w:t>apojení do výuky v dalších studijních programech na téže vysoké škole (pouze u garantů ZT a PZ předmětů)</w:t>
            </w:r>
          </w:p>
        </w:tc>
      </w:tr>
      <w:tr w:rsidR="00CE6606" w:rsidRPr="002827C6" w14:paraId="2AEA0622" w14:textId="77777777" w:rsidTr="00573609">
        <w:trPr>
          <w:trHeight w:val="340"/>
        </w:trPr>
        <w:tc>
          <w:tcPr>
            <w:tcW w:w="2689" w:type="dxa"/>
            <w:gridSpan w:val="2"/>
            <w:tcBorders>
              <w:top w:val="nil"/>
            </w:tcBorders>
          </w:tcPr>
          <w:p w14:paraId="4D792287" w14:textId="77777777" w:rsidR="00CE6606" w:rsidRPr="002827C6" w:rsidRDefault="00CE6606" w:rsidP="00573609">
            <w:pPr>
              <w:jc w:val="both"/>
              <w:rPr>
                <w:b/>
              </w:rPr>
            </w:pPr>
            <w:r w:rsidRPr="002827C6">
              <w:rPr>
                <w:b/>
              </w:rPr>
              <w:t>Název studijního předmětu</w:t>
            </w:r>
          </w:p>
        </w:tc>
        <w:tc>
          <w:tcPr>
            <w:tcW w:w="2522" w:type="dxa"/>
            <w:gridSpan w:val="3"/>
            <w:tcBorders>
              <w:top w:val="nil"/>
            </w:tcBorders>
          </w:tcPr>
          <w:p w14:paraId="3B2E7F38" w14:textId="77777777" w:rsidR="00CE6606" w:rsidRPr="002827C6" w:rsidRDefault="00CE6606" w:rsidP="00573609">
            <w:pPr>
              <w:jc w:val="both"/>
              <w:rPr>
                <w:b/>
              </w:rPr>
            </w:pPr>
            <w:r w:rsidRPr="002827C6">
              <w:rPr>
                <w:b/>
              </w:rPr>
              <w:t>Název studijního programu</w:t>
            </w:r>
          </w:p>
        </w:tc>
        <w:tc>
          <w:tcPr>
            <w:tcW w:w="567" w:type="dxa"/>
            <w:gridSpan w:val="2"/>
            <w:tcBorders>
              <w:top w:val="nil"/>
            </w:tcBorders>
          </w:tcPr>
          <w:p w14:paraId="01D34996" w14:textId="77777777" w:rsidR="00CE6606" w:rsidRPr="002827C6" w:rsidRDefault="00CE6606" w:rsidP="00573609">
            <w:pPr>
              <w:jc w:val="both"/>
              <w:rPr>
                <w:b/>
              </w:rPr>
            </w:pPr>
            <w:r w:rsidRPr="002827C6">
              <w:rPr>
                <w:b/>
              </w:rPr>
              <w:t>Sem.</w:t>
            </w:r>
          </w:p>
        </w:tc>
        <w:tc>
          <w:tcPr>
            <w:tcW w:w="2155" w:type="dxa"/>
            <w:gridSpan w:val="5"/>
            <w:tcBorders>
              <w:top w:val="nil"/>
            </w:tcBorders>
          </w:tcPr>
          <w:p w14:paraId="21BAA27C" w14:textId="77777777" w:rsidR="00CE6606" w:rsidRPr="002827C6" w:rsidRDefault="00CE6606" w:rsidP="00573609">
            <w:pPr>
              <w:jc w:val="both"/>
              <w:rPr>
                <w:b/>
              </w:rPr>
            </w:pPr>
            <w:r w:rsidRPr="002827C6">
              <w:rPr>
                <w:b/>
              </w:rPr>
              <w:t>Role ve výuce daného předmětu</w:t>
            </w:r>
          </w:p>
        </w:tc>
        <w:tc>
          <w:tcPr>
            <w:tcW w:w="2127" w:type="dxa"/>
            <w:gridSpan w:val="3"/>
            <w:tcBorders>
              <w:top w:val="nil"/>
            </w:tcBorders>
          </w:tcPr>
          <w:p w14:paraId="0FF84239" w14:textId="77777777" w:rsidR="00CE6606" w:rsidRDefault="00CE6606" w:rsidP="00573609">
            <w:pPr>
              <w:jc w:val="both"/>
              <w:rPr>
                <w:b/>
              </w:rPr>
            </w:pPr>
            <w:r w:rsidRPr="0053377E">
              <w:rPr>
                <w:b/>
                <w:i/>
              </w:rPr>
              <w:t>(</w:t>
            </w:r>
            <w:r w:rsidRPr="00F20AEF">
              <w:rPr>
                <w:b/>
                <w:i/>
                <w:iCs/>
              </w:rPr>
              <w:t>nepovinný údaj</w:t>
            </w:r>
            <w:r w:rsidRPr="0053377E">
              <w:rPr>
                <w:b/>
                <w:i/>
              </w:rPr>
              <w:t>)</w:t>
            </w:r>
            <w:r>
              <w:rPr>
                <w:b/>
              </w:rPr>
              <w:t xml:space="preserve"> </w:t>
            </w:r>
          </w:p>
          <w:p w14:paraId="421140A6" w14:textId="77777777" w:rsidR="00CE6606" w:rsidRPr="002827C6" w:rsidRDefault="00CE6606" w:rsidP="00573609">
            <w:pPr>
              <w:jc w:val="both"/>
              <w:rPr>
                <w:b/>
              </w:rPr>
            </w:pPr>
            <w:r w:rsidRPr="002827C6">
              <w:rPr>
                <w:b/>
              </w:rPr>
              <w:t>Počet hodin za semestr</w:t>
            </w:r>
          </w:p>
        </w:tc>
      </w:tr>
      <w:tr w:rsidR="00CE6606" w:rsidRPr="007A0492" w14:paraId="5967EEC6" w14:textId="77777777" w:rsidTr="00573609">
        <w:trPr>
          <w:trHeight w:val="285"/>
        </w:trPr>
        <w:tc>
          <w:tcPr>
            <w:tcW w:w="2689" w:type="dxa"/>
            <w:gridSpan w:val="2"/>
            <w:tcBorders>
              <w:top w:val="nil"/>
            </w:tcBorders>
            <w:vAlign w:val="center"/>
          </w:tcPr>
          <w:p w14:paraId="6EFA1A6B" w14:textId="77777777" w:rsidR="00CE6606" w:rsidRPr="007A0492" w:rsidRDefault="00CE6606" w:rsidP="00573609">
            <w:pPr>
              <w:rPr>
                <w:highlight w:val="yellow"/>
              </w:rPr>
            </w:pPr>
          </w:p>
        </w:tc>
        <w:tc>
          <w:tcPr>
            <w:tcW w:w="2522" w:type="dxa"/>
            <w:gridSpan w:val="3"/>
            <w:tcBorders>
              <w:top w:val="nil"/>
            </w:tcBorders>
            <w:vAlign w:val="center"/>
          </w:tcPr>
          <w:p w14:paraId="0BD4736F" w14:textId="77777777" w:rsidR="00CE6606" w:rsidRPr="007A0492" w:rsidRDefault="00CE6606" w:rsidP="00573609">
            <w:pPr>
              <w:rPr>
                <w:highlight w:val="yellow"/>
              </w:rPr>
            </w:pPr>
          </w:p>
        </w:tc>
        <w:tc>
          <w:tcPr>
            <w:tcW w:w="567" w:type="dxa"/>
            <w:gridSpan w:val="2"/>
            <w:tcBorders>
              <w:top w:val="nil"/>
            </w:tcBorders>
            <w:vAlign w:val="center"/>
          </w:tcPr>
          <w:p w14:paraId="705D26D6" w14:textId="77777777" w:rsidR="00CE6606" w:rsidRPr="007A0492" w:rsidRDefault="00CE6606" w:rsidP="00573609">
            <w:pPr>
              <w:rPr>
                <w:highlight w:val="yellow"/>
              </w:rPr>
            </w:pPr>
          </w:p>
        </w:tc>
        <w:tc>
          <w:tcPr>
            <w:tcW w:w="2155" w:type="dxa"/>
            <w:gridSpan w:val="5"/>
            <w:tcBorders>
              <w:top w:val="nil"/>
            </w:tcBorders>
            <w:vAlign w:val="center"/>
          </w:tcPr>
          <w:p w14:paraId="40A7E4D1" w14:textId="77777777" w:rsidR="00CE6606" w:rsidRPr="007A0492" w:rsidRDefault="00CE6606" w:rsidP="00573609">
            <w:pPr>
              <w:rPr>
                <w:highlight w:val="yellow"/>
              </w:rPr>
            </w:pPr>
          </w:p>
        </w:tc>
        <w:tc>
          <w:tcPr>
            <w:tcW w:w="2127" w:type="dxa"/>
            <w:gridSpan w:val="3"/>
            <w:tcBorders>
              <w:top w:val="nil"/>
            </w:tcBorders>
            <w:vAlign w:val="center"/>
          </w:tcPr>
          <w:p w14:paraId="0401F02F" w14:textId="77777777" w:rsidR="00CE6606" w:rsidRPr="007A0492" w:rsidRDefault="00CE6606" w:rsidP="00573609">
            <w:pPr>
              <w:rPr>
                <w:highlight w:val="yellow"/>
              </w:rPr>
            </w:pPr>
          </w:p>
        </w:tc>
      </w:tr>
      <w:tr w:rsidR="00CE6606" w:rsidRPr="007A0492" w14:paraId="53BC20E9" w14:textId="77777777" w:rsidTr="00573609">
        <w:trPr>
          <w:trHeight w:val="284"/>
        </w:trPr>
        <w:tc>
          <w:tcPr>
            <w:tcW w:w="2689" w:type="dxa"/>
            <w:gridSpan w:val="2"/>
            <w:tcBorders>
              <w:top w:val="nil"/>
            </w:tcBorders>
            <w:vAlign w:val="center"/>
          </w:tcPr>
          <w:p w14:paraId="03400883" w14:textId="77777777" w:rsidR="00CE6606" w:rsidRPr="007A0492" w:rsidRDefault="00CE6606" w:rsidP="00573609">
            <w:pPr>
              <w:rPr>
                <w:highlight w:val="yellow"/>
              </w:rPr>
            </w:pPr>
          </w:p>
        </w:tc>
        <w:tc>
          <w:tcPr>
            <w:tcW w:w="2522" w:type="dxa"/>
            <w:gridSpan w:val="3"/>
            <w:tcBorders>
              <w:top w:val="nil"/>
            </w:tcBorders>
            <w:vAlign w:val="center"/>
          </w:tcPr>
          <w:p w14:paraId="4A933041" w14:textId="77777777" w:rsidR="00CE6606" w:rsidRPr="007A0492" w:rsidRDefault="00CE6606" w:rsidP="00573609">
            <w:pPr>
              <w:rPr>
                <w:highlight w:val="yellow"/>
              </w:rPr>
            </w:pPr>
          </w:p>
        </w:tc>
        <w:tc>
          <w:tcPr>
            <w:tcW w:w="567" w:type="dxa"/>
            <w:gridSpan w:val="2"/>
            <w:tcBorders>
              <w:top w:val="nil"/>
            </w:tcBorders>
            <w:vAlign w:val="center"/>
          </w:tcPr>
          <w:p w14:paraId="0BAEFCF8" w14:textId="77777777" w:rsidR="00CE6606" w:rsidRPr="007A0492" w:rsidRDefault="00CE6606" w:rsidP="00573609">
            <w:pPr>
              <w:rPr>
                <w:highlight w:val="yellow"/>
              </w:rPr>
            </w:pPr>
          </w:p>
        </w:tc>
        <w:tc>
          <w:tcPr>
            <w:tcW w:w="2155" w:type="dxa"/>
            <w:gridSpan w:val="5"/>
            <w:tcBorders>
              <w:top w:val="nil"/>
            </w:tcBorders>
            <w:vAlign w:val="center"/>
          </w:tcPr>
          <w:p w14:paraId="532B67EC" w14:textId="77777777" w:rsidR="00CE6606" w:rsidRPr="007A0492" w:rsidRDefault="00CE6606" w:rsidP="00573609">
            <w:pPr>
              <w:rPr>
                <w:highlight w:val="yellow"/>
              </w:rPr>
            </w:pPr>
          </w:p>
        </w:tc>
        <w:tc>
          <w:tcPr>
            <w:tcW w:w="2127" w:type="dxa"/>
            <w:gridSpan w:val="3"/>
            <w:tcBorders>
              <w:top w:val="nil"/>
            </w:tcBorders>
            <w:vAlign w:val="center"/>
          </w:tcPr>
          <w:p w14:paraId="433E9A8E" w14:textId="77777777" w:rsidR="00CE6606" w:rsidRPr="007A0492" w:rsidRDefault="00CE6606" w:rsidP="00573609">
            <w:pPr>
              <w:rPr>
                <w:highlight w:val="yellow"/>
              </w:rPr>
            </w:pPr>
          </w:p>
        </w:tc>
      </w:tr>
      <w:tr w:rsidR="00CE6606" w14:paraId="17ACBAC7" w14:textId="77777777" w:rsidTr="00573609">
        <w:tc>
          <w:tcPr>
            <w:tcW w:w="10060" w:type="dxa"/>
            <w:gridSpan w:val="15"/>
            <w:shd w:val="clear" w:color="auto" w:fill="F7CAAC"/>
          </w:tcPr>
          <w:p w14:paraId="734776FD" w14:textId="77777777" w:rsidR="00CE6606" w:rsidRDefault="00CE6606" w:rsidP="00573609">
            <w:r>
              <w:rPr>
                <w:b/>
              </w:rPr>
              <w:t xml:space="preserve">Údaje o vzdělání na VŠ </w:t>
            </w:r>
          </w:p>
        </w:tc>
      </w:tr>
      <w:tr w:rsidR="00CE6606" w14:paraId="2DEB53FA" w14:textId="77777777" w:rsidTr="00573609">
        <w:trPr>
          <w:trHeight w:val="280"/>
        </w:trPr>
        <w:tc>
          <w:tcPr>
            <w:tcW w:w="10060" w:type="dxa"/>
            <w:gridSpan w:val="15"/>
          </w:tcPr>
          <w:p w14:paraId="5886294D" w14:textId="371E4260" w:rsidR="00CE6606" w:rsidRDefault="00CE6606" w:rsidP="00573609">
            <w:pPr>
              <w:spacing w:before="120" w:after="120"/>
              <w:jc w:val="both"/>
              <w:rPr>
                <w:b/>
              </w:rPr>
            </w:pPr>
            <w:r w:rsidRPr="008B7F2F">
              <w:t>2011: UTB Zlín, FT, SP Chemie a technologie potravin, obor Technologie potravin, Ph.D.</w:t>
            </w:r>
          </w:p>
        </w:tc>
      </w:tr>
      <w:tr w:rsidR="00CE6606" w14:paraId="2A7DE9E6" w14:textId="77777777" w:rsidTr="00573609">
        <w:tc>
          <w:tcPr>
            <w:tcW w:w="10060" w:type="dxa"/>
            <w:gridSpan w:val="15"/>
            <w:shd w:val="clear" w:color="auto" w:fill="F7CAAC"/>
          </w:tcPr>
          <w:p w14:paraId="380171F7" w14:textId="10EA6C64" w:rsidR="00CE6606" w:rsidRDefault="00895794" w:rsidP="00573609">
            <w:pPr>
              <w:rPr>
                <w:b/>
              </w:rPr>
            </w:pPr>
            <w:r>
              <w:rPr>
                <w:b/>
              </w:rPr>
              <w:t>Ú</w:t>
            </w:r>
            <w:r w:rsidR="00CE6606">
              <w:rPr>
                <w:b/>
              </w:rPr>
              <w:t>daje o odborném působení od absolvování VŠ</w:t>
            </w:r>
          </w:p>
        </w:tc>
      </w:tr>
      <w:tr w:rsidR="00CE6606" w:rsidRPr="009B6AE3" w14:paraId="2553CA7E" w14:textId="77777777" w:rsidTr="00573609">
        <w:trPr>
          <w:trHeight w:val="316"/>
        </w:trPr>
        <w:tc>
          <w:tcPr>
            <w:tcW w:w="10060" w:type="dxa"/>
            <w:gridSpan w:val="15"/>
          </w:tcPr>
          <w:p w14:paraId="3B82D5E0" w14:textId="386B288E" w:rsidR="00CE6606" w:rsidRPr="009B6AE3" w:rsidRDefault="00CE6606" w:rsidP="00573609">
            <w:pPr>
              <w:spacing w:before="120" w:after="120"/>
              <w:jc w:val="both"/>
              <w:rPr>
                <w:color w:val="FF0000"/>
              </w:rPr>
            </w:pPr>
            <w:r w:rsidRPr="008B7F2F">
              <w:t>2010</w:t>
            </w:r>
            <w:r w:rsidRPr="008B7F2F">
              <w:rPr>
                <w:rFonts w:eastAsia="Calibri"/>
              </w:rPr>
              <w:t xml:space="preserve"> – </w:t>
            </w:r>
            <w:r w:rsidRPr="008B7F2F">
              <w:t>dosud</w:t>
            </w:r>
            <w:r w:rsidRPr="008B7F2F">
              <w:rPr>
                <w:rFonts w:eastAsia="Calibri"/>
              </w:rPr>
              <w:t xml:space="preserve">: </w:t>
            </w:r>
            <w:r w:rsidRPr="008B7F2F">
              <w:t>UTB Zlín, FT, Ústav chemie</w:t>
            </w:r>
            <w:r w:rsidRPr="008B7F2F">
              <w:rPr>
                <w:rFonts w:eastAsia="Calibri"/>
              </w:rPr>
              <w:t>, asistent</w:t>
            </w:r>
            <w:r>
              <w:rPr>
                <w:rFonts w:eastAsia="Calibri"/>
              </w:rPr>
              <w:t>,</w:t>
            </w:r>
            <w:r w:rsidRPr="008B7F2F">
              <w:rPr>
                <w:rFonts w:eastAsia="Calibri"/>
              </w:rPr>
              <w:t xml:space="preserve"> od r. 2011 odborný asistent, od r. 2016 ředitel ústavu</w:t>
            </w:r>
            <w:r w:rsidRPr="003E188B">
              <w:rPr>
                <w:rFonts w:eastAsia="Calibri"/>
              </w:rPr>
              <w:t xml:space="preserve">, od r. </w:t>
            </w:r>
            <w:r w:rsidR="003E188B" w:rsidRPr="003E188B">
              <w:rPr>
                <w:rFonts w:eastAsia="Calibri"/>
              </w:rPr>
              <w:t>2023</w:t>
            </w:r>
            <w:r w:rsidRPr="003E188B">
              <w:rPr>
                <w:rFonts w:eastAsia="Calibri"/>
              </w:rPr>
              <w:t xml:space="preserve"> docent</w:t>
            </w:r>
            <w:r w:rsidRPr="003E188B">
              <w:t xml:space="preserve"> (pp.)</w:t>
            </w:r>
            <w:r>
              <w:tab/>
            </w:r>
          </w:p>
        </w:tc>
      </w:tr>
      <w:tr w:rsidR="00CE6606" w14:paraId="0A19FB93" w14:textId="77777777" w:rsidTr="00573609">
        <w:trPr>
          <w:trHeight w:val="250"/>
        </w:trPr>
        <w:tc>
          <w:tcPr>
            <w:tcW w:w="10060" w:type="dxa"/>
            <w:gridSpan w:val="15"/>
            <w:shd w:val="clear" w:color="auto" w:fill="F7CAAC"/>
          </w:tcPr>
          <w:p w14:paraId="1A8C0EA1" w14:textId="0298FE93" w:rsidR="00CE6606" w:rsidRDefault="00895794" w:rsidP="00573609">
            <w:r>
              <w:rPr>
                <w:b/>
              </w:rPr>
              <w:t>Z</w:t>
            </w:r>
            <w:r w:rsidR="00CE6606">
              <w:rPr>
                <w:b/>
              </w:rPr>
              <w:t>kušenosti s vedením kvalifikačních a rigorózních prací</w:t>
            </w:r>
          </w:p>
        </w:tc>
      </w:tr>
      <w:tr w:rsidR="00CE6606" w14:paraId="02D4CF1E" w14:textId="77777777" w:rsidTr="00573609">
        <w:trPr>
          <w:trHeight w:val="450"/>
        </w:trPr>
        <w:tc>
          <w:tcPr>
            <w:tcW w:w="10060" w:type="dxa"/>
            <w:gridSpan w:val="15"/>
          </w:tcPr>
          <w:p w14:paraId="21D4FC03" w14:textId="360AAEEE" w:rsidR="00CE6606" w:rsidRDefault="00CE6606" w:rsidP="00573609">
            <w:pPr>
              <w:spacing w:before="120" w:after="120"/>
            </w:pPr>
            <w:r>
              <w:t xml:space="preserve">Počet obhájených prací, které vyučující vedl v období </w:t>
            </w:r>
            <w:r w:rsidR="004E5163" w:rsidRPr="003E188B">
              <w:t>2015 – 2024</w:t>
            </w:r>
            <w:r w:rsidRPr="003E188B">
              <w:t xml:space="preserve">: </w:t>
            </w:r>
            <w:r w:rsidR="00A25A1E" w:rsidRPr="003E188B">
              <w:rPr>
                <w:b/>
                <w:bCs/>
              </w:rPr>
              <w:t>1</w:t>
            </w:r>
            <w:r w:rsidRPr="003E188B">
              <w:rPr>
                <w:b/>
                <w:bCs/>
              </w:rPr>
              <w:t>6</w:t>
            </w:r>
            <w:r w:rsidRPr="003E188B">
              <w:t xml:space="preserve"> BP, </w:t>
            </w:r>
            <w:r w:rsidR="00A25A1E" w:rsidRPr="003E188B">
              <w:rPr>
                <w:b/>
                <w:bCs/>
              </w:rPr>
              <w:t>12</w:t>
            </w:r>
            <w:r w:rsidRPr="003E188B">
              <w:t xml:space="preserve"> D</w:t>
            </w:r>
            <w:r w:rsidR="00A25A1E" w:rsidRPr="003E188B">
              <w:t>P</w:t>
            </w:r>
            <w:r w:rsidRPr="003E188B">
              <w:t>.</w:t>
            </w:r>
          </w:p>
        </w:tc>
      </w:tr>
      <w:tr w:rsidR="00CE6606" w14:paraId="5D98511B" w14:textId="77777777" w:rsidTr="00573609">
        <w:trPr>
          <w:cantSplit/>
        </w:trPr>
        <w:tc>
          <w:tcPr>
            <w:tcW w:w="3347" w:type="dxa"/>
            <w:gridSpan w:val="3"/>
            <w:tcBorders>
              <w:top w:val="single" w:sz="12" w:space="0" w:color="auto"/>
            </w:tcBorders>
            <w:shd w:val="clear" w:color="auto" w:fill="F7CAAC"/>
          </w:tcPr>
          <w:p w14:paraId="391A6513" w14:textId="77777777" w:rsidR="00CE6606" w:rsidRDefault="00CE6606" w:rsidP="00573609">
            <w:r>
              <w:rPr>
                <w:b/>
              </w:rPr>
              <w:t xml:space="preserve">Obor habilitačního řízení </w:t>
            </w:r>
          </w:p>
        </w:tc>
        <w:tc>
          <w:tcPr>
            <w:tcW w:w="2245" w:type="dxa"/>
            <w:gridSpan w:val="3"/>
            <w:tcBorders>
              <w:top w:val="single" w:sz="12" w:space="0" w:color="auto"/>
            </w:tcBorders>
            <w:shd w:val="clear" w:color="auto" w:fill="F7CAAC"/>
          </w:tcPr>
          <w:p w14:paraId="44A46611" w14:textId="77777777" w:rsidR="00CE6606" w:rsidRDefault="00CE6606" w:rsidP="00573609">
            <w:r>
              <w:rPr>
                <w:b/>
              </w:rPr>
              <w:t>Rok udělení hodnosti</w:t>
            </w:r>
          </w:p>
        </w:tc>
        <w:tc>
          <w:tcPr>
            <w:tcW w:w="2248" w:type="dxa"/>
            <w:gridSpan w:val="5"/>
            <w:tcBorders>
              <w:top w:val="single" w:sz="12" w:space="0" w:color="auto"/>
              <w:right w:val="single" w:sz="12" w:space="0" w:color="auto"/>
            </w:tcBorders>
            <w:shd w:val="clear" w:color="auto" w:fill="F7CAAC"/>
          </w:tcPr>
          <w:p w14:paraId="71EC74B0" w14:textId="77777777" w:rsidR="00CE6606" w:rsidRDefault="00CE6606" w:rsidP="00573609">
            <w:r>
              <w:rPr>
                <w:b/>
              </w:rPr>
              <w:t>Řízení konáno na VŠ</w:t>
            </w:r>
          </w:p>
        </w:tc>
        <w:tc>
          <w:tcPr>
            <w:tcW w:w="2220" w:type="dxa"/>
            <w:gridSpan w:val="4"/>
            <w:tcBorders>
              <w:top w:val="single" w:sz="12" w:space="0" w:color="auto"/>
              <w:left w:val="single" w:sz="12" w:space="0" w:color="auto"/>
            </w:tcBorders>
            <w:shd w:val="clear" w:color="auto" w:fill="F7CAAC"/>
          </w:tcPr>
          <w:p w14:paraId="17456DF7" w14:textId="0575B200" w:rsidR="00CE6606" w:rsidRDefault="00D87962" w:rsidP="00573609">
            <w:pPr>
              <w:rPr>
                <w:b/>
              </w:rPr>
            </w:pPr>
            <w:r>
              <w:rPr>
                <w:b/>
              </w:rPr>
              <w:t>O</w:t>
            </w:r>
            <w:r w:rsidR="00CE6606">
              <w:rPr>
                <w:b/>
              </w:rPr>
              <w:t>hlasy publikací</w:t>
            </w:r>
          </w:p>
        </w:tc>
      </w:tr>
      <w:tr w:rsidR="00CE6606" w:rsidRPr="007A0492" w14:paraId="246B37D5" w14:textId="77777777" w:rsidTr="00573609">
        <w:trPr>
          <w:cantSplit/>
        </w:trPr>
        <w:tc>
          <w:tcPr>
            <w:tcW w:w="3347" w:type="dxa"/>
            <w:gridSpan w:val="3"/>
          </w:tcPr>
          <w:p w14:paraId="376C5160" w14:textId="10E71081" w:rsidR="00CE6606" w:rsidRPr="003E188B" w:rsidRDefault="003E188B" w:rsidP="00573609">
            <w:pPr>
              <w:spacing w:before="60" w:after="60"/>
            </w:pPr>
            <w:r w:rsidRPr="003E188B">
              <w:t>Technologie makromolekulárních látek</w:t>
            </w:r>
          </w:p>
        </w:tc>
        <w:tc>
          <w:tcPr>
            <w:tcW w:w="2245" w:type="dxa"/>
            <w:gridSpan w:val="3"/>
          </w:tcPr>
          <w:p w14:paraId="517A9E2D" w14:textId="67354D86" w:rsidR="00CE6606" w:rsidRPr="003E188B" w:rsidRDefault="003E188B" w:rsidP="00573609">
            <w:pPr>
              <w:spacing w:before="60" w:after="60"/>
            </w:pPr>
            <w:r w:rsidRPr="003E188B">
              <w:t>2023</w:t>
            </w:r>
          </w:p>
        </w:tc>
        <w:tc>
          <w:tcPr>
            <w:tcW w:w="2248" w:type="dxa"/>
            <w:gridSpan w:val="5"/>
            <w:tcBorders>
              <w:right w:val="single" w:sz="12" w:space="0" w:color="auto"/>
            </w:tcBorders>
          </w:tcPr>
          <w:p w14:paraId="6812F711" w14:textId="2C9E24E5" w:rsidR="00CE6606" w:rsidRPr="003E188B" w:rsidRDefault="003E188B" w:rsidP="00573609">
            <w:pPr>
              <w:spacing w:before="60" w:after="60"/>
            </w:pPr>
            <w:r w:rsidRPr="003E188B">
              <w:t>UTB Zlín</w:t>
            </w:r>
          </w:p>
        </w:tc>
        <w:tc>
          <w:tcPr>
            <w:tcW w:w="660" w:type="dxa"/>
            <w:gridSpan w:val="2"/>
            <w:tcBorders>
              <w:left w:val="single" w:sz="12" w:space="0" w:color="auto"/>
            </w:tcBorders>
            <w:shd w:val="clear" w:color="auto" w:fill="F7CAAC"/>
            <w:vAlign w:val="center"/>
          </w:tcPr>
          <w:p w14:paraId="3A9D3565" w14:textId="77777777" w:rsidR="00CE6606" w:rsidRPr="003E188B" w:rsidRDefault="00CE6606" w:rsidP="00573609">
            <w:pPr>
              <w:spacing w:before="60" w:after="60"/>
              <w:jc w:val="center"/>
            </w:pPr>
            <w:r w:rsidRPr="003E188B">
              <w:rPr>
                <w:b/>
              </w:rPr>
              <w:t>WoS</w:t>
            </w:r>
          </w:p>
        </w:tc>
        <w:tc>
          <w:tcPr>
            <w:tcW w:w="709" w:type="dxa"/>
            <w:shd w:val="clear" w:color="auto" w:fill="F7CAAC"/>
            <w:vAlign w:val="center"/>
          </w:tcPr>
          <w:p w14:paraId="3C1644F3" w14:textId="77777777" w:rsidR="00CE6606" w:rsidRPr="003E188B" w:rsidRDefault="00CE6606" w:rsidP="00573609">
            <w:pPr>
              <w:spacing w:before="60" w:after="60"/>
              <w:jc w:val="center"/>
              <w:rPr>
                <w:sz w:val="18"/>
              </w:rPr>
            </w:pPr>
            <w:r w:rsidRPr="003E188B">
              <w:rPr>
                <w:b/>
                <w:sz w:val="18"/>
              </w:rPr>
              <w:t>Scopus</w:t>
            </w:r>
          </w:p>
        </w:tc>
        <w:tc>
          <w:tcPr>
            <w:tcW w:w="851" w:type="dxa"/>
            <w:shd w:val="clear" w:color="auto" w:fill="F7CAAC"/>
            <w:vAlign w:val="center"/>
          </w:tcPr>
          <w:p w14:paraId="3D5FEF46" w14:textId="77777777" w:rsidR="00CE6606" w:rsidRPr="003E188B" w:rsidRDefault="00CE6606" w:rsidP="00573609">
            <w:pPr>
              <w:spacing w:before="60" w:after="60"/>
              <w:jc w:val="center"/>
            </w:pPr>
            <w:r w:rsidRPr="003E188B">
              <w:rPr>
                <w:b/>
                <w:sz w:val="18"/>
              </w:rPr>
              <w:t>ostatní</w:t>
            </w:r>
          </w:p>
        </w:tc>
      </w:tr>
      <w:tr w:rsidR="00CE6606" w:rsidRPr="007A0492" w14:paraId="2A5B3326" w14:textId="77777777" w:rsidTr="00573609">
        <w:trPr>
          <w:cantSplit/>
          <w:trHeight w:val="70"/>
        </w:trPr>
        <w:tc>
          <w:tcPr>
            <w:tcW w:w="3347" w:type="dxa"/>
            <w:gridSpan w:val="3"/>
            <w:shd w:val="clear" w:color="auto" w:fill="F7CAAC"/>
          </w:tcPr>
          <w:p w14:paraId="4049B355" w14:textId="77777777" w:rsidR="00CE6606" w:rsidRDefault="00CE6606" w:rsidP="00573609">
            <w:r>
              <w:rPr>
                <w:b/>
              </w:rPr>
              <w:t>Obor jmenovacího řízení</w:t>
            </w:r>
          </w:p>
        </w:tc>
        <w:tc>
          <w:tcPr>
            <w:tcW w:w="2245" w:type="dxa"/>
            <w:gridSpan w:val="3"/>
            <w:shd w:val="clear" w:color="auto" w:fill="F7CAAC"/>
          </w:tcPr>
          <w:p w14:paraId="66718C42" w14:textId="77777777" w:rsidR="00CE6606" w:rsidRDefault="00CE6606" w:rsidP="00573609">
            <w:r>
              <w:rPr>
                <w:b/>
              </w:rPr>
              <w:t>Rok udělení hodnosti</w:t>
            </w:r>
          </w:p>
        </w:tc>
        <w:tc>
          <w:tcPr>
            <w:tcW w:w="2248" w:type="dxa"/>
            <w:gridSpan w:val="5"/>
            <w:tcBorders>
              <w:right w:val="single" w:sz="12" w:space="0" w:color="auto"/>
            </w:tcBorders>
            <w:shd w:val="clear" w:color="auto" w:fill="F7CAAC"/>
          </w:tcPr>
          <w:p w14:paraId="2D1EABA6" w14:textId="77777777" w:rsidR="00CE6606" w:rsidRDefault="00CE6606" w:rsidP="00573609">
            <w:r>
              <w:rPr>
                <w:b/>
              </w:rPr>
              <w:t>Řízení konáno na VŠ</w:t>
            </w:r>
          </w:p>
        </w:tc>
        <w:tc>
          <w:tcPr>
            <w:tcW w:w="660" w:type="dxa"/>
            <w:gridSpan w:val="2"/>
            <w:tcBorders>
              <w:left w:val="single" w:sz="12" w:space="0" w:color="auto"/>
            </w:tcBorders>
          </w:tcPr>
          <w:p w14:paraId="0CABD9D2" w14:textId="51BB0E4D" w:rsidR="00CE6606" w:rsidRPr="003E188B" w:rsidRDefault="006E47D5" w:rsidP="00573609">
            <w:pPr>
              <w:jc w:val="center"/>
              <w:rPr>
                <w:b/>
              </w:rPr>
            </w:pPr>
            <w:r w:rsidRPr="003E188B">
              <w:rPr>
                <w:b/>
              </w:rPr>
              <w:t>150</w:t>
            </w:r>
          </w:p>
        </w:tc>
        <w:tc>
          <w:tcPr>
            <w:tcW w:w="709" w:type="dxa"/>
          </w:tcPr>
          <w:p w14:paraId="37D010F3" w14:textId="35FB95F3" w:rsidR="00CE6606" w:rsidRPr="003E188B" w:rsidRDefault="006E47D5" w:rsidP="00573609">
            <w:pPr>
              <w:jc w:val="center"/>
              <w:rPr>
                <w:b/>
              </w:rPr>
            </w:pPr>
            <w:r w:rsidRPr="003E188B">
              <w:rPr>
                <w:b/>
              </w:rPr>
              <w:t>1</w:t>
            </w:r>
            <w:r w:rsidR="00277E2C">
              <w:rPr>
                <w:b/>
              </w:rPr>
              <w:t>60</w:t>
            </w:r>
          </w:p>
        </w:tc>
        <w:tc>
          <w:tcPr>
            <w:tcW w:w="851" w:type="dxa"/>
          </w:tcPr>
          <w:p w14:paraId="442714F1" w14:textId="77777777" w:rsidR="00CE6606" w:rsidRPr="003E188B" w:rsidRDefault="00CE6606" w:rsidP="00573609">
            <w:pPr>
              <w:jc w:val="center"/>
              <w:rPr>
                <w:b/>
                <w:sz w:val="18"/>
                <w:szCs w:val="18"/>
              </w:rPr>
            </w:pPr>
            <w:r w:rsidRPr="003E188B">
              <w:rPr>
                <w:b/>
                <w:sz w:val="18"/>
                <w:szCs w:val="18"/>
              </w:rPr>
              <w:t>neevid.</w:t>
            </w:r>
          </w:p>
        </w:tc>
      </w:tr>
      <w:tr w:rsidR="00CE6606" w14:paraId="17068406" w14:textId="77777777" w:rsidTr="00573609">
        <w:trPr>
          <w:trHeight w:val="205"/>
        </w:trPr>
        <w:tc>
          <w:tcPr>
            <w:tcW w:w="3347" w:type="dxa"/>
            <w:gridSpan w:val="3"/>
            <w:vAlign w:val="center"/>
          </w:tcPr>
          <w:p w14:paraId="07C60B3B" w14:textId="77777777" w:rsidR="00CE6606" w:rsidRDefault="00CE6606" w:rsidP="00573609">
            <w:pPr>
              <w:spacing w:line="216" w:lineRule="auto"/>
            </w:pPr>
            <w:r>
              <w:t>---</w:t>
            </w:r>
          </w:p>
        </w:tc>
        <w:tc>
          <w:tcPr>
            <w:tcW w:w="2245" w:type="dxa"/>
            <w:gridSpan w:val="3"/>
            <w:vAlign w:val="center"/>
          </w:tcPr>
          <w:p w14:paraId="53A9826A" w14:textId="77777777" w:rsidR="00CE6606" w:rsidRDefault="00CE6606" w:rsidP="00573609">
            <w:pPr>
              <w:spacing w:line="216" w:lineRule="auto"/>
            </w:pPr>
            <w:r>
              <w:t>---</w:t>
            </w:r>
          </w:p>
        </w:tc>
        <w:tc>
          <w:tcPr>
            <w:tcW w:w="2248" w:type="dxa"/>
            <w:gridSpan w:val="5"/>
            <w:tcBorders>
              <w:right w:val="single" w:sz="12" w:space="0" w:color="auto"/>
            </w:tcBorders>
            <w:vAlign w:val="center"/>
          </w:tcPr>
          <w:p w14:paraId="28FD0E40" w14:textId="77777777" w:rsidR="00CE6606" w:rsidRDefault="00CE6606" w:rsidP="00573609">
            <w:pPr>
              <w:spacing w:line="216" w:lineRule="auto"/>
            </w:pPr>
            <w:r>
              <w:t>---</w:t>
            </w:r>
          </w:p>
        </w:tc>
        <w:tc>
          <w:tcPr>
            <w:tcW w:w="1369" w:type="dxa"/>
            <w:gridSpan w:val="3"/>
            <w:tcBorders>
              <w:left w:val="single" w:sz="12" w:space="0" w:color="auto"/>
            </w:tcBorders>
            <w:shd w:val="clear" w:color="auto" w:fill="FBD4B4"/>
            <w:vAlign w:val="center"/>
          </w:tcPr>
          <w:p w14:paraId="0F187CC1" w14:textId="77777777" w:rsidR="00CE6606" w:rsidRPr="00F20AEF" w:rsidRDefault="00CE6606" w:rsidP="00573609">
            <w:pPr>
              <w:spacing w:line="216" w:lineRule="auto"/>
              <w:rPr>
                <w:b/>
                <w:sz w:val="18"/>
              </w:rPr>
            </w:pPr>
            <w:r w:rsidRPr="00F20AEF">
              <w:rPr>
                <w:b/>
                <w:sz w:val="18"/>
              </w:rPr>
              <w:t>H-index WoS/Scopus</w:t>
            </w:r>
          </w:p>
        </w:tc>
        <w:tc>
          <w:tcPr>
            <w:tcW w:w="851" w:type="dxa"/>
            <w:vAlign w:val="center"/>
          </w:tcPr>
          <w:p w14:paraId="3976A0E0" w14:textId="1A3025E0" w:rsidR="00CE6606" w:rsidRDefault="006E47D5" w:rsidP="00573609">
            <w:pPr>
              <w:spacing w:line="216" w:lineRule="auto"/>
              <w:jc w:val="center"/>
              <w:rPr>
                <w:b/>
              </w:rPr>
            </w:pPr>
            <w:r w:rsidRPr="003E188B">
              <w:rPr>
                <w:b/>
              </w:rPr>
              <w:t>9</w:t>
            </w:r>
            <w:r w:rsidR="00CE6606" w:rsidRPr="003E188B">
              <w:rPr>
                <w:b/>
              </w:rPr>
              <w:t>/</w:t>
            </w:r>
            <w:r w:rsidRPr="003E188B">
              <w:rPr>
                <w:b/>
              </w:rPr>
              <w:t>9</w:t>
            </w:r>
          </w:p>
        </w:tc>
      </w:tr>
      <w:tr w:rsidR="00CE6606" w14:paraId="5560C08E" w14:textId="77777777" w:rsidTr="00573609">
        <w:tc>
          <w:tcPr>
            <w:tcW w:w="10060" w:type="dxa"/>
            <w:gridSpan w:val="15"/>
            <w:shd w:val="clear" w:color="auto" w:fill="F7CAAC"/>
          </w:tcPr>
          <w:p w14:paraId="70039B11" w14:textId="4AEA7A64" w:rsidR="00CE6606" w:rsidRDefault="000079C3" w:rsidP="00573609">
            <w:pPr>
              <w:jc w:val="both"/>
              <w:rPr>
                <w:b/>
              </w:rPr>
            </w:pPr>
            <w:r>
              <w:rPr>
                <w:b/>
              </w:rPr>
              <w:t>P</w:t>
            </w:r>
            <w:r w:rsidR="00CE6606">
              <w:rPr>
                <w:b/>
              </w:rPr>
              <w:t xml:space="preserve">řehled o nejvýznamnější publikační a další tvůrčí činnosti nebo další profesní činnosti u odborníků z praxe vztahující se k zabezpečovaným předmětům </w:t>
            </w:r>
          </w:p>
        </w:tc>
      </w:tr>
      <w:tr w:rsidR="00CE6606" w14:paraId="234DD055" w14:textId="77777777" w:rsidTr="00573609">
        <w:trPr>
          <w:trHeight w:val="963"/>
        </w:trPr>
        <w:tc>
          <w:tcPr>
            <w:tcW w:w="10060" w:type="dxa"/>
            <w:gridSpan w:val="15"/>
          </w:tcPr>
          <w:p w14:paraId="525C06AE" w14:textId="77777777" w:rsidR="003E188B" w:rsidRDefault="003E188B" w:rsidP="003E188B">
            <w:pPr>
              <w:spacing w:before="100" w:after="100"/>
              <w:jc w:val="both"/>
              <w:rPr>
                <w:i/>
              </w:rPr>
            </w:pPr>
            <w:r w:rsidRPr="00EE5C8E">
              <w:t xml:space="preserve">JELÍNKOVÁ, K., ZÁVODNÁ, A., KALETA, J., JANOVSKÝ, P., ZATLOUKAL, F., NEČAS, M., PRUCKOVÁ, Z., DASTYCHOVÁ, L., </w:t>
            </w:r>
            <w:r w:rsidRPr="00EE5C8E">
              <w:rPr>
                <w:b/>
              </w:rPr>
              <w:t>ROUCHAL, M. (15%)</w:t>
            </w:r>
            <w:r w:rsidRPr="00EE5C8E">
              <w:t>, VÍCHA, R.: Two squares in a barrel: Axially disubstituted conformationally rigid aliphatic binding motif for cucurbit</w:t>
            </w:r>
            <w:r w:rsidRPr="00EE5C8E">
              <w:rPr>
                <w:lang w:val="en-US"/>
              </w:rPr>
              <w:t xml:space="preserve">[6]uril. </w:t>
            </w:r>
            <w:r w:rsidRPr="00EE5C8E">
              <w:rPr>
                <w:i/>
                <w:lang w:val="en-US"/>
              </w:rPr>
              <w:t>Journal of Organic Chemistry</w:t>
            </w:r>
            <w:r w:rsidRPr="00EE5C8E">
              <w:rPr>
                <w:lang w:val="en-US"/>
              </w:rPr>
              <w:t xml:space="preserve"> </w:t>
            </w:r>
            <w:r w:rsidRPr="00233212">
              <w:rPr>
                <w:iCs/>
                <w:lang w:val="en-US"/>
              </w:rPr>
              <w:t>88,</w:t>
            </w:r>
            <w:r w:rsidRPr="00EE5C8E">
              <w:rPr>
                <w:iCs/>
                <w:lang w:val="en-US"/>
              </w:rPr>
              <w:t xml:space="preserve"> 15615</w:t>
            </w:r>
            <w:r>
              <w:rPr>
                <w:iCs/>
                <w:lang w:val="en-US"/>
              </w:rPr>
              <w:t>-</w:t>
            </w:r>
            <w:r w:rsidRPr="00EE5C8E">
              <w:rPr>
                <w:iCs/>
                <w:lang w:val="en-US"/>
              </w:rPr>
              <w:t>15625</w:t>
            </w:r>
            <w:r>
              <w:rPr>
                <w:iCs/>
                <w:lang w:val="en-US"/>
              </w:rPr>
              <w:t xml:space="preserve">, </w:t>
            </w:r>
            <w:r w:rsidRPr="00233212">
              <w:rPr>
                <w:b/>
                <w:bCs/>
                <w:lang w:val="en-US"/>
              </w:rPr>
              <w:t>2023</w:t>
            </w:r>
            <w:r w:rsidRPr="00EE5C8E">
              <w:rPr>
                <w:iCs/>
                <w:lang w:val="en-US"/>
              </w:rPr>
              <w:t>. Jimp (Q1)</w:t>
            </w:r>
          </w:p>
          <w:p w14:paraId="2F79168E" w14:textId="77777777" w:rsidR="003E188B" w:rsidRDefault="003E188B" w:rsidP="003E188B">
            <w:pPr>
              <w:spacing w:before="100" w:after="100"/>
              <w:jc w:val="both"/>
            </w:pPr>
            <w:r>
              <w:t>JURTÍK</w:t>
            </w:r>
            <w:r w:rsidRPr="00EE5C8E">
              <w:t>, M., G</w:t>
            </w:r>
            <w:r>
              <w:t>ŘEŠKOVÁ</w:t>
            </w:r>
            <w:r w:rsidRPr="00EE5C8E">
              <w:t>, B., P</w:t>
            </w:r>
            <w:r>
              <w:t>RUCKOVÁ</w:t>
            </w:r>
            <w:r w:rsidRPr="00EE5C8E">
              <w:t xml:space="preserve">, Z., </w:t>
            </w:r>
            <w:r w:rsidRPr="00EE5C8E">
              <w:rPr>
                <w:b/>
              </w:rPr>
              <w:t>R</w:t>
            </w:r>
            <w:r>
              <w:rPr>
                <w:b/>
              </w:rPr>
              <w:t>OUCHAL</w:t>
            </w:r>
            <w:r w:rsidRPr="00EE5C8E">
              <w:rPr>
                <w:b/>
              </w:rPr>
              <w:t>, M.</w:t>
            </w:r>
            <w:r>
              <w:rPr>
                <w:b/>
              </w:rPr>
              <w:t xml:space="preserve"> (13%)</w:t>
            </w:r>
            <w:r w:rsidRPr="00EE5C8E">
              <w:t xml:space="preserve">, </w:t>
            </w:r>
            <w:r>
              <w:t>DASTYCHOVÁ</w:t>
            </w:r>
            <w:r w:rsidRPr="00EE5C8E">
              <w:t xml:space="preserve">, L., </w:t>
            </w:r>
            <w:r>
              <w:t>VÍTKOVÁ</w:t>
            </w:r>
            <w:r w:rsidRPr="00EE5C8E">
              <w:t>, L., V</w:t>
            </w:r>
            <w:r>
              <w:t>ALÁŠKOVÁ</w:t>
            </w:r>
            <w:r w:rsidRPr="00EE5C8E">
              <w:t xml:space="preserve">, K., </w:t>
            </w:r>
            <w:r>
              <w:t>ACHBERGEROVÁ</w:t>
            </w:r>
            <w:r w:rsidRPr="00EE5C8E">
              <w:t>, E., V</w:t>
            </w:r>
            <w:r>
              <w:t>ÍCHA</w:t>
            </w:r>
            <w:r w:rsidRPr="00EE5C8E">
              <w:t>, R.</w:t>
            </w:r>
            <w:r>
              <w:t>:</w:t>
            </w:r>
            <w:r w:rsidRPr="00EE5C8E">
              <w:t xml:space="preserve"> Assembling a supramolecular 3D network with tuneable mechanical properties using adamantylated cross-linking agents and </w:t>
            </w:r>
            <w:r w:rsidRPr="00EE5C8E">
              <w:rPr>
                <w:rFonts w:ascii="Symbol" w:hAnsi="Symbol"/>
              </w:rPr>
              <w:t>b</w:t>
            </w:r>
            <w:r w:rsidRPr="00EE5C8E">
              <w:t xml:space="preserve">-cyclodextrin-modified hyaluronan. </w:t>
            </w:r>
            <w:r w:rsidRPr="00EE5C8E">
              <w:rPr>
                <w:i/>
              </w:rPr>
              <w:t>Carbohydrate Polymers</w:t>
            </w:r>
            <w:r w:rsidRPr="00EE5C8E">
              <w:t xml:space="preserve"> </w:t>
            </w:r>
            <w:r w:rsidRPr="00233212">
              <w:rPr>
                <w:iCs/>
              </w:rPr>
              <w:t>313</w:t>
            </w:r>
            <w:r w:rsidRPr="00EE5C8E">
              <w:t>, 120872</w:t>
            </w:r>
            <w:r>
              <w:t xml:space="preserve">, </w:t>
            </w:r>
            <w:r w:rsidRPr="00233212">
              <w:rPr>
                <w:b/>
                <w:bCs/>
              </w:rPr>
              <w:t>2023</w:t>
            </w:r>
            <w:r w:rsidRPr="00EE5C8E">
              <w:t>.</w:t>
            </w:r>
            <w:r>
              <w:t xml:space="preserve"> Jimp (Q1)</w:t>
            </w:r>
          </w:p>
          <w:p w14:paraId="53631B27" w14:textId="77777777" w:rsidR="003E188B" w:rsidRDefault="003E188B" w:rsidP="003E188B">
            <w:pPr>
              <w:spacing w:before="100" w:after="100"/>
              <w:jc w:val="both"/>
            </w:pPr>
            <w:r>
              <w:t>RUDOLFOVÁ</w:t>
            </w:r>
            <w:r w:rsidRPr="00EE5C8E">
              <w:t>, J., K</w:t>
            </w:r>
            <w:r>
              <w:t>RYŠTOF</w:t>
            </w:r>
            <w:r w:rsidRPr="00EE5C8E">
              <w:t>, V., N</w:t>
            </w:r>
            <w:r>
              <w:t>EČAS</w:t>
            </w:r>
            <w:r w:rsidRPr="00EE5C8E">
              <w:t>, M., V</w:t>
            </w:r>
            <w:r>
              <w:t>ÍCHA</w:t>
            </w:r>
            <w:r w:rsidRPr="00EE5C8E">
              <w:t xml:space="preserve">, R., </w:t>
            </w:r>
            <w:r w:rsidRPr="00EE5C8E">
              <w:rPr>
                <w:b/>
              </w:rPr>
              <w:t>R</w:t>
            </w:r>
            <w:r>
              <w:rPr>
                <w:b/>
              </w:rPr>
              <w:t>OUCHAL</w:t>
            </w:r>
            <w:r w:rsidRPr="00EE5C8E">
              <w:rPr>
                <w:b/>
              </w:rPr>
              <w:t>, M.</w:t>
            </w:r>
            <w:r>
              <w:rPr>
                <w:b/>
              </w:rPr>
              <w:t xml:space="preserve"> (43%)</w:t>
            </w:r>
            <w:r>
              <w:rPr>
                <w:bCs/>
              </w:rPr>
              <w:t>:</w:t>
            </w:r>
            <w:r w:rsidRPr="00EE5C8E">
              <w:t xml:space="preserve"> Adamantane-</w:t>
            </w:r>
            <w:r>
              <w:t>s</w:t>
            </w:r>
            <w:r w:rsidRPr="00EE5C8E">
              <w:t xml:space="preserve">ubstituted </w:t>
            </w:r>
            <w:r>
              <w:t>p</w:t>
            </w:r>
            <w:r w:rsidRPr="00EE5C8E">
              <w:t xml:space="preserve">urine </w:t>
            </w:r>
            <w:r>
              <w:t>n</w:t>
            </w:r>
            <w:r w:rsidRPr="00EE5C8E">
              <w:t xml:space="preserve">ucleosides: Synthesis, </w:t>
            </w:r>
            <w:r>
              <w:t>h</w:t>
            </w:r>
            <w:r w:rsidRPr="00EE5C8E">
              <w:t>ost</w:t>
            </w:r>
            <w:r>
              <w:t>-g</w:t>
            </w:r>
            <w:r w:rsidRPr="00EE5C8E">
              <w:t xml:space="preserve">uest </w:t>
            </w:r>
            <w:r>
              <w:t>c</w:t>
            </w:r>
            <w:r w:rsidRPr="00EE5C8E">
              <w:t xml:space="preserve">omplexes with </w:t>
            </w:r>
            <w:r w:rsidRPr="00B05053">
              <w:rPr>
                <w:rFonts w:ascii="Symbol" w:hAnsi="Symbol"/>
              </w:rPr>
              <w:t>b</w:t>
            </w:r>
            <w:r w:rsidRPr="00EE5C8E">
              <w:t>-</w:t>
            </w:r>
            <w:r>
              <w:t>c</w:t>
            </w:r>
            <w:r w:rsidRPr="00EE5C8E">
              <w:t xml:space="preserve">yclodextrin and </w:t>
            </w:r>
            <w:r>
              <w:t>b</w:t>
            </w:r>
            <w:r w:rsidRPr="00EE5C8E">
              <w:t xml:space="preserve">iological </w:t>
            </w:r>
            <w:r>
              <w:t>a</w:t>
            </w:r>
            <w:r w:rsidRPr="00EE5C8E">
              <w:t xml:space="preserve">ctivity. </w:t>
            </w:r>
            <w:r w:rsidRPr="00EE5C8E">
              <w:rPr>
                <w:i/>
              </w:rPr>
              <w:t>International Journal of Molecular Sciences</w:t>
            </w:r>
            <w:r w:rsidRPr="00EE5C8E">
              <w:t xml:space="preserve"> </w:t>
            </w:r>
            <w:r w:rsidRPr="00233212">
              <w:rPr>
                <w:iCs/>
              </w:rPr>
              <w:t>23</w:t>
            </w:r>
            <w:r w:rsidRPr="00EE5C8E">
              <w:t>, 15143</w:t>
            </w:r>
            <w:r>
              <w:t xml:space="preserve">, </w:t>
            </w:r>
            <w:r w:rsidRPr="00233212">
              <w:rPr>
                <w:b/>
                <w:bCs/>
              </w:rPr>
              <w:t>2022</w:t>
            </w:r>
            <w:r w:rsidRPr="00EE5C8E">
              <w:t>.</w:t>
            </w:r>
            <w:r>
              <w:t xml:space="preserve"> Jimp (Q1)</w:t>
            </w:r>
          </w:p>
          <w:p w14:paraId="1C1591A5" w14:textId="77777777" w:rsidR="003E188B" w:rsidRDefault="003E188B" w:rsidP="003E188B">
            <w:pPr>
              <w:spacing w:before="100" w:after="100"/>
              <w:jc w:val="both"/>
              <w:rPr>
                <w:iCs/>
              </w:rPr>
            </w:pPr>
            <w:r>
              <w:rPr>
                <w:b/>
              </w:rPr>
              <w:t>ROUCHAL</w:t>
            </w:r>
            <w:r w:rsidRPr="00EE5C8E">
              <w:rPr>
                <w:b/>
              </w:rPr>
              <w:t>, M.</w:t>
            </w:r>
            <w:r>
              <w:rPr>
                <w:b/>
              </w:rPr>
              <w:t xml:space="preserve"> (40%)</w:t>
            </w:r>
            <w:r w:rsidRPr="00EE5C8E">
              <w:t xml:space="preserve">, </w:t>
            </w:r>
            <w:r>
              <w:t>RUDOLFOVÁ</w:t>
            </w:r>
            <w:r w:rsidRPr="00EE5C8E">
              <w:t>, J., K</w:t>
            </w:r>
            <w:r>
              <w:t>RYŠTOF</w:t>
            </w:r>
            <w:r w:rsidRPr="00EE5C8E">
              <w:t>, V., V</w:t>
            </w:r>
            <w:r>
              <w:t>OJÁČKOVÁ</w:t>
            </w:r>
            <w:r w:rsidRPr="00EE5C8E">
              <w:t xml:space="preserve">, V., </w:t>
            </w:r>
            <w:r>
              <w:t>ČMELÍK</w:t>
            </w:r>
            <w:r w:rsidRPr="00EE5C8E">
              <w:t xml:space="preserve">, R., </w:t>
            </w:r>
            <w:r>
              <w:t>VÍCHA</w:t>
            </w:r>
            <w:r w:rsidRPr="00EE5C8E">
              <w:t xml:space="preserve">, R.: Adamantane-substituted purines and </w:t>
            </w:r>
            <w:r w:rsidRPr="00EE5C8E">
              <w:rPr>
                <w:rFonts w:ascii="Symbol" w:hAnsi="Symbol"/>
              </w:rPr>
              <w:t>b</w:t>
            </w:r>
            <w:r w:rsidRPr="00EE5C8E">
              <w:t xml:space="preserve">-cyclodextrin complexes: Synthesis and biological activity. </w:t>
            </w:r>
            <w:r w:rsidRPr="00EE5C8E">
              <w:rPr>
                <w:i/>
              </w:rPr>
              <w:t>International Journal of Molecular Sciences</w:t>
            </w:r>
            <w:r>
              <w:t xml:space="preserve"> </w:t>
            </w:r>
            <w:r w:rsidRPr="00233212">
              <w:rPr>
                <w:iCs/>
              </w:rPr>
              <w:t>22</w:t>
            </w:r>
            <w:r w:rsidRPr="00EE5C8E">
              <w:t>, 12675</w:t>
            </w:r>
            <w:r>
              <w:t xml:space="preserve">, </w:t>
            </w:r>
            <w:r w:rsidRPr="00233212">
              <w:rPr>
                <w:b/>
                <w:bCs/>
              </w:rPr>
              <w:t>2021</w:t>
            </w:r>
            <w:r w:rsidRPr="00F23321">
              <w:rPr>
                <w:iCs/>
              </w:rPr>
              <w:t>.</w:t>
            </w:r>
            <w:r>
              <w:rPr>
                <w:iCs/>
              </w:rPr>
              <w:t xml:space="preserve"> Jimp (Q1)</w:t>
            </w:r>
          </w:p>
          <w:p w14:paraId="0DAF90AC" w14:textId="02811EB1" w:rsidR="00CE6606" w:rsidRDefault="003E188B" w:rsidP="003E188B">
            <w:pPr>
              <w:spacing w:before="100" w:after="100"/>
              <w:jc w:val="both"/>
              <w:rPr>
                <w:b/>
              </w:rPr>
            </w:pPr>
            <w:r>
              <w:t>ZATLOUKAL</w:t>
            </w:r>
            <w:r w:rsidRPr="00EE5C8E">
              <w:t xml:space="preserve">, F., </w:t>
            </w:r>
            <w:r>
              <w:t>ACHBERGEROVÁ</w:t>
            </w:r>
            <w:r w:rsidRPr="00EE5C8E">
              <w:t xml:space="preserve">, E., </w:t>
            </w:r>
            <w:r>
              <w:t>GERGELA</w:t>
            </w:r>
            <w:r w:rsidRPr="00EE5C8E">
              <w:t xml:space="preserve">, D., </w:t>
            </w:r>
            <w:r>
              <w:rPr>
                <w:b/>
              </w:rPr>
              <w:t>ROUCHAL</w:t>
            </w:r>
            <w:r w:rsidRPr="00EE5C8E">
              <w:rPr>
                <w:b/>
              </w:rPr>
              <w:t>, M.</w:t>
            </w:r>
            <w:r>
              <w:rPr>
                <w:b/>
              </w:rPr>
              <w:t xml:space="preserve"> (20%)</w:t>
            </w:r>
            <w:r w:rsidRPr="00EE5C8E">
              <w:t xml:space="preserve">, </w:t>
            </w:r>
            <w:r>
              <w:t>DASTYCHOVÁ</w:t>
            </w:r>
            <w:r w:rsidRPr="00EE5C8E">
              <w:t xml:space="preserve">, L., </w:t>
            </w:r>
            <w:r>
              <w:t>PRUCKOVÁ</w:t>
            </w:r>
            <w:r w:rsidRPr="00EE5C8E">
              <w:t xml:space="preserve">, Z., </w:t>
            </w:r>
            <w:r>
              <w:t>VÍCHA</w:t>
            </w:r>
            <w:r w:rsidRPr="00EE5C8E">
              <w:t xml:space="preserve">, R.: Supramolecular properties of amphiphilic adamantylated azo dyes. </w:t>
            </w:r>
            <w:r w:rsidRPr="00EE5C8E">
              <w:rPr>
                <w:i/>
              </w:rPr>
              <w:t xml:space="preserve">Dyes and Pigments </w:t>
            </w:r>
            <w:r w:rsidRPr="00233212">
              <w:rPr>
                <w:iCs/>
              </w:rPr>
              <w:t>192,</w:t>
            </w:r>
            <w:r w:rsidRPr="00EE5C8E">
              <w:t xml:space="preserve"> 109420</w:t>
            </w:r>
            <w:r>
              <w:t xml:space="preserve">, </w:t>
            </w:r>
            <w:r w:rsidRPr="00233212">
              <w:rPr>
                <w:b/>
                <w:bCs/>
              </w:rPr>
              <w:t>2021</w:t>
            </w:r>
            <w:r w:rsidRPr="00EE5C8E">
              <w:t>.</w:t>
            </w:r>
            <w:r>
              <w:t xml:space="preserve"> Jimp (Q1)</w:t>
            </w:r>
          </w:p>
        </w:tc>
      </w:tr>
      <w:tr w:rsidR="00CE6606" w14:paraId="15EDE5BB" w14:textId="77777777" w:rsidTr="00573609">
        <w:trPr>
          <w:trHeight w:val="218"/>
        </w:trPr>
        <w:tc>
          <w:tcPr>
            <w:tcW w:w="10060" w:type="dxa"/>
            <w:gridSpan w:val="15"/>
            <w:shd w:val="clear" w:color="auto" w:fill="F7CAAC"/>
          </w:tcPr>
          <w:p w14:paraId="7B3E090B" w14:textId="54F7A11F" w:rsidR="00CE6606" w:rsidRDefault="000079C3" w:rsidP="00573609">
            <w:pPr>
              <w:rPr>
                <w:b/>
              </w:rPr>
            </w:pPr>
            <w:r>
              <w:rPr>
                <w:b/>
              </w:rPr>
              <w:t>P</w:t>
            </w:r>
            <w:r w:rsidR="00CE6606">
              <w:rPr>
                <w:b/>
              </w:rPr>
              <w:t>ůsobení v zahraničí</w:t>
            </w:r>
          </w:p>
        </w:tc>
      </w:tr>
      <w:tr w:rsidR="00CE6606" w14:paraId="3C456CA4" w14:textId="77777777" w:rsidTr="00573609">
        <w:trPr>
          <w:trHeight w:val="328"/>
        </w:trPr>
        <w:tc>
          <w:tcPr>
            <w:tcW w:w="10060" w:type="dxa"/>
            <w:gridSpan w:val="15"/>
          </w:tcPr>
          <w:p w14:paraId="6292FECA" w14:textId="7AAB24E9" w:rsidR="000D2AF2" w:rsidRPr="000D2AF2" w:rsidRDefault="003E188B" w:rsidP="00277E2C">
            <w:pPr>
              <w:spacing w:before="120" w:after="120"/>
              <w:rPr>
                <w:b/>
                <w:bCs/>
              </w:rPr>
            </w:pPr>
            <w:r>
              <w:t>2022: University of Huelva, Department of Chemistry, Huelva, Španělsko, výzkumná stáž (1 měsíc)</w:t>
            </w:r>
          </w:p>
        </w:tc>
      </w:tr>
      <w:tr w:rsidR="00CE6606" w14:paraId="653A6683" w14:textId="77777777" w:rsidTr="00573609">
        <w:trPr>
          <w:cantSplit/>
          <w:trHeight w:val="470"/>
        </w:trPr>
        <w:tc>
          <w:tcPr>
            <w:tcW w:w="2518" w:type="dxa"/>
            <w:shd w:val="clear" w:color="auto" w:fill="F7CAAC"/>
          </w:tcPr>
          <w:p w14:paraId="4E65A093" w14:textId="77777777" w:rsidR="00CE6606" w:rsidRDefault="00CE6606" w:rsidP="00573609">
            <w:pPr>
              <w:rPr>
                <w:b/>
              </w:rPr>
            </w:pPr>
            <w:r>
              <w:rPr>
                <w:b/>
              </w:rPr>
              <w:t xml:space="preserve">Podpis </w:t>
            </w:r>
          </w:p>
        </w:tc>
        <w:tc>
          <w:tcPr>
            <w:tcW w:w="4536" w:type="dxa"/>
            <w:gridSpan w:val="8"/>
          </w:tcPr>
          <w:p w14:paraId="2BCE0ECE" w14:textId="77777777" w:rsidR="00CE6606" w:rsidRDefault="00CE6606" w:rsidP="00573609"/>
        </w:tc>
        <w:tc>
          <w:tcPr>
            <w:tcW w:w="786" w:type="dxa"/>
            <w:gridSpan w:val="2"/>
            <w:shd w:val="clear" w:color="auto" w:fill="F7CAAC"/>
          </w:tcPr>
          <w:p w14:paraId="1B1AC1CA" w14:textId="77777777" w:rsidR="00CE6606" w:rsidRDefault="00CE6606" w:rsidP="00573609">
            <w:r>
              <w:rPr>
                <w:b/>
              </w:rPr>
              <w:t>datum</w:t>
            </w:r>
          </w:p>
        </w:tc>
        <w:tc>
          <w:tcPr>
            <w:tcW w:w="2220" w:type="dxa"/>
            <w:gridSpan w:val="4"/>
          </w:tcPr>
          <w:p w14:paraId="6C892AC3" w14:textId="77777777" w:rsidR="00CE6606" w:rsidRDefault="00CE6606" w:rsidP="00573609"/>
        </w:tc>
      </w:tr>
    </w:tbl>
    <w:p w14:paraId="730CA768" w14:textId="77777777" w:rsidR="003E188B" w:rsidRPr="00C21351" w:rsidRDefault="003E188B">
      <w:pPr>
        <w:rPr>
          <w:sz w:val="2"/>
          <w:szCs w:val="2"/>
        </w:rPr>
      </w:pPr>
    </w:p>
    <w:tbl>
      <w:tblPr>
        <w:tblpPr w:leftFromText="141" w:rightFromText="141" w:vertAnchor="page" w:horzAnchor="margin" w:tblpY="1326"/>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71"/>
        <w:gridCol w:w="658"/>
        <w:gridCol w:w="1751"/>
        <w:gridCol w:w="113"/>
        <w:gridCol w:w="381"/>
        <w:gridCol w:w="186"/>
        <w:gridCol w:w="282"/>
        <w:gridCol w:w="994"/>
        <w:gridCol w:w="709"/>
        <w:gridCol w:w="77"/>
        <w:gridCol w:w="93"/>
        <w:gridCol w:w="567"/>
        <w:gridCol w:w="709"/>
        <w:gridCol w:w="851"/>
      </w:tblGrid>
      <w:tr w:rsidR="008F604E" w14:paraId="592DACEA" w14:textId="77777777" w:rsidTr="008F604E">
        <w:tc>
          <w:tcPr>
            <w:tcW w:w="10060" w:type="dxa"/>
            <w:gridSpan w:val="15"/>
            <w:tcBorders>
              <w:bottom w:val="double" w:sz="4" w:space="0" w:color="auto"/>
            </w:tcBorders>
            <w:shd w:val="clear" w:color="auto" w:fill="BDD6EE"/>
          </w:tcPr>
          <w:p w14:paraId="3628E032" w14:textId="77777777" w:rsidR="008F604E" w:rsidRDefault="008F604E" w:rsidP="008F604E">
            <w:pPr>
              <w:rPr>
                <w:b/>
                <w:sz w:val="28"/>
              </w:rPr>
            </w:pPr>
            <w:bookmarkStart w:id="364" w:name="_Hlk190819873"/>
            <w:r>
              <w:rPr>
                <w:b/>
                <w:sz w:val="28"/>
              </w:rPr>
              <w:lastRenderedPageBreak/>
              <w:t>C-I – Personální zabezpečení</w:t>
            </w:r>
          </w:p>
        </w:tc>
      </w:tr>
      <w:tr w:rsidR="008F604E" w14:paraId="18873D9D" w14:textId="77777777" w:rsidTr="008F604E">
        <w:tc>
          <w:tcPr>
            <w:tcW w:w="2518" w:type="dxa"/>
            <w:tcBorders>
              <w:top w:val="double" w:sz="4" w:space="0" w:color="auto"/>
            </w:tcBorders>
            <w:shd w:val="clear" w:color="auto" w:fill="F7CAAC"/>
          </w:tcPr>
          <w:p w14:paraId="484F632D" w14:textId="77777777" w:rsidR="008F604E" w:rsidRDefault="008F604E" w:rsidP="008F604E">
            <w:pPr>
              <w:rPr>
                <w:b/>
              </w:rPr>
            </w:pPr>
            <w:r>
              <w:rPr>
                <w:b/>
              </w:rPr>
              <w:t>Vysoká škola</w:t>
            </w:r>
          </w:p>
        </w:tc>
        <w:tc>
          <w:tcPr>
            <w:tcW w:w="7542" w:type="dxa"/>
            <w:gridSpan w:val="14"/>
          </w:tcPr>
          <w:p w14:paraId="289C8AD8" w14:textId="77777777" w:rsidR="008F604E" w:rsidRDefault="008F604E" w:rsidP="008F604E">
            <w:pPr>
              <w:tabs>
                <w:tab w:val="left" w:pos="933"/>
              </w:tabs>
            </w:pPr>
            <w:r>
              <w:t>Univerzita Tomáše Bati ve Zlíně</w:t>
            </w:r>
          </w:p>
        </w:tc>
      </w:tr>
      <w:tr w:rsidR="008F604E" w14:paraId="4350B97C" w14:textId="77777777" w:rsidTr="008F604E">
        <w:tc>
          <w:tcPr>
            <w:tcW w:w="2518" w:type="dxa"/>
            <w:shd w:val="clear" w:color="auto" w:fill="F7CAAC"/>
          </w:tcPr>
          <w:p w14:paraId="17536BE8" w14:textId="77777777" w:rsidR="008F604E" w:rsidRDefault="008F604E" w:rsidP="008F604E">
            <w:pPr>
              <w:rPr>
                <w:b/>
              </w:rPr>
            </w:pPr>
            <w:r>
              <w:rPr>
                <w:b/>
              </w:rPr>
              <w:t>Součást vysoké školy</w:t>
            </w:r>
          </w:p>
        </w:tc>
        <w:tc>
          <w:tcPr>
            <w:tcW w:w="7542" w:type="dxa"/>
            <w:gridSpan w:val="14"/>
          </w:tcPr>
          <w:p w14:paraId="765F5BC6" w14:textId="77777777" w:rsidR="008F604E" w:rsidRDefault="008F604E" w:rsidP="008F604E">
            <w:r>
              <w:t>Fakulta technologická</w:t>
            </w:r>
          </w:p>
        </w:tc>
      </w:tr>
      <w:tr w:rsidR="008F604E" w14:paraId="33B0F8B2" w14:textId="77777777" w:rsidTr="008F604E">
        <w:tc>
          <w:tcPr>
            <w:tcW w:w="2518" w:type="dxa"/>
            <w:shd w:val="clear" w:color="auto" w:fill="F7CAAC"/>
          </w:tcPr>
          <w:p w14:paraId="0AE89BF2" w14:textId="77777777" w:rsidR="008F604E" w:rsidRDefault="008F604E" w:rsidP="008F604E">
            <w:pPr>
              <w:rPr>
                <w:b/>
              </w:rPr>
            </w:pPr>
            <w:r>
              <w:rPr>
                <w:b/>
              </w:rPr>
              <w:t>Název studijního programu</w:t>
            </w:r>
          </w:p>
        </w:tc>
        <w:tc>
          <w:tcPr>
            <w:tcW w:w="7542" w:type="dxa"/>
            <w:gridSpan w:val="14"/>
          </w:tcPr>
          <w:p w14:paraId="18B35AD9" w14:textId="729ABC21" w:rsidR="008F604E" w:rsidRPr="00924C53" w:rsidRDefault="00EB4C62" w:rsidP="008F604E">
            <w:r w:rsidRPr="00EB4C62">
              <w:t>Materiály a technologie – specializace Polovodičové materiály</w:t>
            </w:r>
          </w:p>
        </w:tc>
      </w:tr>
      <w:tr w:rsidR="008F604E" w14:paraId="419B122E" w14:textId="77777777" w:rsidTr="008F604E">
        <w:tc>
          <w:tcPr>
            <w:tcW w:w="2518" w:type="dxa"/>
            <w:shd w:val="clear" w:color="auto" w:fill="F7CAAC"/>
          </w:tcPr>
          <w:p w14:paraId="2741918B" w14:textId="77777777" w:rsidR="008F604E" w:rsidRDefault="008F604E" w:rsidP="008F604E">
            <w:pPr>
              <w:rPr>
                <w:b/>
              </w:rPr>
            </w:pPr>
            <w:r>
              <w:rPr>
                <w:b/>
              </w:rPr>
              <w:t>Jméno a příjmení</w:t>
            </w:r>
          </w:p>
        </w:tc>
        <w:tc>
          <w:tcPr>
            <w:tcW w:w="4536" w:type="dxa"/>
            <w:gridSpan w:val="8"/>
          </w:tcPr>
          <w:p w14:paraId="197942E9" w14:textId="77777777" w:rsidR="008F604E" w:rsidRDefault="008F604E" w:rsidP="008F604E">
            <w:bookmarkStart w:id="365" w:name="Řezníčková"/>
            <w:bookmarkEnd w:id="365"/>
            <w:r>
              <w:rPr>
                <w:b/>
              </w:rPr>
              <w:t>Jana</w:t>
            </w:r>
            <w:r>
              <w:rPr>
                <w:b/>
                <w:spacing w:val="-3"/>
              </w:rPr>
              <w:t xml:space="preserve"> </w:t>
            </w:r>
            <w:r>
              <w:rPr>
                <w:b/>
                <w:spacing w:val="-2"/>
              </w:rPr>
              <w:t>Řezníčková</w:t>
            </w:r>
          </w:p>
        </w:tc>
        <w:tc>
          <w:tcPr>
            <w:tcW w:w="709" w:type="dxa"/>
            <w:shd w:val="clear" w:color="auto" w:fill="F7CAAC"/>
          </w:tcPr>
          <w:p w14:paraId="5C08AE13" w14:textId="77777777" w:rsidR="008F604E" w:rsidRDefault="008F604E" w:rsidP="008F604E">
            <w:pPr>
              <w:rPr>
                <w:b/>
              </w:rPr>
            </w:pPr>
            <w:r>
              <w:rPr>
                <w:b/>
              </w:rPr>
              <w:t>Tituly</w:t>
            </w:r>
          </w:p>
        </w:tc>
        <w:tc>
          <w:tcPr>
            <w:tcW w:w="2297" w:type="dxa"/>
            <w:gridSpan w:val="5"/>
          </w:tcPr>
          <w:p w14:paraId="540AE90A" w14:textId="77777777" w:rsidR="008F604E" w:rsidRDefault="008F604E" w:rsidP="008F604E">
            <w:r>
              <w:t>Mgr., Ph.D.</w:t>
            </w:r>
          </w:p>
        </w:tc>
      </w:tr>
      <w:tr w:rsidR="008F604E" w14:paraId="327116EF" w14:textId="77777777" w:rsidTr="008F604E">
        <w:tc>
          <w:tcPr>
            <w:tcW w:w="2518" w:type="dxa"/>
            <w:shd w:val="clear" w:color="auto" w:fill="F7CAAC"/>
          </w:tcPr>
          <w:p w14:paraId="7515379D" w14:textId="77777777" w:rsidR="008F604E" w:rsidRDefault="008F604E" w:rsidP="008F604E">
            <w:pPr>
              <w:rPr>
                <w:b/>
              </w:rPr>
            </w:pPr>
            <w:r>
              <w:rPr>
                <w:b/>
              </w:rPr>
              <w:t>Rok narození</w:t>
            </w:r>
          </w:p>
        </w:tc>
        <w:tc>
          <w:tcPr>
            <w:tcW w:w="829" w:type="dxa"/>
            <w:gridSpan w:val="2"/>
          </w:tcPr>
          <w:p w14:paraId="4A03781F" w14:textId="77777777" w:rsidR="008F604E" w:rsidRDefault="008F604E" w:rsidP="008F604E">
            <w:r>
              <w:t>1974</w:t>
            </w:r>
          </w:p>
        </w:tc>
        <w:tc>
          <w:tcPr>
            <w:tcW w:w="1751" w:type="dxa"/>
            <w:shd w:val="clear" w:color="auto" w:fill="F7CAAC"/>
          </w:tcPr>
          <w:p w14:paraId="0224214C" w14:textId="77777777" w:rsidR="008F604E" w:rsidRDefault="008F604E" w:rsidP="008F604E">
            <w:pPr>
              <w:rPr>
                <w:b/>
              </w:rPr>
            </w:pPr>
            <w:r>
              <w:rPr>
                <w:b/>
              </w:rPr>
              <w:t>typ vztahu k VŠ</w:t>
            </w:r>
          </w:p>
        </w:tc>
        <w:tc>
          <w:tcPr>
            <w:tcW w:w="962" w:type="dxa"/>
            <w:gridSpan w:val="4"/>
          </w:tcPr>
          <w:p w14:paraId="3F1E0087" w14:textId="77777777" w:rsidR="008F604E" w:rsidRPr="002444BF" w:rsidRDefault="008F604E" w:rsidP="008F604E">
            <w:r w:rsidRPr="002444BF">
              <w:t>pp.</w:t>
            </w:r>
          </w:p>
        </w:tc>
        <w:tc>
          <w:tcPr>
            <w:tcW w:w="994" w:type="dxa"/>
            <w:shd w:val="clear" w:color="auto" w:fill="F7CAAC"/>
          </w:tcPr>
          <w:p w14:paraId="7D07236B" w14:textId="77777777" w:rsidR="008F604E" w:rsidRPr="002444BF" w:rsidRDefault="008F604E" w:rsidP="008F604E">
            <w:pPr>
              <w:rPr>
                <w:b/>
              </w:rPr>
            </w:pPr>
            <w:r w:rsidRPr="002444BF">
              <w:rPr>
                <w:b/>
              </w:rPr>
              <w:t>rozsah</w:t>
            </w:r>
          </w:p>
        </w:tc>
        <w:tc>
          <w:tcPr>
            <w:tcW w:w="709" w:type="dxa"/>
          </w:tcPr>
          <w:p w14:paraId="15E6B1B1" w14:textId="77777777" w:rsidR="008F604E" w:rsidRPr="002444BF" w:rsidRDefault="008F604E" w:rsidP="008F604E">
            <w:r w:rsidRPr="002444BF">
              <w:t>40</w:t>
            </w:r>
          </w:p>
        </w:tc>
        <w:tc>
          <w:tcPr>
            <w:tcW w:w="737" w:type="dxa"/>
            <w:gridSpan w:val="3"/>
            <w:shd w:val="clear" w:color="auto" w:fill="F7CAAC"/>
          </w:tcPr>
          <w:p w14:paraId="4E3B837B" w14:textId="77777777" w:rsidR="008F604E" w:rsidRPr="002444BF" w:rsidRDefault="008F604E" w:rsidP="008F604E">
            <w:pPr>
              <w:rPr>
                <w:b/>
              </w:rPr>
            </w:pPr>
            <w:r w:rsidRPr="002444BF">
              <w:rPr>
                <w:b/>
              </w:rPr>
              <w:t>do kdy</w:t>
            </w:r>
          </w:p>
        </w:tc>
        <w:tc>
          <w:tcPr>
            <w:tcW w:w="1560" w:type="dxa"/>
            <w:gridSpan w:val="2"/>
          </w:tcPr>
          <w:p w14:paraId="5C2FD7A7" w14:textId="77777777" w:rsidR="008F604E" w:rsidRPr="002444BF" w:rsidRDefault="008F604E" w:rsidP="008F604E">
            <w:r w:rsidRPr="002444BF">
              <w:t>N</w:t>
            </w:r>
          </w:p>
        </w:tc>
      </w:tr>
      <w:tr w:rsidR="008F604E" w14:paraId="3E3B2700" w14:textId="77777777" w:rsidTr="008F604E">
        <w:tc>
          <w:tcPr>
            <w:tcW w:w="5098" w:type="dxa"/>
            <w:gridSpan w:val="4"/>
            <w:shd w:val="clear" w:color="auto" w:fill="F7CAAC"/>
          </w:tcPr>
          <w:p w14:paraId="37898C91" w14:textId="77777777" w:rsidR="008F604E" w:rsidRDefault="008F604E" w:rsidP="008F604E">
            <w:pPr>
              <w:rPr>
                <w:b/>
              </w:rPr>
            </w:pPr>
            <w:r>
              <w:rPr>
                <w:b/>
              </w:rPr>
              <w:t>Typ vztahu na součásti VŠ, která uskutečňuje st. program</w:t>
            </w:r>
          </w:p>
        </w:tc>
        <w:tc>
          <w:tcPr>
            <w:tcW w:w="962" w:type="dxa"/>
            <w:gridSpan w:val="4"/>
          </w:tcPr>
          <w:p w14:paraId="32E263EE" w14:textId="77777777" w:rsidR="008F604E" w:rsidRPr="00244A97" w:rsidRDefault="008F604E" w:rsidP="008F604E">
            <w:r w:rsidRPr="00244A97">
              <w:t>---</w:t>
            </w:r>
          </w:p>
        </w:tc>
        <w:tc>
          <w:tcPr>
            <w:tcW w:w="994" w:type="dxa"/>
            <w:shd w:val="clear" w:color="auto" w:fill="F7CAAC"/>
          </w:tcPr>
          <w:p w14:paraId="32205F5A" w14:textId="77777777" w:rsidR="008F604E" w:rsidRPr="00244A97" w:rsidRDefault="008F604E" w:rsidP="008F604E">
            <w:pPr>
              <w:rPr>
                <w:b/>
              </w:rPr>
            </w:pPr>
            <w:r w:rsidRPr="00244A97">
              <w:rPr>
                <w:b/>
              </w:rPr>
              <w:t>rozsah</w:t>
            </w:r>
          </w:p>
        </w:tc>
        <w:tc>
          <w:tcPr>
            <w:tcW w:w="709" w:type="dxa"/>
          </w:tcPr>
          <w:p w14:paraId="1EF6DAE3" w14:textId="77777777" w:rsidR="008F604E" w:rsidRPr="00244A97" w:rsidRDefault="008F604E" w:rsidP="008F604E">
            <w:r w:rsidRPr="00244A97">
              <w:t>---</w:t>
            </w:r>
          </w:p>
        </w:tc>
        <w:tc>
          <w:tcPr>
            <w:tcW w:w="737" w:type="dxa"/>
            <w:gridSpan w:val="3"/>
            <w:shd w:val="clear" w:color="auto" w:fill="F7CAAC"/>
          </w:tcPr>
          <w:p w14:paraId="7F37EC1C" w14:textId="77777777" w:rsidR="008F604E" w:rsidRPr="00244A97" w:rsidRDefault="008F604E" w:rsidP="008F604E">
            <w:pPr>
              <w:rPr>
                <w:b/>
              </w:rPr>
            </w:pPr>
            <w:r w:rsidRPr="00244A97">
              <w:rPr>
                <w:b/>
              </w:rPr>
              <w:t>do kdy</w:t>
            </w:r>
          </w:p>
        </w:tc>
        <w:tc>
          <w:tcPr>
            <w:tcW w:w="1560" w:type="dxa"/>
            <w:gridSpan w:val="2"/>
          </w:tcPr>
          <w:p w14:paraId="1F69F079" w14:textId="77777777" w:rsidR="008F604E" w:rsidRPr="00244A97" w:rsidRDefault="008F604E" w:rsidP="008F604E">
            <w:r w:rsidRPr="00244A97">
              <w:t>---</w:t>
            </w:r>
          </w:p>
        </w:tc>
      </w:tr>
      <w:tr w:rsidR="008F604E" w14:paraId="148F2C94" w14:textId="77777777" w:rsidTr="008F604E">
        <w:tc>
          <w:tcPr>
            <w:tcW w:w="6060" w:type="dxa"/>
            <w:gridSpan w:val="8"/>
            <w:shd w:val="clear" w:color="auto" w:fill="F7CAAC"/>
          </w:tcPr>
          <w:p w14:paraId="7E540B0E" w14:textId="77777777" w:rsidR="008F604E" w:rsidRDefault="008F604E" w:rsidP="008F604E">
            <w:r>
              <w:rPr>
                <w:b/>
              </w:rPr>
              <w:t>Další současná působení jako akademický pracovník na jiných VŠ</w:t>
            </w:r>
          </w:p>
        </w:tc>
        <w:tc>
          <w:tcPr>
            <w:tcW w:w="1703" w:type="dxa"/>
            <w:gridSpan w:val="2"/>
            <w:shd w:val="clear" w:color="auto" w:fill="F7CAAC"/>
          </w:tcPr>
          <w:p w14:paraId="7939130A" w14:textId="77777777" w:rsidR="008F604E" w:rsidRDefault="008F604E" w:rsidP="008F604E">
            <w:pPr>
              <w:rPr>
                <w:b/>
              </w:rPr>
            </w:pPr>
            <w:r>
              <w:rPr>
                <w:b/>
              </w:rPr>
              <w:t>typ prac. vztahu</w:t>
            </w:r>
          </w:p>
        </w:tc>
        <w:tc>
          <w:tcPr>
            <w:tcW w:w="2297" w:type="dxa"/>
            <w:gridSpan w:val="5"/>
            <w:shd w:val="clear" w:color="auto" w:fill="F7CAAC"/>
          </w:tcPr>
          <w:p w14:paraId="1D9C69AF" w14:textId="77777777" w:rsidR="008F604E" w:rsidRDefault="008F604E" w:rsidP="008F604E">
            <w:pPr>
              <w:rPr>
                <w:b/>
              </w:rPr>
            </w:pPr>
            <w:r>
              <w:rPr>
                <w:b/>
              </w:rPr>
              <w:t>rozsah</w:t>
            </w:r>
          </w:p>
        </w:tc>
      </w:tr>
      <w:tr w:rsidR="008F604E" w14:paraId="23EF16F0" w14:textId="77777777" w:rsidTr="008F604E">
        <w:tc>
          <w:tcPr>
            <w:tcW w:w="6060" w:type="dxa"/>
            <w:gridSpan w:val="8"/>
          </w:tcPr>
          <w:p w14:paraId="53ADE09D" w14:textId="77777777" w:rsidR="008F604E" w:rsidRPr="002444BF" w:rsidRDefault="008F604E" w:rsidP="008F604E">
            <w:r w:rsidRPr="002444BF">
              <w:t>---</w:t>
            </w:r>
          </w:p>
        </w:tc>
        <w:tc>
          <w:tcPr>
            <w:tcW w:w="1703" w:type="dxa"/>
            <w:gridSpan w:val="2"/>
          </w:tcPr>
          <w:p w14:paraId="508EBF60" w14:textId="77777777" w:rsidR="008F604E" w:rsidRPr="002444BF" w:rsidRDefault="008F604E" w:rsidP="008F604E">
            <w:r w:rsidRPr="002444BF">
              <w:t>---</w:t>
            </w:r>
          </w:p>
        </w:tc>
        <w:tc>
          <w:tcPr>
            <w:tcW w:w="2297" w:type="dxa"/>
            <w:gridSpan w:val="5"/>
          </w:tcPr>
          <w:p w14:paraId="0F50A5A3" w14:textId="77777777" w:rsidR="008F604E" w:rsidRPr="002444BF" w:rsidRDefault="008F604E" w:rsidP="008F604E">
            <w:r w:rsidRPr="002444BF">
              <w:t>---</w:t>
            </w:r>
          </w:p>
        </w:tc>
      </w:tr>
      <w:tr w:rsidR="008F604E" w14:paraId="1D3ADB09" w14:textId="77777777" w:rsidTr="008F604E">
        <w:tc>
          <w:tcPr>
            <w:tcW w:w="6060" w:type="dxa"/>
            <w:gridSpan w:val="8"/>
          </w:tcPr>
          <w:p w14:paraId="264FBBEC" w14:textId="77777777" w:rsidR="008F604E" w:rsidRDefault="008F604E" w:rsidP="008F604E"/>
        </w:tc>
        <w:tc>
          <w:tcPr>
            <w:tcW w:w="1703" w:type="dxa"/>
            <w:gridSpan w:val="2"/>
          </w:tcPr>
          <w:p w14:paraId="5BE91231" w14:textId="77777777" w:rsidR="008F604E" w:rsidRDefault="008F604E" w:rsidP="008F604E"/>
        </w:tc>
        <w:tc>
          <w:tcPr>
            <w:tcW w:w="2297" w:type="dxa"/>
            <w:gridSpan w:val="5"/>
          </w:tcPr>
          <w:p w14:paraId="176BCA41" w14:textId="77777777" w:rsidR="008F604E" w:rsidRDefault="008F604E" w:rsidP="008F604E"/>
        </w:tc>
      </w:tr>
      <w:tr w:rsidR="008F604E" w14:paraId="512D1D58" w14:textId="77777777" w:rsidTr="008F604E">
        <w:tc>
          <w:tcPr>
            <w:tcW w:w="10060" w:type="dxa"/>
            <w:gridSpan w:val="15"/>
            <w:shd w:val="clear" w:color="auto" w:fill="F7CAAC"/>
          </w:tcPr>
          <w:p w14:paraId="75F19D51" w14:textId="77777777" w:rsidR="008F604E" w:rsidRDefault="008F604E" w:rsidP="008F604E">
            <w:pPr>
              <w:jc w:val="both"/>
            </w:pPr>
            <w:r>
              <w:rPr>
                <w:b/>
              </w:rPr>
              <w:t>Předměty příslušného studijního programu a způsob zapojení do jejich výuky, příp. další zapojení do uskutečňování studijního programu</w:t>
            </w:r>
          </w:p>
        </w:tc>
      </w:tr>
      <w:tr w:rsidR="008F604E" w14:paraId="7D44F275" w14:textId="77777777" w:rsidTr="008F604E">
        <w:trPr>
          <w:trHeight w:val="226"/>
        </w:trPr>
        <w:tc>
          <w:tcPr>
            <w:tcW w:w="10060" w:type="dxa"/>
            <w:gridSpan w:val="15"/>
            <w:tcBorders>
              <w:top w:val="nil"/>
            </w:tcBorders>
          </w:tcPr>
          <w:p w14:paraId="4ACB889E" w14:textId="77777777" w:rsidR="008F604E" w:rsidRPr="002827C6" w:rsidRDefault="008F604E" w:rsidP="00002371">
            <w:pPr>
              <w:spacing w:before="120" w:after="120"/>
            </w:pPr>
            <w:r w:rsidRPr="00002371">
              <w:rPr>
                <w:bCs/>
              </w:rPr>
              <w:t>Matematika</w:t>
            </w:r>
            <w:r w:rsidRPr="00002371">
              <w:rPr>
                <w:bCs/>
                <w:spacing w:val="-6"/>
              </w:rPr>
              <w:t xml:space="preserve"> </w:t>
            </w:r>
            <w:r w:rsidRPr="00002371">
              <w:rPr>
                <w:bCs/>
              </w:rPr>
              <w:t>III</w:t>
            </w:r>
            <w:r w:rsidRPr="00002371">
              <w:rPr>
                <w:b/>
                <w:spacing w:val="-5"/>
              </w:rPr>
              <w:t xml:space="preserve"> </w:t>
            </w:r>
            <w:r w:rsidRPr="00002371">
              <w:t>(100%</w:t>
            </w:r>
            <w:r w:rsidRPr="00002371">
              <w:rPr>
                <w:spacing w:val="-6"/>
              </w:rPr>
              <w:t xml:space="preserve"> </w:t>
            </w:r>
            <w:r w:rsidRPr="00002371">
              <w:rPr>
                <w:spacing w:val="-5"/>
              </w:rPr>
              <w:t>p)</w:t>
            </w:r>
          </w:p>
        </w:tc>
      </w:tr>
      <w:tr w:rsidR="008F604E" w14:paraId="4AEB3624" w14:textId="77777777" w:rsidTr="008F604E">
        <w:trPr>
          <w:trHeight w:val="224"/>
        </w:trPr>
        <w:tc>
          <w:tcPr>
            <w:tcW w:w="10060" w:type="dxa"/>
            <w:gridSpan w:val="15"/>
            <w:tcBorders>
              <w:top w:val="nil"/>
            </w:tcBorders>
            <w:shd w:val="clear" w:color="auto" w:fill="FBD4B4"/>
          </w:tcPr>
          <w:p w14:paraId="59166345" w14:textId="6C1C41A6" w:rsidR="008F604E" w:rsidRPr="002827C6" w:rsidRDefault="004964CD" w:rsidP="008F604E">
            <w:pPr>
              <w:rPr>
                <w:b/>
              </w:rPr>
            </w:pPr>
            <w:r w:rsidRPr="002827C6">
              <w:rPr>
                <w:b/>
              </w:rPr>
              <w:t>Z</w:t>
            </w:r>
            <w:r w:rsidR="008F604E" w:rsidRPr="002827C6">
              <w:rPr>
                <w:b/>
              </w:rPr>
              <w:t>apojení do výuky v dalších studijních programech na téže vysoké škole (pouze u garantů ZT a PZ předmětů)</w:t>
            </w:r>
          </w:p>
        </w:tc>
      </w:tr>
      <w:tr w:rsidR="008F604E" w14:paraId="68C6033B" w14:textId="77777777" w:rsidTr="008F604E">
        <w:trPr>
          <w:trHeight w:val="340"/>
        </w:trPr>
        <w:tc>
          <w:tcPr>
            <w:tcW w:w="2689" w:type="dxa"/>
            <w:gridSpan w:val="2"/>
            <w:tcBorders>
              <w:top w:val="nil"/>
            </w:tcBorders>
          </w:tcPr>
          <w:p w14:paraId="3C88E862" w14:textId="77777777" w:rsidR="008F604E" w:rsidRPr="002827C6" w:rsidRDefault="008F604E" w:rsidP="003C38F0">
            <w:pPr>
              <w:jc w:val="both"/>
              <w:rPr>
                <w:b/>
              </w:rPr>
            </w:pPr>
            <w:r w:rsidRPr="002827C6">
              <w:rPr>
                <w:b/>
              </w:rPr>
              <w:t>Název studijního předmětu</w:t>
            </w:r>
          </w:p>
        </w:tc>
        <w:tc>
          <w:tcPr>
            <w:tcW w:w="2522" w:type="dxa"/>
            <w:gridSpan w:val="3"/>
            <w:tcBorders>
              <w:top w:val="nil"/>
            </w:tcBorders>
          </w:tcPr>
          <w:p w14:paraId="6B47C141" w14:textId="77777777" w:rsidR="008F604E" w:rsidRPr="002827C6" w:rsidRDefault="008F604E" w:rsidP="003C38F0">
            <w:pPr>
              <w:jc w:val="both"/>
              <w:rPr>
                <w:b/>
              </w:rPr>
            </w:pPr>
            <w:r w:rsidRPr="002827C6">
              <w:rPr>
                <w:b/>
              </w:rPr>
              <w:t>Název studijního programu</w:t>
            </w:r>
          </w:p>
        </w:tc>
        <w:tc>
          <w:tcPr>
            <w:tcW w:w="567" w:type="dxa"/>
            <w:gridSpan w:val="2"/>
            <w:tcBorders>
              <w:top w:val="nil"/>
            </w:tcBorders>
          </w:tcPr>
          <w:p w14:paraId="3ACDC9A8" w14:textId="77777777" w:rsidR="008F604E" w:rsidRPr="002827C6" w:rsidRDefault="008F604E" w:rsidP="003C38F0">
            <w:pPr>
              <w:jc w:val="both"/>
              <w:rPr>
                <w:b/>
              </w:rPr>
            </w:pPr>
            <w:r w:rsidRPr="002827C6">
              <w:rPr>
                <w:b/>
              </w:rPr>
              <w:t>Sem.</w:t>
            </w:r>
          </w:p>
        </w:tc>
        <w:tc>
          <w:tcPr>
            <w:tcW w:w="2155" w:type="dxa"/>
            <w:gridSpan w:val="5"/>
            <w:tcBorders>
              <w:top w:val="nil"/>
            </w:tcBorders>
          </w:tcPr>
          <w:p w14:paraId="03BE135E" w14:textId="77777777" w:rsidR="008F604E" w:rsidRPr="002827C6" w:rsidRDefault="008F604E" w:rsidP="003C38F0">
            <w:pPr>
              <w:jc w:val="both"/>
              <w:rPr>
                <w:b/>
              </w:rPr>
            </w:pPr>
            <w:r w:rsidRPr="002827C6">
              <w:rPr>
                <w:b/>
              </w:rPr>
              <w:t>Role ve výuce daného předmětu</w:t>
            </w:r>
          </w:p>
        </w:tc>
        <w:tc>
          <w:tcPr>
            <w:tcW w:w="2127" w:type="dxa"/>
            <w:gridSpan w:val="3"/>
            <w:tcBorders>
              <w:top w:val="nil"/>
            </w:tcBorders>
          </w:tcPr>
          <w:p w14:paraId="2DF9AEC1" w14:textId="77777777" w:rsidR="008F604E" w:rsidRDefault="008F604E" w:rsidP="003C38F0">
            <w:pPr>
              <w:jc w:val="both"/>
              <w:rPr>
                <w:b/>
              </w:rPr>
            </w:pPr>
            <w:r w:rsidRPr="0053377E">
              <w:rPr>
                <w:b/>
                <w:i/>
              </w:rPr>
              <w:t>(</w:t>
            </w:r>
            <w:r w:rsidRPr="00F20AEF">
              <w:rPr>
                <w:b/>
                <w:i/>
                <w:iCs/>
              </w:rPr>
              <w:t>nepovinný údaj</w:t>
            </w:r>
            <w:r w:rsidRPr="0053377E">
              <w:rPr>
                <w:b/>
                <w:i/>
              </w:rPr>
              <w:t>)</w:t>
            </w:r>
            <w:r>
              <w:rPr>
                <w:b/>
              </w:rPr>
              <w:t xml:space="preserve"> </w:t>
            </w:r>
          </w:p>
          <w:p w14:paraId="5EB1DF07" w14:textId="77777777" w:rsidR="008F604E" w:rsidRPr="002827C6" w:rsidRDefault="008F604E" w:rsidP="003C38F0">
            <w:pPr>
              <w:jc w:val="both"/>
              <w:rPr>
                <w:b/>
              </w:rPr>
            </w:pPr>
            <w:r w:rsidRPr="002827C6">
              <w:rPr>
                <w:b/>
              </w:rPr>
              <w:t>Počet hodin za semestr</w:t>
            </w:r>
          </w:p>
        </w:tc>
      </w:tr>
      <w:tr w:rsidR="008F604E" w14:paraId="6BA7681A" w14:textId="77777777" w:rsidTr="008F604E">
        <w:trPr>
          <w:trHeight w:val="285"/>
        </w:trPr>
        <w:tc>
          <w:tcPr>
            <w:tcW w:w="2689" w:type="dxa"/>
            <w:gridSpan w:val="2"/>
            <w:tcBorders>
              <w:top w:val="nil"/>
            </w:tcBorders>
            <w:vAlign w:val="center"/>
          </w:tcPr>
          <w:p w14:paraId="0F76D9A9" w14:textId="77777777" w:rsidR="008F604E" w:rsidRPr="005F7005" w:rsidRDefault="008F604E" w:rsidP="008F604E"/>
        </w:tc>
        <w:tc>
          <w:tcPr>
            <w:tcW w:w="2522" w:type="dxa"/>
            <w:gridSpan w:val="3"/>
            <w:tcBorders>
              <w:top w:val="nil"/>
            </w:tcBorders>
            <w:vAlign w:val="center"/>
          </w:tcPr>
          <w:p w14:paraId="5D88D919" w14:textId="77777777" w:rsidR="008F604E" w:rsidRPr="005F7005" w:rsidRDefault="008F604E" w:rsidP="008F604E"/>
        </w:tc>
        <w:tc>
          <w:tcPr>
            <w:tcW w:w="567" w:type="dxa"/>
            <w:gridSpan w:val="2"/>
            <w:tcBorders>
              <w:top w:val="nil"/>
            </w:tcBorders>
            <w:vAlign w:val="center"/>
          </w:tcPr>
          <w:p w14:paraId="65FD7077" w14:textId="77777777" w:rsidR="008F604E" w:rsidRPr="005F7005" w:rsidRDefault="008F604E" w:rsidP="008F604E"/>
        </w:tc>
        <w:tc>
          <w:tcPr>
            <w:tcW w:w="2155" w:type="dxa"/>
            <w:gridSpan w:val="5"/>
            <w:tcBorders>
              <w:top w:val="nil"/>
            </w:tcBorders>
            <w:vAlign w:val="center"/>
          </w:tcPr>
          <w:p w14:paraId="46D08402" w14:textId="77777777" w:rsidR="008F604E" w:rsidRPr="005F7005" w:rsidRDefault="008F604E" w:rsidP="008F604E"/>
        </w:tc>
        <w:tc>
          <w:tcPr>
            <w:tcW w:w="2127" w:type="dxa"/>
            <w:gridSpan w:val="3"/>
            <w:tcBorders>
              <w:top w:val="nil"/>
            </w:tcBorders>
            <w:vAlign w:val="center"/>
          </w:tcPr>
          <w:p w14:paraId="48652774" w14:textId="77777777" w:rsidR="008F604E" w:rsidRPr="005F7005" w:rsidRDefault="008F604E" w:rsidP="008F604E"/>
        </w:tc>
      </w:tr>
      <w:tr w:rsidR="008F604E" w14:paraId="74172071" w14:textId="77777777" w:rsidTr="008F604E">
        <w:trPr>
          <w:trHeight w:val="284"/>
        </w:trPr>
        <w:tc>
          <w:tcPr>
            <w:tcW w:w="2689" w:type="dxa"/>
            <w:gridSpan w:val="2"/>
            <w:tcBorders>
              <w:top w:val="nil"/>
            </w:tcBorders>
            <w:vAlign w:val="center"/>
          </w:tcPr>
          <w:p w14:paraId="10519AEB" w14:textId="77777777" w:rsidR="008F604E" w:rsidRPr="005F7005" w:rsidRDefault="008F604E" w:rsidP="008F604E"/>
        </w:tc>
        <w:tc>
          <w:tcPr>
            <w:tcW w:w="2522" w:type="dxa"/>
            <w:gridSpan w:val="3"/>
            <w:tcBorders>
              <w:top w:val="nil"/>
            </w:tcBorders>
            <w:vAlign w:val="center"/>
          </w:tcPr>
          <w:p w14:paraId="25B0EB63" w14:textId="77777777" w:rsidR="008F604E" w:rsidRPr="005F7005" w:rsidRDefault="008F604E" w:rsidP="008F604E"/>
        </w:tc>
        <w:tc>
          <w:tcPr>
            <w:tcW w:w="567" w:type="dxa"/>
            <w:gridSpan w:val="2"/>
            <w:tcBorders>
              <w:top w:val="nil"/>
            </w:tcBorders>
            <w:vAlign w:val="center"/>
          </w:tcPr>
          <w:p w14:paraId="0F42E96B" w14:textId="77777777" w:rsidR="008F604E" w:rsidRPr="005F7005" w:rsidRDefault="008F604E" w:rsidP="008F604E"/>
        </w:tc>
        <w:tc>
          <w:tcPr>
            <w:tcW w:w="2155" w:type="dxa"/>
            <w:gridSpan w:val="5"/>
            <w:tcBorders>
              <w:top w:val="nil"/>
            </w:tcBorders>
            <w:vAlign w:val="center"/>
          </w:tcPr>
          <w:p w14:paraId="1501670B" w14:textId="77777777" w:rsidR="008F604E" w:rsidRPr="005F7005" w:rsidRDefault="008F604E" w:rsidP="008F604E"/>
        </w:tc>
        <w:tc>
          <w:tcPr>
            <w:tcW w:w="2127" w:type="dxa"/>
            <w:gridSpan w:val="3"/>
            <w:tcBorders>
              <w:top w:val="nil"/>
            </w:tcBorders>
            <w:vAlign w:val="center"/>
          </w:tcPr>
          <w:p w14:paraId="71DADB2C" w14:textId="77777777" w:rsidR="008F604E" w:rsidRPr="005F7005" w:rsidRDefault="008F604E" w:rsidP="008F604E"/>
        </w:tc>
      </w:tr>
      <w:tr w:rsidR="008F604E" w14:paraId="7C026758" w14:textId="77777777" w:rsidTr="008F604E">
        <w:tc>
          <w:tcPr>
            <w:tcW w:w="10060" w:type="dxa"/>
            <w:gridSpan w:val="15"/>
            <w:shd w:val="clear" w:color="auto" w:fill="F7CAAC"/>
          </w:tcPr>
          <w:p w14:paraId="364479D3" w14:textId="77777777" w:rsidR="008F604E" w:rsidRDefault="008F604E" w:rsidP="008F604E">
            <w:r>
              <w:rPr>
                <w:b/>
              </w:rPr>
              <w:t xml:space="preserve">Údaje o vzdělání na VŠ </w:t>
            </w:r>
          </w:p>
        </w:tc>
      </w:tr>
      <w:tr w:rsidR="008F604E" w14:paraId="53069FC5" w14:textId="77777777" w:rsidTr="008F604E">
        <w:trPr>
          <w:trHeight w:val="356"/>
        </w:trPr>
        <w:tc>
          <w:tcPr>
            <w:tcW w:w="10060" w:type="dxa"/>
            <w:gridSpan w:val="15"/>
          </w:tcPr>
          <w:p w14:paraId="0343970E" w14:textId="77777777" w:rsidR="008F604E" w:rsidRPr="00244A97" w:rsidRDefault="008F604E" w:rsidP="008F604E">
            <w:pPr>
              <w:spacing w:before="120" w:after="120"/>
            </w:pPr>
            <w:r>
              <w:t>2004:</w:t>
            </w:r>
            <w:r>
              <w:rPr>
                <w:spacing w:val="-8"/>
              </w:rPr>
              <w:t xml:space="preserve"> </w:t>
            </w:r>
            <w:r>
              <w:t>MU</w:t>
            </w:r>
            <w:r>
              <w:rPr>
                <w:spacing w:val="-7"/>
              </w:rPr>
              <w:t xml:space="preserve"> </w:t>
            </w:r>
            <w:r>
              <w:t>Brno,</w:t>
            </w:r>
            <w:r>
              <w:rPr>
                <w:spacing w:val="-7"/>
              </w:rPr>
              <w:t xml:space="preserve"> </w:t>
            </w:r>
            <w:r>
              <w:t>PřF,</w:t>
            </w:r>
            <w:r>
              <w:rPr>
                <w:spacing w:val="-7"/>
              </w:rPr>
              <w:t xml:space="preserve"> </w:t>
            </w:r>
            <w:r>
              <w:t>SP</w:t>
            </w:r>
            <w:r>
              <w:rPr>
                <w:spacing w:val="-12"/>
              </w:rPr>
              <w:t xml:space="preserve"> </w:t>
            </w:r>
            <w:r>
              <w:t>Matematika,</w:t>
            </w:r>
            <w:r>
              <w:rPr>
                <w:spacing w:val="-6"/>
              </w:rPr>
              <w:t xml:space="preserve"> </w:t>
            </w:r>
            <w:r>
              <w:t>obor</w:t>
            </w:r>
            <w:r>
              <w:rPr>
                <w:spacing w:val="-7"/>
              </w:rPr>
              <w:t xml:space="preserve"> </w:t>
            </w:r>
            <w:r>
              <w:t>Matematická</w:t>
            </w:r>
            <w:r>
              <w:rPr>
                <w:spacing w:val="-7"/>
              </w:rPr>
              <w:t xml:space="preserve"> </w:t>
            </w:r>
            <w:r>
              <w:t>analýza,</w:t>
            </w:r>
            <w:r>
              <w:rPr>
                <w:spacing w:val="-7"/>
              </w:rPr>
              <w:t xml:space="preserve"> </w:t>
            </w:r>
            <w:r>
              <w:rPr>
                <w:spacing w:val="-2"/>
              </w:rPr>
              <w:t>Ph.D.</w:t>
            </w:r>
            <w:r>
              <w:tab/>
            </w:r>
          </w:p>
        </w:tc>
      </w:tr>
      <w:tr w:rsidR="008F604E" w14:paraId="77987F4F" w14:textId="77777777" w:rsidTr="008F604E">
        <w:tc>
          <w:tcPr>
            <w:tcW w:w="10060" w:type="dxa"/>
            <w:gridSpan w:val="15"/>
            <w:shd w:val="clear" w:color="auto" w:fill="F7CAAC"/>
          </w:tcPr>
          <w:p w14:paraId="402C1E70" w14:textId="5648E1CA" w:rsidR="008F604E" w:rsidRDefault="00895794" w:rsidP="008F604E">
            <w:pPr>
              <w:rPr>
                <w:b/>
              </w:rPr>
            </w:pPr>
            <w:r>
              <w:rPr>
                <w:b/>
              </w:rPr>
              <w:t>Ú</w:t>
            </w:r>
            <w:r w:rsidR="008F604E">
              <w:rPr>
                <w:b/>
              </w:rPr>
              <w:t>daje o odborném působení od absolvování VŠ</w:t>
            </w:r>
          </w:p>
        </w:tc>
      </w:tr>
      <w:tr w:rsidR="008F604E" w14:paraId="5D478964" w14:textId="77777777" w:rsidTr="008F604E">
        <w:trPr>
          <w:trHeight w:val="409"/>
        </w:trPr>
        <w:tc>
          <w:tcPr>
            <w:tcW w:w="10060" w:type="dxa"/>
            <w:gridSpan w:val="15"/>
          </w:tcPr>
          <w:p w14:paraId="3058E4A0" w14:textId="77777777" w:rsidR="008F604E" w:rsidRPr="009B6AE3" w:rsidRDefault="008F604E" w:rsidP="008F604E">
            <w:pPr>
              <w:spacing w:before="120" w:after="120"/>
              <w:rPr>
                <w:color w:val="FF0000"/>
              </w:rPr>
            </w:pPr>
            <w:r>
              <w:t>2004</w:t>
            </w:r>
            <w:r>
              <w:rPr>
                <w:spacing w:val="-6"/>
              </w:rPr>
              <w:t xml:space="preserve"> </w:t>
            </w:r>
            <w:r>
              <w:t>–</w:t>
            </w:r>
            <w:r>
              <w:rPr>
                <w:spacing w:val="-4"/>
              </w:rPr>
              <w:t xml:space="preserve"> </w:t>
            </w:r>
            <w:r>
              <w:t>dosud:</w:t>
            </w:r>
            <w:r>
              <w:rPr>
                <w:spacing w:val="-5"/>
              </w:rPr>
              <w:t xml:space="preserve"> </w:t>
            </w:r>
            <w:r>
              <w:t>UTB</w:t>
            </w:r>
            <w:r>
              <w:rPr>
                <w:spacing w:val="-5"/>
              </w:rPr>
              <w:t xml:space="preserve"> </w:t>
            </w:r>
            <w:r>
              <w:t>Zlín,</w:t>
            </w:r>
            <w:r>
              <w:rPr>
                <w:spacing w:val="-5"/>
              </w:rPr>
              <w:t xml:space="preserve"> </w:t>
            </w:r>
            <w:r>
              <w:t>FAI,</w:t>
            </w:r>
            <w:r>
              <w:rPr>
                <w:spacing w:val="-6"/>
              </w:rPr>
              <w:t xml:space="preserve"> </w:t>
            </w:r>
            <w:r>
              <w:t>Ústav</w:t>
            </w:r>
            <w:r>
              <w:rPr>
                <w:spacing w:val="-4"/>
              </w:rPr>
              <w:t xml:space="preserve"> </w:t>
            </w:r>
            <w:r>
              <w:t>matematiky,</w:t>
            </w:r>
            <w:r>
              <w:rPr>
                <w:spacing w:val="-4"/>
              </w:rPr>
              <w:t xml:space="preserve"> </w:t>
            </w:r>
            <w:r>
              <w:t>odborný</w:t>
            </w:r>
            <w:r>
              <w:rPr>
                <w:spacing w:val="-4"/>
              </w:rPr>
              <w:t xml:space="preserve"> </w:t>
            </w:r>
            <w:r>
              <w:t>asistent,</w:t>
            </w:r>
            <w:r>
              <w:rPr>
                <w:spacing w:val="2"/>
              </w:rPr>
              <w:t xml:space="preserve"> </w:t>
            </w:r>
            <w:r w:rsidRPr="003C43A6">
              <w:t>2009</w:t>
            </w:r>
            <w:r w:rsidRPr="003C43A6">
              <w:rPr>
                <w:spacing w:val="-2"/>
              </w:rPr>
              <w:t xml:space="preserve"> </w:t>
            </w:r>
            <w:r>
              <w:rPr>
                <w:spacing w:val="-2"/>
              </w:rPr>
              <w:t xml:space="preserve">– 2022 </w:t>
            </w:r>
            <w:r w:rsidRPr="003C43A6">
              <w:t>zástupce</w:t>
            </w:r>
            <w:r w:rsidRPr="003C43A6">
              <w:rPr>
                <w:spacing w:val="-7"/>
              </w:rPr>
              <w:t xml:space="preserve"> </w:t>
            </w:r>
            <w:r w:rsidRPr="003C43A6">
              <w:t>ředitele</w:t>
            </w:r>
            <w:r w:rsidRPr="003C43A6">
              <w:rPr>
                <w:spacing w:val="-3"/>
              </w:rPr>
              <w:t xml:space="preserve"> </w:t>
            </w:r>
            <w:r w:rsidRPr="003C43A6">
              <w:rPr>
                <w:spacing w:val="-2"/>
              </w:rPr>
              <w:t>ústavu (pp.)</w:t>
            </w:r>
          </w:p>
        </w:tc>
      </w:tr>
      <w:tr w:rsidR="008F604E" w14:paraId="5E29056A" w14:textId="77777777" w:rsidTr="008F604E">
        <w:trPr>
          <w:trHeight w:val="250"/>
        </w:trPr>
        <w:tc>
          <w:tcPr>
            <w:tcW w:w="10060" w:type="dxa"/>
            <w:gridSpan w:val="15"/>
            <w:shd w:val="clear" w:color="auto" w:fill="F7CAAC"/>
          </w:tcPr>
          <w:p w14:paraId="1C6EB52B" w14:textId="5B0CFAE3" w:rsidR="008F604E" w:rsidRDefault="00895794" w:rsidP="008F604E">
            <w:r>
              <w:rPr>
                <w:b/>
              </w:rPr>
              <w:t>Z</w:t>
            </w:r>
            <w:r w:rsidR="008F604E">
              <w:rPr>
                <w:b/>
              </w:rPr>
              <w:t>kušenosti s vedením kvalifikačních a rigorózních prací</w:t>
            </w:r>
          </w:p>
        </w:tc>
      </w:tr>
      <w:tr w:rsidR="008F604E" w14:paraId="2E7191CD" w14:textId="77777777" w:rsidTr="008F604E">
        <w:trPr>
          <w:trHeight w:val="450"/>
        </w:trPr>
        <w:tc>
          <w:tcPr>
            <w:tcW w:w="10060" w:type="dxa"/>
            <w:gridSpan w:val="15"/>
          </w:tcPr>
          <w:p w14:paraId="66C1A8B2" w14:textId="3281101D" w:rsidR="008F604E" w:rsidRDefault="008F604E" w:rsidP="008F604E">
            <w:pPr>
              <w:spacing w:before="120" w:after="120"/>
            </w:pPr>
            <w:r>
              <w:t xml:space="preserve">Počet obhájených prací, které vyučující vedl v období </w:t>
            </w:r>
            <w:r w:rsidR="004E5163" w:rsidRPr="00713913">
              <w:t>2015 – 2024</w:t>
            </w:r>
            <w:r w:rsidRPr="00713913">
              <w:t xml:space="preserve">: </w:t>
            </w:r>
            <w:r w:rsidR="00112F7B" w:rsidRPr="00103889">
              <w:rPr>
                <w:b/>
              </w:rPr>
              <w:t>6</w:t>
            </w:r>
            <w:r w:rsidRPr="00103889">
              <w:rPr>
                <w:b/>
              </w:rPr>
              <w:t xml:space="preserve"> </w:t>
            </w:r>
            <w:r w:rsidRPr="00103889">
              <w:t xml:space="preserve">BP, </w:t>
            </w:r>
            <w:r w:rsidRPr="00103889">
              <w:rPr>
                <w:b/>
                <w:bCs/>
              </w:rPr>
              <w:t>1</w:t>
            </w:r>
            <w:r w:rsidRPr="00103889">
              <w:t xml:space="preserve"> DP.</w:t>
            </w:r>
          </w:p>
        </w:tc>
      </w:tr>
      <w:tr w:rsidR="008F604E" w14:paraId="4F651E50" w14:textId="77777777" w:rsidTr="008F604E">
        <w:trPr>
          <w:cantSplit/>
        </w:trPr>
        <w:tc>
          <w:tcPr>
            <w:tcW w:w="3347" w:type="dxa"/>
            <w:gridSpan w:val="3"/>
            <w:tcBorders>
              <w:top w:val="single" w:sz="12" w:space="0" w:color="auto"/>
            </w:tcBorders>
            <w:shd w:val="clear" w:color="auto" w:fill="F7CAAC"/>
          </w:tcPr>
          <w:p w14:paraId="55F336D8" w14:textId="77777777" w:rsidR="008F604E" w:rsidRDefault="008F604E" w:rsidP="008F604E">
            <w:r>
              <w:rPr>
                <w:b/>
              </w:rPr>
              <w:t xml:space="preserve">Obor habilitačního řízení </w:t>
            </w:r>
          </w:p>
        </w:tc>
        <w:tc>
          <w:tcPr>
            <w:tcW w:w="2245" w:type="dxa"/>
            <w:gridSpan w:val="3"/>
            <w:tcBorders>
              <w:top w:val="single" w:sz="12" w:space="0" w:color="auto"/>
            </w:tcBorders>
            <w:shd w:val="clear" w:color="auto" w:fill="F7CAAC"/>
          </w:tcPr>
          <w:p w14:paraId="6E8BE058" w14:textId="77777777" w:rsidR="008F604E" w:rsidRDefault="008F604E" w:rsidP="008F604E">
            <w:r>
              <w:rPr>
                <w:b/>
              </w:rPr>
              <w:t>Rok udělení hodnosti</w:t>
            </w:r>
          </w:p>
        </w:tc>
        <w:tc>
          <w:tcPr>
            <w:tcW w:w="2248" w:type="dxa"/>
            <w:gridSpan w:val="5"/>
            <w:tcBorders>
              <w:top w:val="single" w:sz="12" w:space="0" w:color="auto"/>
              <w:right w:val="single" w:sz="12" w:space="0" w:color="auto"/>
            </w:tcBorders>
            <w:shd w:val="clear" w:color="auto" w:fill="F7CAAC"/>
          </w:tcPr>
          <w:p w14:paraId="072A950C" w14:textId="77777777" w:rsidR="008F604E" w:rsidRDefault="008F604E" w:rsidP="008F604E">
            <w:r>
              <w:rPr>
                <w:b/>
              </w:rPr>
              <w:t>Řízení konáno na VŠ</w:t>
            </w:r>
          </w:p>
        </w:tc>
        <w:tc>
          <w:tcPr>
            <w:tcW w:w="2220" w:type="dxa"/>
            <w:gridSpan w:val="4"/>
            <w:tcBorders>
              <w:top w:val="single" w:sz="12" w:space="0" w:color="auto"/>
              <w:left w:val="single" w:sz="12" w:space="0" w:color="auto"/>
            </w:tcBorders>
            <w:shd w:val="clear" w:color="auto" w:fill="F7CAAC"/>
          </w:tcPr>
          <w:p w14:paraId="07A49141" w14:textId="798ACE5E" w:rsidR="008F604E" w:rsidRDefault="00D87962" w:rsidP="008F604E">
            <w:pPr>
              <w:rPr>
                <w:b/>
              </w:rPr>
            </w:pPr>
            <w:r>
              <w:rPr>
                <w:b/>
              </w:rPr>
              <w:t>O</w:t>
            </w:r>
            <w:r w:rsidR="008F604E">
              <w:rPr>
                <w:b/>
              </w:rPr>
              <w:t>hlasy publikací</w:t>
            </w:r>
          </w:p>
        </w:tc>
      </w:tr>
      <w:tr w:rsidR="008F604E" w14:paraId="2D33C510" w14:textId="77777777" w:rsidTr="008F604E">
        <w:trPr>
          <w:cantSplit/>
        </w:trPr>
        <w:tc>
          <w:tcPr>
            <w:tcW w:w="3347" w:type="dxa"/>
            <w:gridSpan w:val="3"/>
            <w:vAlign w:val="center"/>
          </w:tcPr>
          <w:p w14:paraId="7548C9A3" w14:textId="77777777" w:rsidR="008F604E" w:rsidRDefault="008F604E" w:rsidP="008F604E">
            <w:pPr>
              <w:spacing w:before="60" w:after="60"/>
            </w:pPr>
            <w:r>
              <w:t>---</w:t>
            </w:r>
          </w:p>
        </w:tc>
        <w:tc>
          <w:tcPr>
            <w:tcW w:w="2245" w:type="dxa"/>
            <w:gridSpan w:val="3"/>
            <w:vAlign w:val="center"/>
          </w:tcPr>
          <w:p w14:paraId="046C659C" w14:textId="77777777" w:rsidR="008F604E" w:rsidRDefault="008F604E" w:rsidP="008F604E">
            <w:pPr>
              <w:spacing w:before="60" w:after="60"/>
            </w:pPr>
            <w:r>
              <w:t>---</w:t>
            </w:r>
          </w:p>
        </w:tc>
        <w:tc>
          <w:tcPr>
            <w:tcW w:w="2248" w:type="dxa"/>
            <w:gridSpan w:val="5"/>
            <w:tcBorders>
              <w:right w:val="single" w:sz="12" w:space="0" w:color="auto"/>
            </w:tcBorders>
            <w:vAlign w:val="center"/>
          </w:tcPr>
          <w:p w14:paraId="4D82BAA8" w14:textId="77777777" w:rsidR="008F604E" w:rsidRDefault="008F604E" w:rsidP="008F604E">
            <w:pPr>
              <w:spacing w:before="60" w:after="60"/>
            </w:pPr>
            <w:r>
              <w:t>---</w:t>
            </w:r>
          </w:p>
        </w:tc>
        <w:tc>
          <w:tcPr>
            <w:tcW w:w="660" w:type="dxa"/>
            <w:gridSpan w:val="2"/>
            <w:tcBorders>
              <w:left w:val="single" w:sz="12" w:space="0" w:color="auto"/>
            </w:tcBorders>
            <w:shd w:val="clear" w:color="auto" w:fill="F7CAAC"/>
            <w:vAlign w:val="center"/>
          </w:tcPr>
          <w:p w14:paraId="2B3FA695" w14:textId="77777777" w:rsidR="008F604E" w:rsidRPr="00F20AEF" w:rsidRDefault="008F604E" w:rsidP="008F604E">
            <w:pPr>
              <w:spacing w:before="60" w:after="60"/>
              <w:jc w:val="center"/>
            </w:pPr>
            <w:r w:rsidRPr="00F20AEF">
              <w:rPr>
                <w:b/>
              </w:rPr>
              <w:t>WoS</w:t>
            </w:r>
          </w:p>
        </w:tc>
        <w:tc>
          <w:tcPr>
            <w:tcW w:w="709" w:type="dxa"/>
            <w:shd w:val="clear" w:color="auto" w:fill="F7CAAC"/>
            <w:vAlign w:val="center"/>
          </w:tcPr>
          <w:p w14:paraId="43E67D04" w14:textId="77777777" w:rsidR="008F604E" w:rsidRPr="00F20AEF" w:rsidRDefault="008F604E" w:rsidP="008F604E">
            <w:pPr>
              <w:spacing w:before="60" w:after="60"/>
              <w:jc w:val="center"/>
              <w:rPr>
                <w:sz w:val="18"/>
              </w:rPr>
            </w:pPr>
            <w:r w:rsidRPr="00F20AEF">
              <w:rPr>
                <w:b/>
                <w:sz w:val="18"/>
              </w:rPr>
              <w:t>Scopus</w:t>
            </w:r>
          </w:p>
        </w:tc>
        <w:tc>
          <w:tcPr>
            <w:tcW w:w="851" w:type="dxa"/>
            <w:shd w:val="clear" w:color="auto" w:fill="F7CAAC"/>
            <w:vAlign w:val="center"/>
          </w:tcPr>
          <w:p w14:paraId="7C56E8F4" w14:textId="77777777" w:rsidR="008F604E" w:rsidRDefault="008F604E" w:rsidP="008F604E">
            <w:pPr>
              <w:spacing w:before="60" w:after="60"/>
              <w:jc w:val="center"/>
            </w:pPr>
            <w:r>
              <w:rPr>
                <w:b/>
                <w:sz w:val="18"/>
              </w:rPr>
              <w:t>ostatní</w:t>
            </w:r>
          </w:p>
        </w:tc>
      </w:tr>
      <w:tr w:rsidR="008F604E" w14:paraId="26060B95" w14:textId="77777777" w:rsidTr="008F604E">
        <w:trPr>
          <w:cantSplit/>
          <w:trHeight w:val="70"/>
        </w:trPr>
        <w:tc>
          <w:tcPr>
            <w:tcW w:w="3347" w:type="dxa"/>
            <w:gridSpan w:val="3"/>
            <w:shd w:val="clear" w:color="auto" w:fill="F7CAAC"/>
          </w:tcPr>
          <w:p w14:paraId="361BCA5C" w14:textId="77777777" w:rsidR="008F604E" w:rsidRDefault="008F604E" w:rsidP="008F604E">
            <w:r>
              <w:rPr>
                <w:b/>
              </w:rPr>
              <w:t>Obor jmenovacího řízení</w:t>
            </w:r>
          </w:p>
        </w:tc>
        <w:tc>
          <w:tcPr>
            <w:tcW w:w="2245" w:type="dxa"/>
            <w:gridSpan w:val="3"/>
            <w:shd w:val="clear" w:color="auto" w:fill="F7CAAC"/>
          </w:tcPr>
          <w:p w14:paraId="632EF334" w14:textId="77777777" w:rsidR="008F604E" w:rsidRDefault="008F604E" w:rsidP="008F604E">
            <w:r>
              <w:rPr>
                <w:b/>
              </w:rPr>
              <w:t>Rok udělení hodnosti</w:t>
            </w:r>
          </w:p>
        </w:tc>
        <w:tc>
          <w:tcPr>
            <w:tcW w:w="2248" w:type="dxa"/>
            <w:gridSpan w:val="5"/>
            <w:tcBorders>
              <w:right w:val="single" w:sz="12" w:space="0" w:color="auto"/>
            </w:tcBorders>
            <w:shd w:val="clear" w:color="auto" w:fill="F7CAAC"/>
          </w:tcPr>
          <w:p w14:paraId="1B34EC2F" w14:textId="77777777" w:rsidR="008F604E" w:rsidRDefault="008F604E" w:rsidP="008F604E">
            <w:r>
              <w:rPr>
                <w:b/>
              </w:rPr>
              <w:t>Řízení konáno na VŠ</w:t>
            </w:r>
          </w:p>
        </w:tc>
        <w:tc>
          <w:tcPr>
            <w:tcW w:w="660" w:type="dxa"/>
            <w:gridSpan w:val="2"/>
            <w:tcBorders>
              <w:left w:val="single" w:sz="12" w:space="0" w:color="auto"/>
            </w:tcBorders>
          </w:tcPr>
          <w:p w14:paraId="585575D4" w14:textId="77777777" w:rsidR="008F604E" w:rsidRPr="00103889" w:rsidRDefault="008F604E" w:rsidP="008F604E">
            <w:pPr>
              <w:jc w:val="center"/>
              <w:rPr>
                <w:b/>
              </w:rPr>
            </w:pPr>
            <w:r w:rsidRPr="00103889">
              <w:rPr>
                <w:b/>
              </w:rPr>
              <w:t>15</w:t>
            </w:r>
          </w:p>
        </w:tc>
        <w:tc>
          <w:tcPr>
            <w:tcW w:w="709" w:type="dxa"/>
          </w:tcPr>
          <w:p w14:paraId="61962D0A" w14:textId="77777777" w:rsidR="008F604E" w:rsidRPr="00103889" w:rsidRDefault="008F604E" w:rsidP="008F604E">
            <w:pPr>
              <w:jc w:val="center"/>
              <w:rPr>
                <w:b/>
              </w:rPr>
            </w:pPr>
            <w:r w:rsidRPr="00103889">
              <w:rPr>
                <w:b/>
              </w:rPr>
              <w:t>15</w:t>
            </w:r>
          </w:p>
        </w:tc>
        <w:tc>
          <w:tcPr>
            <w:tcW w:w="851" w:type="dxa"/>
          </w:tcPr>
          <w:p w14:paraId="594ACF78" w14:textId="77777777" w:rsidR="008F604E" w:rsidRPr="00103889" w:rsidRDefault="008F604E" w:rsidP="008F604E">
            <w:pPr>
              <w:jc w:val="center"/>
              <w:rPr>
                <w:b/>
                <w:sz w:val="18"/>
                <w:szCs w:val="18"/>
              </w:rPr>
            </w:pPr>
            <w:r w:rsidRPr="00103889">
              <w:rPr>
                <w:b/>
                <w:sz w:val="18"/>
                <w:szCs w:val="18"/>
              </w:rPr>
              <w:t>neevid.</w:t>
            </w:r>
          </w:p>
        </w:tc>
      </w:tr>
      <w:tr w:rsidR="008F604E" w14:paraId="50597171" w14:textId="77777777" w:rsidTr="008F604E">
        <w:trPr>
          <w:trHeight w:val="205"/>
        </w:trPr>
        <w:tc>
          <w:tcPr>
            <w:tcW w:w="3347" w:type="dxa"/>
            <w:gridSpan w:val="3"/>
            <w:vAlign w:val="center"/>
          </w:tcPr>
          <w:p w14:paraId="50F71690" w14:textId="77777777" w:rsidR="008F604E" w:rsidRDefault="008F604E" w:rsidP="008F604E">
            <w:r>
              <w:t>---</w:t>
            </w:r>
          </w:p>
        </w:tc>
        <w:tc>
          <w:tcPr>
            <w:tcW w:w="2245" w:type="dxa"/>
            <w:gridSpan w:val="3"/>
            <w:vAlign w:val="center"/>
          </w:tcPr>
          <w:p w14:paraId="32297E6F" w14:textId="77777777" w:rsidR="008F604E" w:rsidRDefault="008F604E" w:rsidP="008F604E">
            <w:r>
              <w:t>---</w:t>
            </w:r>
          </w:p>
        </w:tc>
        <w:tc>
          <w:tcPr>
            <w:tcW w:w="2248" w:type="dxa"/>
            <w:gridSpan w:val="5"/>
            <w:tcBorders>
              <w:right w:val="single" w:sz="12" w:space="0" w:color="auto"/>
            </w:tcBorders>
            <w:vAlign w:val="center"/>
          </w:tcPr>
          <w:p w14:paraId="7CE44648" w14:textId="77777777" w:rsidR="008F604E" w:rsidRDefault="008F604E" w:rsidP="008F604E">
            <w:r>
              <w:t>---</w:t>
            </w:r>
          </w:p>
        </w:tc>
        <w:tc>
          <w:tcPr>
            <w:tcW w:w="1369" w:type="dxa"/>
            <w:gridSpan w:val="3"/>
            <w:tcBorders>
              <w:left w:val="single" w:sz="12" w:space="0" w:color="auto"/>
            </w:tcBorders>
            <w:shd w:val="clear" w:color="auto" w:fill="FBD4B4"/>
            <w:vAlign w:val="center"/>
          </w:tcPr>
          <w:p w14:paraId="5C692FD1" w14:textId="77777777" w:rsidR="008F604E" w:rsidRPr="00F20AEF" w:rsidRDefault="008F604E" w:rsidP="008F604E">
            <w:pPr>
              <w:rPr>
                <w:b/>
                <w:sz w:val="18"/>
              </w:rPr>
            </w:pPr>
            <w:r w:rsidRPr="00F20AEF">
              <w:rPr>
                <w:b/>
                <w:sz w:val="18"/>
              </w:rPr>
              <w:t>H-index WoS/Scopus</w:t>
            </w:r>
          </w:p>
        </w:tc>
        <w:tc>
          <w:tcPr>
            <w:tcW w:w="851" w:type="dxa"/>
            <w:vAlign w:val="center"/>
          </w:tcPr>
          <w:p w14:paraId="4A5C41E9" w14:textId="77777777" w:rsidR="008F604E" w:rsidRDefault="008F604E" w:rsidP="008F604E">
            <w:pPr>
              <w:jc w:val="center"/>
              <w:rPr>
                <w:b/>
              </w:rPr>
            </w:pPr>
            <w:r w:rsidRPr="00103889">
              <w:rPr>
                <w:b/>
              </w:rPr>
              <w:t>3/3</w:t>
            </w:r>
          </w:p>
        </w:tc>
      </w:tr>
      <w:tr w:rsidR="008F604E" w14:paraId="5114BDF2" w14:textId="77777777" w:rsidTr="008F604E">
        <w:tc>
          <w:tcPr>
            <w:tcW w:w="10060" w:type="dxa"/>
            <w:gridSpan w:val="15"/>
            <w:shd w:val="clear" w:color="auto" w:fill="F7CAAC"/>
          </w:tcPr>
          <w:p w14:paraId="1261E82D" w14:textId="45929972" w:rsidR="008F604E" w:rsidRDefault="000079C3" w:rsidP="00CA7BEC">
            <w:pPr>
              <w:jc w:val="both"/>
              <w:rPr>
                <w:b/>
              </w:rPr>
            </w:pPr>
            <w:r>
              <w:rPr>
                <w:b/>
              </w:rPr>
              <w:t>P</w:t>
            </w:r>
            <w:r w:rsidR="008F604E">
              <w:rPr>
                <w:b/>
              </w:rPr>
              <w:t xml:space="preserve">řehled o nejvýznamnější publikační a další tvůrčí činnosti nebo další profesní činnosti u odborníků z praxe vztahující se k zabezpečovaným předmětům </w:t>
            </w:r>
          </w:p>
        </w:tc>
      </w:tr>
      <w:tr w:rsidR="008F604E" w14:paraId="0DE8E65A" w14:textId="77777777" w:rsidTr="008F604E">
        <w:trPr>
          <w:trHeight w:val="696"/>
        </w:trPr>
        <w:tc>
          <w:tcPr>
            <w:tcW w:w="10060" w:type="dxa"/>
            <w:gridSpan w:val="15"/>
          </w:tcPr>
          <w:p w14:paraId="23C7BE37" w14:textId="77777777" w:rsidR="008F604E" w:rsidRPr="004D0E50" w:rsidRDefault="008F604E" w:rsidP="00583C0C">
            <w:pPr>
              <w:pStyle w:val="TableParagraph"/>
              <w:spacing w:before="120" w:after="120" w:line="240" w:lineRule="auto"/>
              <w:ind w:left="0"/>
              <w:rPr>
                <w:sz w:val="20"/>
              </w:rPr>
            </w:pPr>
            <w:r w:rsidRPr="003C43A6">
              <w:rPr>
                <w:caps/>
                <w:sz w:val="20"/>
              </w:rPr>
              <w:t xml:space="preserve">Pátíková, Z., Sedláček, L., </w:t>
            </w:r>
            <w:r w:rsidRPr="003C43A6">
              <w:rPr>
                <w:b/>
                <w:caps/>
                <w:sz w:val="20"/>
              </w:rPr>
              <w:t>Řezníčková, J. (13%)</w:t>
            </w:r>
            <w:r w:rsidRPr="003C43A6">
              <w:rPr>
                <w:caps/>
                <w:sz w:val="20"/>
              </w:rPr>
              <w:t>,</w:t>
            </w:r>
            <w:r w:rsidRPr="003C43A6">
              <w:rPr>
                <w:b/>
                <w:caps/>
                <w:sz w:val="20"/>
              </w:rPr>
              <w:t xml:space="preserve"> </w:t>
            </w:r>
            <w:r w:rsidRPr="003C43A6">
              <w:rPr>
                <w:caps/>
                <w:sz w:val="20"/>
              </w:rPr>
              <w:t>Polášek, V., Kozáková, L., Krňávek, J., Fajkus, M.:</w:t>
            </w:r>
            <w:r w:rsidRPr="003C43A6">
              <w:rPr>
                <w:sz w:val="20"/>
              </w:rPr>
              <w:t xml:space="preserve"> Sborník řešených témat pro podporu matematické gramotnosti v rámci projektu IKAP. Zlín: UTB, </w:t>
            </w:r>
            <w:r w:rsidRPr="003C43A6">
              <w:rPr>
                <w:b/>
                <w:sz w:val="20"/>
              </w:rPr>
              <w:t>2020</w:t>
            </w:r>
            <w:r w:rsidRPr="003C43A6">
              <w:rPr>
                <w:sz w:val="20"/>
              </w:rPr>
              <w:t xml:space="preserve">. 140 s. ISBN </w:t>
            </w:r>
            <w:r w:rsidRPr="004D0E50">
              <w:rPr>
                <w:sz w:val="20"/>
              </w:rPr>
              <w:t>978-80-7454-913-7. Jost</w:t>
            </w:r>
          </w:p>
          <w:p w14:paraId="7C696408" w14:textId="77777777" w:rsidR="00583C0C" w:rsidRPr="004D0E50" w:rsidRDefault="00583C0C" w:rsidP="00583C0C">
            <w:pPr>
              <w:pStyle w:val="TableParagraph"/>
              <w:spacing w:before="120" w:after="120" w:line="240" w:lineRule="auto"/>
              <w:ind w:left="0"/>
              <w:rPr>
                <w:sz w:val="20"/>
              </w:rPr>
            </w:pPr>
            <w:r w:rsidRPr="004D0E50">
              <w:rPr>
                <w:b/>
                <w:sz w:val="20"/>
              </w:rPr>
              <w:t>ŘEZNÍČKOVÁ,</w:t>
            </w:r>
            <w:r w:rsidRPr="004D0E50">
              <w:rPr>
                <w:b/>
                <w:spacing w:val="-4"/>
                <w:sz w:val="20"/>
              </w:rPr>
              <w:t xml:space="preserve"> </w:t>
            </w:r>
            <w:r w:rsidRPr="004D0E50">
              <w:rPr>
                <w:b/>
                <w:sz w:val="20"/>
              </w:rPr>
              <w:t>J.</w:t>
            </w:r>
            <w:r w:rsidRPr="004D0E50">
              <w:rPr>
                <w:b/>
                <w:spacing w:val="-5"/>
                <w:sz w:val="20"/>
              </w:rPr>
              <w:t xml:space="preserve"> </w:t>
            </w:r>
            <w:r w:rsidRPr="004D0E50">
              <w:rPr>
                <w:b/>
                <w:sz w:val="20"/>
              </w:rPr>
              <w:t>(100%)</w:t>
            </w:r>
            <w:r w:rsidRPr="004D0E50">
              <w:rPr>
                <w:sz w:val="20"/>
              </w:rPr>
              <w:t>:</w:t>
            </w:r>
            <w:r w:rsidRPr="004D0E50">
              <w:rPr>
                <w:spacing w:val="-5"/>
                <w:sz w:val="20"/>
              </w:rPr>
              <w:t xml:space="preserve"> </w:t>
            </w:r>
            <w:r w:rsidRPr="004D0E50">
              <w:rPr>
                <w:sz w:val="20"/>
              </w:rPr>
              <w:t>On</w:t>
            </w:r>
            <w:r w:rsidRPr="004D0E50">
              <w:rPr>
                <w:spacing w:val="-3"/>
                <w:sz w:val="20"/>
              </w:rPr>
              <w:t xml:space="preserve"> </w:t>
            </w:r>
            <w:r w:rsidRPr="004D0E50">
              <w:rPr>
                <w:sz w:val="20"/>
              </w:rPr>
              <w:t>methods</w:t>
            </w:r>
            <w:r w:rsidRPr="004D0E50">
              <w:rPr>
                <w:spacing w:val="-6"/>
                <w:sz w:val="20"/>
              </w:rPr>
              <w:t xml:space="preserve"> </w:t>
            </w:r>
            <w:r w:rsidRPr="004D0E50">
              <w:rPr>
                <w:sz w:val="20"/>
              </w:rPr>
              <w:t>used</w:t>
            </w:r>
            <w:r w:rsidRPr="004D0E50">
              <w:rPr>
                <w:spacing w:val="-3"/>
                <w:sz w:val="20"/>
              </w:rPr>
              <w:t xml:space="preserve"> </w:t>
            </w:r>
            <w:r w:rsidRPr="004D0E50">
              <w:rPr>
                <w:sz w:val="20"/>
              </w:rPr>
              <w:t>in</w:t>
            </w:r>
            <w:r w:rsidRPr="004D0E50">
              <w:rPr>
                <w:spacing w:val="-4"/>
                <w:sz w:val="20"/>
              </w:rPr>
              <w:t xml:space="preserve"> </w:t>
            </w:r>
            <w:r w:rsidRPr="004D0E50">
              <w:rPr>
                <w:sz w:val="20"/>
              </w:rPr>
              <w:t>oscillation</w:t>
            </w:r>
            <w:r w:rsidRPr="004D0E50">
              <w:rPr>
                <w:spacing w:val="-3"/>
                <w:sz w:val="20"/>
              </w:rPr>
              <w:t xml:space="preserve"> </w:t>
            </w:r>
            <w:r w:rsidRPr="004D0E50">
              <w:rPr>
                <w:sz w:val="20"/>
              </w:rPr>
              <w:t>and</w:t>
            </w:r>
            <w:r w:rsidRPr="004D0E50">
              <w:rPr>
                <w:spacing w:val="-4"/>
                <w:sz w:val="20"/>
              </w:rPr>
              <w:t xml:space="preserve"> </w:t>
            </w:r>
            <w:r w:rsidRPr="004D0E50">
              <w:rPr>
                <w:sz w:val="20"/>
              </w:rPr>
              <w:t>nonoscillation</w:t>
            </w:r>
            <w:r w:rsidRPr="004D0E50">
              <w:rPr>
                <w:spacing w:val="-4"/>
                <w:sz w:val="20"/>
              </w:rPr>
              <w:t xml:space="preserve"> </w:t>
            </w:r>
            <w:r w:rsidRPr="004D0E50">
              <w:rPr>
                <w:sz w:val="20"/>
              </w:rPr>
              <w:t>criteria</w:t>
            </w:r>
            <w:r w:rsidRPr="004D0E50">
              <w:rPr>
                <w:spacing w:val="-4"/>
                <w:sz w:val="20"/>
              </w:rPr>
              <w:t xml:space="preserve"> </w:t>
            </w:r>
            <w:r w:rsidRPr="004D0E50">
              <w:rPr>
                <w:sz w:val="20"/>
              </w:rPr>
              <w:t>for</w:t>
            </w:r>
            <w:r w:rsidRPr="004D0E50">
              <w:rPr>
                <w:spacing w:val="-5"/>
                <w:sz w:val="20"/>
              </w:rPr>
              <w:t xml:space="preserve"> </w:t>
            </w:r>
            <w:r w:rsidRPr="004D0E50">
              <w:rPr>
                <w:sz w:val="20"/>
              </w:rPr>
              <w:t>second</w:t>
            </w:r>
            <w:r w:rsidRPr="004D0E50">
              <w:rPr>
                <w:spacing w:val="-3"/>
                <w:sz w:val="20"/>
              </w:rPr>
              <w:t xml:space="preserve"> </w:t>
            </w:r>
            <w:r w:rsidRPr="004D0E50">
              <w:rPr>
                <w:sz w:val="20"/>
              </w:rPr>
              <w:t>order</w:t>
            </w:r>
            <w:r w:rsidRPr="004D0E50">
              <w:rPr>
                <w:spacing w:val="-5"/>
                <w:sz w:val="20"/>
              </w:rPr>
              <w:t xml:space="preserve"> </w:t>
            </w:r>
            <w:r w:rsidRPr="004D0E50">
              <w:rPr>
                <w:sz w:val="20"/>
              </w:rPr>
              <w:t>differential</w:t>
            </w:r>
            <w:r w:rsidRPr="004D0E50">
              <w:rPr>
                <w:spacing w:val="-6"/>
                <w:sz w:val="20"/>
              </w:rPr>
              <w:t xml:space="preserve"> </w:t>
            </w:r>
            <w:r w:rsidRPr="004D0E50">
              <w:rPr>
                <w:spacing w:val="-2"/>
                <w:sz w:val="20"/>
              </w:rPr>
              <w:t xml:space="preserve">equations. </w:t>
            </w:r>
            <w:r w:rsidRPr="004D0E50">
              <w:rPr>
                <w:i/>
                <w:sz w:val="20"/>
              </w:rPr>
              <w:t>International</w:t>
            </w:r>
            <w:r w:rsidRPr="004D0E50">
              <w:rPr>
                <w:i/>
                <w:spacing w:val="-6"/>
                <w:sz w:val="20"/>
              </w:rPr>
              <w:t xml:space="preserve"> </w:t>
            </w:r>
            <w:r w:rsidRPr="004D0E50">
              <w:rPr>
                <w:i/>
                <w:sz w:val="20"/>
              </w:rPr>
              <w:t>Journal</w:t>
            </w:r>
            <w:r w:rsidRPr="004D0E50">
              <w:rPr>
                <w:i/>
                <w:spacing w:val="-8"/>
                <w:sz w:val="20"/>
              </w:rPr>
              <w:t xml:space="preserve"> </w:t>
            </w:r>
            <w:r w:rsidRPr="004D0E50">
              <w:rPr>
                <w:i/>
                <w:sz w:val="20"/>
              </w:rPr>
              <w:t>of</w:t>
            </w:r>
            <w:r w:rsidRPr="004D0E50">
              <w:rPr>
                <w:i/>
                <w:spacing w:val="-5"/>
                <w:sz w:val="20"/>
              </w:rPr>
              <w:t xml:space="preserve"> </w:t>
            </w:r>
            <w:r w:rsidRPr="004D0E50">
              <w:rPr>
                <w:i/>
                <w:sz w:val="20"/>
              </w:rPr>
              <w:t>Pure</w:t>
            </w:r>
            <w:r w:rsidRPr="004D0E50">
              <w:rPr>
                <w:i/>
                <w:spacing w:val="-7"/>
                <w:sz w:val="20"/>
              </w:rPr>
              <w:t xml:space="preserve"> </w:t>
            </w:r>
            <w:r w:rsidRPr="004D0E50">
              <w:rPr>
                <w:i/>
                <w:sz w:val="20"/>
              </w:rPr>
              <w:t>Mathematics</w:t>
            </w:r>
            <w:r w:rsidRPr="004D0E50">
              <w:rPr>
                <w:i/>
                <w:spacing w:val="-2"/>
                <w:sz w:val="20"/>
              </w:rPr>
              <w:t xml:space="preserve"> </w:t>
            </w:r>
            <w:r w:rsidRPr="004D0E50">
              <w:rPr>
                <w:sz w:val="20"/>
              </w:rPr>
              <w:t>6,</w:t>
            </w:r>
            <w:r w:rsidRPr="004D0E50">
              <w:rPr>
                <w:spacing w:val="-5"/>
                <w:sz w:val="20"/>
              </w:rPr>
              <w:t xml:space="preserve"> </w:t>
            </w:r>
            <w:r w:rsidRPr="004D0E50">
              <w:rPr>
                <w:sz w:val="20"/>
              </w:rPr>
              <w:t>1-7,</w:t>
            </w:r>
            <w:r w:rsidRPr="004D0E50">
              <w:rPr>
                <w:spacing w:val="-7"/>
                <w:sz w:val="20"/>
              </w:rPr>
              <w:t xml:space="preserve"> </w:t>
            </w:r>
            <w:r w:rsidRPr="004D0E50">
              <w:rPr>
                <w:b/>
                <w:sz w:val="20"/>
              </w:rPr>
              <w:t>2019</w:t>
            </w:r>
            <w:r w:rsidRPr="004D0E50">
              <w:rPr>
                <w:sz w:val="20"/>
              </w:rPr>
              <w:t>.</w:t>
            </w:r>
            <w:r w:rsidRPr="004D0E50">
              <w:rPr>
                <w:spacing w:val="-4"/>
                <w:sz w:val="20"/>
              </w:rPr>
              <w:t xml:space="preserve"> </w:t>
            </w:r>
            <w:r w:rsidRPr="004D0E50">
              <w:rPr>
                <w:sz w:val="20"/>
              </w:rPr>
              <w:t>ISSN</w:t>
            </w:r>
            <w:r w:rsidRPr="004D0E50">
              <w:rPr>
                <w:spacing w:val="-5"/>
                <w:sz w:val="20"/>
              </w:rPr>
              <w:t xml:space="preserve"> </w:t>
            </w:r>
            <w:r w:rsidRPr="004D0E50">
              <w:rPr>
                <w:sz w:val="20"/>
              </w:rPr>
              <w:t>2313-</w:t>
            </w:r>
            <w:r w:rsidRPr="004D0E50">
              <w:rPr>
                <w:spacing w:val="-2"/>
                <w:sz w:val="20"/>
              </w:rPr>
              <w:t>0571. Jost</w:t>
            </w:r>
          </w:p>
          <w:p w14:paraId="722F9125" w14:textId="77777777" w:rsidR="00583C0C" w:rsidRPr="004D0E50" w:rsidRDefault="00583C0C" w:rsidP="00583C0C">
            <w:pPr>
              <w:pStyle w:val="TableParagraph"/>
              <w:spacing w:before="120" w:after="120" w:line="240" w:lineRule="auto"/>
              <w:ind w:left="0"/>
              <w:rPr>
                <w:b/>
                <w:sz w:val="20"/>
              </w:rPr>
            </w:pPr>
            <w:r w:rsidRPr="004D0E50">
              <w:rPr>
                <w:b/>
                <w:sz w:val="20"/>
              </w:rPr>
              <w:t>ŘEZNÍČKOVÁ,</w:t>
            </w:r>
            <w:r w:rsidRPr="004D0E50">
              <w:rPr>
                <w:b/>
                <w:spacing w:val="29"/>
                <w:sz w:val="20"/>
              </w:rPr>
              <w:t xml:space="preserve"> </w:t>
            </w:r>
            <w:r w:rsidRPr="004D0E50">
              <w:rPr>
                <w:b/>
                <w:sz w:val="20"/>
              </w:rPr>
              <w:t>J.</w:t>
            </w:r>
            <w:r w:rsidRPr="004D0E50">
              <w:rPr>
                <w:b/>
                <w:spacing w:val="28"/>
                <w:sz w:val="20"/>
              </w:rPr>
              <w:t xml:space="preserve"> </w:t>
            </w:r>
            <w:r w:rsidRPr="004D0E50">
              <w:rPr>
                <w:b/>
                <w:sz w:val="20"/>
              </w:rPr>
              <w:t>(100%)</w:t>
            </w:r>
            <w:r w:rsidRPr="004D0E50">
              <w:rPr>
                <w:sz w:val="20"/>
              </w:rPr>
              <w:t>:</w:t>
            </w:r>
            <w:r w:rsidRPr="004D0E50">
              <w:rPr>
                <w:spacing w:val="28"/>
                <w:sz w:val="20"/>
              </w:rPr>
              <w:t xml:space="preserve"> </w:t>
            </w:r>
            <w:r w:rsidRPr="004D0E50">
              <w:rPr>
                <w:sz w:val="20"/>
              </w:rPr>
              <w:t>Hille-Nehari</w:t>
            </w:r>
            <w:r w:rsidRPr="004D0E50">
              <w:rPr>
                <w:spacing w:val="28"/>
                <w:sz w:val="20"/>
              </w:rPr>
              <w:t xml:space="preserve"> </w:t>
            </w:r>
            <w:r w:rsidRPr="004D0E50">
              <w:rPr>
                <w:sz w:val="20"/>
              </w:rPr>
              <w:t>type</w:t>
            </w:r>
            <w:r w:rsidRPr="004D0E50">
              <w:rPr>
                <w:spacing w:val="28"/>
                <w:sz w:val="20"/>
              </w:rPr>
              <w:t xml:space="preserve"> </w:t>
            </w:r>
            <w:r w:rsidRPr="004D0E50">
              <w:rPr>
                <w:sz w:val="20"/>
              </w:rPr>
              <w:t>oscillation</w:t>
            </w:r>
            <w:r w:rsidRPr="004D0E50">
              <w:rPr>
                <w:spacing w:val="29"/>
                <w:sz w:val="20"/>
              </w:rPr>
              <w:t xml:space="preserve"> </w:t>
            </w:r>
            <w:r w:rsidRPr="004D0E50">
              <w:rPr>
                <w:sz w:val="20"/>
              </w:rPr>
              <w:t>and</w:t>
            </w:r>
            <w:r w:rsidRPr="004D0E50">
              <w:rPr>
                <w:spacing w:val="29"/>
                <w:sz w:val="20"/>
              </w:rPr>
              <w:t xml:space="preserve"> </w:t>
            </w:r>
            <w:r w:rsidRPr="004D0E50">
              <w:rPr>
                <w:sz w:val="20"/>
              </w:rPr>
              <w:t>nonoscillation</w:t>
            </w:r>
            <w:r w:rsidRPr="004D0E50">
              <w:rPr>
                <w:spacing w:val="34"/>
                <w:sz w:val="20"/>
              </w:rPr>
              <w:t xml:space="preserve"> </w:t>
            </w:r>
            <w:r w:rsidRPr="004D0E50">
              <w:rPr>
                <w:sz w:val="20"/>
              </w:rPr>
              <w:t>criteria</w:t>
            </w:r>
            <w:r w:rsidRPr="004D0E50">
              <w:rPr>
                <w:spacing w:val="28"/>
                <w:sz w:val="20"/>
              </w:rPr>
              <w:t xml:space="preserve"> </w:t>
            </w:r>
            <w:r w:rsidRPr="004D0E50">
              <w:rPr>
                <w:sz w:val="20"/>
              </w:rPr>
              <w:t>for</w:t>
            </w:r>
            <w:r w:rsidRPr="004D0E50">
              <w:rPr>
                <w:spacing w:val="29"/>
                <w:sz w:val="20"/>
              </w:rPr>
              <w:t xml:space="preserve"> </w:t>
            </w:r>
            <w:r w:rsidRPr="004D0E50">
              <w:rPr>
                <w:sz w:val="20"/>
              </w:rPr>
              <w:t>linear</w:t>
            </w:r>
            <w:r w:rsidRPr="004D0E50">
              <w:rPr>
                <w:spacing w:val="29"/>
                <w:sz w:val="20"/>
              </w:rPr>
              <w:t xml:space="preserve"> </w:t>
            </w:r>
            <w:r w:rsidRPr="004D0E50">
              <w:rPr>
                <w:sz w:val="20"/>
              </w:rPr>
              <w:t>and</w:t>
            </w:r>
            <w:r w:rsidRPr="004D0E50">
              <w:rPr>
                <w:spacing w:val="27"/>
                <w:sz w:val="20"/>
              </w:rPr>
              <w:t xml:space="preserve"> </w:t>
            </w:r>
            <w:r w:rsidRPr="004D0E50">
              <w:rPr>
                <w:sz w:val="20"/>
              </w:rPr>
              <w:t>half-linear</w:t>
            </w:r>
            <w:r w:rsidRPr="004D0E50">
              <w:rPr>
                <w:spacing w:val="26"/>
                <w:sz w:val="20"/>
              </w:rPr>
              <w:t xml:space="preserve"> </w:t>
            </w:r>
            <w:r w:rsidRPr="004D0E50">
              <w:rPr>
                <w:sz w:val="20"/>
              </w:rPr>
              <w:t xml:space="preserve">differential equations. </w:t>
            </w:r>
            <w:r w:rsidRPr="004D0E50">
              <w:rPr>
                <w:i/>
                <w:sz w:val="20"/>
              </w:rPr>
              <w:t xml:space="preserve">MATEC Web of Conferences </w:t>
            </w:r>
            <w:r w:rsidRPr="004D0E50">
              <w:rPr>
                <w:sz w:val="20"/>
              </w:rPr>
              <w:t xml:space="preserve">292, </w:t>
            </w:r>
            <w:r w:rsidRPr="004D0E50">
              <w:rPr>
                <w:b/>
                <w:sz w:val="20"/>
              </w:rPr>
              <w:t>2019</w:t>
            </w:r>
            <w:r w:rsidRPr="004D0E50">
              <w:rPr>
                <w:sz w:val="20"/>
              </w:rPr>
              <w:t xml:space="preserve">. ISSN 2261-236X. </w:t>
            </w:r>
            <w:r w:rsidRPr="004D0E50">
              <w:rPr>
                <w:rFonts w:eastAsiaTheme="minorHAnsi"/>
                <w:sz w:val="20"/>
                <w:szCs w:val="20"/>
                <w:lang w:eastAsia="en-US"/>
              </w:rPr>
              <w:t>Jost</w:t>
            </w:r>
            <w:r w:rsidRPr="004D0E50">
              <w:rPr>
                <w:b/>
                <w:sz w:val="20"/>
              </w:rPr>
              <w:t xml:space="preserve"> </w:t>
            </w:r>
          </w:p>
          <w:p w14:paraId="06F80415" w14:textId="77777777" w:rsidR="00583C0C" w:rsidRDefault="00583C0C" w:rsidP="00583C0C">
            <w:pPr>
              <w:pStyle w:val="TableParagraph"/>
              <w:spacing w:before="120" w:after="120" w:line="240" w:lineRule="auto"/>
              <w:ind w:left="0"/>
              <w:rPr>
                <w:sz w:val="20"/>
              </w:rPr>
            </w:pPr>
            <w:r w:rsidRPr="004D0E50">
              <w:rPr>
                <w:b/>
                <w:sz w:val="20"/>
              </w:rPr>
              <w:t>ŘEZNÍČKOVÁ,</w:t>
            </w:r>
            <w:r w:rsidRPr="004D0E50">
              <w:rPr>
                <w:b/>
                <w:spacing w:val="-10"/>
                <w:sz w:val="20"/>
              </w:rPr>
              <w:t xml:space="preserve"> </w:t>
            </w:r>
            <w:r w:rsidRPr="004D0E50">
              <w:rPr>
                <w:b/>
                <w:sz w:val="20"/>
              </w:rPr>
              <w:t>J.</w:t>
            </w:r>
            <w:r w:rsidRPr="004D0E50">
              <w:rPr>
                <w:b/>
                <w:spacing w:val="-10"/>
                <w:sz w:val="20"/>
              </w:rPr>
              <w:t xml:space="preserve"> </w:t>
            </w:r>
            <w:r w:rsidRPr="004D0E50">
              <w:rPr>
                <w:sz w:val="20"/>
              </w:rPr>
              <w:t>(spoluřešitel):</w:t>
            </w:r>
            <w:r w:rsidRPr="004D0E50">
              <w:rPr>
                <w:spacing w:val="-10"/>
                <w:sz w:val="20"/>
              </w:rPr>
              <w:t xml:space="preserve"> </w:t>
            </w:r>
            <w:r w:rsidRPr="004D0E50">
              <w:rPr>
                <w:sz w:val="20"/>
              </w:rPr>
              <w:t>Rozvoj</w:t>
            </w:r>
            <w:r w:rsidRPr="004D0E50">
              <w:rPr>
                <w:spacing w:val="-10"/>
                <w:sz w:val="20"/>
              </w:rPr>
              <w:t xml:space="preserve"> </w:t>
            </w:r>
            <w:r w:rsidRPr="004D0E50">
              <w:rPr>
                <w:sz w:val="20"/>
              </w:rPr>
              <w:t>výzkumně</w:t>
            </w:r>
            <w:r w:rsidRPr="004D0E50">
              <w:rPr>
                <w:spacing w:val="-10"/>
                <w:sz w:val="20"/>
              </w:rPr>
              <w:t xml:space="preserve"> </w:t>
            </w:r>
            <w:r w:rsidRPr="004D0E50">
              <w:rPr>
                <w:sz w:val="20"/>
              </w:rPr>
              <w:t>zaměřených</w:t>
            </w:r>
            <w:r w:rsidRPr="004D0E50">
              <w:rPr>
                <w:spacing w:val="-10"/>
                <w:sz w:val="20"/>
              </w:rPr>
              <w:t xml:space="preserve"> </w:t>
            </w:r>
            <w:r w:rsidRPr="004D0E50">
              <w:rPr>
                <w:sz w:val="20"/>
              </w:rPr>
              <w:t>studijních</w:t>
            </w:r>
            <w:r w:rsidRPr="004D0E50">
              <w:rPr>
                <w:spacing w:val="-11"/>
                <w:sz w:val="20"/>
              </w:rPr>
              <w:t xml:space="preserve"> </w:t>
            </w:r>
            <w:r w:rsidRPr="004D0E50">
              <w:rPr>
                <w:sz w:val="20"/>
              </w:rPr>
              <w:t>programů</w:t>
            </w:r>
            <w:r w:rsidRPr="004D0E50">
              <w:rPr>
                <w:spacing w:val="-12"/>
                <w:sz w:val="20"/>
              </w:rPr>
              <w:t xml:space="preserve"> </w:t>
            </w:r>
            <w:r w:rsidRPr="004D0E50">
              <w:rPr>
                <w:sz w:val="20"/>
              </w:rPr>
              <w:t>na</w:t>
            </w:r>
            <w:r w:rsidRPr="004D0E50">
              <w:rPr>
                <w:spacing w:val="-10"/>
                <w:sz w:val="20"/>
              </w:rPr>
              <w:t xml:space="preserve"> </w:t>
            </w:r>
            <w:r w:rsidRPr="004D0E50">
              <w:rPr>
                <w:sz w:val="20"/>
              </w:rPr>
              <w:t>FAI</w:t>
            </w:r>
            <w:r w:rsidRPr="004D0E50">
              <w:rPr>
                <w:spacing w:val="-10"/>
                <w:sz w:val="20"/>
              </w:rPr>
              <w:t xml:space="preserve"> </w:t>
            </w:r>
            <w:r w:rsidRPr="004D0E50">
              <w:rPr>
                <w:sz w:val="20"/>
              </w:rPr>
              <w:t>(VyStuP</w:t>
            </w:r>
            <w:r w:rsidRPr="004D0E50">
              <w:rPr>
                <w:spacing w:val="-5"/>
                <w:sz w:val="20"/>
              </w:rPr>
              <w:t xml:space="preserve"> </w:t>
            </w:r>
            <w:r w:rsidRPr="004D0E50">
              <w:rPr>
                <w:sz w:val="20"/>
              </w:rPr>
              <w:t>FAI)</w:t>
            </w:r>
            <w:r w:rsidRPr="004D0E50">
              <w:rPr>
                <w:spacing w:val="-10"/>
                <w:sz w:val="20"/>
              </w:rPr>
              <w:t xml:space="preserve"> </w:t>
            </w:r>
            <w:r w:rsidRPr="004D0E50">
              <w:rPr>
                <w:bCs/>
                <w:kern w:val="2"/>
                <w:sz w:val="20"/>
                <w:szCs w:val="20"/>
              </w:rPr>
              <w:t>–</w:t>
            </w:r>
            <w:r w:rsidRPr="004D0E50">
              <w:rPr>
                <w:spacing w:val="-10"/>
                <w:sz w:val="20"/>
              </w:rPr>
              <w:t xml:space="preserve"> </w:t>
            </w:r>
            <w:r w:rsidRPr="004D0E50">
              <w:rPr>
                <w:sz w:val="20"/>
              </w:rPr>
              <w:t>tvůrce</w:t>
            </w:r>
            <w:r w:rsidRPr="004D0E50">
              <w:rPr>
                <w:spacing w:val="-10"/>
                <w:sz w:val="20"/>
              </w:rPr>
              <w:t xml:space="preserve"> </w:t>
            </w:r>
            <w:r w:rsidRPr="004D0E50">
              <w:rPr>
                <w:sz w:val="20"/>
              </w:rPr>
              <w:t xml:space="preserve">přednášek a studijních opor. Číslo projektu: CZ.02.2.69/0.0/0.0/16_018/0002381. Předmět: Matematika pro doktorské studium se zaměřením na diferenciální rovnice (v českém a anglickém jazyce). Doba řešení: </w:t>
            </w:r>
            <w:r w:rsidRPr="004D0E50">
              <w:rPr>
                <w:b/>
                <w:sz w:val="20"/>
              </w:rPr>
              <w:t xml:space="preserve">2018 </w:t>
            </w:r>
            <w:r w:rsidRPr="004D0E50">
              <w:rPr>
                <w:sz w:val="20"/>
              </w:rPr>
              <w:t xml:space="preserve">– </w:t>
            </w:r>
            <w:r w:rsidRPr="004D0E50">
              <w:rPr>
                <w:b/>
                <w:sz w:val="20"/>
              </w:rPr>
              <w:t>2019</w:t>
            </w:r>
            <w:r w:rsidRPr="004D0E50">
              <w:rPr>
                <w:sz w:val="20"/>
              </w:rPr>
              <w:t>.</w:t>
            </w:r>
            <w:r>
              <w:rPr>
                <w:sz w:val="20"/>
              </w:rPr>
              <w:t xml:space="preserve"> </w:t>
            </w:r>
          </w:p>
          <w:p w14:paraId="14655134" w14:textId="73C15618" w:rsidR="008F604E" w:rsidRPr="00786972" w:rsidRDefault="008F604E" w:rsidP="00583C0C">
            <w:pPr>
              <w:pStyle w:val="TableParagraph"/>
              <w:spacing w:before="120" w:after="120" w:line="240" w:lineRule="auto"/>
              <w:ind w:left="0"/>
              <w:rPr>
                <w:sz w:val="20"/>
              </w:rPr>
            </w:pPr>
            <w:r w:rsidRPr="00853E57">
              <w:rPr>
                <w:b/>
                <w:sz w:val="20"/>
                <w:szCs w:val="20"/>
              </w:rPr>
              <w:t xml:space="preserve">ŘEZNÍČKOVÁ, J. </w:t>
            </w:r>
            <w:r w:rsidRPr="00853E57">
              <w:rPr>
                <w:sz w:val="20"/>
                <w:szCs w:val="20"/>
              </w:rPr>
              <w:t>(spoluřešitel): Strategický projekt UTB ve Zlíně. Číslo projektu: CZ.02.2.69/0.0/0.0/16_015/0002204. Předměty: Vybrané kapitoly z</w:t>
            </w:r>
            <w:r w:rsidRPr="00853E57">
              <w:rPr>
                <w:spacing w:val="-1"/>
                <w:sz w:val="20"/>
                <w:szCs w:val="20"/>
              </w:rPr>
              <w:t xml:space="preserve"> </w:t>
            </w:r>
            <w:r w:rsidRPr="00853E57">
              <w:rPr>
                <w:sz w:val="20"/>
                <w:szCs w:val="20"/>
              </w:rPr>
              <w:t xml:space="preserve">matematiky </w:t>
            </w:r>
            <w:r w:rsidRPr="00AE661A">
              <w:rPr>
                <w:bCs/>
                <w:kern w:val="2"/>
                <w:sz w:val="20"/>
                <w:szCs w:val="20"/>
              </w:rPr>
              <w:t>–</w:t>
            </w:r>
            <w:r w:rsidRPr="00853E57">
              <w:rPr>
                <w:sz w:val="20"/>
                <w:szCs w:val="20"/>
              </w:rPr>
              <w:t xml:space="preserve"> tvůrce přednášek a seminářů. Diferenciální rovnice </w:t>
            </w:r>
            <w:r w:rsidRPr="00AE661A">
              <w:rPr>
                <w:bCs/>
                <w:kern w:val="2"/>
                <w:sz w:val="20"/>
                <w:szCs w:val="20"/>
              </w:rPr>
              <w:t>–</w:t>
            </w:r>
            <w:r w:rsidRPr="00853E57">
              <w:rPr>
                <w:sz w:val="20"/>
                <w:szCs w:val="20"/>
              </w:rPr>
              <w:t xml:space="preserve"> tvůrce cvičení. Doba řešení: </w:t>
            </w:r>
            <w:r w:rsidRPr="00853E57">
              <w:rPr>
                <w:b/>
                <w:sz w:val="20"/>
                <w:szCs w:val="20"/>
              </w:rPr>
              <w:t xml:space="preserve">2017 </w:t>
            </w:r>
            <w:r w:rsidRPr="00853E57">
              <w:rPr>
                <w:sz w:val="20"/>
                <w:szCs w:val="20"/>
              </w:rPr>
              <w:t xml:space="preserve">– </w:t>
            </w:r>
            <w:r w:rsidRPr="00853E57">
              <w:rPr>
                <w:b/>
                <w:sz w:val="20"/>
                <w:szCs w:val="20"/>
              </w:rPr>
              <w:t>2020</w:t>
            </w:r>
            <w:r w:rsidRPr="00853E57">
              <w:rPr>
                <w:sz w:val="20"/>
                <w:szCs w:val="20"/>
              </w:rPr>
              <w:t xml:space="preserve">. </w:t>
            </w:r>
            <w:r w:rsidR="00914482">
              <w:rPr>
                <w:sz w:val="20"/>
              </w:rPr>
              <w:t xml:space="preserve"> </w:t>
            </w:r>
          </w:p>
        </w:tc>
      </w:tr>
      <w:tr w:rsidR="008F604E" w14:paraId="4DE74527" w14:textId="77777777" w:rsidTr="008F604E">
        <w:trPr>
          <w:trHeight w:val="218"/>
        </w:trPr>
        <w:tc>
          <w:tcPr>
            <w:tcW w:w="10060" w:type="dxa"/>
            <w:gridSpan w:val="15"/>
            <w:shd w:val="clear" w:color="auto" w:fill="F7CAAC"/>
          </w:tcPr>
          <w:p w14:paraId="3AD9BAFD" w14:textId="0A95384F" w:rsidR="008F604E" w:rsidRDefault="000079C3" w:rsidP="008F604E">
            <w:pPr>
              <w:rPr>
                <w:b/>
              </w:rPr>
            </w:pPr>
            <w:r>
              <w:rPr>
                <w:b/>
              </w:rPr>
              <w:t>P</w:t>
            </w:r>
            <w:r w:rsidR="008F604E">
              <w:rPr>
                <w:b/>
              </w:rPr>
              <w:t>ůsobení v zahraničí</w:t>
            </w:r>
          </w:p>
        </w:tc>
      </w:tr>
      <w:tr w:rsidR="008F604E" w14:paraId="67E1101D" w14:textId="77777777" w:rsidTr="008F604E">
        <w:trPr>
          <w:trHeight w:val="328"/>
        </w:trPr>
        <w:tc>
          <w:tcPr>
            <w:tcW w:w="10060" w:type="dxa"/>
            <w:gridSpan w:val="15"/>
          </w:tcPr>
          <w:p w14:paraId="3C54C508" w14:textId="77777777" w:rsidR="008F604E" w:rsidRDefault="008F604E" w:rsidP="008F604E">
            <w:r>
              <w:t>---</w:t>
            </w:r>
          </w:p>
          <w:p w14:paraId="1B1791E9" w14:textId="77777777" w:rsidR="008F604E" w:rsidRDefault="008F604E" w:rsidP="008F604E"/>
          <w:p w14:paraId="62DBFB5C" w14:textId="77777777" w:rsidR="008F604E" w:rsidRDefault="008F604E" w:rsidP="008F604E">
            <w:pPr>
              <w:rPr>
                <w:b/>
              </w:rPr>
            </w:pPr>
          </w:p>
          <w:p w14:paraId="34AF5DFF" w14:textId="46B5BFB3" w:rsidR="008F604E" w:rsidRDefault="008F604E" w:rsidP="008F604E">
            <w:pPr>
              <w:rPr>
                <w:b/>
              </w:rPr>
            </w:pPr>
          </w:p>
          <w:p w14:paraId="45881B7B" w14:textId="77777777" w:rsidR="008F604E" w:rsidRDefault="008F604E" w:rsidP="008F604E">
            <w:pPr>
              <w:rPr>
                <w:b/>
              </w:rPr>
            </w:pPr>
          </w:p>
          <w:p w14:paraId="72454E7D" w14:textId="2C46D6E8" w:rsidR="008F604E" w:rsidRDefault="008F604E" w:rsidP="008F604E">
            <w:pPr>
              <w:rPr>
                <w:b/>
              </w:rPr>
            </w:pPr>
          </w:p>
        </w:tc>
      </w:tr>
      <w:tr w:rsidR="008F604E" w14:paraId="06022C99" w14:textId="77777777" w:rsidTr="008F604E">
        <w:trPr>
          <w:cantSplit/>
          <w:trHeight w:val="470"/>
        </w:trPr>
        <w:tc>
          <w:tcPr>
            <w:tcW w:w="2518" w:type="dxa"/>
            <w:shd w:val="clear" w:color="auto" w:fill="F7CAAC"/>
          </w:tcPr>
          <w:p w14:paraId="4034085E" w14:textId="77777777" w:rsidR="008F604E" w:rsidRDefault="008F604E" w:rsidP="008F604E">
            <w:pPr>
              <w:rPr>
                <w:b/>
              </w:rPr>
            </w:pPr>
            <w:r>
              <w:rPr>
                <w:b/>
              </w:rPr>
              <w:t xml:space="preserve">Podpis </w:t>
            </w:r>
          </w:p>
        </w:tc>
        <w:tc>
          <w:tcPr>
            <w:tcW w:w="4536" w:type="dxa"/>
            <w:gridSpan w:val="8"/>
          </w:tcPr>
          <w:p w14:paraId="2731E434" w14:textId="77777777" w:rsidR="008F604E" w:rsidRDefault="008F604E" w:rsidP="008F604E"/>
        </w:tc>
        <w:tc>
          <w:tcPr>
            <w:tcW w:w="786" w:type="dxa"/>
            <w:gridSpan w:val="2"/>
            <w:shd w:val="clear" w:color="auto" w:fill="F7CAAC"/>
          </w:tcPr>
          <w:p w14:paraId="400C6181" w14:textId="77777777" w:rsidR="008F604E" w:rsidRDefault="008F604E" w:rsidP="008F604E">
            <w:r>
              <w:rPr>
                <w:b/>
              </w:rPr>
              <w:t>datum</w:t>
            </w:r>
          </w:p>
        </w:tc>
        <w:tc>
          <w:tcPr>
            <w:tcW w:w="2220" w:type="dxa"/>
            <w:gridSpan w:val="4"/>
          </w:tcPr>
          <w:p w14:paraId="360557B3" w14:textId="77777777" w:rsidR="008F604E" w:rsidRDefault="008F604E" w:rsidP="008F604E"/>
        </w:tc>
      </w:tr>
    </w:tbl>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43"/>
        <w:gridCol w:w="75"/>
        <w:gridCol w:w="829"/>
        <w:gridCol w:w="1648"/>
        <w:gridCol w:w="73"/>
        <w:gridCol w:w="494"/>
        <w:gridCol w:w="30"/>
        <w:gridCol w:w="253"/>
        <w:gridCol w:w="992"/>
        <w:gridCol w:w="709"/>
        <w:gridCol w:w="142"/>
        <w:gridCol w:w="709"/>
        <w:gridCol w:w="768"/>
        <w:gridCol w:w="694"/>
      </w:tblGrid>
      <w:tr w:rsidR="008F604E" w14:paraId="2CE8D8D6" w14:textId="77777777" w:rsidTr="00573609">
        <w:tc>
          <w:tcPr>
            <w:tcW w:w="9859" w:type="dxa"/>
            <w:gridSpan w:val="14"/>
            <w:tcBorders>
              <w:bottom w:val="double" w:sz="4" w:space="0" w:color="auto"/>
            </w:tcBorders>
            <w:shd w:val="clear" w:color="auto" w:fill="BDD6EE"/>
          </w:tcPr>
          <w:p w14:paraId="2F10A724" w14:textId="77777777" w:rsidR="008F604E" w:rsidRDefault="008F604E" w:rsidP="00573609">
            <w:pPr>
              <w:jc w:val="both"/>
              <w:rPr>
                <w:b/>
                <w:sz w:val="28"/>
              </w:rPr>
            </w:pPr>
            <w:bookmarkStart w:id="366" w:name="_Hlk189662477"/>
            <w:bookmarkEnd w:id="364"/>
            <w:r>
              <w:rPr>
                <w:b/>
                <w:sz w:val="28"/>
              </w:rPr>
              <w:lastRenderedPageBreak/>
              <w:t>C-I – Personální zabezpečení</w:t>
            </w:r>
          </w:p>
        </w:tc>
      </w:tr>
      <w:tr w:rsidR="008F604E" w14:paraId="0E32F70A" w14:textId="77777777" w:rsidTr="00573609">
        <w:tc>
          <w:tcPr>
            <w:tcW w:w="2518" w:type="dxa"/>
            <w:gridSpan w:val="2"/>
            <w:tcBorders>
              <w:top w:val="double" w:sz="4" w:space="0" w:color="auto"/>
            </w:tcBorders>
            <w:shd w:val="clear" w:color="auto" w:fill="F7CAAC"/>
          </w:tcPr>
          <w:p w14:paraId="7BD34B87" w14:textId="77777777" w:rsidR="008F604E" w:rsidRDefault="008F604E" w:rsidP="00573609">
            <w:pPr>
              <w:jc w:val="both"/>
              <w:rPr>
                <w:b/>
              </w:rPr>
            </w:pPr>
            <w:r>
              <w:rPr>
                <w:b/>
              </w:rPr>
              <w:t>Vysoká škola</w:t>
            </w:r>
          </w:p>
        </w:tc>
        <w:tc>
          <w:tcPr>
            <w:tcW w:w="7341" w:type="dxa"/>
            <w:gridSpan w:val="12"/>
            <w:vAlign w:val="center"/>
          </w:tcPr>
          <w:p w14:paraId="74056650" w14:textId="77777777" w:rsidR="008F604E" w:rsidRDefault="008F604E" w:rsidP="00573609">
            <w:pPr>
              <w:jc w:val="both"/>
            </w:pPr>
            <w:r w:rsidRPr="003571DC">
              <w:rPr>
                <w:kern w:val="1"/>
                <w:lang w:eastAsia="zh-CN"/>
              </w:rPr>
              <w:t>Univerzita Tomáše Bati ve Zlíně</w:t>
            </w:r>
          </w:p>
        </w:tc>
      </w:tr>
      <w:tr w:rsidR="008F604E" w14:paraId="6ACF6712" w14:textId="77777777" w:rsidTr="00573609">
        <w:tc>
          <w:tcPr>
            <w:tcW w:w="2518" w:type="dxa"/>
            <w:gridSpan w:val="2"/>
            <w:shd w:val="clear" w:color="auto" w:fill="F7CAAC"/>
          </w:tcPr>
          <w:p w14:paraId="543BE45E" w14:textId="77777777" w:rsidR="008F604E" w:rsidRDefault="008F604E" w:rsidP="00573609">
            <w:pPr>
              <w:jc w:val="both"/>
              <w:rPr>
                <w:b/>
              </w:rPr>
            </w:pPr>
            <w:r>
              <w:rPr>
                <w:b/>
              </w:rPr>
              <w:t>Součást vysoké školy</w:t>
            </w:r>
          </w:p>
        </w:tc>
        <w:tc>
          <w:tcPr>
            <w:tcW w:w="7341" w:type="dxa"/>
            <w:gridSpan w:val="12"/>
          </w:tcPr>
          <w:p w14:paraId="18B4CAA9" w14:textId="77777777" w:rsidR="008F604E" w:rsidRPr="007E17C0" w:rsidRDefault="008F604E" w:rsidP="00573609">
            <w:pPr>
              <w:jc w:val="both"/>
            </w:pPr>
            <w:r w:rsidRPr="007E17C0">
              <w:rPr>
                <w:kern w:val="1"/>
                <w:lang w:eastAsia="zh-CN"/>
              </w:rPr>
              <w:t>Fakulta technologická</w:t>
            </w:r>
          </w:p>
        </w:tc>
      </w:tr>
      <w:tr w:rsidR="008F604E" w14:paraId="0AD3BAD6" w14:textId="77777777" w:rsidTr="00573609">
        <w:tc>
          <w:tcPr>
            <w:tcW w:w="2518" w:type="dxa"/>
            <w:gridSpan w:val="2"/>
            <w:shd w:val="clear" w:color="auto" w:fill="F7CAAC"/>
          </w:tcPr>
          <w:p w14:paraId="31B207CA" w14:textId="77777777" w:rsidR="008F604E" w:rsidRDefault="008F604E" w:rsidP="00573609">
            <w:pPr>
              <w:jc w:val="both"/>
              <w:rPr>
                <w:b/>
              </w:rPr>
            </w:pPr>
            <w:r>
              <w:rPr>
                <w:b/>
              </w:rPr>
              <w:t>Název studijního programu</w:t>
            </w:r>
          </w:p>
        </w:tc>
        <w:tc>
          <w:tcPr>
            <w:tcW w:w="7341" w:type="dxa"/>
            <w:gridSpan w:val="12"/>
          </w:tcPr>
          <w:p w14:paraId="15E199BE" w14:textId="77777777" w:rsidR="008F604E" w:rsidRPr="007E17C0" w:rsidRDefault="008F604E" w:rsidP="00573609">
            <w:pPr>
              <w:jc w:val="both"/>
            </w:pPr>
            <w:r w:rsidRPr="007E17C0">
              <w:t>Materiály a technologie – specializace Polovodičové materiály</w:t>
            </w:r>
          </w:p>
        </w:tc>
      </w:tr>
      <w:tr w:rsidR="008F604E" w14:paraId="3EF2D5D5" w14:textId="77777777" w:rsidTr="00573609">
        <w:tc>
          <w:tcPr>
            <w:tcW w:w="2518" w:type="dxa"/>
            <w:gridSpan w:val="2"/>
            <w:shd w:val="clear" w:color="auto" w:fill="F7CAAC"/>
          </w:tcPr>
          <w:p w14:paraId="77B348AE" w14:textId="77777777" w:rsidR="008F604E" w:rsidRDefault="008F604E" w:rsidP="00573609">
            <w:pPr>
              <w:jc w:val="both"/>
              <w:rPr>
                <w:b/>
              </w:rPr>
            </w:pPr>
            <w:r>
              <w:rPr>
                <w:b/>
              </w:rPr>
              <w:t>Jméno a příjmení</w:t>
            </w:r>
          </w:p>
        </w:tc>
        <w:tc>
          <w:tcPr>
            <w:tcW w:w="4319" w:type="dxa"/>
            <w:gridSpan w:val="7"/>
          </w:tcPr>
          <w:p w14:paraId="33F82A1B" w14:textId="77777777" w:rsidR="008F604E" w:rsidRPr="00126352" w:rsidRDefault="008F604E" w:rsidP="00573609">
            <w:pPr>
              <w:jc w:val="both"/>
              <w:rPr>
                <w:b/>
                <w:bCs/>
              </w:rPr>
            </w:pPr>
            <w:bookmarkStart w:id="367" w:name="Slobodian"/>
            <w:bookmarkEnd w:id="367"/>
            <w:r w:rsidRPr="00126352">
              <w:rPr>
                <w:b/>
                <w:bCs/>
              </w:rPr>
              <w:t>Petr Slobodian</w:t>
            </w:r>
          </w:p>
        </w:tc>
        <w:tc>
          <w:tcPr>
            <w:tcW w:w="709" w:type="dxa"/>
            <w:shd w:val="clear" w:color="auto" w:fill="F7CAAC"/>
          </w:tcPr>
          <w:p w14:paraId="5274210E" w14:textId="77777777" w:rsidR="008F604E" w:rsidRDefault="008F604E" w:rsidP="00573609">
            <w:pPr>
              <w:jc w:val="both"/>
              <w:rPr>
                <w:b/>
              </w:rPr>
            </w:pPr>
            <w:r>
              <w:rPr>
                <w:b/>
              </w:rPr>
              <w:t>Tituly</w:t>
            </w:r>
          </w:p>
        </w:tc>
        <w:tc>
          <w:tcPr>
            <w:tcW w:w="2313" w:type="dxa"/>
            <w:gridSpan w:val="4"/>
          </w:tcPr>
          <w:p w14:paraId="4C24E85B" w14:textId="77777777" w:rsidR="008F604E" w:rsidRDefault="008F604E" w:rsidP="00573609">
            <w:pPr>
              <w:jc w:val="both"/>
            </w:pPr>
            <w:r>
              <w:t>prof. Ing., Ph.D.</w:t>
            </w:r>
          </w:p>
        </w:tc>
      </w:tr>
      <w:tr w:rsidR="008F604E" w14:paraId="0FFD8C80" w14:textId="77777777" w:rsidTr="00573609">
        <w:tc>
          <w:tcPr>
            <w:tcW w:w="2518" w:type="dxa"/>
            <w:gridSpan w:val="2"/>
            <w:shd w:val="clear" w:color="auto" w:fill="F7CAAC"/>
          </w:tcPr>
          <w:p w14:paraId="05022001" w14:textId="77777777" w:rsidR="008F604E" w:rsidRDefault="008F604E" w:rsidP="00573609">
            <w:pPr>
              <w:jc w:val="both"/>
              <w:rPr>
                <w:b/>
              </w:rPr>
            </w:pPr>
            <w:r>
              <w:rPr>
                <w:b/>
              </w:rPr>
              <w:t>Rok narození</w:t>
            </w:r>
          </w:p>
        </w:tc>
        <w:tc>
          <w:tcPr>
            <w:tcW w:w="829" w:type="dxa"/>
          </w:tcPr>
          <w:p w14:paraId="3D926EC0" w14:textId="77777777" w:rsidR="008F604E" w:rsidRDefault="008F604E" w:rsidP="00573609">
            <w:pPr>
              <w:jc w:val="both"/>
            </w:pPr>
            <w:r>
              <w:t>1971</w:t>
            </w:r>
          </w:p>
        </w:tc>
        <w:tc>
          <w:tcPr>
            <w:tcW w:w="1721" w:type="dxa"/>
            <w:gridSpan w:val="2"/>
            <w:shd w:val="clear" w:color="auto" w:fill="F7CAAC"/>
          </w:tcPr>
          <w:p w14:paraId="35AF91EB" w14:textId="77777777" w:rsidR="008F604E" w:rsidRDefault="008F604E" w:rsidP="00573609">
            <w:pPr>
              <w:jc w:val="both"/>
              <w:rPr>
                <w:b/>
              </w:rPr>
            </w:pPr>
            <w:r>
              <w:rPr>
                <w:b/>
              </w:rPr>
              <w:t>typ vztahu k VŠ</w:t>
            </w:r>
          </w:p>
        </w:tc>
        <w:tc>
          <w:tcPr>
            <w:tcW w:w="777" w:type="dxa"/>
            <w:gridSpan w:val="3"/>
          </w:tcPr>
          <w:p w14:paraId="2B7DB9DE" w14:textId="77777777" w:rsidR="008F604E" w:rsidRDefault="008F604E" w:rsidP="00573609">
            <w:pPr>
              <w:jc w:val="both"/>
            </w:pPr>
            <w:r>
              <w:t>pp.</w:t>
            </w:r>
          </w:p>
        </w:tc>
        <w:tc>
          <w:tcPr>
            <w:tcW w:w="992" w:type="dxa"/>
            <w:shd w:val="clear" w:color="auto" w:fill="F7CAAC"/>
          </w:tcPr>
          <w:p w14:paraId="115036CB" w14:textId="77777777" w:rsidR="008F604E" w:rsidRDefault="008F604E" w:rsidP="00573609">
            <w:pPr>
              <w:jc w:val="both"/>
              <w:rPr>
                <w:b/>
              </w:rPr>
            </w:pPr>
            <w:r>
              <w:rPr>
                <w:b/>
              </w:rPr>
              <w:t>rozsah</w:t>
            </w:r>
          </w:p>
        </w:tc>
        <w:tc>
          <w:tcPr>
            <w:tcW w:w="709" w:type="dxa"/>
          </w:tcPr>
          <w:p w14:paraId="4D52C59D" w14:textId="77777777" w:rsidR="008F604E" w:rsidRDefault="008F604E" w:rsidP="00573609">
            <w:pPr>
              <w:jc w:val="both"/>
            </w:pPr>
            <w:r>
              <w:t>40</w:t>
            </w:r>
          </w:p>
        </w:tc>
        <w:tc>
          <w:tcPr>
            <w:tcW w:w="851" w:type="dxa"/>
            <w:gridSpan w:val="2"/>
            <w:shd w:val="clear" w:color="auto" w:fill="F7CAAC"/>
          </w:tcPr>
          <w:p w14:paraId="7B73F6E4" w14:textId="77777777" w:rsidR="008F604E" w:rsidRDefault="008F604E" w:rsidP="00573609">
            <w:pPr>
              <w:jc w:val="both"/>
              <w:rPr>
                <w:b/>
              </w:rPr>
            </w:pPr>
            <w:r>
              <w:rPr>
                <w:b/>
              </w:rPr>
              <w:t>do kdy</w:t>
            </w:r>
          </w:p>
        </w:tc>
        <w:tc>
          <w:tcPr>
            <w:tcW w:w="1462" w:type="dxa"/>
            <w:gridSpan w:val="2"/>
          </w:tcPr>
          <w:p w14:paraId="2AD38762" w14:textId="77777777" w:rsidR="008F604E" w:rsidRDefault="008F604E" w:rsidP="00573609">
            <w:pPr>
              <w:jc w:val="both"/>
            </w:pPr>
            <w:r>
              <w:t>N</w:t>
            </w:r>
          </w:p>
        </w:tc>
      </w:tr>
      <w:tr w:rsidR="008F604E" w14:paraId="278E9FE7" w14:textId="77777777" w:rsidTr="00573609">
        <w:tc>
          <w:tcPr>
            <w:tcW w:w="5068" w:type="dxa"/>
            <w:gridSpan w:val="5"/>
            <w:shd w:val="clear" w:color="auto" w:fill="F7CAAC"/>
          </w:tcPr>
          <w:p w14:paraId="0D03D26F" w14:textId="77777777" w:rsidR="008F604E" w:rsidRDefault="008F604E" w:rsidP="00573609">
            <w:pPr>
              <w:jc w:val="both"/>
              <w:rPr>
                <w:b/>
              </w:rPr>
            </w:pPr>
            <w:r>
              <w:rPr>
                <w:b/>
              </w:rPr>
              <w:t>Typ vztahu na součásti VŠ, která uskutečňuje st. program</w:t>
            </w:r>
          </w:p>
        </w:tc>
        <w:tc>
          <w:tcPr>
            <w:tcW w:w="777" w:type="dxa"/>
            <w:gridSpan w:val="3"/>
          </w:tcPr>
          <w:p w14:paraId="66ACAE2F" w14:textId="77777777" w:rsidR="008F604E" w:rsidRDefault="008F604E" w:rsidP="00573609">
            <w:pPr>
              <w:jc w:val="both"/>
            </w:pPr>
            <w:r>
              <w:t>pp.</w:t>
            </w:r>
          </w:p>
        </w:tc>
        <w:tc>
          <w:tcPr>
            <w:tcW w:w="992" w:type="dxa"/>
            <w:shd w:val="clear" w:color="auto" w:fill="F7CAAC"/>
          </w:tcPr>
          <w:p w14:paraId="09A33451" w14:textId="77777777" w:rsidR="008F604E" w:rsidRDefault="008F604E" w:rsidP="00573609">
            <w:pPr>
              <w:jc w:val="both"/>
              <w:rPr>
                <w:b/>
              </w:rPr>
            </w:pPr>
            <w:r>
              <w:rPr>
                <w:b/>
              </w:rPr>
              <w:t>rozsah</w:t>
            </w:r>
          </w:p>
        </w:tc>
        <w:tc>
          <w:tcPr>
            <w:tcW w:w="709" w:type="dxa"/>
          </w:tcPr>
          <w:p w14:paraId="551AC8D6" w14:textId="77777777" w:rsidR="008F604E" w:rsidRDefault="008F604E" w:rsidP="00573609">
            <w:pPr>
              <w:jc w:val="both"/>
            </w:pPr>
            <w:r>
              <w:t>40</w:t>
            </w:r>
          </w:p>
        </w:tc>
        <w:tc>
          <w:tcPr>
            <w:tcW w:w="851" w:type="dxa"/>
            <w:gridSpan w:val="2"/>
            <w:shd w:val="clear" w:color="auto" w:fill="F7CAAC"/>
          </w:tcPr>
          <w:p w14:paraId="7F97A988" w14:textId="77777777" w:rsidR="008F604E" w:rsidRDefault="008F604E" w:rsidP="00573609">
            <w:pPr>
              <w:jc w:val="both"/>
              <w:rPr>
                <w:b/>
              </w:rPr>
            </w:pPr>
            <w:r>
              <w:rPr>
                <w:b/>
              </w:rPr>
              <w:t>do kdy</w:t>
            </w:r>
          </w:p>
        </w:tc>
        <w:tc>
          <w:tcPr>
            <w:tcW w:w="1462" w:type="dxa"/>
            <w:gridSpan w:val="2"/>
          </w:tcPr>
          <w:p w14:paraId="784FC6E8" w14:textId="77777777" w:rsidR="008F604E" w:rsidRDefault="008F604E" w:rsidP="00573609">
            <w:pPr>
              <w:jc w:val="both"/>
            </w:pPr>
            <w:r>
              <w:t>N</w:t>
            </w:r>
          </w:p>
        </w:tc>
      </w:tr>
      <w:tr w:rsidR="008F604E" w14:paraId="1A9F96A1" w14:textId="77777777" w:rsidTr="00573609">
        <w:tc>
          <w:tcPr>
            <w:tcW w:w="5845" w:type="dxa"/>
            <w:gridSpan w:val="8"/>
            <w:shd w:val="clear" w:color="auto" w:fill="F7CAAC"/>
          </w:tcPr>
          <w:p w14:paraId="259930DE" w14:textId="77777777" w:rsidR="008F604E" w:rsidRDefault="008F604E" w:rsidP="00573609">
            <w:pPr>
              <w:jc w:val="both"/>
            </w:pPr>
            <w:r>
              <w:rPr>
                <w:b/>
              </w:rPr>
              <w:t>Další současná působení jako akademický pracovník na jiných VŠ</w:t>
            </w:r>
          </w:p>
        </w:tc>
        <w:tc>
          <w:tcPr>
            <w:tcW w:w="1701" w:type="dxa"/>
            <w:gridSpan w:val="2"/>
            <w:shd w:val="clear" w:color="auto" w:fill="F7CAAC"/>
          </w:tcPr>
          <w:p w14:paraId="00F48739" w14:textId="77777777" w:rsidR="008F604E" w:rsidRDefault="008F604E" w:rsidP="00573609">
            <w:pPr>
              <w:jc w:val="both"/>
              <w:rPr>
                <w:b/>
              </w:rPr>
            </w:pPr>
            <w:r>
              <w:rPr>
                <w:b/>
              </w:rPr>
              <w:t>typ prac. vztahu</w:t>
            </w:r>
          </w:p>
        </w:tc>
        <w:tc>
          <w:tcPr>
            <w:tcW w:w="2313" w:type="dxa"/>
            <w:gridSpan w:val="4"/>
            <w:shd w:val="clear" w:color="auto" w:fill="F7CAAC"/>
          </w:tcPr>
          <w:p w14:paraId="3FF44FA0" w14:textId="77777777" w:rsidR="008F604E" w:rsidRDefault="008F604E" w:rsidP="00573609">
            <w:pPr>
              <w:jc w:val="both"/>
              <w:rPr>
                <w:b/>
              </w:rPr>
            </w:pPr>
            <w:r>
              <w:rPr>
                <w:b/>
              </w:rPr>
              <w:t>rozsah</w:t>
            </w:r>
          </w:p>
        </w:tc>
      </w:tr>
      <w:tr w:rsidR="008F604E" w14:paraId="702D825D" w14:textId="77777777" w:rsidTr="00573609">
        <w:tc>
          <w:tcPr>
            <w:tcW w:w="5845" w:type="dxa"/>
            <w:gridSpan w:val="8"/>
          </w:tcPr>
          <w:p w14:paraId="776253D6" w14:textId="77777777" w:rsidR="008F604E" w:rsidRDefault="008F604E" w:rsidP="00573609">
            <w:pPr>
              <w:jc w:val="both"/>
            </w:pPr>
            <w:r>
              <w:t>---</w:t>
            </w:r>
          </w:p>
        </w:tc>
        <w:tc>
          <w:tcPr>
            <w:tcW w:w="1701" w:type="dxa"/>
            <w:gridSpan w:val="2"/>
          </w:tcPr>
          <w:p w14:paraId="12371F2C" w14:textId="77777777" w:rsidR="008F604E" w:rsidRDefault="008F604E" w:rsidP="00573609">
            <w:pPr>
              <w:jc w:val="both"/>
            </w:pPr>
            <w:r>
              <w:t>---</w:t>
            </w:r>
          </w:p>
        </w:tc>
        <w:tc>
          <w:tcPr>
            <w:tcW w:w="2313" w:type="dxa"/>
            <w:gridSpan w:val="4"/>
          </w:tcPr>
          <w:p w14:paraId="67B39A26" w14:textId="77777777" w:rsidR="008F604E" w:rsidRDefault="008F604E" w:rsidP="00573609">
            <w:pPr>
              <w:jc w:val="both"/>
            </w:pPr>
            <w:r>
              <w:t>---</w:t>
            </w:r>
          </w:p>
        </w:tc>
      </w:tr>
      <w:tr w:rsidR="008F604E" w14:paraId="1200AF8C" w14:textId="77777777" w:rsidTr="00573609">
        <w:tc>
          <w:tcPr>
            <w:tcW w:w="5845" w:type="dxa"/>
            <w:gridSpan w:val="8"/>
          </w:tcPr>
          <w:p w14:paraId="1CEF0C78" w14:textId="77777777" w:rsidR="008F604E" w:rsidRDefault="008F604E" w:rsidP="00573609">
            <w:pPr>
              <w:jc w:val="both"/>
            </w:pPr>
          </w:p>
        </w:tc>
        <w:tc>
          <w:tcPr>
            <w:tcW w:w="1701" w:type="dxa"/>
            <w:gridSpan w:val="2"/>
          </w:tcPr>
          <w:p w14:paraId="19BE139D" w14:textId="77777777" w:rsidR="008F604E" w:rsidRDefault="008F604E" w:rsidP="00573609">
            <w:pPr>
              <w:jc w:val="both"/>
            </w:pPr>
          </w:p>
        </w:tc>
        <w:tc>
          <w:tcPr>
            <w:tcW w:w="2313" w:type="dxa"/>
            <w:gridSpan w:val="4"/>
          </w:tcPr>
          <w:p w14:paraId="2C033478" w14:textId="77777777" w:rsidR="008F604E" w:rsidRDefault="008F604E" w:rsidP="00573609">
            <w:pPr>
              <w:jc w:val="both"/>
            </w:pPr>
          </w:p>
        </w:tc>
      </w:tr>
      <w:tr w:rsidR="008F604E" w14:paraId="29CF7E76" w14:textId="77777777" w:rsidTr="00573609">
        <w:tc>
          <w:tcPr>
            <w:tcW w:w="9859" w:type="dxa"/>
            <w:gridSpan w:val="14"/>
            <w:shd w:val="clear" w:color="auto" w:fill="F7CAAC"/>
          </w:tcPr>
          <w:p w14:paraId="3F5B3A11" w14:textId="77777777" w:rsidR="008F604E" w:rsidRDefault="008F604E" w:rsidP="00573609">
            <w:pPr>
              <w:jc w:val="both"/>
            </w:pPr>
            <w:r>
              <w:rPr>
                <w:b/>
              </w:rPr>
              <w:t>Předměty příslušného studijního programu a způsob zapojení do jejich výuky, příp. další zapojení do uskutečňování studijního programu</w:t>
            </w:r>
          </w:p>
        </w:tc>
      </w:tr>
      <w:tr w:rsidR="008F604E" w:rsidRPr="002827C6" w14:paraId="12354193" w14:textId="77777777" w:rsidTr="00573609">
        <w:trPr>
          <w:trHeight w:val="1118"/>
        </w:trPr>
        <w:tc>
          <w:tcPr>
            <w:tcW w:w="9859" w:type="dxa"/>
            <w:gridSpan w:val="14"/>
            <w:tcBorders>
              <w:top w:val="nil"/>
            </w:tcBorders>
          </w:tcPr>
          <w:p w14:paraId="449748AF" w14:textId="77777777" w:rsidR="00396F5D" w:rsidRPr="00993310" w:rsidRDefault="00396F5D" w:rsidP="00993310">
            <w:pPr>
              <w:spacing w:before="120" w:after="60"/>
              <w:jc w:val="both"/>
            </w:pPr>
            <w:r w:rsidRPr="00993310">
              <w:rPr>
                <w:b/>
                <w:bCs/>
              </w:rPr>
              <w:t>Bakalářská práce</w:t>
            </w:r>
            <w:r w:rsidRPr="00993310">
              <w:t xml:space="preserve"> (100% s, garant předmětu, jeden z vedoucích BP)</w:t>
            </w:r>
          </w:p>
          <w:p w14:paraId="7ACC344B" w14:textId="77777777" w:rsidR="00396F5D" w:rsidRPr="00993310" w:rsidRDefault="00396F5D" w:rsidP="00993310">
            <w:pPr>
              <w:spacing w:before="60" w:after="60"/>
              <w:jc w:val="both"/>
            </w:pPr>
            <w:r w:rsidRPr="00993310">
              <w:rPr>
                <w:b/>
                <w:bCs/>
              </w:rPr>
              <w:t>Fyzika a technologie vakua</w:t>
            </w:r>
            <w:r w:rsidRPr="00993310">
              <w:t xml:space="preserve"> (100% p)</w:t>
            </w:r>
          </w:p>
          <w:p w14:paraId="06FF0F78" w14:textId="4FBE94E0" w:rsidR="00396F5D" w:rsidRPr="00993310" w:rsidRDefault="00396F5D" w:rsidP="00993310">
            <w:pPr>
              <w:spacing w:before="60" w:after="60"/>
              <w:jc w:val="both"/>
            </w:pPr>
            <w:r w:rsidRPr="00993310">
              <w:t>Individuální projekt (</w:t>
            </w:r>
            <w:r w:rsidR="00A77514" w:rsidRPr="00993310">
              <w:t xml:space="preserve">100% l, </w:t>
            </w:r>
            <w:r w:rsidRPr="00993310">
              <w:t>garant předmětu, jeden z vedoucích individuálních projektů)</w:t>
            </w:r>
          </w:p>
          <w:p w14:paraId="02012991" w14:textId="77777777" w:rsidR="00396F5D" w:rsidRPr="00993310" w:rsidRDefault="00396F5D" w:rsidP="00993310">
            <w:pPr>
              <w:spacing w:before="60" w:after="60"/>
              <w:jc w:val="both"/>
            </w:pPr>
            <w:r w:rsidRPr="00993310">
              <w:rPr>
                <w:b/>
                <w:bCs/>
              </w:rPr>
              <w:t>Laboratoř fyziky a technologie vakua</w:t>
            </w:r>
            <w:r w:rsidRPr="00993310">
              <w:t xml:space="preserve"> (100% l)</w:t>
            </w:r>
          </w:p>
          <w:p w14:paraId="01A45148" w14:textId="77777777" w:rsidR="00396F5D" w:rsidRPr="00993310" w:rsidRDefault="00396F5D" w:rsidP="00993310">
            <w:pPr>
              <w:spacing w:before="60" w:after="60"/>
              <w:jc w:val="both"/>
            </w:pPr>
            <w:r w:rsidRPr="00993310">
              <w:rPr>
                <w:b/>
                <w:bCs/>
              </w:rPr>
              <w:t>Polovodičové materiály</w:t>
            </w:r>
            <w:r w:rsidRPr="00993310">
              <w:t xml:space="preserve"> (100% p)</w:t>
            </w:r>
          </w:p>
          <w:p w14:paraId="57A93A7A" w14:textId="59DFD5E1" w:rsidR="000B69D5" w:rsidRPr="00F10F40" w:rsidRDefault="00396F5D" w:rsidP="00265AE4">
            <w:pPr>
              <w:spacing w:before="60" w:after="120"/>
              <w:jc w:val="both"/>
              <w:rPr>
                <w:strike/>
              </w:rPr>
            </w:pPr>
            <w:r w:rsidRPr="00993310">
              <w:rPr>
                <w:b/>
                <w:bCs/>
              </w:rPr>
              <w:t>Úvod do polovodičových materiálů a technologií</w:t>
            </w:r>
            <w:r w:rsidRPr="00993310">
              <w:t xml:space="preserve"> (100% p)</w:t>
            </w:r>
          </w:p>
        </w:tc>
      </w:tr>
      <w:tr w:rsidR="008F604E" w:rsidRPr="002827C6" w14:paraId="3BEFD07F" w14:textId="77777777" w:rsidTr="00CA7BEC">
        <w:trPr>
          <w:trHeight w:val="212"/>
        </w:trPr>
        <w:tc>
          <w:tcPr>
            <w:tcW w:w="9859" w:type="dxa"/>
            <w:gridSpan w:val="14"/>
            <w:tcBorders>
              <w:top w:val="nil"/>
            </w:tcBorders>
            <w:shd w:val="clear" w:color="auto" w:fill="FBD4B4"/>
          </w:tcPr>
          <w:p w14:paraId="2021636B" w14:textId="77777777" w:rsidR="008F604E" w:rsidRPr="002827C6" w:rsidRDefault="008F604E" w:rsidP="00573609">
            <w:pPr>
              <w:jc w:val="both"/>
              <w:rPr>
                <w:b/>
              </w:rPr>
            </w:pPr>
            <w:r w:rsidRPr="002827C6">
              <w:rPr>
                <w:b/>
              </w:rPr>
              <w:t>Zapojení do výuky v dalších studijních programech na téže vysoké škole (pouze u garantů ZT a PZ předmětů)</w:t>
            </w:r>
          </w:p>
        </w:tc>
      </w:tr>
      <w:tr w:rsidR="008F604E" w:rsidRPr="002827C6" w14:paraId="49D233BD" w14:textId="77777777" w:rsidTr="00573609">
        <w:trPr>
          <w:trHeight w:val="340"/>
        </w:trPr>
        <w:tc>
          <w:tcPr>
            <w:tcW w:w="2443" w:type="dxa"/>
            <w:tcBorders>
              <w:top w:val="nil"/>
            </w:tcBorders>
          </w:tcPr>
          <w:p w14:paraId="7A1E5CB1" w14:textId="77777777" w:rsidR="008F604E" w:rsidRPr="002827C6" w:rsidRDefault="008F604E" w:rsidP="00573609">
            <w:pPr>
              <w:jc w:val="both"/>
              <w:rPr>
                <w:b/>
              </w:rPr>
            </w:pPr>
            <w:r w:rsidRPr="002827C6">
              <w:rPr>
                <w:b/>
              </w:rPr>
              <w:t>Název studijního předmětu</w:t>
            </w:r>
          </w:p>
        </w:tc>
        <w:tc>
          <w:tcPr>
            <w:tcW w:w="2552" w:type="dxa"/>
            <w:gridSpan w:val="3"/>
            <w:tcBorders>
              <w:top w:val="nil"/>
            </w:tcBorders>
          </w:tcPr>
          <w:p w14:paraId="79D6FA38" w14:textId="77777777" w:rsidR="008F604E" w:rsidRPr="002827C6" w:rsidRDefault="008F604E" w:rsidP="00573609">
            <w:pPr>
              <w:jc w:val="both"/>
              <w:rPr>
                <w:b/>
              </w:rPr>
            </w:pPr>
            <w:r w:rsidRPr="002827C6">
              <w:rPr>
                <w:b/>
              </w:rPr>
              <w:t>Název studijního programu</w:t>
            </w:r>
          </w:p>
        </w:tc>
        <w:tc>
          <w:tcPr>
            <w:tcW w:w="567" w:type="dxa"/>
            <w:gridSpan w:val="2"/>
            <w:tcBorders>
              <w:top w:val="nil"/>
            </w:tcBorders>
          </w:tcPr>
          <w:p w14:paraId="474A235D" w14:textId="77777777" w:rsidR="008F604E" w:rsidRPr="002827C6" w:rsidRDefault="008F604E" w:rsidP="00573609">
            <w:pPr>
              <w:jc w:val="both"/>
              <w:rPr>
                <w:b/>
              </w:rPr>
            </w:pPr>
            <w:r w:rsidRPr="002827C6">
              <w:rPr>
                <w:b/>
              </w:rPr>
              <w:t>Sem.</w:t>
            </w:r>
          </w:p>
        </w:tc>
        <w:tc>
          <w:tcPr>
            <w:tcW w:w="2126" w:type="dxa"/>
            <w:gridSpan w:val="5"/>
            <w:tcBorders>
              <w:top w:val="nil"/>
            </w:tcBorders>
          </w:tcPr>
          <w:p w14:paraId="023B8BB8" w14:textId="77777777" w:rsidR="008F604E" w:rsidRPr="002827C6" w:rsidRDefault="008F604E" w:rsidP="00573609">
            <w:pPr>
              <w:jc w:val="both"/>
              <w:rPr>
                <w:b/>
              </w:rPr>
            </w:pPr>
            <w:r w:rsidRPr="002827C6">
              <w:rPr>
                <w:b/>
              </w:rPr>
              <w:t>Role ve výuce daného předmětu</w:t>
            </w:r>
          </w:p>
        </w:tc>
        <w:tc>
          <w:tcPr>
            <w:tcW w:w="2171" w:type="dxa"/>
            <w:gridSpan w:val="3"/>
            <w:tcBorders>
              <w:top w:val="nil"/>
            </w:tcBorders>
          </w:tcPr>
          <w:p w14:paraId="416BB8A8" w14:textId="77777777" w:rsidR="008F604E" w:rsidRPr="0064513E" w:rsidRDefault="008F604E" w:rsidP="00573609">
            <w:pPr>
              <w:jc w:val="both"/>
              <w:rPr>
                <w:b/>
                <w:i/>
                <w:iCs/>
              </w:rPr>
            </w:pPr>
            <w:r w:rsidRPr="0064513E">
              <w:rPr>
                <w:b/>
                <w:i/>
                <w:iCs/>
              </w:rPr>
              <w:t>(nepovinný údaj)</w:t>
            </w:r>
          </w:p>
          <w:p w14:paraId="5C97E251" w14:textId="77777777" w:rsidR="008F604E" w:rsidRPr="002827C6" w:rsidRDefault="008F604E" w:rsidP="00573609">
            <w:pPr>
              <w:jc w:val="both"/>
              <w:rPr>
                <w:b/>
              </w:rPr>
            </w:pPr>
            <w:r w:rsidRPr="002827C6">
              <w:rPr>
                <w:b/>
              </w:rPr>
              <w:t>Počet hodin za semestr</w:t>
            </w:r>
          </w:p>
        </w:tc>
      </w:tr>
      <w:tr w:rsidR="008F604E" w:rsidRPr="00461AFF" w14:paraId="0D5FC895" w14:textId="77777777" w:rsidTr="00573609">
        <w:trPr>
          <w:trHeight w:val="285"/>
        </w:trPr>
        <w:tc>
          <w:tcPr>
            <w:tcW w:w="2443" w:type="dxa"/>
            <w:tcBorders>
              <w:top w:val="nil"/>
            </w:tcBorders>
            <w:vAlign w:val="center"/>
          </w:tcPr>
          <w:p w14:paraId="2017AC3C" w14:textId="77777777" w:rsidR="008F604E" w:rsidRPr="0012270A" w:rsidRDefault="008F604E" w:rsidP="00573609">
            <w:r w:rsidRPr="0012270A">
              <w:t>Nanomateriály v kompozitech</w:t>
            </w:r>
          </w:p>
        </w:tc>
        <w:tc>
          <w:tcPr>
            <w:tcW w:w="2552" w:type="dxa"/>
            <w:gridSpan w:val="3"/>
            <w:tcBorders>
              <w:top w:val="nil"/>
            </w:tcBorders>
            <w:vAlign w:val="center"/>
          </w:tcPr>
          <w:p w14:paraId="473733B7" w14:textId="77777777" w:rsidR="008F604E" w:rsidRPr="0012270A" w:rsidRDefault="008F604E" w:rsidP="00573609">
            <w:r w:rsidRPr="0012270A">
              <w:t>NMgr Materiálové inženýrství a nanotechnologie</w:t>
            </w:r>
          </w:p>
        </w:tc>
        <w:tc>
          <w:tcPr>
            <w:tcW w:w="567" w:type="dxa"/>
            <w:gridSpan w:val="2"/>
            <w:tcBorders>
              <w:top w:val="nil"/>
            </w:tcBorders>
            <w:vAlign w:val="center"/>
          </w:tcPr>
          <w:p w14:paraId="2BC7DCFB" w14:textId="77777777" w:rsidR="008F604E" w:rsidRPr="0012270A" w:rsidRDefault="008F604E" w:rsidP="00573609">
            <w:r w:rsidRPr="0012270A">
              <w:t>1/LS</w:t>
            </w:r>
          </w:p>
        </w:tc>
        <w:tc>
          <w:tcPr>
            <w:tcW w:w="2126" w:type="dxa"/>
            <w:gridSpan w:val="5"/>
            <w:tcBorders>
              <w:top w:val="nil"/>
            </w:tcBorders>
            <w:vAlign w:val="center"/>
          </w:tcPr>
          <w:p w14:paraId="2D75596F" w14:textId="77777777" w:rsidR="008F604E" w:rsidRPr="0012270A" w:rsidRDefault="008F604E" w:rsidP="00573609">
            <w:r w:rsidRPr="0012270A">
              <w:t>Garant, Přednášející, Cvičící </w:t>
            </w:r>
          </w:p>
        </w:tc>
        <w:tc>
          <w:tcPr>
            <w:tcW w:w="2171" w:type="dxa"/>
            <w:gridSpan w:val="3"/>
            <w:tcBorders>
              <w:top w:val="nil"/>
            </w:tcBorders>
            <w:vAlign w:val="center"/>
          </w:tcPr>
          <w:p w14:paraId="09F4BF69" w14:textId="77777777" w:rsidR="008F604E" w:rsidRPr="0012270A" w:rsidRDefault="008F604E" w:rsidP="00573609"/>
        </w:tc>
      </w:tr>
      <w:tr w:rsidR="008F604E" w:rsidRPr="00461AFF" w14:paraId="00650FB2" w14:textId="77777777" w:rsidTr="00573609">
        <w:trPr>
          <w:trHeight w:val="284"/>
        </w:trPr>
        <w:tc>
          <w:tcPr>
            <w:tcW w:w="2443" w:type="dxa"/>
            <w:tcBorders>
              <w:top w:val="nil"/>
            </w:tcBorders>
            <w:vAlign w:val="center"/>
          </w:tcPr>
          <w:p w14:paraId="2E9EC0C4" w14:textId="77777777" w:rsidR="008F604E" w:rsidRPr="0012270A" w:rsidRDefault="008F604E" w:rsidP="00573609">
            <w:r w:rsidRPr="0012270A">
              <w:t>Recyklace plastů</w:t>
            </w:r>
          </w:p>
        </w:tc>
        <w:tc>
          <w:tcPr>
            <w:tcW w:w="2552" w:type="dxa"/>
            <w:gridSpan w:val="3"/>
            <w:tcBorders>
              <w:top w:val="nil"/>
            </w:tcBorders>
            <w:vAlign w:val="center"/>
          </w:tcPr>
          <w:p w14:paraId="1B55E15E" w14:textId="77777777" w:rsidR="008F604E" w:rsidRPr="0012270A" w:rsidRDefault="008F604E" w:rsidP="00573609">
            <w:r w:rsidRPr="0012270A">
              <w:t>NMgr Materiálové inženýrství a nanotechnologie NMgr Environmentální inženýrství</w:t>
            </w:r>
          </w:p>
          <w:p w14:paraId="48B39589" w14:textId="77777777" w:rsidR="008F604E" w:rsidRPr="0012270A" w:rsidRDefault="008F604E" w:rsidP="00573609">
            <w:r w:rsidRPr="0012270A">
              <w:t>NMgr Inženýrství polymerů</w:t>
            </w:r>
          </w:p>
        </w:tc>
        <w:tc>
          <w:tcPr>
            <w:tcW w:w="567" w:type="dxa"/>
            <w:gridSpan w:val="2"/>
            <w:tcBorders>
              <w:top w:val="nil"/>
            </w:tcBorders>
            <w:vAlign w:val="center"/>
          </w:tcPr>
          <w:p w14:paraId="2C7C8010" w14:textId="77777777" w:rsidR="008F604E" w:rsidRDefault="008F604E" w:rsidP="00573609">
            <w:r>
              <w:t>2/ZS</w:t>
            </w:r>
          </w:p>
          <w:p w14:paraId="3F49B0BE" w14:textId="77777777" w:rsidR="008F604E" w:rsidRDefault="008F604E" w:rsidP="00573609">
            <w:r w:rsidRPr="0012270A">
              <w:t xml:space="preserve"> 1/ZS</w:t>
            </w:r>
          </w:p>
          <w:p w14:paraId="090E3514" w14:textId="77777777" w:rsidR="008F604E" w:rsidRDefault="008F604E" w:rsidP="00573609"/>
          <w:p w14:paraId="011701C2" w14:textId="77777777" w:rsidR="008F604E" w:rsidRPr="0012270A" w:rsidRDefault="008F604E" w:rsidP="00573609"/>
        </w:tc>
        <w:tc>
          <w:tcPr>
            <w:tcW w:w="2126" w:type="dxa"/>
            <w:gridSpan w:val="5"/>
            <w:tcBorders>
              <w:top w:val="nil"/>
            </w:tcBorders>
            <w:vAlign w:val="center"/>
          </w:tcPr>
          <w:p w14:paraId="6AAB1982" w14:textId="44CF521D" w:rsidR="008F604E" w:rsidRPr="0012270A" w:rsidRDefault="008F604E" w:rsidP="00573609">
            <w:r w:rsidRPr="0012270A">
              <w:t>Garant, Přednášející, Cvičící</w:t>
            </w:r>
          </w:p>
        </w:tc>
        <w:tc>
          <w:tcPr>
            <w:tcW w:w="2171" w:type="dxa"/>
            <w:gridSpan w:val="3"/>
            <w:tcBorders>
              <w:top w:val="nil"/>
            </w:tcBorders>
            <w:vAlign w:val="center"/>
          </w:tcPr>
          <w:p w14:paraId="40FE8C9C" w14:textId="77777777" w:rsidR="008F604E" w:rsidRPr="0012270A" w:rsidRDefault="008F604E" w:rsidP="00573609"/>
        </w:tc>
      </w:tr>
      <w:tr w:rsidR="008F604E" w:rsidRPr="00461AFF" w14:paraId="1E08D247" w14:textId="77777777" w:rsidTr="00573609">
        <w:trPr>
          <w:trHeight w:val="284"/>
        </w:trPr>
        <w:tc>
          <w:tcPr>
            <w:tcW w:w="2443" w:type="dxa"/>
            <w:tcBorders>
              <w:top w:val="nil"/>
            </w:tcBorders>
            <w:vAlign w:val="center"/>
          </w:tcPr>
          <w:p w14:paraId="4017DD08" w14:textId="77777777" w:rsidR="008F604E" w:rsidRPr="0012270A" w:rsidRDefault="008F604E" w:rsidP="00573609">
            <w:r w:rsidRPr="0012270A">
              <w:t>Termická analýza materiálů</w:t>
            </w:r>
          </w:p>
        </w:tc>
        <w:tc>
          <w:tcPr>
            <w:tcW w:w="2552" w:type="dxa"/>
            <w:gridSpan w:val="3"/>
            <w:tcBorders>
              <w:top w:val="nil"/>
            </w:tcBorders>
            <w:vAlign w:val="center"/>
          </w:tcPr>
          <w:p w14:paraId="6E874CAE" w14:textId="77777777" w:rsidR="008F604E" w:rsidRDefault="008F604E" w:rsidP="00573609">
            <w:r w:rsidRPr="0012270A">
              <w:t xml:space="preserve">Bc Materiály a technologie </w:t>
            </w:r>
          </w:p>
          <w:p w14:paraId="57959018" w14:textId="77777777" w:rsidR="008F604E" w:rsidRPr="0012270A" w:rsidRDefault="008F604E" w:rsidP="00573609">
            <w:r w:rsidRPr="0012270A">
              <w:t>– Materiálové inženýrství</w:t>
            </w:r>
          </w:p>
        </w:tc>
        <w:tc>
          <w:tcPr>
            <w:tcW w:w="567" w:type="dxa"/>
            <w:gridSpan w:val="2"/>
            <w:tcBorders>
              <w:top w:val="nil"/>
            </w:tcBorders>
            <w:vAlign w:val="center"/>
          </w:tcPr>
          <w:p w14:paraId="1FC5BD51" w14:textId="77777777" w:rsidR="008F604E" w:rsidRPr="0012270A" w:rsidRDefault="008F604E" w:rsidP="00573609">
            <w:r w:rsidRPr="0012270A">
              <w:t>3/LS</w:t>
            </w:r>
          </w:p>
        </w:tc>
        <w:tc>
          <w:tcPr>
            <w:tcW w:w="2126" w:type="dxa"/>
            <w:gridSpan w:val="5"/>
            <w:tcBorders>
              <w:top w:val="nil"/>
            </w:tcBorders>
            <w:vAlign w:val="center"/>
          </w:tcPr>
          <w:p w14:paraId="7FFC82AC" w14:textId="77777777" w:rsidR="008F604E" w:rsidRPr="0012270A" w:rsidRDefault="008F604E" w:rsidP="00573609">
            <w:r w:rsidRPr="0012270A">
              <w:t>Garant, Přednášející, Cvičící </w:t>
            </w:r>
          </w:p>
        </w:tc>
        <w:tc>
          <w:tcPr>
            <w:tcW w:w="2171" w:type="dxa"/>
            <w:gridSpan w:val="3"/>
            <w:tcBorders>
              <w:top w:val="nil"/>
            </w:tcBorders>
            <w:vAlign w:val="center"/>
          </w:tcPr>
          <w:p w14:paraId="152DEDCF" w14:textId="77777777" w:rsidR="008F604E" w:rsidRPr="0012270A" w:rsidRDefault="008F604E" w:rsidP="00573609"/>
        </w:tc>
      </w:tr>
      <w:tr w:rsidR="008F604E" w14:paraId="5D8CC89B" w14:textId="77777777" w:rsidTr="00573609">
        <w:tc>
          <w:tcPr>
            <w:tcW w:w="9859" w:type="dxa"/>
            <w:gridSpan w:val="14"/>
            <w:shd w:val="clear" w:color="auto" w:fill="F7CAAC"/>
          </w:tcPr>
          <w:p w14:paraId="6D5B2AFB" w14:textId="77777777" w:rsidR="008F604E" w:rsidRDefault="008F604E" w:rsidP="00573609">
            <w:pPr>
              <w:jc w:val="both"/>
            </w:pPr>
            <w:r>
              <w:rPr>
                <w:b/>
              </w:rPr>
              <w:t xml:space="preserve">Údaje o vzdělání na VŠ </w:t>
            </w:r>
          </w:p>
        </w:tc>
      </w:tr>
      <w:tr w:rsidR="008F604E" w14:paraId="709E29B6" w14:textId="77777777" w:rsidTr="00573609">
        <w:trPr>
          <w:trHeight w:val="302"/>
        </w:trPr>
        <w:tc>
          <w:tcPr>
            <w:tcW w:w="9859" w:type="dxa"/>
            <w:gridSpan w:val="14"/>
          </w:tcPr>
          <w:p w14:paraId="7CF8D206" w14:textId="77777777" w:rsidR="008F604E" w:rsidRPr="00126352" w:rsidRDefault="008F604E" w:rsidP="00573609">
            <w:pPr>
              <w:spacing w:before="120" w:after="120"/>
            </w:pPr>
            <w:r w:rsidRPr="00126352">
              <w:rPr>
                <w:rFonts w:eastAsia="Arial Unicode MS"/>
              </w:rPr>
              <w:t xml:space="preserve">2003: </w:t>
            </w:r>
            <w:r w:rsidRPr="00126352">
              <w:t>UTB Zlín, FT, SP Chemie a technologie materiálů, obor Technologie makromolekulárních látek, Ph.D.</w:t>
            </w:r>
          </w:p>
        </w:tc>
      </w:tr>
      <w:tr w:rsidR="008F604E" w14:paraId="3869D35E" w14:textId="77777777" w:rsidTr="00573609">
        <w:tc>
          <w:tcPr>
            <w:tcW w:w="9859" w:type="dxa"/>
            <w:gridSpan w:val="14"/>
            <w:shd w:val="clear" w:color="auto" w:fill="F7CAAC"/>
          </w:tcPr>
          <w:p w14:paraId="7EB31CEE" w14:textId="77777777" w:rsidR="008F604E" w:rsidRDefault="008F604E" w:rsidP="00573609">
            <w:pPr>
              <w:jc w:val="both"/>
              <w:rPr>
                <w:b/>
              </w:rPr>
            </w:pPr>
            <w:r>
              <w:rPr>
                <w:b/>
              </w:rPr>
              <w:t>Údaje o odborném působení od absolvování VŠ</w:t>
            </w:r>
          </w:p>
        </w:tc>
      </w:tr>
      <w:tr w:rsidR="008F604E" w:rsidRPr="009B6AE3" w14:paraId="4B284708" w14:textId="77777777" w:rsidTr="00573609">
        <w:trPr>
          <w:trHeight w:val="344"/>
        </w:trPr>
        <w:tc>
          <w:tcPr>
            <w:tcW w:w="9859" w:type="dxa"/>
            <w:gridSpan w:val="14"/>
          </w:tcPr>
          <w:p w14:paraId="4EDE8F32" w14:textId="3A71DC5E" w:rsidR="008F604E" w:rsidRPr="009B6AE3" w:rsidRDefault="008F604E" w:rsidP="002D7960">
            <w:pPr>
              <w:tabs>
                <w:tab w:val="left" w:pos="1440"/>
              </w:tabs>
              <w:spacing w:before="120" w:after="120"/>
              <w:rPr>
                <w:color w:val="FF0000"/>
              </w:rPr>
            </w:pPr>
            <w:r>
              <w:t xml:space="preserve">1998 </w:t>
            </w:r>
            <w:r w:rsidRPr="00FC7E31">
              <w:t>–</w:t>
            </w:r>
            <w:r>
              <w:t xml:space="preserve"> </w:t>
            </w:r>
            <w:r w:rsidRPr="00FC7E31">
              <w:t>dosud: UTB Zlín</w:t>
            </w:r>
            <w:r>
              <w:t xml:space="preserve"> (do r. 2001 VUT Brno)</w:t>
            </w:r>
            <w:r w:rsidRPr="00FC7E31">
              <w:t xml:space="preserve">, </w:t>
            </w:r>
            <w:r>
              <w:t xml:space="preserve">FT, </w:t>
            </w:r>
            <w:r w:rsidRPr="00FC7E31">
              <w:t>odborný asistent, od r. 2009 docent, od r. 2018 profesor</w:t>
            </w:r>
            <w:r>
              <w:t xml:space="preserve"> (pp.)</w:t>
            </w:r>
          </w:p>
        </w:tc>
      </w:tr>
      <w:tr w:rsidR="008F604E" w14:paraId="3E024174" w14:textId="77777777" w:rsidTr="00573609">
        <w:trPr>
          <w:trHeight w:val="250"/>
        </w:trPr>
        <w:tc>
          <w:tcPr>
            <w:tcW w:w="9859" w:type="dxa"/>
            <w:gridSpan w:val="14"/>
            <w:shd w:val="clear" w:color="auto" w:fill="F7CAAC"/>
          </w:tcPr>
          <w:p w14:paraId="6339DDE3" w14:textId="77AA62EF" w:rsidR="008F604E" w:rsidRDefault="00895794" w:rsidP="00573609">
            <w:pPr>
              <w:jc w:val="both"/>
            </w:pPr>
            <w:r>
              <w:rPr>
                <w:b/>
              </w:rPr>
              <w:t>Z</w:t>
            </w:r>
            <w:r w:rsidR="008F604E">
              <w:rPr>
                <w:b/>
              </w:rPr>
              <w:t>kušenosti s vedením kvalifikačních a rigorózních prací</w:t>
            </w:r>
          </w:p>
        </w:tc>
      </w:tr>
      <w:tr w:rsidR="008F604E" w14:paraId="4BBA5AF5" w14:textId="77777777" w:rsidTr="00573609">
        <w:trPr>
          <w:trHeight w:val="386"/>
        </w:trPr>
        <w:tc>
          <w:tcPr>
            <w:tcW w:w="9859" w:type="dxa"/>
            <w:gridSpan w:val="14"/>
          </w:tcPr>
          <w:p w14:paraId="7795DFDF" w14:textId="0AB40340" w:rsidR="008F604E" w:rsidRDefault="008F604E" w:rsidP="00573609">
            <w:pPr>
              <w:spacing w:before="120" w:after="120"/>
              <w:jc w:val="both"/>
            </w:pPr>
            <w:r>
              <w:t xml:space="preserve">Počet obhájených prací, které vyučující vedl v období </w:t>
            </w:r>
            <w:r w:rsidR="004E5163" w:rsidRPr="00F15E16">
              <w:t>2015 – 2024</w:t>
            </w:r>
            <w:r w:rsidRPr="00F15E16">
              <w:t xml:space="preserve">: </w:t>
            </w:r>
            <w:r w:rsidRPr="00F15E16">
              <w:rPr>
                <w:b/>
              </w:rPr>
              <w:t xml:space="preserve">1 </w:t>
            </w:r>
            <w:r w:rsidRPr="00F15E16">
              <w:t xml:space="preserve">BP, </w:t>
            </w:r>
            <w:r w:rsidRPr="00F15E16">
              <w:rPr>
                <w:b/>
              </w:rPr>
              <w:t>2</w:t>
            </w:r>
            <w:r w:rsidRPr="00F15E16">
              <w:t xml:space="preserve"> DP</w:t>
            </w:r>
            <w:r w:rsidR="00995A79" w:rsidRPr="00F15E16">
              <w:t xml:space="preserve">, </w:t>
            </w:r>
            <w:r w:rsidR="00995A79" w:rsidRPr="00F15E16">
              <w:rPr>
                <w:b/>
                <w:bCs/>
              </w:rPr>
              <w:t>1</w:t>
            </w:r>
            <w:r w:rsidR="00995A79" w:rsidRPr="00F15E16">
              <w:t xml:space="preserve"> DisP.</w:t>
            </w:r>
          </w:p>
        </w:tc>
      </w:tr>
      <w:tr w:rsidR="008F604E" w14:paraId="20DEE5B5" w14:textId="77777777" w:rsidTr="00573609">
        <w:trPr>
          <w:cantSplit/>
        </w:trPr>
        <w:tc>
          <w:tcPr>
            <w:tcW w:w="3347" w:type="dxa"/>
            <w:gridSpan w:val="3"/>
            <w:tcBorders>
              <w:top w:val="single" w:sz="12" w:space="0" w:color="auto"/>
            </w:tcBorders>
            <w:shd w:val="clear" w:color="auto" w:fill="F7CAAC"/>
          </w:tcPr>
          <w:p w14:paraId="4740470A" w14:textId="77777777" w:rsidR="008F604E" w:rsidRDefault="008F604E" w:rsidP="00573609">
            <w:pPr>
              <w:jc w:val="both"/>
            </w:pPr>
            <w:r>
              <w:rPr>
                <w:b/>
              </w:rPr>
              <w:t xml:space="preserve">Obor habilitačního řízení </w:t>
            </w:r>
          </w:p>
        </w:tc>
        <w:tc>
          <w:tcPr>
            <w:tcW w:w="2245" w:type="dxa"/>
            <w:gridSpan w:val="4"/>
            <w:tcBorders>
              <w:top w:val="single" w:sz="12" w:space="0" w:color="auto"/>
            </w:tcBorders>
            <w:shd w:val="clear" w:color="auto" w:fill="F7CAAC"/>
          </w:tcPr>
          <w:p w14:paraId="07F222E7" w14:textId="77777777" w:rsidR="008F604E" w:rsidRDefault="008F604E" w:rsidP="00573609">
            <w:pPr>
              <w:jc w:val="both"/>
            </w:pPr>
            <w:r>
              <w:rPr>
                <w:b/>
              </w:rPr>
              <w:t>Rok udělení hodnosti</w:t>
            </w:r>
          </w:p>
        </w:tc>
        <w:tc>
          <w:tcPr>
            <w:tcW w:w="1954" w:type="dxa"/>
            <w:gridSpan w:val="3"/>
            <w:tcBorders>
              <w:top w:val="single" w:sz="12" w:space="0" w:color="auto"/>
              <w:right w:val="single" w:sz="12" w:space="0" w:color="auto"/>
            </w:tcBorders>
            <w:shd w:val="clear" w:color="auto" w:fill="F7CAAC"/>
          </w:tcPr>
          <w:p w14:paraId="6F31AA58" w14:textId="77777777" w:rsidR="008F604E" w:rsidRDefault="008F604E" w:rsidP="00573609">
            <w:pPr>
              <w:jc w:val="both"/>
            </w:pPr>
            <w:r>
              <w:rPr>
                <w:b/>
              </w:rPr>
              <w:t>Řízení konáno na VŠ</w:t>
            </w:r>
          </w:p>
        </w:tc>
        <w:tc>
          <w:tcPr>
            <w:tcW w:w="2313" w:type="dxa"/>
            <w:gridSpan w:val="4"/>
            <w:tcBorders>
              <w:top w:val="single" w:sz="12" w:space="0" w:color="auto"/>
              <w:left w:val="single" w:sz="12" w:space="0" w:color="auto"/>
            </w:tcBorders>
            <w:shd w:val="clear" w:color="auto" w:fill="F7CAAC"/>
          </w:tcPr>
          <w:p w14:paraId="5F60D52C" w14:textId="77777777" w:rsidR="008F604E" w:rsidRDefault="008F604E" w:rsidP="00573609">
            <w:pPr>
              <w:jc w:val="both"/>
              <w:rPr>
                <w:b/>
              </w:rPr>
            </w:pPr>
            <w:r>
              <w:rPr>
                <w:b/>
              </w:rPr>
              <w:t>Ohlasy publikací</w:t>
            </w:r>
          </w:p>
        </w:tc>
      </w:tr>
      <w:tr w:rsidR="008F604E" w14:paraId="557B383A" w14:textId="77777777" w:rsidTr="00573609">
        <w:trPr>
          <w:cantSplit/>
        </w:trPr>
        <w:tc>
          <w:tcPr>
            <w:tcW w:w="3347" w:type="dxa"/>
            <w:gridSpan w:val="3"/>
          </w:tcPr>
          <w:p w14:paraId="221F19BC" w14:textId="77777777" w:rsidR="008F604E" w:rsidRPr="00FC7E31" w:rsidRDefault="008F604E" w:rsidP="00573609">
            <w:pPr>
              <w:spacing w:before="60" w:after="60"/>
              <w:jc w:val="both"/>
            </w:pPr>
            <w:r w:rsidRPr="00FC7E31">
              <w:t>Technologie makromolekulárních látek</w:t>
            </w:r>
          </w:p>
        </w:tc>
        <w:tc>
          <w:tcPr>
            <w:tcW w:w="2245" w:type="dxa"/>
            <w:gridSpan w:val="4"/>
          </w:tcPr>
          <w:p w14:paraId="1E2B17FE" w14:textId="77777777" w:rsidR="008F604E" w:rsidRDefault="008F604E" w:rsidP="00573609">
            <w:pPr>
              <w:spacing w:before="60" w:after="60"/>
              <w:jc w:val="both"/>
            </w:pPr>
            <w:r>
              <w:t>2009</w:t>
            </w:r>
          </w:p>
        </w:tc>
        <w:tc>
          <w:tcPr>
            <w:tcW w:w="1954" w:type="dxa"/>
            <w:gridSpan w:val="3"/>
            <w:tcBorders>
              <w:right w:val="single" w:sz="12" w:space="0" w:color="auto"/>
            </w:tcBorders>
          </w:tcPr>
          <w:p w14:paraId="764424D1" w14:textId="77777777" w:rsidR="008F604E" w:rsidRPr="00FC7E31" w:rsidRDefault="008F604E" w:rsidP="00573609">
            <w:pPr>
              <w:spacing w:before="60" w:after="60"/>
              <w:ind w:left="1416" w:hanging="1416"/>
              <w:jc w:val="both"/>
            </w:pPr>
            <w:r w:rsidRPr="00FC7E31">
              <w:t>UTB Zlín</w:t>
            </w:r>
          </w:p>
        </w:tc>
        <w:tc>
          <w:tcPr>
            <w:tcW w:w="851" w:type="dxa"/>
            <w:gridSpan w:val="2"/>
            <w:tcBorders>
              <w:left w:val="single" w:sz="12" w:space="0" w:color="auto"/>
            </w:tcBorders>
            <w:shd w:val="clear" w:color="auto" w:fill="F7CAAC"/>
          </w:tcPr>
          <w:p w14:paraId="2F4552F3" w14:textId="77777777" w:rsidR="008F604E" w:rsidRPr="00126352" w:rsidRDefault="008F604E" w:rsidP="00D87962">
            <w:pPr>
              <w:spacing w:before="60" w:after="60"/>
              <w:jc w:val="center"/>
              <w:rPr>
                <w:sz w:val="18"/>
                <w:szCs w:val="18"/>
              </w:rPr>
            </w:pPr>
            <w:r w:rsidRPr="00126352">
              <w:rPr>
                <w:b/>
                <w:sz w:val="18"/>
                <w:szCs w:val="18"/>
              </w:rPr>
              <w:t>WoS</w:t>
            </w:r>
          </w:p>
        </w:tc>
        <w:tc>
          <w:tcPr>
            <w:tcW w:w="768" w:type="dxa"/>
            <w:shd w:val="clear" w:color="auto" w:fill="F7CAAC"/>
          </w:tcPr>
          <w:p w14:paraId="118BF2D8" w14:textId="77777777" w:rsidR="008F604E" w:rsidRPr="00126352" w:rsidRDefault="008F604E" w:rsidP="00573609">
            <w:pPr>
              <w:spacing w:before="60" w:after="60"/>
              <w:jc w:val="both"/>
              <w:rPr>
                <w:sz w:val="18"/>
                <w:szCs w:val="18"/>
              </w:rPr>
            </w:pPr>
            <w:r w:rsidRPr="00126352">
              <w:rPr>
                <w:b/>
                <w:sz w:val="18"/>
                <w:szCs w:val="18"/>
              </w:rPr>
              <w:t>Scopus</w:t>
            </w:r>
          </w:p>
        </w:tc>
        <w:tc>
          <w:tcPr>
            <w:tcW w:w="694" w:type="dxa"/>
            <w:shd w:val="clear" w:color="auto" w:fill="F7CAAC"/>
          </w:tcPr>
          <w:p w14:paraId="40F015A5" w14:textId="77777777" w:rsidR="008F604E" w:rsidRPr="00126352" w:rsidRDefault="008F604E" w:rsidP="00573609">
            <w:pPr>
              <w:spacing w:before="60" w:after="60"/>
              <w:jc w:val="both"/>
              <w:rPr>
                <w:sz w:val="18"/>
                <w:szCs w:val="18"/>
              </w:rPr>
            </w:pPr>
            <w:r w:rsidRPr="00126352">
              <w:rPr>
                <w:b/>
                <w:sz w:val="18"/>
                <w:szCs w:val="18"/>
              </w:rPr>
              <w:t>ostatní</w:t>
            </w:r>
          </w:p>
        </w:tc>
      </w:tr>
      <w:tr w:rsidR="008F604E" w14:paraId="51C723A5" w14:textId="77777777" w:rsidTr="00573609">
        <w:trPr>
          <w:cantSplit/>
          <w:trHeight w:val="70"/>
        </w:trPr>
        <w:tc>
          <w:tcPr>
            <w:tcW w:w="3347" w:type="dxa"/>
            <w:gridSpan w:val="3"/>
            <w:shd w:val="clear" w:color="auto" w:fill="F7CAAC"/>
          </w:tcPr>
          <w:p w14:paraId="7328E860" w14:textId="77777777" w:rsidR="008F604E" w:rsidRDefault="008F604E" w:rsidP="00573609">
            <w:pPr>
              <w:jc w:val="both"/>
            </w:pPr>
            <w:r>
              <w:rPr>
                <w:b/>
              </w:rPr>
              <w:t>Obor jmenovacího řízení</w:t>
            </w:r>
          </w:p>
        </w:tc>
        <w:tc>
          <w:tcPr>
            <w:tcW w:w="2245" w:type="dxa"/>
            <w:gridSpan w:val="4"/>
            <w:shd w:val="clear" w:color="auto" w:fill="F7CAAC"/>
          </w:tcPr>
          <w:p w14:paraId="0367ACE1" w14:textId="77777777" w:rsidR="008F604E" w:rsidRDefault="008F604E" w:rsidP="00573609">
            <w:pPr>
              <w:jc w:val="both"/>
            </w:pPr>
            <w:r>
              <w:rPr>
                <w:b/>
              </w:rPr>
              <w:t>Rok udělení hodnosti</w:t>
            </w:r>
          </w:p>
        </w:tc>
        <w:tc>
          <w:tcPr>
            <w:tcW w:w="1954" w:type="dxa"/>
            <w:gridSpan w:val="3"/>
            <w:tcBorders>
              <w:right w:val="single" w:sz="12" w:space="0" w:color="auto"/>
            </w:tcBorders>
            <w:shd w:val="clear" w:color="auto" w:fill="F7CAAC"/>
          </w:tcPr>
          <w:p w14:paraId="3B5FECE9" w14:textId="77777777" w:rsidR="008F604E" w:rsidRDefault="008F604E" w:rsidP="00573609">
            <w:pPr>
              <w:jc w:val="both"/>
            </w:pPr>
            <w:r>
              <w:rPr>
                <w:b/>
              </w:rPr>
              <w:t>Řízení konáno na VŠ</w:t>
            </w:r>
          </w:p>
        </w:tc>
        <w:tc>
          <w:tcPr>
            <w:tcW w:w="851" w:type="dxa"/>
            <w:gridSpan w:val="2"/>
            <w:tcBorders>
              <w:left w:val="single" w:sz="12" w:space="0" w:color="auto"/>
            </w:tcBorders>
          </w:tcPr>
          <w:p w14:paraId="6A1070D2" w14:textId="61BAE463" w:rsidR="008F604E" w:rsidRPr="00F15E16" w:rsidRDefault="0039384B" w:rsidP="00573609">
            <w:pPr>
              <w:jc w:val="center"/>
              <w:rPr>
                <w:b/>
              </w:rPr>
            </w:pPr>
            <w:r>
              <w:rPr>
                <w:b/>
              </w:rPr>
              <w:t>1000</w:t>
            </w:r>
          </w:p>
        </w:tc>
        <w:tc>
          <w:tcPr>
            <w:tcW w:w="768" w:type="dxa"/>
          </w:tcPr>
          <w:p w14:paraId="13C521C0" w14:textId="391DFABB" w:rsidR="008F604E" w:rsidRPr="00F15E16" w:rsidRDefault="008F604E" w:rsidP="00573609">
            <w:pPr>
              <w:jc w:val="center"/>
              <w:rPr>
                <w:b/>
              </w:rPr>
            </w:pPr>
            <w:r w:rsidRPr="00F15E16">
              <w:rPr>
                <w:b/>
              </w:rPr>
              <w:t>10</w:t>
            </w:r>
            <w:r w:rsidR="00C74012">
              <w:rPr>
                <w:b/>
              </w:rPr>
              <w:t>54</w:t>
            </w:r>
          </w:p>
        </w:tc>
        <w:tc>
          <w:tcPr>
            <w:tcW w:w="694" w:type="dxa"/>
          </w:tcPr>
          <w:p w14:paraId="0CAC8717" w14:textId="77777777" w:rsidR="008F604E" w:rsidRPr="00F15E16" w:rsidRDefault="008F604E" w:rsidP="00573609">
            <w:pPr>
              <w:jc w:val="center"/>
              <w:rPr>
                <w:b/>
              </w:rPr>
            </w:pPr>
            <w:r w:rsidRPr="00F15E16">
              <w:rPr>
                <w:b/>
                <w:sz w:val="18"/>
                <w:szCs w:val="18"/>
              </w:rPr>
              <w:t>neevid.</w:t>
            </w:r>
          </w:p>
        </w:tc>
      </w:tr>
      <w:tr w:rsidR="008F604E" w14:paraId="7C58C202" w14:textId="77777777" w:rsidTr="00573609">
        <w:trPr>
          <w:trHeight w:val="205"/>
        </w:trPr>
        <w:tc>
          <w:tcPr>
            <w:tcW w:w="3347" w:type="dxa"/>
            <w:gridSpan w:val="3"/>
            <w:vAlign w:val="center"/>
          </w:tcPr>
          <w:p w14:paraId="5FAF43CF" w14:textId="77777777" w:rsidR="008F604E" w:rsidRDefault="008F604E" w:rsidP="00573609">
            <w:r w:rsidRPr="00FC7E31">
              <w:t>Technologie makromolekulárních látek</w:t>
            </w:r>
          </w:p>
        </w:tc>
        <w:tc>
          <w:tcPr>
            <w:tcW w:w="2245" w:type="dxa"/>
            <w:gridSpan w:val="4"/>
            <w:vAlign w:val="center"/>
          </w:tcPr>
          <w:p w14:paraId="61C9585B" w14:textId="77777777" w:rsidR="008F604E" w:rsidRDefault="008F604E" w:rsidP="00573609">
            <w:r>
              <w:t>2018</w:t>
            </w:r>
          </w:p>
        </w:tc>
        <w:tc>
          <w:tcPr>
            <w:tcW w:w="1954" w:type="dxa"/>
            <w:gridSpan w:val="3"/>
            <w:tcBorders>
              <w:right w:val="single" w:sz="12" w:space="0" w:color="auto"/>
            </w:tcBorders>
            <w:vAlign w:val="center"/>
          </w:tcPr>
          <w:p w14:paraId="044F7414" w14:textId="77777777" w:rsidR="008F604E" w:rsidRDefault="008F604E" w:rsidP="00573609">
            <w:r w:rsidRPr="00FC7E31">
              <w:t>UTB Zlín</w:t>
            </w:r>
          </w:p>
        </w:tc>
        <w:tc>
          <w:tcPr>
            <w:tcW w:w="1619" w:type="dxa"/>
            <w:gridSpan w:val="3"/>
            <w:tcBorders>
              <w:left w:val="single" w:sz="12" w:space="0" w:color="auto"/>
            </w:tcBorders>
            <w:shd w:val="clear" w:color="auto" w:fill="FBD4B4"/>
            <w:vAlign w:val="center"/>
          </w:tcPr>
          <w:p w14:paraId="7724CEA5" w14:textId="77777777" w:rsidR="008F604E" w:rsidRPr="00F15E16" w:rsidRDefault="008F604E" w:rsidP="00573609">
            <w:pPr>
              <w:jc w:val="both"/>
              <w:rPr>
                <w:b/>
                <w:sz w:val="18"/>
              </w:rPr>
            </w:pPr>
            <w:r w:rsidRPr="00F15E16">
              <w:rPr>
                <w:b/>
                <w:sz w:val="18"/>
              </w:rPr>
              <w:t>H-index WoS/Scopus</w:t>
            </w:r>
          </w:p>
        </w:tc>
        <w:tc>
          <w:tcPr>
            <w:tcW w:w="694" w:type="dxa"/>
            <w:vAlign w:val="center"/>
          </w:tcPr>
          <w:p w14:paraId="5A1896A9" w14:textId="0D11DDA7" w:rsidR="008F604E" w:rsidRPr="00F15E16" w:rsidRDefault="00C74012" w:rsidP="00573609">
            <w:pPr>
              <w:jc w:val="center"/>
              <w:rPr>
                <w:b/>
              </w:rPr>
            </w:pPr>
            <w:r>
              <w:rPr>
                <w:b/>
              </w:rPr>
              <w:t>20</w:t>
            </w:r>
            <w:r w:rsidR="008F604E" w:rsidRPr="00F15E16">
              <w:rPr>
                <w:b/>
              </w:rPr>
              <w:t>/2</w:t>
            </w:r>
            <w:r>
              <w:rPr>
                <w:b/>
              </w:rPr>
              <w:t>1</w:t>
            </w:r>
          </w:p>
        </w:tc>
      </w:tr>
      <w:tr w:rsidR="008F604E" w14:paraId="4F4009E5" w14:textId="77777777" w:rsidTr="00573609">
        <w:tc>
          <w:tcPr>
            <w:tcW w:w="9859" w:type="dxa"/>
            <w:gridSpan w:val="14"/>
            <w:shd w:val="clear" w:color="auto" w:fill="F7CAAC"/>
          </w:tcPr>
          <w:p w14:paraId="7417C727" w14:textId="77777777" w:rsidR="008F604E" w:rsidRDefault="008F604E" w:rsidP="00573609">
            <w:pPr>
              <w:jc w:val="both"/>
              <w:rPr>
                <w:b/>
              </w:rPr>
            </w:pPr>
            <w:r>
              <w:rPr>
                <w:b/>
              </w:rPr>
              <w:t xml:space="preserve">Přehled o nejvýznamnější publikační a další tvůrčí činnosti nebo další profesní činnosti u odborníků z praxe vztahující se k zabezpečovaným předmětům </w:t>
            </w:r>
          </w:p>
        </w:tc>
      </w:tr>
      <w:tr w:rsidR="008F604E" w14:paraId="6B05BAE9" w14:textId="77777777" w:rsidTr="00573609">
        <w:trPr>
          <w:trHeight w:val="836"/>
        </w:trPr>
        <w:tc>
          <w:tcPr>
            <w:tcW w:w="9859" w:type="dxa"/>
            <w:gridSpan w:val="14"/>
          </w:tcPr>
          <w:p w14:paraId="66C8713A" w14:textId="6EB7B848" w:rsidR="008F604E" w:rsidRPr="00FC7E31" w:rsidRDefault="008F604E" w:rsidP="00573609">
            <w:pPr>
              <w:spacing w:before="120" w:after="120"/>
              <w:jc w:val="both"/>
              <w:rPr>
                <w:color w:val="212529"/>
                <w:shd w:val="clear" w:color="auto" w:fill="FFFFFF"/>
              </w:rPr>
            </w:pPr>
            <w:r w:rsidRPr="00FC7E31">
              <w:rPr>
                <w:b/>
                <w:bCs/>
                <w:color w:val="212529"/>
                <w:shd w:val="clear" w:color="auto" w:fill="FFFFFF"/>
              </w:rPr>
              <w:t>SLOBODIAN, P.</w:t>
            </w:r>
            <w:r>
              <w:rPr>
                <w:b/>
                <w:bCs/>
                <w:color w:val="212529"/>
                <w:shd w:val="clear" w:color="auto" w:fill="FFFFFF"/>
              </w:rPr>
              <w:t xml:space="preserve"> (55%)</w:t>
            </w:r>
            <w:r w:rsidRPr="00FC7E31">
              <w:rPr>
                <w:color w:val="212529"/>
                <w:shd w:val="clear" w:color="auto" w:fill="FFFFFF"/>
              </w:rPr>
              <w:t>, OLEJN</w:t>
            </w:r>
            <w:r w:rsidR="00ED5253">
              <w:rPr>
                <w:color w:val="212529"/>
                <w:shd w:val="clear" w:color="auto" w:fill="FFFFFF"/>
              </w:rPr>
              <w:t>Í</w:t>
            </w:r>
            <w:r w:rsidRPr="00FC7E31">
              <w:rPr>
                <w:color w:val="212529"/>
                <w:shd w:val="clear" w:color="auto" w:fill="FFFFFF"/>
              </w:rPr>
              <w:t>K, R., MATY</w:t>
            </w:r>
            <w:r w:rsidR="00ED5253">
              <w:rPr>
                <w:color w:val="212529"/>
                <w:shd w:val="clear" w:color="auto" w:fill="FFFFFF"/>
              </w:rPr>
              <w:t>ÁŠ</w:t>
            </w:r>
            <w:r w:rsidRPr="00FC7E31">
              <w:rPr>
                <w:color w:val="212529"/>
                <w:shd w:val="clear" w:color="auto" w:fill="FFFFFF"/>
              </w:rPr>
              <w:t xml:space="preserve">, J., </w:t>
            </w:r>
            <w:r w:rsidR="00ED5253">
              <w:rPr>
                <w:color w:val="212529"/>
                <w:shd w:val="clear" w:color="auto" w:fill="FFFFFF"/>
              </w:rPr>
              <w:t>ŘÍ</w:t>
            </w:r>
            <w:r w:rsidRPr="00FC7E31">
              <w:rPr>
                <w:color w:val="212529"/>
                <w:shd w:val="clear" w:color="auto" w:fill="FFFFFF"/>
              </w:rPr>
              <w:t>HA, P., HAUSNEROV</w:t>
            </w:r>
            <w:r w:rsidR="00ED5253">
              <w:rPr>
                <w:color w:val="212529"/>
                <w:shd w:val="clear" w:color="auto" w:fill="FFFFFF"/>
              </w:rPr>
              <w:t>Á</w:t>
            </w:r>
            <w:r w:rsidRPr="00FC7E31">
              <w:rPr>
                <w:color w:val="212529"/>
                <w:shd w:val="clear" w:color="auto" w:fill="FFFFFF"/>
              </w:rPr>
              <w:t>, B.</w:t>
            </w:r>
            <w:r>
              <w:rPr>
                <w:color w:val="212529"/>
                <w:shd w:val="clear" w:color="auto" w:fill="FFFFFF"/>
              </w:rPr>
              <w:t xml:space="preserve">: </w:t>
            </w:r>
            <w:r w:rsidRPr="00FC7E31">
              <w:rPr>
                <w:color w:val="212529"/>
                <w:shd w:val="clear" w:color="auto" w:fill="FFFFFF"/>
              </w:rPr>
              <w:t>A coupled piezo-triboelectric nanogenerator based on the electrification of biaxially oriented polyethylene terephthalate food packaging films. </w:t>
            </w:r>
            <w:r w:rsidRPr="00FC7E31">
              <w:rPr>
                <w:i/>
                <w:iCs/>
                <w:color w:val="212529"/>
                <w:shd w:val="clear" w:color="auto" w:fill="FFFFFF"/>
              </w:rPr>
              <w:t>Nano Energy</w:t>
            </w:r>
            <w:r w:rsidRPr="00FC7E31">
              <w:rPr>
                <w:color w:val="212529"/>
                <w:shd w:val="clear" w:color="auto" w:fill="FFFFFF"/>
              </w:rPr>
              <w:t xml:space="preserve"> 118, 108986,</w:t>
            </w:r>
            <w:r w:rsidRPr="00FC7E31">
              <w:rPr>
                <w:color w:val="1F1F1F"/>
              </w:rPr>
              <w:t xml:space="preserve"> </w:t>
            </w:r>
            <w:r w:rsidRPr="00FC7E31">
              <w:rPr>
                <w:b/>
                <w:bCs/>
                <w:color w:val="212529"/>
                <w:shd w:val="clear" w:color="auto" w:fill="FFFFFF"/>
              </w:rPr>
              <w:t>2023</w:t>
            </w:r>
            <w:r w:rsidRPr="00FC7E31">
              <w:rPr>
                <w:color w:val="212529"/>
                <w:shd w:val="clear" w:color="auto" w:fill="FFFFFF"/>
              </w:rPr>
              <w:t>.</w:t>
            </w:r>
            <w:r w:rsidRPr="00FC7E31">
              <w:rPr>
                <w:b/>
                <w:bCs/>
                <w:color w:val="212529"/>
                <w:shd w:val="clear" w:color="auto" w:fill="FFFFFF"/>
              </w:rPr>
              <w:t xml:space="preserve"> </w:t>
            </w:r>
            <w:hyperlink r:id="rId183" w:history="1">
              <w:r w:rsidRPr="00FC7E31">
                <w:rPr>
                  <w:rStyle w:val="Hypertextovodkaz"/>
                  <w:shd w:val="clear" w:color="auto" w:fill="FFFFFF"/>
                </w:rPr>
                <w:t>https://doi.org/10.1016/j.nanoen.2023.108986</w:t>
              </w:r>
            </w:hyperlink>
            <w:r w:rsidRPr="00FC7E31">
              <w:rPr>
                <w:color w:val="212529"/>
                <w:shd w:val="clear" w:color="auto" w:fill="FFFFFF"/>
              </w:rPr>
              <w:t>. Jimp (D1)</w:t>
            </w:r>
          </w:p>
          <w:p w14:paraId="32ACB283" w14:textId="6D739D3F" w:rsidR="008F604E" w:rsidRDefault="008F604E" w:rsidP="00573609">
            <w:pPr>
              <w:spacing w:before="120" w:after="120"/>
              <w:jc w:val="both"/>
              <w:rPr>
                <w:color w:val="212529"/>
                <w:shd w:val="clear" w:color="auto" w:fill="FFFFFF"/>
              </w:rPr>
            </w:pPr>
            <w:r w:rsidRPr="00FC7E31">
              <w:rPr>
                <w:b/>
                <w:bCs/>
                <w:color w:val="212529"/>
                <w:shd w:val="clear" w:color="auto" w:fill="FFFFFF"/>
              </w:rPr>
              <w:t>SLOBODIAN, P. (</w:t>
            </w:r>
            <w:r>
              <w:rPr>
                <w:b/>
                <w:bCs/>
                <w:color w:val="212529"/>
                <w:shd w:val="clear" w:color="auto" w:fill="FFFFFF"/>
              </w:rPr>
              <w:t>35%)</w:t>
            </w:r>
            <w:r w:rsidRPr="00FC7E31">
              <w:rPr>
                <w:color w:val="212529"/>
                <w:shd w:val="clear" w:color="auto" w:fill="FFFFFF"/>
              </w:rPr>
              <w:t>, OLEJN</w:t>
            </w:r>
            <w:r w:rsidR="00ED5253">
              <w:rPr>
                <w:color w:val="212529"/>
                <w:shd w:val="clear" w:color="auto" w:fill="FFFFFF"/>
              </w:rPr>
              <w:t>Í</w:t>
            </w:r>
            <w:r w:rsidRPr="00FC7E31">
              <w:rPr>
                <w:color w:val="212529"/>
                <w:shd w:val="clear" w:color="auto" w:fill="FFFFFF"/>
              </w:rPr>
              <w:t>K, R., MATY</w:t>
            </w:r>
            <w:r w:rsidR="00ED5253">
              <w:rPr>
                <w:color w:val="212529"/>
                <w:shd w:val="clear" w:color="auto" w:fill="FFFFFF"/>
              </w:rPr>
              <w:t>ÁŠ</w:t>
            </w:r>
            <w:r w:rsidRPr="00FC7E31">
              <w:rPr>
                <w:color w:val="212529"/>
                <w:shd w:val="clear" w:color="auto" w:fill="FFFFFF"/>
              </w:rPr>
              <w:t>, J., HAUSNEROV</w:t>
            </w:r>
            <w:r w:rsidR="00ED5253">
              <w:rPr>
                <w:color w:val="212529"/>
                <w:shd w:val="clear" w:color="auto" w:fill="FFFFFF"/>
              </w:rPr>
              <w:t>Á</w:t>
            </w:r>
            <w:r w:rsidRPr="00FC7E31">
              <w:rPr>
                <w:color w:val="212529"/>
                <w:shd w:val="clear" w:color="auto" w:fill="FFFFFF"/>
              </w:rPr>
              <w:t xml:space="preserve">, B., </w:t>
            </w:r>
            <w:r w:rsidR="00ED5253">
              <w:rPr>
                <w:color w:val="212529"/>
                <w:shd w:val="clear" w:color="auto" w:fill="FFFFFF"/>
              </w:rPr>
              <w:t>ŘÍ</w:t>
            </w:r>
            <w:r w:rsidRPr="00FC7E31">
              <w:rPr>
                <w:color w:val="212529"/>
                <w:shd w:val="clear" w:color="auto" w:fill="FFFFFF"/>
              </w:rPr>
              <w:t>HA, P. et al.</w:t>
            </w:r>
            <w:r>
              <w:rPr>
                <w:color w:val="212529"/>
                <w:shd w:val="clear" w:color="auto" w:fill="FFFFFF"/>
              </w:rPr>
              <w:t>:</w:t>
            </w:r>
            <w:r w:rsidRPr="00FC7E31">
              <w:rPr>
                <w:color w:val="212529"/>
                <w:shd w:val="clear" w:color="auto" w:fill="FFFFFF"/>
              </w:rPr>
              <w:t xml:space="preserve"> Electrical </w:t>
            </w:r>
            <w:r>
              <w:rPr>
                <w:color w:val="212529"/>
                <w:shd w:val="clear" w:color="auto" w:fill="FFFFFF"/>
              </w:rPr>
              <w:t>d</w:t>
            </w:r>
            <w:r w:rsidRPr="00FC7E31">
              <w:rPr>
                <w:color w:val="212529"/>
                <w:shd w:val="clear" w:color="auto" w:fill="FFFFFF"/>
              </w:rPr>
              <w:t xml:space="preserve">etection of </w:t>
            </w:r>
            <w:r>
              <w:rPr>
                <w:color w:val="212529"/>
                <w:shd w:val="clear" w:color="auto" w:fill="FFFFFF"/>
              </w:rPr>
              <w:t>v</w:t>
            </w:r>
            <w:r w:rsidRPr="00FC7E31">
              <w:rPr>
                <w:color w:val="212529"/>
                <w:shd w:val="clear" w:color="auto" w:fill="FFFFFF"/>
              </w:rPr>
              <w:t xml:space="preserve">ibrations of </w:t>
            </w:r>
            <w:r>
              <w:rPr>
                <w:color w:val="212529"/>
                <w:shd w:val="clear" w:color="auto" w:fill="FFFFFF"/>
              </w:rPr>
              <w:t>e</w:t>
            </w:r>
            <w:r w:rsidRPr="00FC7E31">
              <w:rPr>
                <w:color w:val="212529"/>
                <w:shd w:val="clear" w:color="auto" w:fill="FFFFFF"/>
              </w:rPr>
              <w:t xml:space="preserve">lectrospun PVDF </w:t>
            </w:r>
            <w:r>
              <w:rPr>
                <w:color w:val="212529"/>
                <w:shd w:val="clear" w:color="auto" w:fill="FFFFFF"/>
              </w:rPr>
              <w:t>m</w:t>
            </w:r>
            <w:r w:rsidRPr="00FC7E31">
              <w:rPr>
                <w:color w:val="212529"/>
                <w:shd w:val="clear" w:color="auto" w:fill="FFFFFF"/>
              </w:rPr>
              <w:t xml:space="preserve">embranes. </w:t>
            </w:r>
            <w:r w:rsidRPr="00FC7E31">
              <w:rPr>
                <w:i/>
                <w:iCs/>
                <w:color w:val="212529"/>
                <w:shd w:val="clear" w:color="auto" w:fill="FFFFFF"/>
              </w:rPr>
              <w:t>International Journal of Molecular Sciences</w:t>
            </w:r>
            <w:r w:rsidRPr="00FC7E31">
              <w:rPr>
                <w:color w:val="212529"/>
                <w:shd w:val="clear" w:color="auto" w:fill="FFFFFF"/>
              </w:rPr>
              <w:t xml:space="preserve"> 23(22), 14322, </w:t>
            </w:r>
            <w:r w:rsidRPr="00FC7E31">
              <w:rPr>
                <w:b/>
                <w:bCs/>
                <w:color w:val="212529"/>
                <w:shd w:val="clear" w:color="auto" w:fill="FFFFFF"/>
              </w:rPr>
              <w:t>2022</w:t>
            </w:r>
            <w:r w:rsidRPr="00FC7E31">
              <w:rPr>
                <w:color w:val="212529"/>
                <w:shd w:val="clear" w:color="auto" w:fill="FFFFFF"/>
              </w:rPr>
              <w:t>.</w:t>
            </w:r>
            <w:r w:rsidRPr="00FC7E31">
              <w:rPr>
                <w:b/>
                <w:bCs/>
                <w:color w:val="212529"/>
                <w:shd w:val="clear" w:color="auto" w:fill="FFFFFF"/>
              </w:rPr>
              <w:t xml:space="preserve"> </w:t>
            </w:r>
            <w:hyperlink r:id="rId184" w:history="1">
              <w:r w:rsidRPr="00FC7E31">
                <w:rPr>
                  <w:rStyle w:val="Hypertextovodkaz"/>
                  <w:shd w:val="clear" w:color="auto" w:fill="FFFFFF"/>
                </w:rPr>
                <w:t>https://doi.org/10.3390/ijms232214322</w:t>
              </w:r>
            </w:hyperlink>
            <w:r w:rsidRPr="00FC7E31">
              <w:rPr>
                <w:color w:val="212529"/>
              </w:rPr>
              <w:t xml:space="preserve">. </w:t>
            </w:r>
            <w:r w:rsidRPr="00FC7E31">
              <w:rPr>
                <w:color w:val="212529"/>
                <w:shd w:val="clear" w:color="auto" w:fill="FFFFFF"/>
              </w:rPr>
              <w:t xml:space="preserve">Jimp (Q1) </w:t>
            </w:r>
          </w:p>
          <w:p w14:paraId="26490968" w14:textId="08728003" w:rsidR="008F604E" w:rsidRDefault="008F604E" w:rsidP="00573609">
            <w:pPr>
              <w:spacing w:before="120" w:after="120"/>
              <w:jc w:val="both"/>
              <w:rPr>
                <w:color w:val="212529"/>
                <w:shd w:val="clear" w:color="auto" w:fill="FFFFFF"/>
              </w:rPr>
            </w:pPr>
            <w:r w:rsidRPr="00FC7E31">
              <w:rPr>
                <w:b/>
                <w:bCs/>
                <w:color w:val="212529"/>
                <w:shd w:val="clear" w:color="auto" w:fill="FFFFFF"/>
              </w:rPr>
              <w:t>SLOBODIAN, P.</w:t>
            </w:r>
            <w:r>
              <w:rPr>
                <w:b/>
                <w:bCs/>
                <w:color w:val="212529"/>
                <w:shd w:val="clear" w:color="auto" w:fill="FFFFFF"/>
              </w:rPr>
              <w:t xml:space="preserve"> (</w:t>
            </w:r>
            <w:r w:rsidRPr="003420F5">
              <w:rPr>
                <w:b/>
                <w:bCs/>
                <w:color w:val="212529"/>
                <w:shd w:val="clear" w:color="auto" w:fill="FFFFFF"/>
              </w:rPr>
              <w:t>45%)</w:t>
            </w:r>
            <w:r w:rsidRPr="003420F5">
              <w:rPr>
                <w:color w:val="212529"/>
                <w:shd w:val="clear" w:color="auto" w:fill="FFFFFF"/>
              </w:rPr>
              <w:t>,</w:t>
            </w:r>
            <w:r w:rsidRPr="00FC7E31">
              <w:rPr>
                <w:color w:val="212529"/>
                <w:shd w:val="clear" w:color="auto" w:fill="FFFFFF"/>
              </w:rPr>
              <w:t xml:space="preserve"> OLEJN</w:t>
            </w:r>
            <w:r w:rsidR="00ED5253">
              <w:rPr>
                <w:color w:val="212529"/>
                <w:shd w:val="clear" w:color="auto" w:fill="FFFFFF"/>
              </w:rPr>
              <w:t>Í</w:t>
            </w:r>
            <w:r w:rsidRPr="00FC7E31">
              <w:rPr>
                <w:color w:val="212529"/>
                <w:shd w:val="clear" w:color="auto" w:fill="FFFFFF"/>
              </w:rPr>
              <w:t>K, R., MATY</w:t>
            </w:r>
            <w:r w:rsidR="00ED5253">
              <w:rPr>
                <w:color w:val="212529"/>
                <w:shd w:val="clear" w:color="auto" w:fill="FFFFFF"/>
              </w:rPr>
              <w:t>ÁŠ</w:t>
            </w:r>
            <w:r w:rsidRPr="00FC7E31">
              <w:rPr>
                <w:color w:val="212529"/>
                <w:shd w:val="clear" w:color="auto" w:fill="FFFFFF"/>
              </w:rPr>
              <w:t xml:space="preserve">, J., </w:t>
            </w:r>
            <w:r w:rsidR="00ED5253">
              <w:rPr>
                <w:color w:val="212529"/>
                <w:shd w:val="clear" w:color="auto" w:fill="FFFFFF"/>
              </w:rPr>
              <w:t>ŘÍ</w:t>
            </w:r>
            <w:r w:rsidRPr="00FC7E31">
              <w:rPr>
                <w:color w:val="212529"/>
                <w:shd w:val="clear" w:color="auto" w:fill="FFFFFF"/>
              </w:rPr>
              <w:t>HA, P</w:t>
            </w:r>
            <w:r>
              <w:rPr>
                <w:color w:val="212529"/>
                <w:shd w:val="clear" w:color="auto" w:fill="FFFFFF"/>
              </w:rPr>
              <w:t>.:</w:t>
            </w:r>
            <w:r>
              <w:rPr>
                <w:rFonts w:ascii="Arial" w:hAnsi="Arial" w:cs="Arial"/>
                <w:color w:val="212529"/>
                <w:shd w:val="clear" w:color="auto" w:fill="FFFFFF"/>
              </w:rPr>
              <w:t xml:space="preserve"> </w:t>
            </w:r>
            <w:r w:rsidRPr="001A2FB2">
              <w:rPr>
                <w:color w:val="212529"/>
                <w:shd w:val="clear" w:color="auto" w:fill="FFFFFF"/>
              </w:rPr>
              <w:t xml:space="preserve">Strengthening </w:t>
            </w:r>
            <w:r>
              <w:rPr>
                <w:color w:val="212529"/>
                <w:shd w:val="clear" w:color="auto" w:fill="FFFFFF"/>
              </w:rPr>
              <w:t>m</w:t>
            </w:r>
            <w:r w:rsidRPr="001A2FB2">
              <w:rPr>
                <w:color w:val="212529"/>
                <w:shd w:val="clear" w:color="auto" w:fill="FFFFFF"/>
              </w:rPr>
              <w:t xml:space="preserve">echanism of </w:t>
            </w:r>
            <w:r>
              <w:rPr>
                <w:color w:val="212529"/>
                <w:shd w:val="clear" w:color="auto" w:fill="FFFFFF"/>
              </w:rPr>
              <w:t>e</w:t>
            </w:r>
            <w:r w:rsidRPr="001A2FB2">
              <w:rPr>
                <w:color w:val="212529"/>
                <w:shd w:val="clear" w:color="auto" w:fill="FFFFFF"/>
              </w:rPr>
              <w:t xml:space="preserve">lectrothermal </w:t>
            </w:r>
            <w:r>
              <w:rPr>
                <w:color w:val="212529"/>
                <w:shd w:val="clear" w:color="auto" w:fill="FFFFFF"/>
              </w:rPr>
              <w:t>a</w:t>
            </w:r>
            <w:r w:rsidRPr="001A2FB2">
              <w:rPr>
                <w:color w:val="212529"/>
                <w:shd w:val="clear" w:color="auto" w:fill="FFFFFF"/>
              </w:rPr>
              <w:t xml:space="preserve">ctuation in the </w:t>
            </w:r>
            <w:r>
              <w:rPr>
                <w:color w:val="212529"/>
                <w:shd w:val="clear" w:color="auto" w:fill="FFFFFF"/>
              </w:rPr>
              <w:t>e</w:t>
            </w:r>
            <w:r w:rsidRPr="001A2FB2">
              <w:rPr>
                <w:color w:val="212529"/>
                <w:shd w:val="clear" w:color="auto" w:fill="FFFFFF"/>
              </w:rPr>
              <w:t xml:space="preserve">poxy </w:t>
            </w:r>
            <w:r>
              <w:rPr>
                <w:color w:val="212529"/>
                <w:shd w:val="clear" w:color="auto" w:fill="FFFFFF"/>
              </w:rPr>
              <w:t>c</w:t>
            </w:r>
            <w:r w:rsidRPr="001A2FB2">
              <w:rPr>
                <w:color w:val="212529"/>
                <w:shd w:val="clear" w:color="auto" w:fill="FFFFFF"/>
              </w:rPr>
              <w:t xml:space="preserve">omposite with an </w:t>
            </w:r>
            <w:r>
              <w:rPr>
                <w:color w:val="212529"/>
                <w:shd w:val="clear" w:color="auto" w:fill="FFFFFF"/>
              </w:rPr>
              <w:t>e</w:t>
            </w:r>
            <w:r w:rsidRPr="001A2FB2">
              <w:rPr>
                <w:color w:val="212529"/>
                <w:shd w:val="clear" w:color="auto" w:fill="FFFFFF"/>
              </w:rPr>
              <w:t xml:space="preserve">mbedded </w:t>
            </w:r>
            <w:r>
              <w:rPr>
                <w:color w:val="212529"/>
                <w:shd w:val="clear" w:color="auto" w:fill="FFFFFF"/>
              </w:rPr>
              <w:t>c</w:t>
            </w:r>
            <w:r w:rsidRPr="001A2FB2">
              <w:rPr>
                <w:color w:val="212529"/>
                <w:shd w:val="clear" w:color="auto" w:fill="FFFFFF"/>
              </w:rPr>
              <w:t xml:space="preserve">arbon </w:t>
            </w:r>
            <w:r>
              <w:rPr>
                <w:color w:val="212529"/>
                <w:shd w:val="clear" w:color="auto" w:fill="FFFFFF"/>
              </w:rPr>
              <w:t>n</w:t>
            </w:r>
            <w:r w:rsidRPr="001A2FB2">
              <w:rPr>
                <w:color w:val="212529"/>
                <w:shd w:val="clear" w:color="auto" w:fill="FFFFFF"/>
              </w:rPr>
              <w:t xml:space="preserve">anotube </w:t>
            </w:r>
            <w:r>
              <w:rPr>
                <w:color w:val="212529"/>
                <w:shd w:val="clear" w:color="auto" w:fill="FFFFFF"/>
              </w:rPr>
              <w:t>n</w:t>
            </w:r>
            <w:r w:rsidRPr="001A2FB2">
              <w:rPr>
                <w:color w:val="212529"/>
                <w:shd w:val="clear" w:color="auto" w:fill="FFFFFF"/>
              </w:rPr>
              <w:t>anopaper</w:t>
            </w:r>
            <w:r>
              <w:rPr>
                <w:rFonts w:ascii="Arial" w:hAnsi="Arial" w:cs="Arial"/>
                <w:color w:val="212529"/>
                <w:shd w:val="clear" w:color="auto" w:fill="FFFFFF"/>
              </w:rPr>
              <w:t>. </w:t>
            </w:r>
            <w:r w:rsidRPr="001A2FB2">
              <w:rPr>
                <w:i/>
                <w:iCs/>
                <w:color w:val="212529"/>
                <w:shd w:val="clear" w:color="auto" w:fill="FFFFFF"/>
              </w:rPr>
              <w:t>Nanomaterials</w:t>
            </w:r>
            <w:r>
              <w:rPr>
                <w:rFonts w:ascii="Arial" w:hAnsi="Arial" w:cs="Arial"/>
                <w:color w:val="212529"/>
                <w:shd w:val="clear" w:color="auto" w:fill="FFFFFF"/>
              </w:rPr>
              <w:t xml:space="preserve"> </w:t>
            </w:r>
            <w:r w:rsidRPr="001A2FB2">
              <w:rPr>
                <w:color w:val="212529"/>
                <w:shd w:val="clear" w:color="auto" w:fill="FFFFFF"/>
              </w:rPr>
              <w:t>11</w:t>
            </w:r>
            <w:r>
              <w:rPr>
                <w:color w:val="212529"/>
                <w:shd w:val="clear" w:color="auto" w:fill="FFFFFF"/>
              </w:rPr>
              <w:t>(</w:t>
            </w:r>
            <w:r w:rsidRPr="001A2FB2">
              <w:rPr>
                <w:color w:val="212529"/>
                <w:shd w:val="clear" w:color="auto" w:fill="FFFFFF"/>
              </w:rPr>
              <w:t>6</w:t>
            </w:r>
            <w:r>
              <w:rPr>
                <w:color w:val="212529"/>
                <w:shd w:val="clear" w:color="auto" w:fill="FFFFFF"/>
              </w:rPr>
              <w:t>)</w:t>
            </w:r>
            <w:r w:rsidRPr="00F87387">
              <w:rPr>
                <w:color w:val="212529"/>
                <w:shd w:val="clear" w:color="auto" w:fill="FFFFFF"/>
              </w:rPr>
              <w:t>,</w:t>
            </w:r>
            <w:r>
              <w:rPr>
                <w:rFonts w:ascii="Arial" w:hAnsi="Arial" w:cs="Arial"/>
                <w:color w:val="222222"/>
                <w:shd w:val="clear" w:color="auto" w:fill="FFFFFF"/>
              </w:rPr>
              <w:t xml:space="preserve"> </w:t>
            </w:r>
            <w:r w:rsidRPr="003420F5">
              <w:rPr>
                <w:color w:val="212529"/>
                <w:shd w:val="clear" w:color="auto" w:fill="FFFFFF"/>
              </w:rPr>
              <w:t>1529,</w:t>
            </w:r>
            <w:r>
              <w:rPr>
                <w:rFonts w:ascii="Arial" w:hAnsi="Arial" w:cs="Arial"/>
                <w:color w:val="212529"/>
                <w:shd w:val="clear" w:color="auto" w:fill="FFFFFF"/>
              </w:rPr>
              <w:t xml:space="preserve"> </w:t>
            </w:r>
            <w:r w:rsidRPr="001A2FB2">
              <w:rPr>
                <w:b/>
                <w:bCs/>
                <w:color w:val="212529"/>
                <w:shd w:val="clear" w:color="auto" w:fill="FFFFFF"/>
              </w:rPr>
              <w:t>2021</w:t>
            </w:r>
            <w:r>
              <w:rPr>
                <w:rFonts w:ascii="Arial" w:hAnsi="Arial" w:cs="Arial"/>
                <w:color w:val="212529"/>
                <w:shd w:val="clear" w:color="auto" w:fill="FFFFFF"/>
              </w:rPr>
              <w:t>.</w:t>
            </w:r>
            <w:r w:rsidRPr="001A2FB2">
              <w:rPr>
                <w:rStyle w:val="Hypertextovodkaz"/>
              </w:rPr>
              <w:t xml:space="preserve"> </w:t>
            </w:r>
            <w:hyperlink r:id="rId185" w:history="1">
              <w:r w:rsidRPr="001A2FB2">
                <w:rPr>
                  <w:rStyle w:val="Hypertextovodkaz"/>
                  <w:shd w:val="clear" w:color="auto" w:fill="FFFFFF"/>
                </w:rPr>
                <w:t>https://doi.org/10.3390/nano11061529</w:t>
              </w:r>
            </w:hyperlink>
            <w:r>
              <w:rPr>
                <w:rFonts w:ascii="Arial" w:hAnsi="Arial" w:cs="Arial"/>
                <w:color w:val="212529"/>
                <w:shd w:val="clear" w:color="auto" w:fill="FFFFFF"/>
              </w:rPr>
              <w:t>.</w:t>
            </w:r>
            <w:r w:rsidRPr="001A2FB2">
              <w:rPr>
                <w:color w:val="212529"/>
                <w:shd w:val="clear" w:color="auto" w:fill="FFFFFF"/>
              </w:rPr>
              <w:t xml:space="preserve"> </w:t>
            </w:r>
            <w:r w:rsidRPr="00FC7E31">
              <w:rPr>
                <w:color w:val="212529"/>
                <w:shd w:val="clear" w:color="auto" w:fill="FFFFFF"/>
              </w:rPr>
              <w:t>Jimp (Q2)</w:t>
            </w:r>
          </w:p>
          <w:p w14:paraId="5AFAAF00" w14:textId="0D2A77E5" w:rsidR="008F604E" w:rsidRPr="00FC7E31" w:rsidRDefault="008F604E" w:rsidP="00573609">
            <w:pPr>
              <w:spacing w:before="120" w:after="120"/>
              <w:jc w:val="both"/>
              <w:rPr>
                <w:color w:val="212529"/>
                <w:shd w:val="clear" w:color="auto" w:fill="FFFFFF"/>
              </w:rPr>
            </w:pPr>
            <w:r w:rsidRPr="00FC7E31">
              <w:rPr>
                <w:b/>
                <w:bCs/>
                <w:color w:val="212529"/>
                <w:shd w:val="clear" w:color="auto" w:fill="FFFFFF"/>
              </w:rPr>
              <w:lastRenderedPageBreak/>
              <w:t>SLOBODIAN, P.</w:t>
            </w:r>
            <w:r>
              <w:rPr>
                <w:b/>
                <w:bCs/>
                <w:color w:val="212529"/>
                <w:shd w:val="clear" w:color="auto" w:fill="FFFFFF"/>
              </w:rPr>
              <w:t xml:space="preserve"> (</w:t>
            </w:r>
            <w:r w:rsidRPr="003420F5">
              <w:rPr>
                <w:b/>
                <w:bCs/>
                <w:color w:val="212529"/>
                <w:shd w:val="clear" w:color="auto" w:fill="FFFFFF"/>
              </w:rPr>
              <w:t>35%)</w:t>
            </w:r>
            <w:r w:rsidRPr="003420F5">
              <w:rPr>
                <w:color w:val="212529"/>
                <w:shd w:val="clear" w:color="auto" w:fill="FFFFFF"/>
              </w:rPr>
              <w:t>,</w:t>
            </w:r>
            <w:r w:rsidRPr="00FC7E31">
              <w:rPr>
                <w:color w:val="212529"/>
                <w:shd w:val="clear" w:color="auto" w:fill="FFFFFF"/>
              </w:rPr>
              <w:t xml:space="preserve"> OLEJN</w:t>
            </w:r>
            <w:r w:rsidR="00ED5253">
              <w:rPr>
                <w:color w:val="212529"/>
                <w:shd w:val="clear" w:color="auto" w:fill="FFFFFF"/>
              </w:rPr>
              <w:t>Í</w:t>
            </w:r>
            <w:r w:rsidRPr="00FC7E31">
              <w:rPr>
                <w:color w:val="212529"/>
                <w:shd w:val="clear" w:color="auto" w:fill="FFFFFF"/>
              </w:rPr>
              <w:t>K, R., MATY</w:t>
            </w:r>
            <w:r w:rsidR="00ED5253">
              <w:rPr>
                <w:color w:val="212529"/>
                <w:shd w:val="clear" w:color="auto" w:fill="FFFFFF"/>
              </w:rPr>
              <w:t>ÁŠ</w:t>
            </w:r>
            <w:r w:rsidRPr="00FC7E31">
              <w:rPr>
                <w:color w:val="212529"/>
                <w:shd w:val="clear" w:color="auto" w:fill="FFFFFF"/>
              </w:rPr>
              <w:t xml:space="preserve">, J., </w:t>
            </w:r>
            <w:r w:rsidR="00ED5253">
              <w:rPr>
                <w:color w:val="212529"/>
                <w:shd w:val="clear" w:color="auto" w:fill="FFFFFF"/>
              </w:rPr>
              <w:t>ŘÍ</w:t>
            </w:r>
            <w:r w:rsidRPr="00FC7E31">
              <w:rPr>
                <w:color w:val="212529"/>
                <w:shd w:val="clear" w:color="auto" w:fill="FFFFFF"/>
              </w:rPr>
              <w:t>HA, P</w:t>
            </w:r>
            <w:r>
              <w:rPr>
                <w:color w:val="212529"/>
                <w:shd w:val="clear" w:color="auto" w:fill="FFFFFF"/>
              </w:rPr>
              <w:t>.:</w:t>
            </w:r>
            <w:r>
              <w:rPr>
                <w:rFonts w:ascii="Arial" w:hAnsi="Arial" w:cs="Arial"/>
                <w:color w:val="212529"/>
                <w:shd w:val="clear" w:color="auto" w:fill="FFFFFF"/>
              </w:rPr>
              <w:t xml:space="preserve"> </w:t>
            </w:r>
            <w:r w:rsidRPr="001A2FB2">
              <w:rPr>
                <w:color w:val="212529"/>
                <w:shd w:val="clear" w:color="auto" w:fill="FFFFFF"/>
              </w:rPr>
              <w:t xml:space="preserve">Microstrip </w:t>
            </w:r>
            <w:r>
              <w:rPr>
                <w:color w:val="212529"/>
                <w:shd w:val="clear" w:color="auto" w:fill="FFFFFF"/>
              </w:rPr>
              <w:t>r</w:t>
            </w:r>
            <w:r w:rsidRPr="001A2FB2">
              <w:rPr>
                <w:color w:val="212529"/>
                <w:shd w:val="clear" w:color="auto" w:fill="FFFFFF"/>
              </w:rPr>
              <w:t xml:space="preserve">esonant </w:t>
            </w:r>
            <w:r>
              <w:rPr>
                <w:color w:val="212529"/>
                <w:shd w:val="clear" w:color="auto" w:fill="FFFFFF"/>
              </w:rPr>
              <w:t>s</w:t>
            </w:r>
            <w:r w:rsidRPr="001A2FB2">
              <w:rPr>
                <w:color w:val="212529"/>
                <w:shd w:val="clear" w:color="auto" w:fill="FFFFFF"/>
              </w:rPr>
              <w:t>ensor for</w:t>
            </w:r>
            <w:r>
              <w:rPr>
                <w:color w:val="212529"/>
                <w:shd w:val="clear" w:color="auto" w:fill="FFFFFF"/>
              </w:rPr>
              <w:t xml:space="preserve"> d</w:t>
            </w:r>
            <w:r w:rsidRPr="001A2FB2">
              <w:rPr>
                <w:color w:val="212529"/>
                <w:shd w:val="clear" w:color="auto" w:fill="FFFFFF"/>
              </w:rPr>
              <w:t xml:space="preserve">ifferentiation of </w:t>
            </w:r>
            <w:r>
              <w:rPr>
                <w:color w:val="212529"/>
                <w:shd w:val="clear" w:color="auto" w:fill="FFFFFF"/>
              </w:rPr>
              <w:t>c</w:t>
            </w:r>
            <w:r w:rsidRPr="001A2FB2">
              <w:rPr>
                <w:color w:val="212529"/>
                <w:shd w:val="clear" w:color="auto" w:fill="FFFFFF"/>
              </w:rPr>
              <w:t xml:space="preserve">omponents in </w:t>
            </w:r>
            <w:r>
              <w:rPr>
                <w:color w:val="212529"/>
                <w:shd w:val="clear" w:color="auto" w:fill="FFFFFF"/>
              </w:rPr>
              <w:t>v</w:t>
            </w:r>
            <w:r w:rsidRPr="001A2FB2">
              <w:rPr>
                <w:color w:val="212529"/>
                <w:shd w:val="clear" w:color="auto" w:fill="FFFFFF"/>
              </w:rPr>
              <w:t xml:space="preserve">apor </w:t>
            </w:r>
            <w:r>
              <w:rPr>
                <w:color w:val="212529"/>
                <w:shd w:val="clear" w:color="auto" w:fill="FFFFFF"/>
              </w:rPr>
              <w:t>m</w:t>
            </w:r>
            <w:r w:rsidRPr="001A2FB2">
              <w:rPr>
                <w:color w:val="212529"/>
                <w:shd w:val="clear" w:color="auto" w:fill="FFFFFF"/>
              </w:rPr>
              <w:t>ixtures</w:t>
            </w:r>
            <w:r>
              <w:rPr>
                <w:color w:val="212529"/>
                <w:shd w:val="clear" w:color="auto" w:fill="FFFFFF"/>
              </w:rPr>
              <w:t xml:space="preserve">. </w:t>
            </w:r>
            <w:r w:rsidRPr="001A2FB2">
              <w:rPr>
                <w:i/>
                <w:iCs/>
                <w:color w:val="212529"/>
                <w:shd w:val="clear" w:color="auto" w:fill="FFFFFF"/>
              </w:rPr>
              <w:t>Sensors</w:t>
            </w:r>
            <w:r>
              <w:rPr>
                <w:i/>
                <w:iCs/>
                <w:color w:val="212529"/>
                <w:shd w:val="clear" w:color="auto" w:fill="FFFFFF"/>
              </w:rPr>
              <w:t xml:space="preserve"> </w:t>
            </w:r>
            <w:r w:rsidRPr="003420F5">
              <w:rPr>
                <w:color w:val="212529"/>
                <w:shd w:val="clear" w:color="auto" w:fill="FFFFFF"/>
              </w:rPr>
              <w:t>21(1)</w:t>
            </w:r>
            <w:r>
              <w:rPr>
                <w:color w:val="212529"/>
                <w:shd w:val="clear" w:color="auto" w:fill="FFFFFF"/>
              </w:rPr>
              <w:t xml:space="preserve">, </w:t>
            </w:r>
            <w:r w:rsidRPr="003420F5">
              <w:rPr>
                <w:color w:val="212529"/>
                <w:shd w:val="clear" w:color="auto" w:fill="FFFFFF"/>
              </w:rPr>
              <w:t>298,</w:t>
            </w:r>
            <w:r>
              <w:rPr>
                <w:rFonts w:ascii="Arial" w:hAnsi="Arial" w:cs="Arial"/>
                <w:color w:val="222222"/>
                <w:shd w:val="clear" w:color="auto" w:fill="FFFFFF"/>
              </w:rPr>
              <w:t xml:space="preserve"> </w:t>
            </w:r>
            <w:r w:rsidRPr="00E56A1A">
              <w:rPr>
                <w:b/>
                <w:bCs/>
                <w:color w:val="212529"/>
                <w:shd w:val="clear" w:color="auto" w:fill="FFFFFF"/>
              </w:rPr>
              <w:t>2021</w:t>
            </w:r>
            <w:r>
              <w:rPr>
                <w:rFonts w:ascii="Arial" w:hAnsi="Arial" w:cs="Arial"/>
                <w:color w:val="212529"/>
                <w:shd w:val="clear" w:color="auto" w:fill="FFFFFF"/>
              </w:rPr>
              <w:t xml:space="preserve">. </w:t>
            </w:r>
            <w:hyperlink r:id="rId186" w:history="1">
              <w:r w:rsidRPr="00E56A1A">
                <w:rPr>
                  <w:rStyle w:val="Hypertextovodkaz"/>
                  <w:shd w:val="clear" w:color="auto" w:fill="FFFFFF"/>
                </w:rPr>
                <w:t>https://doi.org/10.3390/s21010298</w:t>
              </w:r>
            </w:hyperlink>
            <w:r w:rsidRPr="00E56A1A">
              <w:rPr>
                <w:rStyle w:val="Hypertextovodkaz"/>
              </w:rPr>
              <w:t>.</w:t>
            </w:r>
            <w:r>
              <w:rPr>
                <w:rFonts w:ascii="Arial" w:hAnsi="Arial" w:cs="Arial"/>
                <w:color w:val="212529"/>
                <w:shd w:val="clear" w:color="auto" w:fill="FFFFFF"/>
              </w:rPr>
              <w:t xml:space="preserve"> </w:t>
            </w:r>
            <w:r w:rsidRPr="00FC7E31">
              <w:rPr>
                <w:color w:val="212529"/>
                <w:shd w:val="clear" w:color="auto" w:fill="FFFFFF"/>
              </w:rPr>
              <w:t>Jimp (Q2)</w:t>
            </w:r>
          </w:p>
          <w:p w14:paraId="5E187322" w14:textId="0EE2CFDB" w:rsidR="008F604E" w:rsidRPr="00FC7E31" w:rsidRDefault="008F604E" w:rsidP="00573609">
            <w:pPr>
              <w:spacing w:before="120" w:after="120"/>
              <w:jc w:val="both"/>
              <w:rPr>
                <w:b/>
              </w:rPr>
            </w:pPr>
            <w:r w:rsidRPr="00FC7E31">
              <w:rPr>
                <w:b/>
                <w:bCs/>
                <w:color w:val="212529"/>
                <w:shd w:val="clear" w:color="auto" w:fill="FFFFFF"/>
              </w:rPr>
              <w:t>SLOBODIAN, P.</w:t>
            </w:r>
            <w:r w:rsidRPr="00FC7E31">
              <w:rPr>
                <w:color w:val="212529"/>
                <w:shd w:val="clear" w:color="auto" w:fill="FFFFFF"/>
              </w:rPr>
              <w:t xml:space="preserve"> </w:t>
            </w:r>
            <w:r w:rsidRPr="00FC7E31">
              <w:rPr>
                <w:b/>
                <w:bCs/>
                <w:color w:val="212529"/>
                <w:shd w:val="clear" w:color="auto" w:fill="FFFFFF"/>
              </w:rPr>
              <w:t>(</w:t>
            </w:r>
            <w:r>
              <w:rPr>
                <w:b/>
                <w:bCs/>
                <w:color w:val="212529"/>
                <w:shd w:val="clear" w:color="auto" w:fill="FFFFFF"/>
              </w:rPr>
              <w:t>45%)</w:t>
            </w:r>
            <w:r w:rsidRPr="00FC7E31">
              <w:rPr>
                <w:color w:val="212529"/>
                <w:shd w:val="clear" w:color="auto" w:fill="FFFFFF"/>
              </w:rPr>
              <w:t xml:space="preserve">, </w:t>
            </w:r>
            <w:r w:rsidR="00ED5253">
              <w:rPr>
                <w:color w:val="212529"/>
                <w:shd w:val="clear" w:color="auto" w:fill="FFFFFF"/>
              </w:rPr>
              <w:t>ŘÍ</w:t>
            </w:r>
            <w:r w:rsidRPr="00FC7E31">
              <w:rPr>
                <w:color w:val="212529"/>
                <w:shd w:val="clear" w:color="auto" w:fill="FFFFFF"/>
              </w:rPr>
              <w:t>HA, P., KONDO, H., CVELBAR, U., OLEJN</w:t>
            </w:r>
            <w:r w:rsidR="00ED5253">
              <w:rPr>
                <w:color w:val="212529"/>
                <w:shd w:val="clear" w:color="auto" w:fill="FFFFFF"/>
              </w:rPr>
              <w:t>Í</w:t>
            </w:r>
            <w:r w:rsidRPr="00FC7E31">
              <w:rPr>
                <w:color w:val="212529"/>
                <w:shd w:val="clear" w:color="auto" w:fill="FFFFFF"/>
              </w:rPr>
              <w:t>K, R. et al.</w:t>
            </w:r>
            <w:r>
              <w:rPr>
                <w:color w:val="212529"/>
                <w:shd w:val="clear" w:color="auto" w:fill="FFFFFF"/>
              </w:rPr>
              <w:t>:</w:t>
            </w:r>
            <w:r w:rsidRPr="00FC7E31">
              <w:rPr>
                <w:color w:val="212529"/>
                <w:shd w:val="clear" w:color="auto" w:fill="FFFFFF"/>
              </w:rPr>
              <w:t xml:space="preserve"> Transparent elongation and compressive strain sensors based on aligned carbon nanowalls embedded in polyurethane. </w:t>
            </w:r>
            <w:r w:rsidRPr="00FC7E31">
              <w:rPr>
                <w:i/>
                <w:iCs/>
                <w:color w:val="212529"/>
                <w:shd w:val="clear" w:color="auto" w:fill="FFFFFF"/>
              </w:rPr>
              <w:t>Sensors and Actuators A: Physical</w:t>
            </w:r>
            <w:r w:rsidRPr="00FC7E31">
              <w:rPr>
                <w:color w:val="212529"/>
                <w:shd w:val="clear" w:color="auto" w:fill="FFFFFF"/>
              </w:rPr>
              <w:t xml:space="preserve"> 306, </w:t>
            </w:r>
            <w:r w:rsidRPr="00FC7E31">
              <w:rPr>
                <w:color w:val="1F1F1F"/>
              </w:rPr>
              <w:t xml:space="preserve">111946, </w:t>
            </w:r>
            <w:r w:rsidRPr="00FC7E31">
              <w:rPr>
                <w:b/>
                <w:bCs/>
                <w:color w:val="212529"/>
                <w:shd w:val="clear" w:color="auto" w:fill="FFFFFF"/>
              </w:rPr>
              <w:t>2020</w:t>
            </w:r>
            <w:r w:rsidRPr="00FC7E31">
              <w:rPr>
                <w:color w:val="212529"/>
                <w:shd w:val="clear" w:color="auto" w:fill="FFFFFF"/>
              </w:rPr>
              <w:t xml:space="preserve">. </w:t>
            </w:r>
            <w:hyperlink r:id="rId187" w:history="1">
              <w:r w:rsidRPr="00FC7E31">
                <w:rPr>
                  <w:rStyle w:val="Hypertextovodkaz"/>
                  <w:shd w:val="clear" w:color="auto" w:fill="FFFFFF"/>
                </w:rPr>
                <w:t>https://doi.org/10.1016/j.sna.2020.111946</w:t>
              </w:r>
            </w:hyperlink>
            <w:r w:rsidRPr="00FC7E31">
              <w:rPr>
                <w:color w:val="212529"/>
                <w:shd w:val="clear" w:color="auto" w:fill="FFFFFF"/>
              </w:rPr>
              <w:t xml:space="preserve">. Jimp (Q2) </w:t>
            </w:r>
          </w:p>
        </w:tc>
      </w:tr>
      <w:tr w:rsidR="008F604E" w14:paraId="1FEEA4E9" w14:textId="77777777" w:rsidTr="00573609">
        <w:trPr>
          <w:trHeight w:val="218"/>
        </w:trPr>
        <w:tc>
          <w:tcPr>
            <w:tcW w:w="9859" w:type="dxa"/>
            <w:gridSpan w:val="14"/>
            <w:shd w:val="clear" w:color="auto" w:fill="F7CAAC"/>
          </w:tcPr>
          <w:p w14:paraId="55E07B7F" w14:textId="77777777" w:rsidR="008F604E" w:rsidRDefault="008F604E" w:rsidP="00573609">
            <w:pPr>
              <w:rPr>
                <w:b/>
              </w:rPr>
            </w:pPr>
            <w:r>
              <w:rPr>
                <w:b/>
              </w:rPr>
              <w:lastRenderedPageBreak/>
              <w:t>Působení v zahraničí</w:t>
            </w:r>
          </w:p>
        </w:tc>
      </w:tr>
      <w:tr w:rsidR="008F604E" w14:paraId="5DDD49A3" w14:textId="77777777" w:rsidTr="00573609">
        <w:trPr>
          <w:trHeight w:val="328"/>
        </w:trPr>
        <w:tc>
          <w:tcPr>
            <w:tcW w:w="9859" w:type="dxa"/>
            <w:gridSpan w:val="14"/>
          </w:tcPr>
          <w:p w14:paraId="21393618" w14:textId="586D4ED2" w:rsidR="008F604E" w:rsidRPr="004721D3" w:rsidRDefault="008F604E" w:rsidP="00573609">
            <w:pPr>
              <w:spacing w:before="120" w:after="60"/>
              <w:jc w:val="both"/>
            </w:pPr>
            <w:r>
              <w:rPr>
                <w:bCs/>
              </w:rPr>
              <w:t>2024</w:t>
            </w:r>
            <w:r w:rsidR="00451AFE">
              <w:rPr>
                <w:bCs/>
              </w:rPr>
              <w:t xml:space="preserve">, 2013, 2012, 2011, 2000, </w:t>
            </w:r>
            <w:r w:rsidR="00451AFE" w:rsidRPr="00B32DA4">
              <w:rPr>
                <w:bCs/>
              </w:rPr>
              <w:t>1999</w:t>
            </w:r>
            <w:r>
              <w:t xml:space="preserve">: </w:t>
            </w:r>
            <w:r w:rsidRPr="004721D3">
              <w:t>University of Ljubljana a Josef Stefan Institut, Ljubljana, Slovinsko</w:t>
            </w:r>
            <w:r>
              <w:t xml:space="preserve">, </w:t>
            </w:r>
            <w:r w:rsidRPr="009F13F3">
              <w:t>výzkumná stáž</w:t>
            </w:r>
            <w:r>
              <w:t xml:space="preserve"> </w:t>
            </w:r>
            <w:r w:rsidRPr="004721D3">
              <w:t>(</w:t>
            </w:r>
            <w:r w:rsidRPr="009F13F3">
              <w:t>1 měsíc</w:t>
            </w:r>
            <w:r w:rsidRPr="004721D3">
              <w:t>)</w:t>
            </w:r>
          </w:p>
          <w:p w14:paraId="2ADCFA15" w14:textId="41813F63" w:rsidR="008F604E" w:rsidRPr="003420F5" w:rsidRDefault="008F604E" w:rsidP="00573609">
            <w:pPr>
              <w:spacing w:before="60" w:after="60"/>
              <w:jc w:val="both"/>
            </w:pPr>
            <w:r w:rsidRPr="003420F5">
              <w:t>2023</w:t>
            </w:r>
            <w:r w:rsidR="00451AFE">
              <w:t xml:space="preserve">, </w:t>
            </w:r>
            <w:r w:rsidR="00451AFE" w:rsidRPr="003420F5">
              <w:t>2008</w:t>
            </w:r>
            <w:r w:rsidRPr="003420F5">
              <w:t>: University of Salerno, Itálie, výzkumná stáž (1 měsíc)</w:t>
            </w:r>
          </w:p>
          <w:p w14:paraId="7A72B66A" w14:textId="77777777" w:rsidR="008F604E" w:rsidRPr="003420F5" w:rsidRDefault="008F604E" w:rsidP="00573609">
            <w:pPr>
              <w:spacing w:before="60" w:after="60"/>
              <w:jc w:val="both"/>
            </w:pPr>
            <w:r w:rsidRPr="003420F5">
              <w:t>2022: University of Leoben, Rakousko, výzkumná stáž (1 měsíc)</w:t>
            </w:r>
          </w:p>
          <w:p w14:paraId="1DCD08F4" w14:textId="77777777" w:rsidR="008F604E" w:rsidRDefault="008F604E" w:rsidP="00573609">
            <w:pPr>
              <w:spacing w:before="60" w:after="120"/>
              <w:jc w:val="both"/>
              <w:rPr>
                <w:b/>
              </w:rPr>
            </w:pPr>
            <w:r w:rsidRPr="003420F5">
              <w:t>2000: Chalmers University of Technology, Göteborg, Švédsko, výzkumná stáž (1 měsíc)</w:t>
            </w:r>
          </w:p>
        </w:tc>
      </w:tr>
      <w:tr w:rsidR="008F604E" w14:paraId="374ACDEB" w14:textId="77777777" w:rsidTr="00573609">
        <w:trPr>
          <w:cantSplit/>
          <w:trHeight w:val="470"/>
        </w:trPr>
        <w:tc>
          <w:tcPr>
            <w:tcW w:w="2518" w:type="dxa"/>
            <w:gridSpan w:val="2"/>
            <w:shd w:val="clear" w:color="auto" w:fill="F7CAAC"/>
          </w:tcPr>
          <w:p w14:paraId="0D5ED99F" w14:textId="77777777" w:rsidR="008F604E" w:rsidRDefault="008F604E" w:rsidP="00573609">
            <w:pPr>
              <w:jc w:val="both"/>
              <w:rPr>
                <w:b/>
              </w:rPr>
            </w:pPr>
            <w:r>
              <w:rPr>
                <w:b/>
              </w:rPr>
              <w:t xml:space="preserve">Podpis </w:t>
            </w:r>
          </w:p>
        </w:tc>
        <w:tc>
          <w:tcPr>
            <w:tcW w:w="4319" w:type="dxa"/>
            <w:gridSpan w:val="7"/>
          </w:tcPr>
          <w:p w14:paraId="0ACF4F5A" w14:textId="77777777" w:rsidR="008F604E" w:rsidRDefault="008F604E" w:rsidP="00573609">
            <w:pPr>
              <w:jc w:val="both"/>
            </w:pPr>
          </w:p>
        </w:tc>
        <w:tc>
          <w:tcPr>
            <w:tcW w:w="709" w:type="dxa"/>
            <w:shd w:val="clear" w:color="auto" w:fill="F7CAAC"/>
          </w:tcPr>
          <w:p w14:paraId="4E23F813" w14:textId="77777777" w:rsidR="008F604E" w:rsidRDefault="008F604E" w:rsidP="00573609">
            <w:pPr>
              <w:jc w:val="both"/>
            </w:pPr>
            <w:r>
              <w:rPr>
                <w:b/>
              </w:rPr>
              <w:t>datum</w:t>
            </w:r>
          </w:p>
        </w:tc>
        <w:tc>
          <w:tcPr>
            <w:tcW w:w="2313" w:type="dxa"/>
            <w:gridSpan w:val="4"/>
          </w:tcPr>
          <w:p w14:paraId="54F0DC93" w14:textId="77777777" w:rsidR="008F604E" w:rsidRDefault="008F604E" w:rsidP="00573609">
            <w:pPr>
              <w:jc w:val="both"/>
            </w:pPr>
          </w:p>
        </w:tc>
      </w:tr>
      <w:bookmarkEnd w:id="366"/>
    </w:tbl>
    <w:p w14:paraId="5EE5EFAE" w14:textId="77777777" w:rsidR="008F604E" w:rsidRDefault="008F604E"/>
    <w:p w14:paraId="68CA9A14" w14:textId="6460D5E2" w:rsidR="00E041AC" w:rsidRDefault="00E041AC">
      <w:r>
        <w:br w:type="page"/>
      </w:r>
    </w:p>
    <w:tbl>
      <w:tblPr>
        <w:tblpPr w:leftFromText="141" w:rightFromText="141" w:vertAnchor="page" w:horzAnchor="margin" w:tblpY="1333"/>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71"/>
        <w:gridCol w:w="658"/>
        <w:gridCol w:w="1751"/>
        <w:gridCol w:w="113"/>
        <w:gridCol w:w="381"/>
        <w:gridCol w:w="186"/>
        <w:gridCol w:w="282"/>
        <w:gridCol w:w="994"/>
        <w:gridCol w:w="709"/>
        <w:gridCol w:w="77"/>
        <w:gridCol w:w="93"/>
        <w:gridCol w:w="567"/>
        <w:gridCol w:w="709"/>
        <w:gridCol w:w="851"/>
      </w:tblGrid>
      <w:tr w:rsidR="0036113D" w14:paraId="0B6FCFEB" w14:textId="77777777" w:rsidTr="00801227">
        <w:tc>
          <w:tcPr>
            <w:tcW w:w="10060" w:type="dxa"/>
            <w:gridSpan w:val="15"/>
            <w:tcBorders>
              <w:bottom w:val="double" w:sz="4" w:space="0" w:color="auto"/>
            </w:tcBorders>
            <w:shd w:val="clear" w:color="auto" w:fill="BDD6EE"/>
          </w:tcPr>
          <w:p w14:paraId="19AC8B7C" w14:textId="77777777" w:rsidR="0036113D" w:rsidRDefault="0036113D" w:rsidP="00801227">
            <w:pPr>
              <w:rPr>
                <w:b/>
                <w:sz w:val="28"/>
              </w:rPr>
            </w:pPr>
            <w:r>
              <w:rPr>
                <w:b/>
                <w:sz w:val="28"/>
              </w:rPr>
              <w:lastRenderedPageBreak/>
              <w:t>C-I – Personální zabezpečení</w:t>
            </w:r>
          </w:p>
        </w:tc>
      </w:tr>
      <w:tr w:rsidR="0036113D" w14:paraId="1011E7EE" w14:textId="77777777" w:rsidTr="00801227">
        <w:tc>
          <w:tcPr>
            <w:tcW w:w="2518" w:type="dxa"/>
            <w:tcBorders>
              <w:top w:val="double" w:sz="4" w:space="0" w:color="auto"/>
            </w:tcBorders>
            <w:shd w:val="clear" w:color="auto" w:fill="F7CAAC"/>
          </w:tcPr>
          <w:p w14:paraId="5B8822DE" w14:textId="77777777" w:rsidR="0036113D" w:rsidRPr="0036113D" w:rsidRDefault="0036113D" w:rsidP="00801227">
            <w:pPr>
              <w:rPr>
                <w:b/>
              </w:rPr>
            </w:pPr>
            <w:r w:rsidRPr="0036113D">
              <w:rPr>
                <w:b/>
              </w:rPr>
              <w:t>Vysoká škola</w:t>
            </w:r>
          </w:p>
        </w:tc>
        <w:tc>
          <w:tcPr>
            <w:tcW w:w="7542" w:type="dxa"/>
            <w:gridSpan w:val="14"/>
          </w:tcPr>
          <w:p w14:paraId="10AE76D8" w14:textId="77777777" w:rsidR="0036113D" w:rsidRPr="0036113D" w:rsidRDefault="0036113D" w:rsidP="00801227">
            <w:pPr>
              <w:tabs>
                <w:tab w:val="left" w:pos="933"/>
              </w:tabs>
            </w:pPr>
            <w:r w:rsidRPr="0036113D">
              <w:t>Univerzita Tomáše Bati ve Zlíně</w:t>
            </w:r>
          </w:p>
        </w:tc>
      </w:tr>
      <w:tr w:rsidR="0036113D" w14:paraId="658C75A1" w14:textId="77777777" w:rsidTr="00801227">
        <w:tc>
          <w:tcPr>
            <w:tcW w:w="2518" w:type="dxa"/>
            <w:shd w:val="clear" w:color="auto" w:fill="F7CAAC"/>
          </w:tcPr>
          <w:p w14:paraId="19FB566D" w14:textId="77777777" w:rsidR="0036113D" w:rsidRPr="0036113D" w:rsidRDefault="0036113D" w:rsidP="00801227">
            <w:pPr>
              <w:rPr>
                <w:b/>
              </w:rPr>
            </w:pPr>
            <w:r w:rsidRPr="0036113D">
              <w:rPr>
                <w:b/>
              </w:rPr>
              <w:t>Součást vysoké školy</w:t>
            </w:r>
          </w:p>
        </w:tc>
        <w:tc>
          <w:tcPr>
            <w:tcW w:w="7542" w:type="dxa"/>
            <w:gridSpan w:val="14"/>
          </w:tcPr>
          <w:p w14:paraId="5A2F5994" w14:textId="77777777" w:rsidR="0036113D" w:rsidRPr="0036113D" w:rsidRDefault="0036113D" w:rsidP="00801227">
            <w:r w:rsidRPr="0036113D">
              <w:t>Fakulta technologická</w:t>
            </w:r>
          </w:p>
        </w:tc>
      </w:tr>
      <w:tr w:rsidR="0036113D" w:rsidRPr="00924C53" w14:paraId="5F95C65A" w14:textId="77777777" w:rsidTr="00801227">
        <w:tc>
          <w:tcPr>
            <w:tcW w:w="2518" w:type="dxa"/>
            <w:shd w:val="clear" w:color="auto" w:fill="F7CAAC"/>
          </w:tcPr>
          <w:p w14:paraId="58898CC9" w14:textId="77777777" w:rsidR="0036113D" w:rsidRPr="0036113D" w:rsidRDefault="0036113D" w:rsidP="00801227">
            <w:pPr>
              <w:rPr>
                <w:b/>
              </w:rPr>
            </w:pPr>
            <w:r w:rsidRPr="0036113D">
              <w:rPr>
                <w:b/>
              </w:rPr>
              <w:t>Název studijního programu</w:t>
            </w:r>
          </w:p>
        </w:tc>
        <w:tc>
          <w:tcPr>
            <w:tcW w:w="7542" w:type="dxa"/>
            <w:gridSpan w:val="14"/>
          </w:tcPr>
          <w:p w14:paraId="2FEAD90E" w14:textId="77777777" w:rsidR="0036113D" w:rsidRPr="0036113D" w:rsidRDefault="0036113D" w:rsidP="00801227">
            <w:r w:rsidRPr="0036113D">
              <w:t>Materiály a technologie – specializace Polovodičové materiály</w:t>
            </w:r>
          </w:p>
        </w:tc>
      </w:tr>
      <w:tr w:rsidR="0036113D" w14:paraId="798A9A60" w14:textId="77777777" w:rsidTr="00801227">
        <w:tc>
          <w:tcPr>
            <w:tcW w:w="2518" w:type="dxa"/>
            <w:shd w:val="clear" w:color="auto" w:fill="F7CAAC"/>
          </w:tcPr>
          <w:p w14:paraId="0FE7437D" w14:textId="77777777" w:rsidR="0036113D" w:rsidRPr="0036113D" w:rsidRDefault="0036113D" w:rsidP="00801227">
            <w:pPr>
              <w:rPr>
                <w:b/>
              </w:rPr>
            </w:pPr>
            <w:r w:rsidRPr="0036113D">
              <w:rPr>
                <w:b/>
              </w:rPr>
              <w:t>Jméno a příjmení</w:t>
            </w:r>
          </w:p>
        </w:tc>
        <w:tc>
          <w:tcPr>
            <w:tcW w:w="4536" w:type="dxa"/>
            <w:gridSpan w:val="8"/>
          </w:tcPr>
          <w:p w14:paraId="3614CF41" w14:textId="77777777" w:rsidR="0036113D" w:rsidRPr="0036113D" w:rsidRDefault="0036113D" w:rsidP="00801227">
            <w:bookmarkStart w:id="368" w:name="Šerá"/>
            <w:bookmarkEnd w:id="368"/>
            <w:r w:rsidRPr="0036113D">
              <w:rPr>
                <w:b/>
              </w:rPr>
              <w:t>Jana Šerá</w:t>
            </w:r>
          </w:p>
        </w:tc>
        <w:tc>
          <w:tcPr>
            <w:tcW w:w="709" w:type="dxa"/>
            <w:shd w:val="clear" w:color="auto" w:fill="F7CAAC"/>
          </w:tcPr>
          <w:p w14:paraId="575FB6F8" w14:textId="77777777" w:rsidR="0036113D" w:rsidRPr="0036113D" w:rsidRDefault="0036113D" w:rsidP="00801227">
            <w:pPr>
              <w:rPr>
                <w:b/>
              </w:rPr>
            </w:pPr>
            <w:r w:rsidRPr="0036113D">
              <w:rPr>
                <w:b/>
              </w:rPr>
              <w:t>Tituly</w:t>
            </w:r>
          </w:p>
        </w:tc>
        <w:tc>
          <w:tcPr>
            <w:tcW w:w="2297" w:type="dxa"/>
            <w:gridSpan w:val="5"/>
          </w:tcPr>
          <w:p w14:paraId="0DFB3771" w14:textId="77777777" w:rsidR="0036113D" w:rsidRPr="0036113D" w:rsidRDefault="0036113D" w:rsidP="00801227">
            <w:r w:rsidRPr="0036113D">
              <w:t>Ing., Ph.D.</w:t>
            </w:r>
          </w:p>
        </w:tc>
      </w:tr>
      <w:tr w:rsidR="0036113D" w14:paraId="6B52DBA0" w14:textId="77777777" w:rsidTr="00801227">
        <w:tc>
          <w:tcPr>
            <w:tcW w:w="2518" w:type="dxa"/>
            <w:shd w:val="clear" w:color="auto" w:fill="F7CAAC"/>
          </w:tcPr>
          <w:p w14:paraId="55515B25" w14:textId="77777777" w:rsidR="0036113D" w:rsidRPr="0036113D" w:rsidRDefault="0036113D" w:rsidP="00801227">
            <w:pPr>
              <w:rPr>
                <w:b/>
              </w:rPr>
            </w:pPr>
            <w:r w:rsidRPr="0036113D">
              <w:rPr>
                <w:b/>
              </w:rPr>
              <w:t>Rok narození</w:t>
            </w:r>
          </w:p>
        </w:tc>
        <w:tc>
          <w:tcPr>
            <w:tcW w:w="829" w:type="dxa"/>
            <w:gridSpan w:val="2"/>
          </w:tcPr>
          <w:p w14:paraId="2D228777" w14:textId="77777777" w:rsidR="0036113D" w:rsidRPr="0036113D" w:rsidRDefault="0036113D" w:rsidP="00801227">
            <w:r w:rsidRPr="0036113D">
              <w:t>1988</w:t>
            </w:r>
          </w:p>
        </w:tc>
        <w:tc>
          <w:tcPr>
            <w:tcW w:w="1751" w:type="dxa"/>
            <w:shd w:val="clear" w:color="auto" w:fill="F7CAAC"/>
          </w:tcPr>
          <w:p w14:paraId="20B39EB9" w14:textId="77777777" w:rsidR="0036113D" w:rsidRPr="0036113D" w:rsidRDefault="0036113D" w:rsidP="00801227">
            <w:pPr>
              <w:rPr>
                <w:b/>
              </w:rPr>
            </w:pPr>
            <w:r w:rsidRPr="0036113D">
              <w:rPr>
                <w:b/>
              </w:rPr>
              <w:t>typ vztahu k VŠ</w:t>
            </w:r>
          </w:p>
        </w:tc>
        <w:tc>
          <w:tcPr>
            <w:tcW w:w="962" w:type="dxa"/>
            <w:gridSpan w:val="4"/>
          </w:tcPr>
          <w:p w14:paraId="25DCE56B" w14:textId="77777777" w:rsidR="0036113D" w:rsidRPr="0036113D" w:rsidRDefault="0036113D" w:rsidP="00801227">
            <w:r w:rsidRPr="0036113D">
              <w:t>pp.</w:t>
            </w:r>
          </w:p>
        </w:tc>
        <w:tc>
          <w:tcPr>
            <w:tcW w:w="994" w:type="dxa"/>
            <w:shd w:val="clear" w:color="auto" w:fill="F7CAAC"/>
          </w:tcPr>
          <w:p w14:paraId="2659F4EB" w14:textId="77777777" w:rsidR="0036113D" w:rsidRPr="0036113D" w:rsidRDefault="0036113D" w:rsidP="00801227">
            <w:pPr>
              <w:rPr>
                <w:b/>
              </w:rPr>
            </w:pPr>
            <w:r w:rsidRPr="0036113D">
              <w:rPr>
                <w:b/>
              </w:rPr>
              <w:t>rozsah</w:t>
            </w:r>
          </w:p>
        </w:tc>
        <w:tc>
          <w:tcPr>
            <w:tcW w:w="709" w:type="dxa"/>
          </w:tcPr>
          <w:p w14:paraId="641593F1" w14:textId="58A600FD" w:rsidR="0036113D" w:rsidRPr="0036113D" w:rsidRDefault="0036113D" w:rsidP="00801227">
            <w:r w:rsidRPr="0036113D">
              <w:t>40</w:t>
            </w:r>
          </w:p>
        </w:tc>
        <w:tc>
          <w:tcPr>
            <w:tcW w:w="737" w:type="dxa"/>
            <w:gridSpan w:val="3"/>
            <w:shd w:val="clear" w:color="auto" w:fill="F7CAAC"/>
          </w:tcPr>
          <w:p w14:paraId="2AD963B6" w14:textId="77777777" w:rsidR="0036113D" w:rsidRPr="0036113D" w:rsidRDefault="0036113D" w:rsidP="00801227">
            <w:pPr>
              <w:rPr>
                <w:b/>
              </w:rPr>
            </w:pPr>
            <w:r w:rsidRPr="0036113D">
              <w:rPr>
                <w:b/>
              </w:rPr>
              <w:t>do kdy</w:t>
            </w:r>
          </w:p>
        </w:tc>
        <w:tc>
          <w:tcPr>
            <w:tcW w:w="1560" w:type="dxa"/>
            <w:gridSpan w:val="2"/>
          </w:tcPr>
          <w:p w14:paraId="70D30AD1" w14:textId="77777777" w:rsidR="0036113D" w:rsidRPr="0036113D" w:rsidRDefault="0036113D" w:rsidP="00801227">
            <w:r w:rsidRPr="0036113D">
              <w:t>N</w:t>
            </w:r>
          </w:p>
        </w:tc>
      </w:tr>
      <w:tr w:rsidR="0036113D" w:rsidRPr="00244A97" w14:paraId="01F4C43E" w14:textId="77777777" w:rsidTr="00801227">
        <w:tc>
          <w:tcPr>
            <w:tcW w:w="5098" w:type="dxa"/>
            <w:gridSpan w:val="4"/>
            <w:shd w:val="clear" w:color="auto" w:fill="F7CAAC"/>
          </w:tcPr>
          <w:p w14:paraId="64C071F3" w14:textId="77777777" w:rsidR="0036113D" w:rsidRPr="0036113D" w:rsidRDefault="0036113D" w:rsidP="00801227">
            <w:pPr>
              <w:rPr>
                <w:b/>
              </w:rPr>
            </w:pPr>
            <w:r w:rsidRPr="0036113D">
              <w:rPr>
                <w:b/>
              </w:rPr>
              <w:t>Typ vztahu na součásti VŠ, která uskutečňuje st. program</w:t>
            </w:r>
          </w:p>
        </w:tc>
        <w:tc>
          <w:tcPr>
            <w:tcW w:w="962" w:type="dxa"/>
            <w:gridSpan w:val="4"/>
          </w:tcPr>
          <w:p w14:paraId="45E0559D" w14:textId="77777777" w:rsidR="0036113D" w:rsidRPr="0036113D" w:rsidRDefault="0036113D" w:rsidP="00801227">
            <w:r w:rsidRPr="0036113D">
              <w:t>pp.</w:t>
            </w:r>
          </w:p>
        </w:tc>
        <w:tc>
          <w:tcPr>
            <w:tcW w:w="994" w:type="dxa"/>
            <w:shd w:val="clear" w:color="auto" w:fill="F7CAAC"/>
          </w:tcPr>
          <w:p w14:paraId="4A4135CF" w14:textId="77777777" w:rsidR="0036113D" w:rsidRPr="0036113D" w:rsidRDefault="0036113D" w:rsidP="00801227">
            <w:pPr>
              <w:rPr>
                <w:b/>
              </w:rPr>
            </w:pPr>
            <w:r w:rsidRPr="0036113D">
              <w:rPr>
                <w:b/>
              </w:rPr>
              <w:t>rozsah</w:t>
            </w:r>
          </w:p>
        </w:tc>
        <w:tc>
          <w:tcPr>
            <w:tcW w:w="709" w:type="dxa"/>
          </w:tcPr>
          <w:p w14:paraId="42BA34DE" w14:textId="6FE41E09" w:rsidR="0036113D" w:rsidRPr="0036113D" w:rsidRDefault="0036113D" w:rsidP="00801227">
            <w:r w:rsidRPr="0036113D">
              <w:t>40</w:t>
            </w:r>
          </w:p>
        </w:tc>
        <w:tc>
          <w:tcPr>
            <w:tcW w:w="737" w:type="dxa"/>
            <w:gridSpan w:val="3"/>
            <w:shd w:val="clear" w:color="auto" w:fill="F7CAAC"/>
          </w:tcPr>
          <w:p w14:paraId="7C8B0D59" w14:textId="77777777" w:rsidR="0036113D" w:rsidRPr="0036113D" w:rsidRDefault="0036113D" w:rsidP="00801227">
            <w:pPr>
              <w:rPr>
                <w:b/>
              </w:rPr>
            </w:pPr>
            <w:r w:rsidRPr="0036113D">
              <w:rPr>
                <w:b/>
              </w:rPr>
              <w:t>do kdy</w:t>
            </w:r>
          </w:p>
        </w:tc>
        <w:tc>
          <w:tcPr>
            <w:tcW w:w="1560" w:type="dxa"/>
            <w:gridSpan w:val="2"/>
          </w:tcPr>
          <w:p w14:paraId="7D8C1454" w14:textId="77777777" w:rsidR="0036113D" w:rsidRPr="0036113D" w:rsidRDefault="0036113D" w:rsidP="00801227">
            <w:r w:rsidRPr="0036113D">
              <w:t>N</w:t>
            </w:r>
          </w:p>
        </w:tc>
      </w:tr>
      <w:tr w:rsidR="0036113D" w14:paraId="727D4CB7" w14:textId="77777777" w:rsidTr="00801227">
        <w:tc>
          <w:tcPr>
            <w:tcW w:w="6060" w:type="dxa"/>
            <w:gridSpan w:val="8"/>
            <w:shd w:val="clear" w:color="auto" w:fill="F7CAAC"/>
          </w:tcPr>
          <w:p w14:paraId="26193D64" w14:textId="77777777" w:rsidR="0036113D" w:rsidRDefault="0036113D" w:rsidP="00801227">
            <w:r>
              <w:rPr>
                <w:b/>
              </w:rPr>
              <w:t>Další současná působení jako akademický pracovník na jiných VŠ</w:t>
            </w:r>
          </w:p>
        </w:tc>
        <w:tc>
          <w:tcPr>
            <w:tcW w:w="1703" w:type="dxa"/>
            <w:gridSpan w:val="2"/>
            <w:shd w:val="clear" w:color="auto" w:fill="F7CAAC"/>
          </w:tcPr>
          <w:p w14:paraId="3154E805" w14:textId="77777777" w:rsidR="0036113D" w:rsidRDefault="0036113D" w:rsidP="00801227">
            <w:pPr>
              <w:rPr>
                <w:b/>
              </w:rPr>
            </w:pPr>
            <w:r>
              <w:rPr>
                <w:b/>
              </w:rPr>
              <w:t>typ prac. vztahu</w:t>
            </w:r>
          </w:p>
        </w:tc>
        <w:tc>
          <w:tcPr>
            <w:tcW w:w="2297" w:type="dxa"/>
            <w:gridSpan w:val="5"/>
            <w:shd w:val="clear" w:color="auto" w:fill="F7CAAC"/>
          </w:tcPr>
          <w:p w14:paraId="2155C543" w14:textId="77777777" w:rsidR="0036113D" w:rsidRDefault="0036113D" w:rsidP="00801227">
            <w:pPr>
              <w:rPr>
                <w:b/>
              </w:rPr>
            </w:pPr>
            <w:r>
              <w:rPr>
                <w:b/>
              </w:rPr>
              <w:t>rozsah</w:t>
            </w:r>
          </w:p>
        </w:tc>
      </w:tr>
      <w:tr w:rsidR="0036113D" w:rsidRPr="00B418FF" w14:paraId="00ED03C8" w14:textId="77777777" w:rsidTr="00801227">
        <w:tc>
          <w:tcPr>
            <w:tcW w:w="6060" w:type="dxa"/>
            <w:gridSpan w:val="8"/>
          </w:tcPr>
          <w:p w14:paraId="4BF4FD38" w14:textId="77777777" w:rsidR="0036113D" w:rsidRPr="00B418FF" w:rsidRDefault="0036113D" w:rsidP="00801227">
            <w:r w:rsidRPr="00B418FF">
              <w:t>---</w:t>
            </w:r>
          </w:p>
        </w:tc>
        <w:tc>
          <w:tcPr>
            <w:tcW w:w="1703" w:type="dxa"/>
            <w:gridSpan w:val="2"/>
          </w:tcPr>
          <w:p w14:paraId="10A32730" w14:textId="77777777" w:rsidR="0036113D" w:rsidRPr="00B418FF" w:rsidRDefault="0036113D" w:rsidP="00801227">
            <w:r w:rsidRPr="00B418FF">
              <w:t>---</w:t>
            </w:r>
          </w:p>
        </w:tc>
        <w:tc>
          <w:tcPr>
            <w:tcW w:w="2297" w:type="dxa"/>
            <w:gridSpan w:val="5"/>
          </w:tcPr>
          <w:p w14:paraId="5E2307BF" w14:textId="77777777" w:rsidR="0036113D" w:rsidRPr="00B418FF" w:rsidRDefault="0036113D" w:rsidP="00801227">
            <w:r w:rsidRPr="00B418FF">
              <w:t>---</w:t>
            </w:r>
          </w:p>
        </w:tc>
      </w:tr>
      <w:tr w:rsidR="0036113D" w14:paraId="2CBC47F3" w14:textId="77777777" w:rsidTr="00801227">
        <w:tc>
          <w:tcPr>
            <w:tcW w:w="6060" w:type="dxa"/>
            <w:gridSpan w:val="8"/>
          </w:tcPr>
          <w:p w14:paraId="1FB6B785" w14:textId="77777777" w:rsidR="0036113D" w:rsidRDefault="0036113D" w:rsidP="00801227"/>
        </w:tc>
        <w:tc>
          <w:tcPr>
            <w:tcW w:w="1703" w:type="dxa"/>
            <w:gridSpan w:val="2"/>
          </w:tcPr>
          <w:p w14:paraId="3FAB3512" w14:textId="77777777" w:rsidR="0036113D" w:rsidRDefault="0036113D" w:rsidP="00801227"/>
        </w:tc>
        <w:tc>
          <w:tcPr>
            <w:tcW w:w="2297" w:type="dxa"/>
            <w:gridSpan w:val="5"/>
          </w:tcPr>
          <w:p w14:paraId="261FCB05" w14:textId="77777777" w:rsidR="0036113D" w:rsidRDefault="0036113D" w:rsidP="00801227"/>
        </w:tc>
      </w:tr>
      <w:tr w:rsidR="0036113D" w14:paraId="612BF329" w14:textId="77777777" w:rsidTr="00801227">
        <w:tc>
          <w:tcPr>
            <w:tcW w:w="10060" w:type="dxa"/>
            <w:gridSpan w:val="15"/>
            <w:shd w:val="clear" w:color="auto" w:fill="F7CAAC"/>
          </w:tcPr>
          <w:p w14:paraId="4E20F38B" w14:textId="77777777" w:rsidR="0036113D" w:rsidRDefault="0036113D" w:rsidP="00801227">
            <w:pPr>
              <w:jc w:val="both"/>
            </w:pPr>
            <w:r>
              <w:rPr>
                <w:b/>
              </w:rPr>
              <w:t>Předměty příslušného studijního programu a způsob zapojení do jejich výuky, příp. další zapojení do uskutečňování studijního programu</w:t>
            </w:r>
          </w:p>
        </w:tc>
      </w:tr>
      <w:tr w:rsidR="0036113D" w:rsidRPr="002827C6" w14:paraId="50A8AC91" w14:textId="77777777" w:rsidTr="00801227">
        <w:trPr>
          <w:trHeight w:val="226"/>
        </w:trPr>
        <w:tc>
          <w:tcPr>
            <w:tcW w:w="10060" w:type="dxa"/>
            <w:gridSpan w:val="15"/>
            <w:tcBorders>
              <w:top w:val="nil"/>
            </w:tcBorders>
          </w:tcPr>
          <w:p w14:paraId="6E1C59A9" w14:textId="77777777" w:rsidR="0036113D" w:rsidRPr="002827C6" w:rsidRDefault="0036113D" w:rsidP="004A2205">
            <w:pPr>
              <w:spacing w:before="120" w:after="120"/>
            </w:pPr>
            <w:r w:rsidRPr="004A2205">
              <w:t>Udržitelné a obnovitelné zdroje (100% p)</w:t>
            </w:r>
          </w:p>
        </w:tc>
      </w:tr>
      <w:tr w:rsidR="0036113D" w:rsidRPr="002827C6" w14:paraId="4A74CE35" w14:textId="77777777" w:rsidTr="00801227">
        <w:trPr>
          <w:trHeight w:val="224"/>
        </w:trPr>
        <w:tc>
          <w:tcPr>
            <w:tcW w:w="10060" w:type="dxa"/>
            <w:gridSpan w:val="15"/>
            <w:tcBorders>
              <w:top w:val="nil"/>
            </w:tcBorders>
            <w:shd w:val="clear" w:color="auto" w:fill="FBD4B4"/>
          </w:tcPr>
          <w:p w14:paraId="71F12066" w14:textId="64B50B68" w:rsidR="0036113D" w:rsidRPr="002827C6" w:rsidRDefault="004964CD" w:rsidP="00801227">
            <w:pPr>
              <w:rPr>
                <w:b/>
              </w:rPr>
            </w:pPr>
            <w:r w:rsidRPr="002827C6">
              <w:rPr>
                <w:b/>
              </w:rPr>
              <w:t>Z</w:t>
            </w:r>
            <w:r w:rsidR="0036113D" w:rsidRPr="002827C6">
              <w:rPr>
                <w:b/>
              </w:rPr>
              <w:t>apojení do výuky v dalších studijních programech na téže vysoké škole (pouze u garantů ZT a PZ předmětů)</w:t>
            </w:r>
          </w:p>
        </w:tc>
      </w:tr>
      <w:tr w:rsidR="0036113D" w:rsidRPr="002827C6" w14:paraId="6A1F53D4" w14:textId="77777777" w:rsidTr="00801227">
        <w:trPr>
          <w:trHeight w:val="340"/>
        </w:trPr>
        <w:tc>
          <w:tcPr>
            <w:tcW w:w="2689" w:type="dxa"/>
            <w:gridSpan w:val="2"/>
            <w:tcBorders>
              <w:top w:val="nil"/>
            </w:tcBorders>
          </w:tcPr>
          <w:p w14:paraId="7E17A97B" w14:textId="77777777" w:rsidR="0036113D" w:rsidRPr="002827C6" w:rsidRDefault="0036113D" w:rsidP="00801227">
            <w:pPr>
              <w:jc w:val="both"/>
              <w:rPr>
                <w:b/>
              </w:rPr>
            </w:pPr>
            <w:r w:rsidRPr="002827C6">
              <w:rPr>
                <w:b/>
              </w:rPr>
              <w:t>Název studijního předmětu</w:t>
            </w:r>
          </w:p>
        </w:tc>
        <w:tc>
          <w:tcPr>
            <w:tcW w:w="2522" w:type="dxa"/>
            <w:gridSpan w:val="3"/>
            <w:tcBorders>
              <w:top w:val="nil"/>
            </w:tcBorders>
          </w:tcPr>
          <w:p w14:paraId="6CCDD8E7" w14:textId="77777777" w:rsidR="0036113D" w:rsidRPr="002827C6" w:rsidRDefault="0036113D" w:rsidP="00801227">
            <w:pPr>
              <w:jc w:val="both"/>
              <w:rPr>
                <w:b/>
              </w:rPr>
            </w:pPr>
            <w:r w:rsidRPr="002827C6">
              <w:rPr>
                <w:b/>
              </w:rPr>
              <w:t>Název studijního programu</w:t>
            </w:r>
          </w:p>
        </w:tc>
        <w:tc>
          <w:tcPr>
            <w:tcW w:w="567" w:type="dxa"/>
            <w:gridSpan w:val="2"/>
            <w:tcBorders>
              <w:top w:val="nil"/>
            </w:tcBorders>
          </w:tcPr>
          <w:p w14:paraId="3007149F" w14:textId="77777777" w:rsidR="0036113D" w:rsidRPr="002827C6" w:rsidRDefault="0036113D" w:rsidP="00801227">
            <w:pPr>
              <w:jc w:val="both"/>
              <w:rPr>
                <w:b/>
              </w:rPr>
            </w:pPr>
            <w:r w:rsidRPr="002827C6">
              <w:rPr>
                <w:b/>
              </w:rPr>
              <w:t>Sem.</w:t>
            </w:r>
          </w:p>
        </w:tc>
        <w:tc>
          <w:tcPr>
            <w:tcW w:w="2155" w:type="dxa"/>
            <w:gridSpan w:val="5"/>
            <w:tcBorders>
              <w:top w:val="nil"/>
            </w:tcBorders>
          </w:tcPr>
          <w:p w14:paraId="1AAEF799" w14:textId="77777777" w:rsidR="0036113D" w:rsidRPr="002827C6" w:rsidRDefault="0036113D" w:rsidP="00801227">
            <w:pPr>
              <w:jc w:val="both"/>
              <w:rPr>
                <w:b/>
              </w:rPr>
            </w:pPr>
            <w:r w:rsidRPr="002827C6">
              <w:rPr>
                <w:b/>
              </w:rPr>
              <w:t>Role ve výuce daného předmětu</w:t>
            </w:r>
          </w:p>
        </w:tc>
        <w:tc>
          <w:tcPr>
            <w:tcW w:w="2127" w:type="dxa"/>
            <w:gridSpan w:val="3"/>
            <w:tcBorders>
              <w:top w:val="nil"/>
            </w:tcBorders>
          </w:tcPr>
          <w:p w14:paraId="455D6845" w14:textId="77777777" w:rsidR="0036113D" w:rsidRDefault="0036113D" w:rsidP="00801227">
            <w:pPr>
              <w:jc w:val="both"/>
              <w:rPr>
                <w:b/>
              </w:rPr>
            </w:pPr>
            <w:r w:rsidRPr="0053377E">
              <w:rPr>
                <w:b/>
                <w:i/>
              </w:rPr>
              <w:t>(</w:t>
            </w:r>
            <w:r w:rsidRPr="00F20AEF">
              <w:rPr>
                <w:b/>
                <w:i/>
                <w:iCs/>
              </w:rPr>
              <w:t>nepovinný údaj</w:t>
            </w:r>
            <w:r w:rsidRPr="0053377E">
              <w:rPr>
                <w:b/>
                <w:i/>
              </w:rPr>
              <w:t>)</w:t>
            </w:r>
            <w:r>
              <w:rPr>
                <w:b/>
              </w:rPr>
              <w:t xml:space="preserve"> </w:t>
            </w:r>
          </w:p>
          <w:p w14:paraId="2B76080B" w14:textId="77777777" w:rsidR="0036113D" w:rsidRPr="002827C6" w:rsidRDefault="0036113D" w:rsidP="00801227">
            <w:pPr>
              <w:jc w:val="both"/>
              <w:rPr>
                <w:b/>
              </w:rPr>
            </w:pPr>
            <w:r w:rsidRPr="002827C6">
              <w:rPr>
                <w:b/>
              </w:rPr>
              <w:t>Počet hodin za semestr</w:t>
            </w:r>
          </w:p>
        </w:tc>
      </w:tr>
      <w:tr w:rsidR="0036113D" w:rsidRPr="000F42BE" w14:paraId="17120CCC" w14:textId="77777777" w:rsidTr="00801227">
        <w:trPr>
          <w:trHeight w:val="285"/>
        </w:trPr>
        <w:tc>
          <w:tcPr>
            <w:tcW w:w="2689" w:type="dxa"/>
            <w:gridSpan w:val="2"/>
            <w:tcBorders>
              <w:top w:val="nil"/>
            </w:tcBorders>
            <w:vAlign w:val="center"/>
          </w:tcPr>
          <w:p w14:paraId="4EDFD0F2" w14:textId="77777777" w:rsidR="0036113D" w:rsidRPr="000F42BE" w:rsidRDefault="0036113D" w:rsidP="00801227"/>
        </w:tc>
        <w:tc>
          <w:tcPr>
            <w:tcW w:w="2522" w:type="dxa"/>
            <w:gridSpan w:val="3"/>
            <w:tcBorders>
              <w:top w:val="nil"/>
            </w:tcBorders>
            <w:vAlign w:val="center"/>
          </w:tcPr>
          <w:p w14:paraId="7B5FA116" w14:textId="77777777" w:rsidR="0036113D" w:rsidRPr="000F42BE" w:rsidRDefault="0036113D" w:rsidP="00801227"/>
        </w:tc>
        <w:tc>
          <w:tcPr>
            <w:tcW w:w="567" w:type="dxa"/>
            <w:gridSpan w:val="2"/>
            <w:tcBorders>
              <w:top w:val="nil"/>
            </w:tcBorders>
            <w:vAlign w:val="center"/>
          </w:tcPr>
          <w:p w14:paraId="1EB3CCA5" w14:textId="77777777" w:rsidR="0036113D" w:rsidRPr="000F42BE" w:rsidRDefault="0036113D" w:rsidP="00801227"/>
        </w:tc>
        <w:tc>
          <w:tcPr>
            <w:tcW w:w="2155" w:type="dxa"/>
            <w:gridSpan w:val="5"/>
            <w:tcBorders>
              <w:top w:val="nil"/>
            </w:tcBorders>
            <w:vAlign w:val="center"/>
          </w:tcPr>
          <w:p w14:paraId="72BE8EF6" w14:textId="77777777" w:rsidR="0036113D" w:rsidRPr="000F42BE" w:rsidRDefault="0036113D" w:rsidP="00801227"/>
        </w:tc>
        <w:tc>
          <w:tcPr>
            <w:tcW w:w="2127" w:type="dxa"/>
            <w:gridSpan w:val="3"/>
            <w:tcBorders>
              <w:top w:val="nil"/>
            </w:tcBorders>
            <w:vAlign w:val="center"/>
          </w:tcPr>
          <w:p w14:paraId="137F55FA" w14:textId="77777777" w:rsidR="0036113D" w:rsidRPr="000F42BE" w:rsidRDefault="0036113D" w:rsidP="00801227"/>
        </w:tc>
      </w:tr>
      <w:tr w:rsidR="0036113D" w:rsidRPr="000F42BE" w14:paraId="21DEE5E9" w14:textId="77777777" w:rsidTr="00801227">
        <w:trPr>
          <w:trHeight w:val="284"/>
        </w:trPr>
        <w:tc>
          <w:tcPr>
            <w:tcW w:w="2689" w:type="dxa"/>
            <w:gridSpan w:val="2"/>
            <w:tcBorders>
              <w:top w:val="nil"/>
            </w:tcBorders>
            <w:vAlign w:val="center"/>
          </w:tcPr>
          <w:p w14:paraId="2A81B1B2" w14:textId="77777777" w:rsidR="0036113D" w:rsidRPr="000F42BE" w:rsidRDefault="0036113D" w:rsidP="00801227"/>
        </w:tc>
        <w:tc>
          <w:tcPr>
            <w:tcW w:w="2522" w:type="dxa"/>
            <w:gridSpan w:val="3"/>
            <w:tcBorders>
              <w:top w:val="nil"/>
            </w:tcBorders>
            <w:vAlign w:val="center"/>
          </w:tcPr>
          <w:p w14:paraId="4C8ACD5C" w14:textId="77777777" w:rsidR="0036113D" w:rsidRPr="000F42BE" w:rsidRDefault="0036113D" w:rsidP="00801227"/>
        </w:tc>
        <w:tc>
          <w:tcPr>
            <w:tcW w:w="567" w:type="dxa"/>
            <w:gridSpan w:val="2"/>
            <w:tcBorders>
              <w:top w:val="nil"/>
            </w:tcBorders>
            <w:vAlign w:val="center"/>
          </w:tcPr>
          <w:p w14:paraId="03F51825" w14:textId="77777777" w:rsidR="0036113D" w:rsidRPr="000F42BE" w:rsidRDefault="0036113D" w:rsidP="00801227"/>
        </w:tc>
        <w:tc>
          <w:tcPr>
            <w:tcW w:w="2155" w:type="dxa"/>
            <w:gridSpan w:val="5"/>
            <w:tcBorders>
              <w:top w:val="nil"/>
            </w:tcBorders>
            <w:vAlign w:val="center"/>
          </w:tcPr>
          <w:p w14:paraId="6CABEF1F" w14:textId="77777777" w:rsidR="0036113D" w:rsidRPr="000F42BE" w:rsidRDefault="0036113D" w:rsidP="00801227"/>
        </w:tc>
        <w:tc>
          <w:tcPr>
            <w:tcW w:w="2127" w:type="dxa"/>
            <w:gridSpan w:val="3"/>
            <w:tcBorders>
              <w:top w:val="nil"/>
            </w:tcBorders>
            <w:vAlign w:val="center"/>
          </w:tcPr>
          <w:p w14:paraId="1B01747F" w14:textId="77777777" w:rsidR="0036113D" w:rsidRPr="000F42BE" w:rsidRDefault="0036113D" w:rsidP="00801227"/>
        </w:tc>
      </w:tr>
      <w:tr w:rsidR="0036113D" w14:paraId="0F26C6F6" w14:textId="77777777" w:rsidTr="00801227">
        <w:tc>
          <w:tcPr>
            <w:tcW w:w="10060" w:type="dxa"/>
            <w:gridSpan w:val="15"/>
            <w:shd w:val="clear" w:color="auto" w:fill="F7CAAC"/>
          </w:tcPr>
          <w:p w14:paraId="7F26D0D7" w14:textId="77777777" w:rsidR="0036113D" w:rsidRDefault="0036113D" w:rsidP="00801227">
            <w:r>
              <w:rPr>
                <w:b/>
              </w:rPr>
              <w:t xml:space="preserve">Údaje o vzdělání na VŠ </w:t>
            </w:r>
          </w:p>
        </w:tc>
      </w:tr>
      <w:tr w:rsidR="0036113D" w14:paraId="1A2A93BE" w14:textId="77777777" w:rsidTr="00801227">
        <w:trPr>
          <w:trHeight w:val="305"/>
        </w:trPr>
        <w:tc>
          <w:tcPr>
            <w:tcW w:w="10060" w:type="dxa"/>
            <w:gridSpan w:val="15"/>
          </w:tcPr>
          <w:p w14:paraId="5DAB92C6" w14:textId="77777777" w:rsidR="0036113D" w:rsidRDefault="0036113D" w:rsidP="00801227">
            <w:pPr>
              <w:spacing w:before="120" w:after="120"/>
              <w:rPr>
                <w:b/>
              </w:rPr>
            </w:pPr>
            <w:r>
              <w:rPr>
                <w:rFonts w:eastAsia="Calibri"/>
              </w:rPr>
              <w:t>2018</w:t>
            </w:r>
            <w:r w:rsidRPr="00E6305F">
              <w:rPr>
                <w:rFonts w:eastAsia="Calibri"/>
              </w:rPr>
              <w:t>: UTB Zlín, FT,</w:t>
            </w:r>
            <w:r>
              <w:rPr>
                <w:rFonts w:eastAsia="Calibri"/>
              </w:rPr>
              <w:t xml:space="preserve"> SP </w:t>
            </w:r>
            <w:r w:rsidRPr="007B31F8">
              <w:rPr>
                <w:rFonts w:eastAsia="Calibri"/>
              </w:rPr>
              <w:t>Chemie a technologie materiálů</w:t>
            </w:r>
            <w:r>
              <w:rPr>
                <w:bCs/>
              </w:rPr>
              <w:t xml:space="preserve">, obor </w:t>
            </w:r>
            <w:r w:rsidRPr="00EF406C">
              <w:rPr>
                <w:bCs/>
              </w:rPr>
              <w:t>Technologie makromolekulárních látek</w:t>
            </w:r>
            <w:r w:rsidRPr="00E6305F">
              <w:rPr>
                <w:rFonts w:eastAsia="Calibri"/>
              </w:rPr>
              <w:t>, Ph.D.</w:t>
            </w:r>
          </w:p>
        </w:tc>
      </w:tr>
      <w:tr w:rsidR="0036113D" w14:paraId="3EF2CBC1" w14:textId="77777777" w:rsidTr="00801227">
        <w:tc>
          <w:tcPr>
            <w:tcW w:w="10060" w:type="dxa"/>
            <w:gridSpan w:val="15"/>
            <w:shd w:val="clear" w:color="auto" w:fill="F7CAAC"/>
          </w:tcPr>
          <w:p w14:paraId="6E72A362" w14:textId="0FA7BC32" w:rsidR="0036113D" w:rsidRDefault="00895794" w:rsidP="00801227">
            <w:pPr>
              <w:rPr>
                <w:b/>
              </w:rPr>
            </w:pPr>
            <w:r>
              <w:rPr>
                <w:b/>
              </w:rPr>
              <w:t>Ú</w:t>
            </w:r>
            <w:r w:rsidR="0036113D">
              <w:rPr>
                <w:b/>
              </w:rPr>
              <w:t>daje o odborném působení od absolvování VŠ</w:t>
            </w:r>
          </w:p>
        </w:tc>
      </w:tr>
      <w:tr w:rsidR="0036113D" w:rsidRPr="00DD7EC2" w14:paraId="4F5E47D4" w14:textId="77777777" w:rsidTr="00801227">
        <w:trPr>
          <w:trHeight w:val="409"/>
        </w:trPr>
        <w:tc>
          <w:tcPr>
            <w:tcW w:w="10060" w:type="dxa"/>
            <w:gridSpan w:val="15"/>
          </w:tcPr>
          <w:p w14:paraId="037F8D59" w14:textId="77777777" w:rsidR="0036113D" w:rsidRPr="00DD7EC2" w:rsidRDefault="0036113D" w:rsidP="00801227">
            <w:pPr>
              <w:spacing w:before="120" w:after="120"/>
            </w:pPr>
            <w:r>
              <w:t>2014 – dosud: UTB Zlín, FT, projektový pracovník, od r. 2017 odborný asistent (pp.)</w:t>
            </w:r>
          </w:p>
        </w:tc>
      </w:tr>
      <w:tr w:rsidR="0036113D" w14:paraId="7E088B12" w14:textId="77777777" w:rsidTr="00801227">
        <w:trPr>
          <w:trHeight w:val="250"/>
        </w:trPr>
        <w:tc>
          <w:tcPr>
            <w:tcW w:w="10060" w:type="dxa"/>
            <w:gridSpan w:val="15"/>
            <w:shd w:val="clear" w:color="auto" w:fill="F7CAAC"/>
          </w:tcPr>
          <w:p w14:paraId="6EF66834" w14:textId="1E4B63B6" w:rsidR="0036113D" w:rsidRDefault="00895794" w:rsidP="00801227">
            <w:r>
              <w:rPr>
                <w:b/>
              </w:rPr>
              <w:t>Z</w:t>
            </w:r>
            <w:r w:rsidR="0036113D">
              <w:rPr>
                <w:b/>
              </w:rPr>
              <w:t>kušenosti s vedením kvalifikačních a rigorózních prací</w:t>
            </w:r>
          </w:p>
        </w:tc>
      </w:tr>
      <w:tr w:rsidR="0036113D" w14:paraId="3EA2807E" w14:textId="77777777" w:rsidTr="00801227">
        <w:trPr>
          <w:trHeight w:val="450"/>
        </w:trPr>
        <w:tc>
          <w:tcPr>
            <w:tcW w:w="10060" w:type="dxa"/>
            <w:gridSpan w:val="15"/>
          </w:tcPr>
          <w:p w14:paraId="28CC3F3B" w14:textId="77777777" w:rsidR="0036113D" w:rsidRDefault="0036113D" w:rsidP="00801227">
            <w:pPr>
              <w:spacing w:before="120" w:after="120"/>
            </w:pPr>
            <w:r>
              <w:t xml:space="preserve">Počet obhájených prací, které vyučující vedl v období </w:t>
            </w:r>
            <w:r w:rsidRPr="00713913">
              <w:t>2015 – 2024</w:t>
            </w:r>
            <w:r w:rsidRPr="00CD2A23">
              <w:t xml:space="preserve">: </w:t>
            </w:r>
            <w:r w:rsidRPr="00CD2A23">
              <w:rPr>
                <w:b/>
              </w:rPr>
              <w:t xml:space="preserve">2 </w:t>
            </w:r>
            <w:r w:rsidRPr="00CD2A23">
              <w:t xml:space="preserve">BP, </w:t>
            </w:r>
            <w:r w:rsidRPr="00CD2A23">
              <w:rPr>
                <w:b/>
                <w:bCs/>
              </w:rPr>
              <w:t>3</w:t>
            </w:r>
            <w:r w:rsidRPr="00CD2A23">
              <w:t xml:space="preserve"> DP.</w:t>
            </w:r>
          </w:p>
        </w:tc>
      </w:tr>
      <w:tr w:rsidR="0036113D" w14:paraId="11280C67" w14:textId="77777777" w:rsidTr="00801227">
        <w:trPr>
          <w:cantSplit/>
        </w:trPr>
        <w:tc>
          <w:tcPr>
            <w:tcW w:w="3347" w:type="dxa"/>
            <w:gridSpan w:val="3"/>
            <w:tcBorders>
              <w:top w:val="single" w:sz="12" w:space="0" w:color="auto"/>
            </w:tcBorders>
            <w:shd w:val="clear" w:color="auto" w:fill="F7CAAC"/>
          </w:tcPr>
          <w:p w14:paraId="7B28353E" w14:textId="77777777" w:rsidR="0036113D" w:rsidRDefault="0036113D" w:rsidP="00801227">
            <w:r>
              <w:rPr>
                <w:b/>
              </w:rPr>
              <w:t xml:space="preserve">Obor habilitačního řízení </w:t>
            </w:r>
          </w:p>
        </w:tc>
        <w:tc>
          <w:tcPr>
            <w:tcW w:w="2245" w:type="dxa"/>
            <w:gridSpan w:val="3"/>
            <w:tcBorders>
              <w:top w:val="single" w:sz="12" w:space="0" w:color="auto"/>
            </w:tcBorders>
            <w:shd w:val="clear" w:color="auto" w:fill="F7CAAC"/>
          </w:tcPr>
          <w:p w14:paraId="508F72B3" w14:textId="77777777" w:rsidR="0036113D" w:rsidRDefault="0036113D" w:rsidP="00801227">
            <w:r>
              <w:rPr>
                <w:b/>
              </w:rPr>
              <w:t>Rok udělení hodnosti</w:t>
            </w:r>
          </w:p>
        </w:tc>
        <w:tc>
          <w:tcPr>
            <w:tcW w:w="2248" w:type="dxa"/>
            <w:gridSpan w:val="5"/>
            <w:tcBorders>
              <w:top w:val="single" w:sz="12" w:space="0" w:color="auto"/>
              <w:right w:val="single" w:sz="12" w:space="0" w:color="auto"/>
            </w:tcBorders>
            <w:shd w:val="clear" w:color="auto" w:fill="F7CAAC"/>
          </w:tcPr>
          <w:p w14:paraId="2A301B83" w14:textId="77777777" w:rsidR="0036113D" w:rsidRDefault="0036113D" w:rsidP="00801227">
            <w:r>
              <w:rPr>
                <w:b/>
              </w:rPr>
              <w:t>Řízení konáno na VŠ</w:t>
            </w:r>
          </w:p>
        </w:tc>
        <w:tc>
          <w:tcPr>
            <w:tcW w:w="2220" w:type="dxa"/>
            <w:gridSpan w:val="4"/>
            <w:tcBorders>
              <w:top w:val="single" w:sz="12" w:space="0" w:color="auto"/>
              <w:left w:val="single" w:sz="12" w:space="0" w:color="auto"/>
            </w:tcBorders>
            <w:shd w:val="clear" w:color="auto" w:fill="F7CAAC"/>
          </w:tcPr>
          <w:p w14:paraId="129C4C4E" w14:textId="7ABDC911" w:rsidR="0036113D" w:rsidRDefault="00D87962" w:rsidP="00801227">
            <w:pPr>
              <w:rPr>
                <w:b/>
              </w:rPr>
            </w:pPr>
            <w:r>
              <w:rPr>
                <w:b/>
              </w:rPr>
              <w:t>O</w:t>
            </w:r>
            <w:r w:rsidR="0036113D">
              <w:rPr>
                <w:b/>
              </w:rPr>
              <w:t>hlasy publikací</w:t>
            </w:r>
          </w:p>
        </w:tc>
      </w:tr>
      <w:tr w:rsidR="0036113D" w14:paraId="1478944B" w14:textId="77777777" w:rsidTr="00801227">
        <w:trPr>
          <w:cantSplit/>
        </w:trPr>
        <w:tc>
          <w:tcPr>
            <w:tcW w:w="3347" w:type="dxa"/>
            <w:gridSpan w:val="3"/>
          </w:tcPr>
          <w:p w14:paraId="48708A82" w14:textId="77777777" w:rsidR="0036113D" w:rsidRDefault="0036113D" w:rsidP="00801227">
            <w:pPr>
              <w:spacing w:before="60" w:after="60"/>
            </w:pPr>
            <w:r>
              <w:t>---</w:t>
            </w:r>
          </w:p>
        </w:tc>
        <w:tc>
          <w:tcPr>
            <w:tcW w:w="2245" w:type="dxa"/>
            <w:gridSpan w:val="3"/>
          </w:tcPr>
          <w:p w14:paraId="207E74D2" w14:textId="77777777" w:rsidR="0036113D" w:rsidRDefault="0036113D" w:rsidP="00801227">
            <w:pPr>
              <w:spacing w:before="60" w:after="60"/>
            </w:pPr>
            <w:r>
              <w:t>---</w:t>
            </w:r>
          </w:p>
        </w:tc>
        <w:tc>
          <w:tcPr>
            <w:tcW w:w="2248" w:type="dxa"/>
            <w:gridSpan w:val="5"/>
            <w:tcBorders>
              <w:right w:val="single" w:sz="12" w:space="0" w:color="auto"/>
            </w:tcBorders>
          </w:tcPr>
          <w:p w14:paraId="2E545CBB" w14:textId="77777777" w:rsidR="0036113D" w:rsidRDefault="0036113D" w:rsidP="00801227">
            <w:pPr>
              <w:spacing w:before="60" w:after="60"/>
            </w:pPr>
            <w:r>
              <w:t>---</w:t>
            </w:r>
          </w:p>
        </w:tc>
        <w:tc>
          <w:tcPr>
            <w:tcW w:w="660" w:type="dxa"/>
            <w:gridSpan w:val="2"/>
            <w:tcBorders>
              <w:left w:val="single" w:sz="12" w:space="0" w:color="auto"/>
            </w:tcBorders>
            <w:shd w:val="clear" w:color="auto" w:fill="F7CAAC"/>
            <w:vAlign w:val="center"/>
          </w:tcPr>
          <w:p w14:paraId="75762D80" w14:textId="77777777" w:rsidR="0036113D" w:rsidRPr="00F20AEF" w:rsidRDefault="0036113D" w:rsidP="00801227">
            <w:pPr>
              <w:spacing w:before="60" w:after="60"/>
              <w:jc w:val="center"/>
            </w:pPr>
            <w:r w:rsidRPr="00F20AEF">
              <w:rPr>
                <w:b/>
              </w:rPr>
              <w:t>WoS</w:t>
            </w:r>
          </w:p>
        </w:tc>
        <w:tc>
          <w:tcPr>
            <w:tcW w:w="709" w:type="dxa"/>
            <w:shd w:val="clear" w:color="auto" w:fill="F7CAAC"/>
            <w:vAlign w:val="center"/>
          </w:tcPr>
          <w:p w14:paraId="51BC70D9" w14:textId="77777777" w:rsidR="0036113D" w:rsidRPr="00F20AEF" w:rsidRDefault="0036113D" w:rsidP="00801227">
            <w:pPr>
              <w:spacing w:before="60" w:after="60"/>
              <w:jc w:val="center"/>
              <w:rPr>
                <w:sz w:val="18"/>
              </w:rPr>
            </w:pPr>
            <w:r w:rsidRPr="00F20AEF">
              <w:rPr>
                <w:b/>
                <w:sz w:val="18"/>
              </w:rPr>
              <w:t>Scopus</w:t>
            </w:r>
          </w:p>
        </w:tc>
        <w:tc>
          <w:tcPr>
            <w:tcW w:w="851" w:type="dxa"/>
            <w:shd w:val="clear" w:color="auto" w:fill="F7CAAC"/>
            <w:vAlign w:val="center"/>
          </w:tcPr>
          <w:p w14:paraId="45421DA8" w14:textId="77777777" w:rsidR="0036113D" w:rsidRDefault="0036113D" w:rsidP="00801227">
            <w:pPr>
              <w:spacing w:before="60" w:after="60"/>
              <w:jc w:val="center"/>
            </w:pPr>
            <w:r>
              <w:rPr>
                <w:b/>
                <w:sz w:val="18"/>
              </w:rPr>
              <w:t>ostatní</w:t>
            </w:r>
          </w:p>
        </w:tc>
      </w:tr>
      <w:tr w:rsidR="0036113D" w:rsidRPr="00844F60" w14:paraId="2F56A62A" w14:textId="77777777" w:rsidTr="00801227">
        <w:trPr>
          <w:cantSplit/>
          <w:trHeight w:val="70"/>
        </w:trPr>
        <w:tc>
          <w:tcPr>
            <w:tcW w:w="3347" w:type="dxa"/>
            <w:gridSpan w:val="3"/>
            <w:shd w:val="clear" w:color="auto" w:fill="F7CAAC"/>
          </w:tcPr>
          <w:p w14:paraId="70DDC80D" w14:textId="77777777" w:rsidR="0036113D" w:rsidRDefault="0036113D" w:rsidP="00801227">
            <w:r>
              <w:rPr>
                <w:b/>
              </w:rPr>
              <w:t>Obor jmenovacího řízení</w:t>
            </w:r>
          </w:p>
        </w:tc>
        <w:tc>
          <w:tcPr>
            <w:tcW w:w="2245" w:type="dxa"/>
            <w:gridSpan w:val="3"/>
            <w:shd w:val="clear" w:color="auto" w:fill="F7CAAC"/>
          </w:tcPr>
          <w:p w14:paraId="07508D84" w14:textId="77777777" w:rsidR="0036113D" w:rsidRDefault="0036113D" w:rsidP="00801227">
            <w:r>
              <w:rPr>
                <w:b/>
              </w:rPr>
              <w:t>Rok udělení hodnosti</w:t>
            </w:r>
          </w:p>
        </w:tc>
        <w:tc>
          <w:tcPr>
            <w:tcW w:w="2248" w:type="dxa"/>
            <w:gridSpan w:val="5"/>
            <w:tcBorders>
              <w:right w:val="single" w:sz="12" w:space="0" w:color="auto"/>
            </w:tcBorders>
            <w:shd w:val="clear" w:color="auto" w:fill="F7CAAC"/>
          </w:tcPr>
          <w:p w14:paraId="3851BEEB" w14:textId="77777777" w:rsidR="0036113D" w:rsidRDefault="0036113D" w:rsidP="00801227">
            <w:r>
              <w:rPr>
                <w:b/>
              </w:rPr>
              <w:t>Řízení konáno na VŠ</w:t>
            </w:r>
          </w:p>
        </w:tc>
        <w:tc>
          <w:tcPr>
            <w:tcW w:w="660" w:type="dxa"/>
            <w:gridSpan w:val="2"/>
            <w:tcBorders>
              <w:left w:val="single" w:sz="12" w:space="0" w:color="auto"/>
            </w:tcBorders>
          </w:tcPr>
          <w:p w14:paraId="33161F87" w14:textId="4C0401CC" w:rsidR="0036113D" w:rsidRPr="00CD2A23" w:rsidRDefault="0036113D" w:rsidP="00801227">
            <w:pPr>
              <w:jc w:val="center"/>
              <w:rPr>
                <w:b/>
              </w:rPr>
            </w:pPr>
            <w:r w:rsidRPr="00CD2A23">
              <w:rPr>
                <w:b/>
              </w:rPr>
              <w:t>23</w:t>
            </w:r>
            <w:r w:rsidR="00CD2A23" w:rsidRPr="00CD2A23">
              <w:rPr>
                <w:b/>
              </w:rPr>
              <w:t>5</w:t>
            </w:r>
          </w:p>
        </w:tc>
        <w:tc>
          <w:tcPr>
            <w:tcW w:w="709" w:type="dxa"/>
          </w:tcPr>
          <w:p w14:paraId="72C455EE" w14:textId="77777777" w:rsidR="0036113D" w:rsidRPr="00CD2A23" w:rsidRDefault="0036113D" w:rsidP="00801227">
            <w:pPr>
              <w:jc w:val="center"/>
              <w:rPr>
                <w:b/>
              </w:rPr>
            </w:pPr>
            <w:r w:rsidRPr="00CD2A23">
              <w:rPr>
                <w:b/>
              </w:rPr>
              <w:t>257</w:t>
            </w:r>
          </w:p>
        </w:tc>
        <w:tc>
          <w:tcPr>
            <w:tcW w:w="851" w:type="dxa"/>
          </w:tcPr>
          <w:p w14:paraId="71218E22" w14:textId="77777777" w:rsidR="0036113D" w:rsidRPr="00CD2A23" w:rsidRDefault="0036113D" w:rsidP="00801227">
            <w:pPr>
              <w:jc w:val="center"/>
              <w:rPr>
                <w:b/>
                <w:sz w:val="18"/>
                <w:szCs w:val="18"/>
              </w:rPr>
            </w:pPr>
            <w:r w:rsidRPr="00CD2A23">
              <w:rPr>
                <w:b/>
                <w:sz w:val="18"/>
                <w:szCs w:val="18"/>
              </w:rPr>
              <w:t>neevid.</w:t>
            </w:r>
          </w:p>
        </w:tc>
      </w:tr>
      <w:tr w:rsidR="0036113D" w14:paraId="0035A5B9" w14:textId="77777777" w:rsidTr="00801227">
        <w:trPr>
          <w:trHeight w:val="205"/>
        </w:trPr>
        <w:tc>
          <w:tcPr>
            <w:tcW w:w="3347" w:type="dxa"/>
            <w:gridSpan w:val="3"/>
            <w:vAlign w:val="center"/>
          </w:tcPr>
          <w:p w14:paraId="2A315DD2" w14:textId="77777777" w:rsidR="0036113D" w:rsidRDefault="0036113D" w:rsidP="00801227">
            <w:r>
              <w:t>---</w:t>
            </w:r>
          </w:p>
        </w:tc>
        <w:tc>
          <w:tcPr>
            <w:tcW w:w="2245" w:type="dxa"/>
            <w:gridSpan w:val="3"/>
            <w:vAlign w:val="center"/>
          </w:tcPr>
          <w:p w14:paraId="42E8FC7C" w14:textId="77777777" w:rsidR="0036113D" w:rsidRDefault="0036113D" w:rsidP="00801227">
            <w:r>
              <w:t>---</w:t>
            </w:r>
          </w:p>
        </w:tc>
        <w:tc>
          <w:tcPr>
            <w:tcW w:w="2248" w:type="dxa"/>
            <w:gridSpan w:val="5"/>
            <w:tcBorders>
              <w:right w:val="single" w:sz="12" w:space="0" w:color="auto"/>
            </w:tcBorders>
            <w:vAlign w:val="center"/>
          </w:tcPr>
          <w:p w14:paraId="7F2AE78D" w14:textId="77777777" w:rsidR="0036113D" w:rsidRDefault="0036113D" w:rsidP="00801227">
            <w:r>
              <w:t>---</w:t>
            </w:r>
          </w:p>
        </w:tc>
        <w:tc>
          <w:tcPr>
            <w:tcW w:w="1369" w:type="dxa"/>
            <w:gridSpan w:val="3"/>
            <w:tcBorders>
              <w:left w:val="single" w:sz="12" w:space="0" w:color="auto"/>
            </w:tcBorders>
            <w:shd w:val="clear" w:color="auto" w:fill="FBD4B4"/>
            <w:vAlign w:val="center"/>
          </w:tcPr>
          <w:p w14:paraId="2C020981" w14:textId="77777777" w:rsidR="0036113D" w:rsidRPr="00CD2A23" w:rsidRDefault="0036113D" w:rsidP="00801227">
            <w:pPr>
              <w:rPr>
                <w:b/>
                <w:sz w:val="18"/>
              </w:rPr>
            </w:pPr>
            <w:r w:rsidRPr="00CD2A23">
              <w:rPr>
                <w:b/>
                <w:sz w:val="18"/>
              </w:rPr>
              <w:t>H-index WoS/Scopus</w:t>
            </w:r>
          </w:p>
        </w:tc>
        <w:tc>
          <w:tcPr>
            <w:tcW w:w="851" w:type="dxa"/>
            <w:shd w:val="clear" w:color="auto" w:fill="auto"/>
            <w:vAlign w:val="center"/>
          </w:tcPr>
          <w:p w14:paraId="65336850" w14:textId="52CADD90" w:rsidR="0036113D" w:rsidRPr="00CD2A23" w:rsidRDefault="00CD2A23" w:rsidP="00801227">
            <w:pPr>
              <w:jc w:val="center"/>
              <w:rPr>
                <w:b/>
              </w:rPr>
            </w:pPr>
            <w:r w:rsidRPr="00CD2A23">
              <w:rPr>
                <w:b/>
              </w:rPr>
              <w:t>9</w:t>
            </w:r>
            <w:r w:rsidR="0036113D" w:rsidRPr="00CD2A23">
              <w:rPr>
                <w:b/>
              </w:rPr>
              <w:t>/</w:t>
            </w:r>
            <w:r w:rsidRPr="00CD2A23">
              <w:rPr>
                <w:b/>
              </w:rPr>
              <w:t>9</w:t>
            </w:r>
          </w:p>
        </w:tc>
      </w:tr>
      <w:tr w:rsidR="0036113D" w14:paraId="5A9F7F4C" w14:textId="77777777" w:rsidTr="00801227">
        <w:tc>
          <w:tcPr>
            <w:tcW w:w="10060" w:type="dxa"/>
            <w:gridSpan w:val="15"/>
            <w:shd w:val="clear" w:color="auto" w:fill="F7CAAC"/>
          </w:tcPr>
          <w:p w14:paraId="252369D3" w14:textId="3248797E" w:rsidR="0036113D" w:rsidRDefault="000079C3" w:rsidP="00801227">
            <w:pPr>
              <w:jc w:val="both"/>
              <w:rPr>
                <w:b/>
              </w:rPr>
            </w:pPr>
            <w:r>
              <w:rPr>
                <w:b/>
              </w:rPr>
              <w:t>P</w:t>
            </w:r>
            <w:r w:rsidR="0036113D">
              <w:rPr>
                <w:b/>
              </w:rPr>
              <w:t xml:space="preserve">řehled o nejvýznamnější publikační a další tvůrčí činnosti nebo další profesní činnosti u odborníků z praxe vztahující se k zabezpečovaným předmětům </w:t>
            </w:r>
          </w:p>
        </w:tc>
      </w:tr>
      <w:tr w:rsidR="0036113D" w14:paraId="7ADD7956" w14:textId="77777777" w:rsidTr="00801227">
        <w:trPr>
          <w:trHeight w:val="555"/>
        </w:trPr>
        <w:tc>
          <w:tcPr>
            <w:tcW w:w="10060" w:type="dxa"/>
            <w:gridSpan w:val="15"/>
          </w:tcPr>
          <w:p w14:paraId="33E35EF3" w14:textId="77777777" w:rsidR="0036113D" w:rsidRPr="00B8322F" w:rsidRDefault="0036113D" w:rsidP="00CD2A23">
            <w:pPr>
              <w:suppressAutoHyphens/>
              <w:spacing w:before="120" w:after="120"/>
              <w:jc w:val="both"/>
            </w:pPr>
            <w:r w:rsidRPr="00B8322F">
              <w:rPr>
                <w:b/>
                <w:bCs/>
              </w:rPr>
              <w:t>ŠERÁ, J. (20%)</w:t>
            </w:r>
            <w:r w:rsidRPr="00B8322F">
              <w:t xml:space="preserve">, HUYNH, F., LY, F., VINTER, Š., KADLEČKOVÁ, M., KRÁTKÁ, V., MÁČALOVÁ, D., KOUTNÝ, M., WALLIS, CH.: Biodegradable polyesters and low molecular weight polyethylene in soil: Interrelations of material properties, soil organic matter substances, and microbial community. </w:t>
            </w:r>
            <w:r w:rsidRPr="00B8322F">
              <w:rPr>
                <w:i/>
                <w:iCs/>
              </w:rPr>
              <w:t>International Journal of Molecular Sciences</w:t>
            </w:r>
            <w:r w:rsidRPr="00B8322F">
              <w:t xml:space="preserve"> 23(24), </w:t>
            </w:r>
            <w:r w:rsidRPr="00B8322F">
              <w:rPr>
                <w:b/>
                <w:bCs/>
              </w:rPr>
              <w:t>2022</w:t>
            </w:r>
            <w:r w:rsidRPr="00B8322F">
              <w:t>. Jimp (Q1)</w:t>
            </w:r>
          </w:p>
          <w:p w14:paraId="34BE7009" w14:textId="77777777" w:rsidR="0036113D" w:rsidRPr="00B8322F" w:rsidRDefault="0036113D" w:rsidP="00CD2A23">
            <w:pPr>
              <w:suppressAutoHyphens/>
              <w:spacing w:before="120" w:after="120"/>
              <w:jc w:val="both"/>
            </w:pPr>
            <w:r w:rsidRPr="00B8322F">
              <w:t xml:space="preserve">JANČOVÁ, P., PACHLOVÁ, V., ČECHOVÁ, E., CEDIDLOVÁ, K., </w:t>
            </w:r>
            <w:r w:rsidRPr="00B8322F">
              <w:rPr>
                <w:b/>
                <w:bCs/>
              </w:rPr>
              <w:t>ŠERÁ, J.</w:t>
            </w:r>
            <w:r w:rsidRPr="00B8322F">
              <w:t xml:space="preserve"> </w:t>
            </w:r>
            <w:r w:rsidRPr="00B8322F">
              <w:rPr>
                <w:b/>
                <w:bCs/>
              </w:rPr>
              <w:t>(5%)</w:t>
            </w:r>
            <w:r w:rsidRPr="00B8322F">
              <w:t xml:space="preserve">, PIŠTĚKOVÁ, H., BUŇKA, F., BUŇKOVÁ, L.: Occurrence of biogenic amines producers in the wastewater of the dairy industry. </w:t>
            </w:r>
            <w:r w:rsidRPr="00B8322F">
              <w:rPr>
                <w:i/>
                <w:iCs/>
              </w:rPr>
              <w:t xml:space="preserve">Molecules </w:t>
            </w:r>
            <w:r w:rsidRPr="00B8322F">
              <w:t xml:space="preserve">25(21), </w:t>
            </w:r>
            <w:r w:rsidRPr="00B8322F">
              <w:rPr>
                <w:b/>
                <w:bCs/>
              </w:rPr>
              <w:t>2020</w:t>
            </w:r>
            <w:r w:rsidRPr="00B8322F">
              <w:t>. Jimp (Q2)</w:t>
            </w:r>
          </w:p>
          <w:p w14:paraId="08DCE85B" w14:textId="77777777" w:rsidR="0036113D" w:rsidRPr="00B8322F" w:rsidRDefault="0036113D" w:rsidP="00CD2A23">
            <w:pPr>
              <w:suppressAutoHyphens/>
              <w:spacing w:before="120" w:after="120"/>
              <w:jc w:val="both"/>
            </w:pPr>
            <w:r w:rsidRPr="00B8322F">
              <w:rPr>
                <w:b/>
                <w:bCs/>
              </w:rPr>
              <w:t>ŠERÁ, J.</w:t>
            </w:r>
            <w:r w:rsidRPr="00B8322F">
              <w:t xml:space="preserve"> </w:t>
            </w:r>
            <w:r w:rsidRPr="00B8322F">
              <w:rPr>
                <w:b/>
                <w:bCs/>
              </w:rPr>
              <w:t>(30%)</w:t>
            </w:r>
            <w:r w:rsidRPr="00B8322F">
              <w:t xml:space="preserve">, KADLEČKOVÁ, M., FAYYAZ BAKHSH, A., KUČABOVÁ, V., KOUTNÝ, M.: Occurrence and analysis of thermophilic poly(butylene adipate-co-terephthalate)-degrading microorganisms in temperate zone soils. </w:t>
            </w:r>
            <w:r w:rsidRPr="00B8322F">
              <w:rPr>
                <w:i/>
                <w:iCs/>
              </w:rPr>
              <w:t>International Journal of Molecular Sciences</w:t>
            </w:r>
            <w:r w:rsidRPr="00B8322F">
              <w:t xml:space="preserve"> 21(21), 1-17, </w:t>
            </w:r>
            <w:r w:rsidRPr="00B8322F">
              <w:rPr>
                <w:b/>
                <w:bCs/>
              </w:rPr>
              <w:t>2020</w:t>
            </w:r>
            <w:r w:rsidRPr="00B8322F">
              <w:t xml:space="preserve">. Jimp (Q1) </w:t>
            </w:r>
          </w:p>
          <w:p w14:paraId="1DCAB1CB" w14:textId="7A7C90C5" w:rsidR="0036113D" w:rsidRDefault="0036113D" w:rsidP="00CD2A23">
            <w:pPr>
              <w:suppressAutoHyphens/>
              <w:spacing w:before="120" w:after="120"/>
              <w:jc w:val="both"/>
            </w:pPr>
            <w:r w:rsidRPr="00B8322F">
              <w:t xml:space="preserve">NEVORALOVÁ, M., KOUTNÝ, M., UJČIĆ, A., STARÝ, Z., </w:t>
            </w:r>
            <w:r w:rsidRPr="00B8322F">
              <w:rPr>
                <w:b/>
                <w:bCs/>
              </w:rPr>
              <w:t>ŠERÁ, J.</w:t>
            </w:r>
            <w:r w:rsidRPr="00B8322F">
              <w:t xml:space="preserve"> </w:t>
            </w:r>
            <w:r w:rsidRPr="00B8322F">
              <w:rPr>
                <w:b/>
                <w:bCs/>
              </w:rPr>
              <w:t>(20%)</w:t>
            </w:r>
            <w:r w:rsidRPr="00B8322F">
              <w:t>,</w:t>
            </w:r>
            <w:r w:rsidRPr="00B8322F">
              <w:rPr>
                <w:b/>
                <w:bCs/>
              </w:rPr>
              <w:t xml:space="preserve"> </w:t>
            </w:r>
            <w:r w:rsidRPr="00B8322F">
              <w:t xml:space="preserve">VLKOVÁ, H., ŠLOUF, M., FORTELNÝ, I., KRULIŠ, Z.: Structure characterization and biodegradation rate of poly(ε-caprolactone)/starch blends. </w:t>
            </w:r>
            <w:r w:rsidRPr="00B8322F">
              <w:rPr>
                <w:i/>
                <w:iCs/>
              </w:rPr>
              <w:t>Frontiers in Materials</w:t>
            </w:r>
            <w:r w:rsidRPr="00B8322F">
              <w:t xml:space="preserve"> 7, </w:t>
            </w:r>
            <w:r w:rsidRPr="00B8322F">
              <w:rPr>
                <w:b/>
                <w:bCs/>
              </w:rPr>
              <w:t>2020</w:t>
            </w:r>
            <w:r w:rsidRPr="00B8322F">
              <w:t>. Jimp (Q2)</w:t>
            </w:r>
          </w:p>
          <w:p w14:paraId="04137E35" w14:textId="4721B510" w:rsidR="0036113D" w:rsidRPr="00CD2A23" w:rsidRDefault="00CD2A23" w:rsidP="00CD2A23">
            <w:pPr>
              <w:spacing w:before="120" w:after="120"/>
              <w:jc w:val="both"/>
            </w:pPr>
            <w:r w:rsidRPr="00CD5EB2">
              <w:rPr>
                <w:b/>
              </w:rPr>
              <w:t>ŠERÁ</w:t>
            </w:r>
            <w:r w:rsidRPr="00CD5EB2">
              <w:rPr>
                <w:b/>
                <w:bCs/>
              </w:rPr>
              <w:t>,</w:t>
            </w:r>
            <w:r w:rsidRPr="00CD5EB2">
              <w:t xml:space="preserve"> </w:t>
            </w:r>
            <w:r w:rsidRPr="00CD5EB2">
              <w:rPr>
                <w:b/>
              </w:rPr>
              <w:t>J</w:t>
            </w:r>
            <w:r>
              <w:rPr>
                <w:b/>
              </w:rPr>
              <w:t>.</w:t>
            </w:r>
            <w:r w:rsidRPr="00CD5EB2">
              <w:rPr>
                <w:b/>
              </w:rPr>
              <w:t xml:space="preserve"> (40%)</w:t>
            </w:r>
            <w:r w:rsidRPr="00CD5EB2">
              <w:rPr>
                <w:bCs/>
              </w:rPr>
              <w:t>,</w:t>
            </w:r>
            <w:r w:rsidRPr="00CD5EB2">
              <w:t xml:space="preserve"> SERBRUYNS, L</w:t>
            </w:r>
            <w:r>
              <w:t xml:space="preserve">., </w:t>
            </w:r>
            <w:r w:rsidRPr="00CD5EB2">
              <w:t>DE WILDE</w:t>
            </w:r>
            <w:r>
              <w:t xml:space="preserve">, B., </w:t>
            </w:r>
            <w:r w:rsidRPr="00CD5EB2">
              <w:t>KOUTNÝ</w:t>
            </w:r>
            <w:r>
              <w:t>, M</w:t>
            </w:r>
            <w:r w:rsidRPr="00CD5EB2">
              <w:t>.</w:t>
            </w:r>
            <w:r>
              <w:t>:</w:t>
            </w:r>
            <w:r w:rsidRPr="00CD5EB2">
              <w:t xml:space="preserve"> Accelerated biodegradation testing of slowly degradable polyesters in soil. </w:t>
            </w:r>
            <w:r w:rsidRPr="00CD5EB2">
              <w:rPr>
                <w:i/>
                <w:iCs/>
              </w:rPr>
              <w:t>Polymer Degradation and Stability</w:t>
            </w:r>
            <w:r w:rsidRPr="00CD5EB2">
              <w:t xml:space="preserve"> </w:t>
            </w:r>
            <w:r>
              <w:t xml:space="preserve">1, </w:t>
            </w:r>
            <w:r w:rsidRPr="00CD5EB2">
              <w:rPr>
                <w:b/>
              </w:rPr>
              <w:t>2020</w:t>
            </w:r>
            <w:r w:rsidRPr="00CD2A23">
              <w:rPr>
                <w:bCs/>
              </w:rPr>
              <w:t>.</w:t>
            </w:r>
            <w:r>
              <w:rPr>
                <w:b/>
              </w:rPr>
              <w:t xml:space="preserve"> </w:t>
            </w:r>
            <w:r w:rsidRPr="00CD5EB2">
              <w:t>Jimp (Q1)</w:t>
            </w:r>
          </w:p>
        </w:tc>
      </w:tr>
      <w:tr w:rsidR="0036113D" w14:paraId="0DA11175" w14:textId="77777777" w:rsidTr="00801227">
        <w:trPr>
          <w:trHeight w:val="218"/>
        </w:trPr>
        <w:tc>
          <w:tcPr>
            <w:tcW w:w="10060" w:type="dxa"/>
            <w:gridSpan w:val="15"/>
            <w:shd w:val="clear" w:color="auto" w:fill="F7CAAC"/>
          </w:tcPr>
          <w:p w14:paraId="1D84E064" w14:textId="00CCAB07" w:rsidR="0036113D" w:rsidRDefault="000079C3" w:rsidP="00801227">
            <w:pPr>
              <w:rPr>
                <w:b/>
              </w:rPr>
            </w:pPr>
            <w:r>
              <w:rPr>
                <w:b/>
              </w:rPr>
              <w:t>P</w:t>
            </w:r>
            <w:r w:rsidR="0036113D">
              <w:rPr>
                <w:b/>
              </w:rPr>
              <w:t>ůsobení v zahraničí</w:t>
            </w:r>
          </w:p>
        </w:tc>
      </w:tr>
      <w:tr w:rsidR="0036113D" w14:paraId="3CB42536" w14:textId="77777777" w:rsidTr="00801227">
        <w:trPr>
          <w:trHeight w:val="328"/>
        </w:trPr>
        <w:tc>
          <w:tcPr>
            <w:tcW w:w="10060" w:type="dxa"/>
            <w:gridSpan w:val="15"/>
          </w:tcPr>
          <w:p w14:paraId="451D0BD4" w14:textId="77777777" w:rsidR="0036113D" w:rsidRDefault="0036113D" w:rsidP="00801227">
            <w:pPr>
              <w:suppressAutoHyphens/>
              <w:spacing w:before="120" w:after="120"/>
              <w:rPr>
                <w:lang w:val="en-GB"/>
              </w:rPr>
            </w:pPr>
            <w:r w:rsidRPr="00823780">
              <w:rPr>
                <w:lang w:val="en-GB"/>
              </w:rPr>
              <w:t>2014</w:t>
            </w:r>
            <w:r>
              <w:rPr>
                <w:lang w:val="en-GB"/>
              </w:rPr>
              <w:t>:</w:t>
            </w:r>
            <w:r w:rsidRPr="00823780">
              <w:rPr>
                <w:lang w:val="en-GB"/>
              </w:rPr>
              <w:t xml:space="preserve"> SIGMA Clermont,</w:t>
            </w:r>
            <w:r>
              <w:rPr>
                <w:lang w:val="en-GB"/>
              </w:rPr>
              <w:t xml:space="preserve"> Clermont F</w:t>
            </w:r>
            <w:r w:rsidRPr="00EE699D">
              <w:rPr>
                <w:lang w:val="en-GB"/>
              </w:rPr>
              <w:t>errand</w:t>
            </w:r>
            <w:r>
              <w:rPr>
                <w:lang w:val="en-GB"/>
              </w:rPr>
              <w:t>,</w:t>
            </w:r>
            <w:r w:rsidRPr="00823780">
              <w:rPr>
                <w:lang w:val="en-GB"/>
              </w:rPr>
              <w:t xml:space="preserve"> Francie, Erasmus+ (1 měsíc)</w:t>
            </w:r>
          </w:p>
          <w:p w14:paraId="772760A9" w14:textId="0B6BE42B" w:rsidR="00CD2A23" w:rsidRDefault="00CD2A23" w:rsidP="00801227">
            <w:pPr>
              <w:suppressAutoHyphens/>
              <w:spacing w:before="120" w:after="120"/>
              <w:rPr>
                <w:b/>
              </w:rPr>
            </w:pPr>
          </w:p>
        </w:tc>
      </w:tr>
      <w:tr w:rsidR="0036113D" w14:paraId="0B00BEFC" w14:textId="77777777" w:rsidTr="00801227">
        <w:trPr>
          <w:cantSplit/>
          <w:trHeight w:val="470"/>
        </w:trPr>
        <w:tc>
          <w:tcPr>
            <w:tcW w:w="2518" w:type="dxa"/>
            <w:shd w:val="clear" w:color="auto" w:fill="F7CAAC"/>
          </w:tcPr>
          <w:p w14:paraId="66045F28" w14:textId="77777777" w:rsidR="0036113D" w:rsidRDefault="0036113D" w:rsidP="00801227">
            <w:pPr>
              <w:rPr>
                <w:b/>
              </w:rPr>
            </w:pPr>
            <w:r>
              <w:rPr>
                <w:b/>
              </w:rPr>
              <w:t xml:space="preserve">Podpis </w:t>
            </w:r>
          </w:p>
        </w:tc>
        <w:tc>
          <w:tcPr>
            <w:tcW w:w="4536" w:type="dxa"/>
            <w:gridSpan w:val="8"/>
          </w:tcPr>
          <w:p w14:paraId="50C379DE" w14:textId="77777777" w:rsidR="0036113D" w:rsidRDefault="0036113D" w:rsidP="00801227"/>
        </w:tc>
        <w:tc>
          <w:tcPr>
            <w:tcW w:w="786" w:type="dxa"/>
            <w:gridSpan w:val="2"/>
            <w:shd w:val="clear" w:color="auto" w:fill="F7CAAC"/>
          </w:tcPr>
          <w:p w14:paraId="7627088C" w14:textId="77777777" w:rsidR="0036113D" w:rsidRDefault="0036113D" w:rsidP="00801227">
            <w:r>
              <w:rPr>
                <w:b/>
              </w:rPr>
              <w:t>datum</w:t>
            </w:r>
          </w:p>
        </w:tc>
        <w:tc>
          <w:tcPr>
            <w:tcW w:w="2220" w:type="dxa"/>
            <w:gridSpan w:val="4"/>
          </w:tcPr>
          <w:p w14:paraId="527FC6F6" w14:textId="77777777" w:rsidR="0036113D" w:rsidRDefault="0036113D" w:rsidP="00801227"/>
        </w:tc>
      </w:tr>
    </w:tbl>
    <w:tbl>
      <w:tblPr>
        <w:tblW w:w="1017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72"/>
        <w:gridCol w:w="68"/>
        <w:gridCol w:w="779"/>
        <w:gridCol w:w="1758"/>
        <w:gridCol w:w="146"/>
        <w:gridCol w:w="389"/>
        <w:gridCol w:w="190"/>
        <w:gridCol w:w="288"/>
        <w:gridCol w:w="1016"/>
        <w:gridCol w:w="725"/>
        <w:gridCol w:w="79"/>
        <w:gridCol w:w="48"/>
        <w:gridCol w:w="665"/>
        <w:gridCol w:w="728"/>
        <w:gridCol w:w="725"/>
      </w:tblGrid>
      <w:tr w:rsidR="00D46630" w:rsidRPr="00094CCE" w14:paraId="5BE4F9B8" w14:textId="77777777" w:rsidTr="00CD2A23">
        <w:tc>
          <w:tcPr>
            <w:tcW w:w="10176" w:type="dxa"/>
            <w:gridSpan w:val="15"/>
            <w:tcBorders>
              <w:bottom w:val="double" w:sz="4" w:space="0" w:color="auto"/>
            </w:tcBorders>
            <w:shd w:val="clear" w:color="auto" w:fill="BDD6EE"/>
          </w:tcPr>
          <w:p w14:paraId="481EAD23" w14:textId="77777777" w:rsidR="00D46630" w:rsidRPr="00094CCE" w:rsidRDefault="00D46630" w:rsidP="00FA5554">
            <w:pPr>
              <w:jc w:val="both"/>
              <w:rPr>
                <w:b/>
                <w:sz w:val="28"/>
              </w:rPr>
            </w:pPr>
            <w:bookmarkStart w:id="369" w:name="_Hlk190821511"/>
            <w:r w:rsidRPr="00094CCE">
              <w:rPr>
                <w:b/>
                <w:sz w:val="28"/>
              </w:rPr>
              <w:lastRenderedPageBreak/>
              <w:t>C-I – Personální zabezpečení</w:t>
            </w:r>
          </w:p>
        </w:tc>
      </w:tr>
      <w:tr w:rsidR="00D46630" w:rsidRPr="00094CCE" w14:paraId="25E509A0" w14:textId="77777777" w:rsidTr="00CD2A23">
        <w:tc>
          <w:tcPr>
            <w:tcW w:w="2572" w:type="dxa"/>
            <w:tcBorders>
              <w:top w:val="double" w:sz="4" w:space="0" w:color="auto"/>
            </w:tcBorders>
            <w:shd w:val="clear" w:color="auto" w:fill="F7CAAC"/>
          </w:tcPr>
          <w:p w14:paraId="7A4CF828" w14:textId="77777777" w:rsidR="00D46630" w:rsidRPr="00094CCE" w:rsidRDefault="00D46630" w:rsidP="00FA5554">
            <w:pPr>
              <w:jc w:val="both"/>
              <w:rPr>
                <w:b/>
              </w:rPr>
            </w:pPr>
            <w:r w:rsidRPr="00094CCE">
              <w:rPr>
                <w:b/>
              </w:rPr>
              <w:t>Vysoká škola</w:t>
            </w:r>
          </w:p>
        </w:tc>
        <w:tc>
          <w:tcPr>
            <w:tcW w:w="7604" w:type="dxa"/>
            <w:gridSpan w:val="14"/>
          </w:tcPr>
          <w:p w14:paraId="75D92172" w14:textId="77777777" w:rsidR="00D46630" w:rsidRPr="00094CCE" w:rsidRDefault="00D46630" w:rsidP="00FA5554">
            <w:pPr>
              <w:jc w:val="both"/>
            </w:pPr>
            <w:r w:rsidRPr="00094CCE">
              <w:t>Univerzita Tomáše Bati ve Zlíně</w:t>
            </w:r>
          </w:p>
        </w:tc>
      </w:tr>
      <w:tr w:rsidR="00D46630" w:rsidRPr="00094CCE" w14:paraId="2CECDA3F" w14:textId="77777777" w:rsidTr="00CD2A23">
        <w:tc>
          <w:tcPr>
            <w:tcW w:w="2572" w:type="dxa"/>
            <w:shd w:val="clear" w:color="auto" w:fill="F7CAAC"/>
          </w:tcPr>
          <w:p w14:paraId="5EAF18AA" w14:textId="77777777" w:rsidR="00D46630" w:rsidRPr="00094CCE" w:rsidRDefault="00D46630" w:rsidP="00FA5554">
            <w:pPr>
              <w:jc w:val="both"/>
              <w:rPr>
                <w:b/>
              </w:rPr>
            </w:pPr>
            <w:r w:rsidRPr="00094CCE">
              <w:rPr>
                <w:b/>
              </w:rPr>
              <w:t>Součást vysoké školy</w:t>
            </w:r>
          </w:p>
        </w:tc>
        <w:tc>
          <w:tcPr>
            <w:tcW w:w="7604" w:type="dxa"/>
            <w:gridSpan w:val="14"/>
          </w:tcPr>
          <w:p w14:paraId="7E520DEB" w14:textId="77777777" w:rsidR="00D46630" w:rsidRPr="00094CCE" w:rsidRDefault="00D46630" w:rsidP="00FA5554">
            <w:pPr>
              <w:jc w:val="both"/>
            </w:pPr>
            <w:r w:rsidRPr="00094CCE">
              <w:t>Fakulta technologická</w:t>
            </w:r>
          </w:p>
        </w:tc>
      </w:tr>
      <w:tr w:rsidR="00D46630" w:rsidRPr="00094CCE" w14:paraId="175AD3F1" w14:textId="77777777" w:rsidTr="00CD2A23">
        <w:tc>
          <w:tcPr>
            <w:tcW w:w="2572" w:type="dxa"/>
            <w:shd w:val="clear" w:color="auto" w:fill="F7CAAC"/>
          </w:tcPr>
          <w:p w14:paraId="157D6FB1" w14:textId="77777777" w:rsidR="00D46630" w:rsidRPr="00094CCE" w:rsidRDefault="00D46630" w:rsidP="00FA5554">
            <w:pPr>
              <w:jc w:val="both"/>
              <w:rPr>
                <w:b/>
              </w:rPr>
            </w:pPr>
            <w:r w:rsidRPr="00094CCE">
              <w:rPr>
                <w:b/>
              </w:rPr>
              <w:t>Název studijního programu</w:t>
            </w:r>
          </w:p>
        </w:tc>
        <w:tc>
          <w:tcPr>
            <w:tcW w:w="7604" w:type="dxa"/>
            <w:gridSpan w:val="14"/>
          </w:tcPr>
          <w:p w14:paraId="083293C0" w14:textId="77777777" w:rsidR="00D46630" w:rsidRPr="00094CCE" w:rsidRDefault="00D46630" w:rsidP="00FA5554">
            <w:pPr>
              <w:jc w:val="both"/>
            </w:pPr>
            <w:r w:rsidRPr="00094CCE">
              <w:t>Materiály a technologie – specializace Polovodičové materiály</w:t>
            </w:r>
          </w:p>
        </w:tc>
      </w:tr>
      <w:tr w:rsidR="00D46630" w:rsidRPr="00094CCE" w14:paraId="7911460A" w14:textId="77777777" w:rsidTr="00CD2A23">
        <w:tc>
          <w:tcPr>
            <w:tcW w:w="2572" w:type="dxa"/>
            <w:shd w:val="clear" w:color="auto" w:fill="F7CAAC"/>
          </w:tcPr>
          <w:p w14:paraId="128177F4" w14:textId="77777777" w:rsidR="00D46630" w:rsidRPr="00094CCE" w:rsidRDefault="00D46630" w:rsidP="00FA5554">
            <w:pPr>
              <w:jc w:val="both"/>
              <w:rPr>
                <w:b/>
              </w:rPr>
            </w:pPr>
            <w:r w:rsidRPr="00094CCE">
              <w:rPr>
                <w:b/>
              </w:rPr>
              <w:t>Jméno a příjmení</w:t>
            </w:r>
          </w:p>
        </w:tc>
        <w:tc>
          <w:tcPr>
            <w:tcW w:w="4634" w:type="dxa"/>
            <w:gridSpan w:val="8"/>
          </w:tcPr>
          <w:p w14:paraId="0BE39659" w14:textId="6E462AF9" w:rsidR="00D46630" w:rsidRPr="00094CCE" w:rsidRDefault="00D46630" w:rsidP="00FA5554">
            <w:pPr>
              <w:jc w:val="both"/>
              <w:rPr>
                <w:b/>
                <w:bCs/>
              </w:rPr>
            </w:pPr>
            <w:bookmarkStart w:id="370" w:name="Špačková"/>
            <w:bookmarkEnd w:id="370"/>
            <w:r w:rsidRPr="00094CCE">
              <w:rPr>
                <w:b/>
                <w:bCs/>
              </w:rPr>
              <w:t xml:space="preserve">Markéta Špačková </w:t>
            </w:r>
          </w:p>
        </w:tc>
        <w:tc>
          <w:tcPr>
            <w:tcW w:w="725" w:type="dxa"/>
            <w:shd w:val="clear" w:color="auto" w:fill="F7CAAC"/>
          </w:tcPr>
          <w:p w14:paraId="350B8B7B" w14:textId="77777777" w:rsidR="00D46630" w:rsidRPr="00094CCE" w:rsidRDefault="00D46630" w:rsidP="00FA5554">
            <w:pPr>
              <w:jc w:val="both"/>
              <w:rPr>
                <w:b/>
              </w:rPr>
            </w:pPr>
            <w:r w:rsidRPr="00094CCE">
              <w:rPr>
                <w:b/>
              </w:rPr>
              <w:t>Tituly</w:t>
            </w:r>
          </w:p>
        </w:tc>
        <w:tc>
          <w:tcPr>
            <w:tcW w:w="2245" w:type="dxa"/>
            <w:gridSpan w:val="5"/>
          </w:tcPr>
          <w:p w14:paraId="16F2BB89" w14:textId="77777777" w:rsidR="00D46630" w:rsidRPr="00094CCE" w:rsidRDefault="00D46630" w:rsidP="00FA5554">
            <w:pPr>
              <w:jc w:val="both"/>
            </w:pPr>
            <w:r w:rsidRPr="00094CCE">
              <w:t>Ing.</w:t>
            </w:r>
          </w:p>
        </w:tc>
      </w:tr>
      <w:tr w:rsidR="00D46630" w:rsidRPr="00094CCE" w14:paraId="46235EBD" w14:textId="77777777" w:rsidTr="00CD2A23">
        <w:tc>
          <w:tcPr>
            <w:tcW w:w="2572" w:type="dxa"/>
            <w:shd w:val="clear" w:color="auto" w:fill="F7CAAC"/>
          </w:tcPr>
          <w:p w14:paraId="26B8F495" w14:textId="77777777" w:rsidR="00D46630" w:rsidRPr="00094CCE" w:rsidRDefault="00D46630" w:rsidP="00FA5554">
            <w:pPr>
              <w:jc w:val="both"/>
              <w:rPr>
                <w:b/>
              </w:rPr>
            </w:pPr>
            <w:r w:rsidRPr="00094CCE">
              <w:rPr>
                <w:b/>
              </w:rPr>
              <w:t>Rok narození</w:t>
            </w:r>
          </w:p>
        </w:tc>
        <w:tc>
          <w:tcPr>
            <w:tcW w:w="847" w:type="dxa"/>
            <w:gridSpan w:val="2"/>
          </w:tcPr>
          <w:p w14:paraId="208BB0DA" w14:textId="5EBD1E76" w:rsidR="00D46630" w:rsidRPr="00094CCE" w:rsidRDefault="00094CCE" w:rsidP="00FA5554">
            <w:pPr>
              <w:jc w:val="both"/>
            </w:pPr>
            <w:r>
              <w:t>1990</w:t>
            </w:r>
          </w:p>
        </w:tc>
        <w:tc>
          <w:tcPr>
            <w:tcW w:w="1758" w:type="dxa"/>
            <w:shd w:val="clear" w:color="auto" w:fill="F7CAAC"/>
          </w:tcPr>
          <w:p w14:paraId="2A0C61EE" w14:textId="77777777" w:rsidR="00D46630" w:rsidRPr="00094CCE" w:rsidRDefault="00D46630" w:rsidP="00FA5554">
            <w:pPr>
              <w:jc w:val="both"/>
              <w:rPr>
                <w:b/>
              </w:rPr>
            </w:pPr>
            <w:r w:rsidRPr="00094CCE">
              <w:rPr>
                <w:b/>
              </w:rPr>
              <w:t>typ vztahu k VŠ</w:t>
            </w:r>
          </w:p>
        </w:tc>
        <w:tc>
          <w:tcPr>
            <w:tcW w:w="1013" w:type="dxa"/>
            <w:gridSpan w:val="4"/>
          </w:tcPr>
          <w:p w14:paraId="3815ACEC" w14:textId="77777777" w:rsidR="00D46630" w:rsidRPr="00094CCE" w:rsidRDefault="00D46630" w:rsidP="00FA5554">
            <w:pPr>
              <w:jc w:val="both"/>
            </w:pPr>
            <w:r w:rsidRPr="00094CCE">
              <w:t>pp.</w:t>
            </w:r>
          </w:p>
        </w:tc>
        <w:tc>
          <w:tcPr>
            <w:tcW w:w="1016" w:type="dxa"/>
            <w:shd w:val="clear" w:color="auto" w:fill="F7CAAC"/>
          </w:tcPr>
          <w:p w14:paraId="32979BD3" w14:textId="77777777" w:rsidR="00D46630" w:rsidRPr="00094CCE" w:rsidRDefault="00D46630" w:rsidP="00FA5554">
            <w:pPr>
              <w:jc w:val="both"/>
              <w:rPr>
                <w:b/>
              </w:rPr>
            </w:pPr>
            <w:r w:rsidRPr="00094CCE">
              <w:rPr>
                <w:b/>
              </w:rPr>
              <w:t>rozsah</w:t>
            </w:r>
          </w:p>
        </w:tc>
        <w:tc>
          <w:tcPr>
            <w:tcW w:w="725" w:type="dxa"/>
          </w:tcPr>
          <w:p w14:paraId="7D41A911" w14:textId="77777777" w:rsidR="00D46630" w:rsidRPr="00094CCE" w:rsidRDefault="00D46630" w:rsidP="00FA5554">
            <w:pPr>
              <w:jc w:val="both"/>
            </w:pPr>
            <w:r w:rsidRPr="00094CCE">
              <w:t>40</w:t>
            </w:r>
          </w:p>
        </w:tc>
        <w:tc>
          <w:tcPr>
            <w:tcW w:w="792" w:type="dxa"/>
            <w:gridSpan w:val="3"/>
            <w:shd w:val="clear" w:color="auto" w:fill="F7CAAC"/>
          </w:tcPr>
          <w:p w14:paraId="5AFFF2F3" w14:textId="77777777" w:rsidR="00D46630" w:rsidRPr="00094CCE" w:rsidRDefault="00D46630" w:rsidP="00FA5554">
            <w:pPr>
              <w:jc w:val="both"/>
              <w:rPr>
                <w:b/>
              </w:rPr>
            </w:pPr>
            <w:r w:rsidRPr="00094CCE">
              <w:rPr>
                <w:b/>
              </w:rPr>
              <w:t>do kdy</w:t>
            </w:r>
          </w:p>
        </w:tc>
        <w:tc>
          <w:tcPr>
            <w:tcW w:w="1453" w:type="dxa"/>
            <w:gridSpan w:val="2"/>
          </w:tcPr>
          <w:p w14:paraId="28184532" w14:textId="77777777" w:rsidR="00D46630" w:rsidRPr="00094CCE" w:rsidRDefault="00D46630" w:rsidP="00FA5554">
            <w:pPr>
              <w:jc w:val="both"/>
            </w:pPr>
            <w:r w:rsidRPr="00094CCE">
              <w:t>N</w:t>
            </w:r>
          </w:p>
        </w:tc>
      </w:tr>
      <w:tr w:rsidR="00D46630" w:rsidRPr="00094CCE" w14:paraId="065B8F07" w14:textId="77777777" w:rsidTr="00CD2A23">
        <w:tc>
          <w:tcPr>
            <w:tcW w:w="5177" w:type="dxa"/>
            <w:gridSpan w:val="4"/>
            <w:shd w:val="clear" w:color="auto" w:fill="F7CAAC"/>
          </w:tcPr>
          <w:p w14:paraId="55F64EC0" w14:textId="77777777" w:rsidR="00D46630" w:rsidRPr="00094CCE" w:rsidRDefault="00D46630" w:rsidP="00FA5554">
            <w:pPr>
              <w:jc w:val="both"/>
              <w:rPr>
                <w:b/>
              </w:rPr>
            </w:pPr>
            <w:r w:rsidRPr="00094CCE">
              <w:rPr>
                <w:b/>
              </w:rPr>
              <w:t>Typ vztahu na součásti VŠ, která uskutečňuje st. program</w:t>
            </w:r>
          </w:p>
        </w:tc>
        <w:tc>
          <w:tcPr>
            <w:tcW w:w="1013" w:type="dxa"/>
            <w:gridSpan w:val="4"/>
          </w:tcPr>
          <w:p w14:paraId="653810A3" w14:textId="77777777" w:rsidR="00D46630" w:rsidRPr="00094CCE" w:rsidRDefault="00D46630" w:rsidP="00FA5554">
            <w:pPr>
              <w:jc w:val="both"/>
            </w:pPr>
            <w:r w:rsidRPr="00094CCE">
              <w:t>pp.</w:t>
            </w:r>
          </w:p>
        </w:tc>
        <w:tc>
          <w:tcPr>
            <w:tcW w:w="1016" w:type="dxa"/>
            <w:shd w:val="clear" w:color="auto" w:fill="F7CAAC"/>
          </w:tcPr>
          <w:p w14:paraId="32E324D7" w14:textId="77777777" w:rsidR="00D46630" w:rsidRPr="00094CCE" w:rsidRDefault="00D46630" w:rsidP="00FA5554">
            <w:pPr>
              <w:jc w:val="both"/>
              <w:rPr>
                <w:b/>
              </w:rPr>
            </w:pPr>
            <w:r w:rsidRPr="00094CCE">
              <w:rPr>
                <w:b/>
              </w:rPr>
              <w:t>rozsah</w:t>
            </w:r>
          </w:p>
        </w:tc>
        <w:tc>
          <w:tcPr>
            <w:tcW w:w="725" w:type="dxa"/>
          </w:tcPr>
          <w:p w14:paraId="4F092DF6" w14:textId="77777777" w:rsidR="00D46630" w:rsidRPr="00094CCE" w:rsidRDefault="00D46630" w:rsidP="00FA5554">
            <w:pPr>
              <w:jc w:val="both"/>
            </w:pPr>
            <w:r w:rsidRPr="00094CCE">
              <w:t>40</w:t>
            </w:r>
          </w:p>
        </w:tc>
        <w:tc>
          <w:tcPr>
            <w:tcW w:w="792" w:type="dxa"/>
            <w:gridSpan w:val="3"/>
            <w:shd w:val="clear" w:color="auto" w:fill="F7CAAC"/>
          </w:tcPr>
          <w:p w14:paraId="2E3518C0" w14:textId="77777777" w:rsidR="00D46630" w:rsidRPr="00094CCE" w:rsidRDefault="00D46630" w:rsidP="00FA5554">
            <w:pPr>
              <w:jc w:val="both"/>
              <w:rPr>
                <w:b/>
              </w:rPr>
            </w:pPr>
            <w:r w:rsidRPr="00094CCE">
              <w:rPr>
                <w:b/>
              </w:rPr>
              <w:t>do kdy</w:t>
            </w:r>
          </w:p>
        </w:tc>
        <w:tc>
          <w:tcPr>
            <w:tcW w:w="1453" w:type="dxa"/>
            <w:gridSpan w:val="2"/>
          </w:tcPr>
          <w:p w14:paraId="4603442F" w14:textId="77777777" w:rsidR="00D46630" w:rsidRPr="00094CCE" w:rsidRDefault="00D46630" w:rsidP="00FA5554">
            <w:pPr>
              <w:jc w:val="both"/>
            </w:pPr>
            <w:r w:rsidRPr="00094CCE">
              <w:t>N</w:t>
            </w:r>
          </w:p>
        </w:tc>
      </w:tr>
      <w:tr w:rsidR="00D46630" w:rsidRPr="00094CCE" w14:paraId="42F34A7E" w14:textId="77777777" w:rsidTr="00CD2A23">
        <w:tc>
          <w:tcPr>
            <w:tcW w:w="6190" w:type="dxa"/>
            <w:gridSpan w:val="8"/>
            <w:shd w:val="clear" w:color="auto" w:fill="F7CAAC"/>
          </w:tcPr>
          <w:p w14:paraId="018AABC1" w14:textId="77777777" w:rsidR="00D46630" w:rsidRPr="00094CCE" w:rsidRDefault="00D46630" w:rsidP="00FA5554">
            <w:pPr>
              <w:jc w:val="both"/>
            </w:pPr>
            <w:r w:rsidRPr="00094CCE">
              <w:rPr>
                <w:b/>
              </w:rPr>
              <w:t>Další současná působení jako akademický pracovník na jiných VŠ</w:t>
            </w:r>
          </w:p>
        </w:tc>
        <w:tc>
          <w:tcPr>
            <w:tcW w:w="1741" w:type="dxa"/>
            <w:gridSpan w:val="2"/>
            <w:shd w:val="clear" w:color="auto" w:fill="F7CAAC"/>
          </w:tcPr>
          <w:p w14:paraId="3FEBC508" w14:textId="77777777" w:rsidR="00D46630" w:rsidRPr="00094CCE" w:rsidRDefault="00D46630" w:rsidP="00FA5554">
            <w:pPr>
              <w:jc w:val="both"/>
              <w:rPr>
                <w:b/>
              </w:rPr>
            </w:pPr>
            <w:r w:rsidRPr="00094CCE">
              <w:rPr>
                <w:b/>
              </w:rPr>
              <w:t>typ prac. vztahu</w:t>
            </w:r>
          </w:p>
        </w:tc>
        <w:tc>
          <w:tcPr>
            <w:tcW w:w="2245" w:type="dxa"/>
            <w:gridSpan w:val="5"/>
            <w:shd w:val="clear" w:color="auto" w:fill="F7CAAC"/>
          </w:tcPr>
          <w:p w14:paraId="52F2AD68" w14:textId="77777777" w:rsidR="00D46630" w:rsidRPr="00094CCE" w:rsidRDefault="00D46630" w:rsidP="00FA5554">
            <w:pPr>
              <w:jc w:val="both"/>
              <w:rPr>
                <w:b/>
              </w:rPr>
            </w:pPr>
            <w:r w:rsidRPr="00094CCE">
              <w:rPr>
                <w:b/>
              </w:rPr>
              <w:t>rozsah</w:t>
            </w:r>
          </w:p>
        </w:tc>
      </w:tr>
      <w:tr w:rsidR="00D46630" w:rsidRPr="00094CCE" w14:paraId="1C3F99BC" w14:textId="77777777" w:rsidTr="00CD2A23">
        <w:tc>
          <w:tcPr>
            <w:tcW w:w="6190" w:type="dxa"/>
            <w:gridSpan w:val="8"/>
          </w:tcPr>
          <w:p w14:paraId="0A7DAA34" w14:textId="77777777" w:rsidR="00D46630" w:rsidRPr="00094CCE" w:rsidRDefault="00D46630" w:rsidP="00FA5554">
            <w:pPr>
              <w:jc w:val="both"/>
            </w:pPr>
            <w:r w:rsidRPr="00094CCE">
              <w:t>---</w:t>
            </w:r>
          </w:p>
        </w:tc>
        <w:tc>
          <w:tcPr>
            <w:tcW w:w="1741" w:type="dxa"/>
            <w:gridSpan w:val="2"/>
          </w:tcPr>
          <w:p w14:paraId="11F74BFC" w14:textId="77777777" w:rsidR="00D46630" w:rsidRPr="00094CCE" w:rsidRDefault="00D46630" w:rsidP="00FA5554">
            <w:pPr>
              <w:jc w:val="both"/>
            </w:pPr>
            <w:r w:rsidRPr="00094CCE">
              <w:t>---</w:t>
            </w:r>
          </w:p>
        </w:tc>
        <w:tc>
          <w:tcPr>
            <w:tcW w:w="2245" w:type="dxa"/>
            <w:gridSpan w:val="5"/>
          </w:tcPr>
          <w:p w14:paraId="572AB3C6" w14:textId="77777777" w:rsidR="00D46630" w:rsidRPr="00094CCE" w:rsidRDefault="00D46630" w:rsidP="00FA5554">
            <w:pPr>
              <w:jc w:val="both"/>
            </w:pPr>
            <w:r w:rsidRPr="00094CCE">
              <w:t>---</w:t>
            </w:r>
          </w:p>
        </w:tc>
      </w:tr>
      <w:tr w:rsidR="00D46630" w:rsidRPr="00094CCE" w14:paraId="2FAB095E" w14:textId="77777777" w:rsidTr="00CD2A23">
        <w:tc>
          <w:tcPr>
            <w:tcW w:w="6190" w:type="dxa"/>
            <w:gridSpan w:val="8"/>
          </w:tcPr>
          <w:p w14:paraId="4EF97CDD" w14:textId="77777777" w:rsidR="00D46630" w:rsidRPr="00094CCE" w:rsidRDefault="00D46630" w:rsidP="00FA5554">
            <w:pPr>
              <w:jc w:val="both"/>
            </w:pPr>
          </w:p>
        </w:tc>
        <w:tc>
          <w:tcPr>
            <w:tcW w:w="1741" w:type="dxa"/>
            <w:gridSpan w:val="2"/>
          </w:tcPr>
          <w:p w14:paraId="543813A2" w14:textId="77777777" w:rsidR="00D46630" w:rsidRPr="00094CCE" w:rsidRDefault="00D46630" w:rsidP="00FA5554">
            <w:pPr>
              <w:jc w:val="both"/>
            </w:pPr>
          </w:p>
        </w:tc>
        <w:tc>
          <w:tcPr>
            <w:tcW w:w="2245" w:type="dxa"/>
            <w:gridSpan w:val="5"/>
          </w:tcPr>
          <w:p w14:paraId="06561688" w14:textId="77777777" w:rsidR="00D46630" w:rsidRPr="00094CCE" w:rsidRDefault="00D46630" w:rsidP="00FA5554">
            <w:pPr>
              <w:jc w:val="both"/>
            </w:pPr>
          </w:p>
        </w:tc>
      </w:tr>
      <w:tr w:rsidR="00D46630" w:rsidRPr="00094CCE" w14:paraId="5BC6B234" w14:textId="77777777" w:rsidTr="00CD2A23">
        <w:tc>
          <w:tcPr>
            <w:tcW w:w="10176" w:type="dxa"/>
            <w:gridSpan w:val="15"/>
            <w:shd w:val="clear" w:color="auto" w:fill="F7CAAC"/>
          </w:tcPr>
          <w:p w14:paraId="4F932A32" w14:textId="77777777" w:rsidR="00D46630" w:rsidRPr="00094CCE" w:rsidRDefault="00D46630" w:rsidP="00FA5554">
            <w:pPr>
              <w:jc w:val="both"/>
            </w:pPr>
            <w:r w:rsidRPr="00094CCE">
              <w:rPr>
                <w:b/>
              </w:rPr>
              <w:t>Předměty příslušného studijního programu a způsob zapojení do jejich výuky, příp. další zapojení do uskutečňování studijního programu</w:t>
            </w:r>
          </w:p>
        </w:tc>
      </w:tr>
      <w:tr w:rsidR="00D46630" w:rsidRPr="00094CCE" w14:paraId="130CCF59" w14:textId="77777777" w:rsidTr="00CD2A23">
        <w:trPr>
          <w:trHeight w:val="413"/>
        </w:trPr>
        <w:tc>
          <w:tcPr>
            <w:tcW w:w="10176" w:type="dxa"/>
            <w:gridSpan w:val="15"/>
            <w:tcBorders>
              <w:top w:val="nil"/>
            </w:tcBorders>
          </w:tcPr>
          <w:p w14:paraId="70AF6043" w14:textId="77777777" w:rsidR="00D46630" w:rsidRPr="00094CCE" w:rsidRDefault="00D46630" w:rsidP="00FA5554">
            <w:pPr>
              <w:spacing w:before="120" w:after="120"/>
              <w:jc w:val="both"/>
            </w:pPr>
            <w:r w:rsidRPr="00094CCE">
              <w:t>Projektový management (50% s)</w:t>
            </w:r>
          </w:p>
        </w:tc>
      </w:tr>
      <w:tr w:rsidR="00D46630" w:rsidRPr="00094CCE" w14:paraId="2AFE2CB4" w14:textId="77777777" w:rsidTr="00CD2A23">
        <w:trPr>
          <w:trHeight w:val="238"/>
        </w:trPr>
        <w:tc>
          <w:tcPr>
            <w:tcW w:w="10176" w:type="dxa"/>
            <w:gridSpan w:val="15"/>
            <w:tcBorders>
              <w:top w:val="nil"/>
            </w:tcBorders>
            <w:shd w:val="clear" w:color="auto" w:fill="FBD4B4"/>
          </w:tcPr>
          <w:p w14:paraId="6D7B371C" w14:textId="77777777" w:rsidR="00D46630" w:rsidRPr="00094CCE" w:rsidRDefault="00D46630" w:rsidP="00FA5554">
            <w:pPr>
              <w:jc w:val="both"/>
              <w:rPr>
                <w:b/>
              </w:rPr>
            </w:pPr>
            <w:r w:rsidRPr="00094CCE">
              <w:rPr>
                <w:b/>
              </w:rPr>
              <w:t>Zapojení do výuky v dalších studijních programech na téže vysoké škole (pouze u garantů ZT a PZ předmětů)</w:t>
            </w:r>
          </w:p>
        </w:tc>
      </w:tr>
      <w:tr w:rsidR="00D46630" w:rsidRPr="00094CCE" w14:paraId="40A8A105" w14:textId="77777777" w:rsidTr="00CD2A23">
        <w:trPr>
          <w:trHeight w:val="340"/>
        </w:trPr>
        <w:tc>
          <w:tcPr>
            <w:tcW w:w="2640" w:type="dxa"/>
            <w:gridSpan w:val="2"/>
            <w:tcBorders>
              <w:top w:val="nil"/>
            </w:tcBorders>
          </w:tcPr>
          <w:p w14:paraId="7405AEDC" w14:textId="77777777" w:rsidR="00D46630" w:rsidRPr="00094CCE" w:rsidRDefault="00D46630" w:rsidP="00FA5554">
            <w:pPr>
              <w:jc w:val="both"/>
              <w:rPr>
                <w:b/>
              </w:rPr>
            </w:pPr>
            <w:r w:rsidRPr="00094CCE">
              <w:rPr>
                <w:b/>
              </w:rPr>
              <w:t>Název studijního předmětu</w:t>
            </w:r>
          </w:p>
        </w:tc>
        <w:tc>
          <w:tcPr>
            <w:tcW w:w="2683" w:type="dxa"/>
            <w:gridSpan w:val="3"/>
            <w:tcBorders>
              <w:top w:val="nil"/>
            </w:tcBorders>
          </w:tcPr>
          <w:p w14:paraId="191213FA" w14:textId="77777777" w:rsidR="00D46630" w:rsidRPr="00094CCE" w:rsidRDefault="00D46630" w:rsidP="00FA5554">
            <w:pPr>
              <w:jc w:val="both"/>
              <w:rPr>
                <w:b/>
              </w:rPr>
            </w:pPr>
            <w:r w:rsidRPr="00094CCE">
              <w:rPr>
                <w:b/>
              </w:rPr>
              <w:t>Název studijního programu</w:t>
            </w:r>
          </w:p>
        </w:tc>
        <w:tc>
          <w:tcPr>
            <w:tcW w:w="579" w:type="dxa"/>
            <w:gridSpan w:val="2"/>
            <w:tcBorders>
              <w:top w:val="nil"/>
            </w:tcBorders>
          </w:tcPr>
          <w:p w14:paraId="65952094" w14:textId="77777777" w:rsidR="00D46630" w:rsidRPr="00094CCE" w:rsidRDefault="00D46630" w:rsidP="00FA5554">
            <w:pPr>
              <w:jc w:val="both"/>
              <w:rPr>
                <w:b/>
              </w:rPr>
            </w:pPr>
            <w:r w:rsidRPr="00094CCE">
              <w:rPr>
                <w:b/>
              </w:rPr>
              <w:t>Sem.</w:t>
            </w:r>
          </w:p>
        </w:tc>
        <w:tc>
          <w:tcPr>
            <w:tcW w:w="2156" w:type="dxa"/>
            <w:gridSpan w:val="5"/>
            <w:tcBorders>
              <w:top w:val="nil"/>
            </w:tcBorders>
          </w:tcPr>
          <w:p w14:paraId="250FC7E7" w14:textId="77777777" w:rsidR="00D46630" w:rsidRPr="00094CCE" w:rsidRDefault="00D46630" w:rsidP="00FA5554">
            <w:pPr>
              <w:jc w:val="both"/>
              <w:rPr>
                <w:b/>
              </w:rPr>
            </w:pPr>
            <w:r w:rsidRPr="00094CCE">
              <w:rPr>
                <w:b/>
              </w:rPr>
              <w:t>Role ve výuce daného předmětu</w:t>
            </w:r>
          </w:p>
        </w:tc>
        <w:tc>
          <w:tcPr>
            <w:tcW w:w="2118" w:type="dxa"/>
            <w:gridSpan w:val="3"/>
            <w:tcBorders>
              <w:top w:val="nil"/>
            </w:tcBorders>
          </w:tcPr>
          <w:p w14:paraId="69749F3D" w14:textId="77777777" w:rsidR="00D46630" w:rsidRPr="00094CCE" w:rsidRDefault="00D46630" w:rsidP="00FA5554">
            <w:pPr>
              <w:jc w:val="both"/>
              <w:rPr>
                <w:b/>
                <w:i/>
                <w:iCs/>
              </w:rPr>
            </w:pPr>
            <w:r w:rsidRPr="00094CCE">
              <w:rPr>
                <w:b/>
                <w:i/>
                <w:iCs/>
              </w:rPr>
              <w:t xml:space="preserve">(nepovinný údaj) </w:t>
            </w:r>
          </w:p>
          <w:p w14:paraId="3A0DDB73" w14:textId="77777777" w:rsidR="00D46630" w:rsidRPr="00094CCE" w:rsidRDefault="00D46630" w:rsidP="00FA5554">
            <w:pPr>
              <w:jc w:val="both"/>
              <w:rPr>
                <w:b/>
              </w:rPr>
            </w:pPr>
            <w:r w:rsidRPr="00094CCE">
              <w:rPr>
                <w:b/>
              </w:rPr>
              <w:t>Počet hodin za semestr</w:t>
            </w:r>
          </w:p>
        </w:tc>
      </w:tr>
      <w:tr w:rsidR="00D46630" w:rsidRPr="00094CCE" w14:paraId="5C3D7443" w14:textId="77777777" w:rsidTr="00CD2A23">
        <w:trPr>
          <w:trHeight w:val="285"/>
        </w:trPr>
        <w:tc>
          <w:tcPr>
            <w:tcW w:w="2640" w:type="dxa"/>
            <w:gridSpan w:val="2"/>
            <w:tcBorders>
              <w:top w:val="nil"/>
            </w:tcBorders>
            <w:vAlign w:val="center"/>
          </w:tcPr>
          <w:p w14:paraId="20361948" w14:textId="77777777" w:rsidR="00D46630" w:rsidRPr="00094CCE" w:rsidRDefault="00D46630" w:rsidP="00FA5554">
            <w:pPr>
              <w:rPr>
                <w:color w:val="FF0000"/>
              </w:rPr>
            </w:pPr>
          </w:p>
        </w:tc>
        <w:tc>
          <w:tcPr>
            <w:tcW w:w="2683" w:type="dxa"/>
            <w:gridSpan w:val="3"/>
            <w:tcBorders>
              <w:top w:val="nil"/>
            </w:tcBorders>
            <w:vAlign w:val="center"/>
          </w:tcPr>
          <w:p w14:paraId="5674982D" w14:textId="77777777" w:rsidR="00D46630" w:rsidRPr="00094CCE" w:rsidRDefault="00D46630" w:rsidP="00FA5554"/>
        </w:tc>
        <w:tc>
          <w:tcPr>
            <w:tcW w:w="579" w:type="dxa"/>
            <w:gridSpan w:val="2"/>
            <w:tcBorders>
              <w:top w:val="nil"/>
            </w:tcBorders>
            <w:vAlign w:val="center"/>
          </w:tcPr>
          <w:p w14:paraId="51FED8F4" w14:textId="77777777" w:rsidR="00D46630" w:rsidRPr="00094CCE" w:rsidRDefault="00D46630" w:rsidP="00FA5554">
            <w:pPr>
              <w:jc w:val="center"/>
            </w:pPr>
          </w:p>
        </w:tc>
        <w:tc>
          <w:tcPr>
            <w:tcW w:w="2156" w:type="dxa"/>
            <w:gridSpan w:val="5"/>
            <w:tcBorders>
              <w:top w:val="nil"/>
            </w:tcBorders>
            <w:vAlign w:val="center"/>
          </w:tcPr>
          <w:p w14:paraId="38D5E3FB" w14:textId="77777777" w:rsidR="00D46630" w:rsidRPr="00094CCE" w:rsidRDefault="00D46630" w:rsidP="00FA5554"/>
        </w:tc>
        <w:tc>
          <w:tcPr>
            <w:tcW w:w="2118" w:type="dxa"/>
            <w:gridSpan w:val="3"/>
            <w:tcBorders>
              <w:top w:val="nil"/>
            </w:tcBorders>
            <w:vAlign w:val="center"/>
          </w:tcPr>
          <w:p w14:paraId="0097D7C6" w14:textId="77777777" w:rsidR="00D46630" w:rsidRPr="00094CCE" w:rsidRDefault="00D46630" w:rsidP="00FA5554">
            <w:pPr>
              <w:rPr>
                <w:color w:val="FF0000"/>
              </w:rPr>
            </w:pPr>
          </w:p>
        </w:tc>
      </w:tr>
      <w:tr w:rsidR="00D46630" w:rsidRPr="00094CCE" w14:paraId="22CBA732" w14:textId="77777777" w:rsidTr="00CD2A23">
        <w:trPr>
          <w:trHeight w:val="284"/>
        </w:trPr>
        <w:tc>
          <w:tcPr>
            <w:tcW w:w="2640" w:type="dxa"/>
            <w:gridSpan w:val="2"/>
            <w:tcBorders>
              <w:top w:val="nil"/>
            </w:tcBorders>
            <w:vAlign w:val="center"/>
          </w:tcPr>
          <w:p w14:paraId="3CA2040F" w14:textId="77777777" w:rsidR="00D46630" w:rsidRPr="00094CCE" w:rsidRDefault="00D46630" w:rsidP="00FA5554">
            <w:pPr>
              <w:rPr>
                <w:color w:val="FF0000"/>
              </w:rPr>
            </w:pPr>
          </w:p>
        </w:tc>
        <w:tc>
          <w:tcPr>
            <w:tcW w:w="2683" w:type="dxa"/>
            <w:gridSpan w:val="3"/>
            <w:tcBorders>
              <w:top w:val="nil"/>
            </w:tcBorders>
            <w:vAlign w:val="center"/>
          </w:tcPr>
          <w:p w14:paraId="2E8290F6" w14:textId="77777777" w:rsidR="00D46630" w:rsidRPr="00094CCE" w:rsidRDefault="00D46630" w:rsidP="00FA5554"/>
        </w:tc>
        <w:tc>
          <w:tcPr>
            <w:tcW w:w="579" w:type="dxa"/>
            <w:gridSpan w:val="2"/>
            <w:tcBorders>
              <w:top w:val="nil"/>
            </w:tcBorders>
            <w:vAlign w:val="center"/>
          </w:tcPr>
          <w:p w14:paraId="61FFFB37" w14:textId="77777777" w:rsidR="00D46630" w:rsidRPr="00094CCE" w:rsidRDefault="00D46630" w:rsidP="00FA5554">
            <w:pPr>
              <w:jc w:val="center"/>
            </w:pPr>
          </w:p>
        </w:tc>
        <w:tc>
          <w:tcPr>
            <w:tcW w:w="2156" w:type="dxa"/>
            <w:gridSpan w:val="5"/>
            <w:tcBorders>
              <w:top w:val="nil"/>
            </w:tcBorders>
            <w:vAlign w:val="center"/>
          </w:tcPr>
          <w:p w14:paraId="3455629E" w14:textId="77777777" w:rsidR="00D46630" w:rsidRPr="00094CCE" w:rsidRDefault="00D46630" w:rsidP="00FA5554"/>
        </w:tc>
        <w:tc>
          <w:tcPr>
            <w:tcW w:w="2118" w:type="dxa"/>
            <w:gridSpan w:val="3"/>
            <w:tcBorders>
              <w:top w:val="nil"/>
            </w:tcBorders>
            <w:vAlign w:val="center"/>
          </w:tcPr>
          <w:p w14:paraId="4AB527FB" w14:textId="77777777" w:rsidR="00D46630" w:rsidRPr="00094CCE" w:rsidRDefault="00D46630" w:rsidP="00FA5554">
            <w:pPr>
              <w:rPr>
                <w:color w:val="FF0000"/>
              </w:rPr>
            </w:pPr>
          </w:p>
        </w:tc>
      </w:tr>
      <w:tr w:rsidR="00D46630" w:rsidRPr="00094CCE" w14:paraId="37C9BC0B" w14:textId="77777777" w:rsidTr="00CD2A23">
        <w:tc>
          <w:tcPr>
            <w:tcW w:w="10176" w:type="dxa"/>
            <w:gridSpan w:val="15"/>
            <w:shd w:val="clear" w:color="auto" w:fill="F7CAAC"/>
          </w:tcPr>
          <w:p w14:paraId="79D9E8ED" w14:textId="77777777" w:rsidR="00D46630" w:rsidRPr="00094CCE" w:rsidRDefault="00D46630" w:rsidP="00FA5554">
            <w:pPr>
              <w:jc w:val="both"/>
            </w:pPr>
            <w:r w:rsidRPr="00094CCE">
              <w:rPr>
                <w:b/>
              </w:rPr>
              <w:t xml:space="preserve">Údaje o vzdělání na VŠ </w:t>
            </w:r>
          </w:p>
        </w:tc>
      </w:tr>
      <w:tr w:rsidR="00D46630" w:rsidRPr="00094CCE" w14:paraId="13E3CBCD" w14:textId="77777777" w:rsidTr="00CD2A23">
        <w:trPr>
          <w:trHeight w:val="329"/>
        </w:trPr>
        <w:tc>
          <w:tcPr>
            <w:tcW w:w="10176" w:type="dxa"/>
            <w:gridSpan w:val="15"/>
          </w:tcPr>
          <w:p w14:paraId="513FB3DB" w14:textId="7132AD15" w:rsidR="00D46630" w:rsidRPr="00094CCE" w:rsidRDefault="00D46630" w:rsidP="00094CCE">
            <w:pPr>
              <w:spacing w:before="120" w:after="120"/>
              <w:jc w:val="both"/>
              <w:rPr>
                <w:b/>
              </w:rPr>
            </w:pPr>
            <w:r w:rsidRPr="00094CCE">
              <w:t xml:space="preserve">2006: UTB Zlín, FaME, </w:t>
            </w:r>
            <w:r w:rsidR="00094CCE" w:rsidRPr="005571EC">
              <w:t xml:space="preserve">SP </w:t>
            </w:r>
            <w:r w:rsidR="00094CCE">
              <w:t>Ekonomika a management</w:t>
            </w:r>
            <w:r w:rsidR="00094CCE" w:rsidRPr="005571EC">
              <w:t xml:space="preserve">, obor </w:t>
            </w:r>
            <w:r w:rsidR="00094CCE">
              <w:t>Podniková ekonomika</w:t>
            </w:r>
            <w:r w:rsidR="00094CCE" w:rsidRPr="005571EC">
              <w:t xml:space="preserve">, Ing.  </w:t>
            </w:r>
          </w:p>
        </w:tc>
      </w:tr>
      <w:tr w:rsidR="00D46630" w:rsidRPr="00094CCE" w14:paraId="2DA925E5" w14:textId="77777777" w:rsidTr="00CD2A23">
        <w:tc>
          <w:tcPr>
            <w:tcW w:w="10176" w:type="dxa"/>
            <w:gridSpan w:val="15"/>
            <w:shd w:val="clear" w:color="auto" w:fill="F7CAAC"/>
          </w:tcPr>
          <w:p w14:paraId="250E38E3" w14:textId="77777777" w:rsidR="00D46630" w:rsidRPr="00094CCE" w:rsidRDefault="00D46630" w:rsidP="00FA5554">
            <w:pPr>
              <w:jc w:val="both"/>
              <w:rPr>
                <w:b/>
              </w:rPr>
            </w:pPr>
            <w:r w:rsidRPr="00094CCE">
              <w:rPr>
                <w:b/>
              </w:rPr>
              <w:t>Údaje o odborném působení od absolvování VŠ</w:t>
            </w:r>
          </w:p>
        </w:tc>
      </w:tr>
      <w:tr w:rsidR="00D46630" w:rsidRPr="00094CCE" w14:paraId="2E6D46B5" w14:textId="77777777" w:rsidTr="00CD2A23">
        <w:trPr>
          <w:trHeight w:val="288"/>
        </w:trPr>
        <w:tc>
          <w:tcPr>
            <w:tcW w:w="10176" w:type="dxa"/>
            <w:gridSpan w:val="15"/>
          </w:tcPr>
          <w:p w14:paraId="10C1FA60" w14:textId="17DCC9BE" w:rsidR="00094CCE" w:rsidRDefault="00094CCE" w:rsidP="00094CCE">
            <w:pPr>
              <w:autoSpaceDE w:val="0"/>
              <w:autoSpaceDN w:val="0"/>
              <w:adjustRightInd w:val="0"/>
              <w:spacing w:before="120" w:after="60"/>
              <w:jc w:val="both"/>
            </w:pPr>
            <w:r>
              <w:t>2023 – dosud: UTB Zlín, FT, Ekonomické oddělení, vedoucí ekonomického oddělení (pp.)</w:t>
            </w:r>
          </w:p>
          <w:p w14:paraId="7CAEF4B6" w14:textId="1A93AFFD" w:rsidR="00094CCE" w:rsidRDefault="00094CCE" w:rsidP="00094CCE">
            <w:pPr>
              <w:autoSpaceDE w:val="0"/>
              <w:autoSpaceDN w:val="0"/>
              <w:adjustRightInd w:val="0"/>
              <w:spacing w:before="60" w:after="60"/>
              <w:jc w:val="both"/>
            </w:pPr>
            <w:r>
              <w:t>2018 – 2023: UTB Zlín, FT, Ekonomické oddělení, ekonom (pp.)</w:t>
            </w:r>
          </w:p>
          <w:p w14:paraId="5EEEE107" w14:textId="4930AF1D" w:rsidR="00094CCE" w:rsidRDefault="00094CCE" w:rsidP="00094CCE">
            <w:pPr>
              <w:autoSpaceDE w:val="0"/>
              <w:autoSpaceDN w:val="0"/>
              <w:adjustRightInd w:val="0"/>
              <w:spacing w:before="60" w:after="60"/>
              <w:jc w:val="both"/>
            </w:pPr>
            <w:r>
              <w:t>2016 – 2017: Roklen360 a.s., vedoucí Oddělení Back Office (pp.)</w:t>
            </w:r>
          </w:p>
          <w:p w14:paraId="0D3BAD93" w14:textId="77777777" w:rsidR="00094CCE" w:rsidRDefault="00094CCE" w:rsidP="00094CCE">
            <w:pPr>
              <w:autoSpaceDE w:val="0"/>
              <w:autoSpaceDN w:val="0"/>
              <w:adjustRightInd w:val="0"/>
              <w:spacing w:before="60" w:after="60"/>
              <w:jc w:val="both"/>
            </w:pPr>
            <w:r>
              <w:t>2016: Roklen360 a.s., zástupce vedoucího Oddělení Back Office (pp.)</w:t>
            </w:r>
          </w:p>
          <w:p w14:paraId="117AC892" w14:textId="457EA6AF" w:rsidR="00094CCE" w:rsidRPr="00094CCE" w:rsidRDefault="00094CCE" w:rsidP="00094CCE">
            <w:pPr>
              <w:autoSpaceDE w:val="0"/>
              <w:autoSpaceDN w:val="0"/>
              <w:adjustRightInd w:val="0"/>
              <w:spacing w:before="60" w:after="120"/>
              <w:jc w:val="both"/>
            </w:pPr>
            <w:r>
              <w:t>2015: Roklen360 a.s., pracovník Oddělení Back Office (pp.)</w:t>
            </w:r>
          </w:p>
        </w:tc>
      </w:tr>
      <w:tr w:rsidR="00D46630" w:rsidRPr="00094CCE" w14:paraId="3F2AC5A5" w14:textId="77777777" w:rsidTr="00CD2A23">
        <w:trPr>
          <w:trHeight w:val="161"/>
        </w:trPr>
        <w:tc>
          <w:tcPr>
            <w:tcW w:w="10176" w:type="dxa"/>
            <w:gridSpan w:val="15"/>
            <w:shd w:val="clear" w:color="auto" w:fill="F7CAAC"/>
          </w:tcPr>
          <w:p w14:paraId="313E540A" w14:textId="77777777" w:rsidR="00D46630" w:rsidRPr="00094CCE" w:rsidRDefault="00D46630" w:rsidP="00FA5554">
            <w:pPr>
              <w:jc w:val="both"/>
            </w:pPr>
            <w:r w:rsidRPr="00094CCE">
              <w:rPr>
                <w:b/>
              </w:rPr>
              <w:t>Zkušenosti s vedením kvalifikačních a rigorózních prací</w:t>
            </w:r>
          </w:p>
        </w:tc>
      </w:tr>
      <w:tr w:rsidR="00D46630" w:rsidRPr="00094CCE" w14:paraId="32CE3CA6" w14:textId="77777777" w:rsidTr="00CD2A23">
        <w:trPr>
          <w:trHeight w:val="371"/>
        </w:trPr>
        <w:tc>
          <w:tcPr>
            <w:tcW w:w="10176" w:type="dxa"/>
            <w:gridSpan w:val="15"/>
          </w:tcPr>
          <w:p w14:paraId="66ED25C1" w14:textId="77777777" w:rsidR="00D46630" w:rsidRPr="00094CCE" w:rsidRDefault="00D46630" w:rsidP="00FA5554">
            <w:pPr>
              <w:spacing w:before="120" w:after="120"/>
              <w:jc w:val="both"/>
            </w:pPr>
            <w:r w:rsidRPr="00094CCE">
              <w:t>Není relevantní.</w:t>
            </w:r>
          </w:p>
        </w:tc>
      </w:tr>
      <w:tr w:rsidR="00D46630" w:rsidRPr="00094CCE" w14:paraId="22D3E1C9" w14:textId="77777777" w:rsidTr="00CD2A23">
        <w:trPr>
          <w:cantSplit/>
        </w:trPr>
        <w:tc>
          <w:tcPr>
            <w:tcW w:w="3419" w:type="dxa"/>
            <w:gridSpan w:val="3"/>
            <w:tcBorders>
              <w:top w:val="single" w:sz="12" w:space="0" w:color="auto"/>
            </w:tcBorders>
            <w:shd w:val="clear" w:color="auto" w:fill="F7CAAC"/>
          </w:tcPr>
          <w:p w14:paraId="2CF9767C" w14:textId="77777777" w:rsidR="00D46630" w:rsidRPr="00094CCE" w:rsidRDefault="00D46630" w:rsidP="00FA5554">
            <w:pPr>
              <w:jc w:val="both"/>
            </w:pPr>
            <w:r w:rsidRPr="00094CCE">
              <w:rPr>
                <w:b/>
              </w:rPr>
              <w:t xml:space="preserve">Obor habilitačního řízení </w:t>
            </w:r>
          </w:p>
        </w:tc>
        <w:tc>
          <w:tcPr>
            <w:tcW w:w="2293" w:type="dxa"/>
            <w:gridSpan w:val="3"/>
            <w:tcBorders>
              <w:top w:val="single" w:sz="12" w:space="0" w:color="auto"/>
            </w:tcBorders>
            <w:shd w:val="clear" w:color="auto" w:fill="F7CAAC"/>
          </w:tcPr>
          <w:p w14:paraId="79434624" w14:textId="77777777" w:rsidR="00D46630" w:rsidRPr="00094CCE" w:rsidRDefault="00D46630" w:rsidP="00FA5554">
            <w:pPr>
              <w:jc w:val="both"/>
            </w:pPr>
            <w:r w:rsidRPr="00094CCE">
              <w:rPr>
                <w:b/>
              </w:rPr>
              <w:t>Rok udělení hodnosti</w:t>
            </w:r>
          </w:p>
        </w:tc>
        <w:tc>
          <w:tcPr>
            <w:tcW w:w="2298" w:type="dxa"/>
            <w:gridSpan w:val="5"/>
            <w:tcBorders>
              <w:top w:val="single" w:sz="12" w:space="0" w:color="auto"/>
              <w:right w:val="single" w:sz="12" w:space="0" w:color="auto"/>
            </w:tcBorders>
            <w:shd w:val="clear" w:color="auto" w:fill="F7CAAC"/>
          </w:tcPr>
          <w:p w14:paraId="24E6BDC7" w14:textId="77777777" w:rsidR="00D46630" w:rsidRPr="00094CCE" w:rsidRDefault="00D46630" w:rsidP="00FA5554">
            <w:pPr>
              <w:jc w:val="both"/>
            </w:pPr>
            <w:r w:rsidRPr="00094CCE">
              <w:rPr>
                <w:b/>
              </w:rPr>
              <w:t>Řízení konáno na VŠ</w:t>
            </w:r>
          </w:p>
        </w:tc>
        <w:tc>
          <w:tcPr>
            <w:tcW w:w="2166" w:type="dxa"/>
            <w:gridSpan w:val="4"/>
            <w:tcBorders>
              <w:top w:val="single" w:sz="12" w:space="0" w:color="auto"/>
              <w:left w:val="single" w:sz="12" w:space="0" w:color="auto"/>
            </w:tcBorders>
            <w:shd w:val="clear" w:color="auto" w:fill="F7CAAC"/>
          </w:tcPr>
          <w:p w14:paraId="430B47F2" w14:textId="77777777" w:rsidR="00D46630" w:rsidRPr="00094CCE" w:rsidRDefault="00D46630" w:rsidP="00FA5554">
            <w:pPr>
              <w:jc w:val="both"/>
              <w:rPr>
                <w:b/>
              </w:rPr>
            </w:pPr>
            <w:r w:rsidRPr="00094CCE">
              <w:rPr>
                <w:b/>
              </w:rPr>
              <w:t>Ohlasy publikací</w:t>
            </w:r>
          </w:p>
        </w:tc>
      </w:tr>
      <w:tr w:rsidR="00D46630" w:rsidRPr="00094CCE" w14:paraId="22461256" w14:textId="77777777" w:rsidTr="00CD2A23">
        <w:trPr>
          <w:cantSplit/>
        </w:trPr>
        <w:tc>
          <w:tcPr>
            <w:tcW w:w="3419" w:type="dxa"/>
            <w:gridSpan w:val="3"/>
          </w:tcPr>
          <w:p w14:paraId="3589B1D0" w14:textId="77777777" w:rsidR="00D46630" w:rsidRPr="00094CCE" w:rsidRDefault="00D46630" w:rsidP="00FA5554">
            <w:pPr>
              <w:spacing w:before="60" w:after="60"/>
              <w:jc w:val="both"/>
            </w:pPr>
            <w:r w:rsidRPr="00094CCE">
              <w:t>---</w:t>
            </w:r>
          </w:p>
        </w:tc>
        <w:tc>
          <w:tcPr>
            <w:tcW w:w="2293" w:type="dxa"/>
            <w:gridSpan w:val="3"/>
          </w:tcPr>
          <w:p w14:paraId="7E775193" w14:textId="77777777" w:rsidR="00D46630" w:rsidRPr="00094CCE" w:rsidRDefault="00D46630" w:rsidP="00FA5554">
            <w:pPr>
              <w:spacing w:before="60" w:after="60"/>
              <w:jc w:val="both"/>
            </w:pPr>
            <w:r w:rsidRPr="00094CCE">
              <w:t>---</w:t>
            </w:r>
          </w:p>
        </w:tc>
        <w:tc>
          <w:tcPr>
            <w:tcW w:w="2298" w:type="dxa"/>
            <w:gridSpan w:val="5"/>
            <w:tcBorders>
              <w:right w:val="single" w:sz="12" w:space="0" w:color="auto"/>
            </w:tcBorders>
          </w:tcPr>
          <w:p w14:paraId="42816C83" w14:textId="77777777" w:rsidR="00D46630" w:rsidRPr="00094CCE" w:rsidRDefault="00D46630" w:rsidP="00FA5554">
            <w:pPr>
              <w:spacing w:before="60" w:after="60"/>
              <w:jc w:val="both"/>
            </w:pPr>
            <w:r w:rsidRPr="00094CCE">
              <w:t>---</w:t>
            </w:r>
          </w:p>
        </w:tc>
        <w:tc>
          <w:tcPr>
            <w:tcW w:w="713" w:type="dxa"/>
            <w:gridSpan w:val="2"/>
            <w:tcBorders>
              <w:left w:val="single" w:sz="12" w:space="0" w:color="auto"/>
            </w:tcBorders>
            <w:shd w:val="clear" w:color="auto" w:fill="F7CAAC"/>
          </w:tcPr>
          <w:p w14:paraId="7A2CBE05" w14:textId="77777777" w:rsidR="00D46630" w:rsidRPr="00094CCE" w:rsidRDefault="00D46630" w:rsidP="00FA5554">
            <w:pPr>
              <w:spacing w:before="60" w:after="60"/>
              <w:jc w:val="both"/>
            </w:pPr>
            <w:r w:rsidRPr="00094CCE">
              <w:rPr>
                <w:b/>
              </w:rPr>
              <w:t>WoS</w:t>
            </w:r>
          </w:p>
        </w:tc>
        <w:tc>
          <w:tcPr>
            <w:tcW w:w="728" w:type="dxa"/>
            <w:shd w:val="clear" w:color="auto" w:fill="F7CAAC"/>
          </w:tcPr>
          <w:p w14:paraId="2182BD41" w14:textId="77777777" w:rsidR="00D46630" w:rsidRPr="00094CCE" w:rsidRDefault="00D46630" w:rsidP="00FA5554">
            <w:pPr>
              <w:spacing w:before="60" w:after="60"/>
              <w:jc w:val="both"/>
              <w:rPr>
                <w:sz w:val="18"/>
              </w:rPr>
            </w:pPr>
            <w:r w:rsidRPr="00094CCE">
              <w:rPr>
                <w:b/>
                <w:sz w:val="18"/>
              </w:rPr>
              <w:t>Scopus</w:t>
            </w:r>
          </w:p>
        </w:tc>
        <w:tc>
          <w:tcPr>
            <w:tcW w:w="725" w:type="dxa"/>
            <w:shd w:val="clear" w:color="auto" w:fill="F7CAAC"/>
          </w:tcPr>
          <w:p w14:paraId="2FA32EC5" w14:textId="77777777" w:rsidR="00D46630" w:rsidRPr="00094CCE" w:rsidRDefault="00D46630" w:rsidP="00FA5554">
            <w:pPr>
              <w:spacing w:before="60" w:after="60"/>
              <w:jc w:val="both"/>
            </w:pPr>
            <w:r w:rsidRPr="00094CCE">
              <w:rPr>
                <w:b/>
                <w:sz w:val="18"/>
              </w:rPr>
              <w:t>ostatní</w:t>
            </w:r>
          </w:p>
        </w:tc>
      </w:tr>
      <w:tr w:rsidR="00D46630" w:rsidRPr="00094CCE" w14:paraId="20C85518" w14:textId="77777777" w:rsidTr="00CD2A23">
        <w:trPr>
          <w:cantSplit/>
          <w:trHeight w:val="70"/>
        </w:trPr>
        <w:tc>
          <w:tcPr>
            <w:tcW w:w="3419" w:type="dxa"/>
            <w:gridSpan w:val="3"/>
            <w:shd w:val="clear" w:color="auto" w:fill="F7CAAC"/>
          </w:tcPr>
          <w:p w14:paraId="753A2DC1" w14:textId="77777777" w:rsidR="00D46630" w:rsidRPr="00094CCE" w:rsidRDefault="00D46630" w:rsidP="00FA5554">
            <w:pPr>
              <w:jc w:val="both"/>
            </w:pPr>
            <w:r w:rsidRPr="00094CCE">
              <w:rPr>
                <w:b/>
              </w:rPr>
              <w:t>Obor jmenovacího řízení</w:t>
            </w:r>
          </w:p>
        </w:tc>
        <w:tc>
          <w:tcPr>
            <w:tcW w:w="2293" w:type="dxa"/>
            <w:gridSpan w:val="3"/>
            <w:shd w:val="clear" w:color="auto" w:fill="F7CAAC"/>
          </w:tcPr>
          <w:p w14:paraId="53FA2E03" w14:textId="77777777" w:rsidR="00D46630" w:rsidRPr="00094CCE" w:rsidRDefault="00D46630" w:rsidP="00FA5554">
            <w:pPr>
              <w:jc w:val="both"/>
            </w:pPr>
            <w:r w:rsidRPr="00094CCE">
              <w:rPr>
                <w:b/>
              </w:rPr>
              <w:t>Rok udělení hodnosti</w:t>
            </w:r>
          </w:p>
        </w:tc>
        <w:tc>
          <w:tcPr>
            <w:tcW w:w="2298" w:type="dxa"/>
            <w:gridSpan w:val="5"/>
            <w:tcBorders>
              <w:right w:val="single" w:sz="12" w:space="0" w:color="auto"/>
            </w:tcBorders>
            <w:shd w:val="clear" w:color="auto" w:fill="F7CAAC"/>
          </w:tcPr>
          <w:p w14:paraId="3FC40E51" w14:textId="77777777" w:rsidR="00D46630" w:rsidRPr="00094CCE" w:rsidRDefault="00D46630" w:rsidP="00FA5554">
            <w:pPr>
              <w:jc w:val="both"/>
            </w:pPr>
            <w:r w:rsidRPr="00094CCE">
              <w:rPr>
                <w:b/>
              </w:rPr>
              <w:t>Řízení konáno na VŠ</w:t>
            </w:r>
          </w:p>
        </w:tc>
        <w:tc>
          <w:tcPr>
            <w:tcW w:w="713" w:type="dxa"/>
            <w:gridSpan w:val="2"/>
            <w:tcBorders>
              <w:left w:val="single" w:sz="12" w:space="0" w:color="auto"/>
            </w:tcBorders>
          </w:tcPr>
          <w:p w14:paraId="5F662279" w14:textId="77777777" w:rsidR="00D46630" w:rsidRPr="00094CCE" w:rsidRDefault="00D46630" w:rsidP="00FA5554">
            <w:pPr>
              <w:jc w:val="center"/>
              <w:rPr>
                <w:b/>
              </w:rPr>
            </w:pPr>
          </w:p>
        </w:tc>
        <w:tc>
          <w:tcPr>
            <w:tcW w:w="728" w:type="dxa"/>
          </w:tcPr>
          <w:p w14:paraId="6C456F1F" w14:textId="77777777" w:rsidR="00D46630" w:rsidRPr="00094CCE" w:rsidRDefault="00D46630" w:rsidP="00FA5554">
            <w:pPr>
              <w:jc w:val="center"/>
              <w:rPr>
                <w:b/>
              </w:rPr>
            </w:pPr>
          </w:p>
        </w:tc>
        <w:tc>
          <w:tcPr>
            <w:tcW w:w="725" w:type="dxa"/>
          </w:tcPr>
          <w:p w14:paraId="3EC4D912" w14:textId="77777777" w:rsidR="00D46630" w:rsidRPr="00094CCE" w:rsidRDefault="00D46630" w:rsidP="00FA5554">
            <w:pPr>
              <w:jc w:val="both"/>
              <w:rPr>
                <w:b/>
                <w:sz w:val="18"/>
                <w:szCs w:val="18"/>
              </w:rPr>
            </w:pPr>
          </w:p>
        </w:tc>
      </w:tr>
      <w:tr w:rsidR="00D46630" w:rsidRPr="00094CCE" w14:paraId="389D4163" w14:textId="77777777" w:rsidTr="00CD2A23">
        <w:trPr>
          <w:trHeight w:val="205"/>
        </w:trPr>
        <w:tc>
          <w:tcPr>
            <w:tcW w:w="3419" w:type="dxa"/>
            <w:gridSpan w:val="3"/>
            <w:vAlign w:val="center"/>
          </w:tcPr>
          <w:p w14:paraId="40752D1F" w14:textId="77777777" w:rsidR="00D46630" w:rsidRPr="00094CCE" w:rsidRDefault="00D46630" w:rsidP="00FA5554">
            <w:r w:rsidRPr="00094CCE">
              <w:t>---</w:t>
            </w:r>
          </w:p>
        </w:tc>
        <w:tc>
          <w:tcPr>
            <w:tcW w:w="2293" w:type="dxa"/>
            <w:gridSpan w:val="3"/>
            <w:vAlign w:val="center"/>
          </w:tcPr>
          <w:p w14:paraId="6A50C8F7" w14:textId="77777777" w:rsidR="00D46630" w:rsidRPr="00094CCE" w:rsidRDefault="00D46630" w:rsidP="00FA5554">
            <w:r w:rsidRPr="00094CCE">
              <w:t>---</w:t>
            </w:r>
          </w:p>
        </w:tc>
        <w:tc>
          <w:tcPr>
            <w:tcW w:w="2298" w:type="dxa"/>
            <w:gridSpan w:val="5"/>
            <w:tcBorders>
              <w:right w:val="single" w:sz="12" w:space="0" w:color="auto"/>
            </w:tcBorders>
            <w:vAlign w:val="center"/>
          </w:tcPr>
          <w:p w14:paraId="383A893E" w14:textId="77777777" w:rsidR="00D46630" w:rsidRPr="00094CCE" w:rsidRDefault="00D46630" w:rsidP="00FA5554">
            <w:r w:rsidRPr="00094CCE">
              <w:t>---</w:t>
            </w:r>
          </w:p>
        </w:tc>
        <w:tc>
          <w:tcPr>
            <w:tcW w:w="1441" w:type="dxa"/>
            <w:gridSpan w:val="3"/>
            <w:tcBorders>
              <w:left w:val="single" w:sz="12" w:space="0" w:color="auto"/>
            </w:tcBorders>
            <w:shd w:val="clear" w:color="auto" w:fill="FBD4B4"/>
            <w:vAlign w:val="center"/>
          </w:tcPr>
          <w:p w14:paraId="38AFDD60" w14:textId="77777777" w:rsidR="00D46630" w:rsidRPr="00094CCE" w:rsidRDefault="00D46630" w:rsidP="00FA5554">
            <w:pPr>
              <w:jc w:val="both"/>
              <w:rPr>
                <w:b/>
                <w:sz w:val="18"/>
              </w:rPr>
            </w:pPr>
            <w:r w:rsidRPr="00094CCE">
              <w:rPr>
                <w:b/>
                <w:sz w:val="18"/>
              </w:rPr>
              <w:t>H-index WoS/Scopus</w:t>
            </w:r>
          </w:p>
        </w:tc>
        <w:tc>
          <w:tcPr>
            <w:tcW w:w="725" w:type="dxa"/>
            <w:vAlign w:val="center"/>
          </w:tcPr>
          <w:p w14:paraId="4DCC7B26" w14:textId="77777777" w:rsidR="00D46630" w:rsidRPr="00094CCE" w:rsidRDefault="00D46630" w:rsidP="00FA5554">
            <w:pPr>
              <w:rPr>
                <w:b/>
              </w:rPr>
            </w:pPr>
          </w:p>
        </w:tc>
      </w:tr>
      <w:tr w:rsidR="00D46630" w:rsidRPr="00094CCE" w14:paraId="1C6FA396" w14:textId="77777777" w:rsidTr="00CD2A23">
        <w:tc>
          <w:tcPr>
            <w:tcW w:w="10176" w:type="dxa"/>
            <w:gridSpan w:val="15"/>
            <w:shd w:val="clear" w:color="auto" w:fill="F7CAAC"/>
          </w:tcPr>
          <w:p w14:paraId="03E251FA" w14:textId="77777777" w:rsidR="00D46630" w:rsidRPr="00094CCE" w:rsidRDefault="00D46630" w:rsidP="00FA5554">
            <w:pPr>
              <w:jc w:val="both"/>
              <w:rPr>
                <w:b/>
              </w:rPr>
            </w:pPr>
            <w:r w:rsidRPr="00094CCE">
              <w:rPr>
                <w:b/>
              </w:rPr>
              <w:t xml:space="preserve">Přehled o nejvýznamnější publikační a další tvůrčí činnosti nebo další profesní činnosti u odborníků z praxe vztahující se k zabezpečovaným předmětům </w:t>
            </w:r>
          </w:p>
        </w:tc>
      </w:tr>
      <w:tr w:rsidR="00D46630" w:rsidRPr="00094CCE" w14:paraId="5FE4642C" w14:textId="77777777" w:rsidTr="00CD2A23">
        <w:trPr>
          <w:trHeight w:val="572"/>
        </w:trPr>
        <w:tc>
          <w:tcPr>
            <w:tcW w:w="10176" w:type="dxa"/>
            <w:gridSpan w:val="15"/>
          </w:tcPr>
          <w:p w14:paraId="3D7F01C4" w14:textId="454A16FD" w:rsidR="00094CCE" w:rsidRDefault="00094CCE" w:rsidP="00094CCE">
            <w:pPr>
              <w:spacing w:before="120" w:after="120"/>
              <w:jc w:val="both"/>
              <w:rPr>
                <w:rFonts w:eastAsiaTheme="minorHAnsi"/>
              </w:rPr>
            </w:pPr>
            <w:r w:rsidRPr="00C1291E">
              <w:rPr>
                <w:rFonts w:eastAsiaTheme="minorHAnsi"/>
              </w:rPr>
              <w:t>Rozvoj adekvátní infrastruktury doktorských studijních programů na UTB ve Zlíně (RADOST)</w:t>
            </w:r>
            <w:r>
              <w:rPr>
                <w:rFonts w:eastAsiaTheme="minorHAnsi"/>
              </w:rPr>
              <w:t xml:space="preserve">, CZ.02.01.01/00/22_012/0006919, OP Jan Amos Komenský, projekt zaměřený na podporu rozvoje doktorských studijních programů UTB ve Zlíně, pozice: Finanční manažer součásti, </w:t>
            </w:r>
            <w:r w:rsidRPr="00FA5554">
              <w:rPr>
                <w:rFonts w:eastAsiaTheme="minorHAnsi"/>
                <w:b/>
              </w:rPr>
              <w:t xml:space="preserve">02/2025 </w:t>
            </w:r>
            <w:r>
              <w:rPr>
                <w:rFonts w:eastAsiaTheme="minorHAnsi"/>
                <w:b/>
              </w:rPr>
              <w:t>–</w:t>
            </w:r>
            <w:r w:rsidRPr="00FA5554">
              <w:rPr>
                <w:rFonts w:eastAsiaTheme="minorHAnsi"/>
                <w:b/>
              </w:rPr>
              <w:t xml:space="preserve"> dosud</w:t>
            </w:r>
            <w:r w:rsidRPr="00094CCE">
              <w:rPr>
                <w:rFonts w:eastAsiaTheme="minorHAnsi"/>
                <w:bCs/>
              </w:rPr>
              <w:t>.</w:t>
            </w:r>
          </w:p>
          <w:p w14:paraId="4C7390B9" w14:textId="3C0E817A" w:rsidR="00094CCE" w:rsidRDefault="00094CCE" w:rsidP="00094CCE">
            <w:pPr>
              <w:spacing w:before="120" w:after="120"/>
              <w:jc w:val="both"/>
              <w:rPr>
                <w:rFonts w:eastAsiaTheme="minorHAnsi"/>
              </w:rPr>
            </w:pPr>
            <w:r>
              <w:rPr>
                <w:rFonts w:eastAsiaTheme="minorHAnsi"/>
              </w:rPr>
              <w:t xml:space="preserve">POKROK: Podpora a komplexní rozvoj kvality vzdělávání na UTB ve Zlíně, CZ.02.02.XX/00/23_022/0008836, OP Jan Amos Komenský, projekt zaměřený na komplexní zvýšení kvality vzdělávání na UTB ve Zlíně, pozice: Finanční manažer součásti, </w:t>
            </w:r>
            <w:r w:rsidRPr="00FA5554">
              <w:rPr>
                <w:rFonts w:eastAsiaTheme="minorHAnsi"/>
                <w:b/>
              </w:rPr>
              <w:t>01/2025</w:t>
            </w:r>
            <w:r>
              <w:rPr>
                <w:rFonts w:eastAsiaTheme="minorHAnsi"/>
                <w:b/>
              </w:rPr>
              <w:t xml:space="preserve"> – </w:t>
            </w:r>
            <w:r w:rsidRPr="00FA5554">
              <w:rPr>
                <w:rFonts w:eastAsiaTheme="minorHAnsi"/>
                <w:b/>
              </w:rPr>
              <w:t>dosud</w:t>
            </w:r>
            <w:r w:rsidRPr="00094CCE">
              <w:rPr>
                <w:rFonts w:eastAsiaTheme="minorHAnsi"/>
                <w:bCs/>
              </w:rPr>
              <w:t>.</w:t>
            </w:r>
          </w:p>
          <w:p w14:paraId="0883DEDB" w14:textId="6C04BFF4" w:rsidR="00094CCE" w:rsidRDefault="00094CCE" w:rsidP="00094CCE">
            <w:pPr>
              <w:spacing w:before="120" w:after="120"/>
              <w:jc w:val="both"/>
              <w:rPr>
                <w:rFonts w:eastAsiaTheme="minorHAnsi"/>
              </w:rPr>
            </w:pPr>
            <w:r>
              <w:rPr>
                <w:rFonts w:eastAsiaTheme="minorHAnsi"/>
              </w:rPr>
              <w:t xml:space="preserve">Podpora zelených dovedností a udržitelnosti na UTB ve Zlíně, NPO_UTB_MSMT-2145/2024-4, Národní plán obnovy, projekt zaměřený na podporu vzniku nových kurzů celoživotního vzdělávání a revizi stávajících studijních programů v oblasti zelené transformace a udržitelnosti, pozice: Finanční manažer, </w:t>
            </w:r>
            <w:r w:rsidRPr="00FA5554">
              <w:rPr>
                <w:rFonts w:eastAsiaTheme="minorHAnsi"/>
                <w:b/>
              </w:rPr>
              <w:t>04/2024</w:t>
            </w:r>
            <w:r>
              <w:rPr>
                <w:rFonts w:eastAsiaTheme="minorHAnsi"/>
                <w:b/>
              </w:rPr>
              <w:t xml:space="preserve"> – </w:t>
            </w:r>
            <w:r w:rsidRPr="00FA5554">
              <w:rPr>
                <w:rFonts w:eastAsiaTheme="minorHAnsi"/>
                <w:b/>
              </w:rPr>
              <w:t>dosud</w:t>
            </w:r>
            <w:r w:rsidRPr="00094CCE">
              <w:rPr>
                <w:rFonts w:eastAsiaTheme="minorHAnsi"/>
                <w:bCs/>
              </w:rPr>
              <w:t>.</w:t>
            </w:r>
          </w:p>
          <w:p w14:paraId="46091C46" w14:textId="77777777" w:rsidR="00094CCE" w:rsidRPr="005571EC" w:rsidRDefault="00094CCE" w:rsidP="00094CCE">
            <w:pPr>
              <w:spacing w:before="120" w:after="120"/>
              <w:jc w:val="both"/>
              <w:rPr>
                <w:rFonts w:eastAsiaTheme="minorHAnsi"/>
              </w:rPr>
            </w:pPr>
            <w:r w:rsidRPr="005571EC">
              <w:rPr>
                <w:rFonts w:eastAsiaTheme="minorHAnsi"/>
              </w:rPr>
              <w:t xml:space="preserve">Strategický projekt UTB ve Zlíně, CZ.02.2.69/0.0/0.0/16_015/0002204, OP Výzkum, vývoj a vzdělávání, projekt zaměřený na rozvoj vzdělávací činnosti, pozice: </w:t>
            </w:r>
            <w:r>
              <w:rPr>
                <w:rFonts w:eastAsiaTheme="minorHAnsi"/>
              </w:rPr>
              <w:t>Finanční</w:t>
            </w:r>
            <w:r w:rsidRPr="005571EC">
              <w:rPr>
                <w:rFonts w:eastAsiaTheme="minorHAnsi"/>
              </w:rPr>
              <w:t xml:space="preserve"> manažer součásti</w:t>
            </w:r>
            <w:r>
              <w:rPr>
                <w:rFonts w:eastAsiaTheme="minorHAnsi"/>
              </w:rPr>
              <w:t xml:space="preserve">, </w:t>
            </w:r>
            <w:r w:rsidRPr="001B79A5">
              <w:rPr>
                <w:rFonts w:eastAsiaTheme="minorHAnsi"/>
                <w:b/>
                <w:bCs/>
              </w:rPr>
              <w:t>0</w:t>
            </w:r>
            <w:r>
              <w:rPr>
                <w:rFonts w:eastAsiaTheme="minorHAnsi"/>
                <w:b/>
                <w:bCs/>
              </w:rPr>
              <w:t>1</w:t>
            </w:r>
            <w:r w:rsidRPr="001B79A5">
              <w:rPr>
                <w:rFonts w:eastAsiaTheme="minorHAnsi"/>
                <w:b/>
                <w:bCs/>
              </w:rPr>
              <w:t>/201</w:t>
            </w:r>
            <w:r>
              <w:rPr>
                <w:rFonts w:eastAsiaTheme="minorHAnsi"/>
                <w:b/>
                <w:bCs/>
              </w:rPr>
              <w:t>8</w:t>
            </w:r>
            <w:r w:rsidRPr="001B79A5">
              <w:rPr>
                <w:rFonts w:eastAsiaTheme="minorHAnsi"/>
                <w:b/>
                <w:bCs/>
              </w:rPr>
              <w:t xml:space="preserve"> – </w:t>
            </w:r>
            <w:r>
              <w:rPr>
                <w:rFonts w:eastAsiaTheme="minorHAnsi"/>
                <w:b/>
                <w:bCs/>
              </w:rPr>
              <w:t>08/2020</w:t>
            </w:r>
            <w:r w:rsidRPr="005E78D3">
              <w:rPr>
                <w:rFonts w:eastAsiaTheme="minorHAnsi"/>
              </w:rPr>
              <w:t>.</w:t>
            </w:r>
          </w:p>
          <w:p w14:paraId="2A642B78" w14:textId="668E836B" w:rsidR="00094CCE" w:rsidRPr="00094CCE" w:rsidRDefault="00094CCE" w:rsidP="00094CCE">
            <w:pPr>
              <w:spacing w:before="120" w:after="120"/>
              <w:jc w:val="both"/>
              <w:rPr>
                <w:rFonts w:eastAsiaTheme="minorHAnsi"/>
              </w:rPr>
            </w:pPr>
            <w:r w:rsidRPr="005571EC">
              <w:rPr>
                <w:rFonts w:eastAsiaTheme="minorHAnsi"/>
              </w:rPr>
              <w:t xml:space="preserve">RIFT – Rozvoj infrastruktury Fakulty technologické, CZ.02.2.67/0.0/0.0/16_016/0002324, OP Výzkum vývoj a vzdělávání, projekt zaměřený na pořízení infrastruktury pro studijní programy FT, pozice: </w:t>
            </w:r>
            <w:r>
              <w:rPr>
                <w:rFonts w:eastAsiaTheme="minorHAnsi"/>
              </w:rPr>
              <w:t>Finanční</w:t>
            </w:r>
            <w:r w:rsidRPr="005571EC">
              <w:rPr>
                <w:rFonts w:eastAsiaTheme="minorHAnsi"/>
              </w:rPr>
              <w:t xml:space="preserve"> manažer součásti</w:t>
            </w:r>
            <w:r>
              <w:rPr>
                <w:rFonts w:eastAsiaTheme="minorHAnsi"/>
              </w:rPr>
              <w:t xml:space="preserve">, </w:t>
            </w:r>
            <w:r w:rsidRPr="001B79A5">
              <w:rPr>
                <w:rFonts w:eastAsiaTheme="minorHAnsi"/>
                <w:b/>
                <w:bCs/>
              </w:rPr>
              <w:t>0</w:t>
            </w:r>
            <w:r>
              <w:rPr>
                <w:rFonts w:eastAsiaTheme="minorHAnsi"/>
                <w:b/>
                <w:bCs/>
              </w:rPr>
              <w:t>1</w:t>
            </w:r>
            <w:r w:rsidRPr="001B79A5">
              <w:rPr>
                <w:rFonts w:eastAsiaTheme="minorHAnsi"/>
                <w:b/>
                <w:bCs/>
              </w:rPr>
              <w:t>/201</w:t>
            </w:r>
            <w:r>
              <w:rPr>
                <w:rFonts w:eastAsiaTheme="minorHAnsi"/>
                <w:b/>
                <w:bCs/>
              </w:rPr>
              <w:t>8</w:t>
            </w:r>
            <w:r w:rsidRPr="001B79A5">
              <w:rPr>
                <w:rFonts w:eastAsiaTheme="minorHAnsi"/>
                <w:b/>
                <w:bCs/>
              </w:rPr>
              <w:t xml:space="preserve"> – </w:t>
            </w:r>
            <w:r>
              <w:rPr>
                <w:rFonts w:eastAsiaTheme="minorHAnsi"/>
                <w:b/>
                <w:bCs/>
              </w:rPr>
              <w:t>09/2020</w:t>
            </w:r>
            <w:r w:rsidRPr="005E78D3">
              <w:rPr>
                <w:rFonts w:eastAsiaTheme="minorHAnsi"/>
              </w:rPr>
              <w:t>.</w:t>
            </w:r>
          </w:p>
        </w:tc>
      </w:tr>
      <w:tr w:rsidR="00D46630" w:rsidRPr="00094CCE" w14:paraId="5A4B28C0" w14:textId="77777777" w:rsidTr="00CD2A23">
        <w:trPr>
          <w:trHeight w:val="218"/>
        </w:trPr>
        <w:tc>
          <w:tcPr>
            <w:tcW w:w="10176" w:type="dxa"/>
            <w:gridSpan w:val="15"/>
            <w:shd w:val="clear" w:color="auto" w:fill="F7CAAC"/>
          </w:tcPr>
          <w:p w14:paraId="57E3D40F" w14:textId="77777777" w:rsidR="00D46630" w:rsidRPr="00094CCE" w:rsidRDefault="00D46630" w:rsidP="00FA5554">
            <w:pPr>
              <w:rPr>
                <w:b/>
              </w:rPr>
            </w:pPr>
            <w:r w:rsidRPr="00094CCE">
              <w:rPr>
                <w:b/>
              </w:rPr>
              <w:t>Působení v zahraničí</w:t>
            </w:r>
          </w:p>
        </w:tc>
      </w:tr>
      <w:tr w:rsidR="00D46630" w:rsidRPr="00094CCE" w14:paraId="5D208D11" w14:textId="77777777" w:rsidTr="00CD2A23">
        <w:trPr>
          <w:trHeight w:val="328"/>
        </w:trPr>
        <w:tc>
          <w:tcPr>
            <w:tcW w:w="10176" w:type="dxa"/>
            <w:gridSpan w:val="15"/>
          </w:tcPr>
          <w:p w14:paraId="63B9773F" w14:textId="191A6C26" w:rsidR="00D46630" w:rsidRPr="00094CCE" w:rsidRDefault="00D46630" w:rsidP="00094CCE">
            <w:r w:rsidRPr="00094CCE">
              <w:t>---</w:t>
            </w:r>
          </w:p>
        </w:tc>
      </w:tr>
      <w:tr w:rsidR="00D46630" w14:paraId="4C3DF708" w14:textId="77777777" w:rsidTr="00CD2A23">
        <w:trPr>
          <w:cantSplit/>
          <w:trHeight w:val="470"/>
        </w:trPr>
        <w:tc>
          <w:tcPr>
            <w:tcW w:w="2572" w:type="dxa"/>
            <w:shd w:val="clear" w:color="auto" w:fill="F7CAAC"/>
          </w:tcPr>
          <w:p w14:paraId="44D0B591" w14:textId="77777777" w:rsidR="00D46630" w:rsidRPr="00094CCE" w:rsidRDefault="00D46630" w:rsidP="00FA5554">
            <w:pPr>
              <w:jc w:val="both"/>
              <w:rPr>
                <w:b/>
              </w:rPr>
            </w:pPr>
            <w:r w:rsidRPr="00094CCE">
              <w:rPr>
                <w:b/>
              </w:rPr>
              <w:t xml:space="preserve">Podpis </w:t>
            </w:r>
          </w:p>
        </w:tc>
        <w:tc>
          <w:tcPr>
            <w:tcW w:w="4634" w:type="dxa"/>
            <w:gridSpan w:val="8"/>
          </w:tcPr>
          <w:p w14:paraId="15D26733" w14:textId="77777777" w:rsidR="00D46630" w:rsidRPr="00094CCE" w:rsidRDefault="00D46630" w:rsidP="00FA5554">
            <w:pPr>
              <w:jc w:val="both"/>
            </w:pPr>
          </w:p>
        </w:tc>
        <w:tc>
          <w:tcPr>
            <w:tcW w:w="804" w:type="dxa"/>
            <w:gridSpan w:val="2"/>
            <w:shd w:val="clear" w:color="auto" w:fill="F7CAAC"/>
          </w:tcPr>
          <w:p w14:paraId="43CDDC1B" w14:textId="77777777" w:rsidR="00D46630" w:rsidRDefault="00D46630" w:rsidP="00FA5554">
            <w:pPr>
              <w:jc w:val="both"/>
            </w:pPr>
            <w:r w:rsidRPr="00094CCE">
              <w:rPr>
                <w:b/>
              </w:rPr>
              <w:t>datum</w:t>
            </w:r>
          </w:p>
        </w:tc>
        <w:tc>
          <w:tcPr>
            <w:tcW w:w="2166" w:type="dxa"/>
            <w:gridSpan w:val="4"/>
          </w:tcPr>
          <w:p w14:paraId="4B81C3B6" w14:textId="77777777" w:rsidR="00D46630" w:rsidRDefault="00D46630" w:rsidP="00FA5554">
            <w:pPr>
              <w:jc w:val="both"/>
            </w:pPr>
          </w:p>
        </w:tc>
      </w:tr>
    </w:tbl>
    <w:tbl>
      <w:tblPr>
        <w:tblpPr w:leftFromText="141" w:rightFromText="141" w:vertAnchor="page" w:horzAnchor="margin" w:tblpY="1333"/>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71"/>
        <w:gridCol w:w="658"/>
        <w:gridCol w:w="1751"/>
        <w:gridCol w:w="113"/>
        <w:gridCol w:w="381"/>
        <w:gridCol w:w="186"/>
        <w:gridCol w:w="282"/>
        <w:gridCol w:w="994"/>
        <w:gridCol w:w="709"/>
        <w:gridCol w:w="77"/>
        <w:gridCol w:w="93"/>
        <w:gridCol w:w="567"/>
        <w:gridCol w:w="709"/>
        <w:gridCol w:w="851"/>
      </w:tblGrid>
      <w:tr w:rsidR="00E010A0" w14:paraId="5C413EE4" w14:textId="77777777" w:rsidTr="00573609">
        <w:tc>
          <w:tcPr>
            <w:tcW w:w="10060" w:type="dxa"/>
            <w:gridSpan w:val="15"/>
            <w:tcBorders>
              <w:bottom w:val="double" w:sz="4" w:space="0" w:color="auto"/>
            </w:tcBorders>
            <w:shd w:val="clear" w:color="auto" w:fill="BDD6EE"/>
          </w:tcPr>
          <w:p w14:paraId="5EDCEB71" w14:textId="31F2F703" w:rsidR="00E010A0" w:rsidRDefault="00E010A0" w:rsidP="00573609">
            <w:pPr>
              <w:rPr>
                <w:b/>
                <w:sz w:val="28"/>
              </w:rPr>
            </w:pPr>
            <w:r>
              <w:rPr>
                <w:b/>
                <w:sz w:val="28"/>
              </w:rPr>
              <w:lastRenderedPageBreak/>
              <w:t>C-I – Personální zabezpečení</w:t>
            </w:r>
          </w:p>
        </w:tc>
      </w:tr>
      <w:tr w:rsidR="00E010A0" w14:paraId="100D514E" w14:textId="77777777" w:rsidTr="00573609">
        <w:tc>
          <w:tcPr>
            <w:tcW w:w="2518" w:type="dxa"/>
            <w:tcBorders>
              <w:top w:val="double" w:sz="4" w:space="0" w:color="auto"/>
            </w:tcBorders>
            <w:shd w:val="clear" w:color="auto" w:fill="F7CAAC"/>
          </w:tcPr>
          <w:p w14:paraId="4E169FCC" w14:textId="77777777" w:rsidR="00E010A0" w:rsidRPr="00681178" w:rsidRDefault="00E010A0" w:rsidP="00573609">
            <w:pPr>
              <w:rPr>
                <w:b/>
              </w:rPr>
            </w:pPr>
            <w:r w:rsidRPr="00681178">
              <w:rPr>
                <w:b/>
              </w:rPr>
              <w:t>Vysoká škola</w:t>
            </w:r>
          </w:p>
        </w:tc>
        <w:tc>
          <w:tcPr>
            <w:tcW w:w="7542" w:type="dxa"/>
            <w:gridSpan w:val="14"/>
          </w:tcPr>
          <w:p w14:paraId="54FD2F52" w14:textId="77777777" w:rsidR="00E010A0" w:rsidRPr="00681178" w:rsidRDefault="00E010A0" w:rsidP="00573609">
            <w:pPr>
              <w:tabs>
                <w:tab w:val="left" w:pos="933"/>
              </w:tabs>
            </w:pPr>
            <w:r w:rsidRPr="00681178">
              <w:t>Univerzita Tomáše Bati ve Zlíně</w:t>
            </w:r>
          </w:p>
        </w:tc>
      </w:tr>
      <w:tr w:rsidR="00E010A0" w14:paraId="21EF9CEF" w14:textId="77777777" w:rsidTr="00573609">
        <w:tc>
          <w:tcPr>
            <w:tcW w:w="2518" w:type="dxa"/>
            <w:shd w:val="clear" w:color="auto" w:fill="F7CAAC"/>
          </w:tcPr>
          <w:p w14:paraId="69F4E21E" w14:textId="77777777" w:rsidR="00E010A0" w:rsidRPr="00681178" w:rsidRDefault="00E010A0" w:rsidP="00573609">
            <w:pPr>
              <w:rPr>
                <w:b/>
              </w:rPr>
            </w:pPr>
            <w:r w:rsidRPr="00681178">
              <w:rPr>
                <w:b/>
              </w:rPr>
              <w:t>Součást vysoké školy</w:t>
            </w:r>
          </w:p>
        </w:tc>
        <w:tc>
          <w:tcPr>
            <w:tcW w:w="7542" w:type="dxa"/>
            <w:gridSpan w:val="14"/>
          </w:tcPr>
          <w:p w14:paraId="72938F5B" w14:textId="77777777" w:rsidR="00E010A0" w:rsidRPr="00681178" w:rsidRDefault="00E010A0" w:rsidP="00573609">
            <w:r w:rsidRPr="00681178">
              <w:t>Fakulta technologická</w:t>
            </w:r>
          </w:p>
        </w:tc>
      </w:tr>
      <w:tr w:rsidR="00E010A0" w:rsidRPr="00924C53" w14:paraId="500064F5" w14:textId="77777777" w:rsidTr="00573609">
        <w:tc>
          <w:tcPr>
            <w:tcW w:w="2518" w:type="dxa"/>
            <w:shd w:val="clear" w:color="auto" w:fill="F7CAAC"/>
          </w:tcPr>
          <w:p w14:paraId="00642E82" w14:textId="77777777" w:rsidR="00E010A0" w:rsidRPr="00681178" w:rsidRDefault="00E010A0" w:rsidP="00573609">
            <w:pPr>
              <w:rPr>
                <w:b/>
              </w:rPr>
            </w:pPr>
            <w:r w:rsidRPr="00681178">
              <w:rPr>
                <w:b/>
              </w:rPr>
              <w:t>Název studijního programu</w:t>
            </w:r>
          </w:p>
        </w:tc>
        <w:tc>
          <w:tcPr>
            <w:tcW w:w="7542" w:type="dxa"/>
            <w:gridSpan w:val="14"/>
          </w:tcPr>
          <w:p w14:paraId="1E58CEC0" w14:textId="4F58D339" w:rsidR="00E010A0" w:rsidRPr="00681178" w:rsidRDefault="00EB4C62" w:rsidP="00573609">
            <w:r w:rsidRPr="00EB4C62">
              <w:t>Materiály a technologie – specializace Polovodičové materiály</w:t>
            </w:r>
          </w:p>
        </w:tc>
      </w:tr>
      <w:tr w:rsidR="00E010A0" w14:paraId="37B9376A" w14:textId="77777777" w:rsidTr="00573609">
        <w:tc>
          <w:tcPr>
            <w:tcW w:w="2518" w:type="dxa"/>
            <w:shd w:val="clear" w:color="auto" w:fill="F7CAAC"/>
          </w:tcPr>
          <w:p w14:paraId="3A2DDEA0" w14:textId="77777777" w:rsidR="00E010A0" w:rsidRPr="00681178" w:rsidRDefault="00E010A0" w:rsidP="00573609">
            <w:pPr>
              <w:rPr>
                <w:b/>
              </w:rPr>
            </w:pPr>
            <w:r w:rsidRPr="00681178">
              <w:rPr>
                <w:b/>
              </w:rPr>
              <w:t>Jméno a příjmení</w:t>
            </w:r>
          </w:p>
        </w:tc>
        <w:tc>
          <w:tcPr>
            <w:tcW w:w="4536" w:type="dxa"/>
            <w:gridSpan w:val="8"/>
          </w:tcPr>
          <w:p w14:paraId="0CC26EE1" w14:textId="09E55C99" w:rsidR="00E010A0" w:rsidRPr="00681178" w:rsidRDefault="00681178" w:rsidP="00573609">
            <w:bookmarkStart w:id="371" w:name="Vícha"/>
            <w:bookmarkEnd w:id="371"/>
            <w:r>
              <w:rPr>
                <w:b/>
              </w:rPr>
              <w:t>Robert Vícha</w:t>
            </w:r>
          </w:p>
        </w:tc>
        <w:tc>
          <w:tcPr>
            <w:tcW w:w="709" w:type="dxa"/>
            <w:shd w:val="clear" w:color="auto" w:fill="F7CAAC"/>
          </w:tcPr>
          <w:p w14:paraId="1A245D8C" w14:textId="77777777" w:rsidR="00E010A0" w:rsidRPr="00681178" w:rsidRDefault="00E010A0" w:rsidP="00573609">
            <w:pPr>
              <w:rPr>
                <w:b/>
              </w:rPr>
            </w:pPr>
            <w:r w:rsidRPr="00681178">
              <w:rPr>
                <w:b/>
              </w:rPr>
              <w:t>Tituly</w:t>
            </w:r>
          </w:p>
        </w:tc>
        <w:tc>
          <w:tcPr>
            <w:tcW w:w="2297" w:type="dxa"/>
            <w:gridSpan w:val="5"/>
          </w:tcPr>
          <w:p w14:paraId="002572FE" w14:textId="51789F7B" w:rsidR="00E010A0" w:rsidRPr="00681178" w:rsidRDefault="00681178" w:rsidP="00573609">
            <w:r>
              <w:t>doc. Mgr.</w:t>
            </w:r>
            <w:r w:rsidR="00E010A0" w:rsidRPr="00681178">
              <w:t>, Ph.D.</w:t>
            </w:r>
          </w:p>
        </w:tc>
      </w:tr>
      <w:tr w:rsidR="00E010A0" w14:paraId="3B7765FD" w14:textId="77777777" w:rsidTr="00573609">
        <w:tc>
          <w:tcPr>
            <w:tcW w:w="2518" w:type="dxa"/>
            <w:shd w:val="clear" w:color="auto" w:fill="F7CAAC"/>
          </w:tcPr>
          <w:p w14:paraId="578FBFBD" w14:textId="77777777" w:rsidR="00E010A0" w:rsidRPr="00681178" w:rsidRDefault="00E010A0" w:rsidP="00573609">
            <w:pPr>
              <w:rPr>
                <w:b/>
              </w:rPr>
            </w:pPr>
            <w:r w:rsidRPr="00681178">
              <w:rPr>
                <w:b/>
              </w:rPr>
              <w:t>Rok narození</w:t>
            </w:r>
          </w:p>
        </w:tc>
        <w:tc>
          <w:tcPr>
            <w:tcW w:w="829" w:type="dxa"/>
            <w:gridSpan w:val="2"/>
          </w:tcPr>
          <w:p w14:paraId="40BBA2E8" w14:textId="546E1EAD" w:rsidR="00E010A0" w:rsidRPr="00681178" w:rsidRDefault="00AC0996" w:rsidP="00573609">
            <w:r>
              <w:t>1975</w:t>
            </w:r>
          </w:p>
        </w:tc>
        <w:tc>
          <w:tcPr>
            <w:tcW w:w="1751" w:type="dxa"/>
            <w:shd w:val="clear" w:color="auto" w:fill="F7CAAC"/>
          </w:tcPr>
          <w:p w14:paraId="796571AC" w14:textId="77777777" w:rsidR="00E010A0" w:rsidRPr="00681178" w:rsidRDefault="00E010A0" w:rsidP="00573609">
            <w:pPr>
              <w:rPr>
                <w:b/>
              </w:rPr>
            </w:pPr>
            <w:r w:rsidRPr="00681178">
              <w:rPr>
                <w:b/>
              </w:rPr>
              <w:t>typ vztahu k VŠ</w:t>
            </w:r>
          </w:p>
        </w:tc>
        <w:tc>
          <w:tcPr>
            <w:tcW w:w="962" w:type="dxa"/>
            <w:gridSpan w:val="4"/>
          </w:tcPr>
          <w:p w14:paraId="43C6DA0E" w14:textId="77777777" w:rsidR="00E010A0" w:rsidRPr="00681178" w:rsidRDefault="00E010A0" w:rsidP="00573609">
            <w:r w:rsidRPr="00681178">
              <w:t>pp.</w:t>
            </w:r>
          </w:p>
        </w:tc>
        <w:tc>
          <w:tcPr>
            <w:tcW w:w="994" w:type="dxa"/>
            <w:shd w:val="clear" w:color="auto" w:fill="F7CAAC"/>
          </w:tcPr>
          <w:p w14:paraId="3EA82D9E" w14:textId="77777777" w:rsidR="00E010A0" w:rsidRPr="00681178" w:rsidRDefault="00E010A0" w:rsidP="00573609">
            <w:pPr>
              <w:rPr>
                <w:b/>
              </w:rPr>
            </w:pPr>
            <w:r w:rsidRPr="00681178">
              <w:rPr>
                <w:b/>
              </w:rPr>
              <w:t>rozsah</w:t>
            </w:r>
          </w:p>
        </w:tc>
        <w:tc>
          <w:tcPr>
            <w:tcW w:w="709" w:type="dxa"/>
          </w:tcPr>
          <w:p w14:paraId="54EADAC4" w14:textId="342CB01A" w:rsidR="00E010A0" w:rsidRPr="00681178" w:rsidRDefault="00681178" w:rsidP="00573609">
            <w:r>
              <w:t>40</w:t>
            </w:r>
          </w:p>
        </w:tc>
        <w:tc>
          <w:tcPr>
            <w:tcW w:w="737" w:type="dxa"/>
            <w:gridSpan w:val="3"/>
            <w:shd w:val="clear" w:color="auto" w:fill="F7CAAC"/>
          </w:tcPr>
          <w:p w14:paraId="50D77F46" w14:textId="77777777" w:rsidR="00E010A0" w:rsidRPr="00681178" w:rsidRDefault="00E010A0" w:rsidP="00573609">
            <w:pPr>
              <w:rPr>
                <w:b/>
              </w:rPr>
            </w:pPr>
            <w:r w:rsidRPr="00681178">
              <w:rPr>
                <w:b/>
              </w:rPr>
              <w:t>do kdy</w:t>
            </w:r>
          </w:p>
        </w:tc>
        <w:tc>
          <w:tcPr>
            <w:tcW w:w="1560" w:type="dxa"/>
            <w:gridSpan w:val="2"/>
          </w:tcPr>
          <w:p w14:paraId="763A73BF" w14:textId="77777777" w:rsidR="00E010A0" w:rsidRPr="00681178" w:rsidRDefault="00E010A0" w:rsidP="00573609">
            <w:r w:rsidRPr="00681178">
              <w:t>N</w:t>
            </w:r>
          </w:p>
        </w:tc>
      </w:tr>
      <w:tr w:rsidR="00E010A0" w:rsidRPr="00244A97" w14:paraId="3DBD384D" w14:textId="77777777" w:rsidTr="00573609">
        <w:tc>
          <w:tcPr>
            <w:tcW w:w="5098" w:type="dxa"/>
            <w:gridSpan w:val="4"/>
            <w:shd w:val="clear" w:color="auto" w:fill="F7CAAC"/>
          </w:tcPr>
          <w:p w14:paraId="6E9081A2" w14:textId="77777777" w:rsidR="00E010A0" w:rsidRPr="00681178" w:rsidRDefault="00E010A0" w:rsidP="00573609">
            <w:pPr>
              <w:rPr>
                <w:b/>
              </w:rPr>
            </w:pPr>
            <w:r w:rsidRPr="00681178">
              <w:rPr>
                <w:b/>
              </w:rPr>
              <w:t>Typ vztahu na součásti VŠ, která uskutečňuje st. program</w:t>
            </w:r>
          </w:p>
        </w:tc>
        <w:tc>
          <w:tcPr>
            <w:tcW w:w="962" w:type="dxa"/>
            <w:gridSpan w:val="4"/>
          </w:tcPr>
          <w:p w14:paraId="38CA252E" w14:textId="77777777" w:rsidR="00E010A0" w:rsidRPr="00681178" w:rsidRDefault="00E010A0" w:rsidP="00573609">
            <w:r w:rsidRPr="00681178">
              <w:t>pp.</w:t>
            </w:r>
          </w:p>
        </w:tc>
        <w:tc>
          <w:tcPr>
            <w:tcW w:w="994" w:type="dxa"/>
            <w:shd w:val="clear" w:color="auto" w:fill="F7CAAC"/>
          </w:tcPr>
          <w:p w14:paraId="3E011CF8" w14:textId="77777777" w:rsidR="00E010A0" w:rsidRPr="00681178" w:rsidRDefault="00E010A0" w:rsidP="00573609">
            <w:pPr>
              <w:rPr>
                <w:b/>
              </w:rPr>
            </w:pPr>
            <w:r w:rsidRPr="00681178">
              <w:rPr>
                <w:b/>
              </w:rPr>
              <w:t>rozsah</w:t>
            </w:r>
          </w:p>
        </w:tc>
        <w:tc>
          <w:tcPr>
            <w:tcW w:w="709" w:type="dxa"/>
          </w:tcPr>
          <w:p w14:paraId="4BC125F8" w14:textId="7683CB34" w:rsidR="00E010A0" w:rsidRPr="00681178" w:rsidRDefault="00681178" w:rsidP="00573609">
            <w:r>
              <w:t>40</w:t>
            </w:r>
          </w:p>
        </w:tc>
        <w:tc>
          <w:tcPr>
            <w:tcW w:w="737" w:type="dxa"/>
            <w:gridSpan w:val="3"/>
            <w:shd w:val="clear" w:color="auto" w:fill="F7CAAC"/>
          </w:tcPr>
          <w:p w14:paraId="4BDA66B2" w14:textId="77777777" w:rsidR="00E010A0" w:rsidRPr="00681178" w:rsidRDefault="00E010A0" w:rsidP="00573609">
            <w:pPr>
              <w:rPr>
                <w:b/>
              </w:rPr>
            </w:pPr>
            <w:r w:rsidRPr="00681178">
              <w:rPr>
                <w:b/>
              </w:rPr>
              <w:t>do kdy</w:t>
            </w:r>
          </w:p>
        </w:tc>
        <w:tc>
          <w:tcPr>
            <w:tcW w:w="1560" w:type="dxa"/>
            <w:gridSpan w:val="2"/>
          </w:tcPr>
          <w:p w14:paraId="14A29F12" w14:textId="77777777" w:rsidR="00E010A0" w:rsidRPr="00681178" w:rsidRDefault="00E010A0" w:rsidP="00573609">
            <w:r w:rsidRPr="00681178">
              <w:t>N</w:t>
            </w:r>
          </w:p>
        </w:tc>
      </w:tr>
      <w:tr w:rsidR="00E010A0" w14:paraId="6DEF063C" w14:textId="77777777" w:rsidTr="00573609">
        <w:tc>
          <w:tcPr>
            <w:tcW w:w="6060" w:type="dxa"/>
            <w:gridSpan w:val="8"/>
            <w:shd w:val="clear" w:color="auto" w:fill="F7CAAC"/>
          </w:tcPr>
          <w:p w14:paraId="1F25B5BF" w14:textId="77777777" w:rsidR="00E010A0" w:rsidRDefault="00E010A0" w:rsidP="00573609">
            <w:r>
              <w:rPr>
                <w:b/>
              </w:rPr>
              <w:t>Další současná působení jako akademický pracovník na jiných VŠ</w:t>
            </w:r>
          </w:p>
        </w:tc>
        <w:tc>
          <w:tcPr>
            <w:tcW w:w="1703" w:type="dxa"/>
            <w:gridSpan w:val="2"/>
            <w:shd w:val="clear" w:color="auto" w:fill="F7CAAC"/>
          </w:tcPr>
          <w:p w14:paraId="04BA16B7" w14:textId="77777777" w:rsidR="00E010A0" w:rsidRDefault="00E010A0" w:rsidP="00573609">
            <w:pPr>
              <w:rPr>
                <w:b/>
              </w:rPr>
            </w:pPr>
            <w:r>
              <w:rPr>
                <w:b/>
              </w:rPr>
              <w:t>typ prac. vztahu</w:t>
            </w:r>
          </w:p>
        </w:tc>
        <w:tc>
          <w:tcPr>
            <w:tcW w:w="2297" w:type="dxa"/>
            <w:gridSpan w:val="5"/>
            <w:shd w:val="clear" w:color="auto" w:fill="F7CAAC"/>
          </w:tcPr>
          <w:p w14:paraId="7206120A" w14:textId="77777777" w:rsidR="00E010A0" w:rsidRDefault="00E010A0" w:rsidP="00573609">
            <w:pPr>
              <w:rPr>
                <w:b/>
              </w:rPr>
            </w:pPr>
            <w:r>
              <w:rPr>
                <w:b/>
              </w:rPr>
              <w:t>rozsah</w:t>
            </w:r>
          </w:p>
        </w:tc>
      </w:tr>
      <w:tr w:rsidR="00E010A0" w:rsidRPr="00B418FF" w14:paraId="769AC8F0" w14:textId="77777777" w:rsidTr="00573609">
        <w:tc>
          <w:tcPr>
            <w:tcW w:w="6060" w:type="dxa"/>
            <w:gridSpan w:val="8"/>
          </w:tcPr>
          <w:p w14:paraId="05CF2EB3" w14:textId="77777777" w:rsidR="00E010A0" w:rsidRPr="00B418FF" w:rsidRDefault="00E010A0" w:rsidP="00573609">
            <w:r w:rsidRPr="00B418FF">
              <w:t>---</w:t>
            </w:r>
          </w:p>
        </w:tc>
        <w:tc>
          <w:tcPr>
            <w:tcW w:w="1703" w:type="dxa"/>
            <w:gridSpan w:val="2"/>
          </w:tcPr>
          <w:p w14:paraId="783F4917" w14:textId="77777777" w:rsidR="00E010A0" w:rsidRPr="00B418FF" w:rsidRDefault="00E010A0" w:rsidP="00573609">
            <w:r w:rsidRPr="00B418FF">
              <w:t>---</w:t>
            </w:r>
          </w:p>
        </w:tc>
        <w:tc>
          <w:tcPr>
            <w:tcW w:w="2297" w:type="dxa"/>
            <w:gridSpan w:val="5"/>
          </w:tcPr>
          <w:p w14:paraId="2EE3DCCF" w14:textId="77777777" w:rsidR="00E010A0" w:rsidRPr="00B418FF" w:rsidRDefault="00E010A0" w:rsidP="00573609">
            <w:r w:rsidRPr="00B418FF">
              <w:t>---</w:t>
            </w:r>
          </w:p>
        </w:tc>
      </w:tr>
      <w:tr w:rsidR="00E010A0" w14:paraId="359A5D50" w14:textId="77777777" w:rsidTr="00573609">
        <w:tc>
          <w:tcPr>
            <w:tcW w:w="6060" w:type="dxa"/>
            <w:gridSpan w:val="8"/>
          </w:tcPr>
          <w:p w14:paraId="2B1B93ED" w14:textId="77777777" w:rsidR="00E010A0" w:rsidRDefault="00E010A0" w:rsidP="00573609"/>
        </w:tc>
        <w:tc>
          <w:tcPr>
            <w:tcW w:w="1703" w:type="dxa"/>
            <w:gridSpan w:val="2"/>
          </w:tcPr>
          <w:p w14:paraId="5C06C4EF" w14:textId="77777777" w:rsidR="00E010A0" w:rsidRDefault="00E010A0" w:rsidP="00573609"/>
        </w:tc>
        <w:tc>
          <w:tcPr>
            <w:tcW w:w="2297" w:type="dxa"/>
            <w:gridSpan w:val="5"/>
          </w:tcPr>
          <w:p w14:paraId="0ABDFCDD" w14:textId="77777777" w:rsidR="00E010A0" w:rsidRDefault="00E010A0" w:rsidP="00573609"/>
        </w:tc>
      </w:tr>
      <w:tr w:rsidR="00E010A0" w14:paraId="1117A6A3" w14:textId="77777777" w:rsidTr="00573609">
        <w:tc>
          <w:tcPr>
            <w:tcW w:w="10060" w:type="dxa"/>
            <w:gridSpan w:val="15"/>
            <w:shd w:val="clear" w:color="auto" w:fill="F7CAAC"/>
          </w:tcPr>
          <w:p w14:paraId="7DFA9449" w14:textId="77777777" w:rsidR="00E010A0" w:rsidRDefault="00E010A0" w:rsidP="00146F13">
            <w:pPr>
              <w:jc w:val="both"/>
            </w:pPr>
            <w:r>
              <w:rPr>
                <w:b/>
              </w:rPr>
              <w:t>Předměty příslušného studijního programu a způsob zapojení do jejich výuky, příp. další zapojení do uskutečňování studijního programu</w:t>
            </w:r>
          </w:p>
        </w:tc>
      </w:tr>
      <w:tr w:rsidR="00E010A0" w:rsidRPr="002827C6" w14:paraId="3932238E" w14:textId="77777777" w:rsidTr="00573609">
        <w:trPr>
          <w:trHeight w:val="226"/>
        </w:trPr>
        <w:tc>
          <w:tcPr>
            <w:tcW w:w="10060" w:type="dxa"/>
            <w:gridSpan w:val="15"/>
            <w:tcBorders>
              <w:top w:val="nil"/>
            </w:tcBorders>
          </w:tcPr>
          <w:p w14:paraId="40614E4D" w14:textId="77777777" w:rsidR="00E010A0" w:rsidRDefault="0062180B" w:rsidP="00C21351">
            <w:pPr>
              <w:spacing w:before="120" w:after="60"/>
              <w:rPr>
                <w:ins w:id="372" w:author="Natálie Honková" w:date="2025-07-18T09:41:00Z"/>
              </w:rPr>
              <w:pPrChange w:id="373" w:author="Natálie Honková" w:date="2025-07-18T09:41:00Z">
                <w:pPr>
                  <w:framePr w:hSpace="141" w:wrap="around" w:vAnchor="page" w:hAnchor="margin" w:y="1333"/>
                  <w:spacing w:before="120" w:after="120"/>
                </w:pPr>
              </w:pPrChange>
            </w:pPr>
            <w:r>
              <w:t>Organická chemie I (100% p)</w:t>
            </w:r>
          </w:p>
          <w:p w14:paraId="53608744" w14:textId="3D023EFD" w:rsidR="00C21351" w:rsidRPr="002827C6" w:rsidRDefault="00C21351" w:rsidP="00C21351">
            <w:pPr>
              <w:spacing w:before="60" w:after="120"/>
              <w:pPrChange w:id="374" w:author="Natálie Honková" w:date="2025-07-18T09:42:00Z">
                <w:pPr>
                  <w:framePr w:hSpace="141" w:wrap="around" w:vAnchor="page" w:hAnchor="margin" w:y="1333"/>
                  <w:spacing w:before="120" w:after="120"/>
                </w:pPr>
              </w:pPrChange>
            </w:pPr>
            <w:ins w:id="375" w:author="Natálie Honková" w:date="2025-07-18T09:41:00Z">
              <w:r w:rsidRPr="00C21351">
                <w:rPr>
                  <w:rPrChange w:id="376" w:author="Natálie Honková" w:date="2025-07-18T09:42:00Z">
                    <w:rPr>
                      <w:b/>
                      <w:bCs/>
                    </w:rPr>
                  </w:rPrChange>
                </w:rPr>
                <w:t>(</w:t>
              </w:r>
              <w:r w:rsidRPr="00FB4021">
                <w:rPr>
                  <w:b/>
                  <w:bCs/>
                </w:rPr>
                <w:t>Obecná a anorganická chemie</w:t>
              </w:r>
              <w:r>
                <w:t xml:space="preserve"> (100% p))</w:t>
              </w:r>
            </w:ins>
          </w:p>
        </w:tc>
      </w:tr>
      <w:tr w:rsidR="00E010A0" w:rsidRPr="002827C6" w14:paraId="0F336F91" w14:textId="77777777" w:rsidTr="00573609">
        <w:trPr>
          <w:trHeight w:val="224"/>
        </w:trPr>
        <w:tc>
          <w:tcPr>
            <w:tcW w:w="10060" w:type="dxa"/>
            <w:gridSpan w:val="15"/>
            <w:tcBorders>
              <w:top w:val="nil"/>
            </w:tcBorders>
            <w:shd w:val="clear" w:color="auto" w:fill="FBD4B4"/>
          </w:tcPr>
          <w:p w14:paraId="538ACEFC" w14:textId="72A535AA" w:rsidR="00E010A0" w:rsidRPr="002827C6" w:rsidRDefault="004964CD" w:rsidP="00573609">
            <w:pPr>
              <w:rPr>
                <w:b/>
              </w:rPr>
            </w:pPr>
            <w:r w:rsidRPr="002827C6">
              <w:rPr>
                <w:b/>
              </w:rPr>
              <w:t>Z</w:t>
            </w:r>
            <w:r w:rsidR="00E010A0" w:rsidRPr="002827C6">
              <w:rPr>
                <w:b/>
              </w:rPr>
              <w:t>apojení do výuky v dalších studijních programech na téže vysoké škole (pouze u garantů ZT a PZ předmětů)</w:t>
            </w:r>
          </w:p>
        </w:tc>
      </w:tr>
      <w:tr w:rsidR="00E010A0" w:rsidRPr="002827C6" w14:paraId="1224BE74" w14:textId="77777777" w:rsidTr="00573609">
        <w:trPr>
          <w:trHeight w:val="340"/>
        </w:trPr>
        <w:tc>
          <w:tcPr>
            <w:tcW w:w="2689" w:type="dxa"/>
            <w:gridSpan w:val="2"/>
            <w:tcBorders>
              <w:top w:val="nil"/>
            </w:tcBorders>
          </w:tcPr>
          <w:p w14:paraId="434BD53C" w14:textId="77777777" w:rsidR="00E010A0" w:rsidRPr="002827C6" w:rsidRDefault="00E010A0" w:rsidP="003C38F0">
            <w:pPr>
              <w:jc w:val="both"/>
              <w:rPr>
                <w:b/>
              </w:rPr>
            </w:pPr>
            <w:r w:rsidRPr="002827C6">
              <w:rPr>
                <w:b/>
              </w:rPr>
              <w:t>Název studijního předmětu</w:t>
            </w:r>
          </w:p>
        </w:tc>
        <w:tc>
          <w:tcPr>
            <w:tcW w:w="2522" w:type="dxa"/>
            <w:gridSpan w:val="3"/>
            <w:tcBorders>
              <w:top w:val="nil"/>
            </w:tcBorders>
          </w:tcPr>
          <w:p w14:paraId="4F40242E" w14:textId="77777777" w:rsidR="00E010A0" w:rsidRPr="002827C6" w:rsidRDefault="00E010A0" w:rsidP="003C38F0">
            <w:pPr>
              <w:jc w:val="both"/>
              <w:rPr>
                <w:b/>
              </w:rPr>
            </w:pPr>
            <w:r w:rsidRPr="002827C6">
              <w:rPr>
                <w:b/>
              </w:rPr>
              <w:t>Název studijního programu</w:t>
            </w:r>
          </w:p>
        </w:tc>
        <w:tc>
          <w:tcPr>
            <w:tcW w:w="567" w:type="dxa"/>
            <w:gridSpan w:val="2"/>
            <w:tcBorders>
              <w:top w:val="nil"/>
            </w:tcBorders>
          </w:tcPr>
          <w:p w14:paraId="6AB8DA31" w14:textId="77777777" w:rsidR="00E010A0" w:rsidRPr="002827C6" w:rsidRDefault="00E010A0" w:rsidP="003C38F0">
            <w:pPr>
              <w:jc w:val="both"/>
              <w:rPr>
                <w:b/>
              </w:rPr>
            </w:pPr>
            <w:r w:rsidRPr="002827C6">
              <w:rPr>
                <w:b/>
              </w:rPr>
              <w:t>Sem.</w:t>
            </w:r>
          </w:p>
        </w:tc>
        <w:tc>
          <w:tcPr>
            <w:tcW w:w="2155" w:type="dxa"/>
            <w:gridSpan w:val="5"/>
            <w:tcBorders>
              <w:top w:val="nil"/>
            </w:tcBorders>
          </w:tcPr>
          <w:p w14:paraId="50976FB4" w14:textId="77777777" w:rsidR="00E010A0" w:rsidRPr="002827C6" w:rsidRDefault="00E010A0" w:rsidP="003C38F0">
            <w:pPr>
              <w:jc w:val="both"/>
              <w:rPr>
                <w:b/>
              </w:rPr>
            </w:pPr>
            <w:r w:rsidRPr="002827C6">
              <w:rPr>
                <w:b/>
              </w:rPr>
              <w:t>Role ve výuce daného předmětu</w:t>
            </w:r>
          </w:p>
        </w:tc>
        <w:tc>
          <w:tcPr>
            <w:tcW w:w="2127" w:type="dxa"/>
            <w:gridSpan w:val="3"/>
            <w:tcBorders>
              <w:top w:val="nil"/>
            </w:tcBorders>
          </w:tcPr>
          <w:p w14:paraId="5CA5276D" w14:textId="77777777" w:rsidR="00E010A0" w:rsidRDefault="00E010A0" w:rsidP="003C38F0">
            <w:pPr>
              <w:jc w:val="both"/>
              <w:rPr>
                <w:b/>
              </w:rPr>
            </w:pPr>
            <w:r w:rsidRPr="0053377E">
              <w:rPr>
                <w:b/>
                <w:i/>
              </w:rPr>
              <w:t>(</w:t>
            </w:r>
            <w:r w:rsidRPr="00F20AEF">
              <w:rPr>
                <w:b/>
                <w:i/>
                <w:iCs/>
              </w:rPr>
              <w:t>nepovinný údaj</w:t>
            </w:r>
            <w:r w:rsidRPr="0053377E">
              <w:rPr>
                <w:b/>
                <w:i/>
              </w:rPr>
              <w:t>)</w:t>
            </w:r>
            <w:r>
              <w:rPr>
                <w:b/>
              </w:rPr>
              <w:t xml:space="preserve"> </w:t>
            </w:r>
          </w:p>
          <w:p w14:paraId="46E67509" w14:textId="77777777" w:rsidR="00E010A0" w:rsidRPr="002827C6" w:rsidRDefault="00E010A0" w:rsidP="003C38F0">
            <w:pPr>
              <w:jc w:val="both"/>
              <w:rPr>
                <w:b/>
              </w:rPr>
            </w:pPr>
            <w:r w:rsidRPr="002827C6">
              <w:rPr>
                <w:b/>
              </w:rPr>
              <w:t>Počet hodin za semestr</w:t>
            </w:r>
          </w:p>
        </w:tc>
      </w:tr>
      <w:tr w:rsidR="00E010A0" w:rsidRPr="000F42BE" w14:paraId="7F7AF44B" w14:textId="77777777" w:rsidTr="00573609">
        <w:trPr>
          <w:trHeight w:val="285"/>
        </w:trPr>
        <w:tc>
          <w:tcPr>
            <w:tcW w:w="2689" w:type="dxa"/>
            <w:gridSpan w:val="2"/>
            <w:tcBorders>
              <w:top w:val="nil"/>
            </w:tcBorders>
            <w:vAlign w:val="center"/>
          </w:tcPr>
          <w:p w14:paraId="26AB1600" w14:textId="77777777" w:rsidR="00E010A0" w:rsidRPr="000F42BE" w:rsidRDefault="00E010A0" w:rsidP="00573609"/>
        </w:tc>
        <w:tc>
          <w:tcPr>
            <w:tcW w:w="2522" w:type="dxa"/>
            <w:gridSpan w:val="3"/>
            <w:tcBorders>
              <w:top w:val="nil"/>
            </w:tcBorders>
            <w:vAlign w:val="center"/>
          </w:tcPr>
          <w:p w14:paraId="0C77B7C6" w14:textId="77777777" w:rsidR="00E010A0" w:rsidRPr="000F42BE" w:rsidRDefault="00E010A0" w:rsidP="00573609"/>
        </w:tc>
        <w:tc>
          <w:tcPr>
            <w:tcW w:w="567" w:type="dxa"/>
            <w:gridSpan w:val="2"/>
            <w:tcBorders>
              <w:top w:val="nil"/>
            </w:tcBorders>
            <w:vAlign w:val="center"/>
          </w:tcPr>
          <w:p w14:paraId="67D1DC20" w14:textId="77777777" w:rsidR="00E010A0" w:rsidRPr="000F42BE" w:rsidRDefault="00E010A0" w:rsidP="00573609"/>
        </w:tc>
        <w:tc>
          <w:tcPr>
            <w:tcW w:w="2155" w:type="dxa"/>
            <w:gridSpan w:val="5"/>
            <w:tcBorders>
              <w:top w:val="nil"/>
            </w:tcBorders>
            <w:vAlign w:val="center"/>
          </w:tcPr>
          <w:p w14:paraId="78F6B67A" w14:textId="77777777" w:rsidR="00E010A0" w:rsidRPr="000F42BE" w:rsidRDefault="00E010A0" w:rsidP="00573609"/>
        </w:tc>
        <w:tc>
          <w:tcPr>
            <w:tcW w:w="2127" w:type="dxa"/>
            <w:gridSpan w:val="3"/>
            <w:tcBorders>
              <w:top w:val="nil"/>
            </w:tcBorders>
            <w:vAlign w:val="center"/>
          </w:tcPr>
          <w:p w14:paraId="2BC35404" w14:textId="77777777" w:rsidR="00E010A0" w:rsidRPr="000F42BE" w:rsidRDefault="00E010A0" w:rsidP="00573609"/>
        </w:tc>
      </w:tr>
      <w:tr w:rsidR="00E010A0" w:rsidRPr="000F42BE" w14:paraId="74499AE8" w14:textId="77777777" w:rsidTr="00573609">
        <w:trPr>
          <w:trHeight w:val="284"/>
        </w:trPr>
        <w:tc>
          <w:tcPr>
            <w:tcW w:w="2689" w:type="dxa"/>
            <w:gridSpan w:val="2"/>
            <w:tcBorders>
              <w:top w:val="nil"/>
            </w:tcBorders>
            <w:vAlign w:val="center"/>
          </w:tcPr>
          <w:p w14:paraId="2AFACF18" w14:textId="77777777" w:rsidR="00E010A0" w:rsidRPr="000F42BE" w:rsidRDefault="00E010A0" w:rsidP="00573609"/>
        </w:tc>
        <w:tc>
          <w:tcPr>
            <w:tcW w:w="2522" w:type="dxa"/>
            <w:gridSpan w:val="3"/>
            <w:tcBorders>
              <w:top w:val="nil"/>
            </w:tcBorders>
            <w:vAlign w:val="center"/>
          </w:tcPr>
          <w:p w14:paraId="72E78A48" w14:textId="77777777" w:rsidR="00E010A0" w:rsidRPr="000F42BE" w:rsidRDefault="00E010A0" w:rsidP="00573609"/>
        </w:tc>
        <w:tc>
          <w:tcPr>
            <w:tcW w:w="567" w:type="dxa"/>
            <w:gridSpan w:val="2"/>
            <w:tcBorders>
              <w:top w:val="nil"/>
            </w:tcBorders>
            <w:vAlign w:val="center"/>
          </w:tcPr>
          <w:p w14:paraId="37B0DFB2" w14:textId="77777777" w:rsidR="00E010A0" w:rsidRPr="000F42BE" w:rsidRDefault="00E010A0" w:rsidP="00573609"/>
        </w:tc>
        <w:tc>
          <w:tcPr>
            <w:tcW w:w="2155" w:type="dxa"/>
            <w:gridSpan w:val="5"/>
            <w:tcBorders>
              <w:top w:val="nil"/>
            </w:tcBorders>
            <w:vAlign w:val="center"/>
          </w:tcPr>
          <w:p w14:paraId="17828D1A" w14:textId="77777777" w:rsidR="00E010A0" w:rsidRPr="000F42BE" w:rsidRDefault="00E010A0" w:rsidP="00573609"/>
        </w:tc>
        <w:tc>
          <w:tcPr>
            <w:tcW w:w="2127" w:type="dxa"/>
            <w:gridSpan w:val="3"/>
            <w:tcBorders>
              <w:top w:val="nil"/>
            </w:tcBorders>
            <w:vAlign w:val="center"/>
          </w:tcPr>
          <w:p w14:paraId="066BE555" w14:textId="77777777" w:rsidR="00E010A0" w:rsidRPr="000F42BE" w:rsidRDefault="00E010A0" w:rsidP="00573609"/>
        </w:tc>
      </w:tr>
      <w:tr w:rsidR="00E010A0" w14:paraId="1E01D9BA" w14:textId="77777777" w:rsidTr="00573609">
        <w:tc>
          <w:tcPr>
            <w:tcW w:w="10060" w:type="dxa"/>
            <w:gridSpan w:val="15"/>
            <w:shd w:val="clear" w:color="auto" w:fill="F7CAAC"/>
          </w:tcPr>
          <w:p w14:paraId="46C8BCDA" w14:textId="77777777" w:rsidR="00E010A0" w:rsidRDefault="00E010A0" w:rsidP="00573609">
            <w:r>
              <w:rPr>
                <w:b/>
              </w:rPr>
              <w:t xml:space="preserve">Údaje o vzdělání na VŠ </w:t>
            </w:r>
          </w:p>
        </w:tc>
      </w:tr>
      <w:tr w:rsidR="00E010A0" w14:paraId="57344D42" w14:textId="77777777" w:rsidTr="00573609">
        <w:trPr>
          <w:trHeight w:val="305"/>
        </w:trPr>
        <w:tc>
          <w:tcPr>
            <w:tcW w:w="10060" w:type="dxa"/>
            <w:gridSpan w:val="15"/>
          </w:tcPr>
          <w:p w14:paraId="480A88F0" w14:textId="57460331" w:rsidR="00AC0996" w:rsidRDefault="00AC0996" w:rsidP="000008D7">
            <w:pPr>
              <w:spacing w:before="120" w:after="120"/>
              <w:rPr>
                <w:b/>
              </w:rPr>
            </w:pPr>
            <w:r w:rsidRPr="00376D56">
              <w:rPr>
                <w:lang w:val="en-US"/>
              </w:rPr>
              <w:t>2005: MU Brno, PřF, SP Chemie, obor Organická chemie, Ph.D.</w:t>
            </w:r>
          </w:p>
        </w:tc>
      </w:tr>
      <w:tr w:rsidR="00E010A0" w14:paraId="596C2CD9" w14:textId="77777777" w:rsidTr="00573609">
        <w:tc>
          <w:tcPr>
            <w:tcW w:w="10060" w:type="dxa"/>
            <w:gridSpan w:val="15"/>
            <w:shd w:val="clear" w:color="auto" w:fill="F7CAAC"/>
          </w:tcPr>
          <w:p w14:paraId="0C84B04D" w14:textId="673CBA41" w:rsidR="00E010A0" w:rsidRDefault="00895794" w:rsidP="00573609">
            <w:pPr>
              <w:rPr>
                <w:b/>
              </w:rPr>
            </w:pPr>
            <w:r>
              <w:rPr>
                <w:b/>
              </w:rPr>
              <w:t>Ú</w:t>
            </w:r>
            <w:r w:rsidR="00E010A0">
              <w:rPr>
                <w:b/>
              </w:rPr>
              <w:t>daje o odborném působení od absolvování VŠ</w:t>
            </w:r>
          </w:p>
        </w:tc>
      </w:tr>
      <w:tr w:rsidR="00E010A0" w:rsidRPr="00DD7EC2" w14:paraId="1EEBD40B" w14:textId="77777777" w:rsidTr="00573609">
        <w:trPr>
          <w:trHeight w:val="409"/>
        </w:trPr>
        <w:tc>
          <w:tcPr>
            <w:tcW w:w="10060" w:type="dxa"/>
            <w:gridSpan w:val="15"/>
          </w:tcPr>
          <w:p w14:paraId="2601677C" w14:textId="009FD7ED" w:rsidR="00E010A0" w:rsidRPr="00DD7EC2" w:rsidRDefault="00AC0996" w:rsidP="000008D7">
            <w:pPr>
              <w:spacing w:before="120" w:after="120"/>
            </w:pPr>
            <w:r w:rsidRPr="00376D56">
              <w:rPr>
                <w:lang w:val="en-US"/>
              </w:rPr>
              <w:t>2002 – dosud: UTB Zlín, FT, odborný asistent, od r. 2018 docent</w:t>
            </w:r>
            <w:r>
              <w:t xml:space="preserve"> </w:t>
            </w:r>
            <w:r w:rsidR="00E010A0">
              <w:t>(pp.)</w:t>
            </w:r>
          </w:p>
        </w:tc>
      </w:tr>
      <w:tr w:rsidR="00E010A0" w14:paraId="22C7F3A2" w14:textId="77777777" w:rsidTr="00573609">
        <w:trPr>
          <w:trHeight w:val="250"/>
        </w:trPr>
        <w:tc>
          <w:tcPr>
            <w:tcW w:w="10060" w:type="dxa"/>
            <w:gridSpan w:val="15"/>
            <w:shd w:val="clear" w:color="auto" w:fill="F7CAAC"/>
          </w:tcPr>
          <w:p w14:paraId="58327539" w14:textId="555687D7" w:rsidR="00E010A0" w:rsidRDefault="00895794" w:rsidP="00573609">
            <w:r>
              <w:rPr>
                <w:b/>
              </w:rPr>
              <w:t>Z</w:t>
            </w:r>
            <w:r w:rsidR="00E010A0">
              <w:rPr>
                <w:b/>
              </w:rPr>
              <w:t>kušenosti s vedením kvalifikačních a rigorózních prací</w:t>
            </w:r>
          </w:p>
        </w:tc>
      </w:tr>
      <w:tr w:rsidR="00E010A0" w14:paraId="3469E73E" w14:textId="77777777" w:rsidTr="00573609">
        <w:trPr>
          <w:trHeight w:val="450"/>
        </w:trPr>
        <w:tc>
          <w:tcPr>
            <w:tcW w:w="10060" w:type="dxa"/>
            <w:gridSpan w:val="15"/>
          </w:tcPr>
          <w:p w14:paraId="6BDA6537" w14:textId="1AF8F6BC" w:rsidR="00E010A0" w:rsidRDefault="00E010A0" w:rsidP="000008D7">
            <w:pPr>
              <w:spacing w:before="120" w:after="120"/>
            </w:pPr>
            <w:r>
              <w:t xml:space="preserve">Počet obhájených prací, které vyučující vedl v období </w:t>
            </w:r>
            <w:r w:rsidR="004E5163" w:rsidRPr="00713913">
              <w:t>2015 – 2024</w:t>
            </w:r>
            <w:r w:rsidRPr="00713913">
              <w:t xml:space="preserve">: </w:t>
            </w:r>
            <w:r w:rsidR="00CC0E38" w:rsidRPr="002D4456">
              <w:rPr>
                <w:b/>
                <w:bCs/>
              </w:rPr>
              <w:t>7</w:t>
            </w:r>
            <w:r w:rsidR="00AC0996" w:rsidRPr="002D4456">
              <w:t xml:space="preserve"> BP, </w:t>
            </w:r>
            <w:r w:rsidR="00CC0E38" w:rsidRPr="002D4456">
              <w:rPr>
                <w:b/>
                <w:bCs/>
              </w:rPr>
              <w:t>11</w:t>
            </w:r>
            <w:r w:rsidR="00AC0996" w:rsidRPr="002D4456">
              <w:t xml:space="preserve"> DP, </w:t>
            </w:r>
            <w:r w:rsidR="00CC0E38" w:rsidRPr="002D4456">
              <w:rPr>
                <w:b/>
                <w:bCs/>
              </w:rPr>
              <w:t>1</w:t>
            </w:r>
            <w:r w:rsidR="003D1AAE" w:rsidRPr="002D4456">
              <w:rPr>
                <w:b/>
                <w:bCs/>
              </w:rPr>
              <w:t>1</w:t>
            </w:r>
            <w:r w:rsidR="00AC0996" w:rsidRPr="002D4456">
              <w:rPr>
                <w:b/>
                <w:bCs/>
              </w:rPr>
              <w:t xml:space="preserve"> </w:t>
            </w:r>
            <w:r w:rsidR="00AC0996" w:rsidRPr="002D4456">
              <w:t>DisP.</w:t>
            </w:r>
            <w:r w:rsidR="00CC0E38">
              <w:t xml:space="preserve">   </w:t>
            </w:r>
          </w:p>
        </w:tc>
      </w:tr>
      <w:tr w:rsidR="00E010A0" w14:paraId="3C500ACE" w14:textId="77777777" w:rsidTr="00573609">
        <w:trPr>
          <w:cantSplit/>
        </w:trPr>
        <w:tc>
          <w:tcPr>
            <w:tcW w:w="3347" w:type="dxa"/>
            <w:gridSpan w:val="3"/>
            <w:tcBorders>
              <w:top w:val="single" w:sz="12" w:space="0" w:color="auto"/>
            </w:tcBorders>
            <w:shd w:val="clear" w:color="auto" w:fill="F7CAAC"/>
          </w:tcPr>
          <w:p w14:paraId="5DD8FD87" w14:textId="77777777" w:rsidR="00E010A0" w:rsidRDefault="00E010A0" w:rsidP="00573609">
            <w:r>
              <w:rPr>
                <w:b/>
              </w:rPr>
              <w:t xml:space="preserve">Obor habilitačního řízení </w:t>
            </w:r>
          </w:p>
        </w:tc>
        <w:tc>
          <w:tcPr>
            <w:tcW w:w="2245" w:type="dxa"/>
            <w:gridSpan w:val="3"/>
            <w:tcBorders>
              <w:top w:val="single" w:sz="12" w:space="0" w:color="auto"/>
            </w:tcBorders>
            <w:shd w:val="clear" w:color="auto" w:fill="F7CAAC"/>
          </w:tcPr>
          <w:p w14:paraId="6883133C" w14:textId="77777777" w:rsidR="00E010A0" w:rsidRDefault="00E010A0" w:rsidP="00573609">
            <w:r>
              <w:rPr>
                <w:b/>
              </w:rPr>
              <w:t>Rok udělení hodnosti</w:t>
            </w:r>
          </w:p>
        </w:tc>
        <w:tc>
          <w:tcPr>
            <w:tcW w:w="2248" w:type="dxa"/>
            <w:gridSpan w:val="5"/>
            <w:tcBorders>
              <w:top w:val="single" w:sz="12" w:space="0" w:color="auto"/>
              <w:right w:val="single" w:sz="12" w:space="0" w:color="auto"/>
            </w:tcBorders>
            <w:shd w:val="clear" w:color="auto" w:fill="F7CAAC"/>
          </w:tcPr>
          <w:p w14:paraId="0785D3EB" w14:textId="77777777" w:rsidR="00E010A0" w:rsidRDefault="00E010A0" w:rsidP="00573609">
            <w:r>
              <w:rPr>
                <w:b/>
              </w:rPr>
              <w:t>Řízení konáno na VŠ</w:t>
            </w:r>
          </w:p>
        </w:tc>
        <w:tc>
          <w:tcPr>
            <w:tcW w:w="2220" w:type="dxa"/>
            <w:gridSpan w:val="4"/>
            <w:tcBorders>
              <w:top w:val="single" w:sz="12" w:space="0" w:color="auto"/>
              <w:left w:val="single" w:sz="12" w:space="0" w:color="auto"/>
            </w:tcBorders>
            <w:shd w:val="clear" w:color="auto" w:fill="F7CAAC"/>
          </w:tcPr>
          <w:p w14:paraId="341FA029" w14:textId="571A8F6B" w:rsidR="00E010A0" w:rsidRDefault="00D87962" w:rsidP="00573609">
            <w:pPr>
              <w:rPr>
                <w:b/>
              </w:rPr>
            </w:pPr>
            <w:r>
              <w:rPr>
                <w:b/>
              </w:rPr>
              <w:t>O</w:t>
            </w:r>
            <w:r w:rsidR="00E010A0">
              <w:rPr>
                <w:b/>
              </w:rPr>
              <w:t>hlasy publikací</w:t>
            </w:r>
          </w:p>
        </w:tc>
      </w:tr>
      <w:tr w:rsidR="00AC0996" w14:paraId="01B5095C" w14:textId="77777777" w:rsidTr="00573609">
        <w:trPr>
          <w:cantSplit/>
        </w:trPr>
        <w:tc>
          <w:tcPr>
            <w:tcW w:w="3347" w:type="dxa"/>
            <w:gridSpan w:val="3"/>
          </w:tcPr>
          <w:p w14:paraId="65BB465E" w14:textId="6128E42B" w:rsidR="00AC0996" w:rsidRDefault="00AC0996" w:rsidP="00AC0996">
            <w:pPr>
              <w:spacing w:before="60" w:after="60"/>
            </w:pPr>
            <w:r w:rsidRPr="00376D56">
              <w:t>Organická chemie</w:t>
            </w:r>
          </w:p>
        </w:tc>
        <w:tc>
          <w:tcPr>
            <w:tcW w:w="2245" w:type="dxa"/>
            <w:gridSpan w:val="3"/>
          </w:tcPr>
          <w:p w14:paraId="5C877391" w14:textId="6504F447" w:rsidR="00AC0996" w:rsidRDefault="00AC0996" w:rsidP="00AC0996">
            <w:pPr>
              <w:spacing w:before="60" w:after="60"/>
            </w:pPr>
            <w:r w:rsidRPr="00376D56">
              <w:t>2018</w:t>
            </w:r>
          </w:p>
        </w:tc>
        <w:tc>
          <w:tcPr>
            <w:tcW w:w="2248" w:type="dxa"/>
            <w:gridSpan w:val="5"/>
            <w:tcBorders>
              <w:right w:val="single" w:sz="12" w:space="0" w:color="auto"/>
            </w:tcBorders>
          </w:tcPr>
          <w:p w14:paraId="53695F56" w14:textId="760F00D4" w:rsidR="00AC0996" w:rsidRDefault="00AC0996" w:rsidP="00AC0996">
            <w:pPr>
              <w:spacing w:before="60" w:after="60"/>
            </w:pPr>
            <w:r w:rsidRPr="00376D56">
              <w:t>MU Brno</w:t>
            </w:r>
          </w:p>
        </w:tc>
        <w:tc>
          <w:tcPr>
            <w:tcW w:w="660" w:type="dxa"/>
            <w:gridSpan w:val="2"/>
            <w:tcBorders>
              <w:left w:val="single" w:sz="12" w:space="0" w:color="auto"/>
            </w:tcBorders>
            <w:shd w:val="clear" w:color="auto" w:fill="F7CAAC"/>
            <w:vAlign w:val="center"/>
          </w:tcPr>
          <w:p w14:paraId="0C7B4208" w14:textId="77777777" w:rsidR="00AC0996" w:rsidRPr="00F20AEF" w:rsidRDefault="00AC0996" w:rsidP="00AC0996">
            <w:pPr>
              <w:spacing w:before="60" w:after="60"/>
              <w:jc w:val="center"/>
            </w:pPr>
            <w:r w:rsidRPr="00F20AEF">
              <w:rPr>
                <w:b/>
              </w:rPr>
              <w:t>WoS</w:t>
            </w:r>
          </w:p>
        </w:tc>
        <w:tc>
          <w:tcPr>
            <w:tcW w:w="709" w:type="dxa"/>
            <w:shd w:val="clear" w:color="auto" w:fill="F7CAAC"/>
            <w:vAlign w:val="center"/>
          </w:tcPr>
          <w:p w14:paraId="6FA0F3F0" w14:textId="77777777" w:rsidR="00AC0996" w:rsidRPr="00F20AEF" w:rsidRDefault="00AC0996" w:rsidP="00AC0996">
            <w:pPr>
              <w:spacing w:before="60" w:after="60"/>
              <w:jc w:val="center"/>
              <w:rPr>
                <w:sz w:val="18"/>
              </w:rPr>
            </w:pPr>
            <w:r w:rsidRPr="00F20AEF">
              <w:rPr>
                <w:b/>
                <w:sz w:val="18"/>
              </w:rPr>
              <w:t>Scopus</w:t>
            </w:r>
          </w:p>
        </w:tc>
        <w:tc>
          <w:tcPr>
            <w:tcW w:w="851" w:type="dxa"/>
            <w:shd w:val="clear" w:color="auto" w:fill="F7CAAC"/>
            <w:vAlign w:val="center"/>
          </w:tcPr>
          <w:p w14:paraId="0CBB1F86" w14:textId="77777777" w:rsidR="00AC0996" w:rsidRDefault="00AC0996" w:rsidP="00AC0996">
            <w:pPr>
              <w:spacing w:before="60" w:after="60"/>
              <w:jc w:val="center"/>
            </w:pPr>
            <w:r>
              <w:rPr>
                <w:b/>
                <w:sz w:val="18"/>
              </w:rPr>
              <w:t>ostatní</w:t>
            </w:r>
          </w:p>
        </w:tc>
      </w:tr>
      <w:tr w:rsidR="00E010A0" w:rsidRPr="00844F60" w14:paraId="41A85FAF" w14:textId="77777777" w:rsidTr="00573609">
        <w:trPr>
          <w:cantSplit/>
          <w:trHeight w:val="70"/>
        </w:trPr>
        <w:tc>
          <w:tcPr>
            <w:tcW w:w="3347" w:type="dxa"/>
            <w:gridSpan w:val="3"/>
            <w:shd w:val="clear" w:color="auto" w:fill="F7CAAC"/>
          </w:tcPr>
          <w:p w14:paraId="1934D24F" w14:textId="77777777" w:rsidR="00E010A0" w:rsidRDefault="00E010A0" w:rsidP="00573609">
            <w:r>
              <w:rPr>
                <w:b/>
              </w:rPr>
              <w:t>Obor jmenovacího řízení</w:t>
            </w:r>
          </w:p>
        </w:tc>
        <w:tc>
          <w:tcPr>
            <w:tcW w:w="2245" w:type="dxa"/>
            <w:gridSpan w:val="3"/>
            <w:shd w:val="clear" w:color="auto" w:fill="F7CAAC"/>
          </w:tcPr>
          <w:p w14:paraId="1A74E9E9" w14:textId="77777777" w:rsidR="00E010A0" w:rsidRDefault="00E010A0" w:rsidP="00573609">
            <w:r>
              <w:rPr>
                <w:b/>
              </w:rPr>
              <w:t>Rok udělení hodnosti</w:t>
            </w:r>
          </w:p>
        </w:tc>
        <w:tc>
          <w:tcPr>
            <w:tcW w:w="2248" w:type="dxa"/>
            <w:gridSpan w:val="5"/>
            <w:tcBorders>
              <w:right w:val="single" w:sz="12" w:space="0" w:color="auto"/>
            </w:tcBorders>
            <w:shd w:val="clear" w:color="auto" w:fill="F7CAAC"/>
          </w:tcPr>
          <w:p w14:paraId="123E4585" w14:textId="77777777" w:rsidR="00E010A0" w:rsidRDefault="00E010A0" w:rsidP="00573609">
            <w:r>
              <w:rPr>
                <w:b/>
              </w:rPr>
              <w:t>Řízení konáno na VŠ</w:t>
            </w:r>
          </w:p>
        </w:tc>
        <w:tc>
          <w:tcPr>
            <w:tcW w:w="660" w:type="dxa"/>
            <w:gridSpan w:val="2"/>
            <w:tcBorders>
              <w:left w:val="single" w:sz="12" w:space="0" w:color="auto"/>
            </w:tcBorders>
          </w:tcPr>
          <w:p w14:paraId="79FDC9CB" w14:textId="53C008C0" w:rsidR="00E010A0" w:rsidRPr="00B21B9F" w:rsidRDefault="00AA0EA2" w:rsidP="00573609">
            <w:pPr>
              <w:jc w:val="center"/>
              <w:rPr>
                <w:b/>
              </w:rPr>
            </w:pPr>
            <w:r w:rsidRPr="00B21B9F">
              <w:rPr>
                <w:b/>
              </w:rPr>
              <w:t>1</w:t>
            </w:r>
            <w:r w:rsidR="00B21B9F" w:rsidRPr="00B21B9F">
              <w:rPr>
                <w:b/>
              </w:rPr>
              <w:t>103</w:t>
            </w:r>
          </w:p>
        </w:tc>
        <w:tc>
          <w:tcPr>
            <w:tcW w:w="709" w:type="dxa"/>
          </w:tcPr>
          <w:p w14:paraId="18335FB8" w14:textId="4B0E5129" w:rsidR="00E010A0" w:rsidRPr="00B21B9F" w:rsidRDefault="00AA0EA2" w:rsidP="00573609">
            <w:pPr>
              <w:jc w:val="center"/>
              <w:rPr>
                <w:b/>
              </w:rPr>
            </w:pPr>
            <w:r w:rsidRPr="00B21B9F">
              <w:rPr>
                <w:b/>
              </w:rPr>
              <w:t>12</w:t>
            </w:r>
            <w:r w:rsidR="00B21B9F" w:rsidRPr="00B21B9F">
              <w:rPr>
                <w:b/>
              </w:rPr>
              <w:t>96</w:t>
            </w:r>
          </w:p>
        </w:tc>
        <w:tc>
          <w:tcPr>
            <w:tcW w:w="851" w:type="dxa"/>
          </w:tcPr>
          <w:p w14:paraId="05EBC9C6" w14:textId="77777777" w:rsidR="00E010A0" w:rsidRPr="00B21B9F" w:rsidRDefault="00E010A0" w:rsidP="00573609">
            <w:pPr>
              <w:jc w:val="center"/>
              <w:rPr>
                <w:b/>
                <w:sz w:val="18"/>
                <w:szCs w:val="18"/>
              </w:rPr>
            </w:pPr>
            <w:r w:rsidRPr="00B21B9F">
              <w:rPr>
                <w:b/>
                <w:sz w:val="18"/>
                <w:szCs w:val="18"/>
              </w:rPr>
              <w:t>neevid.</w:t>
            </w:r>
          </w:p>
        </w:tc>
      </w:tr>
      <w:tr w:rsidR="00E010A0" w14:paraId="2D646CD2" w14:textId="77777777" w:rsidTr="00573609">
        <w:trPr>
          <w:trHeight w:val="205"/>
        </w:trPr>
        <w:tc>
          <w:tcPr>
            <w:tcW w:w="3347" w:type="dxa"/>
            <w:gridSpan w:val="3"/>
            <w:vAlign w:val="center"/>
          </w:tcPr>
          <w:p w14:paraId="736BA399" w14:textId="77777777" w:rsidR="00E010A0" w:rsidRDefault="00E010A0" w:rsidP="00573609">
            <w:r>
              <w:t>---</w:t>
            </w:r>
          </w:p>
        </w:tc>
        <w:tc>
          <w:tcPr>
            <w:tcW w:w="2245" w:type="dxa"/>
            <w:gridSpan w:val="3"/>
            <w:vAlign w:val="center"/>
          </w:tcPr>
          <w:p w14:paraId="03701B6C" w14:textId="77777777" w:rsidR="00E010A0" w:rsidRDefault="00E010A0" w:rsidP="00573609">
            <w:r>
              <w:t>---</w:t>
            </w:r>
          </w:p>
        </w:tc>
        <w:tc>
          <w:tcPr>
            <w:tcW w:w="2248" w:type="dxa"/>
            <w:gridSpan w:val="5"/>
            <w:tcBorders>
              <w:right w:val="single" w:sz="12" w:space="0" w:color="auto"/>
            </w:tcBorders>
            <w:vAlign w:val="center"/>
          </w:tcPr>
          <w:p w14:paraId="7ED8B501" w14:textId="77777777" w:rsidR="00E010A0" w:rsidRDefault="00E010A0" w:rsidP="00573609">
            <w:r>
              <w:t>---</w:t>
            </w:r>
          </w:p>
        </w:tc>
        <w:tc>
          <w:tcPr>
            <w:tcW w:w="1369" w:type="dxa"/>
            <w:gridSpan w:val="3"/>
            <w:tcBorders>
              <w:left w:val="single" w:sz="12" w:space="0" w:color="auto"/>
            </w:tcBorders>
            <w:shd w:val="clear" w:color="auto" w:fill="FBD4B4"/>
            <w:vAlign w:val="center"/>
          </w:tcPr>
          <w:p w14:paraId="5AA4DF19" w14:textId="77777777" w:rsidR="00E010A0" w:rsidRPr="00F20AEF" w:rsidRDefault="00E010A0" w:rsidP="00573609">
            <w:pPr>
              <w:rPr>
                <w:b/>
                <w:sz w:val="18"/>
              </w:rPr>
            </w:pPr>
            <w:r w:rsidRPr="00F20AEF">
              <w:rPr>
                <w:b/>
                <w:sz w:val="18"/>
              </w:rPr>
              <w:t>H-index WoS/Scopus</w:t>
            </w:r>
          </w:p>
        </w:tc>
        <w:tc>
          <w:tcPr>
            <w:tcW w:w="851" w:type="dxa"/>
            <w:shd w:val="clear" w:color="auto" w:fill="auto"/>
            <w:vAlign w:val="center"/>
          </w:tcPr>
          <w:p w14:paraId="020FA61E" w14:textId="19F6AADF" w:rsidR="00E010A0" w:rsidRDefault="00AA0EA2" w:rsidP="00573609">
            <w:pPr>
              <w:jc w:val="center"/>
              <w:rPr>
                <w:b/>
              </w:rPr>
            </w:pPr>
            <w:r w:rsidRPr="00B21B9F">
              <w:rPr>
                <w:b/>
              </w:rPr>
              <w:t>1</w:t>
            </w:r>
            <w:r w:rsidR="00B21B9F" w:rsidRPr="00B21B9F">
              <w:rPr>
                <w:b/>
              </w:rPr>
              <w:t>4</w:t>
            </w:r>
            <w:r w:rsidR="00E010A0" w:rsidRPr="00B21B9F">
              <w:rPr>
                <w:b/>
              </w:rPr>
              <w:t>/</w:t>
            </w:r>
            <w:r w:rsidRPr="00B21B9F">
              <w:rPr>
                <w:b/>
              </w:rPr>
              <w:t>15</w:t>
            </w:r>
          </w:p>
        </w:tc>
      </w:tr>
      <w:tr w:rsidR="00E010A0" w14:paraId="665A59C9" w14:textId="77777777" w:rsidTr="00573609">
        <w:tc>
          <w:tcPr>
            <w:tcW w:w="10060" w:type="dxa"/>
            <w:gridSpan w:val="15"/>
            <w:shd w:val="clear" w:color="auto" w:fill="F7CAAC"/>
          </w:tcPr>
          <w:p w14:paraId="00AF764F" w14:textId="5ABA4F58" w:rsidR="00E010A0" w:rsidRDefault="000079C3" w:rsidP="00573609">
            <w:pPr>
              <w:jc w:val="both"/>
              <w:rPr>
                <w:b/>
              </w:rPr>
            </w:pPr>
            <w:r>
              <w:rPr>
                <w:b/>
              </w:rPr>
              <w:t>P</w:t>
            </w:r>
            <w:r w:rsidR="00E010A0">
              <w:rPr>
                <w:b/>
              </w:rPr>
              <w:t xml:space="preserve">řehled o nejvýznamnější publikační a další tvůrčí činnosti nebo další profesní činnosti u odborníků z praxe vztahující se k zabezpečovaným předmětům </w:t>
            </w:r>
          </w:p>
        </w:tc>
      </w:tr>
      <w:tr w:rsidR="00E010A0" w14:paraId="413D5E71" w14:textId="77777777" w:rsidTr="003D1AAE">
        <w:trPr>
          <w:trHeight w:val="555"/>
        </w:trPr>
        <w:tc>
          <w:tcPr>
            <w:tcW w:w="10060" w:type="dxa"/>
            <w:gridSpan w:val="15"/>
            <w:shd w:val="clear" w:color="auto" w:fill="auto"/>
          </w:tcPr>
          <w:p w14:paraId="6ED8CE8D" w14:textId="126F6A49" w:rsidR="003D1AAE" w:rsidRPr="003D1AAE" w:rsidRDefault="003D1AAE" w:rsidP="003D1AAE">
            <w:pPr>
              <w:pStyle w:val="KartaC-I"/>
              <w:rPr>
                <w:color w:val="000000"/>
              </w:rPr>
            </w:pPr>
            <w:r w:rsidRPr="003D1AAE">
              <w:rPr>
                <w:caps/>
                <w:color w:val="000000"/>
                <w:kern w:val="20"/>
              </w:rPr>
              <w:t xml:space="preserve">Závodná, A., Janovský, P., Kolařík, V., Ward, J.S., Prucková, Z., Rouchal, M., Rissanen, K., </w:t>
            </w:r>
            <w:r w:rsidRPr="003D1AAE">
              <w:rPr>
                <w:b/>
                <w:bCs/>
                <w:caps/>
                <w:color w:val="000000"/>
                <w:kern w:val="20"/>
              </w:rPr>
              <w:t>Vícha, R. (35%)</w:t>
            </w:r>
            <w:r w:rsidRPr="003D1AAE">
              <w:rPr>
                <w:caps/>
                <w:color w:val="000000"/>
                <w:kern w:val="20"/>
              </w:rPr>
              <w:t>:</w:t>
            </w:r>
            <w:r w:rsidRPr="003D1AAE">
              <w:rPr>
                <w:color w:val="000000"/>
              </w:rPr>
              <w:t xml:space="preserve"> Allosteric release of cucurbit[6]uril from a rotaxane using a molecular signal. </w:t>
            </w:r>
            <w:r w:rsidRPr="003D1AAE">
              <w:rPr>
                <w:i/>
                <w:iCs/>
                <w:color w:val="000000"/>
              </w:rPr>
              <w:t>Chemical Science</w:t>
            </w:r>
            <w:r w:rsidRPr="003D1AAE">
              <w:rPr>
                <w:color w:val="000000"/>
              </w:rPr>
              <w:t> 16, 83-89</w:t>
            </w:r>
            <w:r>
              <w:rPr>
                <w:color w:val="000000"/>
              </w:rPr>
              <w:t xml:space="preserve">, </w:t>
            </w:r>
            <w:r w:rsidRPr="003D1AAE">
              <w:rPr>
                <w:b/>
                <w:bCs/>
                <w:color w:val="000000"/>
              </w:rPr>
              <w:t>2025</w:t>
            </w:r>
            <w:r w:rsidRPr="003D1AAE">
              <w:rPr>
                <w:color w:val="000000"/>
              </w:rPr>
              <w:t>. Jimp</w:t>
            </w:r>
            <w:r>
              <w:rPr>
                <w:color w:val="000000"/>
              </w:rPr>
              <w:t xml:space="preserve"> </w:t>
            </w:r>
            <w:r w:rsidRPr="003D1AAE">
              <w:rPr>
                <w:color w:val="000000"/>
              </w:rPr>
              <w:t>(Q</w:t>
            </w:r>
            <w:r w:rsidRPr="00B21B9F">
              <w:rPr>
                <w:color w:val="000000"/>
              </w:rPr>
              <w:t>1)</w:t>
            </w:r>
          </w:p>
          <w:p w14:paraId="0E78F1A9" w14:textId="2AEDDF52" w:rsidR="003D1AAE" w:rsidRPr="003D1AAE" w:rsidRDefault="003D1AAE" w:rsidP="003D1AAE">
            <w:pPr>
              <w:pStyle w:val="KartaC-I"/>
              <w:rPr>
                <w:color w:val="000000"/>
              </w:rPr>
            </w:pPr>
            <w:r w:rsidRPr="003D1AAE">
              <w:rPr>
                <w:caps/>
                <w:color w:val="000000"/>
                <w:kern w:val="20"/>
              </w:rPr>
              <w:t xml:space="preserve">Janovský, P., Springer, A., Filip, J., Prucková, Z., Nečas, M., Rouchal, M., Schalley, C.A., </w:t>
            </w:r>
            <w:r w:rsidRPr="003D1AAE">
              <w:rPr>
                <w:b/>
                <w:bCs/>
                <w:caps/>
                <w:color w:val="000000"/>
                <w:kern w:val="20"/>
              </w:rPr>
              <w:t>Vícha, R. (20%)</w:t>
            </w:r>
            <w:r w:rsidRPr="003D1AAE">
              <w:rPr>
                <w:caps/>
                <w:color w:val="000000"/>
                <w:kern w:val="20"/>
              </w:rPr>
              <w:t>:</w:t>
            </w:r>
            <w:r w:rsidRPr="003D1AAE">
              <w:rPr>
                <w:color w:val="000000"/>
              </w:rPr>
              <w:t> </w:t>
            </w:r>
            <w:r w:rsidR="00482144">
              <w:rPr>
                <w:color w:val="000000"/>
              </w:rPr>
              <w:t>p</w:t>
            </w:r>
            <w:r w:rsidRPr="003D1AAE">
              <w:rPr>
                <w:color w:val="000000"/>
              </w:rPr>
              <w:t>ara-</w:t>
            </w:r>
            <w:r w:rsidR="00482144">
              <w:rPr>
                <w:color w:val="000000"/>
              </w:rPr>
              <w:t>P</w:t>
            </w:r>
            <w:r w:rsidRPr="003D1AAE">
              <w:rPr>
                <w:color w:val="000000"/>
              </w:rPr>
              <w:t xml:space="preserve">henylenediamine </w:t>
            </w:r>
            <w:r>
              <w:rPr>
                <w:color w:val="000000"/>
              </w:rPr>
              <w:t>d</w:t>
            </w:r>
            <w:r w:rsidRPr="003D1AAE">
              <w:rPr>
                <w:color w:val="000000"/>
              </w:rPr>
              <w:t xml:space="preserve">imer as a </w:t>
            </w:r>
            <w:r>
              <w:rPr>
                <w:color w:val="000000"/>
              </w:rPr>
              <w:t>r</w:t>
            </w:r>
            <w:r w:rsidRPr="003D1AAE">
              <w:rPr>
                <w:color w:val="000000"/>
              </w:rPr>
              <w:t>edox-</w:t>
            </w:r>
            <w:r>
              <w:rPr>
                <w:color w:val="000000"/>
              </w:rPr>
              <w:t>a</w:t>
            </w:r>
            <w:r w:rsidRPr="003D1AAE">
              <w:rPr>
                <w:color w:val="000000"/>
              </w:rPr>
              <w:t xml:space="preserve">ctive </w:t>
            </w:r>
            <w:r>
              <w:rPr>
                <w:color w:val="000000"/>
              </w:rPr>
              <w:t>g</w:t>
            </w:r>
            <w:r w:rsidRPr="003D1AAE">
              <w:rPr>
                <w:color w:val="000000"/>
              </w:rPr>
              <w:t xml:space="preserve">uest for </w:t>
            </w:r>
            <w:r>
              <w:rPr>
                <w:color w:val="000000"/>
              </w:rPr>
              <w:t>s</w:t>
            </w:r>
            <w:r w:rsidRPr="003D1AAE">
              <w:rPr>
                <w:color w:val="000000"/>
              </w:rPr>
              <w:t xml:space="preserve">upramolecular </w:t>
            </w:r>
            <w:r>
              <w:rPr>
                <w:color w:val="000000"/>
              </w:rPr>
              <w:t>s</w:t>
            </w:r>
            <w:r w:rsidRPr="003D1AAE">
              <w:rPr>
                <w:color w:val="000000"/>
              </w:rPr>
              <w:t xml:space="preserve">ystems. </w:t>
            </w:r>
            <w:r w:rsidRPr="003D1AAE">
              <w:rPr>
                <w:i/>
                <w:iCs/>
                <w:color w:val="000000"/>
              </w:rPr>
              <w:t>Chemistry – A European Journal</w:t>
            </w:r>
            <w:r w:rsidRPr="003D1AAE">
              <w:rPr>
                <w:color w:val="000000"/>
              </w:rPr>
              <w:t> 30, e202400535</w:t>
            </w:r>
            <w:r>
              <w:rPr>
                <w:color w:val="000000"/>
              </w:rPr>
              <w:t xml:space="preserve">, </w:t>
            </w:r>
            <w:r w:rsidRPr="003D1AAE">
              <w:rPr>
                <w:b/>
                <w:bCs/>
                <w:color w:val="000000"/>
              </w:rPr>
              <w:t>2024</w:t>
            </w:r>
            <w:r w:rsidRPr="003D1AAE">
              <w:rPr>
                <w:color w:val="000000"/>
              </w:rPr>
              <w:t>. Jimp (</w:t>
            </w:r>
            <w:r w:rsidRPr="00B21B9F">
              <w:rPr>
                <w:color w:val="000000"/>
              </w:rPr>
              <w:t>Q2)</w:t>
            </w:r>
          </w:p>
          <w:p w14:paraId="50DB8C60" w14:textId="5EFD6BFA" w:rsidR="003D1AAE" w:rsidRPr="003D1AAE" w:rsidRDefault="003D1AAE" w:rsidP="003D1AAE">
            <w:pPr>
              <w:pStyle w:val="KartaC-I"/>
              <w:rPr>
                <w:color w:val="000000"/>
              </w:rPr>
            </w:pPr>
            <w:r w:rsidRPr="003D1AAE">
              <w:rPr>
                <w:caps/>
                <w:color w:val="000000"/>
                <w:kern w:val="20"/>
              </w:rPr>
              <w:t xml:space="preserve">Jelínková, K., Závodná, A., Kaleta, J., Zatloukal, F., Nečas, M., Prucková, Z., Dastychová, L., Rouchal, M., </w:t>
            </w:r>
            <w:r w:rsidRPr="003D1AAE">
              <w:rPr>
                <w:b/>
                <w:bCs/>
                <w:caps/>
                <w:color w:val="000000"/>
                <w:kern w:val="20"/>
              </w:rPr>
              <w:t>Vícha, R. (30%)</w:t>
            </w:r>
            <w:r w:rsidRPr="003D1AAE">
              <w:rPr>
                <w:color w:val="000000"/>
              </w:rPr>
              <w:t xml:space="preserve">: Two squares in a barrel: Axially disubstituted conformationally rigid aliphatic binding motif for cucurbit[6]uril. </w:t>
            </w:r>
            <w:r w:rsidRPr="003D1AAE">
              <w:rPr>
                <w:i/>
                <w:iCs/>
                <w:color w:val="000000"/>
              </w:rPr>
              <w:t>The Journal of Organic Chemistry</w:t>
            </w:r>
            <w:r>
              <w:rPr>
                <w:color w:val="000000"/>
              </w:rPr>
              <w:t xml:space="preserve"> </w:t>
            </w:r>
            <w:r w:rsidRPr="003D1AAE">
              <w:rPr>
                <w:color w:val="000000"/>
              </w:rPr>
              <w:t>88, 15615-15625</w:t>
            </w:r>
            <w:r>
              <w:rPr>
                <w:color w:val="000000"/>
              </w:rPr>
              <w:t xml:space="preserve">, </w:t>
            </w:r>
            <w:r w:rsidRPr="003D1AAE">
              <w:rPr>
                <w:b/>
                <w:bCs/>
                <w:color w:val="000000"/>
              </w:rPr>
              <w:t>2023</w:t>
            </w:r>
            <w:r w:rsidRPr="003D1AAE">
              <w:rPr>
                <w:color w:val="000000"/>
              </w:rPr>
              <w:t xml:space="preserve">. Jimp </w:t>
            </w:r>
            <w:r w:rsidRPr="00B21B9F">
              <w:rPr>
                <w:color w:val="000000"/>
              </w:rPr>
              <w:t>(Q1)</w:t>
            </w:r>
            <w:r w:rsidRPr="003D1AAE">
              <w:rPr>
                <w:color w:val="000000"/>
              </w:rPr>
              <w:t xml:space="preserve"> </w:t>
            </w:r>
          </w:p>
          <w:p w14:paraId="11A5309F" w14:textId="3B2434FB" w:rsidR="003D1AAE" w:rsidRPr="003D1AAE" w:rsidRDefault="003D1AAE" w:rsidP="003D1AAE">
            <w:pPr>
              <w:pStyle w:val="KartaC-I"/>
              <w:rPr>
                <w:color w:val="000000"/>
              </w:rPr>
            </w:pPr>
            <w:r w:rsidRPr="003D1AAE">
              <w:rPr>
                <w:caps/>
                <w:color w:val="000000"/>
                <w:kern w:val="20"/>
              </w:rPr>
              <w:t xml:space="preserve">Jurtík, M., Gřešková, B., Prucková, Z., Rouchal, m., Dastychová, L., Vítková, L., Valášková, K., Achbergerová, E., </w:t>
            </w:r>
            <w:r w:rsidRPr="003D1AAE">
              <w:rPr>
                <w:b/>
                <w:bCs/>
                <w:caps/>
                <w:color w:val="000000"/>
                <w:kern w:val="20"/>
              </w:rPr>
              <w:t>Vícha, R. (20%)</w:t>
            </w:r>
            <w:r w:rsidRPr="003D1AAE">
              <w:rPr>
                <w:caps/>
                <w:color w:val="000000"/>
                <w:kern w:val="20"/>
              </w:rPr>
              <w:t>:</w:t>
            </w:r>
            <w:r w:rsidRPr="003D1AAE">
              <w:rPr>
                <w:color w:val="000000"/>
              </w:rPr>
              <w:t xml:space="preserve"> Assembling a supramolecular 3D network with tuneable mechanical properties using adamantylated cross-linking agents and ß-cyclodextrin-modified hyaluronan. </w:t>
            </w:r>
            <w:r w:rsidRPr="003D1AAE">
              <w:rPr>
                <w:i/>
                <w:iCs/>
                <w:color w:val="000000"/>
              </w:rPr>
              <w:t>Carbohydrate Polymers</w:t>
            </w:r>
            <w:r>
              <w:rPr>
                <w:color w:val="000000"/>
              </w:rPr>
              <w:t xml:space="preserve"> </w:t>
            </w:r>
            <w:r w:rsidRPr="003D1AAE">
              <w:rPr>
                <w:color w:val="000000"/>
              </w:rPr>
              <w:t>313, 120872</w:t>
            </w:r>
            <w:r>
              <w:rPr>
                <w:color w:val="000000"/>
              </w:rPr>
              <w:t xml:space="preserve">, </w:t>
            </w:r>
            <w:r w:rsidRPr="003D1AAE">
              <w:rPr>
                <w:b/>
                <w:bCs/>
                <w:color w:val="000000"/>
              </w:rPr>
              <w:t>2023</w:t>
            </w:r>
            <w:r w:rsidRPr="003D1AAE">
              <w:rPr>
                <w:color w:val="000000"/>
              </w:rPr>
              <w:t>. Jimp (D1)</w:t>
            </w:r>
          </w:p>
          <w:p w14:paraId="6B0F33A6" w14:textId="46FD6994" w:rsidR="00AC0996" w:rsidRDefault="003D1AAE" w:rsidP="003D1AAE">
            <w:pPr>
              <w:pStyle w:val="TableParagraph"/>
              <w:spacing w:before="120" w:after="120" w:line="240" w:lineRule="auto"/>
              <w:ind w:left="0"/>
              <w:rPr>
                <w:b/>
              </w:rPr>
            </w:pPr>
            <w:r w:rsidRPr="003D1AAE">
              <w:rPr>
                <w:caps/>
                <w:color w:val="000000"/>
                <w:sz w:val="20"/>
                <w:szCs w:val="20"/>
              </w:rPr>
              <w:t xml:space="preserve">Kulkarni, S., Jelínková, K., Nečas, M., Prucková, Z., Rouchal, M., Dastychová, L., Kulhánek, P., </w:t>
            </w:r>
            <w:r w:rsidRPr="003D1AAE">
              <w:rPr>
                <w:b/>
                <w:caps/>
                <w:color w:val="000000"/>
                <w:sz w:val="20"/>
                <w:szCs w:val="20"/>
              </w:rPr>
              <w:t>Vícha, R. (32%)</w:t>
            </w:r>
            <w:r w:rsidRPr="003D1AAE">
              <w:rPr>
                <w:color w:val="000000"/>
                <w:sz w:val="20"/>
                <w:szCs w:val="20"/>
              </w:rPr>
              <w:t>: A photochemical/thermal switch based on 4,4´-bis(benzimidazolio)stilbene:</w:t>
            </w:r>
            <w:r w:rsidR="00AA4453">
              <w:rPr>
                <w:color w:val="000000"/>
                <w:sz w:val="20"/>
                <w:szCs w:val="20"/>
              </w:rPr>
              <w:t xml:space="preserve"> </w:t>
            </w:r>
            <w:r w:rsidRPr="003D1AAE">
              <w:rPr>
                <w:color w:val="000000"/>
                <w:sz w:val="20"/>
                <w:szCs w:val="20"/>
              </w:rPr>
              <w:t xml:space="preserve">Synthesis and supramolecular properties. </w:t>
            </w:r>
            <w:r w:rsidRPr="003D1AAE">
              <w:rPr>
                <w:i/>
                <w:color w:val="000000"/>
                <w:sz w:val="20"/>
                <w:szCs w:val="20"/>
              </w:rPr>
              <w:t>ChemPhysChem</w:t>
            </w:r>
            <w:r w:rsidRPr="003D1AAE">
              <w:rPr>
                <w:color w:val="000000"/>
                <w:sz w:val="20"/>
                <w:szCs w:val="20"/>
              </w:rPr>
              <w:t xml:space="preserve"> </w:t>
            </w:r>
            <w:r w:rsidRPr="003D1AAE">
              <w:rPr>
                <w:iCs/>
                <w:color w:val="000000"/>
                <w:sz w:val="20"/>
                <w:szCs w:val="20"/>
              </w:rPr>
              <w:t>21,</w:t>
            </w:r>
            <w:r w:rsidRPr="003D1AAE">
              <w:rPr>
                <w:color w:val="000000"/>
                <w:sz w:val="20"/>
                <w:szCs w:val="20"/>
              </w:rPr>
              <w:t xml:space="preserve"> 2084-2095, </w:t>
            </w:r>
            <w:r w:rsidRPr="003D1AAE">
              <w:rPr>
                <w:b/>
                <w:color w:val="000000"/>
                <w:sz w:val="20"/>
                <w:szCs w:val="20"/>
              </w:rPr>
              <w:t>2020</w:t>
            </w:r>
            <w:r w:rsidRPr="003D1AAE">
              <w:rPr>
                <w:color w:val="000000"/>
                <w:sz w:val="20"/>
                <w:szCs w:val="20"/>
              </w:rPr>
              <w:t xml:space="preserve">. </w:t>
            </w:r>
            <w:r w:rsidRPr="003D1AAE">
              <w:rPr>
                <w:color w:val="000000"/>
                <w:kern w:val="1"/>
                <w:sz w:val="20"/>
                <w:szCs w:val="20"/>
                <w:lang w:eastAsia="zh-CN"/>
              </w:rPr>
              <w:t>Jimp (Q2)</w:t>
            </w:r>
          </w:p>
        </w:tc>
      </w:tr>
      <w:tr w:rsidR="00E010A0" w14:paraId="09317EEB" w14:textId="77777777" w:rsidTr="00573609">
        <w:trPr>
          <w:trHeight w:val="218"/>
        </w:trPr>
        <w:tc>
          <w:tcPr>
            <w:tcW w:w="10060" w:type="dxa"/>
            <w:gridSpan w:val="15"/>
            <w:shd w:val="clear" w:color="auto" w:fill="F7CAAC"/>
          </w:tcPr>
          <w:p w14:paraId="6A5CE7B2" w14:textId="0814D747" w:rsidR="00E010A0" w:rsidRDefault="000079C3" w:rsidP="00573609">
            <w:pPr>
              <w:rPr>
                <w:b/>
              </w:rPr>
            </w:pPr>
            <w:r>
              <w:rPr>
                <w:b/>
              </w:rPr>
              <w:t>P</w:t>
            </w:r>
            <w:r w:rsidR="00E010A0">
              <w:rPr>
                <w:b/>
              </w:rPr>
              <w:t>ůsobení v zahraničí</w:t>
            </w:r>
          </w:p>
        </w:tc>
      </w:tr>
      <w:tr w:rsidR="00E010A0" w14:paraId="5DEDF296" w14:textId="77777777" w:rsidTr="00573609">
        <w:trPr>
          <w:trHeight w:val="328"/>
        </w:trPr>
        <w:tc>
          <w:tcPr>
            <w:tcW w:w="10060" w:type="dxa"/>
            <w:gridSpan w:val="15"/>
          </w:tcPr>
          <w:p w14:paraId="3D8752AA" w14:textId="4027BD0B" w:rsidR="00E010A0" w:rsidDel="00C21351" w:rsidRDefault="00AC0996" w:rsidP="009A7D49">
            <w:pPr>
              <w:spacing w:before="120" w:after="120"/>
              <w:rPr>
                <w:del w:id="377" w:author="Natálie Honková" w:date="2025-07-18T09:42:00Z"/>
                <w:b/>
              </w:rPr>
            </w:pPr>
            <w:r w:rsidRPr="00376D56">
              <w:t xml:space="preserve">2001: Universität Regensburg, Katedra organické chemie, Spolková republika Německo (3 měsíce) </w:t>
            </w:r>
          </w:p>
          <w:p w14:paraId="4ADEBC63" w14:textId="584DD8E9" w:rsidR="00B96192" w:rsidRDefault="00B96192" w:rsidP="00C21351">
            <w:pPr>
              <w:spacing w:before="120" w:after="120"/>
              <w:rPr>
                <w:b/>
              </w:rPr>
              <w:pPrChange w:id="378" w:author="Natálie Honková" w:date="2025-07-18T09:42:00Z">
                <w:pPr>
                  <w:framePr w:hSpace="141" w:wrap="around" w:vAnchor="page" w:hAnchor="margin" w:y="1333"/>
                  <w:suppressAutoHyphens/>
                  <w:spacing w:before="100" w:after="100"/>
                </w:pPr>
              </w:pPrChange>
            </w:pPr>
          </w:p>
        </w:tc>
      </w:tr>
      <w:tr w:rsidR="00E010A0" w14:paraId="427B3539" w14:textId="77777777" w:rsidTr="00573609">
        <w:trPr>
          <w:cantSplit/>
          <w:trHeight w:val="470"/>
        </w:trPr>
        <w:tc>
          <w:tcPr>
            <w:tcW w:w="2518" w:type="dxa"/>
            <w:shd w:val="clear" w:color="auto" w:fill="F7CAAC"/>
          </w:tcPr>
          <w:p w14:paraId="0C804F6B" w14:textId="77777777" w:rsidR="00E010A0" w:rsidRDefault="00E010A0" w:rsidP="00573609">
            <w:pPr>
              <w:rPr>
                <w:b/>
              </w:rPr>
            </w:pPr>
            <w:r>
              <w:rPr>
                <w:b/>
              </w:rPr>
              <w:lastRenderedPageBreak/>
              <w:t xml:space="preserve">Podpis </w:t>
            </w:r>
          </w:p>
        </w:tc>
        <w:tc>
          <w:tcPr>
            <w:tcW w:w="4536" w:type="dxa"/>
            <w:gridSpan w:val="8"/>
          </w:tcPr>
          <w:p w14:paraId="31737711" w14:textId="77777777" w:rsidR="00E010A0" w:rsidRDefault="00E010A0" w:rsidP="00573609"/>
        </w:tc>
        <w:tc>
          <w:tcPr>
            <w:tcW w:w="786" w:type="dxa"/>
            <w:gridSpan w:val="2"/>
            <w:shd w:val="clear" w:color="auto" w:fill="F7CAAC"/>
          </w:tcPr>
          <w:p w14:paraId="35AB8DAF" w14:textId="77777777" w:rsidR="00E010A0" w:rsidRDefault="00E010A0" w:rsidP="00573609">
            <w:r>
              <w:rPr>
                <w:b/>
              </w:rPr>
              <w:t>datum</w:t>
            </w:r>
          </w:p>
        </w:tc>
        <w:tc>
          <w:tcPr>
            <w:tcW w:w="2220" w:type="dxa"/>
            <w:gridSpan w:val="4"/>
          </w:tcPr>
          <w:p w14:paraId="1167497F" w14:textId="77777777" w:rsidR="00E010A0" w:rsidRDefault="00E010A0" w:rsidP="00573609"/>
        </w:tc>
      </w:tr>
    </w:tbl>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141"/>
        <w:gridCol w:w="785"/>
        <w:gridCol w:w="422"/>
        <w:gridCol w:w="52"/>
        <w:gridCol w:w="2269"/>
        <w:gridCol w:w="78"/>
        <w:gridCol w:w="716"/>
        <w:gridCol w:w="923"/>
        <w:gridCol w:w="605"/>
        <w:gridCol w:w="104"/>
        <w:gridCol w:w="391"/>
        <w:gridCol w:w="79"/>
        <w:gridCol w:w="41"/>
      </w:tblGrid>
      <w:tr w:rsidR="0088309C" w14:paraId="19AC8AAD" w14:textId="77777777" w:rsidTr="00493624">
        <w:tc>
          <w:tcPr>
            <w:tcW w:w="9900" w:type="dxa"/>
            <w:gridSpan w:val="15"/>
            <w:tcBorders>
              <w:bottom w:val="double" w:sz="4" w:space="0" w:color="auto"/>
            </w:tcBorders>
            <w:shd w:val="clear" w:color="auto" w:fill="BDD6EE"/>
          </w:tcPr>
          <w:bookmarkEnd w:id="369"/>
          <w:p w14:paraId="5CEA0AC8" w14:textId="2CFBCD93" w:rsidR="0088309C" w:rsidRDefault="0088309C" w:rsidP="00F8305C">
            <w:pPr>
              <w:jc w:val="both"/>
              <w:rPr>
                <w:b/>
                <w:sz w:val="28"/>
              </w:rPr>
            </w:pPr>
            <w:r>
              <w:rPr>
                <w:b/>
                <w:sz w:val="28"/>
              </w:rPr>
              <w:t>C-II – Související tvůrčí, resp. vědecká a umělecká činnost</w:t>
            </w:r>
          </w:p>
        </w:tc>
      </w:tr>
      <w:tr w:rsidR="0088309C" w14:paraId="3769373A" w14:textId="77777777" w:rsidTr="00493624">
        <w:trPr>
          <w:trHeight w:val="318"/>
        </w:trPr>
        <w:tc>
          <w:tcPr>
            <w:tcW w:w="9900" w:type="dxa"/>
            <w:gridSpan w:val="15"/>
            <w:shd w:val="clear" w:color="auto" w:fill="F7CAAC"/>
          </w:tcPr>
          <w:p w14:paraId="0B50D788" w14:textId="77777777" w:rsidR="0088309C" w:rsidRDefault="0088309C" w:rsidP="00494790">
            <w:pPr>
              <w:jc w:val="both"/>
              <w:rPr>
                <w:b/>
              </w:rPr>
            </w:pPr>
            <w:r>
              <w:rPr>
                <w:b/>
              </w:rPr>
              <w:t xml:space="preserve">Přehled řešených grantů a projektů u akademicky zaměřeného bakalářského studijního programu a u magisterského a doktorského studijního programu  </w:t>
            </w:r>
          </w:p>
        </w:tc>
      </w:tr>
      <w:tr w:rsidR="0088309C" w14:paraId="225EC453" w14:textId="77777777" w:rsidTr="00493624">
        <w:trPr>
          <w:cantSplit/>
        </w:trPr>
        <w:tc>
          <w:tcPr>
            <w:tcW w:w="3294" w:type="dxa"/>
            <w:gridSpan w:val="2"/>
            <w:vMerge w:val="restart"/>
            <w:shd w:val="clear" w:color="auto" w:fill="F7CAAC"/>
          </w:tcPr>
          <w:p w14:paraId="5A787619" w14:textId="77777777" w:rsidR="0088309C" w:rsidRDefault="0088309C" w:rsidP="00F8305C">
            <w:pPr>
              <w:jc w:val="both"/>
              <w:rPr>
                <w:b/>
              </w:rPr>
            </w:pPr>
            <w:r>
              <w:rPr>
                <w:b/>
              </w:rPr>
              <w:t>Řešitel/spoluřešitel</w:t>
            </w:r>
          </w:p>
        </w:tc>
        <w:tc>
          <w:tcPr>
            <w:tcW w:w="4463" w:type="dxa"/>
            <w:gridSpan w:val="7"/>
            <w:shd w:val="clear" w:color="auto" w:fill="F7CAAC"/>
          </w:tcPr>
          <w:p w14:paraId="5A57889A" w14:textId="77777777" w:rsidR="0088309C" w:rsidRPr="000F5DEC" w:rsidRDefault="0088309C" w:rsidP="00F8305C">
            <w:pPr>
              <w:jc w:val="both"/>
              <w:rPr>
                <w:b/>
              </w:rPr>
            </w:pPr>
            <w:r w:rsidRPr="000F5DEC">
              <w:rPr>
                <w:b/>
              </w:rPr>
              <w:t>Název grantu/projektu získaného pro vědeckou, výzkumnou, uměleckou a další tvůrčí činnost v příslušné oblasti vzdělávání</w:t>
            </w:r>
          </w:p>
        </w:tc>
        <w:tc>
          <w:tcPr>
            <w:tcW w:w="923" w:type="dxa"/>
            <w:vMerge w:val="restart"/>
            <w:shd w:val="clear" w:color="auto" w:fill="F7CAAC"/>
          </w:tcPr>
          <w:p w14:paraId="6B206EE2" w14:textId="77777777" w:rsidR="0088309C" w:rsidRDefault="0088309C" w:rsidP="00F8305C">
            <w:pPr>
              <w:jc w:val="center"/>
              <w:rPr>
                <w:b/>
                <w:sz w:val="24"/>
              </w:rPr>
            </w:pPr>
            <w:r>
              <w:rPr>
                <w:b/>
              </w:rPr>
              <w:t>Zdroj</w:t>
            </w:r>
          </w:p>
        </w:tc>
        <w:tc>
          <w:tcPr>
            <w:tcW w:w="1220" w:type="dxa"/>
            <w:gridSpan w:val="5"/>
            <w:vMerge w:val="restart"/>
            <w:shd w:val="clear" w:color="auto" w:fill="F7CAAC"/>
          </w:tcPr>
          <w:p w14:paraId="564AC65E" w14:textId="77777777" w:rsidR="0088309C" w:rsidRDefault="0088309C" w:rsidP="00F8305C">
            <w:pPr>
              <w:jc w:val="center"/>
              <w:rPr>
                <w:b/>
                <w:sz w:val="24"/>
              </w:rPr>
            </w:pPr>
            <w:r>
              <w:rPr>
                <w:b/>
              </w:rPr>
              <w:t>Období</w:t>
            </w:r>
          </w:p>
          <w:p w14:paraId="0DA8DE24" w14:textId="77777777" w:rsidR="0088309C" w:rsidRDefault="0088309C" w:rsidP="00F8305C">
            <w:pPr>
              <w:jc w:val="center"/>
              <w:rPr>
                <w:b/>
                <w:sz w:val="24"/>
              </w:rPr>
            </w:pPr>
          </w:p>
        </w:tc>
      </w:tr>
      <w:tr w:rsidR="0088309C" w14:paraId="1C48C644" w14:textId="77777777" w:rsidTr="00493624">
        <w:trPr>
          <w:cantSplit/>
        </w:trPr>
        <w:tc>
          <w:tcPr>
            <w:tcW w:w="3294" w:type="dxa"/>
            <w:gridSpan w:val="2"/>
            <w:vMerge/>
            <w:shd w:val="clear" w:color="auto" w:fill="F7CAAC"/>
          </w:tcPr>
          <w:p w14:paraId="289E754D" w14:textId="77777777" w:rsidR="0088309C" w:rsidRDefault="0088309C" w:rsidP="00F8305C">
            <w:pPr>
              <w:jc w:val="both"/>
              <w:rPr>
                <w:b/>
              </w:rPr>
            </w:pPr>
          </w:p>
        </w:tc>
        <w:tc>
          <w:tcPr>
            <w:tcW w:w="4463" w:type="dxa"/>
            <w:gridSpan w:val="7"/>
            <w:shd w:val="clear" w:color="auto" w:fill="F7CAAC"/>
          </w:tcPr>
          <w:p w14:paraId="6206D9F2" w14:textId="77777777" w:rsidR="0088309C" w:rsidRPr="000F5DEC" w:rsidRDefault="0088309C" w:rsidP="00F8305C">
            <w:pPr>
              <w:jc w:val="both"/>
              <w:rPr>
                <w:b/>
              </w:rPr>
            </w:pPr>
            <w:r w:rsidRPr="000F5DEC">
              <w:rPr>
                <w:b/>
              </w:rPr>
              <w:t>Anotace grantu/projektu nebo odkaz na bližší údaje</w:t>
            </w:r>
          </w:p>
        </w:tc>
        <w:tc>
          <w:tcPr>
            <w:tcW w:w="923" w:type="dxa"/>
            <w:vMerge/>
            <w:shd w:val="clear" w:color="auto" w:fill="F7CAAC"/>
          </w:tcPr>
          <w:p w14:paraId="3BE403FD" w14:textId="77777777" w:rsidR="0088309C" w:rsidRDefault="0088309C" w:rsidP="00F8305C">
            <w:pPr>
              <w:jc w:val="center"/>
              <w:rPr>
                <w:b/>
              </w:rPr>
            </w:pPr>
          </w:p>
        </w:tc>
        <w:tc>
          <w:tcPr>
            <w:tcW w:w="1220" w:type="dxa"/>
            <w:gridSpan w:val="5"/>
            <w:vMerge/>
            <w:shd w:val="clear" w:color="auto" w:fill="F7CAAC"/>
          </w:tcPr>
          <w:p w14:paraId="3579CA0B" w14:textId="77777777" w:rsidR="0088309C" w:rsidRDefault="0088309C" w:rsidP="00F8305C">
            <w:pPr>
              <w:jc w:val="center"/>
              <w:rPr>
                <w:b/>
              </w:rPr>
            </w:pPr>
          </w:p>
        </w:tc>
      </w:tr>
      <w:tr w:rsidR="00C306BA" w14:paraId="55220E04" w14:textId="77777777" w:rsidTr="00493624">
        <w:tc>
          <w:tcPr>
            <w:tcW w:w="3294" w:type="dxa"/>
            <w:gridSpan w:val="2"/>
            <w:vMerge w:val="restart"/>
          </w:tcPr>
          <w:p w14:paraId="2EEAD002" w14:textId="25AA341B" w:rsidR="00C306BA" w:rsidRPr="00D866ED" w:rsidRDefault="00930E75" w:rsidP="00930E75">
            <w:pPr>
              <w:spacing w:before="80" w:after="80" w:line="264" w:lineRule="auto"/>
            </w:pPr>
            <w:r>
              <w:t>prof. Ing. Jarmila Vilčáková, Ph.D.</w:t>
            </w:r>
          </w:p>
        </w:tc>
        <w:tc>
          <w:tcPr>
            <w:tcW w:w="4463" w:type="dxa"/>
            <w:gridSpan w:val="7"/>
          </w:tcPr>
          <w:p w14:paraId="013AA423" w14:textId="4982198A" w:rsidR="00C306BA" w:rsidRPr="00D866ED" w:rsidRDefault="00930E75" w:rsidP="00930E75">
            <w:pPr>
              <w:jc w:val="both"/>
            </w:pPr>
            <w:r w:rsidRPr="00930E75">
              <w:t>GA24-10384S Polymerní memristory s neurosynaptickými vlastnostmi</w:t>
            </w:r>
          </w:p>
        </w:tc>
        <w:tc>
          <w:tcPr>
            <w:tcW w:w="923" w:type="dxa"/>
            <w:vMerge w:val="restart"/>
          </w:tcPr>
          <w:p w14:paraId="41B78A29" w14:textId="79197F60" w:rsidR="00C306BA" w:rsidRPr="003E1EC7" w:rsidRDefault="00930E75" w:rsidP="00930E75">
            <w:pPr>
              <w:spacing w:before="80" w:after="80" w:line="264" w:lineRule="auto"/>
              <w:jc w:val="center"/>
              <w:rPr>
                <w:highlight w:val="cyan"/>
              </w:rPr>
            </w:pPr>
            <w:r w:rsidRPr="00930E75">
              <w:t>B</w:t>
            </w:r>
          </w:p>
        </w:tc>
        <w:tc>
          <w:tcPr>
            <w:tcW w:w="1220" w:type="dxa"/>
            <w:gridSpan w:val="5"/>
            <w:vMerge w:val="restart"/>
          </w:tcPr>
          <w:p w14:paraId="393C309F" w14:textId="1C24768E" w:rsidR="00C306BA" w:rsidRPr="003E1EC7" w:rsidRDefault="00930E75" w:rsidP="00C245DA">
            <w:pPr>
              <w:jc w:val="center"/>
              <w:rPr>
                <w:color w:val="0000FF"/>
                <w:highlight w:val="cyan"/>
              </w:rPr>
            </w:pPr>
            <w:r w:rsidRPr="003E1EC7">
              <w:rPr>
                <w:lang w:eastAsia="en-US"/>
              </w:rPr>
              <w:t>202</w:t>
            </w:r>
            <w:r>
              <w:rPr>
                <w:lang w:eastAsia="en-US"/>
              </w:rPr>
              <w:t xml:space="preserve">4 </w:t>
            </w:r>
            <w:r w:rsidRPr="003E1EC7">
              <w:rPr>
                <w:lang w:eastAsia="en-US"/>
              </w:rPr>
              <w:t>–</w:t>
            </w:r>
            <w:r>
              <w:rPr>
                <w:lang w:eastAsia="en-US"/>
              </w:rPr>
              <w:t xml:space="preserve"> 2026</w:t>
            </w:r>
          </w:p>
        </w:tc>
      </w:tr>
      <w:tr w:rsidR="00C306BA" w14:paraId="2144180A" w14:textId="77777777" w:rsidTr="00493624">
        <w:tc>
          <w:tcPr>
            <w:tcW w:w="3294" w:type="dxa"/>
            <w:gridSpan w:val="2"/>
            <w:vMerge/>
          </w:tcPr>
          <w:p w14:paraId="16808985" w14:textId="77777777" w:rsidR="00C306BA" w:rsidRPr="00D866ED" w:rsidRDefault="00C306BA" w:rsidP="00C245DA"/>
        </w:tc>
        <w:tc>
          <w:tcPr>
            <w:tcW w:w="4463" w:type="dxa"/>
            <w:gridSpan w:val="7"/>
          </w:tcPr>
          <w:p w14:paraId="5C287387" w14:textId="67644623" w:rsidR="00930E75" w:rsidRPr="00D866ED" w:rsidRDefault="009556F6" w:rsidP="00930E75">
            <w:pPr>
              <w:tabs>
                <w:tab w:val="left" w:pos="1580"/>
              </w:tabs>
              <w:jc w:val="both"/>
            </w:pPr>
            <w:hyperlink r:id="rId188" w:history="1">
              <w:r w:rsidR="00930E75" w:rsidRPr="00985507">
                <w:rPr>
                  <w:rStyle w:val="Hypertextovodkaz"/>
                </w:rPr>
                <w:t>https://starfos.tacr.cz/projekty/GA24-10384S?query=zg7aaac7qrka</w:t>
              </w:r>
            </w:hyperlink>
          </w:p>
        </w:tc>
        <w:tc>
          <w:tcPr>
            <w:tcW w:w="923" w:type="dxa"/>
            <w:vMerge/>
          </w:tcPr>
          <w:p w14:paraId="16E4F56F" w14:textId="77777777" w:rsidR="00C306BA" w:rsidRPr="003E1EC7" w:rsidRDefault="00C306BA" w:rsidP="00C245DA">
            <w:pPr>
              <w:jc w:val="center"/>
              <w:rPr>
                <w:highlight w:val="cyan"/>
              </w:rPr>
            </w:pPr>
          </w:p>
        </w:tc>
        <w:tc>
          <w:tcPr>
            <w:tcW w:w="1220" w:type="dxa"/>
            <w:gridSpan w:val="5"/>
            <w:vMerge/>
          </w:tcPr>
          <w:p w14:paraId="68A872AC" w14:textId="77777777" w:rsidR="00C306BA" w:rsidRPr="003E1EC7" w:rsidRDefault="00C306BA" w:rsidP="00C245DA">
            <w:pPr>
              <w:jc w:val="center"/>
              <w:rPr>
                <w:highlight w:val="cyan"/>
              </w:rPr>
            </w:pPr>
          </w:p>
        </w:tc>
      </w:tr>
      <w:tr w:rsidR="00930E75" w14:paraId="79724BB8" w14:textId="77777777" w:rsidTr="00493624">
        <w:tc>
          <w:tcPr>
            <w:tcW w:w="3294" w:type="dxa"/>
            <w:gridSpan w:val="2"/>
            <w:vMerge w:val="restart"/>
          </w:tcPr>
          <w:p w14:paraId="632953BC" w14:textId="77777777" w:rsidR="00930E75" w:rsidRPr="00D866ED" w:rsidRDefault="00930E75" w:rsidP="00930E75">
            <w:pPr>
              <w:spacing w:before="80" w:after="80" w:line="264" w:lineRule="auto"/>
            </w:pPr>
            <w:r w:rsidRPr="00D866ED">
              <w:t xml:space="preserve">doc. Ing. Antonín Minařík, Ph.D. </w:t>
            </w:r>
          </w:p>
          <w:p w14:paraId="4C5AEC28" w14:textId="07F3F057" w:rsidR="00930E75" w:rsidRPr="00D866ED" w:rsidRDefault="00930E75" w:rsidP="00930E75"/>
        </w:tc>
        <w:tc>
          <w:tcPr>
            <w:tcW w:w="4463" w:type="dxa"/>
            <w:gridSpan w:val="7"/>
          </w:tcPr>
          <w:p w14:paraId="5722A108" w14:textId="7653812D" w:rsidR="00930E75" w:rsidRPr="00D866ED" w:rsidRDefault="00930E75" w:rsidP="00930E75">
            <w:pPr>
              <w:spacing w:before="20" w:after="20" w:line="264" w:lineRule="auto"/>
              <w:jc w:val="both"/>
            </w:pPr>
            <w:r w:rsidRPr="00D866ED">
              <w:rPr>
                <w:color w:val="242424"/>
                <w:lang w:eastAsia="en-US"/>
              </w:rPr>
              <w:t xml:space="preserve">NU23-08-00243 </w:t>
            </w:r>
            <w:r w:rsidRPr="00D866ED">
              <w:rPr>
                <w:lang w:eastAsia="en-US"/>
              </w:rPr>
              <w:t>Funkční náhrady pro regeneraci nervových tkání připravované pomocí pokročilých 3D tiskových technik</w:t>
            </w:r>
          </w:p>
        </w:tc>
        <w:tc>
          <w:tcPr>
            <w:tcW w:w="923" w:type="dxa"/>
            <w:vMerge w:val="restart"/>
          </w:tcPr>
          <w:p w14:paraId="66ED8394" w14:textId="77777777" w:rsidR="00930E75" w:rsidRPr="003E1EC7" w:rsidRDefault="00930E75" w:rsidP="00930E75">
            <w:pPr>
              <w:spacing w:before="80" w:after="80" w:line="264" w:lineRule="auto"/>
              <w:jc w:val="center"/>
            </w:pPr>
            <w:r w:rsidRPr="003E1EC7">
              <w:t>C</w:t>
            </w:r>
          </w:p>
          <w:p w14:paraId="66889C53" w14:textId="00CCF3F4" w:rsidR="00930E75" w:rsidRPr="003E1EC7" w:rsidRDefault="00930E75" w:rsidP="00930E75">
            <w:pPr>
              <w:jc w:val="center"/>
              <w:rPr>
                <w:highlight w:val="cyan"/>
              </w:rPr>
            </w:pPr>
          </w:p>
        </w:tc>
        <w:tc>
          <w:tcPr>
            <w:tcW w:w="1220" w:type="dxa"/>
            <w:gridSpan w:val="5"/>
            <w:vMerge w:val="restart"/>
          </w:tcPr>
          <w:p w14:paraId="21E215FD" w14:textId="16337745" w:rsidR="00930E75" w:rsidRPr="003E1EC7" w:rsidRDefault="00930E75" w:rsidP="00930E75">
            <w:pPr>
              <w:jc w:val="center"/>
              <w:rPr>
                <w:highlight w:val="cyan"/>
              </w:rPr>
            </w:pPr>
            <w:r w:rsidRPr="003E1EC7">
              <w:rPr>
                <w:lang w:eastAsia="en-US"/>
              </w:rPr>
              <w:t>2023</w:t>
            </w:r>
            <w:r>
              <w:rPr>
                <w:lang w:eastAsia="en-US"/>
              </w:rPr>
              <w:t xml:space="preserve"> </w:t>
            </w:r>
            <w:r w:rsidRPr="003E1EC7">
              <w:rPr>
                <w:lang w:eastAsia="en-US"/>
              </w:rPr>
              <w:t>–</w:t>
            </w:r>
            <w:r>
              <w:rPr>
                <w:lang w:eastAsia="en-US"/>
              </w:rPr>
              <w:t xml:space="preserve"> 2026</w:t>
            </w:r>
          </w:p>
        </w:tc>
      </w:tr>
      <w:tr w:rsidR="00930E75" w14:paraId="1354F002" w14:textId="77777777" w:rsidTr="00493624">
        <w:tc>
          <w:tcPr>
            <w:tcW w:w="3294" w:type="dxa"/>
            <w:gridSpan w:val="2"/>
            <w:vMerge/>
          </w:tcPr>
          <w:p w14:paraId="30CFD69E" w14:textId="77777777" w:rsidR="00930E75" w:rsidRPr="00D866ED" w:rsidRDefault="00930E75" w:rsidP="00930E75"/>
        </w:tc>
        <w:tc>
          <w:tcPr>
            <w:tcW w:w="4463" w:type="dxa"/>
            <w:gridSpan w:val="7"/>
          </w:tcPr>
          <w:p w14:paraId="30694025" w14:textId="7C8F8AB0" w:rsidR="00930E75" w:rsidRPr="00D866ED" w:rsidRDefault="009556F6" w:rsidP="00930E75">
            <w:hyperlink r:id="rId189" w:history="1">
              <w:r w:rsidR="00930E75" w:rsidRPr="00D866ED">
                <w:rPr>
                  <w:rStyle w:val="Hypertextovodkaz"/>
                </w:rPr>
                <w:t>https://starfos.tacr.cz/projekty/NU23-08-00243?query=2ipaaadbxopq</w:t>
              </w:r>
            </w:hyperlink>
          </w:p>
        </w:tc>
        <w:tc>
          <w:tcPr>
            <w:tcW w:w="923" w:type="dxa"/>
            <w:vMerge/>
          </w:tcPr>
          <w:p w14:paraId="50CE8FA0" w14:textId="77777777" w:rsidR="00930E75" w:rsidRPr="003E1EC7" w:rsidRDefault="00930E75" w:rsidP="00930E75">
            <w:pPr>
              <w:jc w:val="center"/>
              <w:rPr>
                <w:highlight w:val="cyan"/>
              </w:rPr>
            </w:pPr>
          </w:p>
        </w:tc>
        <w:tc>
          <w:tcPr>
            <w:tcW w:w="1220" w:type="dxa"/>
            <w:gridSpan w:val="5"/>
            <w:vMerge/>
          </w:tcPr>
          <w:p w14:paraId="1F68D235" w14:textId="77777777" w:rsidR="00930E75" w:rsidRPr="003E1EC7" w:rsidRDefault="00930E75" w:rsidP="00930E75">
            <w:pPr>
              <w:jc w:val="center"/>
              <w:rPr>
                <w:highlight w:val="cyan"/>
              </w:rPr>
            </w:pPr>
          </w:p>
        </w:tc>
      </w:tr>
      <w:tr w:rsidR="00930E75" w14:paraId="2F32BD89" w14:textId="77777777" w:rsidTr="00493624">
        <w:tc>
          <w:tcPr>
            <w:tcW w:w="3294" w:type="dxa"/>
            <w:gridSpan w:val="2"/>
            <w:vMerge w:val="restart"/>
          </w:tcPr>
          <w:p w14:paraId="5C87B303" w14:textId="77777777" w:rsidR="00930E75" w:rsidRPr="00D866ED" w:rsidRDefault="00930E75" w:rsidP="00930E75">
            <w:r w:rsidRPr="00D866ED">
              <w:t>Ing. Simona Mrkvičková, Ph.D.</w:t>
            </w:r>
          </w:p>
          <w:p w14:paraId="3C882B68" w14:textId="2A95EFBB" w:rsidR="00930E75" w:rsidRPr="00D866ED" w:rsidRDefault="00930E75" w:rsidP="00930E75"/>
        </w:tc>
        <w:tc>
          <w:tcPr>
            <w:tcW w:w="4463" w:type="dxa"/>
            <w:gridSpan w:val="7"/>
          </w:tcPr>
          <w:p w14:paraId="4EF614D7" w14:textId="523C5955" w:rsidR="00930E75" w:rsidRPr="00D866ED" w:rsidRDefault="00930E75" w:rsidP="00930E75">
            <w:pPr>
              <w:spacing w:before="20" w:after="20" w:line="264" w:lineRule="auto"/>
              <w:jc w:val="both"/>
            </w:pPr>
            <w:r w:rsidRPr="00D866ED">
              <w:t>TK03020129 Vývoj těsnících pryžových materiálů pro hermetické systémy jaderných elektráren</w:t>
            </w:r>
          </w:p>
        </w:tc>
        <w:tc>
          <w:tcPr>
            <w:tcW w:w="923" w:type="dxa"/>
            <w:vMerge w:val="restart"/>
          </w:tcPr>
          <w:p w14:paraId="3740B6A9" w14:textId="77777777" w:rsidR="00930E75" w:rsidRPr="003E1EC7" w:rsidRDefault="00930E75" w:rsidP="00930E75">
            <w:pPr>
              <w:spacing w:before="80" w:after="80" w:line="264" w:lineRule="auto"/>
              <w:jc w:val="center"/>
            </w:pPr>
            <w:r w:rsidRPr="003E1EC7">
              <w:t>B</w:t>
            </w:r>
          </w:p>
          <w:p w14:paraId="518A50B3" w14:textId="6E668785" w:rsidR="00930E75" w:rsidRPr="003E1EC7" w:rsidRDefault="00930E75" w:rsidP="00930E75">
            <w:pPr>
              <w:jc w:val="center"/>
              <w:rPr>
                <w:highlight w:val="cyan"/>
              </w:rPr>
            </w:pPr>
          </w:p>
        </w:tc>
        <w:tc>
          <w:tcPr>
            <w:tcW w:w="1220" w:type="dxa"/>
            <w:gridSpan w:val="5"/>
            <w:vMerge w:val="restart"/>
          </w:tcPr>
          <w:p w14:paraId="4246BFA4" w14:textId="1602A0A2" w:rsidR="00930E75" w:rsidRPr="003E1EC7" w:rsidRDefault="00930E75" w:rsidP="00930E75">
            <w:pPr>
              <w:jc w:val="center"/>
              <w:rPr>
                <w:highlight w:val="cyan"/>
              </w:rPr>
            </w:pPr>
            <w:r w:rsidRPr="003E1EC7">
              <w:t xml:space="preserve">2020 – 2024 </w:t>
            </w:r>
          </w:p>
        </w:tc>
      </w:tr>
      <w:tr w:rsidR="00930E75" w14:paraId="6F859FA4" w14:textId="77777777" w:rsidTr="00493624">
        <w:tc>
          <w:tcPr>
            <w:tcW w:w="3294" w:type="dxa"/>
            <w:gridSpan w:val="2"/>
            <w:vMerge/>
          </w:tcPr>
          <w:p w14:paraId="489E0B22" w14:textId="77777777" w:rsidR="00930E75" w:rsidRPr="00D866ED" w:rsidRDefault="00930E75" w:rsidP="00930E75">
            <w:pPr>
              <w:jc w:val="both"/>
            </w:pPr>
          </w:p>
        </w:tc>
        <w:tc>
          <w:tcPr>
            <w:tcW w:w="4463" w:type="dxa"/>
            <w:gridSpan w:val="7"/>
          </w:tcPr>
          <w:p w14:paraId="721DF370" w14:textId="7D782228" w:rsidR="00930E75" w:rsidRPr="00D866ED" w:rsidRDefault="009556F6" w:rsidP="00930E75">
            <w:pPr>
              <w:jc w:val="both"/>
            </w:pPr>
            <w:hyperlink r:id="rId190" w:history="1">
              <w:r w:rsidR="00930E75" w:rsidRPr="00D866ED">
                <w:rPr>
                  <w:rStyle w:val="Hypertextovodkaz"/>
                </w:rPr>
                <w:t>https://starfos.tacr.cz/projekty/TK03020129?query=3lkyaac634ea</w:t>
              </w:r>
            </w:hyperlink>
          </w:p>
        </w:tc>
        <w:tc>
          <w:tcPr>
            <w:tcW w:w="923" w:type="dxa"/>
            <w:vMerge/>
          </w:tcPr>
          <w:p w14:paraId="0210F299" w14:textId="77777777" w:rsidR="00930E75" w:rsidRPr="003E1EC7" w:rsidRDefault="00930E75" w:rsidP="00930E75">
            <w:pPr>
              <w:jc w:val="center"/>
            </w:pPr>
          </w:p>
        </w:tc>
        <w:tc>
          <w:tcPr>
            <w:tcW w:w="1220" w:type="dxa"/>
            <w:gridSpan w:val="5"/>
            <w:vMerge/>
          </w:tcPr>
          <w:p w14:paraId="5F378211" w14:textId="77777777" w:rsidR="00930E75" w:rsidRPr="003E1EC7" w:rsidRDefault="00930E75" w:rsidP="00930E75">
            <w:pPr>
              <w:jc w:val="center"/>
            </w:pPr>
          </w:p>
        </w:tc>
      </w:tr>
      <w:tr w:rsidR="00930E75" w14:paraId="022BEF88" w14:textId="77777777" w:rsidTr="00493624">
        <w:tc>
          <w:tcPr>
            <w:tcW w:w="3294" w:type="dxa"/>
            <w:gridSpan w:val="2"/>
            <w:vMerge w:val="restart"/>
          </w:tcPr>
          <w:p w14:paraId="5CEB6370" w14:textId="77777777" w:rsidR="00930E75" w:rsidRPr="00D866ED" w:rsidRDefault="00930E75" w:rsidP="00930E75">
            <w:pPr>
              <w:spacing w:before="80" w:after="80" w:line="264" w:lineRule="auto"/>
            </w:pPr>
            <w:r w:rsidRPr="00D866ED">
              <w:t xml:space="preserve">doc. Ing. Antonín Minařík, Ph.D. </w:t>
            </w:r>
          </w:p>
          <w:p w14:paraId="5AD57BCD" w14:textId="0A24B360" w:rsidR="00930E75" w:rsidRPr="00D866ED" w:rsidRDefault="00930E75" w:rsidP="00930E75"/>
        </w:tc>
        <w:tc>
          <w:tcPr>
            <w:tcW w:w="4463" w:type="dxa"/>
            <w:gridSpan w:val="7"/>
          </w:tcPr>
          <w:p w14:paraId="4AFB4056" w14:textId="0CD8F7A7" w:rsidR="00930E75" w:rsidRPr="00D866ED" w:rsidRDefault="00930E75" w:rsidP="00930E75">
            <w:pPr>
              <w:jc w:val="both"/>
            </w:pPr>
            <w:r w:rsidRPr="00D866ED">
              <w:rPr>
                <w:shd w:val="clear" w:color="auto" w:fill="FFFFFF"/>
              </w:rPr>
              <w:t xml:space="preserve">LTAB19019 </w:t>
            </w:r>
            <w:r w:rsidRPr="00D866ED">
              <w:t>Příprava nano- a mikro-strukturovaných materiálů pomocí samo-organizovaných proteinových fibrilárních systémů</w:t>
            </w:r>
          </w:p>
        </w:tc>
        <w:tc>
          <w:tcPr>
            <w:tcW w:w="923" w:type="dxa"/>
            <w:vMerge w:val="restart"/>
          </w:tcPr>
          <w:p w14:paraId="7DD92D48" w14:textId="77777777" w:rsidR="00930E75" w:rsidRPr="003E1EC7" w:rsidRDefault="00930E75" w:rsidP="00930E75">
            <w:pPr>
              <w:spacing w:before="80" w:after="80" w:line="264" w:lineRule="auto"/>
              <w:jc w:val="center"/>
            </w:pPr>
            <w:r w:rsidRPr="003E1EC7">
              <w:t>A</w:t>
            </w:r>
          </w:p>
          <w:p w14:paraId="23E00D6B" w14:textId="3B8C8EB1" w:rsidR="00930E75" w:rsidRPr="003E1EC7" w:rsidRDefault="00930E75" w:rsidP="00930E75">
            <w:pPr>
              <w:jc w:val="center"/>
            </w:pPr>
          </w:p>
        </w:tc>
        <w:tc>
          <w:tcPr>
            <w:tcW w:w="1220" w:type="dxa"/>
            <w:gridSpan w:val="5"/>
            <w:vMerge w:val="restart"/>
          </w:tcPr>
          <w:p w14:paraId="31FCE33E" w14:textId="77777777" w:rsidR="00930E75" w:rsidRPr="003E1EC7" w:rsidRDefault="00930E75" w:rsidP="00930E75">
            <w:pPr>
              <w:jc w:val="center"/>
            </w:pPr>
            <w:r w:rsidRPr="003E1EC7">
              <w:t>2019 – 2021</w:t>
            </w:r>
          </w:p>
          <w:p w14:paraId="656F841B" w14:textId="1586AC05" w:rsidR="00930E75" w:rsidRPr="003E1EC7" w:rsidRDefault="00930E75" w:rsidP="00930E75">
            <w:pPr>
              <w:jc w:val="center"/>
            </w:pPr>
          </w:p>
        </w:tc>
      </w:tr>
      <w:tr w:rsidR="00930E75" w14:paraId="4FAD2A8A" w14:textId="77777777" w:rsidTr="00493624">
        <w:tc>
          <w:tcPr>
            <w:tcW w:w="3294" w:type="dxa"/>
            <w:gridSpan w:val="2"/>
            <w:vMerge/>
          </w:tcPr>
          <w:p w14:paraId="3D43B06D" w14:textId="77777777" w:rsidR="00930E75" w:rsidRPr="00D866ED" w:rsidRDefault="00930E75" w:rsidP="00930E75">
            <w:pPr>
              <w:jc w:val="both"/>
            </w:pPr>
          </w:p>
        </w:tc>
        <w:tc>
          <w:tcPr>
            <w:tcW w:w="4463" w:type="dxa"/>
            <w:gridSpan w:val="7"/>
          </w:tcPr>
          <w:p w14:paraId="68D4086E" w14:textId="27382FBD" w:rsidR="00930E75" w:rsidRPr="00D866ED" w:rsidRDefault="009556F6" w:rsidP="00930E75">
            <w:pPr>
              <w:jc w:val="both"/>
            </w:pPr>
            <w:hyperlink r:id="rId191" w:anchor="project-main" w:history="1">
              <w:r w:rsidR="00930E75" w:rsidRPr="00D866ED">
                <w:rPr>
                  <w:rStyle w:val="Hypertextovodkaz"/>
                </w:rPr>
                <w:t>https://starfos.tacr.cz/projekty/LTAB19019?query=sqriaadsvaga#project-main</w:t>
              </w:r>
            </w:hyperlink>
          </w:p>
        </w:tc>
        <w:tc>
          <w:tcPr>
            <w:tcW w:w="923" w:type="dxa"/>
            <w:vMerge/>
          </w:tcPr>
          <w:p w14:paraId="29546510" w14:textId="77777777" w:rsidR="00930E75" w:rsidRPr="003E1EC7" w:rsidRDefault="00930E75" w:rsidP="00930E75">
            <w:pPr>
              <w:jc w:val="center"/>
            </w:pPr>
          </w:p>
        </w:tc>
        <w:tc>
          <w:tcPr>
            <w:tcW w:w="1220" w:type="dxa"/>
            <w:gridSpan w:val="5"/>
            <w:vMerge/>
          </w:tcPr>
          <w:p w14:paraId="25B5EF61" w14:textId="77777777" w:rsidR="00930E75" w:rsidRPr="003E1EC7" w:rsidRDefault="00930E75" w:rsidP="00930E75">
            <w:pPr>
              <w:jc w:val="center"/>
            </w:pPr>
          </w:p>
        </w:tc>
      </w:tr>
      <w:tr w:rsidR="00930E75" w14:paraId="7B756A58" w14:textId="77777777" w:rsidTr="00493624">
        <w:tc>
          <w:tcPr>
            <w:tcW w:w="3294" w:type="dxa"/>
            <w:gridSpan w:val="2"/>
            <w:vMerge w:val="restart"/>
          </w:tcPr>
          <w:p w14:paraId="7711C81B" w14:textId="77777777" w:rsidR="00930E75" w:rsidRPr="00D866ED" w:rsidRDefault="00930E75" w:rsidP="00930E75">
            <w:r w:rsidRPr="00D866ED">
              <w:t xml:space="preserve">prof. Ing. Petr Slobodian, Ph.D. </w:t>
            </w:r>
          </w:p>
          <w:p w14:paraId="744A42C6" w14:textId="77777777" w:rsidR="00930E75" w:rsidRPr="00D866ED" w:rsidRDefault="00930E75" w:rsidP="00930E75"/>
        </w:tc>
        <w:tc>
          <w:tcPr>
            <w:tcW w:w="4463" w:type="dxa"/>
            <w:gridSpan w:val="7"/>
          </w:tcPr>
          <w:p w14:paraId="1415D175" w14:textId="2EAF883D" w:rsidR="00930E75" w:rsidRDefault="00930E75" w:rsidP="00930E75">
            <w:pPr>
              <w:jc w:val="both"/>
              <w:rPr>
                <w:lang w:val="en-GB"/>
              </w:rPr>
            </w:pPr>
            <w:r w:rsidRPr="000209D9">
              <w:t>EG17_107/0012417</w:t>
            </w:r>
            <w:r w:rsidRPr="00D866ED">
              <w:rPr>
                <w:lang w:val="en-GB"/>
              </w:rPr>
              <w:t xml:space="preserve"> MIOMOVE</w:t>
            </w:r>
            <w:r>
              <w:rPr>
                <w:lang w:val="en-GB"/>
              </w:rPr>
              <w:t xml:space="preserve">, </w:t>
            </w:r>
            <w:hyperlink r:id="rId192" w:history="1">
              <w:r w:rsidRPr="00004FEA">
                <w:rPr>
                  <w:rStyle w:val="Hypertextovodkaz"/>
                  <w:lang w:val="en-GB"/>
                </w:rPr>
                <w:t>www.miomove.cz</w:t>
              </w:r>
            </w:hyperlink>
          </w:p>
          <w:p w14:paraId="5FF08ADB" w14:textId="577B16F4" w:rsidR="00930E75" w:rsidRPr="00D866ED" w:rsidRDefault="00930E75" w:rsidP="00930E75">
            <w:pPr>
              <w:jc w:val="both"/>
            </w:pPr>
            <w:r>
              <w:rPr>
                <w:lang w:val="en-GB"/>
              </w:rPr>
              <w:t>(</w:t>
            </w:r>
            <w:r w:rsidRPr="00D866ED">
              <w:t>CZ.01.1.02/0.0/0.0/17</w:t>
            </w:r>
            <w:r w:rsidRPr="000209D9">
              <w:t>_</w:t>
            </w:r>
            <w:r w:rsidRPr="00D866ED">
              <w:t>107/0012417</w:t>
            </w:r>
            <w:r>
              <w:t>)</w:t>
            </w:r>
          </w:p>
        </w:tc>
        <w:tc>
          <w:tcPr>
            <w:tcW w:w="923" w:type="dxa"/>
            <w:vMerge w:val="restart"/>
          </w:tcPr>
          <w:p w14:paraId="58A41B61" w14:textId="64E4D916" w:rsidR="00930E75" w:rsidRPr="003E1EC7" w:rsidRDefault="00930E75" w:rsidP="00930E75">
            <w:pPr>
              <w:spacing w:before="80" w:after="80" w:line="264" w:lineRule="auto"/>
              <w:jc w:val="center"/>
            </w:pPr>
            <w:r w:rsidRPr="003E1EC7">
              <w:t>C</w:t>
            </w:r>
          </w:p>
          <w:p w14:paraId="2A0BE72D" w14:textId="7077B83C" w:rsidR="00930E75" w:rsidRPr="003E1EC7" w:rsidRDefault="00930E75" w:rsidP="00930E75">
            <w:pPr>
              <w:jc w:val="center"/>
            </w:pPr>
          </w:p>
        </w:tc>
        <w:tc>
          <w:tcPr>
            <w:tcW w:w="1220" w:type="dxa"/>
            <w:gridSpan w:val="5"/>
            <w:vMerge w:val="restart"/>
          </w:tcPr>
          <w:p w14:paraId="25B0673E" w14:textId="233198E6" w:rsidR="00930E75" w:rsidRPr="003E1EC7" w:rsidRDefault="00930E75" w:rsidP="00930E75">
            <w:pPr>
              <w:jc w:val="center"/>
            </w:pPr>
            <w:r w:rsidRPr="003E1EC7">
              <w:t xml:space="preserve">2017 – </w:t>
            </w:r>
            <w:r w:rsidRPr="00D866ED">
              <w:t>2021</w:t>
            </w:r>
          </w:p>
        </w:tc>
      </w:tr>
      <w:tr w:rsidR="00930E75" w14:paraId="575ADE52" w14:textId="77777777" w:rsidTr="00493624">
        <w:tc>
          <w:tcPr>
            <w:tcW w:w="3294" w:type="dxa"/>
            <w:gridSpan w:val="2"/>
            <w:vMerge/>
          </w:tcPr>
          <w:p w14:paraId="627DB458" w14:textId="77777777" w:rsidR="00930E75" w:rsidRPr="00D866ED" w:rsidRDefault="00930E75" w:rsidP="00930E75">
            <w:pPr>
              <w:jc w:val="both"/>
              <w:rPr>
                <w:sz w:val="24"/>
              </w:rPr>
            </w:pPr>
          </w:p>
        </w:tc>
        <w:tc>
          <w:tcPr>
            <w:tcW w:w="4463" w:type="dxa"/>
            <w:gridSpan w:val="7"/>
          </w:tcPr>
          <w:p w14:paraId="0B7C6FE9" w14:textId="705B16FC" w:rsidR="00930E75" w:rsidRPr="00D866ED" w:rsidRDefault="009556F6" w:rsidP="00930E75">
            <w:pPr>
              <w:jc w:val="both"/>
              <w:rPr>
                <w:sz w:val="24"/>
              </w:rPr>
            </w:pPr>
            <w:hyperlink r:id="rId193" w:history="1">
              <w:r w:rsidR="00930E75" w:rsidRPr="00D866ED">
                <w:rPr>
                  <w:rStyle w:val="Hypertextovodkaz"/>
                </w:rPr>
                <w:t>https://starfos.tacr.cz/projekty/EG17_107%2F0012417?query=xr7aaadnk3ca</w:t>
              </w:r>
            </w:hyperlink>
          </w:p>
        </w:tc>
        <w:tc>
          <w:tcPr>
            <w:tcW w:w="923" w:type="dxa"/>
            <w:vMerge/>
          </w:tcPr>
          <w:p w14:paraId="3FDDEC40" w14:textId="77777777" w:rsidR="00930E75" w:rsidRDefault="00930E75" w:rsidP="00930E75">
            <w:pPr>
              <w:jc w:val="center"/>
              <w:rPr>
                <w:sz w:val="24"/>
              </w:rPr>
            </w:pPr>
          </w:p>
        </w:tc>
        <w:tc>
          <w:tcPr>
            <w:tcW w:w="1220" w:type="dxa"/>
            <w:gridSpan w:val="5"/>
            <w:vMerge/>
          </w:tcPr>
          <w:p w14:paraId="3FBD2C57" w14:textId="77777777" w:rsidR="00930E75" w:rsidRDefault="00930E75" w:rsidP="00930E75">
            <w:pPr>
              <w:jc w:val="center"/>
              <w:rPr>
                <w:sz w:val="24"/>
              </w:rPr>
            </w:pPr>
          </w:p>
        </w:tc>
      </w:tr>
      <w:tr w:rsidR="00930E75" w14:paraId="7D12F305" w14:textId="77777777" w:rsidTr="00493624">
        <w:trPr>
          <w:trHeight w:val="318"/>
        </w:trPr>
        <w:tc>
          <w:tcPr>
            <w:tcW w:w="9900" w:type="dxa"/>
            <w:gridSpan w:val="15"/>
            <w:shd w:val="clear" w:color="auto" w:fill="F7CAAC"/>
          </w:tcPr>
          <w:p w14:paraId="540FCC06" w14:textId="77777777" w:rsidR="00930E75" w:rsidRDefault="00930E75" w:rsidP="00930E75">
            <w:pPr>
              <w:jc w:val="both"/>
              <w:rPr>
                <w:b/>
              </w:rPr>
            </w:pPr>
            <w:r>
              <w:rPr>
                <w:b/>
              </w:rPr>
              <w:t>Přehled řešených projektů a dalších aktivit v rámci spolupráce s praxí u profesně zaměřeného bakalářského a magisterského studijního programu</w:t>
            </w:r>
          </w:p>
        </w:tc>
      </w:tr>
      <w:tr w:rsidR="00930E75" w14:paraId="2F88A1F4" w14:textId="77777777" w:rsidTr="00493624">
        <w:trPr>
          <w:cantSplit/>
          <w:trHeight w:val="283"/>
        </w:trPr>
        <w:tc>
          <w:tcPr>
            <w:tcW w:w="3294" w:type="dxa"/>
            <w:gridSpan w:val="2"/>
            <w:shd w:val="clear" w:color="auto" w:fill="F7CAAC"/>
          </w:tcPr>
          <w:p w14:paraId="5B01F5C9" w14:textId="77777777" w:rsidR="00930E75" w:rsidRDefault="00930E75" w:rsidP="00930E75">
            <w:pPr>
              <w:jc w:val="both"/>
              <w:rPr>
                <w:b/>
              </w:rPr>
            </w:pPr>
            <w:r>
              <w:rPr>
                <w:b/>
              </w:rPr>
              <w:t>Pracoviště praxe</w:t>
            </w:r>
          </w:p>
        </w:tc>
        <w:tc>
          <w:tcPr>
            <w:tcW w:w="4463" w:type="dxa"/>
            <w:gridSpan w:val="7"/>
            <w:shd w:val="clear" w:color="auto" w:fill="F7CAAC"/>
          </w:tcPr>
          <w:p w14:paraId="753EFA4E" w14:textId="77777777" w:rsidR="00930E75" w:rsidRDefault="00930E75" w:rsidP="00930E75">
            <w:pPr>
              <w:jc w:val="both"/>
              <w:rPr>
                <w:b/>
              </w:rPr>
            </w:pPr>
            <w:r>
              <w:rPr>
                <w:b/>
              </w:rPr>
              <w:t xml:space="preserve">Název či popis projektu uskutečňovaného ve spolupráci s praxí </w:t>
            </w:r>
          </w:p>
        </w:tc>
        <w:tc>
          <w:tcPr>
            <w:tcW w:w="2143" w:type="dxa"/>
            <w:gridSpan w:val="6"/>
            <w:shd w:val="clear" w:color="auto" w:fill="F7CAAC"/>
          </w:tcPr>
          <w:p w14:paraId="0C157DD2" w14:textId="77777777" w:rsidR="00930E75" w:rsidRDefault="00930E75" w:rsidP="00930E75">
            <w:pPr>
              <w:jc w:val="center"/>
              <w:rPr>
                <w:b/>
                <w:sz w:val="24"/>
              </w:rPr>
            </w:pPr>
            <w:r>
              <w:rPr>
                <w:b/>
              </w:rPr>
              <w:t>Období</w:t>
            </w:r>
          </w:p>
        </w:tc>
      </w:tr>
      <w:tr w:rsidR="00930E75" w14:paraId="4BC4AFA8" w14:textId="77777777" w:rsidTr="00493624">
        <w:tc>
          <w:tcPr>
            <w:tcW w:w="3294" w:type="dxa"/>
            <w:gridSpan w:val="2"/>
          </w:tcPr>
          <w:p w14:paraId="27B9DE1E" w14:textId="77777777" w:rsidR="00930E75" w:rsidRDefault="00930E75" w:rsidP="00930E75">
            <w:pPr>
              <w:jc w:val="both"/>
              <w:rPr>
                <w:sz w:val="24"/>
              </w:rPr>
            </w:pPr>
          </w:p>
        </w:tc>
        <w:tc>
          <w:tcPr>
            <w:tcW w:w="4463" w:type="dxa"/>
            <w:gridSpan w:val="7"/>
          </w:tcPr>
          <w:p w14:paraId="208ADB86" w14:textId="77777777" w:rsidR="00930E75" w:rsidRDefault="00930E75" w:rsidP="00930E75">
            <w:pPr>
              <w:jc w:val="center"/>
              <w:rPr>
                <w:sz w:val="24"/>
              </w:rPr>
            </w:pPr>
          </w:p>
        </w:tc>
        <w:tc>
          <w:tcPr>
            <w:tcW w:w="2143" w:type="dxa"/>
            <w:gridSpan w:val="6"/>
          </w:tcPr>
          <w:p w14:paraId="0A14671E" w14:textId="77777777" w:rsidR="00930E75" w:rsidRDefault="00930E75" w:rsidP="00930E75">
            <w:pPr>
              <w:jc w:val="center"/>
              <w:rPr>
                <w:sz w:val="24"/>
              </w:rPr>
            </w:pPr>
          </w:p>
        </w:tc>
      </w:tr>
      <w:tr w:rsidR="00930E75" w14:paraId="4477B01C" w14:textId="77777777" w:rsidTr="00493624">
        <w:tc>
          <w:tcPr>
            <w:tcW w:w="3294" w:type="dxa"/>
            <w:gridSpan w:val="2"/>
          </w:tcPr>
          <w:p w14:paraId="53939DFE" w14:textId="77777777" w:rsidR="00930E75" w:rsidRDefault="00930E75" w:rsidP="00930E75">
            <w:pPr>
              <w:jc w:val="both"/>
              <w:rPr>
                <w:sz w:val="24"/>
              </w:rPr>
            </w:pPr>
          </w:p>
        </w:tc>
        <w:tc>
          <w:tcPr>
            <w:tcW w:w="4463" w:type="dxa"/>
            <w:gridSpan w:val="7"/>
          </w:tcPr>
          <w:p w14:paraId="6120EA92" w14:textId="77777777" w:rsidR="00930E75" w:rsidRDefault="00930E75" w:rsidP="00930E75">
            <w:pPr>
              <w:jc w:val="center"/>
              <w:rPr>
                <w:sz w:val="24"/>
              </w:rPr>
            </w:pPr>
          </w:p>
        </w:tc>
        <w:tc>
          <w:tcPr>
            <w:tcW w:w="2143" w:type="dxa"/>
            <w:gridSpan w:val="6"/>
          </w:tcPr>
          <w:p w14:paraId="46D3BFF3" w14:textId="77777777" w:rsidR="00930E75" w:rsidRDefault="00930E75" w:rsidP="00930E75">
            <w:pPr>
              <w:jc w:val="center"/>
              <w:rPr>
                <w:sz w:val="24"/>
              </w:rPr>
            </w:pPr>
          </w:p>
        </w:tc>
      </w:tr>
      <w:tr w:rsidR="00930E75" w14:paraId="0865C479" w14:textId="77777777" w:rsidTr="00493624">
        <w:tc>
          <w:tcPr>
            <w:tcW w:w="3294" w:type="dxa"/>
            <w:gridSpan w:val="2"/>
          </w:tcPr>
          <w:p w14:paraId="3EABEC0D" w14:textId="77777777" w:rsidR="00930E75" w:rsidRDefault="00930E75" w:rsidP="00930E75">
            <w:pPr>
              <w:jc w:val="both"/>
              <w:rPr>
                <w:sz w:val="24"/>
              </w:rPr>
            </w:pPr>
          </w:p>
        </w:tc>
        <w:tc>
          <w:tcPr>
            <w:tcW w:w="4463" w:type="dxa"/>
            <w:gridSpan w:val="7"/>
          </w:tcPr>
          <w:p w14:paraId="648B8C4E" w14:textId="77777777" w:rsidR="00930E75" w:rsidRDefault="00930E75" w:rsidP="00930E75">
            <w:pPr>
              <w:jc w:val="center"/>
              <w:rPr>
                <w:sz w:val="24"/>
              </w:rPr>
            </w:pPr>
          </w:p>
        </w:tc>
        <w:tc>
          <w:tcPr>
            <w:tcW w:w="2143" w:type="dxa"/>
            <w:gridSpan w:val="6"/>
          </w:tcPr>
          <w:p w14:paraId="58928784" w14:textId="77777777" w:rsidR="00930E75" w:rsidRDefault="00930E75" w:rsidP="00930E75">
            <w:pPr>
              <w:jc w:val="center"/>
              <w:rPr>
                <w:sz w:val="24"/>
              </w:rPr>
            </w:pPr>
          </w:p>
        </w:tc>
      </w:tr>
      <w:tr w:rsidR="00930E75" w14:paraId="1945E609" w14:textId="77777777" w:rsidTr="00493624">
        <w:tc>
          <w:tcPr>
            <w:tcW w:w="3294" w:type="dxa"/>
            <w:gridSpan w:val="2"/>
          </w:tcPr>
          <w:p w14:paraId="432F108D" w14:textId="77777777" w:rsidR="00930E75" w:rsidRDefault="00930E75" w:rsidP="00930E75">
            <w:pPr>
              <w:jc w:val="both"/>
              <w:rPr>
                <w:sz w:val="24"/>
              </w:rPr>
            </w:pPr>
          </w:p>
        </w:tc>
        <w:tc>
          <w:tcPr>
            <w:tcW w:w="4463" w:type="dxa"/>
            <w:gridSpan w:val="7"/>
          </w:tcPr>
          <w:p w14:paraId="7F9ACCB5" w14:textId="77777777" w:rsidR="00930E75" w:rsidRDefault="00930E75" w:rsidP="00930E75">
            <w:pPr>
              <w:jc w:val="center"/>
              <w:rPr>
                <w:sz w:val="24"/>
              </w:rPr>
            </w:pPr>
          </w:p>
        </w:tc>
        <w:tc>
          <w:tcPr>
            <w:tcW w:w="2143" w:type="dxa"/>
            <w:gridSpan w:val="6"/>
          </w:tcPr>
          <w:p w14:paraId="70AC33A3" w14:textId="77777777" w:rsidR="00930E75" w:rsidRDefault="00930E75" w:rsidP="00930E75">
            <w:pPr>
              <w:jc w:val="center"/>
              <w:rPr>
                <w:sz w:val="24"/>
              </w:rPr>
            </w:pPr>
          </w:p>
        </w:tc>
      </w:tr>
      <w:tr w:rsidR="00930E75" w14:paraId="3D52B069" w14:textId="77777777" w:rsidTr="00493624">
        <w:tc>
          <w:tcPr>
            <w:tcW w:w="3294" w:type="dxa"/>
            <w:gridSpan w:val="2"/>
          </w:tcPr>
          <w:p w14:paraId="29969773" w14:textId="77777777" w:rsidR="00930E75" w:rsidRDefault="00930E75" w:rsidP="00930E75">
            <w:pPr>
              <w:jc w:val="both"/>
              <w:rPr>
                <w:sz w:val="24"/>
              </w:rPr>
            </w:pPr>
          </w:p>
        </w:tc>
        <w:tc>
          <w:tcPr>
            <w:tcW w:w="4463" w:type="dxa"/>
            <w:gridSpan w:val="7"/>
          </w:tcPr>
          <w:p w14:paraId="113CE8C1" w14:textId="77777777" w:rsidR="00930E75" w:rsidRDefault="00930E75" w:rsidP="00930E75">
            <w:pPr>
              <w:jc w:val="center"/>
              <w:rPr>
                <w:sz w:val="24"/>
              </w:rPr>
            </w:pPr>
          </w:p>
        </w:tc>
        <w:tc>
          <w:tcPr>
            <w:tcW w:w="2143" w:type="dxa"/>
            <w:gridSpan w:val="6"/>
          </w:tcPr>
          <w:p w14:paraId="68B9DCA6" w14:textId="77777777" w:rsidR="00930E75" w:rsidRDefault="00930E75" w:rsidP="00930E75">
            <w:pPr>
              <w:jc w:val="center"/>
              <w:rPr>
                <w:sz w:val="24"/>
              </w:rPr>
            </w:pPr>
          </w:p>
        </w:tc>
      </w:tr>
      <w:tr w:rsidR="00930E75" w14:paraId="78F79ABE" w14:textId="77777777" w:rsidTr="00493624">
        <w:tc>
          <w:tcPr>
            <w:tcW w:w="9900" w:type="dxa"/>
            <w:gridSpan w:val="15"/>
            <w:shd w:val="clear" w:color="auto" w:fill="F7CAAC"/>
          </w:tcPr>
          <w:p w14:paraId="5F19B9BE" w14:textId="77777777" w:rsidR="00930E75" w:rsidRDefault="00930E75" w:rsidP="00930E75">
            <w:pPr>
              <w:jc w:val="both"/>
              <w:rPr>
                <w:sz w:val="24"/>
              </w:rPr>
            </w:pPr>
            <w:r>
              <w:rPr>
                <w:b/>
              </w:rPr>
              <w:t>Odborné aktivity vztahující se k tvůrčí, resp. vědecké a umělecké činnosti vysoké školy, která souvisí se studijním programem</w:t>
            </w:r>
          </w:p>
        </w:tc>
      </w:tr>
      <w:tr w:rsidR="00930E75" w14:paraId="4F221736" w14:textId="77777777" w:rsidTr="00493624">
        <w:trPr>
          <w:trHeight w:val="998"/>
        </w:trPr>
        <w:tc>
          <w:tcPr>
            <w:tcW w:w="9900" w:type="dxa"/>
            <w:gridSpan w:val="15"/>
            <w:shd w:val="clear" w:color="auto" w:fill="FFFFFF"/>
          </w:tcPr>
          <w:p w14:paraId="27F086B7" w14:textId="37EB0563" w:rsidR="00930E75" w:rsidRDefault="00930E75" w:rsidP="00930E75">
            <w:pPr>
              <w:spacing w:before="120" w:after="60" w:line="264" w:lineRule="auto"/>
              <w:jc w:val="both"/>
            </w:pPr>
            <w:r w:rsidRPr="00256CCB">
              <w:t xml:space="preserve">Pedagogická činnost akademických pracovníků zavádí a reflektuje ve výuce studijního programu Materiály a technologie i nové specializace Polovodičové materiály poznatky vědecko-výzkumné činnosti ve specifických oblastech s aktivní spoluprací studentů. V aspektu VaV aktivit mají studenti možnost zapojovat se do podávaných projektů základního i aplikovaného výzkumu (GAČR, TAČR, MPO, MZd ČR). </w:t>
            </w:r>
          </w:p>
          <w:p w14:paraId="0A25143C" w14:textId="613BFC70" w:rsidR="00930E75" w:rsidRPr="00D866ED" w:rsidRDefault="00930E75" w:rsidP="00930E75">
            <w:pPr>
              <w:spacing w:before="60" w:after="60" w:line="264" w:lineRule="auto"/>
              <w:jc w:val="both"/>
              <w:rPr>
                <w:highlight w:val="yellow"/>
              </w:rPr>
            </w:pPr>
            <w:r w:rsidRPr="00B377A4">
              <w:t xml:space="preserve">Fakulta technologická pořádá letní stáže, umožňující studentům participaci na VaV činnostech, i odborné stáže ve výrobě zapojených externích firem. Výsledky výzkumů jsou studenty prezentovány v rámci Studentské vědecké odborné konference, rozdělené do tří sekcí podle zaměření fakultního výzkumu, na Vědy o živé a neživé přírodě, Technické vědy a Potravinářství. </w:t>
            </w:r>
          </w:p>
          <w:p w14:paraId="7F473776" w14:textId="615D4F1C" w:rsidR="00930E75" w:rsidRPr="00004FEA" w:rsidRDefault="00930E75" w:rsidP="00930E75">
            <w:pPr>
              <w:spacing w:before="60" w:after="60" w:line="264" w:lineRule="auto"/>
              <w:jc w:val="both"/>
            </w:pPr>
            <w:r w:rsidRPr="00004FEA">
              <w:t>Garant studijního programu/specializace a vyučující jednotlivých studijních předmětů pravidelně uveřejňují své aktuální výstupy odborné vědecké činnosti v časopisech zahrnutých do databází WoS a Scopus a zúčastňují se významných mezinárodních i národních konferencí. Do těchto činností jsou pravidelně zapojováni studenti doktorského, magisterského</w:t>
            </w:r>
            <w:r>
              <w:t xml:space="preserve"> a</w:t>
            </w:r>
            <w:r w:rsidRPr="00004FEA">
              <w:t xml:space="preserve"> bakalářského studia. </w:t>
            </w:r>
          </w:p>
          <w:p w14:paraId="5A8B1AAA" w14:textId="7ECFBE64" w:rsidR="00930E75" w:rsidRPr="009D3712" w:rsidRDefault="00930E75" w:rsidP="00930E75">
            <w:pPr>
              <w:spacing w:before="60" w:after="60" w:line="264" w:lineRule="auto"/>
              <w:jc w:val="both"/>
              <w:rPr>
                <w:highlight w:val="yellow"/>
              </w:rPr>
            </w:pPr>
            <w:r w:rsidRPr="00B377A4">
              <w:t xml:space="preserve">Fakulta technologická pořádá od roku 2005 mezinárodní konferenci Novel Trends in Rheology (odborný garant prof. Ing. Martin Zatloukal, Ph.D. DSc., 9. ročník v roce 2023) a organizačně i odborně se podílí na konferenci Plastko (odborný </w:t>
            </w:r>
            <w:r w:rsidRPr="00B377A4">
              <w:lastRenderedPageBreak/>
              <w:t xml:space="preserve">garant prof. Ing. Petr Sáha, CSc., 24. ročník v roce 2024). Akademičtí pracovníci Fakulty technologické jsou členy ve vědeckých </w:t>
            </w:r>
            <w:r w:rsidRPr="00C127FB">
              <w:t>radách vysokých škol (např. Univerzita Pardubice – Fakulta chemicko-technologická, Univerzita Liberec – Fakulta strojní, Vysoké učení technické v Brně – Fakulta chemická), ve vědeckých výborech odborných časopisů na pozicích redakčních rad a editorských hostů (např. International Journal of Molecular Sciences, Materials, Polymers, Manufacturing Technology, Technical Journal, Materials &amp; Design a další). Akademičtí pracovníci zajišťující předměty vyučované v programu Materiály a technologie jsou rovněž členy hodnoticích panelů GAČR, TAČR, VEGA (SK) nebo hodnotiteli NAÚ.</w:t>
            </w:r>
          </w:p>
          <w:p w14:paraId="585DE9A8" w14:textId="5B944C61" w:rsidR="00930E75" w:rsidRPr="00B377A4" w:rsidRDefault="00930E75" w:rsidP="00930E75">
            <w:pPr>
              <w:spacing w:before="60" w:after="60" w:line="264" w:lineRule="auto"/>
              <w:jc w:val="both"/>
            </w:pPr>
            <w:r w:rsidRPr="00B377A4">
              <w:t xml:space="preserve">Vědecké aktivity s cílem popularizovat technické vědy interaktivním programem umožňuje workshop Zažij vědu pro studenty středních škol a pro veřejnost. Pro širokou veřejnost je taktéž pořádána v celorepublikovém kontextu Noc vědců. Žádanou aktivitou jsou kurzy Věda na přání pro studenty a pedagogy středních škol s tématy blízkými zaměření výuce studijního programu </w:t>
            </w:r>
            <w:r w:rsidRPr="00256CCB">
              <w:t>Materiály a technologie, specializace Polovodičové materiály (Podivuhodný fyzikální mikrosvět, Kouzlo povrchů, Zázraky přírody očima fyzika</w:t>
            </w:r>
            <w:r>
              <w:t xml:space="preserve"> a podobně</w:t>
            </w:r>
            <w:r w:rsidRPr="00256CCB">
              <w:t>). Neméně významnou je spolupráce s mezinárodním Zlín Film Festivalem (ZFF) pořádáním praktických workshopů pro děti, mládež a veřejnost. V roce 2024 bylo nosným tématem Tajemné laboratoře na ZFF představení světa polymerů. Široké veřejnosti jsou výsledky výzkumu představovány v populární formě na Dnech otevřených dveří. Na základě poznatků získaných</w:t>
            </w:r>
            <w:r w:rsidRPr="00B377A4">
              <w:t xml:space="preserve"> v rámci těchto aktivit se uchazeči hlásí nejen ke studiu v jednotlivých studijních programech, ale vybraní zájemci z řad studentů středních škol se mohou již v rámci středoškolské odborné činnosti seznámit s univerzitním prostředím a pracovat na vybraném vědeckém tématu.</w:t>
            </w:r>
          </w:p>
          <w:p w14:paraId="4DF8715F" w14:textId="25D9BF6E" w:rsidR="00930E75" w:rsidRPr="00C306BA" w:rsidRDefault="00930E75" w:rsidP="00930E75">
            <w:pPr>
              <w:spacing w:before="60" w:after="120" w:line="264" w:lineRule="auto"/>
              <w:jc w:val="both"/>
              <w:rPr>
                <w:b/>
                <w:highlight w:val="cyan"/>
              </w:rPr>
            </w:pPr>
            <w:r w:rsidRPr="00EB238A">
              <w:t>Fakulta technologická a její studenti a akademičtí pracovníci se aktivně účastní mezinárodní spolupráce podpořené několika programy. Nejrozšířenější je Erasmus+, v rámci kterého jsou realizovány studijní pobyty a pracovní stáže studentů na partnerských institucích, stáže a školení zaměstnanců. Dalším významným programem je CEEPUS, který napomáhá realizovat výměnu stáží mezi partnery především ve střední Evropě přes šest partnerských sítí. Na celosvětové úrovni pak Fakulta technologická realizuje program Freemovers, který umožňuje realizovat stáže mimo rámec jakéhokoliv výměnného programu.</w:t>
            </w:r>
          </w:p>
        </w:tc>
      </w:tr>
      <w:tr w:rsidR="00930E75" w14:paraId="0552BE41" w14:textId="77777777" w:rsidTr="00493624">
        <w:trPr>
          <w:trHeight w:val="306"/>
        </w:trPr>
        <w:tc>
          <w:tcPr>
            <w:tcW w:w="9900" w:type="dxa"/>
            <w:gridSpan w:val="15"/>
            <w:shd w:val="clear" w:color="auto" w:fill="F7CAAC"/>
            <w:vAlign w:val="center"/>
          </w:tcPr>
          <w:p w14:paraId="69E15A51" w14:textId="77777777" w:rsidR="00930E75" w:rsidRDefault="00930E75" w:rsidP="00930E75">
            <w:pPr>
              <w:rPr>
                <w:b/>
              </w:rPr>
            </w:pPr>
            <w:r>
              <w:rPr>
                <w:b/>
              </w:rPr>
              <w:lastRenderedPageBreak/>
              <w:t>Informace o spolupráci s praxí vztahující se ke studijnímu programu</w:t>
            </w:r>
          </w:p>
        </w:tc>
      </w:tr>
      <w:tr w:rsidR="00930E75" w14:paraId="4DE41766" w14:textId="77777777" w:rsidTr="00493624">
        <w:trPr>
          <w:trHeight w:val="1700"/>
        </w:trPr>
        <w:tc>
          <w:tcPr>
            <w:tcW w:w="9900" w:type="dxa"/>
            <w:gridSpan w:val="15"/>
            <w:shd w:val="clear" w:color="auto" w:fill="FFFFFF"/>
          </w:tcPr>
          <w:p w14:paraId="537F8F5D" w14:textId="5AE8C7B5" w:rsidR="00930E75" w:rsidRPr="00844C68" w:rsidRDefault="00930E75" w:rsidP="00930E75">
            <w:pPr>
              <w:spacing w:before="120" w:after="60" w:line="264" w:lineRule="auto"/>
              <w:jc w:val="both"/>
            </w:pPr>
            <w:r w:rsidRPr="00B377A4">
              <w:t xml:space="preserve">Spolupráce akademických pracovníků a studentů s praxí se realizuje zejména prostřednictvím projektů smluvního výzkumu, doplňkové činnosti, Fondu strategického rozvoje a inovačních voucherů s významnými průmyslovými pracovišti v ČR a zahraničí. V oblasti </w:t>
            </w:r>
            <w:r w:rsidRPr="004D0E50">
              <w:t>smluvního výzkumu probíhá spolupráce s tuzemskými i zahraničními firmami. Níže jsou uvedeny nejvýznamnější výsledky tvůrčí činnosti v rámci spolupráce s praxí (mimo výše uvedené), které souvisejí se studijním programem:</w:t>
            </w:r>
          </w:p>
          <w:p w14:paraId="05F2451F" w14:textId="5E7E2007" w:rsidR="00930E75" w:rsidRPr="00256CCB" w:rsidRDefault="00930E75" w:rsidP="00930E75">
            <w:pPr>
              <w:pStyle w:val="Odstavecseseznamem"/>
              <w:numPr>
                <w:ilvl w:val="0"/>
                <w:numId w:val="15"/>
              </w:numPr>
              <w:spacing w:after="0" w:line="264" w:lineRule="auto"/>
              <w:contextualSpacing w:val="0"/>
              <w:rPr>
                <w:rFonts w:ascii="Times New Roman" w:hAnsi="Times New Roman" w:cs="Times New Roman"/>
                <w:sz w:val="20"/>
                <w:szCs w:val="20"/>
              </w:rPr>
            </w:pPr>
            <w:r w:rsidRPr="00256CCB">
              <w:rPr>
                <w:rFonts w:ascii="Times New Roman" w:hAnsi="Times New Roman" w:cs="Times New Roman"/>
                <w:sz w:val="20"/>
                <w:szCs w:val="20"/>
              </w:rPr>
              <w:t>Plošný generátor elektrické energie (patent PV 2023-425, číslo dokumentu 310244)</w:t>
            </w:r>
          </w:p>
          <w:p w14:paraId="2721EC7D" w14:textId="3CD20485" w:rsidR="00930E75" w:rsidRPr="00256CCB" w:rsidRDefault="00930E75" w:rsidP="00930E75">
            <w:pPr>
              <w:pStyle w:val="Odstavecseseznamem"/>
              <w:numPr>
                <w:ilvl w:val="0"/>
                <w:numId w:val="15"/>
              </w:numPr>
              <w:spacing w:after="0" w:line="264" w:lineRule="auto"/>
              <w:contextualSpacing w:val="0"/>
              <w:rPr>
                <w:rFonts w:ascii="Times New Roman" w:hAnsi="Times New Roman" w:cs="Times New Roman"/>
                <w:sz w:val="20"/>
                <w:szCs w:val="20"/>
              </w:rPr>
            </w:pPr>
            <w:r w:rsidRPr="00256CCB">
              <w:rPr>
                <w:rFonts w:ascii="Times New Roman" w:hAnsi="Times New Roman" w:cs="Times New Roman"/>
                <w:sz w:val="20"/>
                <w:szCs w:val="20"/>
              </w:rPr>
              <w:t>Senzor pro detekci amoniaku na bázi PANI (TG03010052)</w:t>
            </w:r>
          </w:p>
          <w:p w14:paraId="0D176249" w14:textId="13B1A814" w:rsidR="00930E75" w:rsidRPr="00256CCB" w:rsidRDefault="00930E75" w:rsidP="00930E75">
            <w:pPr>
              <w:pStyle w:val="Odstavecseseznamem"/>
              <w:numPr>
                <w:ilvl w:val="0"/>
                <w:numId w:val="15"/>
              </w:numPr>
              <w:spacing w:after="0" w:line="264" w:lineRule="auto"/>
              <w:contextualSpacing w:val="0"/>
              <w:rPr>
                <w:rFonts w:ascii="Times New Roman" w:hAnsi="Times New Roman" w:cs="Times New Roman"/>
                <w:bCs/>
                <w:sz w:val="20"/>
                <w:szCs w:val="20"/>
              </w:rPr>
            </w:pPr>
            <w:r w:rsidRPr="00256CCB">
              <w:rPr>
                <w:rFonts w:ascii="Times New Roman" w:hAnsi="Times New Roman" w:cs="Times New Roman"/>
                <w:bCs/>
                <w:sz w:val="20"/>
                <w:szCs w:val="20"/>
              </w:rPr>
              <w:t xml:space="preserve">Elektronický monitorovací systém pro průběžnou detekci a signalizaci obsahu amoniaku v plynném prostředí </w:t>
            </w:r>
            <w:r w:rsidRPr="00256CCB">
              <w:rPr>
                <w:rFonts w:ascii="Times New Roman" w:hAnsi="Times New Roman" w:cs="Times New Roman"/>
                <w:bCs/>
              </w:rPr>
              <w:t>(</w:t>
            </w:r>
            <w:r w:rsidRPr="00256CCB">
              <w:rPr>
                <w:rFonts w:ascii="Times New Roman" w:hAnsi="Times New Roman" w:cs="Times New Roman"/>
                <w:bCs/>
                <w:sz w:val="20"/>
                <w:szCs w:val="20"/>
              </w:rPr>
              <w:t>užitný vzor CZ 33226 U1, číslo licence 2020001584)</w:t>
            </w:r>
          </w:p>
          <w:p w14:paraId="44370068" w14:textId="77680236" w:rsidR="00930E75" w:rsidRPr="00256CCB" w:rsidRDefault="00930E75" w:rsidP="00930E75">
            <w:pPr>
              <w:pStyle w:val="Odstavecseseznamem"/>
              <w:numPr>
                <w:ilvl w:val="0"/>
                <w:numId w:val="15"/>
              </w:numPr>
              <w:spacing w:after="0" w:line="264" w:lineRule="auto"/>
              <w:contextualSpacing w:val="0"/>
              <w:rPr>
                <w:rFonts w:ascii="Times New Roman" w:hAnsi="Times New Roman" w:cs="Times New Roman"/>
                <w:sz w:val="20"/>
                <w:szCs w:val="20"/>
              </w:rPr>
            </w:pPr>
            <w:r w:rsidRPr="00256CCB">
              <w:rPr>
                <w:rFonts w:ascii="Times New Roman" w:hAnsi="Times New Roman" w:cs="Times New Roman"/>
                <w:bCs/>
                <w:sz w:val="20"/>
                <w:szCs w:val="20"/>
              </w:rPr>
              <w:t>Chytrá obuv s komplexní soustavou monitorování dat jejího uživatele (užitný vzor CZ 31541 U1, číslo licence 2018000737)</w:t>
            </w:r>
          </w:p>
          <w:p w14:paraId="4724531A" w14:textId="44CB5B50" w:rsidR="00930E75" w:rsidRPr="00256CCB" w:rsidRDefault="00930E75" w:rsidP="00930E75">
            <w:pPr>
              <w:pStyle w:val="Odstavecseseznamem"/>
              <w:numPr>
                <w:ilvl w:val="0"/>
                <w:numId w:val="15"/>
              </w:numPr>
              <w:spacing w:after="0" w:line="264" w:lineRule="auto"/>
              <w:contextualSpacing w:val="0"/>
              <w:rPr>
                <w:rFonts w:ascii="Times New Roman" w:hAnsi="Times New Roman" w:cs="Times New Roman"/>
                <w:sz w:val="20"/>
                <w:szCs w:val="20"/>
              </w:rPr>
            </w:pPr>
            <w:r w:rsidRPr="00256CCB">
              <w:rPr>
                <w:rFonts w:ascii="Times New Roman" w:hAnsi="Times New Roman" w:cs="Times New Roman"/>
                <w:sz w:val="20"/>
                <w:szCs w:val="20"/>
              </w:rPr>
              <w:t>3D tisk (Compuplast s.r.o., Zlín)</w:t>
            </w:r>
          </w:p>
          <w:p w14:paraId="487AE633" w14:textId="137DE96C" w:rsidR="00930E75" w:rsidRPr="00256CCB" w:rsidRDefault="00930E75" w:rsidP="00930E75">
            <w:pPr>
              <w:pStyle w:val="Odstavecseseznamem"/>
              <w:numPr>
                <w:ilvl w:val="0"/>
                <w:numId w:val="15"/>
              </w:numPr>
              <w:spacing w:after="0" w:line="264" w:lineRule="auto"/>
              <w:contextualSpacing w:val="0"/>
              <w:rPr>
                <w:rFonts w:ascii="Times New Roman" w:hAnsi="Times New Roman" w:cs="Times New Roman"/>
                <w:sz w:val="20"/>
                <w:szCs w:val="20"/>
              </w:rPr>
            </w:pPr>
            <w:r w:rsidRPr="00256CCB">
              <w:rPr>
                <w:rFonts w:ascii="Times New Roman" w:hAnsi="Times New Roman" w:cs="Times New Roman"/>
                <w:sz w:val="20"/>
                <w:szCs w:val="20"/>
              </w:rPr>
              <w:t>Charakterizace materiálu (Medi-Globe s.r.o., Hranice)</w:t>
            </w:r>
          </w:p>
          <w:p w14:paraId="60708F20" w14:textId="6FFAEC28" w:rsidR="00930E75" w:rsidRPr="00256CCB" w:rsidRDefault="00930E75" w:rsidP="00930E75">
            <w:pPr>
              <w:pStyle w:val="Odstavecseseznamem"/>
              <w:numPr>
                <w:ilvl w:val="0"/>
                <w:numId w:val="15"/>
              </w:numPr>
              <w:spacing w:after="0" w:line="264" w:lineRule="auto"/>
              <w:contextualSpacing w:val="0"/>
              <w:rPr>
                <w:rFonts w:ascii="Times New Roman" w:hAnsi="Times New Roman" w:cs="Times New Roman"/>
                <w:sz w:val="20"/>
                <w:szCs w:val="20"/>
              </w:rPr>
            </w:pPr>
            <w:r w:rsidRPr="00256CCB">
              <w:rPr>
                <w:rFonts w:ascii="Times New Roman" w:hAnsi="Times New Roman" w:cs="Times New Roman"/>
                <w:color w:val="000000"/>
                <w:sz w:val="20"/>
                <w:szCs w:val="20"/>
              </w:rPr>
              <w:t>Sterilizace materiálu (SPUR a.s., Zlín)</w:t>
            </w:r>
          </w:p>
          <w:p w14:paraId="1D913990" w14:textId="09C17A2D" w:rsidR="00930E75" w:rsidRPr="00256CCB" w:rsidRDefault="00930E75" w:rsidP="00930E75">
            <w:pPr>
              <w:pStyle w:val="Odstavecseseznamem"/>
              <w:numPr>
                <w:ilvl w:val="0"/>
                <w:numId w:val="15"/>
              </w:numPr>
              <w:spacing w:after="0" w:line="264" w:lineRule="auto"/>
              <w:contextualSpacing w:val="0"/>
              <w:rPr>
                <w:rFonts w:ascii="Times New Roman" w:hAnsi="Times New Roman" w:cs="Times New Roman"/>
                <w:sz w:val="20"/>
                <w:szCs w:val="20"/>
              </w:rPr>
            </w:pPr>
            <w:r w:rsidRPr="00256CCB">
              <w:rPr>
                <w:rFonts w:ascii="Times New Roman" w:hAnsi="Times New Roman" w:cs="Times New Roman"/>
                <w:color w:val="000000"/>
                <w:sz w:val="20"/>
                <w:szCs w:val="20"/>
              </w:rPr>
              <w:t>Charakterizace materiálu (TNS SERVIS s.r.o., Slušovice)</w:t>
            </w:r>
          </w:p>
          <w:p w14:paraId="3EB51457" w14:textId="29713452" w:rsidR="00930E75" w:rsidRPr="00256CCB" w:rsidRDefault="00930E75" w:rsidP="00930E75">
            <w:pPr>
              <w:pStyle w:val="Odstavecseseznamem"/>
              <w:numPr>
                <w:ilvl w:val="0"/>
                <w:numId w:val="15"/>
              </w:numPr>
              <w:spacing w:after="0" w:line="264" w:lineRule="auto"/>
              <w:contextualSpacing w:val="0"/>
              <w:rPr>
                <w:rFonts w:ascii="Times New Roman" w:hAnsi="Times New Roman" w:cs="Times New Roman"/>
                <w:sz w:val="20"/>
                <w:szCs w:val="20"/>
              </w:rPr>
            </w:pPr>
            <w:r w:rsidRPr="00256CCB">
              <w:rPr>
                <w:rFonts w:ascii="Times New Roman" w:hAnsi="Times New Roman" w:cs="Times New Roman"/>
                <w:color w:val="000000"/>
                <w:sz w:val="20"/>
                <w:szCs w:val="20"/>
              </w:rPr>
              <w:t>Analýza SLM prášku a obsahu vlhkosti (Continental Barum s.r.o., Otrokovice)</w:t>
            </w:r>
          </w:p>
          <w:p w14:paraId="536899B2" w14:textId="77777777" w:rsidR="00930E75" w:rsidRPr="00256CCB" w:rsidRDefault="00930E75" w:rsidP="00930E75">
            <w:pPr>
              <w:pStyle w:val="Odstavecseseznamem"/>
              <w:numPr>
                <w:ilvl w:val="0"/>
                <w:numId w:val="15"/>
              </w:numPr>
              <w:spacing w:after="0" w:line="264" w:lineRule="auto"/>
              <w:contextualSpacing w:val="0"/>
              <w:rPr>
                <w:rFonts w:ascii="Times New Roman" w:hAnsi="Times New Roman" w:cs="Times New Roman"/>
                <w:sz w:val="20"/>
                <w:szCs w:val="20"/>
              </w:rPr>
            </w:pPr>
            <w:r w:rsidRPr="00256CCB">
              <w:rPr>
                <w:rFonts w:ascii="Times New Roman" w:hAnsi="Times New Roman" w:cs="Times New Roman"/>
                <w:color w:val="000000"/>
                <w:sz w:val="20"/>
                <w:szCs w:val="20"/>
              </w:rPr>
              <w:t>3D tisk velkoformátových dílů (Continental Barum s.r.o., Otrokovice)</w:t>
            </w:r>
          </w:p>
          <w:p w14:paraId="7D2D5D14" w14:textId="77777777" w:rsidR="00930E75" w:rsidRPr="00256CCB" w:rsidRDefault="00930E75" w:rsidP="00930E75">
            <w:pPr>
              <w:pStyle w:val="Odstavecseseznamem"/>
              <w:numPr>
                <w:ilvl w:val="0"/>
                <w:numId w:val="15"/>
              </w:numPr>
              <w:spacing w:after="0" w:line="264" w:lineRule="auto"/>
              <w:contextualSpacing w:val="0"/>
              <w:rPr>
                <w:rFonts w:ascii="Times New Roman" w:hAnsi="Times New Roman" w:cs="Times New Roman"/>
                <w:sz w:val="20"/>
                <w:szCs w:val="20"/>
              </w:rPr>
            </w:pPr>
            <w:r w:rsidRPr="00256CCB">
              <w:rPr>
                <w:rFonts w:ascii="Times New Roman" w:hAnsi="Times New Roman" w:cs="Times New Roman"/>
                <w:color w:val="000000"/>
                <w:sz w:val="20"/>
                <w:szCs w:val="20"/>
              </w:rPr>
              <w:t>Coating kovových dílů (Continental Barum s.r.o., Otrokovice)</w:t>
            </w:r>
          </w:p>
          <w:p w14:paraId="3F8922CF" w14:textId="77777777" w:rsidR="00930E75" w:rsidRPr="00256CCB" w:rsidRDefault="00930E75" w:rsidP="00930E75">
            <w:pPr>
              <w:pStyle w:val="Odstavecseseznamem"/>
              <w:numPr>
                <w:ilvl w:val="0"/>
                <w:numId w:val="15"/>
              </w:numPr>
              <w:spacing w:after="0" w:line="264" w:lineRule="auto"/>
              <w:contextualSpacing w:val="0"/>
              <w:rPr>
                <w:rFonts w:ascii="Times New Roman" w:hAnsi="Times New Roman" w:cs="Times New Roman"/>
                <w:sz w:val="20"/>
                <w:szCs w:val="20"/>
              </w:rPr>
            </w:pPr>
            <w:r w:rsidRPr="00256CCB">
              <w:rPr>
                <w:rFonts w:ascii="Times New Roman" w:hAnsi="Times New Roman" w:cs="Times New Roman"/>
                <w:color w:val="000000"/>
                <w:sz w:val="20"/>
                <w:szCs w:val="20"/>
              </w:rPr>
              <w:t>Analýza 3D tištěných kovových dílů (Continental Barum s.r.o., Otrokovice)</w:t>
            </w:r>
          </w:p>
          <w:p w14:paraId="55D1CE7D" w14:textId="3A60720C" w:rsidR="00930E75" w:rsidRPr="00256CCB" w:rsidRDefault="00930E75" w:rsidP="00930E75">
            <w:pPr>
              <w:pStyle w:val="Odstavecseseznamem"/>
              <w:numPr>
                <w:ilvl w:val="0"/>
                <w:numId w:val="15"/>
              </w:numPr>
              <w:spacing w:after="0" w:line="264" w:lineRule="auto"/>
              <w:contextualSpacing w:val="0"/>
              <w:rPr>
                <w:rFonts w:ascii="Times New Roman" w:hAnsi="Times New Roman" w:cs="Times New Roman"/>
                <w:sz w:val="20"/>
                <w:szCs w:val="20"/>
              </w:rPr>
            </w:pPr>
            <w:r w:rsidRPr="00256CCB">
              <w:rPr>
                <w:rFonts w:ascii="Times New Roman" w:hAnsi="Times New Roman" w:cs="Times New Roman"/>
                <w:color w:val="000000"/>
                <w:sz w:val="20"/>
                <w:szCs w:val="20"/>
              </w:rPr>
              <w:t>Simulace molekul (Contipro a.s., Dolní Dobrouč)</w:t>
            </w:r>
          </w:p>
          <w:p w14:paraId="557A4A3D" w14:textId="2EB81E2F" w:rsidR="00930E75" w:rsidRPr="00256CCB" w:rsidRDefault="00930E75" w:rsidP="00930E75">
            <w:pPr>
              <w:pStyle w:val="Odstavecseseznamem"/>
              <w:numPr>
                <w:ilvl w:val="0"/>
                <w:numId w:val="15"/>
              </w:numPr>
              <w:spacing w:after="0" w:line="264" w:lineRule="auto"/>
              <w:contextualSpacing w:val="0"/>
              <w:rPr>
                <w:rFonts w:ascii="Times New Roman" w:hAnsi="Times New Roman" w:cs="Times New Roman"/>
                <w:sz w:val="20"/>
                <w:szCs w:val="20"/>
              </w:rPr>
            </w:pPr>
            <w:r w:rsidRPr="00256CCB">
              <w:rPr>
                <w:rFonts w:ascii="Times New Roman" w:hAnsi="Times New Roman" w:cs="Times New Roman"/>
                <w:color w:val="000000"/>
                <w:sz w:val="20"/>
                <w:szCs w:val="20"/>
              </w:rPr>
              <w:t>Směsná rozpouštědla (Contipro a.s., Dolní Dobrouč)</w:t>
            </w:r>
          </w:p>
          <w:p w14:paraId="001AB9C4" w14:textId="75CC0AFD" w:rsidR="00930E75" w:rsidRPr="00256CCB" w:rsidRDefault="00930E75" w:rsidP="00930E75">
            <w:pPr>
              <w:pStyle w:val="Odstavecseseznamem"/>
              <w:numPr>
                <w:ilvl w:val="0"/>
                <w:numId w:val="15"/>
              </w:numPr>
              <w:spacing w:after="0" w:line="264" w:lineRule="auto"/>
              <w:contextualSpacing w:val="0"/>
              <w:rPr>
                <w:rFonts w:ascii="Times New Roman" w:hAnsi="Times New Roman" w:cs="Times New Roman"/>
                <w:sz w:val="20"/>
                <w:szCs w:val="20"/>
              </w:rPr>
            </w:pPr>
            <w:bookmarkStart w:id="379" w:name="_Hlk176173735"/>
            <w:r w:rsidRPr="00256CCB">
              <w:rPr>
                <w:rFonts w:ascii="Times New Roman" w:hAnsi="Times New Roman" w:cs="Times New Roman"/>
                <w:sz w:val="20"/>
                <w:szCs w:val="20"/>
              </w:rPr>
              <w:t>Testování adhezních spojů za běžných a snížených teplot (Promens Zlín, a.s., Zlín)</w:t>
            </w:r>
          </w:p>
          <w:p w14:paraId="1C553C11" w14:textId="2482C80B" w:rsidR="00930E75" w:rsidRPr="00256CCB" w:rsidRDefault="00930E75" w:rsidP="00930E75">
            <w:pPr>
              <w:pStyle w:val="Odstavecseseznamem"/>
              <w:numPr>
                <w:ilvl w:val="0"/>
                <w:numId w:val="15"/>
              </w:numPr>
              <w:spacing w:after="0" w:line="264" w:lineRule="auto"/>
              <w:contextualSpacing w:val="0"/>
              <w:rPr>
                <w:rFonts w:ascii="Times New Roman" w:hAnsi="Times New Roman" w:cs="Times New Roman"/>
                <w:sz w:val="20"/>
                <w:szCs w:val="20"/>
              </w:rPr>
            </w:pPr>
            <w:r w:rsidRPr="00256CCB">
              <w:rPr>
                <w:rFonts w:ascii="Times New Roman" w:hAnsi="Times New Roman" w:cs="Times New Roman"/>
                <w:sz w:val="20"/>
                <w:szCs w:val="20"/>
              </w:rPr>
              <w:t>MyCello – Implementace technologií aditivní výroby pro výrobu hudebních nástrojů (Sensio.cz s.r.o., Přerov)</w:t>
            </w:r>
          </w:p>
          <w:p w14:paraId="0CEE23EF" w14:textId="3F5D60EA" w:rsidR="00930E75" w:rsidRPr="00256CCB" w:rsidRDefault="00930E75" w:rsidP="00930E75">
            <w:pPr>
              <w:pStyle w:val="Odstavecseseznamem"/>
              <w:numPr>
                <w:ilvl w:val="0"/>
                <w:numId w:val="15"/>
              </w:numPr>
              <w:spacing w:after="0" w:line="264" w:lineRule="auto"/>
              <w:contextualSpacing w:val="0"/>
              <w:rPr>
                <w:rFonts w:ascii="Times New Roman" w:hAnsi="Times New Roman" w:cs="Times New Roman"/>
                <w:sz w:val="20"/>
                <w:szCs w:val="20"/>
              </w:rPr>
            </w:pPr>
            <w:r w:rsidRPr="00256CCB">
              <w:rPr>
                <w:rFonts w:ascii="Times New Roman" w:hAnsi="Times New Roman" w:cs="Times New Roman"/>
                <w:sz w:val="20"/>
                <w:szCs w:val="20"/>
              </w:rPr>
              <w:t>Testování kovových dílů vyrobených technologiemi aditivní výroby SLM/SLS, hodnocení používaných feedstocků (Continental Barum s.r.o., Otrokovice)</w:t>
            </w:r>
          </w:p>
          <w:p w14:paraId="26E53BD4" w14:textId="4A40A9B1" w:rsidR="00930E75" w:rsidRPr="00256CCB" w:rsidRDefault="00930E75" w:rsidP="00930E75">
            <w:pPr>
              <w:pStyle w:val="Odstavecseseznamem"/>
              <w:numPr>
                <w:ilvl w:val="0"/>
                <w:numId w:val="15"/>
              </w:numPr>
              <w:spacing w:after="0" w:line="264" w:lineRule="auto"/>
              <w:contextualSpacing w:val="0"/>
              <w:rPr>
                <w:rFonts w:ascii="Times New Roman" w:hAnsi="Times New Roman" w:cs="Times New Roman"/>
                <w:sz w:val="20"/>
                <w:szCs w:val="20"/>
              </w:rPr>
            </w:pPr>
            <w:r w:rsidRPr="00256CCB">
              <w:rPr>
                <w:rFonts w:ascii="Times New Roman" w:hAnsi="Times New Roman" w:cs="Times New Roman"/>
                <w:sz w:val="20"/>
                <w:szCs w:val="20"/>
              </w:rPr>
              <w:t>Hodnocení povrchových vlastností materiálů (Institut pro testování a certifikaci, a.s., Zlín)</w:t>
            </w:r>
          </w:p>
          <w:p w14:paraId="4334E9BD" w14:textId="3D44D71C" w:rsidR="00930E75" w:rsidRPr="00256CCB" w:rsidRDefault="00930E75" w:rsidP="00930E75">
            <w:pPr>
              <w:pStyle w:val="Odstavecseseznamem"/>
              <w:numPr>
                <w:ilvl w:val="0"/>
                <w:numId w:val="15"/>
              </w:numPr>
              <w:spacing w:after="0" w:line="264" w:lineRule="auto"/>
              <w:contextualSpacing w:val="0"/>
              <w:rPr>
                <w:rFonts w:ascii="Times New Roman" w:hAnsi="Times New Roman" w:cs="Times New Roman"/>
                <w:b/>
                <w:sz w:val="20"/>
                <w:szCs w:val="20"/>
              </w:rPr>
            </w:pPr>
            <w:r w:rsidRPr="00256CCB">
              <w:rPr>
                <w:rFonts w:ascii="Times New Roman" w:hAnsi="Times New Roman" w:cs="Times New Roman"/>
                <w:sz w:val="20"/>
                <w:szCs w:val="20"/>
              </w:rPr>
              <w:t>Hodnocení akustických vlastností letadel (Evektor, s.r.o., Kunovice)</w:t>
            </w:r>
          </w:p>
          <w:p w14:paraId="74054323" w14:textId="7489C8A0" w:rsidR="00930E75" w:rsidRPr="00256CCB" w:rsidRDefault="00930E75" w:rsidP="00930E75">
            <w:pPr>
              <w:pStyle w:val="Odstavecseseznamem"/>
              <w:numPr>
                <w:ilvl w:val="0"/>
                <w:numId w:val="15"/>
              </w:numPr>
              <w:spacing w:after="0" w:line="264" w:lineRule="auto"/>
              <w:contextualSpacing w:val="0"/>
              <w:rPr>
                <w:b/>
              </w:rPr>
            </w:pPr>
            <w:r w:rsidRPr="00256CCB">
              <w:rPr>
                <w:rFonts w:ascii="Times New Roman" w:hAnsi="Times New Roman" w:cs="Times New Roman"/>
                <w:sz w:val="20"/>
                <w:szCs w:val="20"/>
              </w:rPr>
              <w:t>Testování kovových součástí vyrobených technologií 3D tisku (Continental AG, Hannover, Německo)</w:t>
            </w:r>
            <w:bookmarkEnd w:id="379"/>
          </w:p>
          <w:p w14:paraId="00050586" w14:textId="4D2D9CD3" w:rsidR="00930E75" w:rsidRPr="00256CCB" w:rsidRDefault="00930E75" w:rsidP="00930E75">
            <w:pPr>
              <w:pStyle w:val="Odstavecseseznamem"/>
              <w:numPr>
                <w:ilvl w:val="0"/>
                <w:numId w:val="15"/>
              </w:numPr>
              <w:spacing w:after="0" w:line="264" w:lineRule="auto"/>
              <w:ind w:left="714" w:hanging="357"/>
              <w:contextualSpacing w:val="0"/>
              <w:rPr>
                <w:rFonts w:ascii="Times New Roman" w:hAnsi="Times New Roman" w:cs="Times New Roman"/>
                <w:bCs/>
                <w:sz w:val="20"/>
                <w:szCs w:val="20"/>
              </w:rPr>
            </w:pPr>
            <w:bookmarkStart w:id="380" w:name="_Hlk176173869"/>
            <w:r w:rsidRPr="00256CCB">
              <w:rPr>
                <w:rFonts w:ascii="Times New Roman" w:hAnsi="Times New Roman" w:cs="Times New Roman"/>
                <w:bCs/>
                <w:sz w:val="20"/>
                <w:szCs w:val="20"/>
              </w:rPr>
              <w:t>Vývoj nových typů pokročilých 3D tiskáren, spolupráce na řešení projektů aplikovaného výzkumu v oblasti biomateriálů a zařízení pro regenerativní medicínu (FYSCON s.r.o., Zlín)</w:t>
            </w:r>
          </w:p>
          <w:p w14:paraId="5BB1A345" w14:textId="77777777" w:rsidR="00930E75" w:rsidRPr="00256CCB" w:rsidRDefault="00930E75" w:rsidP="00930E75">
            <w:pPr>
              <w:pStyle w:val="Odstavecseseznamem"/>
              <w:numPr>
                <w:ilvl w:val="0"/>
                <w:numId w:val="15"/>
              </w:numPr>
              <w:spacing w:after="0" w:line="264" w:lineRule="auto"/>
              <w:ind w:left="714" w:hanging="357"/>
              <w:contextualSpacing w:val="0"/>
              <w:rPr>
                <w:rFonts w:ascii="Times New Roman" w:hAnsi="Times New Roman" w:cs="Times New Roman"/>
                <w:bCs/>
                <w:sz w:val="20"/>
                <w:szCs w:val="20"/>
              </w:rPr>
            </w:pPr>
            <w:r w:rsidRPr="00256CCB">
              <w:rPr>
                <w:rFonts w:ascii="Times New Roman" w:hAnsi="Times New Roman" w:cs="Times New Roman"/>
                <w:sz w:val="20"/>
                <w:szCs w:val="20"/>
              </w:rPr>
              <w:t>Vývoj pokročilých zpracovatelských postupů polymerních systémů (Contripro a.s., Dolní Dobrouč)</w:t>
            </w:r>
          </w:p>
          <w:p w14:paraId="0B35E73D" w14:textId="4FE68F6C" w:rsidR="00930E75" w:rsidRPr="00930E75" w:rsidRDefault="00930E75" w:rsidP="00F47999">
            <w:pPr>
              <w:pStyle w:val="Odstavecseseznamem"/>
              <w:numPr>
                <w:ilvl w:val="0"/>
                <w:numId w:val="15"/>
              </w:numPr>
              <w:spacing w:after="0" w:line="240" w:lineRule="auto"/>
              <w:ind w:left="714" w:hanging="357"/>
              <w:contextualSpacing w:val="0"/>
            </w:pPr>
            <w:r w:rsidRPr="00930E75">
              <w:rPr>
                <w:rFonts w:ascii="Times New Roman" w:hAnsi="Times New Roman" w:cs="Times New Roman"/>
                <w:sz w:val="20"/>
                <w:szCs w:val="20"/>
              </w:rPr>
              <w:t>Vývoj speciálních zařízení a testování polymerních produktů (TNS SERVIS s.r.o., Slušovice)</w:t>
            </w:r>
            <w:bookmarkEnd w:id="380"/>
          </w:p>
          <w:p w14:paraId="52597B82" w14:textId="50C1BDEA" w:rsidR="00930E75" w:rsidRPr="00256CCB" w:rsidRDefault="00930E75" w:rsidP="00930E75">
            <w:pPr>
              <w:pStyle w:val="Odstavecseseznamem"/>
              <w:spacing w:after="0" w:line="240" w:lineRule="auto"/>
              <w:ind w:left="714"/>
              <w:contextualSpacing w:val="0"/>
              <w:rPr>
                <w:highlight w:val="cyan"/>
              </w:rPr>
            </w:pPr>
          </w:p>
        </w:tc>
      </w:tr>
      <w:tr w:rsidR="00930E75" w14:paraId="45D784C7" w14:textId="77777777" w:rsidTr="00493624">
        <w:trPr>
          <w:gridAfter w:val="1"/>
          <w:wAfter w:w="41" w:type="dxa"/>
        </w:trPr>
        <w:tc>
          <w:tcPr>
            <w:tcW w:w="9859" w:type="dxa"/>
            <w:gridSpan w:val="14"/>
            <w:tcBorders>
              <w:bottom w:val="double" w:sz="4" w:space="0" w:color="auto"/>
            </w:tcBorders>
            <w:shd w:val="clear" w:color="auto" w:fill="BDD6EE"/>
          </w:tcPr>
          <w:p w14:paraId="77BA6C3E" w14:textId="77777777" w:rsidR="00930E75" w:rsidRDefault="00930E75" w:rsidP="00930E75">
            <w:pPr>
              <w:jc w:val="both"/>
              <w:rPr>
                <w:b/>
                <w:sz w:val="28"/>
              </w:rPr>
            </w:pPr>
            <w:r>
              <w:rPr>
                <w:b/>
                <w:sz w:val="28"/>
              </w:rPr>
              <w:lastRenderedPageBreak/>
              <w:t>C-III – Informační zabezpečení studijního programu</w:t>
            </w:r>
          </w:p>
        </w:tc>
      </w:tr>
      <w:tr w:rsidR="00930E75" w14:paraId="3E26C5A0" w14:textId="77777777" w:rsidTr="00493624">
        <w:trPr>
          <w:gridAfter w:val="1"/>
          <w:wAfter w:w="41" w:type="dxa"/>
          <w:trHeight w:val="283"/>
        </w:trPr>
        <w:tc>
          <w:tcPr>
            <w:tcW w:w="9859" w:type="dxa"/>
            <w:gridSpan w:val="14"/>
            <w:tcBorders>
              <w:top w:val="single" w:sz="2" w:space="0" w:color="auto"/>
              <w:left w:val="single" w:sz="2" w:space="0" w:color="auto"/>
              <w:bottom w:val="single" w:sz="2" w:space="0" w:color="auto"/>
              <w:right w:val="single" w:sz="2" w:space="0" w:color="auto"/>
            </w:tcBorders>
            <w:shd w:val="clear" w:color="auto" w:fill="F7CAAC"/>
            <w:vAlign w:val="center"/>
          </w:tcPr>
          <w:p w14:paraId="780DA2AD" w14:textId="77777777" w:rsidR="00930E75" w:rsidRDefault="00930E75" w:rsidP="00930E75">
            <w:r>
              <w:rPr>
                <w:b/>
              </w:rPr>
              <w:t xml:space="preserve">Název a stručný popis studijního informačního systému </w:t>
            </w:r>
          </w:p>
        </w:tc>
      </w:tr>
      <w:tr w:rsidR="00930E75" w14:paraId="57B49328" w14:textId="77777777" w:rsidTr="00493624">
        <w:trPr>
          <w:gridAfter w:val="1"/>
          <w:wAfter w:w="41" w:type="dxa"/>
          <w:trHeight w:val="2268"/>
        </w:trPr>
        <w:tc>
          <w:tcPr>
            <w:tcW w:w="9859" w:type="dxa"/>
            <w:gridSpan w:val="14"/>
            <w:tcBorders>
              <w:top w:val="single" w:sz="2" w:space="0" w:color="auto"/>
              <w:left w:val="single" w:sz="2" w:space="0" w:color="auto"/>
              <w:bottom w:val="single" w:sz="2" w:space="0" w:color="auto"/>
              <w:right w:val="single" w:sz="2" w:space="0" w:color="auto"/>
            </w:tcBorders>
          </w:tcPr>
          <w:p w14:paraId="707871D9" w14:textId="770453C9" w:rsidR="00930E75" w:rsidRDefault="00930E75" w:rsidP="00930E75">
            <w:pPr>
              <w:tabs>
                <w:tab w:val="left" w:pos="226"/>
              </w:tabs>
              <w:spacing w:before="60" w:after="60" w:line="264" w:lineRule="auto"/>
              <w:jc w:val="both"/>
            </w:pPr>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194" w:history="1">
              <w:r w:rsidRPr="00C35356">
                <w:rPr>
                  <w:rStyle w:val="Hypertextovodkaz"/>
                </w:rPr>
                <w:t>https://stag.utb.cz/portal/</w:t>
              </w:r>
            </w:hyperlink>
            <w:r>
              <w:t xml:space="preserve">), aplikace jsou v něm organizovány do souvisejících celků na záložkách a podstránkách. Portál je intuitivní a pokrývá řadu funkcí IS/STAG, které se týkají výuky. Navíc integruje na jednom místě kromě aplikací IS/STAG i další důležité informační zdroje,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w:t>
            </w:r>
            <w:r w:rsidRPr="007B768F">
              <w:rPr>
                <w:color w:val="000000"/>
                <w:bdr w:val="none" w:sz="0" w:space="0" w:color="auto" w:frame="1"/>
              </w:rPr>
              <w:t>–</w:t>
            </w:r>
            <w:r>
              <w:t xml:space="preserve"> např. rolí vyučujícího, tajemníka katedry, studijní referentky. Nativní klient je aplikace určená spíše pro uživatele z řad zaměstnanců spravujících data a provozní procesy studijní agendy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930E75" w14:paraId="1A48CF0B" w14:textId="77777777" w:rsidTr="00493624">
        <w:trPr>
          <w:gridAfter w:val="1"/>
          <w:wAfter w:w="41" w:type="dxa"/>
          <w:trHeight w:val="283"/>
        </w:trPr>
        <w:tc>
          <w:tcPr>
            <w:tcW w:w="9859" w:type="dxa"/>
            <w:gridSpan w:val="14"/>
            <w:shd w:val="clear" w:color="auto" w:fill="F7CAAC"/>
            <w:vAlign w:val="center"/>
          </w:tcPr>
          <w:p w14:paraId="457E5327" w14:textId="77777777" w:rsidR="00930E75" w:rsidRDefault="00930E75" w:rsidP="00930E75">
            <w:pPr>
              <w:rPr>
                <w:b/>
              </w:rPr>
            </w:pPr>
            <w:r>
              <w:rPr>
                <w:b/>
              </w:rPr>
              <w:t>Přístup ke studijní literatuře</w:t>
            </w:r>
          </w:p>
        </w:tc>
      </w:tr>
      <w:tr w:rsidR="00930E75" w14:paraId="692665FC" w14:textId="77777777" w:rsidTr="00493624">
        <w:trPr>
          <w:gridAfter w:val="1"/>
          <w:wAfter w:w="41" w:type="dxa"/>
          <w:trHeight w:val="2268"/>
        </w:trPr>
        <w:tc>
          <w:tcPr>
            <w:tcW w:w="9859" w:type="dxa"/>
            <w:gridSpan w:val="14"/>
          </w:tcPr>
          <w:p w14:paraId="58801BE4" w14:textId="77777777" w:rsidR="00930E75" w:rsidRDefault="00930E75" w:rsidP="00930E75">
            <w:pPr>
              <w:spacing w:before="60" w:after="60" w:line="264" w:lineRule="auto"/>
              <w:jc w:val="both"/>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w:t>
            </w:r>
          </w:p>
          <w:p w14:paraId="763BA499" w14:textId="4BD912E6" w:rsidR="00930E75" w:rsidRDefault="00930E75" w:rsidP="00930E75">
            <w:pPr>
              <w:spacing w:before="60" w:after="60" w:line="264" w:lineRule="auto"/>
              <w:jc w:val="both"/>
              <w:rPr>
                <w:b/>
              </w:rPr>
            </w:pPr>
            <w:r>
              <w:t xml:space="preserve">K dispozici je </w:t>
            </w:r>
            <w:r w:rsidR="002F7B54">
              <w:t xml:space="preserve">přibližně </w:t>
            </w:r>
            <w:r>
              <w:t xml:space="preserve">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140 000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195" w:history="1">
              <w:r w:rsidRPr="00C35356">
                <w:rPr>
                  <w:rStyle w:val="Hypertextovodkaz"/>
                </w:rPr>
                <w:t>http://digilib.k.utb.cz</w:t>
              </w:r>
            </w:hyperlink>
            <w:r>
              <w:t xml:space="preserve">. Práce jsou zde zpravidla dostupné volně v plném textu. Kromě toho provozuje knihovna také repozitář publikační činnosti akademických pracovníků univerzity na adrese </w:t>
            </w:r>
            <w:hyperlink r:id="rId196" w:history="1">
              <w:r w:rsidRPr="00C35356">
                <w:rPr>
                  <w:rStyle w:val="Hypertextovodkaz"/>
                </w:rPr>
                <w:t>http://publikace.k.utb.cz</w:t>
              </w:r>
            </w:hyperlink>
            <w:r>
              <w:t>.</w:t>
            </w:r>
          </w:p>
        </w:tc>
      </w:tr>
      <w:tr w:rsidR="00930E75" w14:paraId="44CD6341" w14:textId="77777777" w:rsidTr="00493624">
        <w:trPr>
          <w:gridAfter w:val="1"/>
          <w:wAfter w:w="41" w:type="dxa"/>
          <w:trHeight w:val="283"/>
        </w:trPr>
        <w:tc>
          <w:tcPr>
            <w:tcW w:w="9859" w:type="dxa"/>
            <w:gridSpan w:val="14"/>
            <w:shd w:val="clear" w:color="auto" w:fill="F7CAAC"/>
            <w:vAlign w:val="center"/>
          </w:tcPr>
          <w:p w14:paraId="01235DAD" w14:textId="77777777" w:rsidR="00930E75" w:rsidRDefault="00930E75" w:rsidP="00930E75">
            <w:r>
              <w:rPr>
                <w:b/>
              </w:rPr>
              <w:t>Přehled zpřístupněných databází</w:t>
            </w:r>
          </w:p>
        </w:tc>
      </w:tr>
      <w:tr w:rsidR="00930E75" w14:paraId="5184105D" w14:textId="77777777" w:rsidTr="00493624">
        <w:trPr>
          <w:gridAfter w:val="1"/>
          <w:wAfter w:w="41" w:type="dxa"/>
          <w:trHeight w:val="2268"/>
        </w:trPr>
        <w:tc>
          <w:tcPr>
            <w:tcW w:w="9859" w:type="dxa"/>
            <w:gridSpan w:val="14"/>
          </w:tcPr>
          <w:p w14:paraId="02023550" w14:textId="77777777" w:rsidR="00930E75" w:rsidRDefault="00930E75" w:rsidP="00930E75">
            <w:pPr>
              <w:spacing w:before="60" w:after="60" w:line="264" w:lineRule="auto"/>
              <w:jc w:val="both"/>
            </w:pPr>
            <w:r>
              <w:lastRenderedPageBreak/>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97" w:history="1">
              <w:r w:rsidRPr="00C35356">
                <w:rPr>
                  <w:rStyle w:val="Hypertextovodkaz"/>
                </w:rPr>
                <w:t>http://portal.k.utb.cz</w:t>
              </w:r>
            </w:hyperlink>
            <w:r>
              <w:t xml:space="preserve">, který je postaven na bázi známého discovery systému EDS. Jednotlivé databáze tedy není potřeba prohledávat separátně. K dispozici je také technologie Fulltext Finder, která značně ulehčuje uživatelům práci zejména při dohledávání plných textů dokumentů. Veškeré elektronické zdroje jsou přístupné 24 hodin denně, a to i z počítačů mimo univerzitní síť UTB formou tzv. vzdáleného přístupu. </w:t>
            </w:r>
          </w:p>
          <w:p w14:paraId="29C3EE65" w14:textId="77777777" w:rsidR="00930E75" w:rsidRDefault="00930E75" w:rsidP="00930E75">
            <w:pPr>
              <w:spacing w:before="120" w:after="80" w:line="264" w:lineRule="auto"/>
              <w:jc w:val="both"/>
            </w:pPr>
            <w:r>
              <w:t xml:space="preserve">Konkrétní dostupné databáze: </w:t>
            </w:r>
          </w:p>
          <w:p w14:paraId="5C9D523D" w14:textId="77777777" w:rsidR="00930E75" w:rsidRDefault="00930E75" w:rsidP="00930E75">
            <w:pPr>
              <w:spacing w:before="60" w:after="60" w:line="264" w:lineRule="auto"/>
              <w:ind w:left="227" w:right="227"/>
              <w:jc w:val="both"/>
            </w:pPr>
            <w:r>
              <w:t xml:space="preserve">- Citační databáze Web of Science a Scopus </w:t>
            </w:r>
          </w:p>
          <w:p w14:paraId="1A68CBD3" w14:textId="77777777" w:rsidR="00930E75" w:rsidRDefault="00930E75" w:rsidP="00930E75">
            <w:pPr>
              <w:spacing w:before="60" w:after="60" w:line="264" w:lineRule="auto"/>
              <w:ind w:left="227" w:right="227"/>
              <w:jc w:val="both"/>
            </w:pPr>
            <w:r>
              <w:t xml:space="preserve">- Multioborové kolekce elektronických časopisů Elsevier ScienceDirect, Wiley Online Library, SpringerLink a další </w:t>
            </w:r>
          </w:p>
          <w:p w14:paraId="41601314" w14:textId="77777777" w:rsidR="00930E75" w:rsidRDefault="00930E75" w:rsidP="00930E75">
            <w:pPr>
              <w:spacing w:before="60" w:after="60" w:line="264" w:lineRule="auto"/>
              <w:ind w:left="227" w:right="227"/>
              <w:jc w:val="both"/>
            </w:pPr>
            <w:r>
              <w:t xml:space="preserve">- Multioborové plnotextové databáze Ebsco a ProQuest </w:t>
            </w:r>
          </w:p>
          <w:p w14:paraId="1665914E" w14:textId="12ABA3E4" w:rsidR="00930E75" w:rsidRDefault="00930E75" w:rsidP="00930E75">
            <w:pPr>
              <w:spacing w:before="60" w:after="60" w:line="264" w:lineRule="auto"/>
              <w:ind w:left="227" w:right="227"/>
              <w:jc w:val="both"/>
            </w:pPr>
            <w:r>
              <w:t xml:space="preserve">- Seznam všech databází: </w:t>
            </w:r>
            <w:hyperlink r:id="rId198" w:history="1">
              <w:r w:rsidRPr="00FC7838">
                <w:rPr>
                  <w:rStyle w:val="Hypertextovodkaz"/>
                </w:rPr>
                <w:t>https://ezdroje.k.utb.cz/</w:t>
              </w:r>
            </w:hyperlink>
          </w:p>
        </w:tc>
      </w:tr>
      <w:tr w:rsidR="00930E75" w14:paraId="5C78D4D7" w14:textId="77777777" w:rsidTr="00493624">
        <w:trPr>
          <w:gridAfter w:val="1"/>
          <w:wAfter w:w="41" w:type="dxa"/>
          <w:trHeight w:val="284"/>
        </w:trPr>
        <w:tc>
          <w:tcPr>
            <w:tcW w:w="9859" w:type="dxa"/>
            <w:gridSpan w:val="14"/>
            <w:shd w:val="clear" w:color="auto" w:fill="F7CAAC"/>
            <w:vAlign w:val="center"/>
          </w:tcPr>
          <w:p w14:paraId="52748E02" w14:textId="77777777" w:rsidR="00930E75" w:rsidRDefault="00930E75" w:rsidP="00930E75">
            <w:pPr>
              <w:rPr>
                <w:b/>
              </w:rPr>
            </w:pPr>
            <w:r>
              <w:rPr>
                <w:b/>
              </w:rPr>
              <w:t>Název a stručný popis používaného antiplagiátorského systému</w:t>
            </w:r>
          </w:p>
        </w:tc>
      </w:tr>
      <w:tr w:rsidR="00930E75" w14:paraId="2A24AC4C" w14:textId="77777777" w:rsidTr="00493624">
        <w:trPr>
          <w:gridAfter w:val="1"/>
          <w:wAfter w:w="41" w:type="dxa"/>
          <w:trHeight w:val="2268"/>
        </w:trPr>
        <w:tc>
          <w:tcPr>
            <w:tcW w:w="9859" w:type="dxa"/>
            <w:gridSpan w:val="14"/>
            <w:shd w:val="clear" w:color="auto" w:fill="FFFFFF"/>
          </w:tcPr>
          <w:p w14:paraId="6F476D9E" w14:textId="351C4D6C" w:rsidR="00930E75" w:rsidRDefault="00930E75" w:rsidP="00930E75">
            <w:pPr>
              <w:spacing w:before="120" w:after="60" w:line="264" w:lineRule="auto"/>
              <w:jc w:val="both"/>
            </w:pPr>
            <w:r>
              <w:t xml:space="preserve">V rámci předcházení a zamezování plagiátorství UTB ve Zlíně efektivně využívá po několik let antiplagiátorský systém </w:t>
            </w:r>
            <w:r w:rsidRPr="00963917">
              <w:rPr>
                <w:i/>
                <w:iCs/>
              </w:rPr>
              <w:t>Theses.cz</w:t>
            </w:r>
            <w: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19D2F603" w14:textId="4D349965" w:rsidR="00930E75" w:rsidRDefault="00930E75" w:rsidP="00930E75">
            <w:pPr>
              <w:spacing w:before="120" w:after="60" w:line="264" w:lineRule="auto"/>
              <w:jc w:val="both"/>
            </w:pPr>
          </w:p>
          <w:p w14:paraId="75ED9C64" w14:textId="3795AD54" w:rsidR="00930E75" w:rsidRDefault="00930E75" w:rsidP="00930E75">
            <w:pPr>
              <w:spacing w:before="120" w:after="60" w:line="264" w:lineRule="auto"/>
              <w:jc w:val="both"/>
            </w:pPr>
          </w:p>
          <w:p w14:paraId="042732E1" w14:textId="6ED7A087" w:rsidR="00930E75" w:rsidRDefault="00930E75" w:rsidP="00930E75">
            <w:pPr>
              <w:spacing w:before="120" w:after="60" w:line="264" w:lineRule="auto"/>
              <w:jc w:val="both"/>
            </w:pPr>
          </w:p>
          <w:p w14:paraId="61363D1F" w14:textId="78D3C59F" w:rsidR="00930E75" w:rsidRDefault="00930E75" w:rsidP="00930E75">
            <w:pPr>
              <w:spacing w:before="120" w:after="60" w:line="264" w:lineRule="auto"/>
              <w:jc w:val="both"/>
            </w:pPr>
          </w:p>
          <w:p w14:paraId="6F514C29" w14:textId="1CE3B436" w:rsidR="00930E75" w:rsidRDefault="00930E75" w:rsidP="00930E75">
            <w:pPr>
              <w:spacing w:before="120" w:after="60" w:line="264" w:lineRule="auto"/>
              <w:jc w:val="both"/>
            </w:pPr>
          </w:p>
          <w:p w14:paraId="66854412" w14:textId="2191592E" w:rsidR="00930E75" w:rsidRDefault="00930E75" w:rsidP="00930E75">
            <w:pPr>
              <w:spacing w:before="120" w:after="60" w:line="264" w:lineRule="auto"/>
              <w:jc w:val="both"/>
            </w:pPr>
          </w:p>
          <w:p w14:paraId="6017101A" w14:textId="6FD19FD7" w:rsidR="00930E75" w:rsidRDefault="00930E75" w:rsidP="00930E75">
            <w:pPr>
              <w:spacing w:before="120" w:after="60" w:line="264" w:lineRule="auto"/>
              <w:jc w:val="both"/>
            </w:pPr>
          </w:p>
          <w:p w14:paraId="57EDF89C" w14:textId="5F675C1A" w:rsidR="00930E75" w:rsidRDefault="00930E75" w:rsidP="00930E75">
            <w:pPr>
              <w:spacing w:before="120" w:after="60" w:line="264" w:lineRule="auto"/>
              <w:jc w:val="both"/>
            </w:pPr>
          </w:p>
          <w:p w14:paraId="1B452CB6" w14:textId="47D0FEBC" w:rsidR="00930E75" w:rsidRDefault="00930E75" w:rsidP="00930E75">
            <w:pPr>
              <w:spacing w:before="120" w:after="60" w:line="264" w:lineRule="auto"/>
              <w:jc w:val="both"/>
            </w:pPr>
          </w:p>
          <w:p w14:paraId="37C94A1D" w14:textId="402D0FE1" w:rsidR="00930E75" w:rsidRDefault="00930E75" w:rsidP="00930E75">
            <w:pPr>
              <w:spacing w:before="120" w:after="60" w:line="264" w:lineRule="auto"/>
              <w:jc w:val="both"/>
            </w:pPr>
          </w:p>
          <w:p w14:paraId="1BC7004F" w14:textId="3C639ACF" w:rsidR="00930E75" w:rsidRDefault="00930E75" w:rsidP="00930E75">
            <w:pPr>
              <w:spacing w:before="120" w:after="60" w:line="264" w:lineRule="auto"/>
              <w:jc w:val="both"/>
            </w:pPr>
          </w:p>
          <w:p w14:paraId="5436D54F" w14:textId="56A216EF" w:rsidR="00930E75" w:rsidRDefault="00930E75" w:rsidP="00930E75">
            <w:pPr>
              <w:spacing w:before="120" w:after="60" w:line="264" w:lineRule="auto"/>
              <w:jc w:val="both"/>
            </w:pPr>
          </w:p>
          <w:p w14:paraId="2356A37F" w14:textId="4DCAFC5A" w:rsidR="00930E75" w:rsidRDefault="00930E75" w:rsidP="00930E75">
            <w:pPr>
              <w:spacing w:before="120" w:after="60" w:line="264" w:lineRule="auto"/>
              <w:jc w:val="both"/>
            </w:pPr>
          </w:p>
          <w:p w14:paraId="7F3FF1E4" w14:textId="532FB8EE" w:rsidR="00930E75" w:rsidRDefault="00930E75" w:rsidP="00930E75">
            <w:pPr>
              <w:spacing w:before="120" w:after="60" w:line="264" w:lineRule="auto"/>
              <w:jc w:val="both"/>
            </w:pPr>
          </w:p>
          <w:p w14:paraId="68D65B19" w14:textId="0271C9B8" w:rsidR="00930E75" w:rsidRDefault="00930E75" w:rsidP="00930E75">
            <w:pPr>
              <w:spacing w:before="120" w:after="60" w:line="264" w:lineRule="auto"/>
              <w:jc w:val="both"/>
            </w:pPr>
          </w:p>
          <w:p w14:paraId="62544014" w14:textId="552B2DDC" w:rsidR="00930E75" w:rsidRDefault="00930E75" w:rsidP="00930E75">
            <w:pPr>
              <w:spacing w:before="120" w:after="60" w:line="264" w:lineRule="auto"/>
              <w:jc w:val="both"/>
            </w:pPr>
          </w:p>
          <w:p w14:paraId="748B45A8" w14:textId="1DFC3E16" w:rsidR="00930E75" w:rsidRDefault="00930E75" w:rsidP="00930E75">
            <w:pPr>
              <w:spacing w:before="120" w:after="60" w:line="264" w:lineRule="auto"/>
              <w:jc w:val="both"/>
            </w:pPr>
          </w:p>
          <w:p w14:paraId="70E695CD" w14:textId="590DC212" w:rsidR="00930E75" w:rsidRDefault="00930E75" w:rsidP="00930E75">
            <w:pPr>
              <w:spacing w:before="120" w:after="60" w:line="264" w:lineRule="auto"/>
              <w:jc w:val="both"/>
            </w:pPr>
          </w:p>
          <w:p w14:paraId="7FDB1C41" w14:textId="13D7E326" w:rsidR="00930E75" w:rsidRDefault="00930E75" w:rsidP="00930E75">
            <w:pPr>
              <w:spacing w:before="120" w:after="60" w:line="264" w:lineRule="auto"/>
              <w:jc w:val="both"/>
            </w:pPr>
          </w:p>
          <w:p w14:paraId="5C31F442" w14:textId="03745E73" w:rsidR="00930E75" w:rsidRDefault="00930E75" w:rsidP="00930E75">
            <w:pPr>
              <w:spacing w:before="120" w:after="60" w:line="264" w:lineRule="auto"/>
              <w:jc w:val="both"/>
            </w:pPr>
          </w:p>
          <w:p w14:paraId="2258066B" w14:textId="25FB09E5" w:rsidR="00930E75" w:rsidRDefault="00930E75" w:rsidP="00930E75">
            <w:pPr>
              <w:spacing w:before="120" w:after="60" w:line="264" w:lineRule="auto"/>
              <w:jc w:val="both"/>
            </w:pPr>
          </w:p>
          <w:p w14:paraId="2AB7538F" w14:textId="560D65B9" w:rsidR="00930E75" w:rsidRDefault="00930E75" w:rsidP="00930E75">
            <w:pPr>
              <w:spacing w:before="120" w:after="60" w:line="264" w:lineRule="auto"/>
              <w:jc w:val="both"/>
            </w:pPr>
          </w:p>
          <w:p w14:paraId="5B043CB4" w14:textId="4C999EB4" w:rsidR="00930E75" w:rsidRDefault="00930E75" w:rsidP="00930E75">
            <w:pPr>
              <w:spacing w:before="120" w:after="60" w:line="264" w:lineRule="auto"/>
              <w:jc w:val="both"/>
            </w:pPr>
          </w:p>
          <w:p w14:paraId="3C6A4D03" w14:textId="55193BF6" w:rsidR="00930E75" w:rsidRDefault="00930E75" w:rsidP="00930E75">
            <w:pPr>
              <w:spacing w:before="120" w:after="60" w:line="264" w:lineRule="auto"/>
              <w:jc w:val="both"/>
            </w:pPr>
          </w:p>
          <w:p w14:paraId="441E3E55" w14:textId="574A2748" w:rsidR="00930E75" w:rsidRDefault="00930E75" w:rsidP="00930E75">
            <w:pPr>
              <w:spacing w:before="120" w:after="60" w:line="264" w:lineRule="auto"/>
              <w:jc w:val="both"/>
            </w:pPr>
          </w:p>
          <w:p w14:paraId="52D1DE48" w14:textId="584943ED" w:rsidR="00930E75" w:rsidRDefault="00930E75" w:rsidP="00930E75">
            <w:pPr>
              <w:spacing w:before="120" w:after="60" w:line="264" w:lineRule="auto"/>
              <w:jc w:val="both"/>
            </w:pPr>
          </w:p>
          <w:p w14:paraId="0DBFB7CA" w14:textId="0EFA67F3" w:rsidR="00930E75" w:rsidRDefault="00930E75" w:rsidP="00930E75">
            <w:pPr>
              <w:spacing w:before="120" w:after="60" w:line="264" w:lineRule="auto"/>
              <w:jc w:val="both"/>
            </w:pPr>
          </w:p>
          <w:p w14:paraId="37728528" w14:textId="3F6B2BFE" w:rsidR="00930E75" w:rsidRDefault="00930E75" w:rsidP="00930E75">
            <w:pPr>
              <w:spacing w:before="120" w:after="60" w:line="264" w:lineRule="auto"/>
              <w:jc w:val="both"/>
            </w:pPr>
          </w:p>
          <w:p w14:paraId="0D838EA9" w14:textId="0B04A5A4" w:rsidR="00930E75" w:rsidRDefault="00930E75" w:rsidP="00930E75">
            <w:pPr>
              <w:spacing w:before="120" w:after="60" w:line="264" w:lineRule="auto"/>
              <w:jc w:val="both"/>
            </w:pPr>
          </w:p>
          <w:p w14:paraId="4C53398D" w14:textId="2FD3C02C" w:rsidR="00930E75" w:rsidRDefault="00930E75" w:rsidP="00930E75">
            <w:pPr>
              <w:spacing w:before="120" w:after="60" w:line="264" w:lineRule="auto"/>
              <w:jc w:val="both"/>
            </w:pPr>
          </w:p>
          <w:p w14:paraId="69802BAD" w14:textId="751887ED" w:rsidR="00930E75" w:rsidRDefault="00930E75" w:rsidP="00930E75">
            <w:pPr>
              <w:spacing w:before="120" w:after="60" w:line="264" w:lineRule="auto"/>
              <w:jc w:val="both"/>
            </w:pPr>
          </w:p>
          <w:p w14:paraId="228A2E73" w14:textId="77777777" w:rsidR="00930E75" w:rsidRDefault="00930E75" w:rsidP="00930E75"/>
        </w:tc>
      </w:tr>
      <w:tr w:rsidR="00930E75" w14:paraId="166B7474" w14:textId="77777777" w:rsidTr="00493624">
        <w:trPr>
          <w:gridAfter w:val="3"/>
          <w:wAfter w:w="511" w:type="dxa"/>
        </w:trPr>
        <w:tc>
          <w:tcPr>
            <w:tcW w:w="9389" w:type="dxa"/>
            <w:gridSpan w:val="12"/>
            <w:tcBorders>
              <w:bottom w:val="double" w:sz="4" w:space="0" w:color="auto"/>
            </w:tcBorders>
            <w:shd w:val="clear" w:color="auto" w:fill="BDD6EE"/>
          </w:tcPr>
          <w:p w14:paraId="4097B0EE" w14:textId="77777777" w:rsidR="00930E75" w:rsidRDefault="00930E75" w:rsidP="00930E75">
            <w:pPr>
              <w:jc w:val="both"/>
              <w:rPr>
                <w:b/>
                <w:sz w:val="28"/>
              </w:rPr>
            </w:pPr>
            <w:r>
              <w:rPr>
                <w:b/>
                <w:sz w:val="28"/>
              </w:rPr>
              <w:lastRenderedPageBreak/>
              <w:t xml:space="preserve">C-IV – </w:t>
            </w:r>
            <w:r>
              <w:rPr>
                <w:b/>
                <w:sz w:val="26"/>
                <w:szCs w:val="26"/>
              </w:rPr>
              <w:t>Materiální zabezpečení studijního programu</w:t>
            </w:r>
          </w:p>
        </w:tc>
      </w:tr>
      <w:tr w:rsidR="00930E75" w14:paraId="37324983" w14:textId="77777777" w:rsidTr="00493624">
        <w:trPr>
          <w:gridAfter w:val="3"/>
          <w:wAfter w:w="511" w:type="dxa"/>
        </w:trPr>
        <w:tc>
          <w:tcPr>
            <w:tcW w:w="3167" w:type="dxa"/>
            <w:tcBorders>
              <w:top w:val="single" w:sz="2" w:space="0" w:color="auto"/>
              <w:left w:val="single" w:sz="2" w:space="0" w:color="auto"/>
              <w:bottom w:val="single" w:sz="2" w:space="0" w:color="auto"/>
              <w:right w:val="single" w:sz="2" w:space="0" w:color="auto"/>
            </w:tcBorders>
            <w:shd w:val="clear" w:color="auto" w:fill="F7CAAC"/>
          </w:tcPr>
          <w:p w14:paraId="335F3F63" w14:textId="77777777" w:rsidR="00930E75" w:rsidRDefault="00930E75" w:rsidP="00930E75">
            <w:pPr>
              <w:jc w:val="both"/>
              <w:rPr>
                <w:b/>
              </w:rPr>
            </w:pPr>
            <w:r>
              <w:rPr>
                <w:b/>
              </w:rPr>
              <w:t>Místo uskutečňování studijního programu</w:t>
            </w:r>
          </w:p>
        </w:tc>
        <w:tc>
          <w:tcPr>
            <w:tcW w:w="6222" w:type="dxa"/>
            <w:gridSpan w:val="11"/>
            <w:tcBorders>
              <w:top w:val="single" w:sz="2" w:space="0" w:color="auto"/>
              <w:left w:val="single" w:sz="2" w:space="0" w:color="auto"/>
              <w:bottom w:val="single" w:sz="2" w:space="0" w:color="auto"/>
              <w:right w:val="single" w:sz="2" w:space="0" w:color="auto"/>
            </w:tcBorders>
          </w:tcPr>
          <w:p w14:paraId="588BE09C" w14:textId="0A62C218" w:rsidR="00930E75" w:rsidRPr="00C86281" w:rsidRDefault="00930E75" w:rsidP="00930E75">
            <w:pPr>
              <w:spacing w:before="20"/>
            </w:pPr>
            <w:r w:rsidRPr="00C86281">
              <w:t xml:space="preserve">Univerzita Tomáše Bati ve Zlíně </w:t>
            </w:r>
          </w:p>
          <w:p w14:paraId="0934B39E" w14:textId="77777777" w:rsidR="00930E75" w:rsidRPr="00C86281" w:rsidRDefault="00930E75" w:rsidP="00930E75">
            <w:r w:rsidRPr="00C86281">
              <w:t xml:space="preserve">Fakulta technologická </w:t>
            </w:r>
          </w:p>
          <w:p w14:paraId="45DB59F0" w14:textId="77777777" w:rsidR="00930E75" w:rsidRPr="00C86281" w:rsidRDefault="00930E75" w:rsidP="00930E75">
            <w:r w:rsidRPr="00C86281">
              <w:t xml:space="preserve">Vavrečkova 5669 </w:t>
            </w:r>
          </w:p>
          <w:p w14:paraId="680F8A1C" w14:textId="0B16261B" w:rsidR="00930E75" w:rsidRDefault="00930E75" w:rsidP="00930E75">
            <w:pPr>
              <w:tabs>
                <w:tab w:val="left" w:pos="193"/>
              </w:tabs>
            </w:pPr>
            <w:r w:rsidRPr="00C86281">
              <w:t>760 01 Zlín</w:t>
            </w:r>
          </w:p>
        </w:tc>
      </w:tr>
      <w:tr w:rsidR="00930E75" w14:paraId="3261B21B" w14:textId="77777777" w:rsidTr="00493624">
        <w:trPr>
          <w:gridAfter w:val="3"/>
          <w:wAfter w:w="511" w:type="dxa"/>
        </w:trPr>
        <w:tc>
          <w:tcPr>
            <w:tcW w:w="9389" w:type="dxa"/>
            <w:gridSpan w:val="12"/>
            <w:shd w:val="clear" w:color="auto" w:fill="F7CAAC"/>
          </w:tcPr>
          <w:p w14:paraId="1F3AEB4D" w14:textId="77777777" w:rsidR="00930E75" w:rsidRDefault="00930E75" w:rsidP="00930E75">
            <w:pPr>
              <w:jc w:val="both"/>
              <w:rPr>
                <w:b/>
              </w:rPr>
            </w:pPr>
            <w:r>
              <w:rPr>
                <w:b/>
              </w:rPr>
              <w:t>Kapacita výukových místností pro teoretickou výuku</w:t>
            </w:r>
          </w:p>
        </w:tc>
      </w:tr>
      <w:tr w:rsidR="00930E75" w14:paraId="6B43D491" w14:textId="77777777" w:rsidTr="00493624">
        <w:trPr>
          <w:gridAfter w:val="3"/>
          <w:wAfter w:w="511" w:type="dxa"/>
          <w:trHeight w:val="2010"/>
        </w:trPr>
        <w:tc>
          <w:tcPr>
            <w:tcW w:w="9389" w:type="dxa"/>
            <w:gridSpan w:val="12"/>
          </w:tcPr>
          <w:p w14:paraId="68FA7412" w14:textId="4CFBA3C3" w:rsidR="00930E75" w:rsidRDefault="00930E75" w:rsidP="00930E75">
            <w:pPr>
              <w:spacing w:before="60" w:after="60" w:line="264" w:lineRule="auto"/>
              <w:jc w:val="both"/>
            </w:pPr>
            <w:r w:rsidRPr="007859DD">
              <w:t xml:space="preserve">Univerzita Tomáše Bati ve Zlíně disponuje 28 velkými posluchárnami o celkové kapacitě 3103 míst. Z toho Fakulta technologická </w:t>
            </w:r>
            <w:r>
              <w:t xml:space="preserve">(FT) </w:t>
            </w:r>
            <w:r w:rsidRPr="007859DD">
              <w:t xml:space="preserve">využívá 7 poslucháren s kapacitou 765 míst. Všechny posluchárny jsou vybaveny moderní audiovizuální prezentační technikou a tabulemi pro popis stíratelnými fixy. Dvě posluchárny s kapacitou kolem 130 míst se nachází v moderní budově Laboratorního centra Fakulty technologické (LCFT). Na LCFT se taktéž nachází středně velká posluchárna s kapacitou 94 a dvě menší posluchárny s kapacitou 48 míst. Fakulta technologická má k dispozici 14 seminárních místností s celkovou kapacitou 374 míst, 6 PC učeben s celkovou kapacitou 90 míst a 63 laboratoří s celkovou kapacitou 720 míst. </w:t>
            </w:r>
            <w:r w:rsidRPr="000847C8">
              <w:t>V souvislosti s výstavbou nové budovy Fakulty technologické probíhá výuka některých programů od ledna 2022 v náhradních prostorách vyčleněných rektorátem univerzity.</w:t>
            </w:r>
            <w:r>
              <w:t xml:space="preserve"> </w:t>
            </w:r>
            <w:r w:rsidRPr="0077061B">
              <w:t>Předpokladem pro zahájení výuky v nové budově FT je rok 2027.</w:t>
            </w:r>
          </w:p>
        </w:tc>
      </w:tr>
      <w:tr w:rsidR="00930E75" w14:paraId="7FB806E4" w14:textId="77777777" w:rsidTr="00493624">
        <w:trPr>
          <w:gridAfter w:val="3"/>
          <w:wAfter w:w="511" w:type="dxa"/>
          <w:trHeight w:val="202"/>
        </w:trPr>
        <w:tc>
          <w:tcPr>
            <w:tcW w:w="3435" w:type="dxa"/>
            <w:gridSpan w:val="3"/>
            <w:shd w:val="clear" w:color="auto" w:fill="F7CAAC"/>
          </w:tcPr>
          <w:p w14:paraId="243EAC73" w14:textId="77777777" w:rsidR="00930E75" w:rsidRDefault="00930E75" w:rsidP="00930E75">
            <w:pPr>
              <w:rPr>
                <w:b/>
              </w:rPr>
            </w:pPr>
            <w:r w:rsidRPr="004D3AA2">
              <w:rPr>
                <w:b/>
              </w:rPr>
              <w:t>Z toho kapacita</w:t>
            </w:r>
            <w:r>
              <w:rPr>
                <w:b/>
              </w:rPr>
              <w:t xml:space="preserve"> v prostorách v nájmu</w:t>
            </w:r>
          </w:p>
        </w:tc>
        <w:tc>
          <w:tcPr>
            <w:tcW w:w="1207" w:type="dxa"/>
            <w:gridSpan w:val="2"/>
          </w:tcPr>
          <w:p w14:paraId="136A6F4D" w14:textId="25A18A9A" w:rsidR="00930E75" w:rsidRDefault="00930E75" w:rsidP="00930E75">
            <w:r>
              <w:t>0</w:t>
            </w:r>
          </w:p>
        </w:tc>
        <w:tc>
          <w:tcPr>
            <w:tcW w:w="2321" w:type="dxa"/>
            <w:gridSpan w:val="2"/>
            <w:shd w:val="clear" w:color="auto" w:fill="F7CAAC"/>
          </w:tcPr>
          <w:p w14:paraId="753CA74C" w14:textId="77777777" w:rsidR="00930E75" w:rsidRDefault="00930E75" w:rsidP="00930E75">
            <w:pPr>
              <w:rPr>
                <w:b/>
                <w:shd w:val="clear" w:color="auto" w:fill="F7CAAC"/>
              </w:rPr>
            </w:pPr>
            <w:r>
              <w:rPr>
                <w:b/>
                <w:shd w:val="clear" w:color="auto" w:fill="F7CAAC"/>
              </w:rPr>
              <w:t>Doba platnosti nájmu</w:t>
            </w:r>
          </w:p>
        </w:tc>
        <w:tc>
          <w:tcPr>
            <w:tcW w:w="2426" w:type="dxa"/>
            <w:gridSpan w:val="5"/>
          </w:tcPr>
          <w:p w14:paraId="32EB1602" w14:textId="77777777" w:rsidR="00930E75" w:rsidRDefault="00930E75" w:rsidP="00930E75"/>
        </w:tc>
      </w:tr>
      <w:tr w:rsidR="00930E75" w14:paraId="18AB832C" w14:textId="77777777" w:rsidTr="00493624">
        <w:trPr>
          <w:gridAfter w:val="3"/>
          <w:wAfter w:w="511" w:type="dxa"/>
          <w:trHeight w:val="139"/>
        </w:trPr>
        <w:tc>
          <w:tcPr>
            <w:tcW w:w="9389" w:type="dxa"/>
            <w:gridSpan w:val="12"/>
            <w:shd w:val="clear" w:color="auto" w:fill="F7CAAC"/>
          </w:tcPr>
          <w:p w14:paraId="51ED538F" w14:textId="77777777" w:rsidR="00930E75" w:rsidRDefault="00930E75" w:rsidP="00930E75">
            <w:r>
              <w:rPr>
                <w:b/>
              </w:rPr>
              <w:t>Kapacita a popis odborné učebny</w:t>
            </w:r>
          </w:p>
        </w:tc>
      </w:tr>
      <w:tr w:rsidR="00930E75" w14:paraId="0AC02DBD" w14:textId="77777777" w:rsidTr="00493624">
        <w:trPr>
          <w:gridAfter w:val="3"/>
          <w:wAfter w:w="511" w:type="dxa"/>
          <w:trHeight w:val="1757"/>
        </w:trPr>
        <w:tc>
          <w:tcPr>
            <w:tcW w:w="9389" w:type="dxa"/>
            <w:gridSpan w:val="12"/>
          </w:tcPr>
          <w:p w14:paraId="14CFB181" w14:textId="77777777" w:rsidR="00930E75" w:rsidRPr="0008214A" w:rsidRDefault="00930E75" w:rsidP="00930E75">
            <w:pPr>
              <w:spacing w:before="60" w:after="60" w:line="264" w:lineRule="auto"/>
              <w:jc w:val="both"/>
            </w:pPr>
            <w:r w:rsidRPr="0008214A">
              <w:t>Laboratoře pro Procesní inženýrství – celková kapacita 24 míst, odpovídající laboratorní vybavení pro praktika z Procesního inženýrství.</w:t>
            </w:r>
          </w:p>
          <w:p w14:paraId="6D791D02" w14:textId="3B8C1E7D" w:rsidR="00930E75" w:rsidRPr="0008214A" w:rsidRDefault="00930E75" w:rsidP="00930E75">
            <w:pPr>
              <w:spacing w:before="60" w:after="60" w:line="264" w:lineRule="auto"/>
              <w:jc w:val="both"/>
            </w:pPr>
            <w:r w:rsidRPr="0008214A">
              <w:t>Laboratoře pro Analytickou chemii a biochemii – celková kapacita 24 míst, odpovídající labo</w:t>
            </w:r>
            <w:r>
              <w:t>ratorní vybavení pro praktika z </w:t>
            </w:r>
            <w:r w:rsidRPr="0008214A">
              <w:t xml:space="preserve">Analytické chemie a </w:t>
            </w:r>
            <w:r>
              <w:t>b</w:t>
            </w:r>
            <w:r w:rsidRPr="0008214A">
              <w:t>iochemie.</w:t>
            </w:r>
          </w:p>
          <w:p w14:paraId="506CB65B" w14:textId="1FA761C3" w:rsidR="00930E75" w:rsidRDefault="00930E75" w:rsidP="00930E75">
            <w:pPr>
              <w:spacing w:before="60" w:after="60" w:line="264" w:lineRule="auto"/>
              <w:jc w:val="both"/>
            </w:pPr>
            <w:r w:rsidRPr="0008214A">
              <w:t xml:space="preserve">Laboratoře pro Anorganickou a organickou chemii – celková kapacita 24 míst, odpovídající laboratorní vybavení pro praktika z Organické chemie a </w:t>
            </w:r>
            <w:r>
              <w:t>A</w:t>
            </w:r>
            <w:r w:rsidRPr="0008214A">
              <w:t>norganické chemie.</w:t>
            </w:r>
          </w:p>
          <w:p w14:paraId="06D3E9E2" w14:textId="1159201F" w:rsidR="00930E75" w:rsidRDefault="00930E75" w:rsidP="00930E75">
            <w:pPr>
              <w:spacing w:before="60" w:after="60" w:line="264" w:lineRule="auto"/>
              <w:jc w:val="both"/>
            </w:pPr>
            <w:r w:rsidRPr="0008214A">
              <w:t>Laboratoře pro Fyzikální chemie – celková kapacita 24 míst, odpovídající laboratorní vybavení pro praktika z Fyzikální chemie.</w:t>
            </w:r>
          </w:p>
        </w:tc>
      </w:tr>
      <w:tr w:rsidR="00930E75" w14:paraId="46DE14CD" w14:textId="77777777" w:rsidTr="00493624">
        <w:trPr>
          <w:gridAfter w:val="3"/>
          <w:wAfter w:w="511" w:type="dxa"/>
          <w:trHeight w:val="166"/>
        </w:trPr>
        <w:tc>
          <w:tcPr>
            <w:tcW w:w="3435" w:type="dxa"/>
            <w:gridSpan w:val="3"/>
            <w:shd w:val="clear" w:color="auto" w:fill="F7CAAC"/>
          </w:tcPr>
          <w:p w14:paraId="09A76CB4" w14:textId="77777777" w:rsidR="00930E75" w:rsidRDefault="00930E75" w:rsidP="00930E75">
            <w:r w:rsidRPr="004D3AA2">
              <w:rPr>
                <w:b/>
              </w:rPr>
              <w:t>Z toho kapacita</w:t>
            </w:r>
            <w:r>
              <w:rPr>
                <w:b/>
              </w:rPr>
              <w:t xml:space="preserve"> v prostorách v nájmu</w:t>
            </w:r>
          </w:p>
        </w:tc>
        <w:tc>
          <w:tcPr>
            <w:tcW w:w="1207" w:type="dxa"/>
            <w:gridSpan w:val="2"/>
          </w:tcPr>
          <w:p w14:paraId="7701DBFA" w14:textId="414F0525" w:rsidR="00930E75" w:rsidRDefault="00930E75" w:rsidP="00930E75">
            <w:r>
              <w:t>0</w:t>
            </w:r>
          </w:p>
        </w:tc>
        <w:tc>
          <w:tcPr>
            <w:tcW w:w="2321" w:type="dxa"/>
            <w:gridSpan w:val="2"/>
            <w:shd w:val="clear" w:color="auto" w:fill="F7CAAC"/>
          </w:tcPr>
          <w:p w14:paraId="1D60F491" w14:textId="77777777" w:rsidR="00930E75" w:rsidRDefault="00930E75" w:rsidP="00930E75">
            <w:r>
              <w:rPr>
                <w:b/>
                <w:shd w:val="clear" w:color="auto" w:fill="F7CAAC"/>
              </w:rPr>
              <w:t>Doba platnosti nájmu</w:t>
            </w:r>
          </w:p>
        </w:tc>
        <w:tc>
          <w:tcPr>
            <w:tcW w:w="2426" w:type="dxa"/>
            <w:gridSpan w:val="5"/>
          </w:tcPr>
          <w:p w14:paraId="2B932423" w14:textId="77777777" w:rsidR="00930E75" w:rsidRDefault="00930E75" w:rsidP="00930E75"/>
        </w:tc>
      </w:tr>
      <w:tr w:rsidR="00930E75" w14:paraId="77EB3F06" w14:textId="77777777" w:rsidTr="00493624">
        <w:trPr>
          <w:gridAfter w:val="3"/>
          <w:wAfter w:w="511" w:type="dxa"/>
          <w:trHeight w:val="135"/>
        </w:trPr>
        <w:tc>
          <w:tcPr>
            <w:tcW w:w="9389" w:type="dxa"/>
            <w:gridSpan w:val="12"/>
            <w:shd w:val="clear" w:color="auto" w:fill="F7CAAC"/>
          </w:tcPr>
          <w:p w14:paraId="50D0DE41" w14:textId="77777777" w:rsidR="00930E75" w:rsidRDefault="00930E75" w:rsidP="00930E75">
            <w:r>
              <w:rPr>
                <w:b/>
              </w:rPr>
              <w:t>Kapacita a popis odborné učebny</w:t>
            </w:r>
          </w:p>
        </w:tc>
      </w:tr>
      <w:tr w:rsidR="00930E75" w14:paraId="533920BB" w14:textId="77777777" w:rsidTr="00493624">
        <w:trPr>
          <w:gridAfter w:val="3"/>
          <w:wAfter w:w="511" w:type="dxa"/>
          <w:trHeight w:val="1693"/>
        </w:trPr>
        <w:tc>
          <w:tcPr>
            <w:tcW w:w="9389" w:type="dxa"/>
            <w:gridSpan w:val="12"/>
          </w:tcPr>
          <w:p w14:paraId="4D545106" w14:textId="0ADDFF20" w:rsidR="00930E75" w:rsidRDefault="00930E75" w:rsidP="00930E75">
            <w:pPr>
              <w:spacing w:before="60" w:after="60" w:line="264" w:lineRule="auto"/>
              <w:jc w:val="both"/>
            </w:pPr>
            <w:r>
              <w:t>Laboratoře (kapacita 12 míst) pro specializaci Polovodičové materiály:</w:t>
            </w:r>
          </w:p>
          <w:p w14:paraId="786500F5" w14:textId="2331ECC0" w:rsidR="00930E75" w:rsidRDefault="00930E75" w:rsidP="00930E75">
            <w:pPr>
              <w:spacing w:before="60" w:after="60" w:line="264" w:lineRule="auto"/>
              <w:jc w:val="both"/>
            </w:pPr>
            <w:r w:rsidRPr="00E606B7">
              <w:t>Lab</w:t>
            </w:r>
            <w:r>
              <w:t>oratoře mikroskopických analýz je vybavena elektronovými mikroskopy (SEM, TEM), optickými mikroskopy (mimo klasické optické mikroskopické metody mají k dispozici studenti také konfokální fluorescenční mikroskop), mikroskopy skenující sondou (AFM, STM, atd.), dále je využíván také rentgenový tomograf.</w:t>
            </w:r>
          </w:p>
          <w:p w14:paraId="25AFBBFB" w14:textId="429B142A" w:rsidR="00930E75" w:rsidRDefault="00930E75" w:rsidP="00930E75">
            <w:pPr>
              <w:spacing w:before="60" w:after="60" w:line="264" w:lineRule="auto"/>
              <w:jc w:val="both"/>
            </w:pPr>
            <w:r w:rsidRPr="00E606B7">
              <w:t>Laboratoře charakterizace</w:t>
            </w:r>
            <w:r>
              <w:t xml:space="preserve"> a modifikace</w:t>
            </w:r>
            <w:r w:rsidRPr="00E606B7">
              <w:t xml:space="preserve"> povrchových vlastností materiálů</w:t>
            </w:r>
            <w:r>
              <w:t xml:space="preserve"> jsou vybaveny plazmareaktory (všechny typy povolených frekvencí buzení dielektricky či induktivně vázaného plazmatu za nízkého tlaku), přístroji na bázi atmosférického plazmatu (plazmabeam, plasmapen, atd.), přístroji pro měření povrchové energie materiálů (metody „visící“ či „sedící“ kapky, několik tenziometrů, elektrokinetický analyzátor pro měření streaming potenciálu na površích, atd.), analytickými metodami pro určení prvkového složení povrchů (EDAX-SEM) nebo pro měření tloušťky deponovaných vrstev, atd.</w:t>
            </w:r>
          </w:p>
          <w:p w14:paraId="52617635" w14:textId="48831299" w:rsidR="00930E75" w:rsidRDefault="00930E75" w:rsidP="00930E75">
            <w:pPr>
              <w:spacing w:before="60" w:after="60" w:line="264" w:lineRule="auto"/>
              <w:jc w:val="both"/>
            </w:pPr>
            <w:r>
              <w:t>Laboratoře analytických metod jsou vybaveny klasickými spektroskopickými metodami (UV-VIS, FT-IR), dále se jedná o přístroje pro analýzu velikosti částic (DLS, laserová difrakce pro práškové emulzní či disperzní systémy), přístroje pro termickou analýzu materiálů (DSC, DTA-TG, TMA, DMA, tepelná vodivost), přístroje separačních metod (HPLC, GPC), dále přístroje pro charakterizace elektrických a magnetických vlastností materiálů.</w:t>
            </w:r>
          </w:p>
          <w:p w14:paraId="16DDBA19" w14:textId="22A901E5" w:rsidR="00930E75" w:rsidRDefault="00930E75" w:rsidP="00930E75">
            <w:pPr>
              <w:spacing w:before="60" w:after="60" w:line="264" w:lineRule="auto"/>
              <w:jc w:val="both"/>
              <w:rPr>
                <w:b/>
              </w:rPr>
            </w:pPr>
            <w:r w:rsidRPr="006F0806">
              <w:lastRenderedPageBreak/>
              <w:t>Speciální laboratoře pro strukturní analýzy jsou vybaveny přístroji NMR, rentgenový</w:t>
            </w:r>
            <w:r>
              <w:t>m</w:t>
            </w:r>
            <w:r w:rsidRPr="006F0806">
              <w:t xml:space="preserve"> difraktometr</w:t>
            </w:r>
            <w:r>
              <w:t>em</w:t>
            </w:r>
            <w:r w:rsidRPr="006F0806">
              <w:t>, SAXS, rentgenový</w:t>
            </w:r>
            <w:r>
              <w:t>m</w:t>
            </w:r>
            <w:r w:rsidRPr="006F0806">
              <w:t xml:space="preserve"> fluorescenční</w:t>
            </w:r>
            <w:r>
              <w:t>m</w:t>
            </w:r>
            <w:r w:rsidRPr="006F0806">
              <w:t xml:space="preserve"> spektrometr</w:t>
            </w:r>
            <w:r>
              <w:t>em</w:t>
            </w:r>
            <w:r w:rsidRPr="006F0806">
              <w:t xml:space="preserve">, </w:t>
            </w:r>
            <w:r>
              <w:t xml:space="preserve">AAS, FT-IR mikroskopií, </w:t>
            </w:r>
            <w:r w:rsidRPr="006F0806">
              <w:t xml:space="preserve">které slouží </w:t>
            </w:r>
            <w:r>
              <w:t xml:space="preserve">také </w:t>
            </w:r>
            <w:r w:rsidRPr="006F0806">
              <w:t xml:space="preserve">především pro individuální výuku, studentskou projektovou činnost v rámci SVOČ a řešení </w:t>
            </w:r>
            <w:r>
              <w:t>bakalářských</w:t>
            </w:r>
            <w:r w:rsidRPr="006F0806">
              <w:t xml:space="preserve"> prací.</w:t>
            </w:r>
          </w:p>
        </w:tc>
      </w:tr>
      <w:tr w:rsidR="00930E75" w14:paraId="06E27638" w14:textId="77777777" w:rsidTr="00493624">
        <w:trPr>
          <w:gridAfter w:val="3"/>
          <w:wAfter w:w="511" w:type="dxa"/>
          <w:trHeight w:val="135"/>
        </w:trPr>
        <w:tc>
          <w:tcPr>
            <w:tcW w:w="3435" w:type="dxa"/>
            <w:gridSpan w:val="3"/>
            <w:shd w:val="clear" w:color="auto" w:fill="F7CAAC"/>
          </w:tcPr>
          <w:p w14:paraId="51A982FE" w14:textId="77777777" w:rsidR="00930E75" w:rsidRDefault="00930E75" w:rsidP="00930E75">
            <w:pPr>
              <w:rPr>
                <w:b/>
              </w:rPr>
            </w:pPr>
            <w:r w:rsidRPr="004D3AA2">
              <w:rPr>
                <w:b/>
              </w:rPr>
              <w:lastRenderedPageBreak/>
              <w:t>Z toho kapacita</w:t>
            </w:r>
            <w:r>
              <w:rPr>
                <w:b/>
              </w:rPr>
              <w:t xml:space="preserve"> v prostorách v nájmu</w:t>
            </w:r>
          </w:p>
        </w:tc>
        <w:tc>
          <w:tcPr>
            <w:tcW w:w="1259" w:type="dxa"/>
            <w:gridSpan w:val="3"/>
          </w:tcPr>
          <w:p w14:paraId="6F133B0A" w14:textId="0F85360F" w:rsidR="00930E75" w:rsidRDefault="00930E75" w:rsidP="00930E75">
            <w:pPr>
              <w:rPr>
                <w:b/>
              </w:rPr>
            </w:pPr>
            <w:r>
              <w:rPr>
                <w:b/>
              </w:rPr>
              <w:t>0</w:t>
            </w:r>
          </w:p>
        </w:tc>
        <w:tc>
          <w:tcPr>
            <w:tcW w:w="2347" w:type="dxa"/>
            <w:gridSpan w:val="2"/>
            <w:shd w:val="clear" w:color="auto" w:fill="F7CAAC"/>
          </w:tcPr>
          <w:p w14:paraId="4FCCD6A2" w14:textId="77777777" w:rsidR="00930E75" w:rsidRDefault="00930E75" w:rsidP="00930E75">
            <w:pPr>
              <w:rPr>
                <w:b/>
              </w:rPr>
            </w:pPr>
            <w:r>
              <w:rPr>
                <w:b/>
                <w:shd w:val="clear" w:color="auto" w:fill="F7CAAC"/>
              </w:rPr>
              <w:t>Doba platnosti nájmu</w:t>
            </w:r>
          </w:p>
        </w:tc>
        <w:tc>
          <w:tcPr>
            <w:tcW w:w="2348" w:type="dxa"/>
            <w:gridSpan w:val="4"/>
          </w:tcPr>
          <w:p w14:paraId="0052E331" w14:textId="77777777" w:rsidR="00930E75" w:rsidRDefault="00930E75" w:rsidP="00930E75">
            <w:pPr>
              <w:rPr>
                <w:b/>
              </w:rPr>
            </w:pPr>
          </w:p>
        </w:tc>
      </w:tr>
      <w:tr w:rsidR="00930E75" w14:paraId="338BB79A" w14:textId="77777777" w:rsidTr="00493624">
        <w:trPr>
          <w:gridAfter w:val="3"/>
          <w:wAfter w:w="511" w:type="dxa"/>
          <w:trHeight w:val="135"/>
        </w:trPr>
        <w:tc>
          <w:tcPr>
            <w:tcW w:w="9389" w:type="dxa"/>
            <w:gridSpan w:val="12"/>
            <w:shd w:val="clear" w:color="auto" w:fill="F7CAAC"/>
          </w:tcPr>
          <w:p w14:paraId="38DDE44A" w14:textId="77777777" w:rsidR="00930E75" w:rsidRDefault="00930E75" w:rsidP="00930E75">
            <w:pPr>
              <w:rPr>
                <w:b/>
              </w:rPr>
            </w:pPr>
            <w:r>
              <w:rPr>
                <w:b/>
              </w:rPr>
              <w:t xml:space="preserve">Vyjádření orgánu </w:t>
            </w:r>
            <w:r>
              <w:rPr>
                <w:b/>
                <w:shd w:val="clear" w:color="auto" w:fill="F7CAAC"/>
              </w:rPr>
              <w:t>hygienické služby ze dne</w:t>
            </w:r>
          </w:p>
        </w:tc>
      </w:tr>
      <w:tr w:rsidR="00930E75" w14:paraId="71E95312" w14:textId="77777777" w:rsidTr="00493624">
        <w:trPr>
          <w:gridAfter w:val="3"/>
          <w:wAfter w:w="511" w:type="dxa"/>
          <w:trHeight w:val="140"/>
        </w:trPr>
        <w:tc>
          <w:tcPr>
            <w:tcW w:w="9389" w:type="dxa"/>
            <w:gridSpan w:val="12"/>
          </w:tcPr>
          <w:p w14:paraId="120F5981" w14:textId="1E77BAF9" w:rsidR="00930E75" w:rsidRDefault="00930E75" w:rsidP="00930E75">
            <w:r>
              <w:t>---</w:t>
            </w:r>
          </w:p>
        </w:tc>
      </w:tr>
      <w:tr w:rsidR="00930E75" w14:paraId="6332663C" w14:textId="77777777" w:rsidTr="00493624">
        <w:trPr>
          <w:gridAfter w:val="3"/>
          <w:wAfter w:w="511" w:type="dxa"/>
          <w:trHeight w:val="205"/>
        </w:trPr>
        <w:tc>
          <w:tcPr>
            <w:tcW w:w="9389" w:type="dxa"/>
            <w:gridSpan w:val="12"/>
            <w:shd w:val="clear" w:color="auto" w:fill="F7CAAC"/>
          </w:tcPr>
          <w:p w14:paraId="1F24D5FF" w14:textId="77777777" w:rsidR="00930E75" w:rsidRDefault="00930E75" w:rsidP="00930E75">
            <w:pPr>
              <w:rPr>
                <w:b/>
              </w:rPr>
            </w:pPr>
            <w:r>
              <w:rPr>
                <w:b/>
              </w:rPr>
              <w:t>Opatření a podmínky k zajištění rovného přístupu</w:t>
            </w:r>
          </w:p>
        </w:tc>
      </w:tr>
      <w:tr w:rsidR="00930E75" w14:paraId="64FAAC10" w14:textId="77777777" w:rsidTr="00493624">
        <w:trPr>
          <w:gridAfter w:val="3"/>
          <w:wAfter w:w="511" w:type="dxa"/>
          <w:trHeight w:val="1481"/>
        </w:trPr>
        <w:tc>
          <w:tcPr>
            <w:tcW w:w="9389" w:type="dxa"/>
            <w:gridSpan w:val="12"/>
          </w:tcPr>
          <w:p w14:paraId="1F88FA65" w14:textId="09BB22C0" w:rsidR="00930E75" w:rsidRDefault="00930E75" w:rsidP="00930E75">
            <w:pPr>
              <w:spacing w:before="60" w:after="60" w:line="264" w:lineRule="auto"/>
              <w:jc w:val="both"/>
            </w:pPr>
            <w:r w:rsidRPr="00481135">
              <w:t>Na Fakultě technologické je vybudováno sociální a technické zázemí dostupné pro studenty i zaměstnance vysoké školy. Stravování je zajištěno ve dvou menzách, restauraci a bufetu. Na FT jsou vybudovány kuchyňky, které jsou dostupné i studentům. Laboratorní centrum Fakulty technologické je moderně vybaveno a je zajištěn bezbariérový přístup pro handicapované studenty a zaměstnance. Jsou zde umístěny klidové zóny pro studenty, kde mohou trávit čas mezi výukou,</w:t>
            </w:r>
            <w:r>
              <w:t xml:space="preserve"> </w:t>
            </w:r>
            <w:r w:rsidRPr="00481135">
              <w:t>k dispozici jsou PC včetně tiskáren pro tisk dokumentů. Na UTB je taktéž vybudováno zázemí pro studenty a zaměstnance pro odpočinek, trávení volného času a jiné mimostudijní aktivity.</w:t>
            </w:r>
          </w:p>
        </w:tc>
      </w:tr>
      <w:tr w:rsidR="0088309C" w14:paraId="662F85DC" w14:textId="77777777" w:rsidTr="00493624">
        <w:trPr>
          <w:gridAfter w:val="2"/>
          <w:wAfter w:w="120" w:type="dxa"/>
        </w:trPr>
        <w:tc>
          <w:tcPr>
            <w:tcW w:w="9780" w:type="dxa"/>
            <w:gridSpan w:val="13"/>
            <w:tcBorders>
              <w:bottom w:val="double" w:sz="4" w:space="0" w:color="auto"/>
            </w:tcBorders>
            <w:shd w:val="clear" w:color="auto" w:fill="BDD6EE"/>
          </w:tcPr>
          <w:p w14:paraId="6D65670E" w14:textId="77777777" w:rsidR="0088309C" w:rsidRDefault="0088309C" w:rsidP="00F8305C">
            <w:pPr>
              <w:jc w:val="both"/>
              <w:rPr>
                <w:b/>
                <w:sz w:val="28"/>
              </w:rPr>
            </w:pPr>
            <w:r>
              <w:rPr>
                <w:b/>
                <w:sz w:val="28"/>
              </w:rPr>
              <w:t>C-V – Finanční zabezpečení studijního programu</w:t>
            </w:r>
          </w:p>
        </w:tc>
      </w:tr>
      <w:tr w:rsidR="0088309C" w14:paraId="3AB5354E" w14:textId="77777777" w:rsidTr="00493624">
        <w:trPr>
          <w:gridAfter w:val="2"/>
          <w:wAfter w:w="120" w:type="dxa"/>
        </w:trPr>
        <w:tc>
          <w:tcPr>
            <w:tcW w:w="4220" w:type="dxa"/>
            <w:gridSpan w:val="4"/>
            <w:tcBorders>
              <w:top w:val="single" w:sz="12" w:space="0" w:color="auto"/>
            </w:tcBorders>
            <w:shd w:val="clear" w:color="auto" w:fill="F7CAAC"/>
          </w:tcPr>
          <w:p w14:paraId="482F39D7" w14:textId="77777777" w:rsidR="0088309C" w:rsidRDefault="0088309C" w:rsidP="00F8305C">
            <w:pPr>
              <w:jc w:val="both"/>
              <w:rPr>
                <w:b/>
              </w:rPr>
            </w:pPr>
            <w:r w:rsidRPr="004D3AA2">
              <w:rPr>
                <w:b/>
              </w:rPr>
              <w:t>Vzdělávací činnost vysoké školy</w:t>
            </w:r>
            <w:r>
              <w:rPr>
                <w:b/>
              </w:rPr>
              <w:t xml:space="preserve"> financovaná ze státního rozpočtu</w:t>
            </w:r>
          </w:p>
        </w:tc>
        <w:tc>
          <w:tcPr>
            <w:tcW w:w="5560" w:type="dxa"/>
            <w:gridSpan w:val="9"/>
            <w:tcBorders>
              <w:top w:val="single" w:sz="12" w:space="0" w:color="auto"/>
            </w:tcBorders>
            <w:shd w:val="clear" w:color="auto" w:fill="FFFFFF"/>
          </w:tcPr>
          <w:p w14:paraId="56CABCAE" w14:textId="224F7479" w:rsidR="0088309C" w:rsidRDefault="0088309C" w:rsidP="00F8305C">
            <w:pPr>
              <w:jc w:val="both"/>
              <w:rPr>
                <w:bCs/>
              </w:rPr>
            </w:pPr>
            <w:r>
              <w:rPr>
                <w:bCs/>
              </w:rPr>
              <w:t>ano</w:t>
            </w:r>
          </w:p>
        </w:tc>
      </w:tr>
      <w:tr w:rsidR="0088309C" w14:paraId="012F428D" w14:textId="77777777" w:rsidTr="00493624">
        <w:trPr>
          <w:gridAfter w:val="2"/>
          <w:wAfter w:w="120" w:type="dxa"/>
        </w:trPr>
        <w:tc>
          <w:tcPr>
            <w:tcW w:w="9780" w:type="dxa"/>
            <w:gridSpan w:val="13"/>
            <w:shd w:val="clear" w:color="auto" w:fill="F7CAAC"/>
          </w:tcPr>
          <w:p w14:paraId="54CABFDC" w14:textId="77777777" w:rsidR="0088309C" w:rsidRDefault="0088309C" w:rsidP="00F8305C">
            <w:pPr>
              <w:jc w:val="both"/>
              <w:rPr>
                <w:b/>
              </w:rPr>
            </w:pPr>
            <w:r>
              <w:rPr>
                <w:b/>
              </w:rPr>
              <w:t>Zhodnocení předpokládaných nákladů a zdrojů na uskutečňování studijního programu</w:t>
            </w:r>
          </w:p>
        </w:tc>
      </w:tr>
      <w:tr w:rsidR="0088309C" w14:paraId="0CF20CDE" w14:textId="77777777" w:rsidTr="00493624">
        <w:trPr>
          <w:gridAfter w:val="2"/>
          <w:wAfter w:w="120" w:type="dxa"/>
          <w:trHeight w:val="5398"/>
        </w:trPr>
        <w:tc>
          <w:tcPr>
            <w:tcW w:w="9780" w:type="dxa"/>
            <w:gridSpan w:val="13"/>
          </w:tcPr>
          <w:p w14:paraId="31CEDCA3" w14:textId="77777777" w:rsidR="0088309C" w:rsidRDefault="0088309C" w:rsidP="00F8305C">
            <w:pPr>
              <w:jc w:val="both"/>
            </w:pPr>
          </w:p>
          <w:p w14:paraId="78CC4850" w14:textId="77777777" w:rsidR="000E3CDB" w:rsidRDefault="000E3CDB" w:rsidP="00F8305C">
            <w:pPr>
              <w:jc w:val="both"/>
            </w:pPr>
          </w:p>
          <w:p w14:paraId="0B1D09D4" w14:textId="77777777" w:rsidR="000E3CDB" w:rsidRDefault="000E3CDB" w:rsidP="00F8305C">
            <w:pPr>
              <w:jc w:val="both"/>
            </w:pPr>
          </w:p>
          <w:p w14:paraId="763A68EA" w14:textId="77777777" w:rsidR="000E3CDB" w:rsidRDefault="000E3CDB" w:rsidP="00F8305C">
            <w:pPr>
              <w:jc w:val="both"/>
            </w:pPr>
          </w:p>
          <w:p w14:paraId="27618DA0" w14:textId="77777777" w:rsidR="000E3CDB" w:rsidRDefault="000E3CDB" w:rsidP="00F8305C">
            <w:pPr>
              <w:jc w:val="both"/>
            </w:pPr>
          </w:p>
          <w:p w14:paraId="11B21B9F" w14:textId="77777777" w:rsidR="000E3CDB" w:rsidRDefault="000E3CDB" w:rsidP="00F8305C">
            <w:pPr>
              <w:jc w:val="both"/>
            </w:pPr>
          </w:p>
          <w:p w14:paraId="6DE5B467" w14:textId="77777777" w:rsidR="000E3CDB" w:rsidRDefault="000E3CDB" w:rsidP="00F8305C">
            <w:pPr>
              <w:jc w:val="both"/>
            </w:pPr>
          </w:p>
          <w:p w14:paraId="578A9402" w14:textId="77777777" w:rsidR="000E3CDB" w:rsidRDefault="000E3CDB" w:rsidP="00F8305C">
            <w:pPr>
              <w:jc w:val="both"/>
            </w:pPr>
          </w:p>
          <w:p w14:paraId="5BECD3D6" w14:textId="77777777" w:rsidR="000E3CDB" w:rsidRDefault="000E3CDB" w:rsidP="00F8305C">
            <w:pPr>
              <w:jc w:val="both"/>
            </w:pPr>
          </w:p>
          <w:p w14:paraId="16E131DF" w14:textId="77777777" w:rsidR="000E3CDB" w:rsidRDefault="000E3CDB" w:rsidP="00F8305C">
            <w:pPr>
              <w:jc w:val="both"/>
            </w:pPr>
          </w:p>
          <w:p w14:paraId="1E617D45" w14:textId="77777777" w:rsidR="000E3CDB" w:rsidRDefault="000E3CDB" w:rsidP="00F8305C">
            <w:pPr>
              <w:jc w:val="both"/>
            </w:pPr>
          </w:p>
          <w:p w14:paraId="7565E671" w14:textId="77777777" w:rsidR="000E3CDB" w:rsidRDefault="000E3CDB" w:rsidP="00F8305C">
            <w:pPr>
              <w:jc w:val="both"/>
            </w:pPr>
          </w:p>
          <w:p w14:paraId="64D05FEF" w14:textId="77777777" w:rsidR="000E3CDB" w:rsidRDefault="000E3CDB" w:rsidP="00F8305C">
            <w:pPr>
              <w:jc w:val="both"/>
            </w:pPr>
          </w:p>
          <w:p w14:paraId="140A01B8" w14:textId="77777777" w:rsidR="000E3CDB" w:rsidRDefault="000E3CDB" w:rsidP="00F8305C">
            <w:pPr>
              <w:jc w:val="both"/>
            </w:pPr>
          </w:p>
          <w:p w14:paraId="4F2C842E" w14:textId="77777777" w:rsidR="000E3CDB" w:rsidRDefault="000E3CDB" w:rsidP="00F8305C">
            <w:pPr>
              <w:jc w:val="both"/>
            </w:pPr>
          </w:p>
          <w:p w14:paraId="6137906C" w14:textId="77777777" w:rsidR="000E3CDB" w:rsidRDefault="000E3CDB" w:rsidP="00F8305C">
            <w:pPr>
              <w:jc w:val="both"/>
            </w:pPr>
          </w:p>
          <w:p w14:paraId="0F18719C" w14:textId="77777777" w:rsidR="000E3CDB" w:rsidRDefault="000E3CDB" w:rsidP="00F8305C">
            <w:pPr>
              <w:jc w:val="both"/>
            </w:pPr>
          </w:p>
          <w:p w14:paraId="08FCA6E0" w14:textId="77777777" w:rsidR="000E3CDB" w:rsidRDefault="000E3CDB" w:rsidP="00F8305C">
            <w:pPr>
              <w:jc w:val="both"/>
            </w:pPr>
          </w:p>
          <w:p w14:paraId="4662997D" w14:textId="77777777" w:rsidR="000E3CDB" w:rsidRDefault="000E3CDB" w:rsidP="00F8305C">
            <w:pPr>
              <w:jc w:val="both"/>
            </w:pPr>
          </w:p>
          <w:p w14:paraId="5DAD4CA8" w14:textId="77777777" w:rsidR="000E3CDB" w:rsidRDefault="000E3CDB" w:rsidP="00F8305C">
            <w:pPr>
              <w:jc w:val="both"/>
            </w:pPr>
          </w:p>
          <w:p w14:paraId="53F45E4C" w14:textId="77777777" w:rsidR="000E3CDB" w:rsidRDefault="000E3CDB" w:rsidP="00F8305C">
            <w:pPr>
              <w:jc w:val="both"/>
            </w:pPr>
          </w:p>
          <w:p w14:paraId="031E3A5E" w14:textId="77777777" w:rsidR="000E3CDB" w:rsidRDefault="000E3CDB" w:rsidP="00F8305C">
            <w:pPr>
              <w:jc w:val="both"/>
            </w:pPr>
          </w:p>
          <w:p w14:paraId="750474A9" w14:textId="77777777" w:rsidR="000E3CDB" w:rsidRDefault="000E3CDB" w:rsidP="00F8305C">
            <w:pPr>
              <w:jc w:val="both"/>
            </w:pPr>
          </w:p>
          <w:p w14:paraId="5EEF5578" w14:textId="77777777" w:rsidR="000E3CDB" w:rsidRDefault="000E3CDB" w:rsidP="00F8305C">
            <w:pPr>
              <w:jc w:val="both"/>
            </w:pPr>
          </w:p>
          <w:p w14:paraId="2FADB118" w14:textId="77777777" w:rsidR="000E3CDB" w:rsidRDefault="000E3CDB" w:rsidP="00F8305C">
            <w:pPr>
              <w:jc w:val="both"/>
            </w:pPr>
          </w:p>
          <w:p w14:paraId="16B0B531" w14:textId="77777777" w:rsidR="000E3CDB" w:rsidRDefault="000E3CDB" w:rsidP="00F8305C">
            <w:pPr>
              <w:jc w:val="both"/>
            </w:pPr>
          </w:p>
          <w:p w14:paraId="3C52321D" w14:textId="77777777" w:rsidR="000E3CDB" w:rsidRDefault="000E3CDB" w:rsidP="00F8305C">
            <w:pPr>
              <w:jc w:val="both"/>
            </w:pPr>
          </w:p>
          <w:p w14:paraId="547F1FF9" w14:textId="77777777" w:rsidR="000E3CDB" w:rsidRDefault="000E3CDB" w:rsidP="00F8305C">
            <w:pPr>
              <w:jc w:val="both"/>
            </w:pPr>
          </w:p>
          <w:p w14:paraId="41C6E834" w14:textId="77777777" w:rsidR="000E3CDB" w:rsidRDefault="000E3CDB" w:rsidP="00F8305C">
            <w:pPr>
              <w:jc w:val="both"/>
            </w:pPr>
          </w:p>
          <w:p w14:paraId="181B779E" w14:textId="77777777" w:rsidR="000E3CDB" w:rsidRDefault="000E3CDB" w:rsidP="00F8305C">
            <w:pPr>
              <w:jc w:val="both"/>
            </w:pPr>
          </w:p>
          <w:p w14:paraId="5CE53CF7" w14:textId="77777777" w:rsidR="000E3CDB" w:rsidRDefault="000E3CDB" w:rsidP="00F8305C">
            <w:pPr>
              <w:jc w:val="both"/>
            </w:pPr>
          </w:p>
          <w:p w14:paraId="571937E5" w14:textId="77777777" w:rsidR="000E3CDB" w:rsidRDefault="000E3CDB" w:rsidP="00F8305C">
            <w:pPr>
              <w:jc w:val="both"/>
            </w:pPr>
          </w:p>
          <w:p w14:paraId="0835AD56" w14:textId="77777777" w:rsidR="000E3CDB" w:rsidRDefault="000E3CDB" w:rsidP="00F8305C">
            <w:pPr>
              <w:jc w:val="both"/>
            </w:pPr>
          </w:p>
          <w:p w14:paraId="65E633E4" w14:textId="77777777" w:rsidR="000E3CDB" w:rsidRDefault="000E3CDB" w:rsidP="00F8305C">
            <w:pPr>
              <w:jc w:val="both"/>
            </w:pPr>
          </w:p>
          <w:p w14:paraId="7DDAEFDE" w14:textId="77777777" w:rsidR="000E3CDB" w:rsidRDefault="000E3CDB" w:rsidP="00F8305C">
            <w:pPr>
              <w:jc w:val="both"/>
            </w:pPr>
          </w:p>
          <w:p w14:paraId="1DC8D3CE" w14:textId="77777777" w:rsidR="000E3CDB" w:rsidRDefault="000E3CDB" w:rsidP="00F8305C">
            <w:pPr>
              <w:jc w:val="both"/>
            </w:pPr>
          </w:p>
          <w:p w14:paraId="0943733E" w14:textId="77777777" w:rsidR="000E3CDB" w:rsidRDefault="000E3CDB" w:rsidP="00F8305C">
            <w:pPr>
              <w:jc w:val="both"/>
            </w:pPr>
          </w:p>
          <w:p w14:paraId="12E85634" w14:textId="77777777" w:rsidR="000E3CDB" w:rsidRDefault="000E3CDB" w:rsidP="00F8305C">
            <w:pPr>
              <w:jc w:val="both"/>
            </w:pPr>
          </w:p>
          <w:p w14:paraId="0760A5DB" w14:textId="77777777" w:rsidR="000E3CDB" w:rsidRDefault="000E3CDB" w:rsidP="00F8305C">
            <w:pPr>
              <w:jc w:val="both"/>
            </w:pPr>
          </w:p>
          <w:p w14:paraId="7E46EF13" w14:textId="77777777" w:rsidR="000E3CDB" w:rsidRDefault="000E3CDB" w:rsidP="00F8305C">
            <w:pPr>
              <w:jc w:val="both"/>
            </w:pPr>
          </w:p>
          <w:p w14:paraId="1C533A68" w14:textId="77777777" w:rsidR="000E3CDB" w:rsidRDefault="000E3CDB" w:rsidP="00F8305C">
            <w:pPr>
              <w:jc w:val="both"/>
            </w:pPr>
          </w:p>
          <w:p w14:paraId="1EFB9D85" w14:textId="77777777" w:rsidR="000E3CDB" w:rsidRDefault="000E3CDB" w:rsidP="00F8305C">
            <w:pPr>
              <w:jc w:val="both"/>
            </w:pPr>
          </w:p>
          <w:p w14:paraId="0B8A8F92" w14:textId="77777777" w:rsidR="000E3CDB" w:rsidRDefault="000E3CDB" w:rsidP="00F8305C">
            <w:pPr>
              <w:jc w:val="both"/>
            </w:pPr>
          </w:p>
          <w:p w14:paraId="266A1497" w14:textId="77777777" w:rsidR="000E3CDB" w:rsidRDefault="000E3CDB" w:rsidP="00F8305C">
            <w:pPr>
              <w:jc w:val="both"/>
            </w:pPr>
          </w:p>
          <w:p w14:paraId="1F4BDA53" w14:textId="77777777" w:rsidR="000E3CDB" w:rsidRDefault="000E3CDB" w:rsidP="00F8305C">
            <w:pPr>
              <w:jc w:val="both"/>
            </w:pPr>
          </w:p>
          <w:p w14:paraId="6868C29B" w14:textId="77777777" w:rsidR="000E3CDB" w:rsidRDefault="000E3CDB" w:rsidP="00F8305C">
            <w:pPr>
              <w:jc w:val="both"/>
            </w:pPr>
          </w:p>
          <w:p w14:paraId="62FEC9B2" w14:textId="77777777" w:rsidR="000E3CDB" w:rsidRDefault="000E3CDB" w:rsidP="00F8305C">
            <w:pPr>
              <w:jc w:val="both"/>
            </w:pPr>
          </w:p>
          <w:p w14:paraId="26E3EB15" w14:textId="77777777" w:rsidR="000E3CDB" w:rsidRDefault="000E3CDB" w:rsidP="00F8305C">
            <w:pPr>
              <w:jc w:val="both"/>
            </w:pPr>
          </w:p>
          <w:p w14:paraId="6EF958C4" w14:textId="77777777" w:rsidR="000E3CDB" w:rsidRDefault="000E3CDB" w:rsidP="00F8305C">
            <w:pPr>
              <w:jc w:val="both"/>
            </w:pPr>
          </w:p>
          <w:p w14:paraId="2427F938" w14:textId="77777777" w:rsidR="000E3CDB" w:rsidRDefault="000E3CDB" w:rsidP="00F8305C">
            <w:pPr>
              <w:jc w:val="both"/>
            </w:pPr>
          </w:p>
          <w:p w14:paraId="42FB08FE" w14:textId="77777777" w:rsidR="000E3CDB" w:rsidRDefault="000E3CDB" w:rsidP="00F8305C">
            <w:pPr>
              <w:jc w:val="both"/>
            </w:pPr>
          </w:p>
          <w:p w14:paraId="6EE0391E" w14:textId="77777777" w:rsidR="000E3CDB" w:rsidRDefault="000E3CDB" w:rsidP="00F8305C">
            <w:pPr>
              <w:jc w:val="both"/>
            </w:pPr>
          </w:p>
          <w:p w14:paraId="443E414C" w14:textId="77777777" w:rsidR="000E3CDB" w:rsidRDefault="000E3CDB" w:rsidP="00F8305C">
            <w:pPr>
              <w:jc w:val="both"/>
            </w:pPr>
          </w:p>
          <w:p w14:paraId="17C98914" w14:textId="77777777" w:rsidR="000E3CDB" w:rsidRDefault="000E3CDB" w:rsidP="00F8305C">
            <w:pPr>
              <w:jc w:val="both"/>
            </w:pPr>
          </w:p>
          <w:p w14:paraId="74FD8AEC" w14:textId="77777777" w:rsidR="000E3CDB" w:rsidRDefault="000E3CDB" w:rsidP="00F8305C">
            <w:pPr>
              <w:jc w:val="both"/>
            </w:pPr>
          </w:p>
          <w:p w14:paraId="2816DC49" w14:textId="77777777" w:rsidR="000E3CDB" w:rsidRDefault="000E3CDB" w:rsidP="00F8305C">
            <w:pPr>
              <w:jc w:val="both"/>
            </w:pPr>
          </w:p>
          <w:p w14:paraId="76FA7189" w14:textId="05A19BE9" w:rsidR="000E3CDB" w:rsidRDefault="000E3CDB" w:rsidP="00F8305C">
            <w:pPr>
              <w:jc w:val="both"/>
            </w:pPr>
          </w:p>
          <w:p w14:paraId="23E6EBEC" w14:textId="22B8120A" w:rsidR="00493624" w:rsidRDefault="00493624" w:rsidP="00F8305C">
            <w:pPr>
              <w:jc w:val="both"/>
            </w:pPr>
          </w:p>
          <w:p w14:paraId="0D18D6B8" w14:textId="100DA833" w:rsidR="000E3CDB" w:rsidRDefault="000E3CDB" w:rsidP="00F8305C">
            <w:pPr>
              <w:jc w:val="both"/>
            </w:pPr>
          </w:p>
        </w:tc>
      </w:tr>
      <w:tr w:rsidR="0088309C" w14:paraId="6EA83BF7" w14:textId="77777777" w:rsidTr="00493624">
        <w:trPr>
          <w:gridAfter w:val="4"/>
          <w:wAfter w:w="615" w:type="dxa"/>
        </w:trPr>
        <w:tc>
          <w:tcPr>
            <w:tcW w:w="9285" w:type="dxa"/>
            <w:gridSpan w:val="11"/>
            <w:tcBorders>
              <w:bottom w:val="double" w:sz="4" w:space="0" w:color="auto"/>
            </w:tcBorders>
            <w:shd w:val="clear" w:color="auto" w:fill="BDD6EE"/>
          </w:tcPr>
          <w:p w14:paraId="24FF3BDC" w14:textId="77777777" w:rsidR="0088309C" w:rsidRDefault="0088309C" w:rsidP="00F8305C">
            <w:pPr>
              <w:jc w:val="both"/>
              <w:rPr>
                <w:b/>
                <w:sz w:val="28"/>
              </w:rPr>
            </w:pPr>
            <w:bookmarkStart w:id="381" w:name="_Hlk192506094"/>
            <w:r>
              <w:rPr>
                <w:b/>
                <w:sz w:val="28"/>
              </w:rPr>
              <w:lastRenderedPageBreak/>
              <w:t xml:space="preserve">D-I – </w:t>
            </w:r>
            <w:r>
              <w:rPr>
                <w:b/>
                <w:sz w:val="26"/>
                <w:szCs w:val="26"/>
              </w:rPr>
              <w:t>Záměr rozvoje studijního programu a další údaje ke studijnímu programu</w:t>
            </w:r>
          </w:p>
        </w:tc>
      </w:tr>
      <w:tr w:rsidR="0088309C" w14:paraId="7EA1E420" w14:textId="77777777" w:rsidTr="00493624">
        <w:trPr>
          <w:gridAfter w:val="4"/>
          <w:wAfter w:w="615" w:type="dxa"/>
          <w:trHeight w:val="185"/>
        </w:trPr>
        <w:tc>
          <w:tcPr>
            <w:tcW w:w="9285" w:type="dxa"/>
            <w:gridSpan w:val="11"/>
            <w:shd w:val="clear" w:color="auto" w:fill="F7CAAC"/>
          </w:tcPr>
          <w:p w14:paraId="471152CA" w14:textId="77777777" w:rsidR="0088309C" w:rsidRDefault="0088309C" w:rsidP="00F8305C">
            <w:pPr>
              <w:rPr>
                <w:b/>
              </w:rPr>
            </w:pPr>
            <w:r>
              <w:rPr>
                <w:b/>
              </w:rPr>
              <w:t>Záměr rozvoje studijního programu a jeho odůvodnění</w:t>
            </w:r>
          </w:p>
        </w:tc>
      </w:tr>
      <w:tr w:rsidR="0088309C" w14:paraId="1FF69F37" w14:textId="77777777" w:rsidTr="00493624">
        <w:trPr>
          <w:gridAfter w:val="4"/>
          <w:wAfter w:w="615" w:type="dxa"/>
          <w:trHeight w:val="430"/>
        </w:trPr>
        <w:tc>
          <w:tcPr>
            <w:tcW w:w="9285" w:type="dxa"/>
            <w:gridSpan w:val="11"/>
            <w:shd w:val="clear" w:color="auto" w:fill="FFFFFF"/>
          </w:tcPr>
          <w:p w14:paraId="486CBE30" w14:textId="79D750DE" w:rsidR="006548C8" w:rsidRPr="00C017E1" w:rsidRDefault="006548C8" w:rsidP="001076EB">
            <w:pPr>
              <w:spacing w:before="120" w:after="60" w:line="264" w:lineRule="auto"/>
              <w:jc w:val="both"/>
            </w:pPr>
            <w:r w:rsidRPr="00C017E1">
              <w:t>Předkládané rozšíření akreditace studijního programu Materiály a technologie o specializaci Polovodičové materiály reaguje na poža</w:t>
            </w:r>
            <w:r>
              <w:t>dav</w:t>
            </w:r>
            <w:r w:rsidRPr="00C017E1">
              <w:t xml:space="preserve">ky současného dynamicky se </w:t>
            </w:r>
            <w:r w:rsidRPr="006548C8">
              <w:t>rozvíjejícího segmentu technologi</w:t>
            </w:r>
            <w:r w:rsidR="00975C3A">
              <w:t>e</w:t>
            </w:r>
            <w:r w:rsidRPr="006548C8">
              <w:t xml:space="preserve"> polovodičů</w:t>
            </w:r>
            <w:r w:rsidRPr="00C017E1">
              <w:t xml:space="preserve"> a rostoucí poptávky po kvalifikovaných </w:t>
            </w:r>
            <w:r>
              <w:t>odbornících</w:t>
            </w:r>
            <w:r w:rsidRPr="00C017E1">
              <w:t xml:space="preserve"> pro pozice spojené s plánováním, realizací a řízením výroby, pro oblast výzkumu a vývoje, zavádění inovativních materiálů a technologií, optimalizaci výrobních procesů či zajišťování kvality v polovodičovém a elektrotechnickém průmyslu.</w:t>
            </w:r>
          </w:p>
          <w:p w14:paraId="0EC92403" w14:textId="77777777" w:rsidR="006548C8" w:rsidRPr="00C017E1" w:rsidRDefault="006548C8" w:rsidP="001076EB">
            <w:pPr>
              <w:spacing w:before="60" w:after="60" w:line="264" w:lineRule="auto"/>
              <w:jc w:val="both"/>
            </w:pPr>
            <w:r w:rsidRPr="00C017E1">
              <w:t xml:space="preserve">V rámci studia bude kladen důraz na rozvoj spolupráce s průmyslovými partnery, a to prostřednictvím individuálních projektů, odborných </w:t>
            </w:r>
            <w:r w:rsidRPr="006548C8">
              <w:t>stáží a spolupráce na výzkumných úkolech zadávaných firmami.</w:t>
            </w:r>
            <w:r w:rsidRPr="00C017E1">
              <w:t xml:space="preserve"> Tento přístup umožní studentům získat cenné praktické zkušenosti a zvýšit jejich uplatnitelnost na trhu práce</w:t>
            </w:r>
            <w:r>
              <w:t>.</w:t>
            </w:r>
          </w:p>
          <w:p w14:paraId="23B98A2D" w14:textId="74FA8690" w:rsidR="00E23A2F" w:rsidRPr="00E23A2F" w:rsidRDefault="006548C8" w:rsidP="001076EB">
            <w:pPr>
              <w:spacing w:before="60" w:after="120" w:line="264" w:lineRule="auto"/>
              <w:jc w:val="both"/>
              <w:rPr>
                <w:highlight w:val="cyan"/>
              </w:rPr>
            </w:pPr>
            <w:r w:rsidRPr="00C017E1">
              <w:t>Mož</w:t>
            </w:r>
            <w:r>
              <w:t xml:space="preserve">nou návaznost dalšího studia </w:t>
            </w:r>
            <w:r w:rsidRPr="00C017E1">
              <w:t>pro absolventy specializace Polovodičové materiály představ</w:t>
            </w:r>
            <w:r>
              <w:t>uje</w:t>
            </w:r>
            <w:r w:rsidRPr="00C017E1">
              <w:t xml:space="preserve"> jednak stávající navazující magisterský studijní program Materiálové inženýrství a nanotechnologie, a dále se také předpokládá budoucí záměr akreditovat navazující magisterský studijní program v oblasti polovodičových materiálů a technologií, který by na předkládanou specializaci přímo navazoval a studentům poskytoval možnost odborného rozvoje v perspektivních oblastech materiálových věd a technologií. </w:t>
            </w:r>
          </w:p>
        </w:tc>
      </w:tr>
      <w:tr w:rsidR="0088309C" w14:paraId="5CCD43EC" w14:textId="77777777" w:rsidTr="00493624">
        <w:trPr>
          <w:gridAfter w:val="4"/>
          <w:wAfter w:w="615" w:type="dxa"/>
          <w:trHeight w:val="104"/>
        </w:trPr>
        <w:tc>
          <w:tcPr>
            <w:tcW w:w="9285" w:type="dxa"/>
            <w:gridSpan w:val="11"/>
            <w:shd w:val="clear" w:color="auto" w:fill="FBD4B4" w:themeFill="accent6" w:themeFillTint="66"/>
          </w:tcPr>
          <w:p w14:paraId="5346C3AA" w14:textId="77777777" w:rsidR="0088309C" w:rsidRPr="007E4E28" w:rsidRDefault="0088309C" w:rsidP="00F8305C">
            <w:pPr>
              <w:rPr>
                <w:b/>
                <w:bCs/>
              </w:rPr>
            </w:pPr>
            <w:r w:rsidRPr="007E4E28">
              <w:rPr>
                <w:b/>
                <w:bCs/>
              </w:rPr>
              <w:t>Systém výuky s využitím prvků distančního vzdělávání v prezenční formě studia</w:t>
            </w:r>
          </w:p>
        </w:tc>
      </w:tr>
      <w:tr w:rsidR="0088309C" w14:paraId="097CC30D" w14:textId="77777777" w:rsidTr="00493624">
        <w:trPr>
          <w:gridAfter w:val="4"/>
          <w:wAfter w:w="615" w:type="dxa"/>
          <w:trHeight w:val="2835"/>
        </w:trPr>
        <w:tc>
          <w:tcPr>
            <w:tcW w:w="9285" w:type="dxa"/>
            <w:gridSpan w:val="11"/>
            <w:shd w:val="clear" w:color="auto" w:fill="FFFFFF"/>
          </w:tcPr>
          <w:p w14:paraId="696AAB6E" w14:textId="1FF81E50" w:rsidR="00F87C60" w:rsidRPr="000308C5" w:rsidRDefault="00F87C60" w:rsidP="001076EB">
            <w:pPr>
              <w:spacing w:before="120" w:after="60" w:line="264" w:lineRule="auto"/>
              <w:jc w:val="both"/>
            </w:pPr>
            <w:r w:rsidRPr="000308C5">
              <w:t>V prezenční formě studia budou prvky distančního vzdělávání (zejména prostřednictvím aplikací M</w:t>
            </w:r>
            <w:r>
              <w:t>S</w:t>
            </w:r>
            <w:r w:rsidRPr="000308C5">
              <w:t xml:space="preserve"> Teams a Moodle 4.0) využívány především v případech dlouhodobých výjezdů akademických pracovníků do zahraničí. V tomto případě musí být v souladu se Studijním a zkušebním řádem Univerzity Tomáše Bati ve Zlíně a Pravidly průběhu studia ve studijních programech uskutečňovaných na Fakultě technologické schválena možnost distanční výuky konkrétního předmětu v prezenční formě a rovněž i její rozsah </w:t>
            </w:r>
            <w:r w:rsidRPr="00D50F51">
              <w:t>Radou studijní</w:t>
            </w:r>
            <w:r w:rsidR="00D50F51" w:rsidRPr="00D50F51">
              <w:t>ho</w:t>
            </w:r>
            <w:r w:rsidRPr="00D50F51">
              <w:t xml:space="preserve"> program</w:t>
            </w:r>
            <w:r w:rsidR="00D50F51" w:rsidRPr="00D50F51">
              <w:t>u</w:t>
            </w:r>
            <w:r w:rsidRPr="000308C5">
              <w:t xml:space="preserve"> Fakulty technologické a Radou pro vnitřní hodnocení UTB ve Zlíně.</w:t>
            </w:r>
          </w:p>
          <w:p w14:paraId="49B3958B" w14:textId="6FFC735C" w:rsidR="0088309C" w:rsidRDefault="00F87C60" w:rsidP="001076EB">
            <w:pPr>
              <w:spacing w:before="60" w:after="120" w:line="264" w:lineRule="auto"/>
              <w:jc w:val="both"/>
            </w:pPr>
            <w:r w:rsidRPr="000308C5">
              <w:t xml:space="preserve">Vhodné nástroje personalizovaných výukových </w:t>
            </w:r>
            <w:r w:rsidR="00B96225">
              <w:t xml:space="preserve">a komunikačních aplikací </w:t>
            </w:r>
            <w:r w:rsidRPr="000308C5">
              <w:t>mohou být využívány i během prezenční výuky za účelem sdílení různorodých výukových materiálů</w:t>
            </w:r>
            <w:r w:rsidR="00B96225">
              <w:t xml:space="preserve"> a </w:t>
            </w:r>
            <w:r w:rsidR="00B96225" w:rsidRPr="000308C5">
              <w:t>zajištění efektivní a flexibilní komunikace se studenty</w:t>
            </w:r>
            <w:r w:rsidRPr="000308C5">
              <w:t>.</w:t>
            </w:r>
            <w:r w:rsidR="00B96225">
              <w:t xml:space="preserve"> </w:t>
            </w:r>
            <w:r w:rsidR="00B96225" w:rsidRPr="00B96225">
              <w:t>Jako výuková platforma a platforma pro sdílení výukových materiálů slouží Moodle, pro komunikační účely je využíván MS Teams.</w:t>
            </w:r>
            <w:r w:rsidRPr="000308C5">
              <w:t xml:space="preserve"> Uvedené nástroje umožňují diverzitu připojení zohledňující mobilní a desktopová řešení studentů.</w:t>
            </w:r>
          </w:p>
        </w:tc>
      </w:tr>
      <w:tr w:rsidR="0088309C" w14:paraId="27F3FF55" w14:textId="77777777" w:rsidTr="00493624">
        <w:trPr>
          <w:gridAfter w:val="4"/>
          <w:wAfter w:w="615" w:type="dxa"/>
          <w:trHeight w:val="185"/>
        </w:trPr>
        <w:tc>
          <w:tcPr>
            <w:tcW w:w="9285" w:type="dxa"/>
            <w:gridSpan w:val="11"/>
            <w:shd w:val="clear" w:color="auto" w:fill="F7CAAC"/>
          </w:tcPr>
          <w:p w14:paraId="12537D20" w14:textId="77777777" w:rsidR="0088309C" w:rsidRPr="00FA046D" w:rsidRDefault="0088309C" w:rsidP="00F8305C">
            <w:pPr>
              <w:jc w:val="both"/>
              <w:rPr>
                <w:b/>
                <w:bCs/>
              </w:rPr>
            </w:pPr>
            <w:r w:rsidRPr="00FA046D">
              <w:rPr>
                <w:b/>
                <w:bCs/>
              </w:rPr>
              <w:t>Systém výuky v distanční a kombinované formě studia</w:t>
            </w:r>
          </w:p>
        </w:tc>
      </w:tr>
      <w:tr w:rsidR="0088309C" w14:paraId="7D5B3564" w14:textId="77777777" w:rsidTr="00493624">
        <w:trPr>
          <w:gridAfter w:val="4"/>
          <w:wAfter w:w="615" w:type="dxa"/>
          <w:trHeight w:val="2835"/>
        </w:trPr>
        <w:tc>
          <w:tcPr>
            <w:tcW w:w="9285" w:type="dxa"/>
            <w:gridSpan w:val="11"/>
            <w:shd w:val="clear" w:color="auto" w:fill="FFFFFF"/>
          </w:tcPr>
          <w:p w14:paraId="460A183D" w14:textId="020A7858" w:rsidR="000E3CDB" w:rsidRDefault="00733435" w:rsidP="00975C3A">
            <w:pPr>
              <w:spacing w:before="120" w:after="120" w:line="264" w:lineRule="auto"/>
              <w:jc w:val="both"/>
            </w:pPr>
            <w:r w:rsidRPr="00D50F51">
              <w:lastRenderedPageBreak/>
              <w:t xml:space="preserve">Studijní program </w:t>
            </w:r>
            <w:r w:rsidR="00D50F51" w:rsidRPr="00D50F51">
              <w:t>Materiál</w:t>
            </w:r>
            <w:r w:rsidR="00C116FF">
              <w:t>y</w:t>
            </w:r>
            <w:r w:rsidR="00D50F51" w:rsidRPr="00D50F51">
              <w:t xml:space="preserve"> a technologie, specializace Polovodičové materiály</w:t>
            </w:r>
            <w:r w:rsidR="00C116FF">
              <w:t>,</w:t>
            </w:r>
            <w:r w:rsidRPr="00D50F51">
              <w:t xml:space="preserve"> vyučovaný v kombinované formě obsahuje v každém z vyučovaných semestrů více než požadovaných min. 80 hodin přímé výuky za semestr. Studenti mají k dispozici studijní opory v elektronické formě a seznam</w:t>
            </w:r>
            <w:r w:rsidR="0078100A">
              <w:t>y</w:t>
            </w:r>
            <w:r w:rsidRPr="00D50F51">
              <w:t xml:space="preserve"> povinné a doporučené literatury, které jsou konkrétně pro každý z předmětů uvedeny v dokumentaci k akreditaci (část B-III – Charakteristika studijního předmětu). V rámci rozvoje studijního programu budou studijní materiály neustále aktualizovány. V kombinované formě se předpokládá vyšší samostatnost studentů a jejich aktivní přístup ke studiu a samostudiu, pro možnosti komunikace s vyučujícími jsou rovněž v částech B-III akreditačních materiálů uvedeny e-mailové a telefonické kontakty.</w:t>
            </w:r>
            <w:r w:rsidRPr="00733435">
              <w:t xml:space="preserve"> </w:t>
            </w:r>
          </w:p>
          <w:p w14:paraId="1065BB0A" w14:textId="29C52555" w:rsidR="000E3CDB" w:rsidRDefault="000E3CDB" w:rsidP="000E3CDB">
            <w:pPr>
              <w:spacing w:before="120" w:after="120" w:line="264" w:lineRule="auto"/>
            </w:pPr>
          </w:p>
          <w:p w14:paraId="0B35F849" w14:textId="3082CA28" w:rsidR="000E3CDB" w:rsidRDefault="000E3CDB" w:rsidP="000E3CDB">
            <w:pPr>
              <w:spacing w:before="120" w:after="120" w:line="264" w:lineRule="auto"/>
            </w:pPr>
          </w:p>
          <w:p w14:paraId="24923EDE" w14:textId="1982986D" w:rsidR="000E3CDB" w:rsidRDefault="000E3CDB" w:rsidP="000E3CDB">
            <w:pPr>
              <w:spacing w:before="120" w:after="120" w:line="264" w:lineRule="auto"/>
            </w:pPr>
          </w:p>
          <w:p w14:paraId="421E55E7" w14:textId="20D263A0" w:rsidR="000E3CDB" w:rsidRDefault="000E3CDB" w:rsidP="000E3CDB">
            <w:pPr>
              <w:spacing w:before="120" w:after="120" w:line="264" w:lineRule="auto"/>
            </w:pPr>
          </w:p>
          <w:p w14:paraId="4244A965" w14:textId="5F237157" w:rsidR="000E3CDB" w:rsidRDefault="000E3CDB" w:rsidP="000E3CDB">
            <w:pPr>
              <w:spacing w:before="120" w:after="120" w:line="264" w:lineRule="auto"/>
            </w:pPr>
          </w:p>
          <w:p w14:paraId="6DBFF4CA" w14:textId="781ECF95" w:rsidR="000E3CDB" w:rsidRDefault="000E3CDB" w:rsidP="000E3CDB">
            <w:pPr>
              <w:spacing w:before="120" w:after="120" w:line="264" w:lineRule="auto"/>
            </w:pPr>
          </w:p>
          <w:p w14:paraId="510E7E0A" w14:textId="340629AA" w:rsidR="000E3CDB" w:rsidRDefault="000E3CDB" w:rsidP="000E3CDB">
            <w:pPr>
              <w:spacing w:before="120" w:after="120" w:line="264" w:lineRule="auto"/>
            </w:pPr>
          </w:p>
          <w:p w14:paraId="1300DD64" w14:textId="77777777" w:rsidR="006374E4" w:rsidRDefault="006374E4" w:rsidP="00F8305C"/>
          <w:p w14:paraId="026104A2" w14:textId="77777777" w:rsidR="006374E4" w:rsidRDefault="006374E4" w:rsidP="00F8305C"/>
          <w:p w14:paraId="6D6B6DB5" w14:textId="77777777" w:rsidR="006374E4" w:rsidRDefault="006374E4" w:rsidP="00F8305C"/>
          <w:p w14:paraId="659F6082" w14:textId="2E46396A" w:rsidR="003F547C" w:rsidRDefault="003F547C" w:rsidP="00F8305C"/>
          <w:p w14:paraId="57155758" w14:textId="68C4C1E1" w:rsidR="003F547C" w:rsidRDefault="003F547C" w:rsidP="00F8305C"/>
          <w:p w14:paraId="5F4EB8B1" w14:textId="223C7A18" w:rsidR="003F547C" w:rsidRDefault="003F547C" w:rsidP="00F8305C"/>
          <w:p w14:paraId="56971706" w14:textId="57097E3B" w:rsidR="006374E4" w:rsidRDefault="006374E4" w:rsidP="00F8305C"/>
        </w:tc>
      </w:tr>
      <w:bookmarkEnd w:id="381"/>
    </w:tbl>
    <w:p w14:paraId="23C6EC1B" w14:textId="77777777" w:rsidR="00A37D50" w:rsidRDefault="00A37D50" w:rsidP="00694BA8">
      <w:pPr>
        <w:spacing w:after="160" w:line="259" w:lineRule="auto"/>
      </w:pPr>
    </w:p>
    <w:sectPr w:rsidR="00A37D50" w:rsidSect="000C34FA">
      <w:headerReference w:type="default" r:id="rId199"/>
      <w:footerReference w:type="even" r:id="rId200"/>
      <w:footerReference w:type="default" r:id="rId201"/>
      <w:headerReference w:type="first" r:id="rId202"/>
      <w:pgSz w:w="11906" w:h="16838"/>
      <w:pgMar w:top="1134" w:right="1134" w:bottom="851" w:left="1134"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EBF00" w14:textId="77777777" w:rsidR="009556F6" w:rsidRDefault="009556F6">
      <w:r>
        <w:separator/>
      </w:r>
    </w:p>
  </w:endnote>
  <w:endnote w:type="continuationSeparator" w:id="0">
    <w:p w14:paraId="6E81181A" w14:textId="77777777" w:rsidR="009556F6" w:rsidRDefault="00955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AAAAC+TimesNewRomanPSMT">
    <w:altName w:val="Cambria"/>
    <w:panose1 w:val="00000000000000000000"/>
    <w:charset w:val="00"/>
    <w:family w:val="roman"/>
    <w:notTrueType/>
    <w:pitch w:val="default"/>
    <w:sig w:usb0="00000007" w:usb1="00000000" w:usb2="00000000" w:usb3="00000000" w:csb0="00000003" w:csb1="00000000"/>
  </w:font>
  <w:font w:name="Helvetica">
    <w:panose1 w:val="020B0604020202020204"/>
    <w:charset w:val="EE"/>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serif">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74745" w14:textId="77777777" w:rsidR="00174EC9" w:rsidRDefault="00174EC9"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6660ABE" w14:textId="77777777" w:rsidR="00174EC9" w:rsidRDefault="00174EC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F8462" w14:textId="77777777" w:rsidR="00174EC9" w:rsidRDefault="00174EC9"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14:paraId="70366F47" w14:textId="77777777" w:rsidR="00174EC9" w:rsidRDefault="00174EC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370B8" w14:textId="77777777" w:rsidR="009556F6" w:rsidRDefault="009556F6">
      <w:r>
        <w:separator/>
      </w:r>
    </w:p>
  </w:footnote>
  <w:footnote w:type="continuationSeparator" w:id="0">
    <w:p w14:paraId="5B4DE566" w14:textId="77777777" w:rsidR="009556F6" w:rsidRDefault="00955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5E2F3" w14:textId="77777777" w:rsidR="00685834" w:rsidRDefault="00685834" w:rsidP="00685834">
    <w:pPr>
      <w:pStyle w:val="Zhlav"/>
      <w:jc w:val="center"/>
    </w:pPr>
    <w:r>
      <w:t>Univerzita Tomáše Bati ve Zlíně, Fakulta technologická</w:t>
    </w:r>
  </w:p>
  <w:p w14:paraId="09607B44" w14:textId="77777777" w:rsidR="00685834" w:rsidRDefault="00685834" w:rsidP="00685834">
    <w:pPr>
      <w:pStyle w:val="Zhlav"/>
      <w:jc w:val="center"/>
    </w:pPr>
    <w:r w:rsidRPr="00724F0D">
      <w:t>SP: Materiály a technologie – specializace</w:t>
    </w:r>
    <w:r>
      <w:t xml:space="preserve"> </w:t>
    </w:r>
    <w:r w:rsidRPr="0087202E">
      <w:t>Polovodičové materiály</w:t>
    </w:r>
  </w:p>
  <w:p w14:paraId="431EFC91" w14:textId="77777777" w:rsidR="00997DA8" w:rsidRDefault="00997DA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60073" w14:textId="77777777" w:rsidR="00997DA8" w:rsidRDefault="00997DA8" w:rsidP="00997DA8">
    <w:pPr>
      <w:pStyle w:val="Zhlav"/>
      <w:jc w:val="center"/>
    </w:pPr>
    <w:r>
      <w:t>Univerzita Tomáše Bati ve Zlíně, Fakulta technologická</w:t>
    </w:r>
  </w:p>
  <w:p w14:paraId="529C323D" w14:textId="30F9EE90" w:rsidR="00997DA8" w:rsidRDefault="00997DA8" w:rsidP="00997DA8">
    <w:pPr>
      <w:pStyle w:val="Zhlav"/>
      <w:jc w:val="center"/>
    </w:pPr>
    <w:r w:rsidRPr="00C17FEE">
      <w:t>SP: Materiály a technologie – specializace</w:t>
    </w:r>
    <w:r>
      <w:t xml:space="preserve"> </w:t>
    </w:r>
    <w:r w:rsidRPr="0087202E">
      <w:t>Polovodičové materiály</w:t>
    </w:r>
  </w:p>
  <w:p w14:paraId="5C23B9A6" w14:textId="77777777" w:rsidR="00997DA8" w:rsidRDefault="00997DA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95CAB"/>
    <w:multiLevelType w:val="multilevel"/>
    <w:tmpl w:val="C71E4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1B7FFC"/>
    <w:multiLevelType w:val="hybridMultilevel"/>
    <w:tmpl w:val="6A3C1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AF15218"/>
    <w:multiLevelType w:val="multilevel"/>
    <w:tmpl w:val="57746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762CA1"/>
    <w:multiLevelType w:val="hybridMultilevel"/>
    <w:tmpl w:val="C98A6AE6"/>
    <w:lvl w:ilvl="0" w:tplc="A1246068">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F6D25C1"/>
    <w:multiLevelType w:val="hybridMultilevel"/>
    <w:tmpl w:val="21DAFB94"/>
    <w:lvl w:ilvl="0" w:tplc="E8A22700">
      <w:numFmt w:val="bullet"/>
      <w:lvlText w:val="-"/>
      <w:lvlJc w:val="left"/>
      <w:pPr>
        <w:ind w:left="720" w:hanging="360"/>
      </w:pPr>
      <w:rPr>
        <w:rFonts w:ascii="Times New Roman" w:eastAsia="Times New Roman" w:hAnsi="Times New Roman" w:cs="Times New Roman" w:hint="default"/>
        <w:b/>
        <w:bCs/>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32B34BF"/>
    <w:multiLevelType w:val="hybridMultilevel"/>
    <w:tmpl w:val="6C22AADA"/>
    <w:lvl w:ilvl="0" w:tplc="242CF768">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593762E"/>
    <w:multiLevelType w:val="hybridMultilevel"/>
    <w:tmpl w:val="E59EA436"/>
    <w:lvl w:ilvl="0" w:tplc="95601D64">
      <w:start w:val="53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CD31C2A"/>
    <w:multiLevelType w:val="multilevel"/>
    <w:tmpl w:val="419EC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125997"/>
    <w:multiLevelType w:val="multilevel"/>
    <w:tmpl w:val="97EEF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A40F78"/>
    <w:multiLevelType w:val="hybridMultilevel"/>
    <w:tmpl w:val="232472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9FD3AF8"/>
    <w:multiLevelType w:val="hybridMultilevel"/>
    <w:tmpl w:val="3DAAEF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897DC8"/>
    <w:multiLevelType w:val="multilevel"/>
    <w:tmpl w:val="60E0E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FE5E88"/>
    <w:multiLevelType w:val="hybridMultilevel"/>
    <w:tmpl w:val="6824AD44"/>
    <w:lvl w:ilvl="0" w:tplc="5F606B0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19213FA"/>
    <w:multiLevelType w:val="hybridMultilevel"/>
    <w:tmpl w:val="2F9841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63E4D82"/>
    <w:multiLevelType w:val="multilevel"/>
    <w:tmpl w:val="5C267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7B86471"/>
    <w:multiLevelType w:val="hybridMultilevel"/>
    <w:tmpl w:val="9196C7FC"/>
    <w:lvl w:ilvl="0" w:tplc="FFFFFFFF">
      <w:start w:val="1"/>
      <w:numFmt w:val="decimal"/>
      <w:pStyle w:val="Publikace"/>
      <w:lvlText w:val="%1."/>
      <w:lvlJc w:val="left"/>
      <w:pPr>
        <w:tabs>
          <w:tab w:val="num" w:pos="454"/>
        </w:tabs>
        <w:ind w:left="454" w:hanging="454"/>
      </w:p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582D7030"/>
    <w:multiLevelType w:val="hybridMultilevel"/>
    <w:tmpl w:val="8B527302"/>
    <w:lvl w:ilvl="0" w:tplc="0D96738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C1F686D"/>
    <w:multiLevelType w:val="hybridMultilevel"/>
    <w:tmpl w:val="BE8A39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D141E96"/>
    <w:multiLevelType w:val="hybridMultilevel"/>
    <w:tmpl w:val="1C94A278"/>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EEF4B30"/>
    <w:multiLevelType w:val="multilevel"/>
    <w:tmpl w:val="58B0C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09F725B"/>
    <w:multiLevelType w:val="hybridMultilevel"/>
    <w:tmpl w:val="EB98E7B0"/>
    <w:lvl w:ilvl="0" w:tplc="DB3883EA">
      <w:start w:val="1"/>
      <w:numFmt w:val="decimal"/>
      <w:lvlText w:val="%1."/>
      <w:lvlJc w:val="right"/>
      <w:pPr>
        <w:ind w:left="720" w:hanging="360"/>
      </w:pPr>
      <w:rPr>
        <w:rFonts w:ascii="Times New Roman" w:hAnsi="Times New Roman" w:cs="Times New Roman"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1653555"/>
    <w:multiLevelType w:val="hybridMultilevel"/>
    <w:tmpl w:val="2060564A"/>
    <w:lvl w:ilvl="0" w:tplc="E73A605A">
      <w:start w:val="1"/>
      <w:numFmt w:val="decimal"/>
      <w:lvlText w:val="%1."/>
      <w:lvlJc w:val="right"/>
      <w:pPr>
        <w:ind w:left="720" w:hanging="360"/>
      </w:pPr>
      <w:rPr>
        <w:rFonts w:ascii="Times New Roman" w:hAnsi="Times New Roman" w:cs="Times New Roman"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5331E8E"/>
    <w:multiLevelType w:val="hybridMultilevel"/>
    <w:tmpl w:val="C9402338"/>
    <w:lvl w:ilvl="0" w:tplc="8410F49C">
      <w:start w:val="202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D313249"/>
    <w:multiLevelType w:val="hybridMultilevel"/>
    <w:tmpl w:val="6E4E1708"/>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E411184"/>
    <w:multiLevelType w:val="multilevel"/>
    <w:tmpl w:val="2AF2F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9D2371C"/>
    <w:multiLevelType w:val="hybridMultilevel"/>
    <w:tmpl w:val="E9DAF08E"/>
    <w:lvl w:ilvl="0" w:tplc="41E8C89E">
      <w:numFmt w:val="bullet"/>
      <w:lvlText w:val="-"/>
      <w:lvlJc w:val="left"/>
      <w:pPr>
        <w:ind w:left="69" w:hanging="118"/>
      </w:pPr>
      <w:rPr>
        <w:rFonts w:ascii="Times New Roman" w:eastAsia="Times New Roman" w:hAnsi="Times New Roman" w:cs="Times New Roman" w:hint="default"/>
        <w:b w:val="0"/>
        <w:bCs w:val="0"/>
        <w:i w:val="0"/>
        <w:iCs w:val="0"/>
        <w:spacing w:val="0"/>
        <w:w w:val="99"/>
        <w:sz w:val="20"/>
        <w:szCs w:val="20"/>
        <w:lang w:val="cs-CZ" w:eastAsia="en-US" w:bidi="ar-SA"/>
      </w:rPr>
    </w:lvl>
    <w:lvl w:ilvl="1" w:tplc="F89C4348">
      <w:numFmt w:val="bullet"/>
      <w:lvlText w:val="•"/>
      <w:lvlJc w:val="left"/>
      <w:pPr>
        <w:ind w:left="746" w:hanging="118"/>
      </w:pPr>
      <w:rPr>
        <w:rFonts w:hint="default"/>
        <w:lang w:val="cs-CZ" w:eastAsia="en-US" w:bidi="ar-SA"/>
      </w:rPr>
    </w:lvl>
    <w:lvl w:ilvl="2" w:tplc="88DA86DC">
      <w:numFmt w:val="bullet"/>
      <w:lvlText w:val="•"/>
      <w:lvlJc w:val="left"/>
      <w:pPr>
        <w:ind w:left="1432" w:hanging="118"/>
      </w:pPr>
      <w:rPr>
        <w:rFonts w:hint="default"/>
        <w:lang w:val="cs-CZ" w:eastAsia="en-US" w:bidi="ar-SA"/>
      </w:rPr>
    </w:lvl>
    <w:lvl w:ilvl="3" w:tplc="1DFA4248">
      <w:numFmt w:val="bullet"/>
      <w:lvlText w:val="•"/>
      <w:lvlJc w:val="left"/>
      <w:pPr>
        <w:ind w:left="2118" w:hanging="118"/>
      </w:pPr>
      <w:rPr>
        <w:rFonts w:hint="default"/>
        <w:lang w:val="cs-CZ" w:eastAsia="en-US" w:bidi="ar-SA"/>
      </w:rPr>
    </w:lvl>
    <w:lvl w:ilvl="4" w:tplc="1F42A0A6">
      <w:numFmt w:val="bullet"/>
      <w:lvlText w:val="•"/>
      <w:lvlJc w:val="left"/>
      <w:pPr>
        <w:ind w:left="2805" w:hanging="118"/>
      </w:pPr>
      <w:rPr>
        <w:rFonts w:hint="default"/>
        <w:lang w:val="cs-CZ" w:eastAsia="en-US" w:bidi="ar-SA"/>
      </w:rPr>
    </w:lvl>
    <w:lvl w:ilvl="5" w:tplc="ABB25F0A">
      <w:numFmt w:val="bullet"/>
      <w:lvlText w:val="•"/>
      <w:lvlJc w:val="left"/>
      <w:pPr>
        <w:ind w:left="3491" w:hanging="118"/>
      </w:pPr>
      <w:rPr>
        <w:rFonts w:hint="default"/>
        <w:lang w:val="cs-CZ" w:eastAsia="en-US" w:bidi="ar-SA"/>
      </w:rPr>
    </w:lvl>
    <w:lvl w:ilvl="6" w:tplc="6A5CCB6C">
      <w:numFmt w:val="bullet"/>
      <w:lvlText w:val="•"/>
      <w:lvlJc w:val="left"/>
      <w:pPr>
        <w:ind w:left="4177" w:hanging="118"/>
      </w:pPr>
      <w:rPr>
        <w:rFonts w:hint="default"/>
        <w:lang w:val="cs-CZ" w:eastAsia="en-US" w:bidi="ar-SA"/>
      </w:rPr>
    </w:lvl>
    <w:lvl w:ilvl="7" w:tplc="A5124534">
      <w:numFmt w:val="bullet"/>
      <w:lvlText w:val="•"/>
      <w:lvlJc w:val="left"/>
      <w:pPr>
        <w:ind w:left="4864" w:hanging="118"/>
      </w:pPr>
      <w:rPr>
        <w:rFonts w:hint="default"/>
        <w:lang w:val="cs-CZ" w:eastAsia="en-US" w:bidi="ar-SA"/>
      </w:rPr>
    </w:lvl>
    <w:lvl w:ilvl="8" w:tplc="714CD400">
      <w:numFmt w:val="bullet"/>
      <w:lvlText w:val="•"/>
      <w:lvlJc w:val="left"/>
      <w:pPr>
        <w:ind w:left="5550" w:hanging="118"/>
      </w:pPr>
      <w:rPr>
        <w:rFonts w:hint="default"/>
        <w:lang w:val="cs-CZ" w:eastAsia="en-US" w:bidi="ar-SA"/>
      </w:rPr>
    </w:lvl>
  </w:abstractNum>
  <w:abstractNum w:abstractNumId="26" w15:restartNumberingAfterBreak="0">
    <w:nsid w:val="79FA41C6"/>
    <w:multiLevelType w:val="hybridMultilevel"/>
    <w:tmpl w:val="F20406F6"/>
    <w:lvl w:ilvl="0" w:tplc="E73A605A">
      <w:start w:val="1"/>
      <w:numFmt w:val="decimal"/>
      <w:lvlText w:val="%1."/>
      <w:lvlJc w:val="right"/>
      <w:pPr>
        <w:ind w:left="720" w:hanging="360"/>
      </w:pPr>
      <w:rPr>
        <w:rFonts w:ascii="Times New Roman" w:hAnsi="Times New Roman" w:cs="Times New Roman"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A83597F"/>
    <w:multiLevelType w:val="hybridMultilevel"/>
    <w:tmpl w:val="38321F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21"/>
  </w:num>
  <w:num w:numId="3">
    <w:abstractNumId w:val="23"/>
  </w:num>
  <w:num w:numId="4">
    <w:abstractNumId w:val="13"/>
  </w:num>
  <w:num w:numId="5">
    <w:abstractNumId w:val="26"/>
  </w:num>
  <w:num w:numId="6">
    <w:abstractNumId w:val="5"/>
  </w:num>
  <w:num w:numId="7">
    <w:abstractNumId w:val="7"/>
  </w:num>
  <w:num w:numId="8">
    <w:abstractNumId w:val="25"/>
  </w:num>
  <w:num w:numId="9">
    <w:abstractNumId w:val="3"/>
  </w:num>
  <w:num w:numId="10">
    <w:abstractNumId w:val="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8"/>
  </w:num>
  <w:num w:numId="14">
    <w:abstractNumId w:val="22"/>
  </w:num>
  <w:num w:numId="15">
    <w:abstractNumId w:val="4"/>
  </w:num>
  <w:num w:numId="16">
    <w:abstractNumId w:val="12"/>
  </w:num>
  <w:num w:numId="17">
    <w:abstractNumId w:val="16"/>
  </w:num>
  <w:num w:numId="18">
    <w:abstractNumId w:val="11"/>
  </w:num>
  <w:num w:numId="19">
    <w:abstractNumId w:val="19"/>
  </w:num>
  <w:num w:numId="20">
    <w:abstractNumId w:val="24"/>
  </w:num>
  <w:num w:numId="21">
    <w:abstractNumId w:val="9"/>
  </w:num>
  <w:num w:numId="22">
    <w:abstractNumId w:val="1"/>
  </w:num>
  <w:num w:numId="23">
    <w:abstractNumId w:val="17"/>
  </w:num>
  <w:num w:numId="24">
    <w:abstractNumId w:val="8"/>
  </w:num>
  <w:num w:numId="25">
    <w:abstractNumId w:val="14"/>
  </w:num>
  <w:num w:numId="2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10"/>
  </w:num>
  <w:num w:numId="30">
    <w:abstractNumId w:val="2"/>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atálie Honková">
    <w15:presenceInfo w15:providerId="AD" w15:userId="S::honkova@utb.cz::1bdd24fb-d902-4c93-af3d-b4d86f2201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trackRevisions/>
  <w:defaultTabStop w:val="5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EFA"/>
    <w:rsid w:val="0000068A"/>
    <w:rsid w:val="000008D7"/>
    <w:rsid w:val="00001B3E"/>
    <w:rsid w:val="000020BD"/>
    <w:rsid w:val="00002371"/>
    <w:rsid w:val="00004B7D"/>
    <w:rsid w:val="00004FEA"/>
    <w:rsid w:val="00005213"/>
    <w:rsid w:val="000079C3"/>
    <w:rsid w:val="0001076C"/>
    <w:rsid w:val="00010777"/>
    <w:rsid w:val="00012245"/>
    <w:rsid w:val="00012325"/>
    <w:rsid w:val="000128D7"/>
    <w:rsid w:val="00013379"/>
    <w:rsid w:val="000140AC"/>
    <w:rsid w:val="00015DE7"/>
    <w:rsid w:val="00017CC5"/>
    <w:rsid w:val="000203CD"/>
    <w:rsid w:val="000209D9"/>
    <w:rsid w:val="000229F1"/>
    <w:rsid w:val="00023988"/>
    <w:rsid w:val="00023E2E"/>
    <w:rsid w:val="00024439"/>
    <w:rsid w:val="0002469F"/>
    <w:rsid w:val="0002564D"/>
    <w:rsid w:val="000266B1"/>
    <w:rsid w:val="00026C9F"/>
    <w:rsid w:val="00030C84"/>
    <w:rsid w:val="00031440"/>
    <w:rsid w:val="00031811"/>
    <w:rsid w:val="00031C2C"/>
    <w:rsid w:val="00032440"/>
    <w:rsid w:val="00032448"/>
    <w:rsid w:val="000331C8"/>
    <w:rsid w:val="00033A0A"/>
    <w:rsid w:val="0003594E"/>
    <w:rsid w:val="00035E15"/>
    <w:rsid w:val="00036040"/>
    <w:rsid w:val="00036E61"/>
    <w:rsid w:val="00040788"/>
    <w:rsid w:val="000412B4"/>
    <w:rsid w:val="0004180B"/>
    <w:rsid w:val="00042A5C"/>
    <w:rsid w:val="00046AAA"/>
    <w:rsid w:val="00047329"/>
    <w:rsid w:val="00050245"/>
    <w:rsid w:val="00053CA1"/>
    <w:rsid w:val="00055483"/>
    <w:rsid w:val="00056471"/>
    <w:rsid w:val="000621A3"/>
    <w:rsid w:val="0006257E"/>
    <w:rsid w:val="00062823"/>
    <w:rsid w:val="0006294D"/>
    <w:rsid w:val="00065238"/>
    <w:rsid w:val="000669E2"/>
    <w:rsid w:val="000711F2"/>
    <w:rsid w:val="000736CE"/>
    <w:rsid w:val="00073D85"/>
    <w:rsid w:val="00074108"/>
    <w:rsid w:val="00075789"/>
    <w:rsid w:val="0007622E"/>
    <w:rsid w:val="0007633A"/>
    <w:rsid w:val="00080A5F"/>
    <w:rsid w:val="00080C11"/>
    <w:rsid w:val="00081249"/>
    <w:rsid w:val="00081B42"/>
    <w:rsid w:val="00083094"/>
    <w:rsid w:val="00083D6A"/>
    <w:rsid w:val="0008458F"/>
    <w:rsid w:val="00086A4B"/>
    <w:rsid w:val="000871AB"/>
    <w:rsid w:val="00087BE3"/>
    <w:rsid w:val="0009019E"/>
    <w:rsid w:val="00091607"/>
    <w:rsid w:val="00092474"/>
    <w:rsid w:val="00093988"/>
    <w:rsid w:val="00093FCF"/>
    <w:rsid w:val="00094AFE"/>
    <w:rsid w:val="00094CCE"/>
    <w:rsid w:val="00094EDC"/>
    <w:rsid w:val="00095901"/>
    <w:rsid w:val="00095DCD"/>
    <w:rsid w:val="00096521"/>
    <w:rsid w:val="00096952"/>
    <w:rsid w:val="000969AF"/>
    <w:rsid w:val="000A1153"/>
    <w:rsid w:val="000A1DC3"/>
    <w:rsid w:val="000A216F"/>
    <w:rsid w:val="000A28F3"/>
    <w:rsid w:val="000A3D0B"/>
    <w:rsid w:val="000A4D12"/>
    <w:rsid w:val="000A55D2"/>
    <w:rsid w:val="000A733F"/>
    <w:rsid w:val="000B12F6"/>
    <w:rsid w:val="000B5708"/>
    <w:rsid w:val="000B5F85"/>
    <w:rsid w:val="000B68CA"/>
    <w:rsid w:val="000B68D3"/>
    <w:rsid w:val="000B69D5"/>
    <w:rsid w:val="000C0502"/>
    <w:rsid w:val="000C0623"/>
    <w:rsid w:val="000C1047"/>
    <w:rsid w:val="000C34FA"/>
    <w:rsid w:val="000C62A4"/>
    <w:rsid w:val="000D065A"/>
    <w:rsid w:val="000D091D"/>
    <w:rsid w:val="000D19AD"/>
    <w:rsid w:val="000D2372"/>
    <w:rsid w:val="000D2AF2"/>
    <w:rsid w:val="000D38C7"/>
    <w:rsid w:val="000D6419"/>
    <w:rsid w:val="000E0109"/>
    <w:rsid w:val="000E0DCB"/>
    <w:rsid w:val="000E3193"/>
    <w:rsid w:val="000E3BB1"/>
    <w:rsid w:val="000E3CDB"/>
    <w:rsid w:val="000E62E4"/>
    <w:rsid w:val="000F3BE9"/>
    <w:rsid w:val="000F531C"/>
    <w:rsid w:val="000F5C51"/>
    <w:rsid w:val="000F6063"/>
    <w:rsid w:val="000F7FCB"/>
    <w:rsid w:val="00100546"/>
    <w:rsid w:val="001005A0"/>
    <w:rsid w:val="001024DC"/>
    <w:rsid w:val="00103889"/>
    <w:rsid w:val="0010413E"/>
    <w:rsid w:val="001041BE"/>
    <w:rsid w:val="00104828"/>
    <w:rsid w:val="00105708"/>
    <w:rsid w:val="00105900"/>
    <w:rsid w:val="00105EED"/>
    <w:rsid w:val="00106C58"/>
    <w:rsid w:val="00106D7D"/>
    <w:rsid w:val="001076EB"/>
    <w:rsid w:val="00107DEB"/>
    <w:rsid w:val="001104FC"/>
    <w:rsid w:val="0011235E"/>
    <w:rsid w:val="00112948"/>
    <w:rsid w:val="00112C20"/>
    <w:rsid w:val="00112F7B"/>
    <w:rsid w:val="00113DFC"/>
    <w:rsid w:val="00113E81"/>
    <w:rsid w:val="0011465C"/>
    <w:rsid w:val="00114FEA"/>
    <w:rsid w:val="00116E2F"/>
    <w:rsid w:val="00120A2F"/>
    <w:rsid w:val="00123EA9"/>
    <w:rsid w:val="00125768"/>
    <w:rsid w:val="00125E89"/>
    <w:rsid w:val="0012625F"/>
    <w:rsid w:val="001271B1"/>
    <w:rsid w:val="001312C0"/>
    <w:rsid w:val="00131A70"/>
    <w:rsid w:val="0013244D"/>
    <w:rsid w:val="00133BEC"/>
    <w:rsid w:val="001340AA"/>
    <w:rsid w:val="001358A5"/>
    <w:rsid w:val="001367B2"/>
    <w:rsid w:val="00140C71"/>
    <w:rsid w:val="00141E1A"/>
    <w:rsid w:val="0014310A"/>
    <w:rsid w:val="00143392"/>
    <w:rsid w:val="001441EA"/>
    <w:rsid w:val="00146F13"/>
    <w:rsid w:val="00147BA4"/>
    <w:rsid w:val="001501F2"/>
    <w:rsid w:val="001502E3"/>
    <w:rsid w:val="00151B24"/>
    <w:rsid w:val="001522EE"/>
    <w:rsid w:val="00153154"/>
    <w:rsid w:val="00153A2A"/>
    <w:rsid w:val="0015504E"/>
    <w:rsid w:val="0015768F"/>
    <w:rsid w:val="00163046"/>
    <w:rsid w:val="001664FE"/>
    <w:rsid w:val="00166FDA"/>
    <w:rsid w:val="00167648"/>
    <w:rsid w:val="00167FA7"/>
    <w:rsid w:val="00170269"/>
    <w:rsid w:val="00170748"/>
    <w:rsid w:val="00171D71"/>
    <w:rsid w:val="00172126"/>
    <w:rsid w:val="0017311A"/>
    <w:rsid w:val="00174EC9"/>
    <w:rsid w:val="0017537C"/>
    <w:rsid w:val="0017582F"/>
    <w:rsid w:val="00175912"/>
    <w:rsid w:val="00176448"/>
    <w:rsid w:val="00176A24"/>
    <w:rsid w:val="00177261"/>
    <w:rsid w:val="0017792F"/>
    <w:rsid w:val="00177CB1"/>
    <w:rsid w:val="00177F61"/>
    <w:rsid w:val="00180331"/>
    <w:rsid w:val="001817C2"/>
    <w:rsid w:val="001824A9"/>
    <w:rsid w:val="00183D01"/>
    <w:rsid w:val="00184191"/>
    <w:rsid w:val="001844CC"/>
    <w:rsid w:val="00193CCF"/>
    <w:rsid w:val="00194146"/>
    <w:rsid w:val="0019461B"/>
    <w:rsid w:val="0019470A"/>
    <w:rsid w:val="00194811"/>
    <w:rsid w:val="0019487C"/>
    <w:rsid w:val="00197047"/>
    <w:rsid w:val="001A018E"/>
    <w:rsid w:val="001A08F7"/>
    <w:rsid w:val="001A0E93"/>
    <w:rsid w:val="001A107B"/>
    <w:rsid w:val="001A2406"/>
    <w:rsid w:val="001A5606"/>
    <w:rsid w:val="001A62B9"/>
    <w:rsid w:val="001A780A"/>
    <w:rsid w:val="001A7A14"/>
    <w:rsid w:val="001B024D"/>
    <w:rsid w:val="001B18CC"/>
    <w:rsid w:val="001B2459"/>
    <w:rsid w:val="001B2D88"/>
    <w:rsid w:val="001B759B"/>
    <w:rsid w:val="001B795F"/>
    <w:rsid w:val="001C024C"/>
    <w:rsid w:val="001C2F59"/>
    <w:rsid w:val="001C305D"/>
    <w:rsid w:val="001C370D"/>
    <w:rsid w:val="001C4385"/>
    <w:rsid w:val="001C66FF"/>
    <w:rsid w:val="001D1058"/>
    <w:rsid w:val="001D1872"/>
    <w:rsid w:val="001D1B10"/>
    <w:rsid w:val="001D1F11"/>
    <w:rsid w:val="001D2AE5"/>
    <w:rsid w:val="001D2FCF"/>
    <w:rsid w:val="001D350B"/>
    <w:rsid w:val="001D3C8A"/>
    <w:rsid w:val="001D527B"/>
    <w:rsid w:val="001D70E8"/>
    <w:rsid w:val="001D77F6"/>
    <w:rsid w:val="001E2327"/>
    <w:rsid w:val="001E3F7A"/>
    <w:rsid w:val="001E5904"/>
    <w:rsid w:val="001E6E80"/>
    <w:rsid w:val="001E7B21"/>
    <w:rsid w:val="001E7D4C"/>
    <w:rsid w:val="001F0034"/>
    <w:rsid w:val="001F00AA"/>
    <w:rsid w:val="001F0F95"/>
    <w:rsid w:val="001F19D2"/>
    <w:rsid w:val="001F2456"/>
    <w:rsid w:val="001F2B1F"/>
    <w:rsid w:val="001F3331"/>
    <w:rsid w:val="001F3364"/>
    <w:rsid w:val="001F3736"/>
    <w:rsid w:val="001F388B"/>
    <w:rsid w:val="001F4804"/>
    <w:rsid w:val="001F642D"/>
    <w:rsid w:val="001F7BE6"/>
    <w:rsid w:val="00201E9B"/>
    <w:rsid w:val="00203A94"/>
    <w:rsid w:val="00204D68"/>
    <w:rsid w:val="00205521"/>
    <w:rsid w:val="00205FF6"/>
    <w:rsid w:val="002123D8"/>
    <w:rsid w:val="00212548"/>
    <w:rsid w:val="00212D44"/>
    <w:rsid w:val="00214C32"/>
    <w:rsid w:val="002176DC"/>
    <w:rsid w:val="00217BDE"/>
    <w:rsid w:val="00217F2F"/>
    <w:rsid w:val="00217F9A"/>
    <w:rsid w:val="00221579"/>
    <w:rsid w:val="00221F47"/>
    <w:rsid w:val="00223DFC"/>
    <w:rsid w:val="002255E4"/>
    <w:rsid w:val="0022579B"/>
    <w:rsid w:val="00225D2D"/>
    <w:rsid w:val="00234D8C"/>
    <w:rsid w:val="00234F17"/>
    <w:rsid w:val="002378D8"/>
    <w:rsid w:val="00241823"/>
    <w:rsid w:val="002419E5"/>
    <w:rsid w:val="00241A2A"/>
    <w:rsid w:val="002422BF"/>
    <w:rsid w:val="00243D05"/>
    <w:rsid w:val="002440D7"/>
    <w:rsid w:val="002450C1"/>
    <w:rsid w:val="00245DFB"/>
    <w:rsid w:val="00245E3C"/>
    <w:rsid w:val="00246710"/>
    <w:rsid w:val="00246A02"/>
    <w:rsid w:val="00247278"/>
    <w:rsid w:val="00247F6A"/>
    <w:rsid w:val="002515ED"/>
    <w:rsid w:val="00251DC6"/>
    <w:rsid w:val="00252012"/>
    <w:rsid w:val="002526E1"/>
    <w:rsid w:val="002552D0"/>
    <w:rsid w:val="00256998"/>
    <w:rsid w:val="00256CCB"/>
    <w:rsid w:val="00256D18"/>
    <w:rsid w:val="00260A05"/>
    <w:rsid w:val="00260B51"/>
    <w:rsid w:val="00260BA2"/>
    <w:rsid w:val="002616C6"/>
    <w:rsid w:val="00262638"/>
    <w:rsid w:val="0026283A"/>
    <w:rsid w:val="00263860"/>
    <w:rsid w:val="002643D6"/>
    <w:rsid w:val="0026458C"/>
    <w:rsid w:val="00264A54"/>
    <w:rsid w:val="0026565A"/>
    <w:rsid w:val="00265AE4"/>
    <w:rsid w:val="00265B8E"/>
    <w:rsid w:val="00265DC6"/>
    <w:rsid w:val="00266856"/>
    <w:rsid w:val="00266EBE"/>
    <w:rsid w:val="002718B7"/>
    <w:rsid w:val="00272C40"/>
    <w:rsid w:val="002731A7"/>
    <w:rsid w:val="00274634"/>
    <w:rsid w:val="002747B5"/>
    <w:rsid w:val="002749A1"/>
    <w:rsid w:val="00275F4B"/>
    <w:rsid w:val="002774F1"/>
    <w:rsid w:val="00277AEC"/>
    <w:rsid w:val="00277C7C"/>
    <w:rsid w:val="00277E2C"/>
    <w:rsid w:val="00280AA7"/>
    <w:rsid w:val="00281A61"/>
    <w:rsid w:val="00281C8D"/>
    <w:rsid w:val="00282F7D"/>
    <w:rsid w:val="00285818"/>
    <w:rsid w:val="00286312"/>
    <w:rsid w:val="00287C1A"/>
    <w:rsid w:val="002903CC"/>
    <w:rsid w:val="00290448"/>
    <w:rsid w:val="00290C85"/>
    <w:rsid w:val="00291711"/>
    <w:rsid w:val="002923F9"/>
    <w:rsid w:val="002938B3"/>
    <w:rsid w:val="0029526E"/>
    <w:rsid w:val="0029637C"/>
    <w:rsid w:val="00296FED"/>
    <w:rsid w:val="002A0E91"/>
    <w:rsid w:val="002A1D5C"/>
    <w:rsid w:val="002A253D"/>
    <w:rsid w:val="002A4444"/>
    <w:rsid w:val="002A6712"/>
    <w:rsid w:val="002A6E91"/>
    <w:rsid w:val="002B03B3"/>
    <w:rsid w:val="002B3213"/>
    <w:rsid w:val="002B3B35"/>
    <w:rsid w:val="002B4838"/>
    <w:rsid w:val="002B4D6E"/>
    <w:rsid w:val="002B62EA"/>
    <w:rsid w:val="002B7057"/>
    <w:rsid w:val="002C00DC"/>
    <w:rsid w:val="002C213D"/>
    <w:rsid w:val="002C3A4B"/>
    <w:rsid w:val="002C44AC"/>
    <w:rsid w:val="002C48BF"/>
    <w:rsid w:val="002C53DF"/>
    <w:rsid w:val="002C574C"/>
    <w:rsid w:val="002C588C"/>
    <w:rsid w:val="002C5F36"/>
    <w:rsid w:val="002C64DD"/>
    <w:rsid w:val="002C6F8A"/>
    <w:rsid w:val="002C72F1"/>
    <w:rsid w:val="002C793A"/>
    <w:rsid w:val="002D1884"/>
    <w:rsid w:val="002D207A"/>
    <w:rsid w:val="002D2377"/>
    <w:rsid w:val="002D246B"/>
    <w:rsid w:val="002D24EE"/>
    <w:rsid w:val="002D3694"/>
    <w:rsid w:val="002D403D"/>
    <w:rsid w:val="002D416B"/>
    <w:rsid w:val="002D4456"/>
    <w:rsid w:val="002D4D45"/>
    <w:rsid w:val="002D7960"/>
    <w:rsid w:val="002E050C"/>
    <w:rsid w:val="002E1303"/>
    <w:rsid w:val="002E2276"/>
    <w:rsid w:val="002E45FF"/>
    <w:rsid w:val="002E4B3C"/>
    <w:rsid w:val="002E5ACA"/>
    <w:rsid w:val="002F2287"/>
    <w:rsid w:val="002F27D3"/>
    <w:rsid w:val="002F27DB"/>
    <w:rsid w:val="002F2B3D"/>
    <w:rsid w:val="002F3FC0"/>
    <w:rsid w:val="002F5D2E"/>
    <w:rsid w:val="002F608E"/>
    <w:rsid w:val="002F6E2A"/>
    <w:rsid w:val="002F7413"/>
    <w:rsid w:val="002F7B54"/>
    <w:rsid w:val="002F7E17"/>
    <w:rsid w:val="0030189D"/>
    <w:rsid w:val="00302C5B"/>
    <w:rsid w:val="00302FD4"/>
    <w:rsid w:val="0030321C"/>
    <w:rsid w:val="003036CB"/>
    <w:rsid w:val="00305D8C"/>
    <w:rsid w:val="00312D69"/>
    <w:rsid w:val="003131B6"/>
    <w:rsid w:val="00313CDC"/>
    <w:rsid w:val="0031568B"/>
    <w:rsid w:val="00317F57"/>
    <w:rsid w:val="0032018B"/>
    <w:rsid w:val="00320658"/>
    <w:rsid w:val="0032069F"/>
    <w:rsid w:val="00321E47"/>
    <w:rsid w:val="003240DA"/>
    <w:rsid w:val="0032461E"/>
    <w:rsid w:val="003258B0"/>
    <w:rsid w:val="00325FD2"/>
    <w:rsid w:val="00326918"/>
    <w:rsid w:val="003273E6"/>
    <w:rsid w:val="00327ADF"/>
    <w:rsid w:val="00330404"/>
    <w:rsid w:val="00330632"/>
    <w:rsid w:val="003311AE"/>
    <w:rsid w:val="0033128E"/>
    <w:rsid w:val="00332A95"/>
    <w:rsid w:val="00334466"/>
    <w:rsid w:val="003349D9"/>
    <w:rsid w:val="00337534"/>
    <w:rsid w:val="00340832"/>
    <w:rsid w:val="00342D9D"/>
    <w:rsid w:val="003436C5"/>
    <w:rsid w:val="00344A90"/>
    <w:rsid w:val="003458CD"/>
    <w:rsid w:val="00345F92"/>
    <w:rsid w:val="0034633D"/>
    <w:rsid w:val="00346794"/>
    <w:rsid w:val="003516DD"/>
    <w:rsid w:val="00352D18"/>
    <w:rsid w:val="00354DEC"/>
    <w:rsid w:val="00357323"/>
    <w:rsid w:val="0036113D"/>
    <w:rsid w:val="003613A9"/>
    <w:rsid w:val="0036334B"/>
    <w:rsid w:val="00363711"/>
    <w:rsid w:val="00365C0B"/>
    <w:rsid w:val="00367D21"/>
    <w:rsid w:val="003704DB"/>
    <w:rsid w:val="00370CD5"/>
    <w:rsid w:val="00370D9C"/>
    <w:rsid w:val="0037147C"/>
    <w:rsid w:val="00371F14"/>
    <w:rsid w:val="00373012"/>
    <w:rsid w:val="00373A85"/>
    <w:rsid w:val="00376788"/>
    <w:rsid w:val="00376CE8"/>
    <w:rsid w:val="003778C9"/>
    <w:rsid w:val="00381B2D"/>
    <w:rsid w:val="00382095"/>
    <w:rsid w:val="003823BA"/>
    <w:rsid w:val="00382402"/>
    <w:rsid w:val="0038283E"/>
    <w:rsid w:val="00383344"/>
    <w:rsid w:val="00383CC4"/>
    <w:rsid w:val="003852C9"/>
    <w:rsid w:val="00385FF1"/>
    <w:rsid w:val="00386B39"/>
    <w:rsid w:val="00387A77"/>
    <w:rsid w:val="003904E7"/>
    <w:rsid w:val="0039145C"/>
    <w:rsid w:val="003929D1"/>
    <w:rsid w:val="0039384B"/>
    <w:rsid w:val="00393970"/>
    <w:rsid w:val="00393A18"/>
    <w:rsid w:val="00393B32"/>
    <w:rsid w:val="00396F5D"/>
    <w:rsid w:val="00397236"/>
    <w:rsid w:val="00397B66"/>
    <w:rsid w:val="003A1EF4"/>
    <w:rsid w:val="003A301D"/>
    <w:rsid w:val="003A31C5"/>
    <w:rsid w:val="003A44C8"/>
    <w:rsid w:val="003A498E"/>
    <w:rsid w:val="003A4C58"/>
    <w:rsid w:val="003A520A"/>
    <w:rsid w:val="003A5303"/>
    <w:rsid w:val="003A6306"/>
    <w:rsid w:val="003A7298"/>
    <w:rsid w:val="003A73B7"/>
    <w:rsid w:val="003A7ABE"/>
    <w:rsid w:val="003B0F8B"/>
    <w:rsid w:val="003B15C5"/>
    <w:rsid w:val="003B216C"/>
    <w:rsid w:val="003B2440"/>
    <w:rsid w:val="003B43A9"/>
    <w:rsid w:val="003B478D"/>
    <w:rsid w:val="003B5E46"/>
    <w:rsid w:val="003B7089"/>
    <w:rsid w:val="003C0173"/>
    <w:rsid w:val="003C0778"/>
    <w:rsid w:val="003C0B40"/>
    <w:rsid w:val="003C1098"/>
    <w:rsid w:val="003C2B98"/>
    <w:rsid w:val="003C38F0"/>
    <w:rsid w:val="003C4716"/>
    <w:rsid w:val="003C635B"/>
    <w:rsid w:val="003C6DB0"/>
    <w:rsid w:val="003D1439"/>
    <w:rsid w:val="003D15DB"/>
    <w:rsid w:val="003D1AAE"/>
    <w:rsid w:val="003D36A0"/>
    <w:rsid w:val="003D62AF"/>
    <w:rsid w:val="003D64B2"/>
    <w:rsid w:val="003D6E8D"/>
    <w:rsid w:val="003D755E"/>
    <w:rsid w:val="003E11D6"/>
    <w:rsid w:val="003E188B"/>
    <w:rsid w:val="003E1EC7"/>
    <w:rsid w:val="003E2604"/>
    <w:rsid w:val="003E3129"/>
    <w:rsid w:val="003E434D"/>
    <w:rsid w:val="003E5043"/>
    <w:rsid w:val="003E51B6"/>
    <w:rsid w:val="003E621A"/>
    <w:rsid w:val="003E6829"/>
    <w:rsid w:val="003E7574"/>
    <w:rsid w:val="003E7DE1"/>
    <w:rsid w:val="003F0559"/>
    <w:rsid w:val="003F3D7D"/>
    <w:rsid w:val="003F40F1"/>
    <w:rsid w:val="003F547C"/>
    <w:rsid w:val="003F593A"/>
    <w:rsid w:val="003F669C"/>
    <w:rsid w:val="003F730F"/>
    <w:rsid w:val="003F7C8E"/>
    <w:rsid w:val="00400D62"/>
    <w:rsid w:val="00401023"/>
    <w:rsid w:val="00402F99"/>
    <w:rsid w:val="00404E27"/>
    <w:rsid w:val="00406792"/>
    <w:rsid w:val="0041083B"/>
    <w:rsid w:val="00410A64"/>
    <w:rsid w:val="00410EAE"/>
    <w:rsid w:val="00411915"/>
    <w:rsid w:val="00412B7D"/>
    <w:rsid w:val="00413D02"/>
    <w:rsid w:val="0041539E"/>
    <w:rsid w:val="0041546B"/>
    <w:rsid w:val="00415A36"/>
    <w:rsid w:val="004164BE"/>
    <w:rsid w:val="0041796D"/>
    <w:rsid w:val="00420371"/>
    <w:rsid w:val="004208BE"/>
    <w:rsid w:val="0042194F"/>
    <w:rsid w:val="00421D29"/>
    <w:rsid w:val="00422B32"/>
    <w:rsid w:val="00422B37"/>
    <w:rsid w:val="00422B73"/>
    <w:rsid w:val="0042389F"/>
    <w:rsid w:val="004252CD"/>
    <w:rsid w:val="00425D17"/>
    <w:rsid w:val="00425D37"/>
    <w:rsid w:val="004263C8"/>
    <w:rsid w:val="004269B1"/>
    <w:rsid w:val="00426A6F"/>
    <w:rsid w:val="0042799F"/>
    <w:rsid w:val="00431840"/>
    <w:rsid w:val="00431DA1"/>
    <w:rsid w:val="00431E04"/>
    <w:rsid w:val="00432ED8"/>
    <w:rsid w:val="0043307B"/>
    <w:rsid w:val="00433731"/>
    <w:rsid w:val="00433C7E"/>
    <w:rsid w:val="0043549B"/>
    <w:rsid w:val="00435BB7"/>
    <w:rsid w:val="0043796F"/>
    <w:rsid w:val="004408C8"/>
    <w:rsid w:val="00442816"/>
    <w:rsid w:val="004428E4"/>
    <w:rsid w:val="00442D3D"/>
    <w:rsid w:val="00444E9F"/>
    <w:rsid w:val="00445561"/>
    <w:rsid w:val="00445703"/>
    <w:rsid w:val="00445F8B"/>
    <w:rsid w:val="00446DDC"/>
    <w:rsid w:val="00447642"/>
    <w:rsid w:val="00450F51"/>
    <w:rsid w:val="00451539"/>
    <w:rsid w:val="00451AFE"/>
    <w:rsid w:val="004550A8"/>
    <w:rsid w:val="00455B86"/>
    <w:rsid w:val="00456AD4"/>
    <w:rsid w:val="004579A6"/>
    <w:rsid w:val="00457B11"/>
    <w:rsid w:val="00460C97"/>
    <w:rsid w:val="00461CEF"/>
    <w:rsid w:val="00461EAC"/>
    <w:rsid w:val="004645BF"/>
    <w:rsid w:val="00464BF2"/>
    <w:rsid w:val="00465CAE"/>
    <w:rsid w:val="00465DC2"/>
    <w:rsid w:val="004668F3"/>
    <w:rsid w:val="00467A06"/>
    <w:rsid w:val="00470C1C"/>
    <w:rsid w:val="00471236"/>
    <w:rsid w:val="00471863"/>
    <w:rsid w:val="0047329F"/>
    <w:rsid w:val="00473C1D"/>
    <w:rsid w:val="00473D61"/>
    <w:rsid w:val="00474B0D"/>
    <w:rsid w:val="0047550E"/>
    <w:rsid w:val="004755F6"/>
    <w:rsid w:val="004762D3"/>
    <w:rsid w:val="00476938"/>
    <w:rsid w:val="00477696"/>
    <w:rsid w:val="004802A8"/>
    <w:rsid w:val="0048052D"/>
    <w:rsid w:val="0048070A"/>
    <w:rsid w:val="00480949"/>
    <w:rsid w:val="00480C03"/>
    <w:rsid w:val="00482144"/>
    <w:rsid w:val="004824A1"/>
    <w:rsid w:val="00483139"/>
    <w:rsid w:val="00483949"/>
    <w:rsid w:val="0048459C"/>
    <w:rsid w:val="00484ECC"/>
    <w:rsid w:val="0048513A"/>
    <w:rsid w:val="00486CE9"/>
    <w:rsid w:val="00490860"/>
    <w:rsid w:val="00490B17"/>
    <w:rsid w:val="00491AA9"/>
    <w:rsid w:val="00492D7E"/>
    <w:rsid w:val="00493624"/>
    <w:rsid w:val="00494344"/>
    <w:rsid w:val="00494790"/>
    <w:rsid w:val="00494A7E"/>
    <w:rsid w:val="00495F0B"/>
    <w:rsid w:val="004964CD"/>
    <w:rsid w:val="00496A98"/>
    <w:rsid w:val="00497461"/>
    <w:rsid w:val="00497649"/>
    <w:rsid w:val="00497B3C"/>
    <w:rsid w:val="00497B5B"/>
    <w:rsid w:val="004A0437"/>
    <w:rsid w:val="004A0B8A"/>
    <w:rsid w:val="004A121D"/>
    <w:rsid w:val="004A151D"/>
    <w:rsid w:val="004A2119"/>
    <w:rsid w:val="004A2205"/>
    <w:rsid w:val="004A42E8"/>
    <w:rsid w:val="004A4CF2"/>
    <w:rsid w:val="004A5CEF"/>
    <w:rsid w:val="004A64CE"/>
    <w:rsid w:val="004A6EB6"/>
    <w:rsid w:val="004A7D38"/>
    <w:rsid w:val="004A7DEF"/>
    <w:rsid w:val="004A7E38"/>
    <w:rsid w:val="004B05A6"/>
    <w:rsid w:val="004B0B89"/>
    <w:rsid w:val="004B1FC8"/>
    <w:rsid w:val="004B6296"/>
    <w:rsid w:val="004B67E7"/>
    <w:rsid w:val="004B697D"/>
    <w:rsid w:val="004B6ED6"/>
    <w:rsid w:val="004B71D0"/>
    <w:rsid w:val="004B7A34"/>
    <w:rsid w:val="004C0F72"/>
    <w:rsid w:val="004C1015"/>
    <w:rsid w:val="004C12E1"/>
    <w:rsid w:val="004C1F53"/>
    <w:rsid w:val="004C309E"/>
    <w:rsid w:val="004C645B"/>
    <w:rsid w:val="004C66CE"/>
    <w:rsid w:val="004D0E50"/>
    <w:rsid w:val="004D1718"/>
    <w:rsid w:val="004D3692"/>
    <w:rsid w:val="004D648A"/>
    <w:rsid w:val="004D6AD4"/>
    <w:rsid w:val="004E0FE7"/>
    <w:rsid w:val="004E2F21"/>
    <w:rsid w:val="004E2F97"/>
    <w:rsid w:val="004E3508"/>
    <w:rsid w:val="004E48B5"/>
    <w:rsid w:val="004E5163"/>
    <w:rsid w:val="004E5476"/>
    <w:rsid w:val="004E5942"/>
    <w:rsid w:val="004F512D"/>
    <w:rsid w:val="004F733D"/>
    <w:rsid w:val="005010B7"/>
    <w:rsid w:val="0050132E"/>
    <w:rsid w:val="0050225A"/>
    <w:rsid w:val="005054F4"/>
    <w:rsid w:val="00505639"/>
    <w:rsid w:val="00505886"/>
    <w:rsid w:val="00506CB4"/>
    <w:rsid w:val="00506D6B"/>
    <w:rsid w:val="005076D9"/>
    <w:rsid w:val="00507F66"/>
    <w:rsid w:val="00510659"/>
    <w:rsid w:val="0051080B"/>
    <w:rsid w:val="005110DD"/>
    <w:rsid w:val="0051376B"/>
    <w:rsid w:val="0051488D"/>
    <w:rsid w:val="005153AB"/>
    <w:rsid w:val="00515B04"/>
    <w:rsid w:val="005166FB"/>
    <w:rsid w:val="00517A6D"/>
    <w:rsid w:val="005205CE"/>
    <w:rsid w:val="00522886"/>
    <w:rsid w:val="00522E41"/>
    <w:rsid w:val="005230FC"/>
    <w:rsid w:val="00523A9C"/>
    <w:rsid w:val="00526F9E"/>
    <w:rsid w:val="00527A3C"/>
    <w:rsid w:val="0053069D"/>
    <w:rsid w:val="00530FA6"/>
    <w:rsid w:val="00532269"/>
    <w:rsid w:val="005333A5"/>
    <w:rsid w:val="0053455C"/>
    <w:rsid w:val="00534B01"/>
    <w:rsid w:val="005369E9"/>
    <w:rsid w:val="005414EB"/>
    <w:rsid w:val="00542B0D"/>
    <w:rsid w:val="005430E5"/>
    <w:rsid w:val="00545485"/>
    <w:rsid w:val="005460E1"/>
    <w:rsid w:val="00547005"/>
    <w:rsid w:val="0054744C"/>
    <w:rsid w:val="00547A15"/>
    <w:rsid w:val="00553036"/>
    <w:rsid w:val="005538A7"/>
    <w:rsid w:val="0055397A"/>
    <w:rsid w:val="00553D98"/>
    <w:rsid w:val="0055442A"/>
    <w:rsid w:val="0055534B"/>
    <w:rsid w:val="0055595B"/>
    <w:rsid w:val="00555E0E"/>
    <w:rsid w:val="0055610B"/>
    <w:rsid w:val="005563F0"/>
    <w:rsid w:val="00557542"/>
    <w:rsid w:val="0055758A"/>
    <w:rsid w:val="00557764"/>
    <w:rsid w:val="00557C4A"/>
    <w:rsid w:val="0056048D"/>
    <w:rsid w:val="005616CA"/>
    <w:rsid w:val="00562DD4"/>
    <w:rsid w:val="005632A8"/>
    <w:rsid w:val="005635DC"/>
    <w:rsid w:val="00563D2D"/>
    <w:rsid w:val="005668AF"/>
    <w:rsid w:val="005668CB"/>
    <w:rsid w:val="005702EC"/>
    <w:rsid w:val="00570BD1"/>
    <w:rsid w:val="00571066"/>
    <w:rsid w:val="00571300"/>
    <w:rsid w:val="00571B4B"/>
    <w:rsid w:val="00571C3E"/>
    <w:rsid w:val="0057204F"/>
    <w:rsid w:val="005720CD"/>
    <w:rsid w:val="005727DC"/>
    <w:rsid w:val="00572EDF"/>
    <w:rsid w:val="0057567F"/>
    <w:rsid w:val="005760F0"/>
    <w:rsid w:val="00576F8B"/>
    <w:rsid w:val="00583C0C"/>
    <w:rsid w:val="00585082"/>
    <w:rsid w:val="005855F8"/>
    <w:rsid w:val="0058574E"/>
    <w:rsid w:val="0058589B"/>
    <w:rsid w:val="005861AE"/>
    <w:rsid w:val="0058647B"/>
    <w:rsid w:val="00587963"/>
    <w:rsid w:val="00590C76"/>
    <w:rsid w:val="00590EC2"/>
    <w:rsid w:val="00594F2F"/>
    <w:rsid w:val="00595D93"/>
    <w:rsid w:val="00596537"/>
    <w:rsid w:val="005966E9"/>
    <w:rsid w:val="005967BA"/>
    <w:rsid w:val="0059724B"/>
    <w:rsid w:val="005A0406"/>
    <w:rsid w:val="005A11DF"/>
    <w:rsid w:val="005A1291"/>
    <w:rsid w:val="005A151D"/>
    <w:rsid w:val="005A29E7"/>
    <w:rsid w:val="005A3644"/>
    <w:rsid w:val="005A511F"/>
    <w:rsid w:val="005A5EDB"/>
    <w:rsid w:val="005A7638"/>
    <w:rsid w:val="005A7DA9"/>
    <w:rsid w:val="005A7F65"/>
    <w:rsid w:val="005B1662"/>
    <w:rsid w:val="005B1EFC"/>
    <w:rsid w:val="005B2027"/>
    <w:rsid w:val="005B26AF"/>
    <w:rsid w:val="005B2DCC"/>
    <w:rsid w:val="005B52EB"/>
    <w:rsid w:val="005B72D4"/>
    <w:rsid w:val="005B78F6"/>
    <w:rsid w:val="005C02A9"/>
    <w:rsid w:val="005C2032"/>
    <w:rsid w:val="005C2261"/>
    <w:rsid w:val="005C2B4F"/>
    <w:rsid w:val="005C2F46"/>
    <w:rsid w:val="005C3977"/>
    <w:rsid w:val="005C5022"/>
    <w:rsid w:val="005C5053"/>
    <w:rsid w:val="005C61FE"/>
    <w:rsid w:val="005C6FC0"/>
    <w:rsid w:val="005C722F"/>
    <w:rsid w:val="005C7511"/>
    <w:rsid w:val="005C7E73"/>
    <w:rsid w:val="005D01BE"/>
    <w:rsid w:val="005D10B2"/>
    <w:rsid w:val="005D1586"/>
    <w:rsid w:val="005D2914"/>
    <w:rsid w:val="005D3FD9"/>
    <w:rsid w:val="005D460C"/>
    <w:rsid w:val="005D6BB8"/>
    <w:rsid w:val="005D7AE7"/>
    <w:rsid w:val="005E08ED"/>
    <w:rsid w:val="005E12AC"/>
    <w:rsid w:val="005E1AAD"/>
    <w:rsid w:val="005E242A"/>
    <w:rsid w:val="005E36A2"/>
    <w:rsid w:val="005E3F7A"/>
    <w:rsid w:val="005E426F"/>
    <w:rsid w:val="005E45D8"/>
    <w:rsid w:val="005E4874"/>
    <w:rsid w:val="005E4D56"/>
    <w:rsid w:val="005E4F27"/>
    <w:rsid w:val="005E5E6D"/>
    <w:rsid w:val="005E60B1"/>
    <w:rsid w:val="005E6D4C"/>
    <w:rsid w:val="005E7552"/>
    <w:rsid w:val="005E7894"/>
    <w:rsid w:val="005F1113"/>
    <w:rsid w:val="005F1EAD"/>
    <w:rsid w:val="005F26C8"/>
    <w:rsid w:val="005F30D6"/>
    <w:rsid w:val="005F36D5"/>
    <w:rsid w:val="005F37E7"/>
    <w:rsid w:val="005F3D8A"/>
    <w:rsid w:val="005F3F2F"/>
    <w:rsid w:val="005F401C"/>
    <w:rsid w:val="005F429C"/>
    <w:rsid w:val="005F5C51"/>
    <w:rsid w:val="005F66F9"/>
    <w:rsid w:val="005F7E00"/>
    <w:rsid w:val="00600458"/>
    <w:rsid w:val="006019B8"/>
    <w:rsid w:val="00601FE2"/>
    <w:rsid w:val="00603B12"/>
    <w:rsid w:val="00604353"/>
    <w:rsid w:val="00604FA8"/>
    <w:rsid w:val="0060532B"/>
    <w:rsid w:val="00606054"/>
    <w:rsid w:val="0060671D"/>
    <w:rsid w:val="0060741B"/>
    <w:rsid w:val="0061011A"/>
    <w:rsid w:val="00610494"/>
    <w:rsid w:val="00610A50"/>
    <w:rsid w:val="00611707"/>
    <w:rsid w:val="006131F4"/>
    <w:rsid w:val="00614358"/>
    <w:rsid w:val="00614C84"/>
    <w:rsid w:val="006150B7"/>
    <w:rsid w:val="00616D9A"/>
    <w:rsid w:val="00616EAC"/>
    <w:rsid w:val="00617608"/>
    <w:rsid w:val="00617DA9"/>
    <w:rsid w:val="006203E3"/>
    <w:rsid w:val="0062180B"/>
    <w:rsid w:val="0062291E"/>
    <w:rsid w:val="00622DA1"/>
    <w:rsid w:val="00622DFF"/>
    <w:rsid w:val="00623392"/>
    <w:rsid w:val="00624762"/>
    <w:rsid w:val="00624BEC"/>
    <w:rsid w:val="00624E24"/>
    <w:rsid w:val="006250AD"/>
    <w:rsid w:val="006266EF"/>
    <w:rsid w:val="006315C1"/>
    <w:rsid w:val="006319E1"/>
    <w:rsid w:val="00631F07"/>
    <w:rsid w:val="00632BA6"/>
    <w:rsid w:val="006348FE"/>
    <w:rsid w:val="00635183"/>
    <w:rsid w:val="00635EF6"/>
    <w:rsid w:val="006373A9"/>
    <w:rsid w:val="006374E4"/>
    <w:rsid w:val="00637522"/>
    <w:rsid w:val="006377F8"/>
    <w:rsid w:val="00637A1E"/>
    <w:rsid w:val="006427F6"/>
    <w:rsid w:val="006441B3"/>
    <w:rsid w:val="00644201"/>
    <w:rsid w:val="0064513E"/>
    <w:rsid w:val="00651029"/>
    <w:rsid w:val="00651940"/>
    <w:rsid w:val="00652050"/>
    <w:rsid w:val="00652583"/>
    <w:rsid w:val="00652DED"/>
    <w:rsid w:val="006548C8"/>
    <w:rsid w:val="00656AA1"/>
    <w:rsid w:val="006576AB"/>
    <w:rsid w:val="00660B3D"/>
    <w:rsid w:val="006616AE"/>
    <w:rsid w:val="00661BFE"/>
    <w:rsid w:val="00661E6C"/>
    <w:rsid w:val="006625ED"/>
    <w:rsid w:val="006634F5"/>
    <w:rsid w:val="00663886"/>
    <w:rsid w:val="00664821"/>
    <w:rsid w:val="006649D1"/>
    <w:rsid w:val="00664ECB"/>
    <w:rsid w:val="00665DDE"/>
    <w:rsid w:val="00665F20"/>
    <w:rsid w:val="0066616F"/>
    <w:rsid w:val="006676FC"/>
    <w:rsid w:val="00670BED"/>
    <w:rsid w:val="00670DB4"/>
    <w:rsid w:val="00672BEF"/>
    <w:rsid w:val="006731C5"/>
    <w:rsid w:val="006747C5"/>
    <w:rsid w:val="00674C23"/>
    <w:rsid w:val="00675F2D"/>
    <w:rsid w:val="006764E6"/>
    <w:rsid w:val="00676B62"/>
    <w:rsid w:val="00681178"/>
    <w:rsid w:val="006823EE"/>
    <w:rsid w:val="00682713"/>
    <w:rsid w:val="00682E9A"/>
    <w:rsid w:val="00684039"/>
    <w:rsid w:val="006844E3"/>
    <w:rsid w:val="00685834"/>
    <w:rsid w:val="00685CED"/>
    <w:rsid w:val="00685D67"/>
    <w:rsid w:val="006861C6"/>
    <w:rsid w:val="00686DCB"/>
    <w:rsid w:val="00687749"/>
    <w:rsid w:val="0069099B"/>
    <w:rsid w:val="00691ADD"/>
    <w:rsid w:val="00691C9B"/>
    <w:rsid w:val="006930C6"/>
    <w:rsid w:val="00694BA8"/>
    <w:rsid w:val="00695000"/>
    <w:rsid w:val="00695462"/>
    <w:rsid w:val="006954D4"/>
    <w:rsid w:val="00696BD1"/>
    <w:rsid w:val="00696D0D"/>
    <w:rsid w:val="00697418"/>
    <w:rsid w:val="006A1369"/>
    <w:rsid w:val="006A18B7"/>
    <w:rsid w:val="006A41B9"/>
    <w:rsid w:val="006A4EAC"/>
    <w:rsid w:val="006A5DDC"/>
    <w:rsid w:val="006A66C2"/>
    <w:rsid w:val="006A692A"/>
    <w:rsid w:val="006A6F55"/>
    <w:rsid w:val="006A7F33"/>
    <w:rsid w:val="006B0375"/>
    <w:rsid w:val="006B0E85"/>
    <w:rsid w:val="006B1E3D"/>
    <w:rsid w:val="006B41FD"/>
    <w:rsid w:val="006B448B"/>
    <w:rsid w:val="006B47DE"/>
    <w:rsid w:val="006C0B24"/>
    <w:rsid w:val="006C469E"/>
    <w:rsid w:val="006C78CC"/>
    <w:rsid w:val="006D01A2"/>
    <w:rsid w:val="006D1164"/>
    <w:rsid w:val="006D1C4E"/>
    <w:rsid w:val="006D3C34"/>
    <w:rsid w:val="006D3E9B"/>
    <w:rsid w:val="006D57D2"/>
    <w:rsid w:val="006D6914"/>
    <w:rsid w:val="006D7B57"/>
    <w:rsid w:val="006D7C71"/>
    <w:rsid w:val="006E075C"/>
    <w:rsid w:val="006E0FE7"/>
    <w:rsid w:val="006E14A6"/>
    <w:rsid w:val="006E1A82"/>
    <w:rsid w:val="006E29E2"/>
    <w:rsid w:val="006E35A2"/>
    <w:rsid w:val="006E47D5"/>
    <w:rsid w:val="006E53FD"/>
    <w:rsid w:val="006E7CD5"/>
    <w:rsid w:val="006E7D9C"/>
    <w:rsid w:val="006F2B6A"/>
    <w:rsid w:val="006F344A"/>
    <w:rsid w:val="006F3690"/>
    <w:rsid w:val="006F36EF"/>
    <w:rsid w:val="006F4572"/>
    <w:rsid w:val="006F512E"/>
    <w:rsid w:val="006F5AD7"/>
    <w:rsid w:val="006F6DA0"/>
    <w:rsid w:val="006F6F48"/>
    <w:rsid w:val="006F7796"/>
    <w:rsid w:val="006F7D6F"/>
    <w:rsid w:val="00700371"/>
    <w:rsid w:val="00701DCB"/>
    <w:rsid w:val="0070235E"/>
    <w:rsid w:val="0070285F"/>
    <w:rsid w:val="00706479"/>
    <w:rsid w:val="00706E6A"/>
    <w:rsid w:val="00707E3C"/>
    <w:rsid w:val="007110CA"/>
    <w:rsid w:val="00712EF0"/>
    <w:rsid w:val="00713913"/>
    <w:rsid w:val="00714568"/>
    <w:rsid w:val="007156F6"/>
    <w:rsid w:val="00715CFE"/>
    <w:rsid w:val="00715DF8"/>
    <w:rsid w:val="00717D2A"/>
    <w:rsid w:val="0072289D"/>
    <w:rsid w:val="00724727"/>
    <w:rsid w:val="00724F0D"/>
    <w:rsid w:val="0072503E"/>
    <w:rsid w:val="00725852"/>
    <w:rsid w:val="00725F63"/>
    <w:rsid w:val="00725FC1"/>
    <w:rsid w:val="00726B20"/>
    <w:rsid w:val="007273FC"/>
    <w:rsid w:val="007302F5"/>
    <w:rsid w:val="00730829"/>
    <w:rsid w:val="00730AD8"/>
    <w:rsid w:val="00731201"/>
    <w:rsid w:val="00731BD5"/>
    <w:rsid w:val="0073254F"/>
    <w:rsid w:val="00733157"/>
    <w:rsid w:val="00733435"/>
    <w:rsid w:val="00733A8C"/>
    <w:rsid w:val="0073670D"/>
    <w:rsid w:val="00736D4A"/>
    <w:rsid w:val="007370D7"/>
    <w:rsid w:val="007374F0"/>
    <w:rsid w:val="00737D78"/>
    <w:rsid w:val="00741906"/>
    <w:rsid w:val="00742161"/>
    <w:rsid w:val="00743D9E"/>
    <w:rsid w:val="00743EA1"/>
    <w:rsid w:val="00743FF4"/>
    <w:rsid w:val="0074445C"/>
    <w:rsid w:val="00752E15"/>
    <w:rsid w:val="00753199"/>
    <w:rsid w:val="0075340A"/>
    <w:rsid w:val="00753E67"/>
    <w:rsid w:val="007546F8"/>
    <w:rsid w:val="007555F2"/>
    <w:rsid w:val="00756825"/>
    <w:rsid w:val="00757022"/>
    <w:rsid w:val="0075795C"/>
    <w:rsid w:val="0076133B"/>
    <w:rsid w:val="0076293C"/>
    <w:rsid w:val="00762BF2"/>
    <w:rsid w:val="00763DED"/>
    <w:rsid w:val="0076400A"/>
    <w:rsid w:val="00766418"/>
    <w:rsid w:val="00766500"/>
    <w:rsid w:val="00766CC3"/>
    <w:rsid w:val="0076798B"/>
    <w:rsid w:val="0077061B"/>
    <w:rsid w:val="0077128D"/>
    <w:rsid w:val="007712DF"/>
    <w:rsid w:val="00771336"/>
    <w:rsid w:val="007722EB"/>
    <w:rsid w:val="0077333E"/>
    <w:rsid w:val="00773D18"/>
    <w:rsid w:val="00774035"/>
    <w:rsid w:val="0077525C"/>
    <w:rsid w:val="00775A72"/>
    <w:rsid w:val="00776FF9"/>
    <w:rsid w:val="0078055F"/>
    <w:rsid w:val="00780AB0"/>
    <w:rsid w:val="0078100A"/>
    <w:rsid w:val="00782462"/>
    <w:rsid w:val="007828F3"/>
    <w:rsid w:val="007829CF"/>
    <w:rsid w:val="00783F5F"/>
    <w:rsid w:val="00785B1F"/>
    <w:rsid w:val="00786972"/>
    <w:rsid w:val="007871F5"/>
    <w:rsid w:val="00787B43"/>
    <w:rsid w:val="00787F4F"/>
    <w:rsid w:val="00790CB4"/>
    <w:rsid w:val="007932E6"/>
    <w:rsid w:val="00793A25"/>
    <w:rsid w:val="00794E41"/>
    <w:rsid w:val="007961F6"/>
    <w:rsid w:val="00796241"/>
    <w:rsid w:val="00796D98"/>
    <w:rsid w:val="007A0492"/>
    <w:rsid w:val="007A2AA6"/>
    <w:rsid w:val="007A2CCC"/>
    <w:rsid w:val="007A3465"/>
    <w:rsid w:val="007A368A"/>
    <w:rsid w:val="007A3B47"/>
    <w:rsid w:val="007A3C4F"/>
    <w:rsid w:val="007A4B0E"/>
    <w:rsid w:val="007A4EDC"/>
    <w:rsid w:val="007A6880"/>
    <w:rsid w:val="007B1203"/>
    <w:rsid w:val="007B19A2"/>
    <w:rsid w:val="007B296A"/>
    <w:rsid w:val="007B2D71"/>
    <w:rsid w:val="007B2F62"/>
    <w:rsid w:val="007B5118"/>
    <w:rsid w:val="007B6133"/>
    <w:rsid w:val="007B641C"/>
    <w:rsid w:val="007B6777"/>
    <w:rsid w:val="007B6C04"/>
    <w:rsid w:val="007C0193"/>
    <w:rsid w:val="007C07D5"/>
    <w:rsid w:val="007C0CC7"/>
    <w:rsid w:val="007C3093"/>
    <w:rsid w:val="007C38A0"/>
    <w:rsid w:val="007C4B01"/>
    <w:rsid w:val="007C4BBC"/>
    <w:rsid w:val="007C5546"/>
    <w:rsid w:val="007C59D0"/>
    <w:rsid w:val="007C5A93"/>
    <w:rsid w:val="007C5F27"/>
    <w:rsid w:val="007D15F5"/>
    <w:rsid w:val="007D3116"/>
    <w:rsid w:val="007D467D"/>
    <w:rsid w:val="007D478D"/>
    <w:rsid w:val="007D4F7A"/>
    <w:rsid w:val="007D57FC"/>
    <w:rsid w:val="007D5D5D"/>
    <w:rsid w:val="007D74D3"/>
    <w:rsid w:val="007E0CB5"/>
    <w:rsid w:val="007E2ECA"/>
    <w:rsid w:val="007E35CE"/>
    <w:rsid w:val="007E3935"/>
    <w:rsid w:val="007E39E0"/>
    <w:rsid w:val="007E4BB4"/>
    <w:rsid w:val="007E503F"/>
    <w:rsid w:val="007E54FC"/>
    <w:rsid w:val="007E6A03"/>
    <w:rsid w:val="007E6E9B"/>
    <w:rsid w:val="007E7532"/>
    <w:rsid w:val="007E7813"/>
    <w:rsid w:val="007E7868"/>
    <w:rsid w:val="007E7E42"/>
    <w:rsid w:val="007F03BA"/>
    <w:rsid w:val="007F1727"/>
    <w:rsid w:val="007F359E"/>
    <w:rsid w:val="007F37E4"/>
    <w:rsid w:val="007F46A7"/>
    <w:rsid w:val="007F47CE"/>
    <w:rsid w:val="007F5219"/>
    <w:rsid w:val="007F7114"/>
    <w:rsid w:val="00800AD4"/>
    <w:rsid w:val="0080343F"/>
    <w:rsid w:val="00804467"/>
    <w:rsid w:val="008068C2"/>
    <w:rsid w:val="00811D2A"/>
    <w:rsid w:val="008128E9"/>
    <w:rsid w:val="00813506"/>
    <w:rsid w:val="008139D3"/>
    <w:rsid w:val="008150DF"/>
    <w:rsid w:val="00816119"/>
    <w:rsid w:val="008178B7"/>
    <w:rsid w:val="00820575"/>
    <w:rsid w:val="00820D84"/>
    <w:rsid w:val="008219C5"/>
    <w:rsid w:val="00823404"/>
    <w:rsid w:val="008235A1"/>
    <w:rsid w:val="00823C0F"/>
    <w:rsid w:val="008241D7"/>
    <w:rsid w:val="00824D22"/>
    <w:rsid w:val="00824E2C"/>
    <w:rsid w:val="00825EAA"/>
    <w:rsid w:val="00826061"/>
    <w:rsid w:val="00826D6F"/>
    <w:rsid w:val="00826EEB"/>
    <w:rsid w:val="00827219"/>
    <w:rsid w:val="00830A1A"/>
    <w:rsid w:val="00832204"/>
    <w:rsid w:val="008323F9"/>
    <w:rsid w:val="008324AE"/>
    <w:rsid w:val="00833AA8"/>
    <w:rsid w:val="00835994"/>
    <w:rsid w:val="00835C86"/>
    <w:rsid w:val="00837322"/>
    <w:rsid w:val="00837B26"/>
    <w:rsid w:val="00837F2B"/>
    <w:rsid w:val="008400B3"/>
    <w:rsid w:val="0084146D"/>
    <w:rsid w:val="008419AD"/>
    <w:rsid w:val="0084229D"/>
    <w:rsid w:val="00842B88"/>
    <w:rsid w:val="00843294"/>
    <w:rsid w:val="008440C7"/>
    <w:rsid w:val="00844C68"/>
    <w:rsid w:val="008454B0"/>
    <w:rsid w:val="00850A0C"/>
    <w:rsid w:val="008510AD"/>
    <w:rsid w:val="00851D5A"/>
    <w:rsid w:val="00853B6E"/>
    <w:rsid w:val="00853E5D"/>
    <w:rsid w:val="00861EC6"/>
    <w:rsid w:val="00861F67"/>
    <w:rsid w:val="0086294B"/>
    <w:rsid w:val="00862F36"/>
    <w:rsid w:val="00863752"/>
    <w:rsid w:val="00864187"/>
    <w:rsid w:val="0086470C"/>
    <w:rsid w:val="00864D63"/>
    <w:rsid w:val="00865399"/>
    <w:rsid w:val="00865F11"/>
    <w:rsid w:val="008667C9"/>
    <w:rsid w:val="0086774A"/>
    <w:rsid w:val="00870104"/>
    <w:rsid w:val="0087202E"/>
    <w:rsid w:val="00872C4E"/>
    <w:rsid w:val="008738C0"/>
    <w:rsid w:val="00874074"/>
    <w:rsid w:val="008776B7"/>
    <w:rsid w:val="00880020"/>
    <w:rsid w:val="00880EB1"/>
    <w:rsid w:val="00881A38"/>
    <w:rsid w:val="00881BF7"/>
    <w:rsid w:val="00882991"/>
    <w:rsid w:val="0088309C"/>
    <w:rsid w:val="00883844"/>
    <w:rsid w:val="00885124"/>
    <w:rsid w:val="0088636D"/>
    <w:rsid w:val="00886C1E"/>
    <w:rsid w:val="00887302"/>
    <w:rsid w:val="00887511"/>
    <w:rsid w:val="00890097"/>
    <w:rsid w:val="0089038E"/>
    <w:rsid w:val="008903A1"/>
    <w:rsid w:val="00892BCA"/>
    <w:rsid w:val="008932AD"/>
    <w:rsid w:val="0089447D"/>
    <w:rsid w:val="008945D9"/>
    <w:rsid w:val="00894D0D"/>
    <w:rsid w:val="00895794"/>
    <w:rsid w:val="00895DB9"/>
    <w:rsid w:val="00895FF5"/>
    <w:rsid w:val="008963BF"/>
    <w:rsid w:val="008A19F4"/>
    <w:rsid w:val="008A2019"/>
    <w:rsid w:val="008A2505"/>
    <w:rsid w:val="008A3144"/>
    <w:rsid w:val="008A4F7F"/>
    <w:rsid w:val="008A553F"/>
    <w:rsid w:val="008A72BA"/>
    <w:rsid w:val="008B01DA"/>
    <w:rsid w:val="008B028A"/>
    <w:rsid w:val="008B0502"/>
    <w:rsid w:val="008B0F4B"/>
    <w:rsid w:val="008B1F00"/>
    <w:rsid w:val="008B501A"/>
    <w:rsid w:val="008B5BB1"/>
    <w:rsid w:val="008B67FF"/>
    <w:rsid w:val="008B7764"/>
    <w:rsid w:val="008C1337"/>
    <w:rsid w:val="008C3416"/>
    <w:rsid w:val="008C3C47"/>
    <w:rsid w:val="008C47D8"/>
    <w:rsid w:val="008C4B03"/>
    <w:rsid w:val="008C5EC7"/>
    <w:rsid w:val="008C62DC"/>
    <w:rsid w:val="008C6BA1"/>
    <w:rsid w:val="008C7C7E"/>
    <w:rsid w:val="008D052F"/>
    <w:rsid w:val="008D15B5"/>
    <w:rsid w:val="008D2039"/>
    <w:rsid w:val="008D204C"/>
    <w:rsid w:val="008D220B"/>
    <w:rsid w:val="008D3AAA"/>
    <w:rsid w:val="008D57D3"/>
    <w:rsid w:val="008D60DE"/>
    <w:rsid w:val="008E0CA7"/>
    <w:rsid w:val="008E1645"/>
    <w:rsid w:val="008E1653"/>
    <w:rsid w:val="008E26B1"/>
    <w:rsid w:val="008E4AD7"/>
    <w:rsid w:val="008E4C75"/>
    <w:rsid w:val="008E5F8E"/>
    <w:rsid w:val="008E6316"/>
    <w:rsid w:val="008F27DE"/>
    <w:rsid w:val="008F32EC"/>
    <w:rsid w:val="008F40EB"/>
    <w:rsid w:val="008F56B3"/>
    <w:rsid w:val="008F5A6C"/>
    <w:rsid w:val="008F604E"/>
    <w:rsid w:val="008F63FF"/>
    <w:rsid w:val="008F70B7"/>
    <w:rsid w:val="008F72C4"/>
    <w:rsid w:val="00900B7C"/>
    <w:rsid w:val="009012E8"/>
    <w:rsid w:val="00902D94"/>
    <w:rsid w:val="00904845"/>
    <w:rsid w:val="009048CC"/>
    <w:rsid w:val="00905373"/>
    <w:rsid w:val="00906AD6"/>
    <w:rsid w:val="00906F24"/>
    <w:rsid w:val="009073F4"/>
    <w:rsid w:val="00910086"/>
    <w:rsid w:val="00910D1F"/>
    <w:rsid w:val="00911A56"/>
    <w:rsid w:val="0091266D"/>
    <w:rsid w:val="0091364C"/>
    <w:rsid w:val="009143DC"/>
    <w:rsid w:val="00914482"/>
    <w:rsid w:val="00916478"/>
    <w:rsid w:val="009166C1"/>
    <w:rsid w:val="0091793F"/>
    <w:rsid w:val="00917D6D"/>
    <w:rsid w:val="00920401"/>
    <w:rsid w:val="00920F5B"/>
    <w:rsid w:val="00923073"/>
    <w:rsid w:val="009232CD"/>
    <w:rsid w:val="00923A7C"/>
    <w:rsid w:val="00923CA1"/>
    <w:rsid w:val="009241B1"/>
    <w:rsid w:val="00924CE5"/>
    <w:rsid w:val="009253D9"/>
    <w:rsid w:val="0092569B"/>
    <w:rsid w:val="0092698D"/>
    <w:rsid w:val="00926A0C"/>
    <w:rsid w:val="00926CCA"/>
    <w:rsid w:val="009272F1"/>
    <w:rsid w:val="0093004C"/>
    <w:rsid w:val="009309E2"/>
    <w:rsid w:val="00930B7F"/>
    <w:rsid w:val="00930B9F"/>
    <w:rsid w:val="00930E75"/>
    <w:rsid w:val="0093121C"/>
    <w:rsid w:val="00933DE2"/>
    <w:rsid w:val="00934251"/>
    <w:rsid w:val="0093717F"/>
    <w:rsid w:val="009376C2"/>
    <w:rsid w:val="00937F7F"/>
    <w:rsid w:val="0094132B"/>
    <w:rsid w:val="00943228"/>
    <w:rsid w:val="009439B5"/>
    <w:rsid w:val="00947E74"/>
    <w:rsid w:val="00953D3E"/>
    <w:rsid w:val="009540A8"/>
    <w:rsid w:val="00954DF5"/>
    <w:rsid w:val="009556F6"/>
    <w:rsid w:val="009562FF"/>
    <w:rsid w:val="00956474"/>
    <w:rsid w:val="00957324"/>
    <w:rsid w:val="00957AD1"/>
    <w:rsid w:val="00960F4D"/>
    <w:rsid w:val="00960FFB"/>
    <w:rsid w:val="009616DC"/>
    <w:rsid w:val="00962A16"/>
    <w:rsid w:val="0096382C"/>
    <w:rsid w:val="00963D4A"/>
    <w:rsid w:val="0096478F"/>
    <w:rsid w:val="009668A6"/>
    <w:rsid w:val="00971DB6"/>
    <w:rsid w:val="0097220B"/>
    <w:rsid w:val="009729C1"/>
    <w:rsid w:val="00972D42"/>
    <w:rsid w:val="00973400"/>
    <w:rsid w:val="0097389C"/>
    <w:rsid w:val="00973E0E"/>
    <w:rsid w:val="00974896"/>
    <w:rsid w:val="009756DB"/>
    <w:rsid w:val="009757B5"/>
    <w:rsid w:val="00975C3A"/>
    <w:rsid w:val="00977573"/>
    <w:rsid w:val="0097796F"/>
    <w:rsid w:val="00980D67"/>
    <w:rsid w:val="00982516"/>
    <w:rsid w:val="00982948"/>
    <w:rsid w:val="00983267"/>
    <w:rsid w:val="009848A9"/>
    <w:rsid w:val="00986351"/>
    <w:rsid w:val="0098658D"/>
    <w:rsid w:val="00986594"/>
    <w:rsid w:val="009866F7"/>
    <w:rsid w:val="00987CB3"/>
    <w:rsid w:val="0099115D"/>
    <w:rsid w:val="009915E7"/>
    <w:rsid w:val="00991FDF"/>
    <w:rsid w:val="009921CB"/>
    <w:rsid w:val="0099247C"/>
    <w:rsid w:val="00992C88"/>
    <w:rsid w:val="00993310"/>
    <w:rsid w:val="009944EE"/>
    <w:rsid w:val="0099544C"/>
    <w:rsid w:val="0099545E"/>
    <w:rsid w:val="009954F5"/>
    <w:rsid w:val="00995795"/>
    <w:rsid w:val="00995A79"/>
    <w:rsid w:val="00996251"/>
    <w:rsid w:val="0099698C"/>
    <w:rsid w:val="00997DA8"/>
    <w:rsid w:val="00997DC0"/>
    <w:rsid w:val="009A0772"/>
    <w:rsid w:val="009A078B"/>
    <w:rsid w:val="009A0A5B"/>
    <w:rsid w:val="009A119B"/>
    <w:rsid w:val="009A1B8D"/>
    <w:rsid w:val="009A1F7F"/>
    <w:rsid w:val="009A2250"/>
    <w:rsid w:val="009A23E5"/>
    <w:rsid w:val="009A2BF7"/>
    <w:rsid w:val="009A4974"/>
    <w:rsid w:val="009A4FA5"/>
    <w:rsid w:val="009A6BDC"/>
    <w:rsid w:val="009A7D49"/>
    <w:rsid w:val="009A7EB0"/>
    <w:rsid w:val="009B0068"/>
    <w:rsid w:val="009B0572"/>
    <w:rsid w:val="009B1065"/>
    <w:rsid w:val="009B1452"/>
    <w:rsid w:val="009B24F2"/>
    <w:rsid w:val="009B268F"/>
    <w:rsid w:val="009B286A"/>
    <w:rsid w:val="009B2F68"/>
    <w:rsid w:val="009B3E11"/>
    <w:rsid w:val="009B40F0"/>
    <w:rsid w:val="009B428C"/>
    <w:rsid w:val="009B492F"/>
    <w:rsid w:val="009B550C"/>
    <w:rsid w:val="009B5DF2"/>
    <w:rsid w:val="009B5E1A"/>
    <w:rsid w:val="009B5F0E"/>
    <w:rsid w:val="009B6378"/>
    <w:rsid w:val="009B64B3"/>
    <w:rsid w:val="009B6CE7"/>
    <w:rsid w:val="009B756F"/>
    <w:rsid w:val="009C00A7"/>
    <w:rsid w:val="009C1509"/>
    <w:rsid w:val="009C23A7"/>
    <w:rsid w:val="009C3215"/>
    <w:rsid w:val="009C5047"/>
    <w:rsid w:val="009C5303"/>
    <w:rsid w:val="009C5890"/>
    <w:rsid w:val="009C7662"/>
    <w:rsid w:val="009D0249"/>
    <w:rsid w:val="009D0894"/>
    <w:rsid w:val="009D1380"/>
    <w:rsid w:val="009D1843"/>
    <w:rsid w:val="009D2EBF"/>
    <w:rsid w:val="009D3712"/>
    <w:rsid w:val="009D4050"/>
    <w:rsid w:val="009D41CA"/>
    <w:rsid w:val="009D424F"/>
    <w:rsid w:val="009D4E40"/>
    <w:rsid w:val="009D5EC4"/>
    <w:rsid w:val="009D5F53"/>
    <w:rsid w:val="009D74F1"/>
    <w:rsid w:val="009D7674"/>
    <w:rsid w:val="009E1605"/>
    <w:rsid w:val="009E306D"/>
    <w:rsid w:val="009E3D3F"/>
    <w:rsid w:val="009E73B2"/>
    <w:rsid w:val="009E7CA4"/>
    <w:rsid w:val="009F0695"/>
    <w:rsid w:val="009F09C9"/>
    <w:rsid w:val="009F1910"/>
    <w:rsid w:val="009F2215"/>
    <w:rsid w:val="009F33DE"/>
    <w:rsid w:val="009F40A8"/>
    <w:rsid w:val="009F436F"/>
    <w:rsid w:val="009F67A3"/>
    <w:rsid w:val="009F6AE9"/>
    <w:rsid w:val="009F73B0"/>
    <w:rsid w:val="009F7D12"/>
    <w:rsid w:val="009F7D82"/>
    <w:rsid w:val="00A01581"/>
    <w:rsid w:val="00A015F3"/>
    <w:rsid w:val="00A0433D"/>
    <w:rsid w:val="00A044EF"/>
    <w:rsid w:val="00A04DB8"/>
    <w:rsid w:val="00A05021"/>
    <w:rsid w:val="00A06159"/>
    <w:rsid w:val="00A100EE"/>
    <w:rsid w:val="00A10EE0"/>
    <w:rsid w:val="00A120DB"/>
    <w:rsid w:val="00A129FC"/>
    <w:rsid w:val="00A12B01"/>
    <w:rsid w:val="00A131A7"/>
    <w:rsid w:val="00A14D9D"/>
    <w:rsid w:val="00A1506F"/>
    <w:rsid w:val="00A1623F"/>
    <w:rsid w:val="00A1657E"/>
    <w:rsid w:val="00A174F9"/>
    <w:rsid w:val="00A2001D"/>
    <w:rsid w:val="00A21372"/>
    <w:rsid w:val="00A22A1A"/>
    <w:rsid w:val="00A23ECC"/>
    <w:rsid w:val="00A25224"/>
    <w:rsid w:val="00A25A1E"/>
    <w:rsid w:val="00A25E01"/>
    <w:rsid w:val="00A26EBA"/>
    <w:rsid w:val="00A315C0"/>
    <w:rsid w:val="00A31D67"/>
    <w:rsid w:val="00A33B55"/>
    <w:rsid w:val="00A347EF"/>
    <w:rsid w:val="00A35833"/>
    <w:rsid w:val="00A361DF"/>
    <w:rsid w:val="00A36FD0"/>
    <w:rsid w:val="00A37031"/>
    <w:rsid w:val="00A37D50"/>
    <w:rsid w:val="00A40415"/>
    <w:rsid w:val="00A4047D"/>
    <w:rsid w:val="00A4070A"/>
    <w:rsid w:val="00A40DE2"/>
    <w:rsid w:val="00A42E25"/>
    <w:rsid w:val="00A44BB6"/>
    <w:rsid w:val="00A45A93"/>
    <w:rsid w:val="00A47A6C"/>
    <w:rsid w:val="00A47D14"/>
    <w:rsid w:val="00A5018A"/>
    <w:rsid w:val="00A504CC"/>
    <w:rsid w:val="00A51407"/>
    <w:rsid w:val="00A51694"/>
    <w:rsid w:val="00A51BDE"/>
    <w:rsid w:val="00A550C7"/>
    <w:rsid w:val="00A556A3"/>
    <w:rsid w:val="00A55B28"/>
    <w:rsid w:val="00A5691A"/>
    <w:rsid w:val="00A56EBA"/>
    <w:rsid w:val="00A604EB"/>
    <w:rsid w:val="00A61098"/>
    <w:rsid w:val="00A620E0"/>
    <w:rsid w:val="00A62252"/>
    <w:rsid w:val="00A6368B"/>
    <w:rsid w:val="00A64551"/>
    <w:rsid w:val="00A656EC"/>
    <w:rsid w:val="00A65A1A"/>
    <w:rsid w:val="00A65AEC"/>
    <w:rsid w:val="00A6621E"/>
    <w:rsid w:val="00A723C8"/>
    <w:rsid w:val="00A736DF"/>
    <w:rsid w:val="00A73B3B"/>
    <w:rsid w:val="00A75FD8"/>
    <w:rsid w:val="00A76E0B"/>
    <w:rsid w:val="00A77514"/>
    <w:rsid w:val="00A80451"/>
    <w:rsid w:val="00A80C99"/>
    <w:rsid w:val="00A816DB"/>
    <w:rsid w:val="00A821FC"/>
    <w:rsid w:val="00A8290D"/>
    <w:rsid w:val="00A830CE"/>
    <w:rsid w:val="00A84AD4"/>
    <w:rsid w:val="00A85944"/>
    <w:rsid w:val="00A900CC"/>
    <w:rsid w:val="00A916BD"/>
    <w:rsid w:val="00A92BAC"/>
    <w:rsid w:val="00A947A1"/>
    <w:rsid w:val="00A952B2"/>
    <w:rsid w:val="00A968D9"/>
    <w:rsid w:val="00AA0EA2"/>
    <w:rsid w:val="00AA31BE"/>
    <w:rsid w:val="00AA3522"/>
    <w:rsid w:val="00AA4393"/>
    <w:rsid w:val="00AA4453"/>
    <w:rsid w:val="00AA4D76"/>
    <w:rsid w:val="00AA52E0"/>
    <w:rsid w:val="00AA5F7C"/>
    <w:rsid w:val="00AA71E8"/>
    <w:rsid w:val="00AA7ADC"/>
    <w:rsid w:val="00AA7BA0"/>
    <w:rsid w:val="00AA7EEF"/>
    <w:rsid w:val="00AB0D11"/>
    <w:rsid w:val="00AB1173"/>
    <w:rsid w:val="00AB12AB"/>
    <w:rsid w:val="00AB221B"/>
    <w:rsid w:val="00AB358C"/>
    <w:rsid w:val="00AB5221"/>
    <w:rsid w:val="00AB5FD4"/>
    <w:rsid w:val="00AB68AC"/>
    <w:rsid w:val="00AB73EA"/>
    <w:rsid w:val="00AB7E7D"/>
    <w:rsid w:val="00AB7E99"/>
    <w:rsid w:val="00AB7F36"/>
    <w:rsid w:val="00AC035C"/>
    <w:rsid w:val="00AC062C"/>
    <w:rsid w:val="00AC0652"/>
    <w:rsid w:val="00AC0996"/>
    <w:rsid w:val="00AC15DC"/>
    <w:rsid w:val="00AC1890"/>
    <w:rsid w:val="00AC2961"/>
    <w:rsid w:val="00AC34BA"/>
    <w:rsid w:val="00AC4665"/>
    <w:rsid w:val="00AC4B9F"/>
    <w:rsid w:val="00AC4FDA"/>
    <w:rsid w:val="00AC7E27"/>
    <w:rsid w:val="00AD0DB8"/>
    <w:rsid w:val="00AD750E"/>
    <w:rsid w:val="00AD7980"/>
    <w:rsid w:val="00AD7983"/>
    <w:rsid w:val="00AD7D1C"/>
    <w:rsid w:val="00AD7FCC"/>
    <w:rsid w:val="00AE036F"/>
    <w:rsid w:val="00AE0D25"/>
    <w:rsid w:val="00AE1E3A"/>
    <w:rsid w:val="00AE22E0"/>
    <w:rsid w:val="00AE2B44"/>
    <w:rsid w:val="00AE3A00"/>
    <w:rsid w:val="00AE3DA3"/>
    <w:rsid w:val="00AE5497"/>
    <w:rsid w:val="00AF0337"/>
    <w:rsid w:val="00AF049D"/>
    <w:rsid w:val="00AF05E2"/>
    <w:rsid w:val="00AF234A"/>
    <w:rsid w:val="00AF433F"/>
    <w:rsid w:val="00AF47D3"/>
    <w:rsid w:val="00AF4C79"/>
    <w:rsid w:val="00AF4D49"/>
    <w:rsid w:val="00AF558A"/>
    <w:rsid w:val="00AF57AA"/>
    <w:rsid w:val="00AF589C"/>
    <w:rsid w:val="00AF64A6"/>
    <w:rsid w:val="00AF7FF4"/>
    <w:rsid w:val="00B009C4"/>
    <w:rsid w:val="00B0178A"/>
    <w:rsid w:val="00B01B0A"/>
    <w:rsid w:val="00B021EC"/>
    <w:rsid w:val="00B02E1F"/>
    <w:rsid w:val="00B0359B"/>
    <w:rsid w:val="00B053F0"/>
    <w:rsid w:val="00B066CC"/>
    <w:rsid w:val="00B10654"/>
    <w:rsid w:val="00B10F81"/>
    <w:rsid w:val="00B14A97"/>
    <w:rsid w:val="00B152CC"/>
    <w:rsid w:val="00B17556"/>
    <w:rsid w:val="00B2074C"/>
    <w:rsid w:val="00B21B9F"/>
    <w:rsid w:val="00B21EB6"/>
    <w:rsid w:val="00B220A3"/>
    <w:rsid w:val="00B2480F"/>
    <w:rsid w:val="00B24E3F"/>
    <w:rsid w:val="00B24F10"/>
    <w:rsid w:val="00B261B4"/>
    <w:rsid w:val="00B269B9"/>
    <w:rsid w:val="00B26B6F"/>
    <w:rsid w:val="00B30036"/>
    <w:rsid w:val="00B30856"/>
    <w:rsid w:val="00B31110"/>
    <w:rsid w:val="00B313BF"/>
    <w:rsid w:val="00B315E0"/>
    <w:rsid w:val="00B31C30"/>
    <w:rsid w:val="00B32896"/>
    <w:rsid w:val="00B34C20"/>
    <w:rsid w:val="00B35640"/>
    <w:rsid w:val="00B35ECA"/>
    <w:rsid w:val="00B371EE"/>
    <w:rsid w:val="00B377A4"/>
    <w:rsid w:val="00B40B13"/>
    <w:rsid w:val="00B40CFF"/>
    <w:rsid w:val="00B4114C"/>
    <w:rsid w:val="00B42349"/>
    <w:rsid w:val="00B42676"/>
    <w:rsid w:val="00B42ACF"/>
    <w:rsid w:val="00B42E83"/>
    <w:rsid w:val="00B43C05"/>
    <w:rsid w:val="00B43E9E"/>
    <w:rsid w:val="00B4464A"/>
    <w:rsid w:val="00B44E41"/>
    <w:rsid w:val="00B45DB3"/>
    <w:rsid w:val="00B46B3E"/>
    <w:rsid w:val="00B47683"/>
    <w:rsid w:val="00B507BA"/>
    <w:rsid w:val="00B52E5D"/>
    <w:rsid w:val="00B53A69"/>
    <w:rsid w:val="00B54101"/>
    <w:rsid w:val="00B56F0B"/>
    <w:rsid w:val="00B5750E"/>
    <w:rsid w:val="00B61E9E"/>
    <w:rsid w:val="00B62F38"/>
    <w:rsid w:val="00B64152"/>
    <w:rsid w:val="00B64663"/>
    <w:rsid w:val="00B64AB8"/>
    <w:rsid w:val="00B64E22"/>
    <w:rsid w:val="00B64FD9"/>
    <w:rsid w:val="00B651EB"/>
    <w:rsid w:val="00B65223"/>
    <w:rsid w:val="00B65D60"/>
    <w:rsid w:val="00B66BE8"/>
    <w:rsid w:val="00B70758"/>
    <w:rsid w:val="00B72EF4"/>
    <w:rsid w:val="00B73282"/>
    <w:rsid w:val="00B746C9"/>
    <w:rsid w:val="00B74836"/>
    <w:rsid w:val="00B749E7"/>
    <w:rsid w:val="00B753E2"/>
    <w:rsid w:val="00B75B98"/>
    <w:rsid w:val="00B75E6A"/>
    <w:rsid w:val="00B7646D"/>
    <w:rsid w:val="00B769EC"/>
    <w:rsid w:val="00B77A20"/>
    <w:rsid w:val="00B77D00"/>
    <w:rsid w:val="00B80607"/>
    <w:rsid w:val="00B82555"/>
    <w:rsid w:val="00B8296D"/>
    <w:rsid w:val="00B831CB"/>
    <w:rsid w:val="00B8355D"/>
    <w:rsid w:val="00B842EC"/>
    <w:rsid w:val="00B84FB5"/>
    <w:rsid w:val="00B85E6D"/>
    <w:rsid w:val="00B86BE2"/>
    <w:rsid w:val="00B90DDA"/>
    <w:rsid w:val="00B9142D"/>
    <w:rsid w:val="00B922DF"/>
    <w:rsid w:val="00B925E3"/>
    <w:rsid w:val="00B9309F"/>
    <w:rsid w:val="00B96192"/>
    <w:rsid w:val="00B96225"/>
    <w:rsid w:val="00B971E9"/>
    <w:rsid w:val="00B973BC"/>
    <w:rsid w:val="00BA0C35"/>
    <w:rsid w:val="00BA0C61"/>
    <w:rsid w:val="00BA1312"/>
    <w:rsid w:val="00BA26B3"/>
    <w:rsid w:val="00BA2D2A"/>
    <w:rsid w:val="00BA6393"/>
    <w:rsid w:val="00BA6E29"/>
    <w:rsid w:val="00BA70B7"/>
    <w:rsid w:val="00BB187D"/>
    <w:rsid w:val="00BB18C2"/>
    <w:rsid w:val="00BB1B31"/>
    <w:rsid w:val="00BB2FE2"/>
    <w:rsid w:val="00BB381A"/>
    <w:rsid w:val="00BB3B2B"/>
    <w:rsid w:val="00BB4D11"/>
    <w:rsid w:val="00BB4D3C"/>
    <w:rsid w:val="00BB5DA8"/>
    <w:rsid w:val="00BB5ED9"/>
    <w:rsid w:val="00BB77AB"/>
    <w:rsid w:val="00BC053D"/>
    <w:rsid w:val="00BC2035"/>
    <w:rsid w:val="00BC2324"/>
    <w:rsid w:val="00BC3412"/>
    <w:rsid w:val="00BC35D6"/>
    <w:rsid w:val="00BC3FF5"/>
    <w:rsid w:val="00BC49DA"/>
    <w:rsid w:val="00BC4BFA"/>
    <w:rsid w:val="00BC5E92"/>
    <w:rsid w:val="00BC645B"/>
    <w:rsid w:val="00BC7974"/>
    <w:rsid w:val="00BC7A90"/>
    <w:rsid w:val="00BD02B3"/>
    <w:rsid w:val="00BD15DB"/>
    <w:rsid w:val="00BD1FAC"/>
    <w:rsid w:val="00BD23AD"/>
    <w:rsid w:val="00BD260C"/>
    <w:rsid w:val="00BD2A0B"/>
    <w:rsid w:val="00BD2EF6"/>
    <w:rsid w:val="00BD46B4"/>
    <w:rsid w:val="00BD4920"/>
    <w:rsid w:val="00BD4AF8"/>
    <w:rsid w:val="00BD699D"/>
    <w:rsid w:val="00BE1EC2"/>
    <w:rsid w:val="00BE305F"/>
    <w:rsid w:val="00BE37C2"/>
    <w:rsid w:val="00BE5842"/>
    <w:rsid w:val="00BE5FE3"/>
    <w:rsid w:val="00BE6A2E"/>
    <w:rsid w:val="00BE7F52"/>
    <w:rsid w:val="00BF199F"/>
    <w:rsid w:val="00BF2080"/>
    <w:rsid w:val="00BF2651"/>
    <w:rsid w:val="00BF3387"/>
    <w:rsid w:val="00BF3725"/>
    <w:rsid w:val="00BF3EEE"/>
    <w:rsid w:val="00BF5297"/>
    <w:rsid w:val="00BF7AB2"/>
    <w:rsid w:val="00C00985"/>
    <w:rsid w:val="00C02060"/>
    <w:rsid w:val="00C0280D"/>
    <w:rsid w:val="00C04504"/>
    <w:rsid w:val="00C05700"/>
    <w:rsid w:val="00C0689A"/>
    <w:rsid w:val="00C070CC"/>
    <w:rsid w:val="00C10DA3"/>
    <w:rsid w:val="00C1148F"/>
    <w:rsid w:val="00C116FF"/>
    <w:rsid w:val="00C121E5"/>
    <w:rsid w:val="00C125D0"/>
    <w:rsid w:val="00C127FB"/>
    <w:rsid w:val="00C12833"/>
    <w:rsid w:val="00C13ECB"/>
    <w:rsid w:val="00C148DC"/>
    <w:rsid w:val="00C14930"/>
    <w:rsid w:val="00C1539D"/>
    <w:rsid w:val="00C15BAC"/>
    <w:rsid w:val="00C16AAE"/>
    <w:rsid w:val="00C17635"/>
    <w:rsid w:val="00C17B0C"/>
    <w:rsid w:val="00C17FEE"/>
    <w:rsid w:val="00C20316"/>
    <w:rsid w:val="00C21007"/>
    <w:rsid w:val="00C21351"/>
    <w:rsid w:val="00C2149C"/>
    <w:rsid w:val="00C216EF"/>
    <w:rsid w:val="00C22E84"/>
    <w:rsid w:val="00C23F82"/>
    <w:rsid w:val="00C245DA"/>
    <w:rsid w:val="00C27364"/>
    <w:rsid w:val="00C306BA"/>
    <w:rsid w:val="00C31039"/>
    <w:rsid w:val="00C3241A"/>
    <w:rsid w:val="00C33483"/>
    <w:rsid w:val="00C339A7"/>
    <w:rsid w:val="00C33E2E"/>
    <w:rsid w:val="00C34A3F"/>
    <w:rsid w:val="00C3689B"/>
    <w:rsid w:val="00C37DD4"/>
    <w:rsid w:val="00C41EB1"/>
    <w:rsid w:val="00C439B3"/>
    <w:rsid w:val="00C44A63"/>
    <w:rsid w:val="00C45179"/>
    <w:rsid w:val="00C47153"/>
    <w:rsid w:val="00C508E7"/>
    <w:rsid w:val="00C50AF9"/>
    <w:rsid w:val="00C50CFE"/>
    <w:rsid w:val="00C53534"/>
    <w:rsid w:val="00C54982"/>
    <w:rsid w:val="00C574C0"/>
    <w:rsid w:val="00C619BD"/>
    <w:rsid w:val="00C61CA7"/>
    <w:rsid w:val="00C623A4"/>
    <w:rsid w:val="00C623F9"/>
    <w:rsid w:val="00C63B50"/>
    <w:rsid w:val="00C63CC8"/>
    <w:rsid w:val="00C66C82"/>
    <w:rsid w:val="00C67044"/>
    <w:rsid w:val="00C70C06"/>
    <w:rsid w:val="00C70EFA"/>
    <w:rsid w:val="00C71645"/>
    <w:rsid w:val="00C71BDF"/>
    <w:rsid w:val="00C74012"/>
    <w:rsid w:val="00C80295"/>
    <w:rsid w:val="00C81CC2"/>
    <w:rsid w:val="00C835A1"/>
    <w:rsid w:val="00C83F79"/>
    <w:rsid w:val="00C85C0C"/>
    <w:rsid w:val="00C8708E"/>
    <w:rsid w:val="00C933F5"/>
    <w:rsid w:val="00C94211"/>
    <w:rsid w:val="00C95080"/>
    <w:rsid w:val="00C95D8D"/>
    <w:rsid w:val="00C964A6"/>
    <w:rsid w:val="00C97290"/>
    <w:rsid w:val="00CA0356"/>
    <w:rsid w:val="00CA1F36"/>
    <w:rsid w:val="00CA2234"/>
    <w:rsid w:val="00CA2F1A"/>
    <w:rsid w:val="00CA5412"/>
    <w:rsid w:val="00CA60C1"/>
    <w:rsid w:val="00CA7BEC"/>
    <w:rsid w:val="00CB07EA"/>
    <w:rsid w:val="00CB23AE"/>
    <w:rsid w:val="00CB2436"/>
    <w:rsid w:val="00CB2D52"/>
    <w:rsid w:val="00CB4519"/>
    <w:rsid w:val="00CB5DBD"/>
    <w:rsid w:val="00CB5E17"/>
    <w:rsid w:val="00CB7334"/>
    <w:rsid w:val="00CC003A"/>
    <w:rsid w:val="00CC0E38"/>
    <w:rsid w:val="00CC354B"/>
    <w:rsid w:val="00CC37A3"/>
    <w:rsid w:val="00CC3D65"/>
    <w:rsid w:val="00CC3E51"/>
    <w:rsid w:val="00CC5321"/>
    <w:rsid w:val="00CC55C3"/>
    <w:rsid w:val="00CC5C71"/>
    <w:rsid w:val="00CC5DAD"/>
    <w:rsid w:val="00CC6BF3"/>
    <w:rsid w:val="00CC6FB7"/>
    <w:rsid w:val="00CD18DD"/>
    <w:rsid w:val="00CD1F25"/>
    <w:rsid w:val="00CD2437"/>
    <w:rsid w:val="00CD2A23"/>
    <w:rsid w:val="00CD3209"/>
    <w:rsid w:val="00CD342C"/>
    <w:rsid w:val="00CD375A"/>
    <w:rsid w:val="00CD5E73"/>
    <w:rsid w:val="00CD6FC7"/>
    <w:rsid w:val="00CD71DD"/>
    <w:rsid w:val="00CD7448"/>
    <w:rsid w:val="00CD7FE3"/>
    <w:rsid w:val="00CE023D"/>
    <w:rsid w:val="00CE02B6"/>
    <w:rsid w:val="00CE04BF"/>
    <w:rsid w:val="00CE06A9"/>
    <w:rsid w:val="00CE29AB"/>
    <w:rsid w:val="00CE4416"/>
    <w:rsid w:val="00CE6606"/>
    <w:rsid w:val="00CE6608"/>
    <w:rsid w:val="00CE68C5"/>
    <w:rsid w:val="00CE692B"/>
    <w:rsid w:val="00CE6DD7"/>
    <w:rsid w:val="00CE754C"/>
    <w:rsid w:val="00CF250C"/>
    <w:rsid w:val="00CF2AD5"/>
    <w:rsid w:val="00CF3658"/>
    <w:rsid w:val="00CF4913"/>
    <w:rsid w:val="00CF7036"/>
    <w:rsid w:val="00CF7DBC"/>
    <w:rsid w:val="00CF7EE0"/>
    <w:rsid w:val="00D00928"/>
    <w:rsid w:val="00D0120C"/>
    <w:rsid w:val="00D01366"/>
    <w:rsid w:val="00D03629"/>
    <w:rsid w:val="00D03836"/>
    <w:rsid w:val="00D03F61"/>
    <w:rsid w:val="00D07EC2"/>
    <w:rsid w:val="00D12E9D"/>
    <w:rsid w:val="00D13F68"/>
    <w:rsid w:val="00D14630"/>
    <w:rsid w:val="00D14CA2"/>
    <w:rsid w:val="00D14D05"/>
    <w:rsid w:val="00D14EB9"/>
    <w:rsid w:val="00D159D3"/>
    <w:rsid w:val="00D20D2C"/>
    <w:rsid w:val="00D22542"/>
    <w:rsid w:val="00D2744A"/>
    <w:rsid w:val="00D30BC9"/>
    <w:rsid w:val="00D32501"/>
    <w:rsid w:val="00D32F7A"/>
    <w:rsid w:val="00D340F3"/>
    <w:rsid w:val="00D34EDA"/>
    <w:rsid w:val="00D350E1"/>
    <w:rsid w:val="00D37E02"/>
    <w:rsid w:val="00D400C5"/>
    <w:rsid w:val="00D4161C"/>
    <w:rsid w:val="00D417FD"/>
    <w:rsid w:val="00D42B3B"/>
    <w:rsid w:val="00D43B9B"/>
    <w:rsid w:val="00D45E95"/>
    <w:rsid w:val="00D46630"/>
    <w:rsid w:val="00D4721F"/>
    <w:rsid w:val="00D47BC1"/>
    <w:rsid w:val="00D5004D"/>
    <w:rsid w:val="00D502C5"/>
    <w:rsid w:val="00D50E2A"/>
    <w:rsid w:val="00D50F51"/>
    <w:rsid w:val="00D526A7"/>
    <w:rsid w:val="00D53210"/>
    <w:rsid w:val="00D545E7"/>
    <w:rsid w:val="00D555DD"/>
    <w:rsid w:val="00D55912"/>
    <w:rsid w:val="00D55C9A"/>
    <w:rsid w:val="00D56623"/>
    <w:rsid w:val="00D57CDB"/>
    <w:rsid w:val="00D57FFB"/>
    <w:rsid w:val="00D60083"/>
    <w:rsid w:val="00D605EE"/>
    <w:rsid w:val="00D6099B"/>
    <w:rsid w:val="00D61437"/>
    <w:rsid w:val="00D616A4"/>
    <w:rsid w:val="00D6190D"/>
    <w:rsid w:val="00D61DF4"/>
    <w:rsid w:val="00D627BD"/>
    <w:rsid w:val="00D63441"/>
    <w:rsid w:val="00D6493E"/>
    <w:rsid w:val="00D703C7"/>
    <w:rsid w:val="00D704F4"/>
    <w:rsid w:val="00D70545"/>
    <w:rsid w:val="00D7169D"/>
    <w:rsid w:val="00D71BC5"/>
    <w:rsid w:val="00D722F6"/>
    <w:rsid w:val="00D7231E"/>
    <w:rsid w:val="00D72A7C"/>
    <w:rsid w:val="00D73117"/>
    <w:rsid w:val="00D74076"/>
    <w:rsid w:val="00D74D0B"/>
    <w:rsid w:val="00D76190"/>
    <w:rsid w:val="00D7657A"/>
    <w:rsid w:val="00D771E8"/>
    <w:rsid w:val="00D8174E"/>
    <w:rsid w:val="00D819DA"/>
    <w:rsid w:val="00D83357"/>
    <w:rsid w:val="00D845C9"/>
    <w:rsid w:val="00D866ED"/>
    <w:rsid w:val="00D86999"/>
    <w:rsid w:val="00D87962"/>
    <w:rsid w:val="00D90129"/>
    <w:rsid w:val="00D91D2C"/>
    <w:rsid w:val="00D92593"/>
    <w:rsid w:val="00D93F57"/>
    <w:rsid w:val="00D95215"/>
    <w:rsid w:val="00D95505"/>
    <w:rsid w:val="00D957E1"/>
    <w:rsid w:val="00D958FE"/>
    <w:rsid w:val="00D96547"/>
    <w:rsid w:val="00D96B86"/>
    <w:rsid w:val="00D972B7"/>
    <w:rsid w:val="00D979EE"/>
    <w:rsid w:val="00D97A18"/>
    <w:rsid w:val="00DA1DD9"/>
    <w:rsid w:val="00DA45EF"/>
    <w:rsid w:val="00DA51B8"/>
    <w:rsid w:val="00DA5D8F"/>
    <w:rsid w:val="00DA6976"/>
    <w:rsid w:val="00DA6E71"/>
    <w:rsid w:val="00DB05B2"/>
    <w:rsid w:val="00DB0603"/>
    <w:rsid w:val="00DB24C1"/>
    <w:rsid w:val="00DB25F5"/>
    <w:rsid w:val="00DB35C1"/>
    <w:rsid w:val="00DB4254"/>
    <w:rsid w:val="00DB4678"/>
    <w:rsid w:val="00DB58A0"/>
    <w:rsid w:val="00DB5F32"/>
    <w:rsid w:val="00DB752D"/>
    <w:rsid w:val="00DC03D3"/>
    <w:rsid w:val="00DC0B6C"/>
    <w:rsid w:val="00DC1DB3"/>
    <w:rsid w:val="00DC2DE6"/>
    <w:rsid w:val="00DC3429"/>
    <w:rsid w:val="00DC4698"/>
    <w:rsid w:val="00DC4F33"/>
    <w:rsid w:val="00DC5C84"/>
    <w:rsid w:val="00DC7796"/>
    <w:rsid w:val="00DD0CDF"/>
    <w:rsid w:val="00DD0D9F"/>
    <w:rsid w:val="00DD2F06"/>
    <w:rsid w:val="00DD3DCB"/>
    <w:rsid w:val="00DD4B5D"/>
    <w:rsid w:val="00DD5946"/>
    <w:rsid w:val="00DD59A9"/>
    <w:rsid w:val="00DD5A39"/>
    <w:rsid w:val="00DE1213"/>
    <w:rsid w:val="00DE1681"/>
    <w:rsid w:val="00DE1CA3"/>
    <w:rsid w:val="00DE2509"/>
    <w:rsid w:val="00DE33D2"/>
    <w:rsid w:val="00DE43F3"/>
    <w:rsid w:val="00DE47B6"/>
    <w:rsid w:val="00DE5B1B"/>
    <w:rsid w:val="00DE6123"/>
    <w:rsid w:val="00DE63AA"/>
    <w:rsid w:val="00DE6F92"/>
    <w:rsid w:val="00DE7AB4"/>
    <w:rsid w:val="00DF105C"/>
    <w:rsid w:val="00DF4044"/>
    <w:rsid w:val="00DF45A3"/>
    <w:rsid w:val="00DF4B6A"/>
    <w:rsid w:val="00DF5AF1"/>
    <w:rsid w:val="00DF7AB4"/>
    <w:rsid w:val="00E00CC7"/>
    <w:rsid w:val="00E00E7B"/>
    <w:rsid w:val="00E00F40"/>
    <w:rsid w:val="00E010A0"/>
    <w:rsid w:val="00E0274F"/>
    <w:rsid w:val="00E02AB6"/>
    <w:rsid w:val="00E038DE"/>
    <w:rsid w:val="00E03B35"/>
    <w:rsid w:val="00E03B87"/>
    <w:rsid w:val="00E041AC"/>
    <w:rsid w:val="00E054A9"/>
    <w:rsid w:val="00E073B5"/>
    <w:rsid w:val="00E07C3B"/>
    <w:rsid w:val="00E11AC2"/>
    <w:rsid w:val="00E11D53"/>
    <w:rsid w:val="00E123C4"/>
    <w:rsid w:val="00E126DC"/>
    <w:rsid w:val="00E1296D"/>
    <w:rsid w:val="00E13117"/>
    <w:rsid w:val="00E149FD"/>
    <w:rsid w:val="00E14DB9"/>
    <w:rsid w:val="00E15251"/>
    <w:rsid w:val="00E1748A"/>
    <w:rsid w:val="00E203FB"/>
    <w:rsid w:val="00E2048D"/>
    <w:rsid w:val="00E20539"/>
    <w:rsid w:val="00E207C8"/>
    <w:rsid w:val="00E218A4"/>
    <w:rsid w:val="00E21D32"/>
    <w:rsid w:val="00E21DBF"/>
    <w:rsid w:val="00E224A3"/>
    <w:rsid w:val="00E230E3"/>
    <w:rsid w:val="00E23A2F"/>
    <w:rsid w:val="00E24195"/>
    <w:rsid w:val="00E254FF"/>
    <w:rsid w:val="00E25A6B"/>
    <w:rsid w:val="00E271CD"/>
    <w:rsid w:val="00E27C35"/>
    <w:rsid w:val="00E304DA"/>
    <w:rsid w:val="00E3078C"/>
    <w:rsid w:val="00E31BFF"/>
    <w:rsid w:val="00E3318D"/>
    <w:rsid w:val="00E33843"/>
    <w:rsid w:val="00E33BA8"/>
    <w:rsid w:val="00E35EA8"/>
    <w:rsid w:val="00E362EF"/>
    <w:rsid w:val="00E4070C"/>
    <w:rsid w:val="00E41356"/>
    <w:rsid w:val="00E439EE"/>
    <w:rsid w:val="00E44157"/>
    <w:rsid w:val="00E45D60"/>
    <w:rsid w:val="00E463A9"/>
    <w:rsid w:val="00E46589"/>
    <w:rsid w:val="00E47539"/>
    <w:rsid w:val="00E50A6C"/>
    <w:rsid w:val="00E522F2"/>
    <w:rsid w:val="00E525A4"/>
    <w:rsid w:val="00E52A86"/>
    <w:rsid w:val="00E53B72"/>
    <w:rsid w:val="00E53FA4"/>
    <w:rsid w:val="00E54650"/>
    <w:rsid w:val="00E54951"/>
    <w:rsid w:val="00E555B0"/>
    <w:rsid w:val="00E555B4"/>
    <w:rsid w:val="00E556EB"/>
    <w:rsid w:val="00E5611D"/>
    <w:rsid w:val="00E56453"/>
    <w:rsid w:val="00E56F62"/>
    <w:rsid w:val="00E6079D"/>
    <w:rsid w:val="00E608FF"/>
    <w:rsid w:val="00E60BE8"/>
    <w:rsid w:val="00E61203"/>
    <w:rsid w:val="00E62750"/>
    <w:rsid w:val="00E62F3D"/>
    <w:rsid w:val="00E637AB"/>
    <w:rsid w:val="00E66352"/>
    <w:rsid w:val="00E66A7F"/>
    <w:rsid w:val="00E67198"/>
    <w:rsid w:val="00E67A4A"/>
    <w:rsid w:val="00E67BF3"/>
    <w:rsid w:val="00E67F8A"/>
    <w:rsid w:val="00E67FB9"/>
    <w:rsid w:val="00E70172"/>
    <w:rsid w:val="00E7038E"/>
    <w:rsid w:val="00E70549"/>
    <w:rsid w:val="00E70B66"/>
    <w:rsid w:val="00E70F0E"/>
    <w:rsid w:val="00E71D2A"/>
    <w:rsid w:val="00E72756"/>
    <w:rsid w:val="00E743D5"/>
    <w:rsid w:val="00E7488D"/>
    <w:rsid w:val="00E7491B"/>
    <w:rsid w:val="00E75556"/>
    <w:rsid w:val="00E75642"/>
    <w:rsid w:val="00E80A0F"/>
    <w:rsid w:val="00E82145"/>
    <w:rsid w:val="00E8325A"/>
    <w:rsid w:val="00E84092"/>
    <w:rsid w:val="00E84843"/>
    <w:rsid w:val="00E85911"/>
    <w:rsid w:val="00E85A93"/>
    <w:rsid w:val="00E873FC"/>
    <w:rsid w:val="00E875F5"/>
    <w:rsid w:val="00E877BA"/>
    <w:rsid w:val="00E91B73"/>
    <w:rsid w:val="00E939E7"/>
    <w:rsid w:val="00E93B32"/>
    <w:rsid w:val="00E94375"/>
    <w:rsid w:val="00E94A2B"/>
    <w:rsid w:val="00E95BE6"/>
    <w:rsid w:val="00E95F30"/>
    <w:rsid w:val="00E9690B"/>
    <w:rsid w:val="00EA130A"/>
    <w:rsid w:val="00EA14C0"/>
    <w:rsid w:val="00EA3D68"/>
    <w:rsid w:val="00EA3FCB"/>
    <w:rsid w:val="00EA42A7"/>
    <w:rsid w:val="00EA466B"/>
    <w:rsid w:val="00EA4A94"/>
    <w:rsid w:val="00EA560D"/>
    <w:rsid w:val="00EA57B9"/>
    <w:rsid w:val="00EA5E8B"/>
    <w:rsid w:val="00EA625F"/>
    <w:rsid w:val="00EA69FC"/>
    <w:rsid w:val="00EA735F"/>
    <w:rsid w:val="00EB1048"/>
    <w:rsid w:val="00EB119B"/>
    <w:rsid w:val="00EB238A"/>
    <w:rsid w:val="00EB371D"/>
    <w:rsid w:val="00EB3FC9"/>
    <w:rsid w:val="00EB46EE"/>
    <w:rsid w:val="00EB4C62"/>
    <w:rsid w:val="00EB5437"/>
    <w:rsid w:val="00EB600F"/>
    <w:rsid w:val="00EB665B"/>
    <w:rsid w:val="00EB76FE"/>
    <w:rsid w:val="00EB7B26"/>
    <w:rsid w:val="00EC0718"/>
    <w:rsid w:val="00EC0795"/>
    <w:rsid w:val="00EC1323"/>
    <w:rsid w:val="00EC1EB0"/>
    <w:rsid w:val="00EC2D4C"/>
    <w:rsid w:val="00EC2E73"/>
    <w:rsid w:val="00EC2EB7"/>
    <w:rsid w:val="00EC3271"/>
    <w:rsid w:val="00EC34AD"/>
    <w:rsid w:val="00EC3BB2"/>
    <w:rsid w:val="00EC45BD"/>
    <w:rsid w:val="00EC47A4"/>
    <w:rsid w:val="00EC4C92"/>
    <w:rsid w:val="00EC4CD6"/>
    <w:rsid w:val="00EC4E5A"/>
    <w:rsid w:val="00EC51D0"/>
    <w:rsid w:val="00EC6A3A"/>
    <w:rsid w:val="00EC6A3F"/>
    <w:rsid w:val="00ED03E2"/>
    <w:rsid w:val="00ED0452"/>
    <w:rsid w:val="00ED0F4A"/>
    <w:rsid w:val="00ED322D"/>
    <w:rsid w:val="00ED45D1"/>
    <w:rsid w:val="00ED5253"/>
    <w:rsid w:val="00ED573F"/>
    <w:rsid w:val="00ED5E81"/>
    <w:rsid w:val="00ED75B7"/>
    <w:rsid w:val="00EE0810"/>
    <w:rsid w:val="00EE10E0"/>
    <w:rsid w:val="00EE2DBC"/>
    <w:rsid w:val="00EE315B"/>
    <w:rsid w:val="00EE4531"/>
    <w:rsid w:val="00EE5CEB"/>
    <w:rsid w:val="00EF0B8C"/>
    <w:rsid w:val="00EF134E"/>
    <w:rsid w:val="00EF223B"/>
    <w:rsid w:val="00EF2554"/>
    <w:rsid w:val="00EF2A6B"/>
    <w:rsid w:val="00EF4A4C"/>
    <w:rsid w:val="00EF588F"/>
    <w:rsid w:val="00EF5941"/>
    <w:rsid w:val="00EF7BF9"/>
    <w:rsid w:val="00F0098D"/>
    <w:rsid w:val="00F00C27"/>
    <w:rsid w:val="00F01063"/>
    <w:rsid w:val="00F022CE"/>
    <w:rsid w:val="00F026BE"/>
    <w:rsid w:val="00F0382E"/>
    <w:rsid w:val="00F03B38"/>
    <w:rsid w:val="00F04A8A"/>
    <w:rsid w:val="00F074B5"/>
    <w:rsid w:val="00F10F40"/>
    <w:rsid w:val="00F118EE"/>
    <w:rsid w:val="00F12047"/>
    <w:rsid w:val="00F12DA8"/>
    <w:rsid w:val="00F13115"/>
    <w:rsid w:val="00F1414C"/>
    <w:rsid w:val="00F156CC"/>
    <w:rsid w:val="00F15E16"/>
    <w:rsid w:val="00F171F5"/>
    <w:rsid w:val="00F17407"/>
    <w:rsid w:val="00F17C67"/>
    <w:rsid w:val="00F20A08"/>
    <w:rsid w:val="00F23321"/>
    <w:rsid w:val="00F23F01"/>
    <w:rsid w:val="00F2523D"/>
    <w:rsid w:val="00F27ADF"/>
    <w:rsid w:val="00F27BA7"/>
    <w:rsid w:val="00F27E29"/>
    <w:rsid w:val="00F30D82"/>
    <w:rsid w:val="00F31552"/>
    <w:rsid w:val="00F32B83"/>
    <w:rsid w:val="00F33615"/>
    <w:rsid w:val="00F33691"/>
    <w:rsid w:val="00F338BA"/>
    <w:rsid w:val="00F33F65"/>
    <w:rsid w:val="00F34B0F"/>
    <w:rsid w:val="00F34C93"/>
    <w:rsid w:val="00F356C7"/>
    <w:rsid w:val="00F365B8"/>
    <w:rsid w:val="00F36E61"/>
    <w:rsid w:val="00F37F79"/>
    <w:rsid w:val="00F407A8"/>
    <w:rsid w:val="00F40FA0"/>
    <w:rsid w:val="00F41FC5"/>
    <w:rsid w:val="00F42723"/>
    <w:rsid w:val="00F42B62"/>
    <w:rsid w:val="00F43D45"/>
    <w:rsid w:val="00F443D7"/>
    <w:rsid w:val="00F44958"/>
    <w:rsid w:val="00F47701"/>
    <w:rsid w:val="00F50019"/>
    <w:rsid w:val="00F5056D"/>
    <w:rsid w:val="00F50BA1"/>
    <w:rsid w:val="00F510CA"/>
    <w:rsid w:val="00F52661"/>
    <w:rsid w:val="00F53E89"/>
    <w:rsid w:val="00F545A5"/>
    <w:rsid w:val="00F54C4F"/>
    <w:rsid w:val="00F56F76"/>
    <w:rsid w:val="00F575D6"/>
    <w:rsid w:val="00F57FAC"/>
    <w:rsid w:val="00F603B5"/>
    <w:rsid w:val="00F60A1C"/>
    <w:rsid w:val="00F60E63"/>
    <w:rsid w:val="00F614D4"/>
    <w:rsid w:val="00F61AD0"/>
    <w:rsid w:val="00F61D43"/>
    <w:rsid w:val="00F6594E"/>
    <w:rsid w:val="00F65F22"/>
    <w:rsid w:val="00F66993"/>
    <w:rsid w:val="00F66F1F"/>
    <w:rsid w:val="00F705E5"/>
    <w:rsid w:val="00F7238A"/>
    <w:rsid w:val="00F73724"/>
    <w:rsid w:val="00F73F07"/>
    <w:rsid w:val="00F74241"/>
    <w:rsid w:val="00F74AA4"/>
    <w:rsid w:val="00F76588"/>
    <w:rsid w:val="00F765D0"/>
    <w:rsid w:val="00F7794F"/>
    <w:rsid w:val="00F822E1"/>
    <w:rsid w:val="00F82A30"/>
    <w:rsid w:val="00F8305C"/>
    <w:rsid w:val="00F8522B"/>
    <w:rsid w:val="00F86484"/>
    <w:rsid w:val="00F87C60"/>
    <w:rsid w:val="00F907C7"/>
    <w:rsid w:val="00F92B44"/>
    <w:rsid w:val="00F92C5F"/>
    <w:rsid w:val="00F931D2"/>
    <w:rsid w:val="00F93744"/>
    <w:rsid w:val="00F94576"/>
    <w:rsid w:val="00F94C75"/>
    <w:rsid w:val="00F95029"/>
    <w:rsid w:val="00F9556F"/>
    <w:rsid w:val="00F96299"/>
    <w:rsid w:val="00F9776A"/>
    <w:rsid w:val="00FA16BB"/>
    <w:rsid w:val="00FA22EA"/>
    <w:rsid w:val="00FA37C6"/>
    <w:rsid w:val="00FA5836"/>
    <w:rsid w:val="00FA5B45"/>
    <w:rsid w:val="00FA759B"/>
    <w:rsid w:val="00FB018E"/>
    <w:rsid w:val="00FB0BE9"/>
    <w:rsid w:val="00FB1E77"/>
    <w:rsid w:val="00FB3835"/>
    <w:rsid w:val="00FB4021"/>
    <w:rsid w:val="00FB4C56"/>
    <w:rsid w:val="00FB50FC"/>
    <w:rsid w:val="00FB64B5"/>
    <w:rsid w:val="00FB6B67"/>
    <w:rsid w:val="00FB6D20"/>
    <w:rsid w:val="00FB6D23"/>
    <w:rsid w:val="00FC06CD"/>
    <w:rsid w:val="00FC0B31"/>
    <w:rsid w:val="00FC2068"/>
    <w:rsid w:val="00FC29CC"/>
    <w:rsid w:val="00FC2DCB"/>
    <w:rsid w:val="00FC4102"/>
    <w:rsid w:val="00FC465A"/>
    <w:rsid w:val="00FC5891"/>
    <w:rsid w:val="00FC5A79"/>
    <w:rsid w:val="00FC6472"/>
    <w:rsid w:val="00FC6A49"/>
    <w:rsid w:val="00FC6C3D"/>
    <w:rsid w:val="00FC7838"/>
    <w:rsid w:val="00FC7C67"/>
    <w:rsid w:val="00FD03A0"/>
    <w:rsid w:val="00FD3BEC"/>
    <w:rsid w:val="00FD54A5"/>
    <w:rsid w:val="00FD6213"/>
    <w:rsid w:val="00FD74D2"/>
    <w:rsid w:val="00FE0C43"/>
    <w:rsid w:val="00FE136F"/>
    <w:rsid w:val="00FE1718"/>
    <w:rsid w:val="00FE19CC"/>
    <w:rsid w:val="00FE1C2A"/>
    <w:rsid w:val="00FE1F3A"/>
    <w:rsid w:val="00FE2AA2"/>
    <w:rsid w:val="00FE38C5"/>
    <w:rsid w:val="00FE3F80"/>
    <w:rsid w:val="00FE4307"/>
    <w:rsid w:val="00FE581E"/>
    <w:rsid w:val="00FE5CD3"/>
    <w:rsid w:val="00FE63D3"/>
    <w:rsid w:val="00FE6815"/>
    <w:rsid w:val="00FF0109"/>
    <w:rsid w:val="00FF0191"/>
    <w:rsid w:val="00FF0508"/>
    <w:rsid w:val="00FF143F"/>
    <w:rsid w:val="00FF2158"/>
    <w:rsid w:val="00FF39A3"/>
    <w:rsid w:val="00FF41D1"/>
    <w:rsid w:val="00FF46BB"/>
    <w:rsid w:val="00FF5BE2"/>
    <w:rsid w:val="00FF621D"/>
    <w:rsid w:val="00FF6536"/>
    <w:rsid w:val="00FF76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12C67D"/>
  <w15:docId w15:val="{D2C47398-4FE7-42C3-96C1-5C1D25CF2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4201"/>
    <w:rPr>
      <w:rFonts w:ascii="Times New Roman" w:eastAsia="Times New Roman" w:hAnsi="Times New Roman" w:cs="Times New Roman"/>
    </w:rPr>
  </w:style>
  <w:style w:type="paragraph" w:styleId="Nadpis1">
    <w:name w:val="heading 1"/>
    <w:basedOn w:val="Normln"/>
    <w:next w:val="Normln"/>
    <w:link w:val="Nadpis1Char"/>
    <w:qFormat/>
    <w:locked/>
    <w:rsid w:val="00234D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semiHidden/>
    <w:unhideWhenUsed/>
    <w:qFormat/>
    <w:locked/>
    <w:rsid w:val="00FE5CD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next w:val="Normln"/>
    <w:link w:val="Nadpis4Char"/>
    <w:semiHidden/>
    <w:unhideWhenUsed/>
    <w:qFormat/>
    <w:locked/>
    <w:rsid w:val="007828F3"/>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semiHidden/>
    <w:unhideWhenUsed/>
    <w:qFormat/>
    <w:locked/>
    <w:rsid w:val="00D22542"/>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character" w:styleId="Odkaznakoment">
    <w:name w:val="annotation reference"/>
    <w:uiPriority w:val="99"/>
    <w:unhideWhenUsed/>
    <w:rsid w:val="006427F6"/>
    <w:rPr>
      <w:sz w:val="16"/>
      <w:szCs w:val="16"/>
    </w:rPr>
  </w:style>
  <w:style w:type="paragraph" w:styleId="Textkomente">
    <w:name w:val="annotation text"/>
    <w:basedOn w:val="Normln"/>
    <w:link w:val="TextkomenteChar"/>
    <w:uiPriority w:val="99"/>
    <w:unhideWhenUsed/>
    <w:rsid w:val="006427F6"/>
  </w:style>
  <w:style w:type="character" w:customStyle="1" w:styleId="TextkomenteChar">
    <w:name w:val="Text komentáře Char"/>
    <w:link w:val="Textkomente"/>
    <w:uiPriority w:val="99"/>
    <w:rsid w:val="006427F6"/>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6427F6"/>
    <w:rPr>
      <w:b/>
      <w:bCs/>
    </w:rPr>
  </w:style>
  <w:style w:type="character" w:customStyle="1" w:styleId="PedmtkomenteChar">
    <w:name w:val="Předmět komentáře Char"/>
    <w:link w:val="Pedmtkomente"/>
    <w:uiPriority w:val="99"/>
    <w:semiHidden/>
    <w:rsid w:val="006427F6"/>
    <w:rPr>
      <w:rFonts w:ascii="Times New Roman" w:eastAsia="Times New Roman" w:hAnsi="Times New Roman" w:cs="Times New Roman"/>
      <w:b/>
      <w:bCs/>
      <w:sz w:val="20"/>
      <w:szCs w:val="20"/>
    </w:rPr>
  </w:style>
  <w:style w:type="paragraph" w:styleId="Revize">
    <w:name w:val="Revision"/>
    <w:hidden/>
    <w:uiPriority w:val="99"/>
    <w:semiHidden/>
    <w:rsid w:val="007E3935"/>
    <w:rPr>
      <w:rFonts w:ascii="Times New Roman" w:eastAsia="Times New Roman" w:hAnsi="Times New Roman" w:cs="Times New Roman"/>
    </w:rPr>
  </w:style>
  <w:style w:type="character" w:styleId="Hypertextovodkaz">
    <w:name w:val="Hyperlink"/>
    <w:basedOn w:val="Standardnpsmoodstavce"/>
    <w:uiPriority w:val="99"/>
    <w:unhideWhenUsed/>
    <w:rsid w:val="007A3465"/>
    <w:rPr>
      <w:color w:val="0000FF" w:themeColor="hyperlink"/>
      <w:u w:val="single"/>
    </w:rPr>
  </w:style>
  <w:style w:type="paragraph" w:customStyle="1" w:styleId="Default">
    <w:name w:val="Default"/>
    <w:rsid w:val="008F70B7"/>
    <w:pPr>
      <w:autoSpaceDE w:val="0"/>
      <w:autoSpaceDN w:val="0"/>
      <w:adjustRightInd w:val="0"/>
    </w:pPr>
    <w:rPr>
      <w:rFonts w:ascii="AAAAAC+TimesNewRomanPSMT" w:hAnsi="AAAAAC+TimesNewRomanPSMT" w:cs="AAAAAC+TimesNewRomanPSMT"/>
      <w:color w:val="000000"/>
      <w:sz w:val="24"/>
      <w:szCs w:val="24"/>
    </w:rPr>
  </w:style>
  <w:style w:type="paragraph" w:styleId="Odstavecseseznamem">
    <w:name w:val="List Paragraph"/>
    <w:aliases w:val="Odstavec se seznamem5,List Paragraph,název výzvy,My Style 1,List Paragraph1,Conclusion de partie,Fiche List Paragraph,List Paragraph (Czech Tourism),Seznam - odrážky,_Odstavec se seznamem,Odrážky,List Paragraph compact,Normal bullet"/>
    <w:basedOn w:val="Normln"/>
    <w:link w:val="OdstavecseseznamemChar"/>
    <w:uiPriority w:val="34"/>
    <w:qFormat/>
    <w:rsid w:val="00BE37C2"/>
    <w:pPr>
      <w:spacing w:after="160" w:line="259" w:lineRule="auto"/>
      <w:ind w:left="720"/>
      <w:contextualSpacing/>
      <w:jc w:val="both"/>
    </w:pPr>
    <w:rPr>
      <w:rFonts w:asciiTheme="minorHAnsi" w:eastAsiaTheme="minorHAnsi" w:hAnsiTheme="minorHAnsi" w:cstheme="minorBidi"/>
      <w:sz w:val="22"/>
      <w:szCs w:val="22"/>
      <w:lang w:eastAsia="en-US"/>
    </w:rPr>
  </w:style>
  <w:style w:type="character" w:customStyle="1" w:styleId="OdstavecseseznamemChar">
    <w:name w:val="Odstavec se seznamem Char"/>
    <w:aliases w:val="Odstavec se seznamem5 Char,List Paragraph Char,název výzvy Char,My Style 1 Char,List Paragraph1 Char,Conclusion de partie Char,Fiche List Paragraph Char,List Paragraph (Czech Tourism) Char,Seznam - odrážky Char,Odrážky Char"/>
    <w:basedOn w:val="Standardnpsmoodstavce"/>
    <w:link w:val="Odstavecseseznamem"/>
    <w:uiPriority w:val="34"/>
    <w:rsid w:val="00BE37C2"/>
    <w:rPr>
      <w:rFonts w:asciiTheme="minorHAnsi" w:eastAsiaTheme="minorHAnsi" w:hAnsiTheme="minorHAnsi" w:cstheme="minorBidi"/>
      <w:sz w:val="22"/>
      <w:szCs w:val="22"/>
      <w:lang w:eastAsia="en-US"/>
    </w:rPr>
  </w:style>
  <w:style w:type="character" w:customStyle="1" w:styleId="Nadpis5Char">
    <w:name w:val="Nadpis 5 Char"/>
    <w:basedOn w:val="Standardnpsmoodstavce"/>
    <w:link w:val="Nadpis5"/>
    <w:semiHidden/>
    <w:rsid w:val="00D22542"/>
    <w:rPr>
      <w:rFonts w:asciiTheme="majorHAnsi" w:eastAsiaTheme="majorEastAsia" w:hAnsiTheme="majorHAnsi" w:cstheme="majorBidi"/>
      <w:color w:val="365F91" w:themeColor="accent1" w:themeShade="BF"/>
    </w:rPr>
  </w:style>
  <w:style w:type="paragraph" w:styleId="Normlnweb">
    <w:name w:val="Normal (Web)"/>
    <w:basedOn w:val="Normln"/>
    <w:link w:val="NormlnwebChar"/>
    <w:uiPriority w:val="99"/>
    <w:unhideWhenUsed/>
    <w:qFormat/>
    <w:rsid w:val="00467A06"/>
    <w:pPr>
      <w:spacing w:before="100" w:beforeAutospacing="1" w:after="100" w:afterAutospacing="1"/>
    </w:pPr>
    <w:rPr>
      <w:sz w:val="24"/>
      <w:szCs w:val="24"/>
    </w:rPr>
  </w:style>
  <w:style w:type="paragraph" w:customStyle="1" w:styleId="xmsonormal">
    <w:name w:val="x_msonormal"/>
    <w:basedOn w:val="Normln"/>
    <w:qFormat/>
    <w:rsid w:val="00E94375"/>
    <w:pPr>
      <w:spacing w:before="100" w:beforeAutospacing="1" w:after="100" w:afterAutospacing="1"/>
    </w:pPr>
    <w:rPr>
      <w:sz w:val="24"/>
      <w:szCs w:val="24"/>
    </w:rPr>
  </w:style>
  <w:style w:type="character" w:styleId="Nevyeenzmnka">
    <w:name w:val="Unresolved Mention"/>
    <w:basedOn w:val="Standardnpsmoodstavce"/>
    <w:uiPriority w:val="99"/>
    <w:semiHidden/>
    <w:unhideWhenUsed/>
    <w:rsid w:val="00BD15DB"/>
    <w:rPr>
      <w:color w:val="605E5C"/>
      <w:shd w:val="clear" w:color="auto" w:fill="E1DFDD"/>
    </w:rPr>
  </w:style>
  <w:style w:type="character" w:styleId="Sledovanodkaz">
    <w:name w:val="FollowedHyperlink"/>
    <w:basedOn w:val="Standardnpsmoodstavce"/>
    <w:uiPriority w:val="99"/>
    <w:semiHidden/>
    <w:unhideWhenUsed/>
    <w:rsid w:val="00555E0E"/>
    <w:rPr>
      <w:color w:val="800080" w:themeColor="followedHyperlink"/>
      <w:u w:val="single"/>
    </w:rPr>
  </w:style>
  <w:style w:type="paragraph" w:customStyle="1" w:styleId="TableParagraph">
    <w:name w:val="Table Paragraph"/>
    <w:basedOn w:val="Normln"/>
    <w:uiPriority w:val="1"/>
    <w:qFormat/>
    <w:rsid w:val="00281C8D"/>
    <w:pPr>
      <w:widowControl w:val="0"/>
      <w:autoSpaceDE w:val="0"/>
      <w:autoSpaceDN w:val="0"/>
      <w:spacing w:line="210" w:lineRule="exact"/>
      <w:ind w:left="71"/>
      <w:jc w:val="both"/>
    </w:pPr>
    <w:rPr>
      <w:sz w:val="22"/>
      <w:szCs w:val="22"/>
      <w:lang w:bidi="cs-CZ"/>
    </w:rPr>
  </w:style>
  <w:style w:type="paragraph" w:styleId="Zkladntext">
    <w:name w:val="Body Text"/>
    <w:basedOn w:val="Normln"/>
    <w:link w:val="ZkladntextChar"/>
    <w:uiPriority w:val="1"/>
    <w:unhideWhenUsed/>
    <w:qFormat/>
    <w:rsid w:val="00281C8D"/>
    <w:pPr>
      <w:widowControl w:val="0"/>
      <w:ind w:left="118"/>
      <w:jc w:val="both"/>
    </w:pPr>
    <w:rPr>
      <w:sz w:val="24"/>
      <w:szCs w:val="24"/>
      <w:lang w:val="en-US" w:eastAsia="en-US"/>
    </w:rPr>
  </w:style>
  <w:style w:type="character" w:customStyle="1" w:styleId="ZkladntextChar">
    <w:name w:val="Základní text Char"/>
    <w:basedOn w:val="Standardnpsmoodstavce"/>
    <w:link w:val="Zkladntext"/>
    <w:uiPriority w:val="1"/>
    <w:rsid w:val="00281C8D"/>
    <w:rPr>
      <w:rFonts w:ascii="Times New Roman" w:eastAsia="Times New Roman" w:hAnsi="Times New Roman" w:cs="Times New Roman"/>
      <w:sz w:val="24"/>
      <w:szCs w:val="24"/>
      <w:lang w:val="en-US" w:eastAsia="en-US"/>
    </w:rPr>
  </w:style>
  <w:style w:type="character" w:customStyle="1" w:styleId="Nadpis4Char">
    <w:name w:val="Nadpis 4 Char"/>
    <w:basedOn w:val="Standardnpsmoodstavce"/>
    <w:link w:val="Nadpis4"/>
    <w:uiPriority w:val="9"/>
    <w:rsid w:val="007828F3"/>
    <w:rPr>
      <w:rFonts w:asciiTheme="majorHAnsi" w:eastAsiaTheme="majorEastAsia" w:hAnsiTheme="majorHAnsi" w:cstheme="majorBidi"/>
      <w:i/>
      <w:iCs/>
      <w:color w:val="365F91" w:themeColor="accent1" w:themeShade="BF"/>
    </w:rPr>
  </w:style>
  <w:style w:type="paragraph" w:customStyle="1" w:styleId="western">
    <w:name w:val="western"/>
    <w:basedOn w:val="Normln"/>
    <w:rsid w:val="008F40EB"/>
    <w:pPr>
      <w:spacing w:before="100" w:beforeAutospacing="1" w:after="144" w:line="288" w:lineRule="auto"/>
    </w:pPr>
  </w:style>
  <w:style w:type="character" w:customStyle="1" w:styleId="result-detail-item">
    <w:name w:val="result-detail-item"/>
    <w:basedOn w:val="Standardnpsmoodstavce"/>
    <w:rsid w:val="002B62EA"/>
  </w:style>
  <w:style w:type="character" w:styleId="Siln">
    <w:name w:val="Strong"/>
    <w:basedOn w:val="Standardnpsmoodstavce"/>
    <w:uiPriority w:val="22"/>
    <w:qFormat/>
    <w:locked/>
    <w:rsid w:val="00E608FF"/>
    <w:rPr>
      <w:b/>
      <w:bCs/>
    </w:rPr>
  </w:style>
  <w:style w:type="paragraph" w:customStyle="1" w:styleId="KartaC-I">
    <w:name w:val="Karta C-I"/>
    <w:basedOn w:val="Normln"/>
    <w:link w:val="KartaC-IChar"/>
    <w:qFormat/>
    <w:rsid w:val="00203A94"/>
    <w:pPr>
      <w:suppressAutoHyphens/>
      <w:spacing w:before="120" w:after="120"/>
      <w:jc w:val="both"/>
    </w:pPr>
    <w:rPr>
      <w:kern w:val="1"/>
    </w:rPr>
  </w:style>
  <w:style w:type="character" w:customStyle="1" w:styleId="KartaC-IChar">
    <w:name w:val="Karta C-I Char"/>
    <w:basedOn w:val="Standardnpsmoodstavce"/>
    <w:link w:val="KartaC-I"/>
    <w:rsid w:val="00203A94"/>
    <w:rPr>
      <w:rFonts w:ascii="Times New Roman" w:eastAsia="Times New Roman" w:hAnsi="Times New Roman" w:cs="Times New Roman"/>
      <w:kern w:val="1"/>
    </w:rPr>
  </w:style>
  <w:style w:type="character" w:customStyle="1" w:styleId="anchor-text">
    <w:name w:val="anchor-text"/>
    <w:basedOn w:val="Standardnpsmoodstavce"/>
    <w:rsid w:val="00023988"/>
  </w:style>
  <w:style w:type="character" w:customStyle="1" w:styleId="NormlnwebChar">
    <w:name w:val="Normální (web) Char"/>
    <w:basedOn w:val="Standardnpsmoodstavce"/>
    <w:link w:val="Normlnweb"/>
    <w:uiPriority w:val="99"/>
    <w:locked/>
    <w:rsid w:val="009A4974"/>
    <w:rPr>
      <w:rFonts w:ascii="Times New Roman" w:eastAsia="Times New Roman" w:hAnsi="Times New Roman" w:cs="Times New Roman"/>
      <w:sz w:val="24"/>
      <w:szCs w:val="24"/>
    </w:rPr>
  </w:style>
  <w:style w:type="character" w:customStyle="1" w:styleId="isbn">
    <w:name w:val="isbn"/>
    <w:basedOn w:val="Standardnpsmoodstavce"/>
    <w:rsid w:val="00100546"/>
  </w:style>
  <w:style w:type="character" w:customStyle="1" w:styleId="obdpole34">
    <w:name w:val="obd_pole_34"/>
    <w:basedOn w:val="Standardnpsmoodstavce"/>
    <w:rsid w:val="00B96192"/>
  </w:style>
  <w:style w:type="character" w:customStyle="1" w:styleId="Nadpis1Char">
    <w:name w:val="Nadpis 1 Char"/>
    <w:basedOn w:val="Standardnpsmoodstavce"/>
    <w:link w:val="Nadpis1"/>
    <w:rsid w:val="00234D8C"/>
    <w:rPr>
      <w:rFonts w:asciiTheme="majorHAnsi" w:eastAsiaTheme="majorEastAsia" w:hAnsiTheme="majorHAnsi" w:cstheme="majorBidi"/>
      <w:color w:val="365F91" w:themeColor="accent1" w:themeShade="BF"/>
      <w:sz w:val="32"/>
      <w:szCs w:val="32"/>
    </w:rPr>
  </w:style>
  <w:style w:type="character" w:customStyle="1" w:styleId="title-text">
    <w:name w:val="title-text"/>
    <w:basedOn w:val="Standardnpsmoodstavce"/>
    <w:rsid w:val="00234D8C"/>
  </w:style>
  <w:style w:type="character" w:customStyle="1" w:styleId="section-label-data">
    <w:name w:val="section-label-data"/>
    <w:basedOn w:val="Standardnpsmoodstavce"/>
    <w:rsid w:val="000D19AD"/>
  </w:style>
  <w:style w:type="paragraph" w:customStyle="1" w:styleId="Publikace">
    <w:name w:val="Publikace"/>
    <w:basedOn w:val="Normln"/>
    <w:rsid w:val="00246A02"/>
    <w:pPr>
      <w:numPr>
        <w:numId w:val="11"/>
      </w:numPr>
      <w:suppressAutoHyphens/>
      <w:spacing w:before="120"/>
      <w:jc w:val="both"/>
    </w:pPr>
    <w:rPr>
      <w:rFonts w:ascii="Tahoma" w:hAnsi="Tahoma"/>
      <w:bCs/>
      <w:noProof/>
      <w:szCs w:val="24"/>
    </w:rPr>
  </w:style>
  <w:style w:type="paragraph" w:customStyle="1" w:styleId="xxmsonormal">
    <w:name w:val="x_x_msonormal"/>
    <w:basedOn w:val="Normln"/>
    <w:rsid w:val="0011235E"/>
    <w:pPr>
      <w:spacing w:before="100" w:beforeAutospacing="1" w:after="100" w:afterAutospacing="1"/>
    </w:pPr>
    <w:rPr>
      <w:sz w:val="24"/>
      <w:szCs w:val="24"/>
    </w:rPr>
  </w:style>
  <w:style w:type="character" w:customStyle="1" w:styleId="a-size-large">
    <w:name w:val="a-size-large"/>
    <w:basedOn w:val="Standardnpsmoodstavce"/>
    <w:rsid w:val="00604353"/>
  </w:style>
  <w:style w:type="character" w:customStyle="1" w:styleId="a-size-medium">
    <w:name w:val="a-size-medium"/>
    <w:basedOn w:val="Standardnpsmoodstavce"/>
    <w:rsid w:val="00604353"/>
  </w:style>
  <w:style w:type="paragraph" w:customStyle="1" w:styleId="a-carousel-card">
    <w:name w:val="a-carousel-card"/>
    <w:basedOn w:val="Normln"/>
    <w:rsid w:val="003B43A9"/>
    <w:pPr>
      <w:spacing w:before="100" w:beforeAutospacing="1" w:after="100" w:afterAutospacing="1"/>
    </w:pPr>
    <w:rPr>
      <w:sz w:val="24"/>
      <w:szCs w:val="24"/>
    </w:rPr>
  </w:style>
  <w:style w:type="paragraph" w:customStyle="1" w:styleId="akredleta">
    <w:name w:val="akred_leta"/>
    <w:basedOn w:val="Normln"/>
    <w:rsid w:val="00813506"/>
    <w:pPr>
      <w:tabs>
        <w:tab w:val="left" w:pos="1560"/>
      </w:tabs>
      <w:ind w:left="1560" w:hanging="1560"/>
      <w:jc w:val="both"/>
    </w:pPr>
    <w:rPr>
      <w:snapToGrid w:val="0"/>
      <w:sz w:val="24"/>
    </w:rPr>
  </w:style>
  <w:style w:type="paragraph" w:styleId="Bibliografie">
    <w:name w:val="Bibliography"/>
    <w:basedOn w:val="Normln"/>
    <w:next w:val="Normln"/>
    <w:uiPriority w:val="37"/>
    <w:unhideWhenUsed/>
    <w:rsid w:val="00A65AEC"/>
  </w:style>
  <w:style w:type="character" w:styleId="Zdraznn">
    <w:name w:val="Emphasis"/>
    <w:basedOn w:val="Standardnpsmoodstavce"/>
    <w:uiPriority w:val="20"/>
    <w:qFormat/>
    <w:locked/>
    <w:rsid w:val="003A4C58"/>
    <w:rPr>
      <w:i/>
      <w:iCs/>
    </w:rPr>
  </w:style>
  <w:style w:type="character" w:customStyle="1" w:styleId="Nadpis2Char">
    <w:name w:val="Nadpis 2 Char"/>
    <w:basedOn w:val="Standardnpsmoodstavce"/>
    <w:link w:val="Nadpis2"/>
    <w:semiHidden/>
    <w:rsid w:val="00FE5CD3"/>
    <w:rPr>
      <w:rFonts w:asciiTheme="majorHAnsi" w:eastAsiaTheme="majorEastAsia" w:hAnsiTheme="majorHAnsi" w:cstheme="majorBidi"/>
      <w:color w:val="365F91" w:themeColor="accent1" w:themeShade="BF"/>
      <w:sz w:val="26"/>
      <w:szCs w:val="26"/>
    </w:rPr>
  </w:style>
  <w:style w:type="character" w:customStyle="1" w:styleId="author-info">
    <w:name w:val="author-info"/>
    <w:basedOn w:val="Standardnpsmoodstavce"/>
    <w:rsid w:val="00E0274F"/>
  </w:style>
  <w:style w:type="character" w:customStyle="1" w:styleId="author">
    <w:name w:val="author"/>
    <w:basedOn w:val="Standardnpsmoodstavce"/>
    <w:rsid w:val="00E02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0523">
      <w:bodyDiv w:val="1"/>
      <w:marLeft w:val="0"/>
      <w:marRight w:val="0"/>
      <w:marTop w:val="0"/>
      <w:marBottom w:val="0"/>
      <w:divBdr>
        <w:top w:val="none" w:sz="0" w:space="0" w:color="auto"/>
        <w:left w:val="none" w:sz="0" w:space="0" w:color="auto"/>
        <w:bottom w:val="none" w:sz="0" w:space="0" w:color="auto"/>
        <w:right w:val="none" w:sz="0" w:space="0" w:color="auto"/>
      </w:divBdr>
    </w:div>
    <w:div w:id="48117714">
      <w:bodyDiv w:val="1"/>
      <w:marLeft w:val="0"/>
      <w:marRight w:val="0"/>
      <w:marTop w:val="0"/>
      <w:marBottom w:val="0"/>
      <w:divBdr>
        <w:top w:val="none" w:sz="0" w:space="0" w:color="auto"/>
        <w:left w:val="none" w:sz="0" w:space="0" w:color="auto"/>
        <w:bottom w:val="none" w:sz="0" w:space="0" w:color="auto"/>
        <w:right w:val="none" w:sz="0" w:space="0" w:color="auto"/>
      </w:divBdr>
      <w:divsChild>
        <w:div w:id="575937271">
          <w:marLeft w:val="0"/>
          <w:marRight w:val="0"/>
          <w:marTop w:val="0"/>
          <w:marBottom w:val="0"/>
          <w:divBdr>
            <w:top w:val="none" w:sz="0" w:space="0" w:color="auto"/>
            <w:left w:val="none" w:sz="0" w:space="0" w:color="auto"/>
            <w:bottom w:val="single" w:sz="6" w:space="8" w:color="DDDDDD"/>
            <w:right w:val="none" w:sz="0" w:space="0" w:color="auto"/>
          </w:divBdr>
        </w:div>
      </w:divsChild>
    </w:div>
    <w:div w:id="62606999">
      <w:bodyDiv w:val="1"/>
      <w:marLeft w:val="0"/>
      <w:marRight w:val="0"/>
      <w:marTop w:val="0"/>
      <w:marBottom w:val="0"/>
      <w:divBdr>
        <w:top w:val="none" w:sz="0" w:space="0" w:color="auto"/>
        <w:left w:val="none" w:sz="0" w:space="0" w:color="auto"/>
        <w:bottom w:val="none" w:sz="0" w:space="0" w:color="auto"/>
        <w:right w:val="none" w:sz="0" w:space="0" w:color="auto"/>
      </w:divBdr>
    </w:div>
    <w:div w:id="83959094">
      <w:bodyDiv w:val="1"/>
      <w:marLeft w:val="0"/>
      <w:marRight w:val="0"/>
      <w:marTop w:val="0"/>
      <w:marBottom w:val="0"/>
      <w:divBdr>
        <w:top w:val="none" w:sz="0" w:space="0" w:color="auto"/>
        <w:left w:val="none" w:sz="0" w:space="0" w:color="auto"/>
        <w:bottom w:val="none" w:sz="0" w:space="0" w:color="auto"/>
        <w:right w:val="none" w:sz="0" w:space="0" w:color="auto"/>
      </w:divBdr>
    </w:div>
    <w:div w:id="114301112">
      <w:bodyDiv w:val="1"/>
      <w:marLeft w:val="0"/>
      <w:marRight w:val="0"/>
      <w:marTop w:val="0"/>
      <w:marBottom w:val="0"/>
      <w:divBdr>
        <w:top w:val="none" w:sz="0" w:space="0" w:color="auto"/>
        <w:left w:val="none" w:sz="0" w:space="0" w:color="auto"/>
        <w:bottom w:val="none" w:sz="0" w:space="0" w:color="auto"/>
        <w:right w:val="none" w:sz="0" w:space="0" w:color="auto"/>
      </w:divBdr>
    </w:div>
    <w:div w:id="134495376">
      <w:bodyDiv w:val="1"/>
      <w:marLeft w:val="0"/>
      <w:marRight w:val="0"/>
      <w:marTop w:val="0"/>
      <w:marBottom w:val="0"/>
      <w:divBdr>
        <w:top w:val="none" w:sz="0" w:space="0" w:color="auto"/>
        <w:left w:val="none" w:sz="0" w:space="0" w:color="auto"/>
        <w:bottom w:val="none" w:sz="0" w:space="0" w:color="auto"/>
        <w:right w:val="none" w:sz="0" w:space="0" w:color="auto"/>
      </w:divBdr>
    </w:div>
    <w:div w:id="146165828">
      <w:bodyDiv w:val="1"/>
      <w:marLeft w:val="0"/>
      <w:marRight w:val="0"/>
      <w:marTop w:val="0"/>
      <w:marBottom w:val="0"/>
      <w:divBdr>
        <w:top w:val="none" w:sz="0" w:space="0" w:color="auto"/>
        <w:left w:val="none" w:sz="0" w:space="0" w:color="auto"/>
        <w:bottom w:val="none" w:sz="0" w:space="0" w:color="auto"/>
        <w:right w:val="none" w:sz="0" w:space="0" w:color="auto"/>
      </w:divBdr>
    </w:div>
    <w:div w:id="156193527">
      <w:bodyDiv w:val="1"/>
      <w:marLeft w:val="0"/>
      <w:marRight w:val="0"/>
      <w:marTop w:val="0"/>
      <w:marBottom w:val="0"/>
      <w:divBdr>
        <w:top w:val="none" w:sz="0" w:space="0" w:color="auto"/>
        <w:left w:val="none" w:sz="0" w:space="0" w:color="auto"/>
        <w:bottom w:val="none" w:sz="0" w:space="0" w:color="auto"/>
        <w:right w:val="none" w:sz="0" w:space="0" w:color="auto"/>
      </w:divBdr>
    </w:div>
    <w:div w:id="165051793">
      <w:bodyDiv w:val="1"/>
      <w:marLeft w:val="0"/>
      <w:marRight w:val="0"/>
      <w:marTop w:val="0"/>
      <w:marBottom w:val="0"/>
      <w:divBdr>
        <w:top w:val="none" w:sz="0" w:space="0" w:color="auto"/>
        <w:left w:val="none" w:sz="0" w:space="0" w:color="auto"/>
        <w:bottom w:val="none" w:sz="0" w:space="0" w:color="auto"/>
        <w:right w:val="none" w:sz="0" w:space="0" w:color="auto"/>
      </w:divBdr>
    </w:div>
    <w:div w:id="216209230">
      <w:bodyDiv w:val="1"/>
      <w:marLeft w:val="0"/>
      <w:marRight w:val="0"/>
      <w:marTop w:val="0"/>
      <w:marBottom w:val="0"/>
      <w:divBdr>
        <w:top w:val="none" w:sz="0" w:space="0" w:color="auto"/>
        <w:left w:val="none" w:sz="0" w:space="0" w:color="auto"/>
        <w:bottom w:val="none" w:sz="0" w:space="0" w:color="auto"/>
        <w:right w:val="none" w:sz="0" w:space="0" w:color="auto"/>
      </w:divBdr>
    </w:div>
    <w:div w:id="230166220">
      <w:bodyDiv w:val="1"/>
      <w:marLeft w:val="0"/>
      <w:marRight w:val="0"/>
      <w:marTop w:val="0"/>
      <w:marBottom w:val="0"/>
      <w:divBdr>
        <w:top w:val="none" w:sz="0" w:space="0" w:color="auto"/>
        <w:left w:val="none" w:sz="0" w:space="0" w:color="auto"/>
        <w:bottom w:val="none" w:sz="0" w:space="0" w:color="auto"/>
        <w:right w:val="none" w:sz="0" w:space="0" w:color="auto"/>
      </w:divBdr>
    </w:div>
    <w:div w:id="240986834">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75213826">
      <w:bodyDiv w:val="1"/>
      <w:marLeft w:val="0"/>
      <w:marRight w:val="0"/>
      <w:marTop w:val="0"/>
      <w:marBottom w:val="0"/>
      <w:divBdr>
        <w:top w:val="none" w:sz="0" w:space="0" w:color="auto"/>
        <w:left w:val="none" w:sz="0" w:space="0" w:color="auto"/>
        <w:bottom w:val="none" w:sz="0" w:space="0" w:color="auto"/>
        <w:right w:val="none" w:sz="0" w:space="0" w:color="auto"/>
      </w:divBdr>
    </w:div>
    <w:div w:id="277180692">
      <w:bodyDiv w:val="1"/>
      <w:marLeft w:val="0"/>
      <w:marRight w:val="0"/>
      <w:marTop w:val="0"/>
      <w:marBottom w:val="0"/>
      <w:divBdr>
        <w:top w:val="none" w:sz="0" w:space="0" w:color="auto"/>
        <w:left w:val="none" w:sz="0" w:space="0" w:color="auto"/>
        <w:bottom w:val="none" w:sz="0" w:space="0" w:color="auto"/>
        <w:right w:val="none" w:sz="0" w:space="0" w:color="auto"/>
      </w:divBdr>
    </w:div>
    <w:div w:id="279729496">
      <w:bodyDiv w:val="1"/>
      <w:marLeft w:val="0"/>
      <w:marRight w:val="0"/>
      <w:marTop w:val="0"/>
      <w:marBottom w:val="0"/>
      <w:divBdr>
        <w:top w:val="none" w:sz="0" w:space="0" w:color="auto"/>
        <w:left w:val="none" w:sz="0" w:space="0" w:color="auto"/>
        <w:bottom w:val="none" w:sz="0" w:space="0" w:color="auto"/>
        <w:right w:val="none" w:sz="0" w:space="0" w:color="auto"/>
      </w:divBdr>
    </w:div>
    <w:div w:id="302394938">
      <w:bodyDiv w:val="1"/>
      <w:marLeft w:val="0"/>
      <w:marRight w:val="0"/>
      <w:marTop w:val="0"/>
      <w:marBottom w:val="0"/>
      <w:divBdr>
        <w:top w:val="none" w:sz="0" w:space="0" w:color="auto"/>
        <w:left w:val="none" w:sz="0" w:space="0" w:color="auto"/>
        <w:bottom w:val="none" w:sz="0" w:space="0" w:color="auto"/>
        <w:right w:val="none" w:sz="0" w:space="0" w:color="auto"/>
      </w:divBdr>
    </w:div>
    <w:div w:id="327028359">
      <w:bodyDiv w:val="1"/>
      <w:marLeft w:val="0"/>
      <w:marRight w:val="0"/>
      <w:marTop w:val="0"/>
      <w:marBottom w:val="0"/>
      <w:divBdr>
        <w:top w:val="none" w:sz="0" w:space="0" w:color="auto"/>
        <w:left w:val="none" w:sz="0" w:space="0" w:color="auto"/>
        <w:bottom w:val="none" w:sz="0" w:space="0" w:color="auto"/>
        <w:right w:val="none" w:sz="0" w:space="0" w:color="auto"/>
      </w:divBdr>
    </w:div>
    <w:div w:id="327711626">
      <w:bodyDiv w:val="1"/>
      <w:marLeft w:val="0"/>
      <w:marRight w:val="0"/>
      <w:marTop w:val="0"/>
      <w:marBottom w:val="0"/>
      <w:divBdr>
        <w:top w:val="none" w:sz="0" w:space="0" w:color="auto"/>
        <w:left w:val="none" w:sz="0" w:space="0" w:color="auto"/>
        <w:bottom w:val="none" w:sz="0" w:space="0" w:color="auto"/>
        <w:right w:val="none" w:sz="0" w:space="0" w:color="auto"/>
      </w:divBdr>
    </w:div>
    <w:div w:id="347023099">
      <w:bodyDiv w:val="1"/>
      <w:marLeft w:val="0"/>
      <w:marRight w:val="0"/>
      <w:marTop w:val="0"/>
      <w:marBottom w:val="0"/>
      <w:divBdr>
        <w:top w:val="none" w:sz="0" w:space="0" w:color="auto"/>
        <w:left w:val="none" w:sz="0" w:space="0" w:color="auto"/>
        <w:bottom w:val="none" w:sz="0" w:space="0" w:color="auto"/>
        <w:right w:val="none" w:sz="0" w:space="0" w:color="auto"/>
      </w:divBdr>
    </w:div>
    <w:div w:id="357775756">
      <w:bodyDiv w:val="1"/>
      <w:marLeft w:val="0"/>
      <w:marRight w:val="0"/>
      <w:marTop w:val="0"/>
      <w:marBottom w:val="0"/>
      <w:divBdr>
        <w:top w:val="none" w:sz="0" w:space="0" w:color="auto"/>
        <w:left w:val="none" w:sz="0" w:space="0" w:color="auto"/>
        <w:bottom w:val="none" w:sz="0" w:space="0" w:color="auto"/>
        <w:right w:val="none" w:sz="0" w:space="0" w:color="auto"/>
      </w:divBdr>
    </w:div>
    <w:div w:id="397018825">
      <w:bodyDiv w:val="1"/>
      <w:marLeft w:val="0"/>
      <w:marRight w:val="0"/>
      <w:marTop w:val="0"/>
      <w:marBottom w:val="0"/>
      <w:divBdr>
        <w:top w:val="none" w:sz="0" w:space="0" w:color="auto"/>
        <w:left w:val="none" w:sz="0" w:space="0" w:color="auto"/>
        <w:bottom w:val="none" w:sz="0" w:space="0" w:color="auto"/>
        <w:right w:val="none" w:sz="0" w:space="0" w:color="auto"/>
      </w:divBdr>
    </w:div>
    <w:div w:id="399519520">
      <w:bodyDiv w:val="1"/>
      <w:marLeft w:val="0"/>
      <w:marRight w:val="0"/>
      <w:marTop w:val="0"/>
      <w:marBottom w:val="0"/>
      <w:divBdr>
        <w:top w:val="none" w:sz="0" w:space="0" w:color="auto"/>
        <w:left w:val="none" w:sz="0" w:space="0" w:color="auto"/>
        <w:bottom w:val="none" w:sz="0" w:space="0" w:color="auto"/>
        <w:right w:val="none" w:sz="0" w:space="0" w:color="auto"/>
      </w:divBdr>
    </w:div>
    <w:div w:id="401106590">
      <w:bodyDiv w:val="1"/>
      <w:marLeft w:val="0"/>
      <w:marRight w:val="0"/>
      <w:marTop w:val="0"/>
      <w:marBottom w:val="0"/>
      <w:divBdr>
        <w:top w:val="none" w:sz="0" w:space="0" w:color="auto"/>
        <w:left w:val="none" w:sz="0" w:space="0" w:color="auto"/>
        <w:bottom w:val="none" w:sz="0" w:space="0" w:color="auto"/>
        <w:right w:val="none" w:sz="0" w:space="0" w:color="auto"/>
      </w:divBdr>
    </w:div>
    <w:div w:id="426929320">
      <w:bodyDiv w:val="1"/>
      <w:marLeft w:val="0"/>
      <w:marRight w:val="0"/>
      <w:marTop w:val="0"/>
      <w:marBottom w:val="0"/>
      <w:divBdr>
        <w:top w:val="none" w:sz="0" w:space="0" w:color="auto"/>
        <w:left w:val="none" w:sz="0" w:space="0" w:color="auto"/>
        <w:bottom w:val="none" w:sz="0" w:space="0" w:color="auto"/>
        <w:right w:val="none" w:sz="0" w:space="0" w:color="auto"/>
      </w:divBdr>
    </w:div>
    <w:div w:id="429399276">
      <w:bodyDiv w:val="1"/>
      <w:marLeft w:val="0"/>
      <w:marRight w:val="0"/>
      <w:marTop w:val="0"/>
      <w:marBottom w:val="0"/>
      <w:divBdr>
        <w:top w:val="none" w:sz="0" w:space="0" w:color="auto"/>
        <w:left w:val="none" w:sz="0" w:space="0" w:color="auto"/>
        <w:bottom w:val="none" w:sz="0" w:space="0" w:color="auto"/>
        <w:right w:val="none" w:sz="0" w:space="0" w:color="auto"/>
      </w:divBdr>
    </w:div>
    <w:div w:id="431047632">
      <w:bodyDiv w:val="1"/>
      <w:marLeft w:val="0"/>
      <w:marRight w:val="0"/>
      <w:marTop w:val="0"/>
      <w:marBottom w:val="0"/>
      <w:divBdr>
        <w:top w:val="none" w:sz="0" w:space="0" w:color="auto"/>
        <w:left w:val="none" w:sz="0" w:space="0" w:color="auto"/>
        <w:bottom w:val="none" w:sz="0" w:space="0" w:color="auto"/>
        <w:right w:val="none" w:sz="0" w:space="0" w:color="auto"/>
      </w:divBdr>
    </w:div>
    <w:div w:id="443037717">
      <w:bodyDiv w:val="1"/>
      <w:marLeft w:val="0"/>
      <w:marRight w:val="0"/>
      <w:marTop w:val="0"/>
      <w:marBottom w:val="0"/>
      <w:divBdr>
        <w:top w:val="none" w:sz="0" w:space="0" w:color="auto"/>
        <w:left w:val="none" w:sz="0" w:space="0" w:color="auto"/>
        <w:bottom w:val="none" w:sz="0" w:space="0" w:color="auto"/>
        <w:right w:val="none" w:sz="0" w:space="0" w:color="auto"/>
      </w:divBdr>
    </w:div>
    <w:div w:id="450713662">
      <w:bodyDiv w:val="1"/>
      <w:marLeft w:val="0"/>
      <w:marRight w:val="0"/>
      <w:marTop w:val="0"/>
      <w:marBottom w:val="0"/>
      <w:divBdr>
        <w:top w:val="none" w:sz="0" w:space="0" w:color="auto"/>
        <w:left w:val="none" w:sz="0" w:space="0" w:color="auto"/>
        <w:bottom w:val="none" w:sz="0" w:space="0" w:color="auto"/>
        <w:right w:val="none" w:sz="0" w:space="0" w:color="auto"/>
      </w:divBdr>
    </w:div>
    <w:div w:id="471606184">
      <w:bodyDiv w:val="1"/>
      <w:marLeft w:val="0"/>
      <w:marRight w:val="0"/>
      <w:marTop w:val="0"/>
      <w:marBottom w:val="0"/>
      <w:divBdr>
        <w:top w:val="none" w:sz="0" w:space="0" w:color="auto"/>
        <w:left w:val="none" w:sz="0" w:space="0" w:color="auto"/>
        <w:bottom w:val="none" w:sz="0" w:space="0" w:color="auto"/>
        <w:right w:val="none" w:sz="0" w:space="0" w:color="auto"/>
      </w:divBdr>
    </w:div>
    <w:div w:id="484199513">
      <w:bodyDiv w:val="1"/>
      <w:marLeft w:val="0"/>
      <w:marRight w:val="0"/>
      <w:marTop w:val="0"/>
      <w:marBottom w:val="0"/>
      <w:divBdr>
        <w:top w:val="none" w:sz="0" w:space="0" w:color="auto"/>
        <w:left w:val="none" w:sz="0" w:space="0" w:color="auto"/>
        <w:bottom w:val="none" w:sz="0" w:space="0" w:color="auto"/>
        <w:right w:val="none" w:sz="0" w:space="0" w:color="auto"/>
      </w:divBdr>
    </w:div>
    <w:div w:id="503713884">
      <w:bodyDiv w:val="1"/>
      <w:marLeft w:val="0"/>
      <w:marRight w:val="0"/>
      <w:marTop w:val="0"/>
      <w:marBottom w:val="0"/>
      <w:divBdr>
        <w:top w:val="none" w:sz="0" w:space="0" w:color="auto"/>
        <w:left w:val="none" w:sz="0" w:space="0" w:color="auto"/>
        <w:bottom w:val="none" w:sz="0" w:space="0" w:color="auto"/>
        <w:right w:val="none" w:sz="0" w:space="0" w:color="auto"/>
      </w:divBdr>
    </w:div>
    <w:div w:id="521280862">
      <w:bodyDiv w:val="1"/>
      <w:marLeft w:val="0"/>
      <w:marRight w:val="0"/>
      <w:marTop w:val="0"/>
      <w:marBottom w:val="0"/>
      <w:divBdr>
        <w:top w:val="none" w:sz="0" w:space="0" w:color="auto"/>
        <w:left w:val="none" w:sz="0" w:space="0" w:color="auto"/>
        <w:bottom w:val="none" w:sz="0" w:space="0" w:color="auto"/>
        <w:right w:val="none" w:sz="0" w:space="0" w:color="auto"/>
      </w:divBdr>
    </w:div>
    <w:div w:id="525993990">
      <w:bodyDiv w:val="1"/>
      <w:marLeft w:val="0"/>
      <w:marRight w:val="0"/>
      <w:marTop w:val="0"/>
      <w:marBottom w:val="0"/>
      <w:divBdr>
        <w:top w:val="none" w:sz="0" w:space="0" w:color="auto"/>
        <w:left w:val="none" w:sz="0" w:space="0" w:color="auto"/>
        <w:bottom w:val="none" w:sz="0" w:space="0" w:color="auto"/>
        <w:right w:val="none" w:sz="0" w:space="0" w:color="auto"/>
      </w:divBdr>
    </w:div>
    <w:div w:id="526480883">
      <w:bodyDiv w:val="1"/>
      <w:marLeft w:val="0"/>
      <w:marRight w:val="0"/>
      <w:marTop w:val="0"/>
      <w:marBottom w:val="0"/>
      <w:divBdr>
        <w:top w:val="none" w:sz="0" w:space="0" w:color="auto"/>
        <w:left w:val="none" w:sz="0" w:space="0" w:color="auto"/>
        <w:bottom w:val="none" w:sz="0" w:space="0" w:color="auto"/>
        <w:right w:val="none" w:sz="0" w:space="0" w:color="auto"/>
      </w:divBdr>
    </w:div>
    <w:div w:id="593903122">
      <w:bodyDiv w:val="1"/>
      <w:marLeft w:val="0"/>
      <w:marRight w:val="0"/>
      <w:marTop w:val="0"/>
      <w:marBottom w:val="0"/>
      <w:divBdr>
        <w:top w:val="none" w:sz="0" w:space="0" w:color="auto"/>
        <w:left w:val="none" w:sz="0" w:space="0" w:color="auto"/>
        <w:bottom w:val="none" w:sz="0" w:space="0" w:color="auto"/>
        <w:right w:val="none" w:sz="0" w:space="0" w:color="auto"/>
      </w:divBdr>
    </w:div>
    <w:div w:id="614599684">
      <w:bodyDiv w:val="1"/>
      <w:marLeft w:val="0"/>
      <w:marRight w:val="0"/>
      <w:marTop w:val="0"/>
      <w:marBottom w:val="0"/>
      <w:divBdr>
        <w:top w:val="none" w:sz="0" w:space="0" w:color="auto"/>
        <w:left w:val="none" w:sz="0" w:space="0" w:color="auto"/>
        <w:bottom w:val="none" w:sz="0" w:space="0" w:color="auto"/>
        <w:right w:val="none" w:sz="0" w:space="0" w:color="auto"/>
      </w:divBdr>
      <w:divsChild>
        <w:div w:id="1991054346">
          <w:marLeft w:val="0"/>
          <w:marRight w:val="0"/>
          <w:marTop w:val="0"/>
          <w:marBottom w:val="0"/>
          <w:divBdr>
            <w:top w:val="none" w:sz="0" w:space="0" w:color="auto"/>
            <w:left w:val="none" w:sz="0" w:space="0" w:color="auto"/>
            <w:bottom w:val="none" w:sz="0" w:space="0" w:color="auto"/>
            <w:right w:val="none" w:sz="0" w:space="0" w:color="auto"/>
          </w:divBdr>
        </w:div>
        <w:div w:id="1440644166">
          <w:marLeft w:val="0"/>
          <w:marRight w:val="0"/>
          <w:marTop w:val="0"/>
          <w:marBottom w:val="0"/>
          <w:divBdr>
            <w:top w:val="none" w:sz="0" w:space="0" w:color="auto"/>
            <w:left w:val="none" w:sz="0" w:space="0" w:color="auto"/>
            <w:bottom w:val="none" w:sz="0" w:space="0" w:color="auto"/>
            <w:right w:val="none" w:sz="0" w:space="0" w:color="auto"/>
          </w:divBdr>
        </w:div>
      </w:divsChild>
    </w:div>
    <w:div w:id="620305652">
      <w:bodyDiv w:val="1"/>
      <w:marLeft w:val="0"/>
      <w:marRight w:val="0"/>
      <w:marTop w:val="0"/>
      <w:marBottom w:val="0"/>
      <w:divBdr>
        <w:top w:val="none" w:sz="0" w:space="0" w:color="auto"/>
        <w:left w:val="none" w:sz="0" w:space="0" w:color="auto"/>
        <w:bottom w:val="none" w:sz="0" w:space="0" w:color="auto"/>
        <w:right w:val="none" w:sz="0" w:space="0" w:color="auto"/>
      </w:divBdr>
    </w:div>
    <w:div w:id="640426155">
      <w:bodyDiv w:val="1"/>
      <w:marLeft w:val="0"/>
      <w:marRight w:val="0"/>
      <w:marTop w:val="0"/>
      <w:marBottom w:val="0"/>
      <w:divBdr>
        <w:top w:val="none" w:sz="0" w:space="0" w:color="auto"/>
        <w:left w:val="none" w:sz="0" w:space="0" w:color="auto"/>
        <w:bottom w:val="none" w:sz="0" w:space="0" w:color="auto"/>
        <w:right w:val="none" w:sz="0" w:space="0" w:color="auto"/>
      </w:divBdr>
    </w:div>
    <w:div w:id="648172550">
      <w:bodyDiv w:val="1"/>
      <w:marLeft w:val="0"/>
      <w:marRight w:val="0"/>
      <w:marTop w:val="0"/>
      <w:marBottom w:val="0"/>
      <w:divBdr>
        <w:top w:val="none" w:sz="0" w:space="0" w:color="auto"/>
        <w:left w:val="none" w:sz="0" w:space="0" w:color="auto"/>
        <w:bottom w:val="none" w:sz="0" w:space="0" w:color="auto"/>
        <w:right w:val="none" w:sz="0" w:space="0" w:color="auto"/>
      </w:divBdr>
    </w:div>
    <w:div w:id="655380689">
      <w:bodyDiv w:val="1"/>
      <w:marLeft w:val="0"/>
      <w:marRight w:val="0"/>
      <w:marTop w:val="0"/>
      <w:marBottom w:val="0"/>
      <w:divBdr>
        <w:top w:val="none" w:sz="0" w:space="0" w:color="auto"/>
        <w:left w:val="none" w:sz="0" w:space="0" w:color="auto"/>
        <w:bottom w:val="none" w:sz="0" w:space="0" w:color="auto"/>
        <w:right w:val="none" w:sz="0" w:space="0" w:color="auto"/>
      </w:divBdr>
    </w:div>
    <w:div w:id="655500229">
      <w:bodyDiv w:val="1"/>
      <w:marLeft w:val="0"/>
      <w:marRight w:val="0"/>
      <w:marTop w:val="0"/>
      <w:marBottom w:val="0"/>
      <w:divBdr>
        <w:top w:val="none" w:sz="0" w:space="0" w:color="auto"/>
        <w:left w:val="none" w:sz="0" w:space="0" w:color="auto"/>
        <w:bottom w:val="none" w:sz="0" w:space="0" w:color="auto"/>
        <w:right w:val="none" w:sz="0" w:space="0" w:color="auto"/>
      </w:divBdr>
    </w:div>
    <w:div w:id="656416242">
      <w:bodyDiv w:val="1"/>
      <w:marLeft w:val="0"/>
      <w:marRight w:val="0"/>
      <w:marTop w:val="0"/>
      <w:marBottom w:val="0"/>
      <w:divBdr>
        <w:top w:val="none" w:sz="0" w:space="0" w:color="auto"/>
        <w:left w:val="none" w:sz="0" w:space="0" w:color="auto"/>
        <w:bottom w:val="none" w:sz="0" w:space="0" w:color="auto"/>
        <w:right w:val="none" w:sz="0" w:space="0" w:color="auto"/>
      </w:divBdr>
    </w:div>
    <w:div w:id="703990478">
      <w:bodyDiv w:val="1"/>
      <w:marLeft w:val="0"/>
      <w:marRight w:val="0"/>
      <w:marTop w:val="0"/>
      <w:marBottom w:val="0"/>
      <w:divBdr>
        <w:top w:val="none" w:sz="0" w:space="0" w:color="auto"/>
        <w:left w:val="none" w:sz="0" w:space="0" w:color="auto"/>
        <w:bottom w:val="none" w:sz="0" w:space="0" w:color="auto"/>
        <w:right w:val="none" w:sz="0" w:space="0" w:color="auto"/>
      </w:divBdr>
    </w:div>
    <w:div w:id="745958442">
      <w:bodyDiv w:val="1"/>
      <w:marLeft w:val="0"/>
      <w:marRight w:val="0"/>
      <w:marTop w:val="0"/>
      <w:marBottom w:val="0"/>
      <w:divBdr>
        <w:top w:val="none" w:sz="0" w:space="0" w:color="auto"/>
        <w:left w:val="none" w:sz="0" w:space="0" w:color="auto"/>
        <w:bottom w:val="none" w:sz="0" w:space="0" w:color="auto"/>
        <w:right w:val="none" w:sz="0" w:space="0" w:color="auto"/>
      </w:divBdr>
    </w:div>
    <w:div w:id="757487609">
      <w:bodyDiv w:val="1"/>
      <w:marLeft w:val="0"/>
      <w:marRight w:val="0"/>
      <w:marTop w:val="0"/>
      <w:marBottom w:val="0"/>
      <w:divBdr>
        <w:top w:val="none" w:sz="0" w:space="0" w:color="auto"/>
        <w:left w:val="none" w:sz="0" w:space="0" w:color="auto"/>
        <w:bottom w:val="none" w:sz="0" w:space="0" w:color="auto"/>
        <w:right w:val="none" w:sz="0" w:space="0" w:color="auto"/>
      </w:divBdr>
    </w:div>
    <w:div w:id="781192089">
      <w:bodyDiv w:val="1"/>
      <w:marLeft w:val="0"/>
      <w:marRight w:val="0"/>
      <w:marTop w:val="0"/>
      <w:marBottom w:val="0"/>
      <w:divBdr>
        <w:top w:val="none" w:sz="0" w:space="0" w:color="auto"/>
        <w:left w:val="none" w:sz="0" w:space="0" w:color="auto"/>
        <w:bottom w:val="none" w:sz="0" w:space="0" w:color="auto"/>
        <w:right w:val="none" w:sz="0" w:space="0" w:color="auto"/>
      </w:divBdr>
    </w:div>
    <w:div w:id="793015484">
      <w:bodyDiv w:val="1"/>
      <w:marLeft w:val="0"/>
      <w:marRight w:val="0"/>
      <w:marTop w:val="0"/>
      <w:marBottom w:val="0"/>
      <w:divBdr>
        <w:top w:val="none" w:sz="0" w:space="0" w:color="auto"/>
        <w:left w:val="none" w:sz="0" w:space="0" w:color="auto"/>
        <w:bottom w:val="none" w:sz="0" w:space="0" w:color="auto"/>
        <w:right w:val="none" w:sz="0" w:space="0" w:color="auto"/>
      </w:divBdr>
    </w:div>
    <w:div w:id="797839463">
      <w:bodyDiv w:val="1"/>
      <w:marLeft w:val="0"/>
      <w:marRight w:val="0"/>
      <w:marTop w:val="0"/>
      <w:marBottom w:val="0"/>
      <w:divBdr>
        <w:top w:val="none" w:sz="0" w:space="0" w:color="auto"/>
        <w:left w:val="none" w:sz="0" w:space="0" w:color="auto"/>
        <w:bottom w:val="none" w:sz="0" w:space="0" w:color="auto"/>
        <w:right w:val="none" w:sz="0" w:space="0" w:color="auto"/>
      </w:divBdr>
    </w:div>
    <w:div w:id="829491524">
      <w:bodyDiv w:val="1"/>
      <w:marLeft w:val="0"/>
      <w:marRight w:val="0"/>
      <w:marTop w:val="0"/>
      <w:marBottom w:val="0"/>
      <w:divBdr>
        <w:top w:val="none" w:sz="0" w:space="0" w:color="auto"/>
        <w:left w:val="none" w:sz="0" w:space="0" w:color="auto"/>
        <w:bottom w:val="none" w:sz="0" w:space="0" w:color="auto"/>
        <w:right w:val="none" w:sz="0" w:space="0" w:color="auto"/>
      </w:divBdr>
    </w:div>
    <w:div w:id="833566191">
      <w:bodyDiv w:val="1"/>
      <w:marLeft w:val="0"/>
      <w:marRight w:val="0"/>
      <w:marTop w:val="0"/>
      <w:marBottom w:val="0"/>
      <w:divBdr>
        <w:top w:val="none" w:sz="0" w:space="0" w:color="auto"/>
        <w:left w:val="none" w:sz="0" w:space="0" w:color="auto"/>
        <w:bottom w:val="none" w:sz="0" w:space="0" w:color="auto"/>
        <w:right w:val="none" w:sz="0" w:space="0" w:color="auto"/>
      </w:divBdr>
    </w:div>
    <w:div w:id="869489064">
      <w:bodyDiv w:val="1"/>
      <w:marLeft w:val="0"/>
      <w:marRight w:val="0"/>
      <w:marTop w:val="0"/>
      <w:marBottom w:val="0"/>
      <w:divBdr>
        <w:top w:val="none" w:sz="0" w:space="0" w:color="auto"/>
        <w:left w:val="none" w:sz="0" w:space="0" w:color="auto"/>
        <w:bottom w:val="none" w:sz="0" w:space="0" w:color="auto"/>
        <w:right w:val="none" w:sz="0" w:space="0" w:color="auto"/>
      </w:divBdr>
    </w:div>
    <w:div w:id="936330162">
      <w:bodyDiv w:val="1"/>
      <w:marLeft w:val="0"/>
      <w:marRight w:val="0"/>
      <w:marTop w:val="0"/>
      <w:marBottom w:val="0"/>
      <w:divBdr>
        <w:top w:val="none" w:sz="0" w:space="0" w:color="auto"/>
        <w:left w:val="none" w:sz="0" w:space="0" w:color="auto"/>
        <w:bottom w:val="none" w:sz="0" w:space="0" w:color="auto"/>
        <w:right w:val="none" w:sz="0" w:space="0" w:color="auto"/>
      </w:divBdr>
    </w:div>
    <w:div w:id="964770133">
      <w:bodyDiv w:val="1"/>
      <w:marLeft w:val="0"/>
      <w:marRight w:val="0"/>
      <w:marTop w:val="0"/>
      <w:marBottom w:val="0"/>
      <w:divBdr>
        <w:top w:val="none" w:sz="0" w:space="0" w:color="auto"/>
        <w:left w:val="none" w:sz="0" w:space="0" w:color="auto"/>
        <w:bottom w:val="none" w:sz="0" w:space="0" w:color="auto"/>
        <w:right w:val="none" w:sz="0" w:space="0" w:color="auto"/>
      </w:divBdr>
      <w:divsChild>
        <w:div w:id="1593003781">
          <w:marLeft w:val="0"/>
          <w:marRight w:val="0"/>
          <w:marTop w:val="0"/>
          <w:marBottom w:val="0"/>
          <w:divBdr>
            <w:top w:val="none" w:sz="0" w:space="0" w:color="auto"/>
            <w:left w:val="none" w:sz="0" w:space="0" w:color="auto"/>
            <w:bottom w:val="none" w:sz="0" w:space="0" w:color="auto"/>
            <w:right w:val="none" w:sz="0" w:space="0" w:color="auto"/>
          </w:divBdr>
        </w:div>
        <w:div w:id="150754932">
          <w:marLeft w:val="0"/>
          <w:marRight w:val="0"/>
          <w:marTop w:val="0"/>
          <w:marBottom w:val="0"/>
          <w:divBdr>
            <w:top w:val="none" w:sz="0" w:space="0" w:color="auto"/>
            <w:left w:val="none" w:sz="0" w:space="0" w:color="auto"/>
            <w:bottom w:val="none" w:sz="0" w:space="0" w:color="auto"/>
            <w:right w:val="none" w:sz="0" w:space="0" w:color="auto"/>
          </w:divBdr>
        </w:div>
        <w:div w:id="1005085213">
          <w:marLeft w:val="0"/>
          <w:marRight w:val="0"/>
          <w:marTop w:val="0"/>
          <w:marBottom w:val="0"/>
          <w:divBdr>
            <w:top w:val="none" w:sz="0" w:space="0" w:color="auto"/>
            <w:left w:val="none" w:sz="0" w:space="0" w:color="auto"/>
            <w:bottom w:val="none" w:sz="0" w:space="0" w:color="auto"/>
            <w:right w:val="none" w:sz="0" w:space="0" w:color="auto"/>
          </w:divBdr>
        </w:div>
        <w:div w:id="382868276">
          <w:marLeft w:val="0"/>
          <w:marRight w:val="0"/>
          <w:marTop w:val="0"/>
          <w:marBottom w:val="0"/>
          <w:divBdr>
            <w:top w:val="none" w:sz="0" w:space="0" w:color="auto"/>
            <w:left w:val="none" w:sz="0" w:space="0" w:color="auto"/>
            <w:bottom w:val="none" w:sz="0" w:space="0" w:color="auto"/>
            <w:right w:val="none" w:sz="0" w:space="0" w:color="auto"/>
          </w:divBdr>
        </w:div>
        <w:div w:id="914702449">
          <w:marLeft w:val="0"/>
          <w:marRight w:val="0"/>
          <w:marTop w:val="0"/>
          <w:marBottom w:val="0"/>
          <w:divBdr>
            <w:top w:val="none" w:sz="0" w:space="0" w:color="auto"/>
            <w:left w:val="none" w:sz="0" w:space="0" w:color="auto"/>
            <w:bottom w:val="none" w:sz="0" w:space="0" w:color="auto"/>
            <w:right w:val="none" w:sz="0" w:space="0" w:color="auto"/>
          </w:divBdr>
        </w:div>
        <w:div w:id="1280262533">
          <w:marLeft w:val="0"/>
          <w:marRight w:val="0"/>
          <w:marTop w:val="0"/>
          <w:marBottom w:val="0"/>
          <w:divBdr>
            <w:top w:val="none" w:sz="0" w:space="0" w:color="auto"/>
            <w:left w:val="none" w:sz="0" w:space="0" w:color="auto"/>
            <w:bottom w:val="none" w:sz="0" w:space="0" w:color="auto"/>
            <w:right w:val="none" w:sz="0" w:space="0" w:color="auto"/>
          </w:divBdr>
        </w:div>
        <w:div w:id="464389632">
          <w:marLeft w:val="0"/>
          <w:marRight w:val="0"/>
          <w:marTop w:val="0"/>
          <w:marBottom w:val="0"/>
          <w:divBdr>
            <w:top w:val="none" w:sz="0" w:space="0" w:color="auto"/>
            <w:left w:val="none" w:sz="0" w:space="0" w:color="auto"/>
            <w:bottom w:val="none" w:sz="0" w:space="0" w:color="auto"/>
            <w:right w:val="none" w:sz="0" w:space="0" w:color="auto"/>
          </w:divBdr>
        </w:div>
        <w:div w:id="1172722113">
          <w:marLeft w:val="0"/>
          <w:marRight w:val="0"/>
          <w:marTop w:val="0"/>
          <w:marBottom w:val="0"/>
          <w:divBdr>
            <w:top w:val="none" w:sz="0" w:space="0" w:color="auto"/>
            <w:left w:val="none" w:sz="0" w:space="0" w:color="auto"/>
            <w:bottom w:val="none" w:sz="0" w:space="0" w:color="auto"/>
            <w:right w:val="none" w:sz="0" w:space="0" w:color="auto"/>
          </w:divBdr>
        </w:div>
        <w:div w:id="148795118">
          <w:marLeft w:val="0"/>
          <w:marRight w:val="0"/>
          <w:marTop w:val="0"/>
          <w:marBottom w:val="0"/>
          <w:divBdr>
            <w:top w:val="none" w:sz="0" w:space="0" w:color="auto"/>
            <w:left w:val="none" w:sz="0" w:space="0" w:color="auto"/>
            <w:bottom w:val="none" w:sz="0" w:space="0" w:color="auto"/>
            <w:right w:val="none" w:sz="0" w:space="0" w:color="auto"/>
          </w:divBdr>
        </w:div>
      </w:divsChild>
    </w:div>
    <w:div w:id="980765533">
      <w:bodyDiv w:val="1"/>
      <w:marLeft w:val="0"/>
      <w:marRight w:val="0"/>
      <w:marTop w:val="0"/>
      <w:marBottom w:val="0"/>
      <w:divBdr>
        <w:top w:val="none" w:sz="0" w:space="0" w:color="auto"/>
        <w:left w:val="none" w:sz="0" w:space="0" w:color="auto"/>
        <w:bottom w:val="none" w:sz="0" w:space="0" w:color="auto"/>
        <w:right w:val="none" w:sz="0" w:space="0" w:color="auto"/>
      </w:divBdr>
    </w:div>
    <w:div w:id="1004745837">
      <w:bodyDiv w:val="1"/>
      <w:marLeft w:val="0"/>
      <w:marRight w:val="0"/>
      <w:marTop w:val="0"/>
      <w:marBottom w:val="0"/>
      <w:divBdr>
        <w:top w:val="none" w:sz="0" w:space="0" w:color="auto"/>
        <w:left w:val="none" w:sz="0" w:space="0" w:color="auto"/>
        <w:bottom w:val="none" w:sz="0" w:space="0" w:color="auto"/>
        <w:right w:val="none" w:sz="0" w:space="0" w:color="auto"/>
      </w:divBdr>
    </w:div>
    <w:div w:id="1058093693">
      <w:bodyDiv w:val="1"/>
      <w:marLeft w:val="0"/>
      <w:marRight w:val="0"/>
      <w:marTop w:val="0"/>
      <w:marBottom w:val="0"/>
      <w:divBdr>
        <w:top w:val="none" w:sz="0" w:space="0" w:color="auto"/>
        <w:left w:val="none" w:sz="0" w:space="0" w:color="auto"/>
        <w:bottom w:val="none" w:sz="0" w:space="0" w:color="auto"/>
        <w:right w:val="none" w:sz="0" w:space="0" w:color="auto"/>
      </w:divBdr>
    </w:div>
    <w:div w:id="1099791219">
      <w:bodyDiv w:val="1"/>
      <w:marLeft w:val="0"/>
      <w:marRight w:val="0"/>
      <w:marTop w:val="0"/>
      <w:marBottom w:val="0"/>
      <w:divBdr>
        <w:top w:val="none" w:sz="0" w:space="0" w:color="auto"/>
        <w:left w:val="none" w:sz="0" w:space="0" w:color="auto"/>
        <w:bottom w:val="none" w:sz="0" w:space="0" w:color="auto"/>
        <w:right w:val="none" w:sz="0" w:space="0" w:color="auto"/>
      </w:divBdr>
    </w:div>
    <w:div w:id="1125857326">
      <w:bodyDiv w:val="1"/>
      <w:marLeft w:val="0"/>
      <w:marRight w:val="0"/>
      <w:marTop w:val="0"/>
      <w:marBottom w:val="0"/>
      <w:divBdr>
        <w:top w:val="none" w:sz="0" w:space="0" w:color="auto"/>
        <w:left w:val="none" w:sz="0" w:space="0" w:color="auto"/>
        <w:bottom w:val="none" w:sz="0" w:space="0" w:color="auto"/>
        <w:right w:val="none" w:sz="0" w:space="0" w:color="auto"/>
      </w:divBdr>
      <w:divsChild>
        <w:div w:id="1552106878">
          <w:marLeft w:val="0"/>
          <w:marRight w:val="0"/>
          <w:marTop w:val="0"/>
          <w:marBottom w:val="330"/>
          <w:divBdr>
            <w:top w:val="none" w:sz="0" w:space="0" w:color="auto"/>
            <w:left w:val="none" w:sz="0" w:space="0" w:color="auto"/>
            <w:bottom w:val="none" w:sz="0" w:space="0" w:color="auto"/>
            <w:right w:val="none" w:sz="0" w:space="0" w:color="auto"/>
          </w:divBdr>
        </w:div>
        <w:div w:id="243494815">
          <w:marLeft w:val="0"/>
          <w:marRight w:val="0"/>
          <w:marTop w:val="0"/>
          <w:marBottom w:val="0"/>
          <w:divBdr>
            <w:top w:val="none" w:sz="0" w:space="0" w:color="auto"/>
            <w:left w:val="none" w:sz="0" w:space="0" w:color="auto"/>
            <w:bottom w:val="none" w:sz="0" w:space="0" w:color="auto"/>
            <w:right w:val="none" w:sz="0" w:space="0" w:color="auto"/>
          </w:divBdr>
        </w:div>
      </w:divsChild>
    </w:div>
    <w:div w:id="1130169281">
      <w:bodyDiv w:val="1"/>
      <w:marLeft w:val="0"/>
      <w:marRight w:val="0"/>
      <w:marTop w:val="0"/>
      <w:marBottom w:val="0"/>
      <w:divBdr>
        <w:top w:val="none" w:sz="0" w:space="0" w:color="auto"/>
        <w:left w:val="none" w:sz="0" w:space="0" w:color="auto"/>
        <w:bottom w:val="none" w:sz="0" w:space="0" w:color="auto"/>
        <w:right w:val="none" w:sz="0" w:space="0" w:color="auto"/>
      </w:divBdr>
    </w:div>
    <w:div w:id="1148547890">
      <w:bodyDiv w:val="1"/>
      <w:marLeft w:val="0"/>
      <w:marRight w:val="0"/>
      <w:marTop w:val="0"/>
      <w:marBottom w:val="0"/>
      <w:divBdr>
        <w:top w:val="none" w:sz="0" w:space="0" w:color="auto"/>
        <w:left w:val="none" w:sz="0" w:space="0" w:color="auto"/>
        <w:bottom w:val="none" w:sz="0" w:space="0" w:color="auto"/>
        <w:right w:val="none" w:sz="0" w:space="0" w:color="auto"/>
      </w:divBdr>
    </w:div>
    <w:div w:id="1174101620">
      <w:bodyDiv w:val="1"/>
      <w:marLeft w:val="0"/>
      <w:marRight w:val="0"/>
      <w:marTop w:val="0"/>
      <w:marBottom w:val="0"/>
      <w:divBdr>
        <w:top w:val="none" w:sz="0" w:space="0" w:color="auto"/>
        <w:left w:val="none" w:sz="0" w:space="0" w:color="auto"/>
        <w:bottom w:val="none" w:sz="0" w:space="0" w:color="auto"/>
        <w:right w:val="none" w:sz="0" w:space="0" w:color="auto"/>
      </w:divBdr>
    </w:div>
    <w:div w:id="1191800880">
      <w:bodyDiv w:val="1"/>
      <w:marLeft w:val="0"/>
      <w:marRight w:val="0"/>
      <w:marTop w:val="0"/>
      <w:marBottom w:val="0"/>
      <w:divBdr>
        <w:top w:val="none" w:sz="0" w:space="0" w:color="auto"/>
        <w:left w:val="none" w:sz="0" w:space="0" w:color="auto"/>
        <w:bottom w:val="none" w:sz="0" w:space="0" w:color="auto"/>
        <w:right w:val="none" w:sz="0" w:space="0" w:color="auto"/>
      </w:divBdr>
    </w:div>
    <w:div w:id="1237210278">
      <w:bodyDiv w:val="1"/>
      <w:marLeft w:val="0"/>
      <w:marRight w:val="0"/>
      <w:marTop w:val="0"/>
      <w:marBottom w:val="0"/>
      <w:divBdr>
        <w:top w:val="none" w:sz="0" w:space="0" w:color="auto"/>
        <w:left w:val="none" w:sz="0" w:space="0" w:color="auto"/>
        <w:bottom w:val="none" w:sz="0" w:space="0" w:color="auto"/>
        <w:right w:val="none" w:sz="0" w:space="0" w:color="auto"/>
      </w:divBdr>
    </w:div>
    <w:div w:id="1269387317">
      <w:bodyDiv w:val="1"/>
      <w:marLeft w:val="0"/>
      <w:marRight w:val="0"/>
      <w:marTop w:val="0"/>
      <w:marBottom w:val="0"/>
      <w:divBdr>
        <w:top w:val="none" w:sz="0" w:space="0" w:color="auto"/>
        <w:left w:val="none" w:sz="0" w:space="0" w:color="auto"/>
        <w:bottom w:val="none" w:sz="0" w:space="0" w:color="auto"/>
        <w:right w:val="none" w:sz="0" w:space="0" w:color="auto"/>
      </w:divBdr>
    </w:div>
    <w:div w:id="1343319601">
      <w:bodyDiv w:val="1"/>
      <w:marLeft w:val="0"/>
      <w:marRight w:val="0"/>
      <w:marTop w:val="0"/>
      <w:marBottom w:val="0"/>
      <w:divBdr>
        <w:top w:val="none" w:sz="0" w:space="0" w:color="auto"/>
        <w:left w:val="none" w:sz="0" w:space="0" w:color="auto"/>
        <w:bottom w:val="none" w:sz="0" w:space="0" w:color="auto"/>
        <w:right w:val="none" w:sz="0" w:space="0" w:color="auto"/>
      </w:divBdr>
    </w:div>
    <w:div w:id="1367294204">
      <w:bodyDiv w:val="1"/>
      <w:marLeft w:val="0"/>
      <w:marRight w:val="0"/>
      <w:marTop w:val="0"/>
      <w:marBottom w:val="0"/>
      <w:divBdr>
        <w:top w:val="none" w:sz="0" w:space="0" w:color="auto"/>
        <w:left w:val="none" w:sz="0" w:space="0" w:color="auto"/>
        <w:bottom w:val="none" w:sz="0" w:space="0" w:color="auto"/>
        <w:right w:val="none" w:sz="0" w:space="0" w:color="auto"/>
      </w:divBdr>
    </w:div>
    <w:div w:id="1382054429">
      <w:bodyDiv w:val="1"/>
      <w:marLeft w:val="0"/>
      <w:marRight w:val="0"/>
      <w:marTop w:val="0"/>
      <w:marBottom w:val="0"/>
      <w:divBdr>
        <w:top w:val="none" w:sz="0" w:space="0" w:color="auto"/>
        <w:left w:val="none" w:sz="0" w:space="0" w:color="auto"/>
        <w:bottom w:val="none" w:sz="0" w:space="0" w:color="auto"/>
        <w:right w:val="none" w:sz="0" w:space="0" w:color="auto"/>
      </w:divBdr>
    </w:div>
    <w:div w:id="1416780010">
      <w:bodyDiv w:val="1"/>
      <w:marLeft w:val="0"/>
      <w:marRight w:val="0"/>
      <w:marTop w:val="0"/>
      <w:marBottom w:val="0"/>
      <w:divBdr>
        <w:top w:val="none" w:sz="0" w:space="0" w:color="auto"/>
        <w:left w:val="none" w:sz="0" w:space="0" w:color="auto"/>
        <w:bottom w:val="none" w:sz="0" w:space="0" w:color="auto"/>
        <w:right w:val="none" w:sz="0" w:space="0" w:color="auto"/>
      </w:divBdr>
    </w:div>
    <w:div w:id="1456752080">
      <w:bodyDiv w:val="1"/>
      <w:marLeft w:val="0"/>
      <w:marRight w:val="0"/>
      <w:marTop w:val="0"/>
      <w:marBottom w:val="0"/>
      <w:divBdr>
        <w:top w:val="none" w:sz="0" w:space="0" w:color="auto"/>
        <w:left w:val="none" w:sz="0" w:space="0" w:color="auto"/>
        <w:bottom w:val="none" w:sz="0" w:space="0" w:color="auto"/>
        <w:right w:val="none" w:sz="0" w:space="0" w:color="auto"/>
      </w:divBdr>
    </w:div>
    <w:div w:id="1471947224">
      <w:bodyDiv w:val="1"/>
      <w:marLeft w:val="0"/>
      <w:marRight w:val="0"/>
      <w:marTop w:val="0"/>
      <w:marBottom w:val="0"/>
      <w:divBdr>
        <w:top w:val="none" w:sz="0" w:space="0" w:color="auto"/>
        <w:left w:val="none" w:sz="0" w:space="0" w:color="auto"/>
        <w:bottom w:val="none" w:sz="0" w:space="0" w:color="auto"/>
        <w:right w:val="none" w:sz="0" w:space="0" w:color="auto"/>
      </w:divBdr>
    </w:div>
    <w:div w:id="1538079883">
      <w:bodyDiv w:val="1"/>
      <w:marLeft w:val="0"/>
      <w:marRight w:val="0"/>
      <w:marTop w:val="0"/>
      <w:marBottom w:val="0"/>
      <w:divBdr>
        <w:top w:val="none" w:sz="0" w:space="0" w:color="auto"/>
        <w:left w:val="none" w:sz="0" w:space="0" w:color="auto"/>
        <w:bottom w:val="none" w:sz="0" w:space="0" w:color="auto"/>
        <w:right w:val="none" w:sz="0" w:space="0" w:color="auto"/>
      </w:divBdr>
    </w:div>
    <w:div w:id="1551183832">
      <w:bodyDiv w:val="1"/>
      <w:marLeft w:val="0"/>
      <w:marRight w:val="0"/>
      <w:marTop w:val="0"/>
      <w:marBottom w:val="0"/>
      <w:divBdr>
        <w:top w:val="none" w:sz="0" w:space="0" w:color="auto"/>
        <w:left w:val="none" w:sz="0" w:space="0" w:color="auto"/>
        <w:bottom w:val="none" w:sz="0" w:space="0" w:color="auto"/>
        <w:right w:val="none" w:sz="0" w:space="0" w:color="auto"/>
      </w:divBdr>
    </w:div>
    <w:div w:id="1553031446">
      <w:bodyDiv w:val="1"/>
      <w:marLeft w:val="0"/>
      <w:marRight w:val="0"/>
      <w:marTop w:val="0"/>
      <w:marBottom w:val="0"/>
      <w:divBdr>
        <w:top w:val="none" w:sz="0" w:space="0" w:color="auto"/>
        <w:left w:val="none" w:sz="0" w:space="0" w:color="auto"/>
        <w:bottom w:val="none" w:sz="0" w:space="0" w:color="auto"/>
        <w:right w:val="none" w:sz="0" w:space="0" w:color="auto"/>
      </w:divBdr>
    </w:div>
    <w:div w:id="1611355935">
      <w:bodyDiv w:val="1"/>
      <w:marLeft w:val="0"/>
      <w:marRight w:val="0"/>
      <w:marTop w:val="0"/>
      <w:marBottom w:val="0"/>
      <w:divBdr>
        <w:top w:val="none" w:sz="0" w:space="0" w:color="auto"/>
        <w:left w:val="none" w:sz="0" w:space="0" w:color="auto"/>
        <w:bottom w:val="none" w:sz="0" w:space="0" w:color="auto"/>
        <w:right w:val="none" w:sz="0" w:space="0" w:color="auto"/>
      </w:divBdr>
    </w:div>
    <w:div w:id="1649935275">
      <w:bodyDiv w:val="1"/>
      <w:marLeft w:val="0"/>
      <w:marRight w:val="0"/>
      <w:marTop w:val="0"/>
      <w:marBottom w:val="0"/>
      <w:divBdr>
        <w:top w:val="none" w:sz="0" w:space="0" w:color="auto"/>
        <w:left w:val="none" w:sz="0" w:space="0" w:color="auto"/>
        <w:bottom w:val="none" w:sz="0" w:space="0" w:color="auto"/>
        <w:right w:val="none" w:sz="0" w:space="0" w:color="auto"/>
      </w:divBdr>
    </w:div>
    <w:div w:id="1658219832">
      <w:bodyDiv w:val="1"/>
      <w:marLeft w:val="0"/>
      <w:marRight w:val="0"/>
      <w:marTop w:val="0"/>
      <w:marBottom w:val="0"/>
      <w:divBdr>
        <w:top w:val="none" w:sz="0" w:space="0" w:color="auto"/>
        <w:left w:val="none" w:sz="0" w:space="0" w:color="auto"/>
        <w:bottom w:val="none" w:sz="0" w:space="0" w:color="auto"/>
        <w:right w:val="none" w:sz="0" w:space="0" w:color="auto"/>
      </w:divBdr>
    </w:div>
    <w:div w:id="1667398489">
      <w:bodyDiv w:val="1"/>
      <w:marLeft w:val="0"/>
      <w:marRight w:val="0"/>
      <w:marTop w:val="0"/>
      <w:marBottom w:val="0"/>
      <w:divBdr>
        <w:top w:val="none" w:sz="0" w:space="0" w:color="auto"/>
        <w:left w:val="none" w:sz="0" w:space="0" w:color="auto"/>
        <w:bottom w:val="none" w:sz="0" w:space="0" w:color="auto"/>
        <w:right w:val="none" w:sz="0" w:space="0" w:color="auto"/>
      </w:divBdr>
    </w:div>
    <w:div w:id="1678338982">
      <w:bodyDiv w:val="1"/>
      <w:marLeft w:val="0"/>
      <w:marRight w:val="0"/>
      <w:marTop w:val="0"/>
      <w:marBottom w:val="0"/>
      <w:divBdr>
        <w:top w:val="none" w:sz="0" w:space="0" w:color="auto"/>
        <w:left w:val="none" w:sz="0" w:space="0" w:color="auto"/>
        <w:bottom w:val="none" w:sz="0" w:space="0" w:color="auto"/>
        <w:right w:val="none" w:sz="0" w:space="0" w:color="auto"/>
      </w:divBdr>
    </w:div>
    <w:div w:id="1689868784">
      <w:bodyDiv w:val="1"/>
      <w:marLeft w:val="0"/>
      <w:marRight w:val="0"/>
      <w:marTop w:val="0"/>
      <w:marBottom w:val="0"/>
      <w:divBdr>
        <w:top w:val="none" w:sz="0" w:space="0" w:color="auto"/>
        <w:left w:val="none" w:sz="0" w:space="0" w:color="auto"/>
        <w:bottom w:val="none" w:sz="0" w:space="0" w:color="auto"/>
        <w:right w:val="none" w:sz="0" w:space="0" w:color="auto"/>
      </w:divBdr>
    </w:div>
    <w:div w:id="1720930170">
      <w:bodyDiv w:val="1"/>
      <w:marLeft w:val="0"/>
      <w:marRight w:val="0"/>
      <w:marTop w:val="0"/>
      <w:marBottom w:val="0"/>
      <w:divBdr>
        <w:top w:val="none" w:sz="0" w:space="0" w:color="auto"/>
        <w:left w:val="none" w:sz="0" w:space="0" w:color="auto"/>
        <w:bottom w:val="none" w:sz="0" w:space="0" w:color="auto"/>
        <w:right w:val="none" w:sz="0" w:space="0" w:color="auto"/>
      </w:divBdr>
    </w:div>
    <w:div w:id="1721242910">
      <w:bodyDiv w:val="1"/>
      <w:marLeft w:val="0"/>
      <w:marRight w:val="0"/>
      <w:marTop w:val="0"/>
      <w:marBottom w:val="0"/>
      <w:divBdr>
        <w:top w:val="none" w:sz="0" w:space="0" w:color="auto"/>
        <w:left w:val="none" w:sz="0" w:space="0" w:color="auto"/>
        <w:bottom w:val="none" w:sz="0" w:space="0" w:color="auto"/>
        <w:right w:val="none" w:sz="0" w:space="0" w:color="auto"/>
      </w:divBdr>
      <w:divsChild>
        <w:div w:id="608044186">
          <w:marLeft w:val="240"/>
          <w:marRight w:val="240"/>
          <w:marTop w:val="0"/>
          <w:marBottom w:val="240"/>
          <w:divBdr>
            <w:top w:val="none" w:sz="0" w:space="0" w:color="auto"/>
            <w:left w:val="none" w:sz="0" w:space="0" w:color="auto"/>
            <w:bottom w:val="none" w:sz="0" w:space="0" w:color="auto"/>
            <w:right w:val="none" w:sz="0" w:space="0" w:color="auto"/>
          </w:divBdr>
        </w:div>
      </w:divsChild>
    </w:div>
    <w:div w:id="1733695126">
      <w:bodyDiv w:val="1"/>
      <w:marLeft w:val="0"/>
      <w:marRight w:val="0"/>
      <w:marTop w:val="0"/>
      <w:marBottom w:val="0"/>
      <w:divBdr>
        <w:top w:val="none" w:sz="0" w:space="0" w:color="auto"/>
        <w:left w:val="none" w:sz="0" w:space="0" w:color="auto"/>
        <w:bottom w:val="none" w:sz="0" w:space="0" w:color="auto"/>
        <w:right w:val="none" w:sz="0" w:space="0" w:color="auto"/>
      </w:divBdr>
      <w:divsChild>
        <w:div w:id="196624639">
          <w:marLeft w:val="0"/>
          <w:marRight w:val="0"/>
          <w:marTop w:val="0"/>
          <w:marBottom w:val="0"/>
          <w:divBdr>
            <w:top w:val="none" w:sz="0" w:space="0" w:color="auto"/>
            <w:left w:val="none" w:sz="0" w:space="0" w:color="auto"/>
            <w:bottom w:val="none" w:sz="0" w:space="0" w:color="auto"/>
            <w:right w:val="none" w:sz="0" w:space="0" w:color="auto"/>
          </w:divBdr>
        </w:div>
        <w:div w:id="34547327">
          <w:marLeft w:val="0"/>
          <w:marRight w:val="0"/>
          <w:marTop w:val="0"/>
          <w:marBottom w:val="0"/>
          <w:divBdr>
            <w:top w:val="none" w:sz="0" w:space="0" w:color="auto"/>
            <w:left w:val="none" w:sz="0" w:space="0" w:color="auto"/>
            <w:bottom w:val="none" w:sz="0" w:space="0" w:color="auto"/>
            <w:right w:val="none" w:sz="0" w:space="0" w:color="auto"/>
          </w:divBdr>
        </w:div>
        <w:div w:id="1744792649">
          <w:marLeft w:val="0"/>
          <w:marRight w:val="0"/>
          <w:marTop w:val="0"/>
          <w:marBottom w:val="0"/>
          <w:divBdr>
            <w:top w:val="none" w:sz="0" w:space="0" w:color="auto"/>
            <w:left w:val="none" w:sz="0" w:space="0" w:color="auto"/>
            <w:bottom w:val="none" w:sz="0" w:space="0" w:color="auto"/>
            <w:right w:val="none" w:sz="0" w:space="0" w:color="auto"/>
          </w:divBdr>
        </w:div>
      </w:divsChild>
    </w:div>
    <w:div w:id="1771002119">
      <w:bodyDiv w:val="1"/>
      <w:marLeft w:val="0"/>
      <w:marRight w:val="0"/>
      <w:marTop w:val="0"/>
      <w:marBottom w:val="0"/>
      <w:divBdr>
        <w:top w:val="none" w:sz="0" w:space="0" w:color="auto"/>
        <w:left w:val="none" w:sz="0" w:space="0" w:color="auto"/>
        <w:bottom w:val="none" w:sz="0" w:space="0" w:color="auto"/>
        <w:right w:val="none" w:sz="0" w:space="0" w:color="auto"/>
      </w:divBdr>
    </w:div>
    <w:div w:id="1771319785">
      <w:bodyDiv w:val="1"/>
      <w:marLeft w:val="0"/>
      <w:marRight w:val="0"/>
      <w:marTop w:val="0"/>
      <w:marBottom w:val="0"/>
      <w:divBdr>
        <w:top w:val="none" w:sz="0" w:space="0" w:color="auto"/>
        <w:left w:val="none" w:sz="0" w:space="0" w:color="auto"/>
        <w:bottom w:val="none" w:sz="0" w:space="0" w:color="auto"/>
        <w:right w:val="none" w:sz="0" w:space="0" w:color="auto"/>
      </w:divBdr>
    </w:div>
    <w:div w:id="1798332098">
      <w:bodyDiv w:val="1"/>
      <w:marLeft w:val="0"/>
      <w:marRight w:val="0"/>
      <w:marTop w:val="0"/>
      <w:marBottom w:val="0"/>
      <w:divBdr>
        <w:top w:val="none" w:sz="0" w:space="0" w:color="auto"/>
        <w:left w:val="none" w:sz="0" w:space="0" w:color="auto"/>
        <w:bottom w:val="none" w:sz="0" w:space="0" w:color="auto"/>
        <w:right w:val="none" w:sz="0" w:space="0" w:color="auto"/>
      </w:divBdr>
    </w:div>
    <w:div w:id="1811707798">
      <w:bodyDiv w:val="1"/>
      <w:marLeft w:val="0"/>
      <w:marRight w:val="0"/>
      <w:marTop w:val="0"/>
      <w:marBottom w:val="0"/>
      <w:divBdr>
        <w:top w:val="none" w:sz="0" w:space="0" w:color="auto"/>
        <w:left w:val="none" w:sz="0" w:space="0" w:color="auto"/>
        <w:bottom w:val="none" w:sz="0" w:space="0" w:color="auto"/>
        <w:right w:val="none" w:sz="0" w:space="0" w:color="auto"/>
      </w:divBdr>
    </w:div>
    <w:div w:id="1817841417">
      <w:bodyDiv w:val="1"/>
      <w:marLeft w:val="0"/>
      <w:marRight w:val="0"/>
      <w:marTop w:val="0"/>
      <w:marBottom w:val="0"/>
      <w:divBdr>
        <w:top w:val="none" w:sz="0" w:space="0" w:color="auto"/>
        <w:left w:val="none" w:sz="0" w:space="0" w:color="auto"/>
        <w:bottom w:val="none" w:sz="0" w:space="0" w:color="auto"/>
        <w:right w:val="none" w:sz="0" w:space="0" w:color="auto"/>
      </w:divBdr>
    </w:div>
    <w:div w:id="1835605949">
      <w:bodyDiv w:val="1"/>
      <w:marLeft w:val="0"/>
      <w:marRight w:val="0"/>
      <w:marTop w:val="0"/>
      <w:marBottom w:val="0"/>
      <w:divBdr>
        <w:top w:val="none" w:sz="0" w:space="0" w:color="auto"/>
        <w:left w:val="none" w:sz="0" w:space="0" w:color="auto"/>
        <w:bottom w:val="none" w:sz="0" w:space="0" w:color="auto"/>
        <w:right w:val="none" w:sz="0" w:space="0" w:color="auto"/>
      </w:divBdr>
      <w:divsChild>
        <w:div w:id="2060595203">
          <w:marLeft w:val="0"/>
          <w:marRight w:val="0"/>
          <w:marTop w:val="0"/>
          <w:marBottom w:val="0"/>
          <w:divBdr>
            <w:top w:val="none" w:sz="0" w:space="0" w:color="auto"/>
            <w:left w:val="none" w:sz="0" w:space="0" w:color="auto"/>
            <w:bottom w:val="none" w:sz="0" w:space="0" w:color="auto"/>
            <w:right w:val="none" w:sz="0" w:space="0" w:color="auto"/>
          </w:divBdr>
          <w:divsChild>
            <w:div w:id="166894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599983">
      <w:bodyDiv w:val="1"/>
      <w:marLeft w:val="0"/>
      <w:marRight w:val="0"/>
      <w:marTop w:val="0"/>
      <w:marBottom w:val="0"/>
      <w:divBdr>
        <w:top w:val="none" w:sz="0" w:space="0" w:color="auto"/>
        <w:left w:val="none" w:sz="0" w:space="0" w:color="auto"/>
        <w:bottom w:val="none" w:sz="0" w:space="0" w:color="auto"/>
        <w:right w:val="none" w:sz="0" w:space="0" w:color="auto"/>
      </w:divBdr>
    </w:div>
    <w:div w:id="1874733197">
      <w:bodyDiv w:val="1"/>
      <w:marLeft w:val="0"/>
      <w:marRight w:val="0"/>
      <w:marTop w:val="0"/>
      <w:marBottom w:val="0"/>
      <w:divBdr>
        <w:top w:val="none" w:sz="0" w:space="0" w:color="auto"/>
        <w:left w:val="none" w:sz="0" w:space="0" w:color="auto"/>
        <w:bottom w:val="none" w:sz="0" w:space="0" w:color="auto"/>
        <w:right w:val="none" w:sz="0" w:space="0" w:color="auto"/>
      </w:divBdr>
    </w:div>
    <w:div w:id="1897815367">
      <w:bodyDiv w:val="1"/>
      <w:marLeft w:val="0"/>
      <w:marRight w:val="0"/>
      <w:marTop w:val="0"/>
      <w:marBottom w:val="0"/>
      <w:divBdr>
        <w:top w:val="none" w:sz="0" w:space="0" w:color="auto"/>
        <w:left w:val="none" w:sz="0" w:space="0" w:color="auto"/>
        <w:bottom w:val="none" w:sz="0" w:space="0" w:color="auto"/>
        <w:right w:val="none" w:sz="0" w:space="0" w:color="auto"/>
      </w:divBdr>
    </w:div>
    <w:div w:id="1943340206">
      <w:bodyDiv w:val="1"/>
      <w:marLeft w:val="0"/>
      <w:marRight w:val="0"/>
      <w:marTop w:val="0"/>
      <w:marBottom w:val="0"/>
      <w:divBdr>
        <w:top w:val="none" w:sz="0" w:space="0" w:color="auto"/>
        <w:left w:val="none" w:sz="0" w:space="0" w:color="auto"/>
        <w:bottom w:val="none" w:sz="0" w:space="0" w:color="auto"/>
        <w:right w:val="none" w:sz="0" w:space="0" w:color="auto"/>
      </w:divBdr>
    </w:div>
    <w:div w:id="1960137692">
      <w:bodyDiv w:val="1"/>
      <w:marLeft w:val="0"/>
      <w:marRight w:val="0"/>
      <w:marTop w:val="0"/>
      <w:marBottom w:val="0"/>
      <w:divBdr>
        <w:top w:val="none" w:sz="0" w:space="0" w:color="auto"/>
        <w:left w:val="none" w:sz="0" w:space="0" w:color="auto"/>
        <w:bottom w:val="none" w:sz="0" w:space="0" w:color="auto"/>
        <w:right w:val="none" w:sz="0" w:space="0" w:color="auto"/>
      </w:divBdr>
    </w:div>
    <w:div w:id="1973559047">
      <w:bodyDiv w:val="1"/>
      <w:marLeft w:val="0"/>
      <w:marRight w:val="0"/>
      <w:marTop w:val="0"/>
      <w:marBottom w:val="0"/>
      <w:divBdr>
        <w:top w:val="none" w:sz="0" w:space="0" w:color="auto"/>
        <w:left w:val="none" w:sz="0" w:space="0" w:color="auto"/>
        <w:bottom w:val="none" w:sz="0" w:space="0" w:color="auto"/>
        <w:right w:val="none" w:sz="0" w:space="0" w:color="auto"/>
      </w:divBdr>
    </w:div>
    <w:div w:id="1978216694">
      <w:bodyDiv w:val="1"/>
      <w:marLeft w:val="0"/>
      <w:marRight w:val="0"/>
      <w:marTop w:val="0"/>
      <w:marBottom w:val="0"/>
      <w:divBdr>
        <w:top w:val="none" w:sz="0" w:space="0" w:color="auto"/>
        <w:left w:val="none" w:sz="0" w:space="0" w:color="auto"/>
        <w:bottom w:val="none" w:sz="0" w:space="0" w:color="auto"/>
        <w:right w:val="none" w:sz="0" w:space="0" w:color="auto"/>
      </w:divBdr>
    </w:div>
    <w:div w:id="1982926484">
      <w:bodyDiv w:val="1"/>
      <w:marLeft w:val="0"/>
      <w:marRight w:val="0"/>
      <w:marTop w:val="0"/>
      <w:marBottom w:val="0"/>
      <w:divBdr>
        <w:top w:val="none" w:sz="0" w:space="0" w:color="auto"/>
        <w:left w:val="none" w:sz="0" w:space="0" w:color="auto"/>
        <w:bottom w:val="none" w:sz="0" w:space="0" w:color="auto"/>
        <w:right w:val="none" w:sz="0" w:space="0" w:color="auto"/>
      </w:divBdr>
    </w:div>
    <w:div w:id="2102677663">
      <w:bodyDiv w:val="1"/>
      <w:marLeft w:val="0"/>
      <w:marRight w:val="0"/>
      <w:marTop w:val="0"/>
      <w:marBottom w:val="0"/>
      <w:divBdr>
        <w:top w:val="none" w:sz="0" w:space="0" w:color="auto"/>
        <w:left w:val="none" w:sz="0" w:space="0" w:color="auto"/>
        <w:bottom w:val="none" w:sz="0" w:space="0" w:color="auto"/>
        <w:right w:val="none" w:sz="0" w:space="0" w:color="auto"/>
      </w:divBdr>
    </w:div>
    <w:div w:id="2102794955">
      <w:bodyDiv w:val="1"/>
      <w:marLeft w:val="0"/>
      <w:marRight w:val="0"/>
      <w:marTop w:val="0"/>
      <w:marBottom w:val="0"/>
      <w:divBdr>
        <w:top w:val="none" w:sz="0" w:space="0" w:color="auto"/>
        <w:left w:val="none" w:sz="0" w:space="0" w:color="auto"/>
        <w:bottom w:val="none" w:sz="0" w:space="0" w:color="auto"/>
        <w:right w:val="none" w:sz="0" w:space="0" w:color="auto"/>
      </w:divBdr>
    </w:div>
    <w:div w:id="2106263745">
      <w:bodyDiv w:val="1"/>
      <w:marLeft w:val="0"/>
      <w:marRight w:val="0"/>
      <w:marTop w:val="0"/>
      <w:marBottom w:val="0"/>
      <w:divBdr>
        <w:top w:val="none" w:sz="0" w:space="0" w:color="auto"/>
        <w:left w:val="none" w:sz="0" w:space="0" w:color="auto"/>
        <w:bottom w:val="none" w:sz="0" w:space="0" w:color="auto"/>
        <w:right w:val="none" w:sz="0" w:space="0" w:color="auto"/>
      </w:divBdr>
    </w:div>
    <w:div w:id="2140956197">
      <w:bodyDiv w:val="1"/>
      <w:marLeft w:val="0"/>
      <w:marRight w:val="0"/>
      <w:marTop w:val="0"/>
      <w:marBottom w:val="0"/>
      <w:divBdr>
        <w:top w:val="none" w:sz="0" w:space="0" w:color="auto"/>
        <w:left w:val="none" w:sz="0" w:space="0" w:color="auto"/>
        <w:bottom w:val="none" w:sz="0" w:space="0" w:color="auto"/>
        <w:right w:val="none" w:sz="0" w:space="0" w:color="auto"/>
      </w:divBdr>
    </w:div>
    <w:div w:id="214318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cambridgeenglish.org/learning-english/activities-for-learners/" TargetMode="External"/><Relationship Id="rId21" Type="http://schemas.openxmlformats.org/officeDocument/2006/relationships/hyperlink" Target="mailto:mpolaskova@utb.cz" TargetMode="External"/><Relationship Id="rId42" Type="http://schemas.openxmlformats.org/officeDocument/2006/relationships/hyperlink" Target="mailto:kutalkova@utb.cz," TargetMode="External"/><Relationship Id="rId63" Type="http://schemas.openxmlformats.org/officeDocument/2006/relationships/hyperlink" Target="mailto:bednarik@utb.cz" TargetMode="External"/><Relationship Id="rId84" Type="http://schemas.openxmlformats.org/officeDocument/2006/relationships/hyperlink" Target="https://doi.org/9783319246727" TargetMode="External"/><Relationship Id="rId138" Type="http://schemas.openxmlformats.org/officeDocument/2006/relationships/hyperlink" Target="https://www.webofscience.com/wos/author/record/51831494" TargetMode="External"/><Relationship Id="rId159" Type="http://schemas.openxmlformats.org/officeDocument/2006/relationships/hyperlink" Target="https://www.webofscience.com/wos/author/record/51831494" TargetMode="External"/><Relationship Id="rId170" Type="http://schemas.openxmlformats.org/officeDocument/2006/relationships/hyperlink" Target="https://doi.org/10.1016/j.ceramint.2023.09.364" TargetMode="External"/><Relationship Id="rId191" Type="http://schemas.openxmlformats.org/officeDocument/2006/relationships/hyperlink" Target="https://starfos.tacr.cz/projekty/LTAB19019?query=sqriaadsvaga" TargetMode="External"/><Relationship Id="rId205" Type="http://schemas.openxmlformats.org/officeDocument/2006/relationships/theme" Target="theme/theme1.xml"/><Relationship Id="rId107" Type="http://schemas.openxmlformats.org/officeDocument/2006/relationships/hyperlink" Target="mailto:mracek@utb.cz," TargetMode="External"/><Relationship Id="rId11" Type="http://schemas.openxmlformats.org/officeDocument/2006/relationships/hyperlink" Target="https://www.utb.cz/univerzita/uredni-deska/vnitrni-normy-a-predpisy/" TargetMode="External"/><Relationship Id="rId32" Type="http://schemas.openxmlformats.org/officeDocument/2006/relationships/hyperlink" Target="https://digilib.k.utb.cz/handle/10563/18586" TargetMode="External"/><Relationship Id="rId53" Type="http://schemas.openxmlformats.org/officeDocument/2006/relationships/hyperlink" Target="http://ufmi.ft.utb.cz/index.php?page=fyzika_1" TargetMode="External"/><Relationship Id="rId74" Type="http://schemas.openxmlformats.org/officeDocument/2006/relationships/hyperlink" Target="https://doi.org/9783527688265" TargetMode="External"/><Relationship Id="rId128" Type="http://schemas.openxmlformats.org/officeDocument/2006/relationships/hyperlink" Target="https://vufind.katalog.k.utb.cz/Record/85926" TargetMode="External"/><Relationship Id="rId149" Type="http://schemas.openxmlformats.org/officeDocument/2006/relationships/hyperlink" Target="https://www.webofscience.com/wos/author/record/51831494" TargetMode="External"/><Relationship Id="rId5" Type="http://schemas.openxmlformats.org/officeDocument/2006/relationships/webSettings" Target="webSettings.xml"/><Relationship Id="rId95" Type="http://schemas.openxmlformats.org/officeDocument/2006/relationships/hyperlink" Target="mailto:lmusilova@utb.cz," TargetMode="External"/><Relationship Id="rId160" Type="http://schemas.openxmlformats.org/officeDocument/2006/relationships/hyperlink" Target="https://doi.org/10.1002/cphc.202000472" TargetMode="External"/><Relationship Id="rId181" Type="http://schemas.openxmlformats.org/officeDocument/2006/relationships/hyperlink" Target="https://www.sciencedirect.com/science/article/pii/S0266353821003201" TargetMode="External"/><Relationship Id="rId22" Type="http://schemas.openxmlformats.org/officeDocument/2006/relationships/hyperlink" Target="mailto:slobodian@utb.cz," TargetMode="External"/><Relationship Id="rId43" Type="http://schemas.openxmlformats.org/officeDocument/2006/relationships/hyperlink" Target="https://proxy.k.utb.cz/login?url=https://app.knovel.com/hotlink/toc/id:kpSIME0008/synthesis-of-inorganic?kpromoter=marc" TargetMode="External"/><Relationship Id="rId64" Type="http://schemas.openxmlformats.org/officeDocument/2006/relationships/hyperlink" Target="mailto:rouchal@utb.cz" TargetMode="External"/><Relationship Id="rId118" Type="http://schemas.openxmlformats.org/officeDocument/2006/relationships/hyperlink" Target="https://vufind.katalog.k.utb.cz/Record/85926" TargetMode="External"/><Relationship Id="rId139" Type="http://schemas.openxmlformats.org/officeDocument/2006/relationships/hyperlink" Target="file:///C:\Users\utb\Documents\Akreditace%20Omsemi\Assembling%20a%20supramolecular%203D%20network%20with%20tuneable%20mechanical%20properties%20using%20adamantylated%20cross-linking%20agents%20and%20&#946;-cyclodextrin-modified%20hyaluronan.%20%0d%0dl" TargetMode="External"/><Relationship Id="rId85" Type="http://schemas.openxmlformats.org/officeDocument/2006/relationships/hyperlink" Target="mailto:slobodian@utb.cz," TargetMode="External"/><Relationship Id="rId150" Type="http://schemas.openxmlformats.org/officeDocument/2006/relationships/hyperlink" Target="https://www.webofscience.com/wos/woscc/full-record/WOS:001092725700001" TargetMode="External"/><Relationship Id="rId171" Type="http://schemas.openxmlformats.org/officeDocument/2006/relationships/hyperlink" Target="https://doi.org/10.1016/j.optmat.2021.110805" TargetMode="External"/><Relationship Id="rId192" Type="http://schemas.openxmlformats.org/officeDocument/2006/relationships/hyperlink" Target="http://www.miomove.cz" TargetMode="External"/><Relationship Id="rId12" Type="http://schemas.openxmlformats.org/officeDocument/2006/relationships/hyperlink" Target="https://ft.utb.cz/o-fakulte/uredni-deska/vnitrni-normy-a-predpisy/vnitrni-predpisy-ft/" TargetMode="External"/><Relationship Id="rId33" Type="http://schemas.openxmlformats.org/officeDocument/2006/relationships/hyperlink" Target="mailto:patikova@utb.cz" TargetMode="External"/><Relationship Id="rId108" Type="http://schemas.openxmlformats.org/officeDocument/2006/relationships/hyperlink" Target="https://knihovna.utb.cz/" TargetMode="External"/><Relationship Id="rId129" Type="http://schemas.openxmlformats.org/officeDocument/2006/relationships/hyperlink" Target="https://www.cambridgeenglish.org/learning-english/activities-for-learners/" TargetMode="External"/><Relationship Id="rId54" Type="http://schemas.openxmlformats.org/officeDocument/2006/relationships/hyperlink" Target="https://ufmi.ft.utb.cz/index.php?page=fyzika_2" TargetMode="External"/><Relationship Id="rId75" Type="http://schemas.openxmlformats.org/officeDocument/2006/relationships/hyperlink" Target="https://proxy.k.utb.cz/login?url=https://app.knovel.com/hotlink/toc/id:kpFVCTE001/foundations-of-vacuum?kpromoter=marc" TargetMode="External"/><Relationship Id="rId96" Type="http://schemas.openxmlformats.org/officeDocument/2006/relationships/hyperlink" Target="mailto:ponizil@utb.cz," TargetMode="External"/><Relationship Id="rId140" Type="http://schemas.openxmlformats.org/officeDocument/2006/relationships/hyperlink" Target="https://www.webofscience.com/wos/author/record/56295234" TargetMode="External"/><Relationship Id="rId161" Type="http://schemas.openxmlformats.org/officeDocument/2006/relationships/hyperlink" Target="https://doi.org/10.1108/rpj-02-2023-0047" TargetMode="External"/><Relationship Id="rId182" Type="http://schemas.openxmlformats.org/officeDocument/2006/relationships/hyperlink" Target="https://onlinelibrary.wiley.com/doi/full/10.1002/jcla.23229" TargetMode="External"/><Relationship Id="rId6" Type="http://schemas.openxmlformats.org/officeDocument/2006/relationships/footnotes" Target="footnotes.xml"/><Relationship Id="rId23" Type="http://schemas.openxmlformats.org/officeDocument/2006/relationships/hyperlink" Target="mailto:jfilip@utb.cz" TargetMode="External"/><Relationship Id="rId119" Type="http://schemas.openxmlformats.org/officeDocument/2006/relationships/hyperlink" Target="https://www.cambridgeenglish.org/learning-english/activities-for-learners/" TargetMode="External"/><Relationship Id="rId44" Type="http://schemas.openxmlformats.org/officeDocument/2006/relationships/hyperlink" Target="https://proxy.k.utb.cz/login?url=https://onlinelibrary.wiley.com/doi/book/10.1002/9781118892671" TargetMode="External"/><Relationship Id="rId65" Type="http://schemas.openxmlformats.org/officeDocument/2006/relationships/hyperlink" Target="mailto:mbednarik@utb.cz," TargetMode="External"/><Relationship Id="rId86" Type="http://schemas.openxmlformats.org/officeDocument/2006/relationships/hyperlink" Target="https://vufind.katalog.k.utb.cz/Record/kn-ocn959618081" TargetMode="External"/><Relationship Id="rId130" Type="http://schemas.openxmlformats.org/officeDocument/2006/relationships/hyperlink" Target="https://vufind.katalog.k.utb.cz/Record/92978" TargetMode="External"/><Relationship Id="rId151" Type="http://schemas.openxmlformats.org/officeDocument/2006/relationships/hyperlink" Target="https://doi.org/10.1021/acs.joc.3c01556" TargetMode="External"/><Relationship Id="rId172" Type="http://schemas.openxmlformats.org/officeDocument/2006/relationships/hyperlink" Target="https://doi.org/10.1016/j.optmat.2021.111239" TargetMode="External"/><Relationship Id="rId193" Type="http://schemas.openxmlformats.org/officeDocument/2006/relationships/hyperlink" Target="https://starfos.tacr.cz/projekty/EG17_107%2F0012417?query=xr7aaadnk3ca" TargetMode="External"/><Relationship Id="rId13" Type="http://schemas.openxmlformats.org/officeDocument/2006/relationships/hyperlink" Target="https://www.utb.cz/univerzita/uredni-deska/ruzne/zprava-o-vnitrnim-hodnoceni-kvality-utb-ve-zline/" TargetMode="External"/><Relationship Id="rId109" Type="http://schemas.openxmlformats.org/officeDocument/2006/relationships/hyperlink" Target="http://iva.k.utb.cz/" TargetMode="External"/><Relationship Id="rId34" Type="http://schemas.openxmlformats.org/officeDocument/2006/relationships/hyperlink" Target="https://ufmi.ft.utb.cz/index.php?page=zprac_exp" TargetMode="External"/><Relationship Id="rId55" Type="http://schemas.openxmlformats.org/officeDocument/2006/relationships/hyperlink" Target="https://vufind.katalog.k.utb.cz/Record/53279" TargetMode="External"/><Relationship Id="rId76" Type="http://schemas.openxmlformats.org/officeDocument/2006/relationships/hyperlink" Target="mailto:slobodian@utb.cz," TargetMode="External"/><Relationship Id="rId97" Type="http://schemas.openxmlformats.org/officeDocument/2006/relationships/hyperlink" Target="http://ufmi.ft.utb.cz/index.php?page=fyzika_pol" TargetMode="External"/><Relationship Id="rId120" Type="http://schemas.openxmlformats.org/officeDocument/2006/relationships/hyperlink" Target="https://vufind.katalog.k.utb.cz/Record/92979" TargetMode="External"/><Relationship Id="rId141" Type="http://schemas.openxmlformats.org/officeDocument/2006/relationships/hyperlink" Target="https://www.webofscience.com/wos/author/record/51829080" TargetMode="External"/><Relationship Id="rId7" Type="http://schemas.openxmlformats.org/officeDocument/2006/relationships/endnotes" Target="endnotes.xml"/><Relationship Id="rId162" Type="http://schemas.openxmlformats.org/officeDocument/2006/relationships/hyperlink" Target="https://doi.org/10.1063/5.0219410" TargetMode="External"/><Relationship Id="rId183" Type="http://schemas.openxmlformats.org/officeDocument/2006/relationships/hyperlink" Target="https://doi.org/10.1016/j.nanoen.2023.108986" TargetMode="External"/><Relationship Id="rId24" Type="http://schemas.openxmlformats.org/officeDocument/2006/relationships/hyperlink" Target="mailto:sera@utb.cz" TargetMode="External"/><Relationship Id="rId40" Type="http://schemas.openxmlformats.org/officeDocument/2006/relationships/hyperlink" Target="https://vufind.katalog.k.utb.cz/Record/53279" TargetMode="External"/><Relationship Id="rId45" Type="http://schemas.openxmlformats.org/officeDocument/2006/relationships/hyperlink" Target="https://proxy.k.utb.cz/login?url=https://app.knovel.com/hotlink/toc/id:kpCSZBMSC4/chemistry-of-silica?kpromoter=marc" TargetMode="External"/><Relationship Id="rId66" Type="http://schemas.openxmlformats.org/officeDocument/2006/relationships/hyperlink" Target="mailto:kutalkova@utb.cz," TargetMode="External"/><Relationship Id="rId87" Type="http://schemas.openxmlformats.org/officeDocument/2006/relationships/hyperlink" Target="https://vufind.katalog.k.utb.cz/Record/kn-on1137605124" TargetMode="External"/><Relationship Id="rId110" Type="http://schemas.openxmlformats.org/officeDocument/2006/relationships/hyperlink" Target="http://digilib.k.utb.cz/handle/10563/26214" TargetMode="External"/><Relationship Id="rId115" Type="http://schemas.openxmlformats.org/officeDocument/2006/relationships/hyperlink" Target="http://iva.k.utb.cz/" TargetMode="External"/><Relationship Id="rId131" Type="http://schemas.openxmlformats.org/officeDocument/2006/relationships/hyperlink" Target="https://www.cambridgeenglish.org/learning-english/activities-for-learners/" TargetMode="External"/><Relationship Id="rId136" Type="http://schemas.openxmlformats.org/officeDocument/2006/relationships/hyperlink" Target="https://www.webofscience.com/wos/author/record/746398" TargetMode="External"/><Relationship Id="rId157" Type="http://schemas.openxmlformats.org/officeDocument/2006/relationships/hyperlink" Target="https://www.webofscience.com/wos/author/record/746398" TargetMode="External"/><Relationship Id="rId178" Type="http://schemas.openxmlformats.org/officeDocument/2006/relationships/hyperlink" Target="https://doi.org/10.1063/5.0219410" TargetMode="External"/><Relationship Id="rId61" Type="http://schemas.openxmlformats.org/officeDocument/2006/relationships/hyperlink" Target="http://analchem.cz/" TargetMode="External"/><Relationship Id="rId82" Type="http://schemas.openxmlformats.org/officeDocument/2006/relationships/hyperlink" Target="https://proxy.k.utb.cz/login?url=https://app.knovel.com/hotlink/toc/id:kpCF000014/coatings-and-films?kpromoter=marc" TargetMode="External"/><Relationship Id="rId152" Type="http://schemas.openxmlformats.org/officeDocument/2006/relationships/hyperlink" Target="https://www.webofscience.com/wos/author/record/18124385" TargetMode="External"/><Relationship Id="rId173" Type="http://schemas.openxmlformats.org/officeDocument/2006/relationships/hyperlink" Target="https://doi.org/10.1007/s10118-024-3234-1" TargetMode="External"/><Relationship Id="rId194" Type="http://schemas.openxmlformats.org/officeDocument/2006/relationships/hyperlink" Target="https://stag.utb.cz/portal/" TargetMode="External"/><Relationship Id="rId199" Type="http://schemas.openxmlformats.org/officeDocument/2006/relationships/header" Target="header1.xml"/><Relationship Id="rId203" Type="http://schemas.openxmlformats.org/officeDocument/2006/relationships/fontTable" Target="fontTable.xml"/><Relationship Id="rId19" Type="http://schemas.openxmlformats.org/officeDocument/2006/relationships/hyperlink" Target="http://www.knihovna.utb.cz" TargetMode="External"/><Relationship Id="rId14" Type="http://schemas.openxmlformats.org/officeDocument/2006/relationships/hyperlink" Target="https://ft.utb.cz/o-fakulte/uredni-deska/vnitrni-normy-a-predpisy/smernice-dekana/" TargetMode="External"/><Relationship Id="rId30" Type="http://schemas.openxmlformats.org/officeDocument/2006/relationships/hyperlink" Target="mailto:havelkova@utb.cz," TargetMode="External"/><Relationship Id="rId35" Type="http://schemas.openxmlformats.org/officeDocument/2006/relationships/hyperlink" Target="mailto:kutalkova@utb.cz" TargetMode="External"/><Relationship Id="rId56" Type="http://schemas.openxmlformats.org/officeDocument/2006/relationships/hyperlink" Target="mailto:mracek@utb.cz" TargetMode="External"/><Relationship Id="rId77" Type="http://schemas.openxmlformats.org/officeDocument/2006/relationships/hyperlink" Target="https://doi.org/9783527688265" TargetMode="External"/><Relationship Id="rId100" Type="http://schemas.openxmlformats.org/officeDocument/2006/relationships/hyperlink" Target="http://www.person.vsb.cz/archivcd/FMMI/ZPI/Zaklady%20procesniho%20inzenyrstvi.pdf" TargetMode="External"/><Relationship Id="rId105" Type="http://schemas.openxmlformats.org/officeDocument/2006/relationships/hyperlink" Target="https://is.muni.cz/www/limu/trans/navody/skripta_prechod_PN.pdf" TargetMode="External"/><Relationship Id="rId126" Type="http://schemas.openxmlformats.org/officeDocument/2006/relationships/hyperlink" Target="https://vufind.katalog.k.utb.cz/Record/92978" TargetMode="External"/><Relationship Id="rId147" Type="http://schemas.openxmlformats.org/officeDocument/2006/relationships/hyperlink" Target="https://www.webofscience.com/wos/author/record/752009" TargetMode="External"/><Relationship Id="rId168" Type="http://schemas.openxmlformats.org/officeDocument/2006/relationships/hyperlink" Target="https://doi.org/10.1016/j.ijbiomac.2021.08.137" TargetMode="External"/><Relationship Id="rId8" Type="http://schemas.openxmlformats.org/officeDocument/2006/relationships/hyperlink" Target="http://akreditace.ft.utb.cz/bc_mt_pvm/" TargetMode="External"/><Relationship Id="rId51" Type="http://schemas.openxmlformats.org/officeDocument/2006/relationships/hyperlink" Target="mailto:reznickova@utb.cz" TargetMode="External"/><Relationship Id="rId72" Type="http://schemas.openxmlformats.org/officeDocument/2006/relationships/hyperlink" Target="mailto:mrazek@utb.cz," TargetMode="External"/><Relationship Id="rId93" Type="http://schemas.openxmlformats.org/officeDocument/2006/relationships/hyperlink" Target="http://www.mendely.com" TargetMode="External"/><Relationship Id="rId98" Type="http://schemas.openxmlformats.org/officeDocument/2006/relationships/hyperlink" Target="mailto:hausnerova@utb.cz," TargetMode="External"/><Relationship Id="rId121" Type="http://schemas.openxmlformats.org/officeDocument/2006/relationships/hyperlink" Target="https://www.cambridgeenglish.org/learning-english/activities-for-learners/" TargetMode="External"/><Relationship Id="rId142" Type="http://schemas.openxmlformats.org/officeDocument/2006/relationships/hyperlink" Target="https://www.webofscience.com/wos/author/record/619237" TargetMode="External"/><Relationship Id="rId163" Type="http://schemas.openxmlformats.org/officeDocument/2006/relationships/hyperlink" Target="https://doi.org/10.1016/j.jmapro.2024.03.076" TargetMode="External"/><Relationship Id="rId184" Type="http://schemas.openxmlformats.org/officeDocument/2006/relationships/hyperlink" Target="https://doi.org/10.3390/ijms232214322" TargetMode="External"/><Relationship Id="rId189" Type="http://schemas.openxmlformats.org/officeDocument/2006/relationships/hyperlink" Target="https://starfos.tacr.cz/projekty/NU23-08-00243?query=2ipaaadbxopq" TargetMode="External"/><Relationship Id="rId3" Type="http://schemas.openxmlformats.org/officeDocument/2006/relationships/styles" Target="styles.xml"/><Relationship Id="rId25" Type="http://schemas.openxmlformats.org/officeDocument/2006/relationships/hyperlink" Target="https://proxy.k.utb.cz/login?url=https://app.knovel.com/hotlink/toc/id:kpGPMBKP02/a-guide-to?kpromoter=marc" TargetMode="External"/><Relationship Id="rId46" Type="http://schemas.openxmlformats.org/officeDocument/2006/relationships/hyperlink" Target="mailto:dastychova@utb.cz," TargetMode="External"/><Relationship Id="rId67" Type="http://schemas.openxmlformats.org/officeDocument/2006/relationships/hyperlink" Target="https://vufind.katalog.k.utb.cz/Record/72892" TargetMode="External"/><Relationship Id="rId116" Type="http://schemas.openxmlformats.org/officeDocument/2006/relationships/hyperlink" Target="https://vufind.katalog.k.utb.cz/Record/92979" TargetMode="External"/><Relationship Id="rId137" Type="http://schemas.openxmlformats.org/officeDocument/2006/relationships/hyperlink" Target="https://www.webofscience.com/wos/author/record/752009" TargetMode="External"/><Relationship Id="rId158" Type="http://schemas.openxmlformats.org/officeDocument/2006/relationships/hyperlink" Target="https://www.webofscience.com/wos/author/record/752009" TargetMode="External"/><Relationship Id="rId20" Type="http://schemas.openxmlformats.org/officeDocument/2006/relationships/hyperlink" Target="https://www.ped.muni.cz/wchem/sm/hc/labtech/" TargetMode="External"/><Relationship Id="rId41" Type="http://schemas.openxmlformats.org/officeDocument/2006/relationships/hyperlink" Target="mailto:mracek@utb.cz" TargetMode="External"/><Relationship Id="rId62" Type="http://schemas.openxmlformats.org/officeDocument/2006/relationships/hyperlink" Target="https://proxy.k.utb.cz/login?url=https://app.knovel.com/hotlink/toc/id:kpBAC00001/basic-analytical-chemistry?kpromoter=marc" TargetMode="External"/><Relationship Id="rId83" Type="http://schemas.openxmlformats.org/officeDocument/2006/relationships/hyperlink" Target="https://proxy.k.utb.cz/login?url=https://app.knovel.com/hotlink/toc/id:kpPSDE0012/principles-of-semiconductor?kpromoter=marc" TargetMode="External"/><Relationship Id="rId88" Type="http://schemas.openxmlformats.org/officeDocument/2006/relationships/hyperlink" Target="https://vufind.katalog.k.utb.cz/Record/kn-on1308953947" TargetMode="External"/><Relationship Id="rId111" Type="http://schemas.openxmlformats.org/officeDocument/2006/relationships/hyperlink" Target="mailto:slobodian@utb.cz" TargetMode="External"/><Relationship Id="rId132" Type="http://schemas.openxmlformats.org/officeDocument/2006/relationships/hyperlink" Target="https://doi.org/10.1016/j.electacta.2023.142027" TargetMode="External"/><Relationship Id="rId153" Type="http://schemas.openxmlformats.org/officeDocument/2006/relationships/hyperlink" Target="https://doi.org/10.1016/j.dyepig.2021.109420" TargetMode="External"/><Relationship Id="rId174" Type="http://schemas.openxmlformats.org/officeDocument/2006/relationships/hyperlink" Target="https://doi.org/10.3390/ma17112477" TargetMode="External"/><Relationship Id="rId179" Type="http://schemas.openxmlformats.org/officeDocument/2006/relationships/hyperlink" Target="https://doi.org/10.1016/j.apmt.2023.101914" TargetMode="External"/><Relationship Id="rId195" Type="http://schemas.openxmlformats.org/officeDocument/2006/relationships/hyperlink" Target="http://digilib.k.utb.cz" TargetMode="External"/><Relationship Id="rId190" Type="http://schemas.openxmlformats.org/officeDocument/2006/relationships/hyperlink" Target="https://starfos.tacr.cz/projekty/TK03020129?query=3lkyaac634ea" TargetMode="External"/><Relationship Id="rId204" Type="http://schemas.microsoft.com/office/2011/relationships/people" Target="people.xml"/><Relationship Id="rId15" Type="http://schemas.openxmlformats.org/officeDocument/2006/relationships/hyperlink" Target="https://digilib.k.utb.cz" TargetMode="External"/><Relationship Id="rId36" Type="http://schemas.openxmlformats.org/officeDocument/2006/relationships/hyperlink" Target="https://vufind.katalog.k.utb.cz/Record/72892" TargetMode="External"/><Relationship Id="rId57" Type="http://schemas.openxmlformats.org/officeDocument/2006/relationships/hyperlink" Target="mailto:kutalkova@utb.cz," TargetMode="External"/><Relationship Id="rId106" Type="http://schemas.openxmlformats.org/officeDocument/2006/relationships/hyperlink" Target="https://www.researchgate.net/publication/349648122_Fyzika_polovodicu_Bipolarni_tranzistor" TargetMode="External"/><Relationship Id="rId127" Type="http://schemas.openxmlformats.org/officeDocument/2006/relationships/hyperlink" Target="https://www.cambridgeenglish.org/learning-english/activities-for-learners/" TargetMode="External"/><Relationship Id="rId10" Type="http://schemas.openxmlformats.org/officeDocument/2006/relationships/hyperlink" Target="mailto:ft-akreditace@utb.cz" TargetMode="External"/><Relationship Id="rId31" Type="http://schemas.openxmlformats.org/officeDocument/2006/relationships/hyperlink" Target="mailto:spackova@utb.cz" TargetMode="External"/><Relationship Id="rId52" Type="http://schemas.openxmlformats.org/officeDocument/2006/relationships/hyperlink" Target="https://vufind.katalog.k.utb.cz/Record/72892" TargetMode="External"/><Relationship Id="rId73" Type="http://schemas.openxmlformats.org/officeDocument/2006/relationships/hyperlink" Target="mailto:pata@utb.cz," TargetMode="External"/><Relationship Id="rId78" Type="http://schemas.openxmlformats.org/officeDocument/2006/relationships/hyperlink" Target="mailto:slobodian@utb.cz," TargetMode="External"/><Relationship Id="rId94" Type="http://schemas.openxmlformats.org/officeDocument/2006/relationships/hyperlink" Target="https://www.bookport.cz/AccountSaml/SignIn/?idp=https://shibboleth.utb.cz/idp/shibboleth&amp;returnUrl=/kniha/bakalarska-a-diplomova-prace-3059/" TargetMode="External"/><Relationship Id="rId99" Type="http://schemas.openxmlformats.org/officeDocument/2006/relationships/hyperlink" Target="https://vydavatelstvi.vscht.cz/katalog/publikace?uid=uid_isbn-978-80-7592-049-2" TargetMode="External"/><Relationship Id="rId101" Type="http://schemas.openxmlformats.org/officeDocument/2006/relationships/hyperlink" Target="https://proxy.k.utb.cz/login?url=https://onlinelibrary.wiley.com/doi/book/10.1002/9781119369196" TargetMode="External"/><Relationship Id="rId122" Type="http://schemas.openxmlformats.org/officeDocument/2006/relationships/hyperlink" Target="https://vufind.katalog.k.utb.cz/Record/85926" TargetMode="External"/><Relationship Id="rId143" Type="http://schemas.openxmlformats.org/officeDocument/2006/relationships/hyperlink" Target="https://www.webofscience.com/wos/author/record/56460462" TargetMode="External"/><Relationship Id="rId148" Type="http://schemas.openxmlformats.org/officeDocument/2006/relationships/hyperlink" Target="https://www.webofscience.com/wos/author/record/746398" TargetMode="External"/><Relationship Id="rId164" Type="http://schemas.openxmlformats.org/officeDocument/2006/relationships/hyperlink" Target="https://doi.org/10.1089/3dp.2021.0157" TargetMode="External"/><Relationship Id="rId169" Type="http://schemas.openxmlformats.org/officeDocument/2006/relationships/hyperlink" Target="https://doi.org/10.1016/j.jeurceramsoc.2024.116821" TargetMode="External"/><Relationship Id="rId185" Type="http://schemas.openxmlformats.org/officeDocument/2006/relationships/hyperlink" Target="https://doi.org/10.3390/nano11061529" TargetMode="External"/><Relationship Id="rId4" Type="http://schemas.openxmlformats.org/officeDocument/2006/relationships/settings" Target="settings.xml"/><Relationship Id="rId9" Type="http://schemas.openxmlformats.org/officeDocument/2006/relationships/hyperlink" Target="http://go.ft.utb.cz/akreditace/" TargetMode="External"/><Relationship Id="rId180" Type="http://schemas.openxmlformats.org/officeDocument/2006/relationships/hyperlink" Target="https://www.nature.com/articles/s41598-022-11678-8" TargetMode="External"/><Relationship Id="rId26" Type="http://schemas.openxmlformats.org/officeDocument/2006/relationships/hyperlink" Target="https://p3.express/cs/" TargetMode="External"/><Relationship Id="rId47" Type="http://schemas.openxmlformats.org/officeDocument/2006/relationships/hyperlink" Target="https://vufind.katalog.k.utb.cz/Record/84207" TargetMode="External"/><Relationship Id="rId68" Type="http://schemas.openxmlformats.org/officeDocument/2006/relationships/hyperlink" Target="mailto:kutalkova@utb.cz," TargetMode="External"/><Relationship Id="rId89" Type="http://schemas.openxmlformats.org/officeDocument/2006/relationships/hyperlink" Target="mailto:cermak@utb.cz," TargetMode="External"/><Relationship Id="rId112" Type="http://schemas.openxmlformats.org/officeDocument/2006/relationships/hyperlink" Target="https://knihovna.utb.cz/" TargetMode="External"/><Relationship Id="rId133" Type="http://schemas.openxmlformats.org/officeDocument/2006/relationships/hyperlink" Target="https://www.webofscience.com/wos/author/record/56295234" TargetMode="External"/><Relationship Id="rId154" Type="http://schemas.openxmlformats.org/officeDocument/2006/relationships/hyperlink" Target="https://doi.org/10.1021/acs.joc.0c02917" TargetMode="External"/><Relationship Id="rId175" Type="http://schemas.openxmlformats.org/officeDocument/2006/relationships/hyperlink" Target="https://doi.org/10.3144/expresspolymlett.2023.77" TargetMode="External"/><Relationship Id="rId196" Type="http://schemas.openxmlformats.org/officeDocument/2006/relationships/hyperlink" Target="http://publikace.k.utb.cz" TargetMode="External"/><Relationship Id="rId200" Type="http://schemas.openxmlformats.org/officeDocument/2006/relationships/footer" Target="footer1.xml"/><Relationship Id="rId16" Type="http://schemas.openxmlformats.org/officeDocument/2006/relationships/hyperlink" Target="https://stag.utb.cz/portal/" TargetMode="External"/><Relationship Id="rId37" Type="http://schemas.openxmlformats.org/officeDocument/2006/relationships/hyperlink" Target="http://ufmi.ft.utb.cz/index.php?page=fyzika_1" TargetMode="External"/><Relationship Id="rId58" Type="http://schemas.openxmlformats.org/officeDocument/2006/relationships/hyperlink" Target="http://analchem.cz/" TargetMode="External"/><Relationship Id="rId79" Type="http://schemas.openxmlformats.org/officeDocument/2006/relationships/hyperlink" Target="mailto:ponizil@utb.cz," TargetMode="External"/><Relationship Id="rId102" Type="http://schemas.openxmlformats.org/officeDocument/2006/relationships/hyperlink" Target="https://app.knovel.com/hotlink/pdf/id:kt012GNDSX/chemical-engineering/fundamentals-material" TargetMode="External"/><Relationship Id="rId123" Type="http://schemas.openxmlformats.org/officeDocument/2006/relationships/hyperlink" Target="https://www.cambridgeenglish.org/learning-english/activities-for-learners/" TargetMode="External"/><Relationship Id="rId144" Type="http://schemas.openxmlformats.org/officeDocument/2006/relationships/hyperlink" Target="https://www.webofscience.com/wos/author/record/18124385" TargetMode="External"/><Relationship Id="rId90" Type="http://schemas.openxmlformats.org/officeDocument/2006/relationships/hyperlink" Target="http://www.webofscience.com" TargetMode="External"/><Relationship Id="rId165" Type="http://schemas.openxmlformats.org/officeDocument/2006/relationships/hyperlink" Target="https://doi.org/10.1016/j.nanoen.2023.108986" TargetMode="External"/><Relationship Id="rId186" Type="http://schemas.openxmlformats.org/officeDocument/2006/relationships/hyperlink" Target="https://doi.org/10.3390/s21010298" TargetMode="External"/><Relationship Id="rId27" Type="http://schemas.openxmlformats.org/officeDocument/2006/relationships/hyperlink" Target="https://p3.express/cs/" TargetMode="External"/><Relationship Id="rId48" Type="http://schemas.openxmlformats.org/officeDocument/2006/relationships/hyperlink" Target="https://vufind.katalog.k.utb.cz/Record/84207" TargetMode="External"/><Relationship Id="rId69" Type="http://schemas.openxmlformats.org/officeDocument/2006/relationships/hyperlink" Target="mailto:kutalkova@utb.cz," TargetMode="External"/><Relationship Id="rId113" Type="http://schemas.openxmlformats.org/officeDocument/2006/relationships/hyperlink" Target="https://vufind.katalog.k.utb.cz/Record/kn-on1153658852" TargetMode="External"/><Relationship Id="rId134" Type="http://schemas.openxmlformats.org/officeDocument/2006/relationships/hyperlink" Target="https://www.webofscience.com/wos/author/record/51829080" TargetMode="External"/><Relationship Id="rId80" Type="http://schemas.openxmlformats.org/officeDocument/2006/relationships/hyperlink" Target="mailto:kkoci@utb.cz," TargetMode="External"/><Relationship Id="rId155" Type="http://schemas.openxmlformats.org/officeDocument/2006/relationships/hyperlink" Target="https://www.webofscience.com/wos/author/record/16216667" TargetMode="External"/><Relationship Id="rId176" Type="http://schemas.openxmlformats.org/officeDocument/2006/relationships/hyperlink" Target="https://doi.org/10.3390/polym15030587" TargetMode="External"/><Relationship Id="rId197" Type="http://schemas.openxmlformats.org/officeDocument/2006/relationships/hyperlink" Target="http://portal.k.utb.cz" TargetMode="External"/><Relationship Id="rId201" Type="http://schemas.openxmlformats.org/officeDocument/2006/relationships/footer" Target="footer2.xml"/><Relationship Id="rId17" Type="http://schemas.openxmlformats.org/officeDocument/2006/relationships/hyperlink" Target="https://digilib.k.utb.cz" TargetMode="External"/><Relationship Id="rId38" Type="http://schemas.openxmlformats.org/officeDocument/2006/relationships/hyperlink" Target="https://ufmi.ft.utb.cz/index.php?page=fyzika_1" TargetMode="External"/><Relationship Id="rId59" Type="http://schemas.openxmlformats.org/officeDocument/2006/relationships/hyperlink" Target="https://proxy.k.utb.cz/login?url=http://app.knovel.com/hotlink/toc/id:kpAC000001/analytical_chemistry" TargetMode="External"/><Relationship Id="rId103" Type="http://schemas.openxmlformats.org/officeDocument/2006/relationships/hyperlink" Target="https://vydavatelstvi.vscht.cz/katalog/publikace?uid=uid_isbn-978-80-7080-916-7" TargetMode="External"/><Relationship Id="rId124" Type="http://schemas.openxmlformats.org/officeDocument/2006/relationships/hyperlink" Target="https://vufind.katalog.k.utb.cz/Record/85926" TargetMode="External"/><Relationship Id="rId70" Type="http://schemas.openxmlformats.org/officeDocument/2006/relationships/hyperlink" Target="mailto:kkoci@utb.cz" TargetMode="External"/><Relationship Id="rId91" Type="http://schemas.openxmlformats.org/officeDocument/2006/relationships/hyperlink" Target="http://www.sciencedirect.com" TargetMode="External"/><Relationship Id="rId145" Type="http://schemas.openxmlformats.org/officeDocument/2006/relationships/hyperlink" Target="https://www.webofscience.com/wos/author/record/16216667" TargetMode="External"/><Relationship Id="rId166" Type="http://schemas.openxmlformats.org/officeDocument/2006/relationships/hyperlink" Target="https://www.sciencedirect.com/science/article/pii/S0144861722014114" TargetMode="External"/><Relationship Id="rId187" Type="http://schemas.openxmlformats.org/officeDocument/2006/relationships/hyperlink" Target="https://doi.org/10.1016/j.sna.2020.111946" TargetMode="External"/><Relationship Id="rId1" Type="http://schemas.openxmlformats.org/officeDocument/2006/relationships/customXml" Target="../customXml/item1.xml"/><Relationship Id="rId28" Type="http://schemas.openxmlformats.org/officeDocument/2006/relationships/hyperlink" Target="https://p3.express/cs/" TargetMode="External"/><Relationship Id="rId49" Type="http://schemas.openxmlformats.org/officeDocument/2006/relationships/hyperlink" Target="mailto:klasek@utb.cz" TargetMode="External"/><Relationship Id="rId114" Type="http://schemas.openxmlformats.org/officeDocument/2006/relationships/hyperlink" Target="http://www.citace.com" TargetMode="External"/><Relationship Id="rId60" Type="http://schemas.openxmlformats.org/officeDocument/2006/relationships/hyperlink" Target="mailto:bednarik@utb.cz" TargetMode="External"/><Relationship Id="rId81" Type="http://schemas.openxmlformats.org/officeDocument/2006/relationships/hyperlink" Target="https://is.muni.cz/www/limu/trans/navody/skripta_prechod_PN.pdf" TargetMode="External"/><Relationship Id="rId135" Type="http://schemas.openxmlformats.org/officeDocument/2006/relationships/hyperlink" Target="https://www.webofscience.com/wos/author/record/15954196" TargetMode="External"/><Relationship Id="rId156" Type="http://schemas.openxmlformats.org/officeDocument/2006/relationships/hyperlink" Target="https://www.webofscience.com/wos/author/record/15954196" TargetMode="External"/><Relationship Id="rId177" Type="http://schemas.openxmlformats.org/officeDocument/2006/relationships/hyperlink" Target="https://doi.org/10.1016/j.mtcomm.2022.103895" TargetMode="External"/><Relationship Id="rId198" Type="http://schemas.openxmlformats.org/officeDocument/2006/relationships/hyperlink" Target="https://ezdroje.k.utb.cz/" TargetMode="External"/><Relationship Id="rId202" Type="http://schemas.openxmlformats.org/officeDocument/2006/relationships/header" Target="header2.xml"/><Relationship Id="rId18" Type="http://schemas.openxmlformats.org/officeDocument/2006/relationships/hyperlink" Target="https://stag.utb.cz/portal/" TargetMode="External"/><Relationship Id="rId39" Type="http://schemas.openxmlformats.org/officeDocument/2006/relationships/hyperlink" Target="https://vufind.katalog.k.utb.cz/Record/58696" TargetMode="External"/><Relationship Id="rId50" Type="http://schemas.openxmlformats.org/officeDocument/2006/relationships/hyperlink" Target="mailto:kimmel@utb.cz" TargetMode="External"/><Relationship Id="rId104" Type="http://schemas.openxmlformats.org/officeDocument/2006/relationships/hyperlink" Target="mailto:mrkvickova@utb.cz" TargetMode="External"/><Relationship Id="rId125" Type="http://schemas.openxmlformats.org/officeDocument/2006/relationships/hyperlink" Target="https://www.cambridgeenglish.org/learning-english/activities-for-learners/" TargetMode="External"/><Relationship Id="rId146" Type="http://schemas.openxmlformats.org/officeDocument/2006/relationships/hyperlink" Target="https://www.webofscience.com/wos/author/record/15954196" TargetMode="External"/><Relationship Id="rId167" Type="http://schemas.openxmlformats.org/officeDocument/2006/relationships/hyperlink" Target="https://doi.org/10.1016/j.carbpol.2022.119288" TargetMode="External"/><Relationship Id="rId188" Type="http://schemas.openxmlformats.org/officeDocument/2006/relationships/hyperlink" Target="https://starfos.tacr.cz/projekty/GA24-10384S?query=zg7aaac7qrka" TargetMode="External"/><Relationship Id="rId71" Type="http://schemas.openxmlformats.org/officeDocument/2006/relationships/hyperlink" Target="mailto:mpolaskova@utb.cz" TargetMode="External"/><Relationship Id="rId92" Type="http://schemas.openxmlformats.org/officeDocument/2006/relationships/hyperlink" Target="http://www.scopus.com" TargetMode="External"/><Relationship Id="rId2" Type="http://schemas.openxmlformats.org/officeDocument/2006/relationships/numbering" Target="numbering.xml"/><Relationship Id="rId29" Type="http://schemas.openxmlformats.org/officeDocument/2006/relationships/hyperlink" Target="https://p3.express/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číselná reference" Version="1987"/>
</file>

<file path=customXml/itemProps1.xml><?xml version="1.0" encoding="utf-8"?>
<ds:datastoreItem xmlns:ds="http://schemas.openxmlformats.org/officeDocument/2006/customXml" ds:itemID="{3E43FDBB-4480-4813-B2BE-213D66BCF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166</Pages>
  <Words>73074</Words>
  <Characters>431140</Characters>
  <Application>Microsoft Office Word</Application>
  <DocSecurity>0</DocSecurity>
  <Lines>3592</Lines>
  <Paragraphs>1006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Tarbajová Dita</dc:creator>
  <cp:keywords/>
  <dc:description/>
  <cp:lastModifiedBy>Natálie Honková</cp:lastModifiedBy>
  <cp:revision>41</cp:revision>
  <cp:lastPrinted>2025-04-15T07:06:00Z</cp:lastPrinted>
  <dcterms:created xsi:type="dcterms:W3CDTF">2025-04-15T07:10:00Z</dcterms:created>
  <dcterms:modified xsi:type="dcterms:W3CDTF">2025-07-18T08:51:00Z</dcterms:modified>
</cp:coreProperties>
</file>